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E5908">
        <w:rPr>
          <w:b/>
          <w:sz w:val="28"/>
        </w:rPr>
        <w:t>Účetnictví a daně</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83040E">
        <w:rPr>
          <w:b/>
          <w:sz w:val="28"/>
        </w:rPr>
        <w:t>17</w:t>
      </w:r>
      <w:r w:rsidR="00683CF8">
        <w:rPr>
          <w:b/>
          <w:sz w:val="28"/>
        </w:rPr>
        <w:t xml:space="preserve">. 5. 2019 </w:t>
      </w:r>
      <w:r w:rsidRPr="00F579B9">
        <w:rPr>
          <w:b/>
          <w:color w:val="FF0000"/>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r w:rsidR="00C110E3">
        <w:rPr>
          <w:b/>
          <w:sz w:val="28"/>
        </w:rPr>
        <w:t xml:space="preserve"> </w:t>
      </w:r>
      <w:r w:rsidR="00E26833" w:rsidRPr="00F77119">
        <w:rPr>
          <w:sz w:val="28"/>
        </w:rPr>
        <w:t>ke stažení</w:t>
      </w:r>
      <w:r w:rsidR="00E26833">
        <w:rPr>
          <w:b/>
          <w:sz w:val="28"/>
        </w:rPr>
        <w:t xml:space="preserve"> </w:t>
      </w:r>
      <w:hyperlink r:id="rId8" w:history="1">
        <w:r w:rsidR="00E26833" w:rsidRPr="00E26833">
          <w:rPr>
            <w:rStyle w:val="Hypertextovodkaz"/>
            <w:b/>
            <w:sz w:val="28"/>
          </w:rPr>
          <w:t>zde</w:t>
        </w:r>
      </w:hyperlink>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ins w:id="0" w:author="Michal Pilík" w:date="2019-09-10T10:45:00Z">
        <w:r w:rsidR="00147DDF" w:rsidRPr="002F35D5">
          <w:rPr>
            <w:sz w:val="24"/>
            <w:szCs w:val="24"/>
          </w:rPr>
          <w:fldChar w:fldCharType="begin"/>
        </w:r>
        <w:r w:rsidR="00147DDF" w:rsidRPr="002F35D5">
          <w:rPr>
            <w:sz w:val="24"/>
            <w:szCs w:val="24"/>
          </w:rPr>
          <w:instrText xml:space="preserve"> HYPERLINK "https://fame.utb.cz/o-fakulte/uredni-deska/vnitrni-normy-a-predpisy/" </w:instrText>
        </w:r>
        <w:r w:rsidR="00147DDF" w:rsidRPr="002F35D5">
          <w:rPr>
            <w:sz w:val="24"/>
            <w:szCs w:val="24"/>
          </w:rPr>
          <w:fldChar w:fldCharType="separate"/>
        </w:r>
        <w:r w:rsidR="00147DDF" w:rsidRPr="002F35D5">
          <w:rPr>
            <w:rStyle w:val="Hypertextovodkaz"/>
            <w:sz w:val="24"/>
            <w:szCs w:val="24"/>
          </w:rPr>
          <w:t>https://fame.utb.cz/o-fakulte/uredni-deska/vnitrni-normy-a-predpisy/</w:t>
        </w:r>
        <w:r w:rsidR="00147DDF" w:rsidRPr="002F35D5">
          <w:rPr>
            <w:sz w:val="24"/>
            <w:szCs w:val="24"/>
          </w:rPr>
          <w:fldChar w:fldCharType="end"/>
        </w:r>
      </w:ins>
      <w:del w:id="1" w:author="Michal Pilík" w:date="2019-09-10T10:45:00Z">
        <w:r w:rsidR="00D61F15" w:rsidDel="00147DDF">
          <w:fldChar w:fldCharType="begin"/>
        </w:r>
        <w:r w:rsidR="00D61F15" w:rsidDel="00147DDF">
          <w:delInstrText xml:space="preserve"> HYPERLINK "https://fame.utb.cz/o-fakulte/uredni-deska/vnitrni-normy-a-predpisy/vnitrni-predpisy/" </w:delInstrText>
        </w:r>
        <w:r w:rsidR="00D61F15" w:rsidDel="00147DDF">
          <w:fldChar w:fldCharType="separate"/>
        </w:r>
        <w:r w:rsidRPr="006B19CF" w:rsidDel="00147DDF">
          <w:rPr>
            <w:rStyle w:val="Hypertextovodkaz"/>
            <w:sz w:val="24"/>
          </w:rPr>
          <w:delText>https://fame.utb.cz/o-fakulte/uredni-deska/vnitrni-normy-a-predpisy/vnitrni-predpisy/</w:delText>
        </w:r>
        <w:r w:rsidR="00D61F15" w:rsidDel="00147DDF">
          <w:rPr>
            <w:rStyle w:val="Hypertextovodkaz"/>
            <w:sz w:val="24"/>
          </w:rPr>
          <w:fldChar w:fldCharType="end"/>
        </w:r>
      </w:del>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147DDF" w:rsidRDefault="00B8041B" w:rsidP="00C110E3">
      <w:pPr>
        <w:tabs>
          <w:tab w:val="left" w:pos="5387"/>
        </w:tabs>
        <w:rPr>
          <w:b/>
          <w:sz w:val="24"/>
        </w:rPr>
      </w:pPr>
      <w:hyperlink r:id="rId10" w:history="1">
        <w:r w:rsidR="00C110E3" w:rsidRPr="0015624F">
          <w:rPr>
            <w:rStyle w:val="Hypertextovodkaz"/>
            <w:sz w:val="24"/>
          </w:rPr>
          <w:t>https://www.utb.cz/wp-login.php</w:t>
        </w:r>
      </w:hyperlink>
      <w:r w:rsidR="00C110E3">
        <w:rPr>
          <w:sz w:val="24"/>
        </w:rPr>
        <w:t xml:space="preserve"> </w:t>
      </w:r>
      <w:r w:rsidR="00C110E3">
        <w:rPr>
          <w:sz w:val="24"/>
        </w:rPr>
        <w:tab/>
      </w:r>
      <w:r w:rsidR="00C110E3" w:rsidRPr="00147DDF">
        <w:rPr>
          <w:sz w:val="24"/>
        </w:rPr>
        <w:t xml:space="preserve">Login: </w:t>
      </w:r>
      <w:ins w:id="2" w:author="Michal Pilík" w:date="2019-09-10T10:45:00Z">
        <w:r w:rsidR="00147DDF">
          <w:rPr>
            <w:sz w:val="24"/>
          </w:rPr>
          <w:t>fame_</w:t>
        </w:r>
      </w:ins>
      <w:r w:rsidR="00C110E3" w:rsidRPr="00147DDF">
        <w:rPr>
          <w:sz w:val="24"/>
        </w:rPr>
        <w:t>hodnotitel</w:t>
      </w:r>
    </w:p>
    <w:p w:rsidR="00C110E3" w:rsidRDefault="00C110E3" w:rsidP="00C110E3">
      <w:pPr>
        <w:tabs>
          <w:tab w:val="left" w:pos="5387"/>
        </w:tabs>
        <w:rPr>
          <w:b/>
          <w:sz w:val="24"/>
        </w:rPr>
      </w:pPr>
      <w:r w:rsidRPr="00147DDF">
        <w:rPr>
          <w:b/>
          <w:sz w:val="24"/>
        </w:rPr>
        <w:t>Fakulta managementu a ekonomiky</w:t>
      </w:r>
      <w:r w:rsidRPr="00147DDF">
        <w:rPr>
          <w:b/>
          <w:sz w:val="24"/>
        </w:rPr>
        <w:tab/>
      </w:r>
      <w:r w:rsidRPr="00147DDF">
        <w:rPr>
          <w:sz w:val="24"/>
        </w:rPr>
        <w:t xml:space="preserve">Heslo: </w:t>
      </w:r>
      <w:r w:rsidR="00174EC6" w:rsidRPr="00147DDF">
        <w:rPr>
          <w:sz w:val="24"/>
        </w:rPr>
        <w:t>Akreditace</w:t>
      </w:r>
      <w:ins w:id="3" w:author="Michal Pilík" w:date="2019-09-10T10:45:00Z">
        <w:r w:rsidR="00147DDF">
          <w:rPr>
            <w:sz w:val="24"/>
          </w:rPr>
          <w:t>-</w:t>
        </w:r>
      </w:ins>
      <w:r w:rsidR="00174EC6" w:rsidRPr="00147DDF">
        <w:rPr>
          <w:sz w:val="24"/>
        </w:rPr>
        <w:t>Fame2018</w:t>
      </w:r>
    </w:p>
    <w:p w:rsidR="00C110E3" w:rsidRDefault="00B8041B" w:rsidP="00C110E3">
      <w:pPr>
        <w:tabs>
          <w:tab w:val="left" w:pos="5387"/>
        </w:tabs>
        <w:rPr>
          <w:sz w:val="24"/>
        </w:rPr>
      </w:pPr>
      <w:hyperlink r:id="rId11"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r w:rsidR="00174EC6">
        <w:rPr>
          <w:sz w:val="24"/>
        </w:rPr>
        <w:t>akreditaceutb062018</w:t>
      </w:r>
    </w:p>
    <w:p w:rsidR="001B2FB5" w:rsidRDefault="001B2FB5" w:rsidP="001B2FB5">
      <w:pPr>
        <w:spacing w:after="240"/>
        <w:rPr>
          <w:b/>
          <w:sz w:val="28"/>
        </w:rPr>
      </w:pPr>
      <w:r>
        <w:rPr>
          <w:b/>
          <w:sz w:val="28"/>
        </w:rPr>
        <w:lastRenderedPageBreak/>
        <w:t>ISCED F:</w:t>
      </w:r>
      <w:r w:rsidR="00D70041">
        <w:rPr>
          <w:b/>
          <w:sz w:val="28"/>
        </w:rPr>
        <w:t xml:space="preserve"> </w:t>
      </w:r>
      <w:r w:rsidR="001474AD">
        <w:rPr>
          <w:b/>
          <w:sz w:val="28"/>
        </w:rPr>
        <w:t>0311</w:t>
      </w:r>
      <w:ins w:id="4" w:author="Drahomíra Pavelková" w:date="2019-09-02T15:21:00Z">
        <w:r w:rsidR="004D10DC">
          <w:rPr>
            <w:b/>
            <w:sz w:val="28"/>
          </w:rPr>
          <w:t xml:space="preserve"> - Ekonomie</w:t>
        </w:r>
      </w:ins>
      <w:r w:rsidR="001474AD">
        <w:rPr>
          <w:b/>
          <w:sz w:val="28"/>
        </w:rPr>
        <w:t>, 0411</w:t>
      </w:r>
      <w:ins w:id="5" w:author="Drahomíra Pavelková" w:date="2019-09-02T15:20:00Z">
        <w:r w:rsidR="004D10DC">
          <w:rPr>
            <w:b/>
            <w:sz w:val="28"/>
          </w:rPr>
          <w:t xml:space="preserve"> – Účetnictví a daně</w:t>
        </w:r>
      </w:ins>
    </w:p>
    <w:p w:rsidR="0032326E" w:rsidRDefault="0032326E">
      <w:pPr>
        <w:rPr>
          <w:ins w:id="6" w:author="Pavla Trefilová" w:date="2019-09-11T07:28:00Z"/>
        </w:rPr>
      </w:pPr>
      <w:ins w:id="7" w:author="Pavla Trefilová" w:date="2019-09-11T07:28:00Z">
        <w:del w:id="8" w:author="Drahomíra Pavelková" w:date="2019-09-13T17:53:00Z">
          <w:r w:rsidDel="00715CC8">
            <w:br w:type="page"/>
          </w:r>
        </w:del>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E5908" w:rsidP="003F6EB7">
            <w:pPr>
              <w:rPr>
                <w:b/>
              </w:rPr>
            </w:pPr>
            <w:r>
              <w:rPr>
                <w:b/>
              </w:rPr>
              <w:t>Účetnictví a daně</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01BEE" w:rsidTr="003F6EB7">
        <w:tc>
          <w:tcPr>
            <w:tcW w:w="3168" w:type="dxa"/>
            <w:tcBorders>
              <w:bottom w:val="single" w:sz="2" w:space="0" w:color="auto"/>
            </w:tcBorders>
            <w:shd w:val="clear" w:color="auto" w:fill="F7CAAC"/>
          </w:tcPr>
          <w:p w:rsidR="00D01BEE" w:rsidRDefault="00D01BEE" w:rsidP="00D01BEE">
            <w:pPr>
              <w:jc w:val="both"/>
              <w:rPr>
                <w:b/>
              </w:rPr>
            </w:pPr>
            <w:r>
              <w:rPr>
                <w:b/>
              </w:rPr>
              <w:t>Garant studijního programu</w:t>
            </w:r>
          </w:p>
        </w:tc>
        <w:tc>
          <w:tcPr>
            <w:tcW w:w="6117" w:type="dxa"/>
            <w:gridSpan w:val="3"/>
            <w:tcBorders>
              <w:bottom w:val="single" w:sz="2" w:space="0" w:color="auto"/>
            </w:tcBorders>
          </w:tcPr>
          <w:p w:rsidR="00D01BEE" w:rsidRPr="00C5333A" w:rsidRDefault="00D01BEE" w:rsidP="00D01BEE">
            <w:pPr>
              <w:rPr>
                <w:b/>
                <w:color w:val="000000" w:themeColor="text1"/>
              </w:rPr>
            </w:pPr>
            <w:r>
              <w:rPr>
                <w:b/>
                <w:color w:val="000000" w:themeColor="text1"/>
              </w:rPr>
              <w:t>Ing. Milana Otrusinová, Ph.D.</w:t>
            </w:r>
          </w:p>
        </w:tc>
      </w:tr>
      <w:tr w:rsidR="00D01BEE"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01BEE" w:rsidRDefault="00D01BEE" w:rsidP="00D01BEE">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01BEE" w:rsidRDefault="00D01BEE" w:rsidP="00D01BEE">
            <w:r>
              <w:t>ne</w:t>
            </w:r>
          </w:p>
        </w:tc>
      </w:tr>
      <w:tr w:rsidR="00D01BEE"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r>
              <w:t>ne</w:t>
            </w:r>
          </w:p>
        </w:tc>
      </w:tr>
      <w:tr w:rsidR="00D01BEE"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tc>
      </w:tr>
      <w:tr w:rsidR="00D01BEE" w:rsidTr="00F579B9">
        <w:tc>
          <w:tcPr>
            <w:tcW w:w="9285" w:type="dxa"/>
            <w:gridSpan w:val="4"/>
            <w:tcBorders>
              <w:top w:val="single" w:sz="4" w:space="0" w:color="auto"/>
            </w:tcBorders>
            <w:shd w:val="clear" w:color="auto" w:fill="F7CAAC"/>
          </w:tcPr>
          <w:p w:rsidR="00D01BEE" w:rsidRDefault="00D01BEE" w:rsidP="00D01BEE">
            <w:pPr>
              <w:jc w:val="both"/>
            </w:pPr>
            <w:r>
              <w:rPr>
                <w:b/>
              </w:rPr>
              <w:t>Oblast(i) vzdělávání a u kombinovaného studijního programu podíl jednotlivých oblastí vzdělávání v %</w:t>
            </w:r>
          </w:p>
        </w:tc>
      </w:tr>
      <w:tr w:rsidR="00D01BEE" w:rsidTr="00D01BEE">
        <w:trPr>
          <w:trHeight w:val="742"/>
        </w:trPr>
        <w:tc>
          <w:tcPr>
            <w:tcW w:w="9285" w:type="dxa"/>
            <w:gridSpan w:val="4"/>
            <w:shd w:val="clear" w:color="auto" w:fill="FFFFFF"/>
          </w:tcPr>
          <w:p w:rsidR="00D01BEE" w:rsidRDefault="00D01BEE" w:rsidP="00D01BEE"/>
          <w:p w:rsidR="00D01BEE" w:rsidRPr="00C5333A" w:rsidRDefault="00D01BEE" w:rsidP="00D01BEE">
            <w:pPr>
              <w:rPr>
                <w:color w:val="000000" w:themeColor="text1"/>
              </w:rPr>
            </w:pPr>
            <w:r w:rsidRPr="00C5333A">
              <w:rPr>
                <w:color w:val="000000" w:themeColor="text1"/>
              </w:rPr>
              <w:t>Ekonomické obory (100%)</w:t>
            </w:r>
          </w:p>
          <w:p w:rsidR="00D01BEE" w:rsidRDefault="00D01BEE" w:rsidP="00D01BEE"/>
        </w:tc>
      </w:tr>
      <w:tr w:rsidR="00D01BEE" w:rsidTr="003F6EB7">
        <w:trPr>
          <w:trHeight w:val="70"/>
        </w:trPr>
        <w:tc>
          <w:tcPr>
            <w:tcW w:w="9285" w:type="dxa"/>
            <w:gridSpan w:val="4"/>
            <w:shd w:val="clear" w:color="auto" w:fill="F7CAAC"/>
          </w:tcPr>
          <w:p w:rsidR="00D01BEE" w:rsidRDefault="00D01BEE" w:rsidP="00D01BEE">
            <w:r>
              <w:rPr>
                <w:b/>
              </w:rPr>
              <w:t>Cíle studia ve studijním programu</w:t>
            </w:r>
          </w:p>
        </w:tc>
      </w:tr>
      <w:tr w:rsidR="00D01BEE" w:rsidTr="00D01BEE">
        <w:trPr>
          <w:trHeight w:val="1825"/>
        </w:trPr>
        <w:tc>
          <w:tcPr>
            <w:tcW w:w="9285" w:type="dxa"/>
            <w:gridSpan w:val="4"/>
            <w:shd w:val="clear" w:color="auto" w:fill="FFFFFF"/>
          </w:tcPr>
          <w:p w:rsidR="00D01BEE" w:rsidRPr="001C6516" w:rsidRDefault="00D01BEE" w:rsidP="00D01BEE">
            <w:pPr>
              <w:jc w:val="both"/>
              <w:rPr>
                <w:b/>
              </w:rPr>
            </w:pPr>
            <w:r w:rsidRPr="00C5333A">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tc>
      </w:tr>
      <w:tr w:rsidR="00D01BEE" w:rsidTr="003F6EB7">
        <w:trPr>
          <w:trHeight w:val="187"/>
        </w:trPr>
        <w:tc>
          <w:tcPr>
            <w:tcW w:w="9285" w:type="dxa"/>
            <w:gridSpan w:val="4"/>
            <w:shd w:val="clear" w:color="auto" w:fill="F7CAAC"/>
          </w:tcPr>
          <w:p w:rsidR="00D01BEE" w:rsidRDefault="00D01BEE" w:rsidP="00D01BEE">
            <w:pPr>
              <w:jc w:val="both"/>
            </w:pPr>
            <w:r>
              <w:rPr>
                <w:b/>
              </w:rPr>
              <w:t>Profil absolventa studijního programu</w:t>
            </w:r>
          </w:p>
        </w:tc>
      </w:tr>
      <w:tr w:rsidR="00D01BEE" w:rsidTr="003F6EB7">
        <w:trPr>
          <w:trHeight w:val="2694"/>
        </w:trPr>
        <w:tc>
          <w:tcPr>
            <w:tcW w:w="9285" w:type="dxa"/>
            <w:gridSpan w:val="4"/>
            <w:shd w:val="clear" w:color="auto" w:fill="FFFFFF"/>
          </w:tcPr>
          <w:p w:rsidR="00D01BEE" w:rsidRDefault="00D01BEE" w:rsidP="00D01BEE">
            <w:pPr>
              <w:jc w:val="both"/>
              <w:rPr>
                <w:color w:val="000000" w:themeColor="text1"/>
              </w:rPr>
            </w:pPr>
            <w:r w:rsidRPr="00C5333A">
              <w:rPr>
                <w:color w:val="000000" w:themeColor="text1"/>
                <w:shd w:val="clear" w:color="auto" w:fill="FFFFFF"/>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w:t>
            </w:r>
            <w:r w:rsidRPr="00C5333A">
              <w:rPr>
                <w:color w:val="000000" w:themeColor="text1"/>
              </w:rPr>
              <w:t xml:space="preserve"> Je rovněž připraven ke studiu v magisterském studijním programu zaměřenému na oblast daní, účetnictví, financí, ekonomiky podniku, či neziskových organizací a veřejné správy</w:t>
            </w:r>
            <w:r>
              <w:rPr>
                <w:color w:val="000000" w:themeColor="text1"/>
              </w:rPr>
              <w:t>.</w:t>
            </w:r>
          </w:p>
          <w:p w:rsidR="00D01BEE" w:rsidRPr="00C5333A" w:rsidRDefault="00D01BEE" w:rsidP="00D01BEE">
            <w:pPr>
              <w:jc w:val="both"/>
              <w:rPr>
                <w:b/>
                <w:color w:val="000000" w:themeColor="text1"/>
              </w:rPr>
            </w:pPr>
            <w:r w:rsidRPr="00C5333A">
              <w:rPr>
                <w:b/>
                <w:color w:val="000000" w:themeColor="text1"/>
              </w:rPr>
              <w:t xml:space="preserve">Odborné </w:t>
            </w:r>
            <w:r>
              <w:rPr>
                <w:b/>
                <w:color w:val="000000" w:themeColor="text1"/>
              </w:rPr>
              <w:t>znalosti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ekonomické kategorie a principy z pohledu současné mikroekonomické a makroekonomické teorie a rozumí základním souvislostem ekonomických pojmů a kategorií,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 xml:space="preserve">má přehled o legislativním rámci fungování ekonomických subjektů, </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problematiku daňového systému v ČR včetně návazností na veřejné finance,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platných daňových zákonů a problematiky přímých a nepřímých daní,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detailní znalosti o způsobech účetního zachycení ekonomických dat podnikatelských</w:t>
            </w:r>
            <w:r w:rsidR="00995C34">
              <w:rPr>
                <w:color w:val="000000" w:themeColor="text1"/>
              </w:rPr>
              <w:t>, neziskových</w:t>
            </w:r>
            <w:r w:rsidRPr="00C5333A">
              <w:rPr>
                <w:color w:val="000000" w:themeColor="text1"/>
              </w:rPr>
              <w:t xml:space="preserve"> a veřejnoprávních subjektů včetně základů mezinárodních účetních standardů,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základních matematicko-statistických metod využitelných při zpracování a analýze ekonomických dat,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vyzná se v základních teoriích a modelech managementu organizace, řízení lidských zdrojů, a zná jejich metody za účelem výkonu manažerské funkce,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ovládá základní organizační, finanční a správní procesy, které probíhají při založení, činnosti a zániku organizačních jednotek,</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lastRenderedPageBreak/>
              <w:t>má přehled o základním fungování finančních trhů, bankovního a pojišťovacího sektoru, jeho nástrojích, chování a segmentech, zná specifika účetnictví bank a pojišťoven,</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principy environmentálního účetnictví,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orientuje se v problematice účetnictví, financování a hospodaření subjektů veřejného sektoru.</w:t>
            </w:r>
          </w:p>
          <w:p w:rsidR="00D01BEE" w:rsidRPr="00C5333A" w:rsidRDefault="00D01BEE" w:rsidP="00D01BEE">
            <w:pPr>
              <w:pStyle w:val="Odstavecseseznamem"/>
              <w:ind w:left="420"/>
              <w:jc w:val="both"/>
              <w:rPr>
                <w:color w:val="000000" w:themeColor="text1"/>
              </w:rPr>
            </w:pPr>
          </w:p>
          <w:p w:rsidR="00D01BEE" w:rsidRPr="00C5333A" w:rsidRDefault="00D01BEE" w:rsidP="00D01BEE">
            <w:pPr>
              <w:jc w:val="both"/>
              <w:rPr>
                <w:b/>
                <w:color w:val="000000" w:themeColor="text1"/>
              </w:rPr>
            </w:pPr>
            <w:r w:rsidRPr="00C5333A">
              <w:rPr>
                <w:b/>
                <w:color w:val="000000" w:themeColor="text1"/>
              </w:rPr>
              <w:t>Odborné dovednosti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zvládá porovnat pohledy standardních ekonomických modelů na klíčové ekonomické kategorie a mechanismy včetně zhodnocení jejich aplikace na aktuální hospodářsko-politické problémy,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umí aktivně vytvořit vnitřní účetní systém, vést účetní knihy, komplexně provádět účetní operace, zpracovat účetní závěrku a zajistit archivaci účetních písemností,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 xml:space="preserve">je schopen řešit problematiku přímých i nepřímých daní, </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zpracovat daňová přiznání pro fyzickou a právnickou osobu,</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vést personální a mzdovou evidenci, zvládnout mzdové výpočty a problematiku sociálního a zdravotního pojištění,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orientuje se v mezinárodním účetním prostředí,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poskytovat informace pro potřeby vnitropodnikového řízení a rozhodování,</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dokáže vysvětlit všechny významné ekonomické procesy probíhající v organizačních jednotkách, jejich vzájemné vazby, dynamiku a udržitelnost,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založit a systematicky řídit vlastní podnikatelskou jednotku na základě standardních manažerských postupů,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dovede zpracovat dílčí části návrhů projektů, buďto za účelem získání veřejné podpory či jejich realizace v podnikové sféře, a to na základě principů projektového managementu.</w:t>
            </w:r>
          </w:p>
          <w:p w:rsidR="00D01BEE" w:rsidRPr="00C5333A" w:rsidRDefault="00D01BEE" w:rsidP="00D01BEE">
            <w:pPr>
              <w:pStyle w:val="Odstavecseseznamem"/>
              <w:jc w:val="both"/>
              <w:rPr>
                <w:color w:val="000000" w:themeColor="text1"/>
              </w:rPr>
            </w:pPr>
          </w:p>
          <w:p w:rsidR="00D01BEE" w:rsidRPr="00C5333A" w:rsidRDefault="00D01BEE" w:rsidP="00D01BEE">
            <w:pPr>
              <w:jc w:val="both"/>
              <w:rPr>
                <w:b/>
                <w:color w:val="000000" w:themeColor="text1"/>
              </w:rPr>
            </w:pPr>
            <w:r w:rsidRPr="00C5333A">
              <w:rPr>
                <w:color w:val="000000" w:themeColor="text1"/>
              </w:rPr>
              <w:br w:type="page"/>
            </w:r>
            <w:r w:rsidRPr="00C5333A">
              <w:rPr>
                <w:b/>
                <w:color w:val="000000" w:themeColor="text1"/>
              </w:rPr>
              <w:t>Obecné způsobilosti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absolvent zvládá prezentovat nabyté znalosti také v anglickém jazyce, a dokáže v tomto jazyce i komunikovat v rámci řídících a organizačních procesů,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se samostatně a odpovědně rozhodovat a koordinovat pracovní činnosti v rámci týmové spolupráce,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rsidR="00D01BEE" w:rsidRPr="00D01BEE"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r w:rsidR="00D01BEE" w:rsidTr="003F6EB7">
        <w:trPr>
          <w:trHeight w:val="264"/>
        </w:trPr>
        <w:tc>
          <w:tcPr>
            <w:tcW w:w="9285" w:type="dxa"/>
            <w:gridSpan w:val="4"/>
            <w:shd w:val="clear" w:color="auto" w:fill="F7CAAC"/>
          </w:tcPr>
          <w:p w:rsidR="00D01BEE" w:rsidRPr="00ED322D" w:rsidRDefault="00D01BEE" w:rsidP="00D01BEE">
            <w:r w:rsidRPr="00ED322D">
              <w:rPr>
                <w:b/>
              </w:rPr>
              <w:lastRenderedPageBreak/>
              <w:t>Pravidla a podmínky pro tvorbu studijních plánů</w:t>
            </w:r>
          </w:p>
        </w:tc>
      </w:tr>
      <w:tr w:rsidR="00D01BEE" w:rsidTr="00184270">
        <w:trPr>
          <w:trHeight w:val="1472"/>
        </w:trPr>
        <w:tc>
          <w:tcPr>
            <w:tcW w:w="9285" w:type="dxa"/>
            <w:gridSpan w:val="4"/>
            <w:shd w:val="clear" w:color="auto" w:fill="FFFFFF"/>
          </w:tcPr>
          <w:p w:rsidR="00D01BEE" w:rsidRPr="00C5333A" w:rsidRDefault="00D01BEE" w:rsidP="00D01BEE">
            <w:pPr>
              <w:jc w:val="both"/>
              <w:rPr>
                <w:color w:val="000000" w:themeColor="text1"/>
              </w:rPr>
            </w:pPr>
            <w:r w:rsidRPr="00C5333A">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2 semestrů (4. a 6. semestru) studia. Součástí státní závěrečné zkoušky je obhajoba bakalářské práce a zkouška ze </w:t>
            </w:r>
            <w:r w:rsidR="00995C34">
              <w:rPr>
                <w:color w:val="000000" w:themeColor="text1"/>
              </w:rPr>
              <w:t>čtyř</w:t>
            </w:r>
            <w:r w:rsidRPr="00C5333A">
              <w:rPr>
                <w:color w:val="000000" w:themeColor="text1"/>
              </w:rPr>
              <w:t xml:space="preserve"> tematických okruhů.</w:t>
            </w:r>
          </w:p>
          <w:p w:rsidR="00D01BEE" w:rsidRDefault="00D01BEE" w:rsidP="00D01BEE">
            <w:pPr>
              <w:jc w:val="both"/>
            </w:pPr>
            <w:r w:rsidRPr="00C5333A">
              <w:rPr>
                <w:color w:val="000000" w:themeColor="text1"/>
              </w:rPr>
              <w:t>Využíván je kreditní systém ECTS. Vyučovací hodina trvá 50 minut.</w:t>
            </w:r>
          </w:p>
        </w:tc>
      </w:tr>
      <w:tr w:rsidR="00D01BEE" w:rsidTr="003F6EB7">
        <w:trPr>
          <w:trHeight w:val="258"/>
        </w:trPr>
        <w:tc>
          <w:tcPr>
            <w:tcW w:w="9285" w:type="dxa"/>
            <w:gridSpan w:val="4"/>
            <w:shd w:val="clear" w:color="auto" w:fill="F7CAAC"/>
          </w:tcPr>
          <w:p w:rsidR="00D01BEE" w:rsidRDefault="00D01BEE" w:rsidP="00D01BEE">
            <w:r>
              <w:rPr>
                <w:b/>
              </w:rPr>
              <w:t>Podmínky k přijetí ke studiu</w:t>
            </w:r>
          </w:p>
        </w:tc>
      </w:tr>
      <w:tr w:rsidR="00D01BEE" w:rsidTr="00184270">
        <w:trPr>
          <w:trHeight w:val="1567"/>
        </w:trPr>
        <w:tc>
          <w:tcPr>
            <w:tcW w:w="9285" w:type="dxa"/>
            <w:gridSpan w:val="4"/>
            <w:shd w:val="clear" w:color="auto" w:fill="FFFFFF"/>
          </w:tcPr>
          <w:p w:rsidR="00D01BEE" w:rsidRPr="00D10428" w:rsidRDefault="00D01BEE" w:rsidP="00D01BEE">
            <w:pPr>
              <w:jc w:val="both"/>
              <w:rPr>
                <w:color w:val="000000" w:themeColor="text1"/>
              </w:rPr>
            </w:pPr>
            <w:r w:rsidRPr="00C5333A">
              <w:rPr>
                <w:color w:val="000000" w:themeColor="text1"/>
              </w:rPr>
              <w:lastRenderedPageBreak/>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2" w:history="1">
              <w:r w:rsidRPr="00C5333A">
                <w:rPr>
                  <w:color w:val="000000" w:themeColor="text1"/>
                </w:rPr>
                <w:t>www.scio.cz</w:t>
              </w:r>
            </w:hyperlink>
            <w:r w:rsidRPr="00C5333A">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01BEE" w:rsidTr="003F6EB7">
        <w:trPr>
          <w:trHeight w:val="268"/>
        </w:trPr>
        <w:tc>
          <w:tcPr>
            <w:tcW w:w="9285" w:type="dxa"/>
            <w:gridSpan w:val="4"/>
            <w:shd w:val="clear" w:color="auto" w:fill="F7CAAC"/>
          </w:tcPr>
          <w:p w:rsidR="00D01BEE" w:rsidRDefault="00D01BEE" w:rsidP="00D01BEE">
            <w:pPr>
              <w:rPr>
                <w:b/>
              </w:rPr>
            </w:pPr>
            <w:r>
              <w:rPr>
                <w:b/>
              </w:rPr>
              <w:t>Návaznost na další typy studijních programů</w:t>
            </w:r>
          </w:p>
        </w:tc>
      </w:tr>
      <w:tr w:rsidR="00D01BEE" w:rsidTr="00184270">
        <w:trPr>
          <w:trHeight w:val="518"/>
        </w:trPr>
        <w:tc>
          <w:tcPr>
            <w:tcW w:w="9285" w:type="dxa"/>
            <w:gridSpan w:val="4"/>
            <w:shd w:val="clear" w:color="auto" w:fill="FFFFFF"/>
          </w:tcPr>
          <w:p w:rsidR="00D01BEE" w:rsidRDefault="00D01BEE" w:rsidP="00D01BEE">
            <w:pPr>
              <w:jc w:val="both"/>
            </w:pPr>
            <w:r w:rsidRPr="00C5333A">
              <w:rPr>
                <w:color w:val="000000" w:themeColor="text1"/>
              </w:rPr>
              <w:t>Na bakalářský studijní program Účetnictví a daně navazují magisterské studijní programy Finance</w:t>
            </w:r>
            <w:r>
              <w:rPr>
                <w:color w:val="000000" w:themeColor="text1"/>
              </w:rPr>
              <w:t xml:space="preserve"> a </w:t>
            </w:r>
            <w:r w:rsidRPr="00C5333A">
              <w:rPr>
                <w:color w:val="000000" w:themeColor="text1"/>
              </w:rPr>
              <w:t>Ekonomika podniku a podnikání</w:t>
            </w:r>
            <w:r>
              <w:rPr>
                <w:color w:val="000000" w:themeColor="text1"/>
              </w:rPr>
              <w:t>.</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FE5908" w:rsidP="00D10428">
            <w:pPr>
              <w:rPr>
                <w:b/>
                <w:color w:val="000000" w:themeColor="text1"/>
                <w:sz w:val="22"/>
              </w:rPr>
            </w:pPr>
            <w:r>
              <w:rPr>
                <w:b/>
                <w:color w:val="000000" w:themeColor="text1"/>
                <w:sz w:val="22"/>
              </w:rPr>
              <w:t>Účetnictví a daně</w:t>
            </w:r>
            <w:r w:rsidR="00D10428" w:rsidRPr="00B1317B">
              <w:rPr>
                <w:b/>
                <w:color w:val="000000" w:themeColor="text1"/>
                <w:sz w:val="22"/>
              </w:rPr>
              <w:t xml:space="preserv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doc. Ing. </w:t>
            </w:r>
            <w:ins w:id="9" w:author="Pavla Trefilová" w:date="2019-09-10T14:59:00Z">
              <w:r w:rsidR="00C04E64">
                <w:rPr>
                  <w:b/>
                  <w:color w:val="000000" w:themeColor="text1"/>
                </w:rPr>
                <w:t xml:space="preserve">Jiří </w:t>
              </w:r>
            </w:ins>
            <w:r w:rsidRPr="00B1317B">
              <w:rPr>
                <w:b/>
                <w:color w:val="000000" w:themeColor="text1"/>
              </w:rPr>
              <w:t>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 xml:space="preserve">Vojtěšek </w:t>
            </w:r>
            <w:ins w:id="10" w:author="Pavla Trefilová" w:date="2019-09-10T14:59:00Z">
              <w:r w:rsidR="00C04E64">
                <w:rPr>
                  <w:color w:val="000000" w:themeColor="text1"/>
                </w:rPr>
                <w:t>(</w:t>
              </w:r>
            </w:ins>
            <w:r w:rsidRPr="00B1317B">
              <w:rPr>
                <w:color w:val="000000" w:themeColor="text1"/>
              </w:rPr>
              <w:t>100%</w:t>
            </w:r>
            <w:ins w:id="11" w:author="Pavla Trefilová" w:date="2019-09-10T14:59:00Z">
              <w:r w:rsidR="00C04E64">
                <w:rPr>
                  <w:color w:val="000000" w:themeColor="text1"/>
                </w:rPr>
                <w:t>)</w:t>
              </w:r>
            </w:ins>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Mgr. </w:t>
            </w:r>
            <w:ins w:id="12" w:author="Pavla Trefilová" w:date="2019-09-10T15:01:00Z">
              <w:r w:rsidR="00C04E64">
                <w:rPr>
                  <w:b/>
                  <w:color w:val="000000" w:themeColor="text1"/>
                </w:rPr>
                <w:t xml:space="preserve">Lubomír </w:t>
              </w:r>
            </w:ins>
            <w:r w:rsidRPr="00B1317B">
              <w:rPr>
                <w:b/>
                <w:color w:val="000000" w:themeColor="text1"/>
              </w:rPr>
              <w:t>Sedláček, Ph.D.</w:t>
            </w:r>
          </w:p>
          <w:p w:rsidR="00D10428" w:rsidRPr="00B1317B" w:rsidRDefault="00D10428" w:rsidP="00D10428">
            <w:pPr>
              <w:jc w:val="both"/>
              <w:rPr>
                <w:color w:val="000000" w:themeColor="text1"/>
              </w:rPr>
            </w:pPr>
            <w:r w:rsidRPr="00B1317B">
              <w:rPr>
                <w:color w:val="000000" w:themeColor="text1"/>
              </w:rPr>
              <w:t xml:space="preserve">Sedláček </w:t>
            </w:r>
            <w:ins w:id="13" w:author="Pavla Trefilová" w:date="2019-09-10T15:01:00Z">
              <w:r w:rsidR="00C04E64">
                <w:rPr>
                  <w:color w:val="000000" w:themeColor="text1"/>
                </w:rPr>
                <w:t>(</w:t>
              </w:r>
            </w:ins>
            <w:r w:rsidRPr="00B1317B">
              <w:rPr>
                <w:color w:val="000000" w:themeColor="text1"/>
              </w:rPr>
              <w:t>60%</w:t>
            </w:r>
            <w:ins w:id="14" w:author="Pavla Trefilová" w:date="2019-09-10T15:01:00Z">
              <w:r w:rsidR="00C04E64">
                <w:rPr>
                  <w:color w:val="000000" w:themeColor="text1"/>
                </w:rPr>
                <w:t>)</w:t>
              </w:r>
            </w:ins>
          </w:p>
          <w:p w:rsidR="00D10428" w:rsidRPr="00B1317B" w:rsidRDefault="00D10428" w:rsidP="00D10428">
            <w:pPr>
              <w:jc w:val="both"/>
              <w:rPr>
                <w:color w:val="000000" w:themeColor="text1"/>
              </w:rPr>
            </w:pPr>
            <w:r w:rsidRPr="00B1317B">
              <w:rPr>
                <w:color w:val="000000" w:themeColor="text1"/>
              </w:rPr>
              <w:t xml:space="preserve">Fialka </w:t>
            </w:r>
            <w:ins w:id="15" w:author="Pavla Trefilová" w:date="2019-09-10T15:06:00Z">
              <w:r w:rsidR="00C04E64">
                <w:rPr>
                  <w:color w:val="000000" w:themeColor="text1"/>
                </w:rPr>
                <w:t>(</w:t>
              </w:r>
            </w:ins>
            <w:r w:rsidRPr="00B1317B">
              <w:rPr>
                <w:color w:val="000000" w:themeColor="text1"/>
              </w:rPr>
              <w:t>40%</w:t>
            </w:r>
            <w:ins w:id="16" w:author="Pavla Trefilová" w:date="2019-09-10T15:06:00Z">
              <w:r w:rsidR="00C04E64">
                <w:rPr>
                  <w:color w:val="000000" w:themeColor="text1"/>
                </w:rPr>
                <w:t>)</w:t>
              </w:r>
            </w:ins>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Ing. </w:t>
            </w:r>
            <w:ins w:id="17" w:author="Pavla Trefilová" w:date="2019-09-10T15:01:00Z">
              <w:r w:rsidR="00C04E64">
                <w:rPr>
                  <w:b/>
                  <w:color w:val="000000" w:themeColor="text1"/>
                </w:rPr>
                <w:t xml:space="preserve">Kamil </w:t>
              </w:r>
            </w:ins>
            <w:r w:rsidRPr="00B1317B">
              <w:rPr>
                <w:b/>
                <w:color w:val="000000" w:themeColor="text1"/>
              </w:rPr>
              <w:t>Dobeš, Ph.D.</w:t>
            </w:r>
          </w:p>
          <w:p w:rsidR="00D10428" w:rsidRPr="00B1317B" w:rsidRDefault="00D10428" w:rsidP="00D10428">
            <w:pPr>
              <w:jc w:val="both"/>
              <w:rPr>
                <w:color w:val="000000" w:themeColor="text1"/>
              </w:rPr>
            </w:pPr>
            <w:r w:rsidRPr="00B1317B">
              <w:rPr>
                <w:color w:val="000000" w:themeColor="text1"/>
              </w:rPr>
              <w:t xml:space="preserve">Dobeš </w:t>
            </w:r>
            <w:ins w:id="18"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19" w:author="Pavla Trefilová" w:date="2019-09-10T14:59:00Z">
              <w:r w:rsidRPr="00B1317B" w:rsidDel="00C04E64">
                <w:rPr>
                  <w:color w:val="000000" w:themeColor="text1"/>
                </w:rPr>
                <w:delText>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Ing. </w:t>
            </w:r>
            <w:ins w:id="20" w:author="Pavla Trefilová" w:date="2019-09-10T15:05:00Z">
              <w:r w:rsidR="00C04E64">
                <w:rPr>
                  <w:b/>
                  <w:color w:val="000000" w:themeColor="text1"/>
                </w:rPr>
                <w:t xml:space="preserve">Janka </w:t>
              </w:r>
            </w:ins>
            <w:r w:rsidRPr="00B1317B">
              <w:rPr>
                <w:b/>
                <w:color w:val="000000" w:themeColor="text1"/>
              </w:rPr>
              <w:t>Vydrová, Ph.D.</w:t>
            </w:r>
          </w:p>
          <w:p w:rsidR="00D10428" w:rsidRPr="00B1317B" w:rsidRDefault="00D10428" w:rsidP="00D10428">
            <w:pPr>
              <w:jc w:val="both"/>
              <w:rPr>
                <w:color w:val="000000" w:themeColor="text1"/>
              </w:rPr>
            </w:pPr>
            <w:r w:rsidRPr="00B1317B">
              <w:rPr>
                <w:color w:val="000000" w:themeColor="text1"/>
              </w:rPr>
              <w:t xml:space="preserve">Vydrová </w:t>
            </w:r>
            <w:ins w:id="21"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22" w:author="Pavla Trefilová" w:date="2019-09-10T14:59:00Z">
              <w:r w:rsidRPr="00B1317B" w:rsidDel="00C04E64">
                <w:rPr>
                  <w:color w:val="000000" w:themeColor="text1"/>
                </w:rPr>
                <w:delText>100%</w:delText>
              </w:r>
            </w:del>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Základy podnikové ekonomiky</w:t>
            </w:r>
          </w:p>
        </w:tc>
        <w:tc>
          <w:tcPr>
            <w:tcW w:w="857" w:type="dxa"/>
            <w:gridSpan w:val="2"/>
          </w:tcPr>
          <w:p w:rsidR="00FE5908" w:rsidRPr="00C5333A" w:rsidRDefault="00FE5908" w:rsidP="00FE5908">
            <w:pPr>
              <w:jc w:val="both"/>
              <w:rPr>
                <w:color w:val="000000" w:themeColor="text1"/>
              </w:rPr>
            </w:pPr>
            <w:r w:rsidRPr="00C5333A">
              <w:rPr>
                <w:color w:val="000000" w:themeColor="text1"/>
              </w:rPr>
              <w:t>26-0-26</w:t>
            </w:r>
          </w:p>
        </w:tc>
        <w:tc>
          <w:tcPr>
            <w:tcW w:w="850" w:type="dxa"/>
          </w:tcPr>
          <w:p w:rsidR="00FE5908" w:rsidRPr="00C5333A" w:rsidRDefault="00FE5908" w:rsidP="00FE5908">
            <w:pPr>
              <w:jc w:val="both"/>
              <w:rPr>
                <w:color w:val="000000" w:themeColor="text1"/>
              </w:rPr>
            </w:pPr>
            <w:r w:rsidRPr="00C5333A">
              <w:rPr>
                <w:color w:val="000000" w:themeColor="text1"/>
              </w:rPr>
              <w:t>zp, zk</w:t>
            </w:r>
          </w:p>
        </w:tc>
        <w:tc>
          <w:tcPr>
            <w:tcW w:w="709" w:type="dxa"/>
          </w:tcPr>
          <w:p w:rsidR="00FE5908" w:rsidRPr="00C5333A" w:rsidRDefault="00FE5908" w:rsidP="00FE5908">
            <w:pPr>
              <w:jc w:val="both"/>
              <w:rPr>
                <w:i/>
                <w:color w:val="000000" w:themeColor="text1"/>
              </w:rPr>
            </w:pPr>
            <w:r w:rsidRPr="00C5333A">
              <w:rPr>
                <w:color w:val="000000" w:themeColor="text1"/>
              </w:rPr>
              <w:t>5</w:t>
            </w:r>
          </w:p>
        </w:tc>
        <w:tc>
          <w:tcPr>
            <w:tcW w:w="2977" w:type="dxa"/>
          </w:tcPr>
          <w:p w:rsidR="00FE5908" w:rsidRPr="00C5333A" w:rsidRDefault="00FE5908" w:rsidP="00FE5908">
            <w:pPr>
              <w:jc w:val="both"/>
              <w:rPr>
                <w:b/>
                <w:color w:val="000000" w:themeColor="text1"/>
              </w:rPr>
            </w:pPr>
            <w:r w:rsidRPr="00C5333A">
              <w:rPr>
                <w:b/>
                <w:color w:val="000000" w:themeColor="text1"/>
              </w:rPr>
              <w:t>doc.</w:t>
            </w:r>
            <w:r w:rsidR="00345CC5">
              <w:rPr>
                <w:b/>
                <w:color w:val="000000" w:themeColor="text1"/>
              </w:rPr>
              <w:t xml:space="preserve"> </w:t>
            </w:r>
            <w:r w:rsidRPr="00C5333A">
              <w:rPr>
                <w:b/>
                <w:color w:val="000000" w:themeColor="text1"/>
              </w:rPr>
              <w:t xml:space="preserve">Ing. </w:t>
            </w:r>
            <w:ins w:id="23" w:author="Pavla Trefilová" w:date="2019-09-10T15:01:00Z">
              <w:r w:rsidR="00C04E64">
                <w:rPr>
                  <w:b/>
                  <w:color w:val="000000" w:themeColor="text1"/>
                </w:rPr>
                <w:t xml:space="preserve">Petr </w:t>
              </w:r>
            </w:ins>
            <w:r w:rsidR="00345CC5">
              <w:rPr>
                <w:b/>
                <w:color w:val="000000" w:themeColor="text1"/>
              </w:rPr>
              <w:t>Novák</w:t>
            </w:r>
            <w:r w:rsidRPr="00C5333A">
              <w:rPr>
                <w:b/>
                <w:color w:val="000000" w:themeColor="text1"/>
              </w:rPr>
              <w:t>, Ph.D.</w:t>
            </w:r>
          </w:p>
          <w:p w:rsidR="00FE5908" w:rsidRPr="00C5333A" w:rsidRDefault="00FE5908" w:rsidP="00FE5908">
            <w:pPr>
              <w:jc w:val="both"/>
              <w:rPr>
                <w:color w:val="000000" w:themeColor="text1"/>
              </w:rPr>
            </w:pPr>
            <w:r w:rsidRPr="00C5333A">
              <w:rPr>
                <w:color w:val="000000" w:themeColor="text1"/>
              </w:rPr>
              <w:t>Novák</w:t>
            </w:r>
            <w:r w:rsidR="00345CC5">
              <w:rPr>
                <w:color w:val="000000" w:themeColor="text1"/>
              </w:rPr>
              <w:t xml:space="preserve"> </w:t>
            </w:r>
            <w:ins w:id="24" w:author="Pavla Trefilová" w:date="2019-09-10T15:01:00Z">
              <w:r w:rsidR="00C04E64">
                <w:rPr>
                  <w:color w:val="000000" w:themeColor="text1"/>
                </w:rPr>
                <w:t>(</w:t>
              </w:r>
              <w:r w:rsidR="00C04E64" w:rsidRPr="00B1317B">
                <w:rPr>
                  <w:color w:val="000000" w:themeColor="text1"/>
                </w:rPr>
                <w:t>60%</w:t>
              </w:r>
              <w:r w:rsidR="00C04E64">
                <w:rPr>
                  <w:color w:val="000000" w:themeColor="text1"/>
                </w:rPr>
                <w:t>)</w:t>
              </w:r>
            </w:ins>
            <w:del w:id="25" w:author="Pavla Trefilová" w:date="2019-09-10T15:01:00Z">
              <w:r w:rsidR="00345CC5" w:rsidDel="00C04E64">
                <w:rPr>
                  <w:color w:val="000000" w:themeColor="text1"/>
                </w:rPr>
                <w:delText>60%</w:delText>
              </w:r>
            </w:del>
          </w:p>
          <w:p w:rsidR="00FE5908" w:rsidRPr="00C5333A" w:rsidRDefault="002A6E11" w:rsidP="00FE5908">
            <w:pPr>
              <w:jc w:val="both"/>
              <w:rPr>
                <w:b/>
                <w:color w:val="000000" w:themeColor="text1"/>
              </w:rPr>
            </w:pPr>
            <w:r>
              <w:rPr>
                <w:color w:val="000000" w:themeColor="text1"/>
              </w:rPr>
              <w:t xml:space="preserve">L. </w:t>
            </w:r>
            <w:r w:rsidR="00FE5908" w:rsidRPr="00C5333A">
              <w:rPr>
                <w:color w:val="000000" w:themeColor="text1"/>
              </w:rPr>
              <w:t>Kozubíková</w:t>
            </w:r>
            <w:r w:rsidR="00345CC5">
              <w:rPr>
                <w:color w:val="000000" w:themeColor="text1"/>
              </w:rPr>
              <w:t xml:space="preserve"> </w:t>
            </w:r>
            <w:del w:id="26" w:author="Pavla Trefilová" w:date="2019-09-10T15:06:00Z">
              <w:r w:rsidR="00345CC5" w:rsidDel="00C04E64">
                <w:rPr>
                  <w:color w:val="000000" w:themeColor="text1"/>
                </w:rPr>
                <w:delText>4</w:delText>
              </w:r>
            </w:del>
            <w:ins w:id="27" w:author="Pavla Trefilová" w:date="2019-09-10T15:06:00Z">
              <w:r w:rsidR="00C04E64">
                <w:rPr>
                  <w:color w:val="000000" w:themeColor="text1"/>
                </w:rPr>
                <w:t>(</w:t>
              </w:r>
              <w:r w:rsidR="00C04E64" w:rsidRPr="00B1317B">
                <w:rPr>
                  <w:color w:val="000000" w:themeColor="text1"/>
                </w:rPr>
                <w:t>40%</w:t>
              </w:r>
              <w:r w:rsidR="00C04E64">
                <w:rPr>
                  <w:color w:val="000000" w:themeColor="text1"/>
                </w:rPr>
                <w:t>)</w:t>
              </w:r>
            </w:ins>
            <w:del w:id="28" w:author="Pavla Trefilová" w:date="2019-09-10T15:06:00Z">
              <w:r w:rsidR="00345CC5" w:rsidDel="00C04E64">
                <w:rPr>
                  <w:color w:val="000000" w:themeColor="text1"/>
                </w:rPr>
                <w:delText>0%</w:delText>
              </w:r>
            </w:del>
          </w:p>
        </w:tc>
        <w:tc>
          <w:tcPr>
            <w:tcW w:w="708" w:type="dxa"/>
          </w:tcPr>
          <w:p w:rsidR="00FE5908" w:rsidRPr="00C5333A" w:rsidRDefault="00FE5908" w:rsidP="00FE5908">
            <w:pPr>
              <w:jc w:val="both"/>
              <w:rPr>
                <w:color w:val="000000" w:themeColor="text1"/>
              </w:rPr>
            </w:pPr>
            <w:r w:rsidRPr="00C5333A">
              <w:rPr>
                <w:color w:val="000000" w:themeColor="text1"/>
              </w:rPr>
              <w:t>1/Z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666793" w:rsidTr="0034438B">
        <w:tc>
          <w:tcPr>
            <w:tcW w:w="2370" w:type="dxa"/>
          </w:tcPr>
          <w:p w:rsidR="00666793" w:rsidRDefault="00666793" w:rsidP="00666793">
            <w:r>
              <w:t>Cizí jazyk 1</w:t>
            </w:r>
            <w:r>
              <w:rPr>
                <w:rStyle w:val="Znakapoznpodarou"/>
              </w:rPr>
              <w:footnoteReference w:id="1"/>
            </w:r>
          </w:p>
        </w:tc>
        <w:tc>
          <w:tcPr>
            <w:tcW w:w="857" w:type="dxa"/>
            <w:gridSpan w:val="2"/>
          </w:tcPr>
          <w:p w:rsidR="00666793" w:rsidRDefault="00666793" w:rsidP="00666793">
            <w:pPr>
              <w:jc w:val="both"/>
            </w:pPr>
            <w:r>
              <w:t>0-39-0</w:t>
            </w:r>
          </w:p>
        </w:tc>
        <w:tc>
          <w:tcPr>
            <w:tcW w:w="850" w:type="dxa"/>
          </w:tcPr>
          <w:p w:rsidR="00666793" w:rsidRDefault="00666793" w:rsidP="00666793">
            <w:pPr>
              <w:jc w:val="both"/>
            </w:pPr>
            <w:r>
              <w:t>klz</w:t>
            </w:r>
          </w:p>
        </w:tc>
        <w:tc>
          <w:tcPr>
            <w:tcW w:w="709" w:type="dxa"/>
          </w:tcPr>
          <w:p w:rsidR="00666793" w:rsidRDefault="00666793" w:rsidP="00666793">
            <w:pPr>
              <w:jc w:val="both"/>
            </w:pPr>
            <w:r>
              <w:t>4</w:t>
            </w:r>
          </w:p>
        </w:tc>
        <w:tc>
          <w:tcPr>
            <w:tcW w:w="2977" w:type="dxa"/>
          </w:tcPr>
          <w:p w:rsidR="00666793" w:rsidRPr="00E409BC" w:rsidRDefault="00666793" w:rsidP="00666793">
            <w:pPr>
              <w:jc w:val="both"/>
              <w:rPr>
                <w:b/>
              </w:rPr>
            </w:pPr>
            <w:r w:rsidRPr="00E409BC">
              <w:rPr>
                <w:b/>
              </w:rPr>
              <w:t xml:space="preserve">Mgr. </w:t>
            </w:r>
            <w:ins w:id="29" w:author="Pavla Trefilová" w:date="2019-09-10T15:06:00Z">
              <w:r w:rsidR="00C04E64">
                <w:rPr>
                  <w:b/>
                </w:rPr>
                <w:t xml:space="preserve">Věra </w:t>
              </w:r>
            </w:ins>
            <w:r w:rsidRPr="00E409BC">
              <w:rPr>
                <w:b/>
              </w:rPr>
              <w:t>Kozáková, Ph.D.</w:t>
            </w:r>
          </w:p>
          <w:p w:rsidR="00666793" w:rsidRDefault="00666793" w:rsidP="00666793">
            <w:pPr>
              <w:jc w:val="both"/>
            </w:pPr>
            <w:r>
              <w:t xml:space="preserve">Kozáková </w:t>
            </w:r>
            <w:ins w:id="30"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31" w:author="Pavla Trefilová" w:date="2019-09-10T14:59:00Z">
              <w:r w:rsidDel="00C04E64">
                <w:delText>100%</w:delText>
              </w:r>
            </w:del>
          </w:p>
          <w:p w:rsidR="00666793" w:rsidRPr="00E409BC" w:rsidRDefault="00666793" w:rsidP="00666793">
            <w:pPr>
              <w:jc w:val="both"/>
              <w:rPr>
                <w:b/>
              </w:rPr>
            </w:pPr>
            <w:r w:rsidRPr="00E409BC">
              <w:rPr>
                <w:b/>
              </w:rPr>
              <w:t xml:space="preserve">PhDr. </w:t>
            </w:r>
            <w:ins w:id="32" w:author="Pavla Trefilová" w:date="2019-09-10T15:06:00Z">
              <w:r w:rsidR="00C04E64">
                <w:rPr>
                  <w:b/>
                </w:rPr>
                <w:t xml:space="preserve">Jana </w:t>
              </w:r>
            </w:ins>
            <w:r w:rsidRPr="00E409BC">
              <w:rPr>
                <w:b/>
              </w:rPr>
              <w:t>Semotamová</w:t>
            </w:r>
          </w:p>
          <w:p w:rsidR="00666793" w:rsidRPr="00004032" w:rsidRDefault="00666793" w:rsidP="00666793">
            <w:pPr>
              <w:jc w:val="both"/>
              <w:rPr>
                <w:b/>
              </w:rPr>
            </w:pPr>
            <w:r>
              <w:t xml:space="preserve">Semotamová </w:t>
            </w:r>
            <w:ins w:id="33"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34" w:author="Pavla Trefilová" w:date="2019-09-10T14:59:00Z">
              <w:r w:rsidDel="00C04E64">
                <w:delText>100%</w:delText>
              </w:r>
            </w:del>
          </w:p>
        </w:tc>
        <w:tc>
          <w:tcPr>
            <w:tcW w:w="708" w:type="dxa"/>
          </w:tcPr>
          <w:p w:rsidR="00666793" w:rsidRDefault="00666793" w:rsidP="00666793">
            <w:pPr>
              <w:jc w:val="both"/>
            </w:pPr>
            <w:r>
              <w:t>1/Z</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Počítačové zpracování dat</w:t>
            </w:r>
          </w:p>
        </w:tc>
        <w:tc>
          <w:tcPr>
            <w:tcW w:w="857" w:type="dxa"/>
            <w:gridSpan w:val="2"/>
          </w:tcPr>
          <w:p w:rsidR="00FE5908" w:rsidRPr="00B1317B" w:rsidRDefault="00FE5908" w:rsidP="00FE5908">
            <w:pPr>
              <w:jc w:val="both"/>
              <w:rPr>
                <w:color w:val="000000" w:themeColor="text1"/>
              </w:rPr>
            </w:pPr>
            <w:r w:rsidRPr="00B1317B">
              <w:rPr>
                <w:color w:val="000000" w:themeColor="text1"/>
              </w:rPr>
              <w:t>0-26-0</w:t>
            </w:r>
          </w:p>
        </w:tc>
        <w:tc>
          <w:tcPr>
            <w:tcW w:w="850" w:type="dxa"/>
          </w:tcPr>
          <w:p w:rsidR="00FE5908" w:rsidRPr="00B1317B" w:rsidRDefault="00FE5908" w:rsidP="00FE5908">
            <w:pPr>
              <w:jc w:val="both"/>
              <w:rPr>
                <w:color w:val="000000" w:themeColor="text1"/>
              </w:rPr>
            </w:pPr>
            <w:r w:rsidRPr="00B1317B">
              <w:rPr>
                <w:color w:val="000000" w:themeColor="text1"/>
              </w:rPr>
              <w:t>klz</w:t>
            </w:r>
          </w:p>
        </w:tc>
        <w:tc>
          <w:tcPr>
            <w:tcW w:w="709" w:type="dxa"/>
          </w:tcPr>
          <w:p w:rsidR="00FE5908" w:rsidRPr="00B1317B" w:rsidRDefault="00FE5908" w:rsidP="00FE5908">
            <w:pPr>
              <w:jc w:val="both"/>
              <w:rPr>
                <w:color w:val="000000" w:themeColor="text1"/>
              </w:rPr>
            </w:pPr>
            <w:r w:rsidRPr="00B1317B">
              <w:rPr>
                <w:color w:val="000000" w:themeColor="text1"/>
              </w:rPr>
              <w:t>3</w:t>
            </w:r>
          </w:p>
        </w:tc>
        <w:tc>
          <w:tcPr>
            <w:tcW w:w="2977" w:type="dxa"/>
          </w:tcPr>
          <w:p w:rsidR="00FE5908" w:rsidRPr="00B1317B" w:rsidRDefault="00FE5908" w:rsidP="00FE5908">
            <w:pPr>
              <w:jc w:val="both"/>
              <w:rPr>
                <w:b/>
                <w:color w:val="000000" w:themeColor="text1"/>
              </w:rPr>
            </w:pPr>
            <w:r w:rsidRPr="00B1317B">
              <w:rPr>
                <w:b/>
                <w:color w:val="000000" w:themeColor="text1"/>
              </w:rPr>
              <w:t xml:space="preserve">Ing. </w:t>
            </w:r>
            <w:ins w:id="35" w:author="Pavla Trefilová" w:date="2019-09-10T15:07:00Z">
              <w:r w:rsidR="00C04E64">
                <w:rPr>
                  <w:b/>
                  <w:color w:val="000000" w:themeColor="text1"/>
                </w:rPr>
                <w:t xml:space="preserve">Miroslava </w:t>
              </w:r>
            </w:ins>
            <w:r w:rsidRPr="00B1317B">
              <w:rPr>
                <w:b/>
                <w:color w:val="000000" w:themeColor="text1"/>
              </w:rPr>
              <w:t>Dolejšová, Ph.D.</w:t>
            </w:r>
          </w:p>
          <w:p w:rsidR="00FE5908" w:rsidRPr="00B1317B" w:rsidRDefault="004E6EBD" w:rsidP="00FE5908">
            <w:pPr>
              <w:jc w:val="both"/>
              <w:rPr>
                <w:color w:val="000000" w:themeColor="text1"/>
              </w:rPr>
            </w:pPr>
            <w:r>
              <w:rPr>
                <w:color w:val="000000" w:themeColor="text1"/>
              </w:rPr>
              <w:t xml:space="preserve">Dolejšová </w:t>
            </w:r>
            <w:ins w:id="36"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37" w:author="Pavla Trefilová" w:date="2019-09-10T14:59:00Z">
              <w:r w:rsidDel="00C04E64">
                <w:rPr>
                  <w:color w:val="000000" w:themeColor="text1"/>
                </w:rPr>
                <w:delText>10</w:delText>
              </w:r>
              <w:r w:rsidR="00FE5908" w:rsidRPr="00B1317B" w:rsidDel="00C04E64">
                <w:rPr>
                  <w:color w:val="000000" w:themeColor="text1"/>
                </w:rPr>
                <w:delText>0%</w:delText>
              </w:r>
            </w:del>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 xml:space="preserve">Makroekonomie I      </w:t>
            </w:r>
          </w:p>
        </w:tc>
        <w:tc>
          <w:tcPr>
            <w:tcW w:w="857" w:type="dxa"/>
            <w:gridSpan w:val="2"/>
          </w:tcPr>
          <w:p w:rsidR="00FE5908" w:rsidRPr="00315CDD" w:rsidRDefault="00FE5908" w:rsidP="00FE5908">
            <w:pPr>
              <w:jc w:val="both"/>
              <w:rPr>
                <w:color w:val="000000" w:themeColor="text1"/>
              </w:rPr>
            </w:pPr>
            <w:r w:rsidRPr="00315CDD">
              <w:rPr>
                <w:color w:val="000000" w:themeColor="text1"/>
              </w:rPr>
              <w:t>26-0-26</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6</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doc. Ing. </w:t>
            </w:r>
            <w:ins w:id="38" w:author="Pavla Trefilová" w:date="2019-09-10T15:07:00Z">
              <w:r w:rsidR="00C04E64">
                <w:rPr>
                  <w:b/>
                  <w:color w:val="000000" w:themeColor="text1"/>
                </w:rPr>
                <w:t xml:space="preserve">Jena </w:t>
              </w:r>
            </w:ins>
            <w:r w:rsidRPr="00315CDD">
              <w:rPr>
                <w:b/>
                <w:color w:val="000000" w:themeColor="text1"/>
              </w:rPr>
              <w:t>Švarcová, Ph.D.</w:t>
            </w:r>
          </w:p>
          <w:p w:rsidR="00FE5908" w:rsidRPr="00315CDD" w:rsidRDefault="00FE5908" w:rsidP="00FE5908">
            <w:pPr>
              <w:jc w:val="both"/>
              <w:rPr>
                <w:b/>
                <w:color w:val="000000" w:themeColor="text1"/>
              </w:rPr>
            </w:pPr>
            <w:r w:rsidRPr="00315CDD">
              <w:rPr>
                <w:color w:val="000000" w:themeColor="text1"/>
              </w:rPr>
              <w:t xml:space="preserve">Švarcová </w:t>
            </w:r>
            <w:ins w:id="39" w:author="Pavla Trefilová" w:date="2019-09-10T14:59:00Z">
              <w:r w:rsidR="00C04E64">
                <w:rPr>
                  <w:color w:val="000000" w:themeColor="text1"/>
                </w:rPr>
                <w:t>(</w:t>
              </w:r>
              <w:r w:rsidR="00C04E64" w:rsidRPr="00B1317B">
                <w:rPr>
                  <w:color w:val="000000" w:themeColor="text1"/>
                </w:rPr>
                <w:t>100%</w:t>
              </w:r>
              <w:r w:rsidR="00C04E64">
                <w:rPr>
                  <w:color w:val="000000" w:themeColor="text1"/>
                </w:rPr>
                <w:t>)</w:t>
              </w:r>
            </w:ins>
            <w:del w:id="40" w:author="Pavla Trefilová" w:date="2019-09-10T14:59:00Z">
              <w:r w:rsidRPr="00315CDD" w:rsidDel="00C04E64">
                <w:rPr>
                  <w:color w:val="000000" w:themeColor="text1"/>
                </w:rPr>
                <w:delText>100%</w:delText>
              </w:r>
            </w:del>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 xml:space="preserve">Základy účetnictví </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doc. Ing. </w:t>
            </w:r>
            <w:ins w:id="41" w:author="Pavla Trefilová" w:date="2019-09-10T15:07:00Z">
              <w:r w:rsidR="00C04E64">
                <w:rPr>
                  <w:b/>
                  <w:color w:val="000000" w:themeColor="text1"/>
                </w:rPr>
                <w:t xml:space="preserve">Marie </w:t>
              </w:r>
            </w:ins>
            <w:r w:rsidRPr="00315CDD">
              <w:rPr>
                <w:b/>
                <w:color w:val="000000" w:themeColor="text1"/>
              </w:rPr>
              <w:t>Paseková, Ph.D.</w:t>
            </w:r>
          </w:p>
          <w:p w:rsidR="00FE5908" w:rsidRPr="00315CDD" w:rsidRDefault="00FE5908" w:rsidP="00FE5908">
            <w:pPr>
              <w:jc w:val="both"/>
              <w:rPr>
                <w:color w:val="000000" w:themeColor="text1"/>
              </w:rPr>
            </w:pPr>
            <w:r w:rsidRPr="00315CDD">
              <w:rPr>
                <w:color w:val="000000" w:themeColor="text1"/>
              </w:rPr>
              <w:t xml:space="preserve">Paseková </w:t>
            </w:r>
            <w:ins w:id="42" w:author="Pavla Trefilová" w:date="2019-09-10T15:07:00Z">
              <w:r w:rsidR="00C04E64">
                <w:rPr>
                  <w:color w:val="000000" w:themeColor="text1"/>
                </w:rPr>
                <w:t>(</w:t>
              </w:r>
            </w:ins>
            <w:r w:rsidR="009E0F35">
              <w:rPr>
                <w:color w:val="000000" w:themeColor="text1"/>
              </w:rPr>
              <w:t>5</w:t>
            </w:r>
            <w:r w:rsidRPr="00315CDD">
              <w:rPr>
                <w:color w:val="000000" w:themeColor="text1"/>
              </w:rPr>
              <w:t>0%</w:t>
            </w:r>
            <w:ins w:id="43" w:author="Pavla Trefilová" w:date="2019-09-10T15:07:00Z">
              <w:r w:rsidR="00C04E64">
                <w:rPr>
                  <w:color w:val="000000" w:themeColor="text1"/>
                </w:rPr>
                <w:t>)</w:t>
              </w:r>
            </w:ins>
          </w:p>
          <w:p w:rsidR="00FE5908" w:rsidRDefault="00FE5908" w:rsidP="00FE5908">
            <w:pPr>
              <w:jc w:val="both"/>
              <w:rPr>
                <w:color w:val="000000" w:themeColor="text1"/>
              </w:rPr>
            </w:pPr>
            <w:r w:rsidRPr="00315CDD">
              <w:rPr>
                <w:color w:val="000000" w:themeColor="text1"/>
              </w:rPr>
              <w:t xml:space="preserve">Svitáková </w:t>
            </w:r>
            <w:ins w:id="44" w:author="Pavla Trefilová" w:date="2019-09-10T15:06:00Z">
              <w:r w:rsidR="00C04E64">
                <w:rPr>
                  <w:color w:val="000000" w:themeColor="text1"/>
                </w:rPr>
                <w:t>(</w:t>
              </w:r>
              <w:r w:rsidR="00C04E64" w:rsidRPr="00B1317B">
                <w:rPr>
                  <w:color w:val="000000" w:themeColor="text1"/>
                </w:rPr>
                <w:t>40%</w:t>
              </w:r>
              <w:r w:rsidR="00C04E64">
                <w:rPr>
                  <w:color w:val="000000" w:themeColor="text1"/>
                </w:rPr>
                <w:t>)</w:t>
              </w:r>
            </w:ins>
            <w:del w:id="45" w:author="Pavla Trefilová" w:date="2019-09-10T15:06:00Z">
              <w:r w:rsidRPr="00315CDD" w:rsidDel="00C04E64">
                <w:rPr>
                  <w:color w:val="000000" w:themeColor="text1"/>
                </w:rPr>
                <w:delText>40%</w:delText>
              </w:r>
            </w:del>
          </w:p>
          <w:p w:rsidR="009E0F35" w:rsidRPr="00315CDD" w:rsidRDefault="009E0F35" w:rsidP="00E52875">
            <w:pPr>
              <w:jc w:val="both"/>
              <w:rPr>
                <w:color w:val="000000" w:themeColor="text1"/>
              </w:rPr>
            </w:pPr>
            <w:r w:rsidRPr="009E0F35">
              <w:rPr>
                <w:color w:val="000000" w:themeColor="text1"/>
              </w:rPr>
              <w:t xml:space="preserve">Vršovská </w:t>
            </w:r>
            <w:ins w:id="46" w:author="Pavla Trefilová" w:date="2019-09-10T15:07:00Z">
              <w:r w:rsidR="00C04E64">
                <w:rPr>
                  <w:color w:val="000000" w:themeColor="text1"/>
                </w:rPr>
                <w:t>(</w:t>
              </w:r>
            </w:ins>
            <w:r w:rsidRPr="009E0F35">
              <w:rPr>
                <w:color w:val="000000" w:themeColor="text1"/>
              </w:rPr>
              <w:t>10%</w:t>
            </w:r>
            <w:ins w:id="47" w:author="Pavla Trefilová" w:date="2019-09-10T15:07:00Z">
              <w:r w:rsidR="00C04E64">
                <w:rPr>
                  <w:color w:val="000000" w:themeColor="text1"/>
                </w:rPr>
                <w:t>)</w:t>
              </w:r>
            </w:ins>
            <w:r w:rsidR="00E52875">
              <w:rPr>
                <w:color w:val="000000" w:themeColor="text1"/>
              </w:rPr>
              <w:t xml:space="preserve"> (ext)</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Aplikovaná statistika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ins w:id="48" w:author="Pavla Trefilová" w:date="2019-09-10T15:07:00Z">
              <w:r w:rsidR="00C04E64">
                <w:rPr>
                  <w:b/>
                  <w:color w:val="000000" w:themeColor="text1"/>
                </w:rPr>
                <w:t xml:space="preserve">Martin </w:t>
              </w:r>
            </w:ins>
            <w:r w:rsidRPr="00315CDD">
              <w:rPr>
                <w:b/>
                <w:color w:val="000000" w:themeColor="text1"/>
              </w:rPr>
              <w:t>Kovářík, Ph.D.</w:t>
            </w:r>
          </w:p>
          <w:p w:rsidR="00FE5908" w:rsidRPr="00315CDD" w:rsidRDefault="00FE5908" w:rsidP="00FE5908">
            <w:pPr>
              <w:jc w:val="both"/>
              <w:rPr>
                <w:color w:val="000000" w:themeColor="text1"/>
              </w:rPr>
            </w:pPr>
            <w:r w:rsidRPr="00315CDD">
              <w:rPr>
                <w:color w:val="000000" w:themeColor="text1"/>
              </w:rPr>
              <w:t xml:space="preserve">Kovářík </w:t>
            </w:r>
            <w:ins w:id="49"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50" w:author="Pavla Trefilová" w:date="2019-09-10T15:00:00Z">
              <w:r w:rsidRPr="00315CDD" w:rsidDel="00C04E64">
                <w:rPr>
                  <w:color w:val="000000" w:themeColor="text1"/>
                </w:rPr>
                <w:delText>100%</w:delText>
              </w:r>
            </w:del>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Matematika EII</w:t>
            </w:r>
          </w:p>
          <w:p w:rsidR="00FE5908" w:rsidRPr="00B1317B" w:rsidRDefault="00FE5908" w:rsidP="00FE5908">
            <w:pPr>
              <w:rPr>
                <w:color w:val="000000" w:themeColor="text1"/>
              </w:rPr>
            </w:pP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RNDr. </w:t>
            </w:r>
            <w:ins w:id="51" w:author="Pavla Trefilová" w:date="2019-09-10T15:07:00Z">
              <w:r w:rsidR="00C04E64">
                <w:rPr>
                  <w:b/>
                  <w:color w:val="000000" w:themeColor="text1"/>
                </w:rPr>
                <w:t xml:space="preserve">Martin </w:t>
              </w:r>
            </w:ins>
            <w:r w:rsidRPr="00315CDD">
              <w:rPr>
                <w:b/>
                <w:color w:val="000000" w:themeColor="text1"/>
              </w:rPr>
              <w:t>Fajkus, Ph.D.</w:t>
            </w:r>
          </w:p>
          <w:p w:rsidR="00FE5908" w:rsidRPr="00315CDD" w:rsidRDefault="00FE5908" w:rsidP="00FE5908">
            <w:pPr>
              <w:jc w:val="both"/>
              <w:rPr>
                <w:color w:val="000000" w:themeColor="text1"/>
              </w:rPr>
            </w:pPr>
            <w:r w:rsidRPr="00315CDD">
              <w:rPr>
                <w:color w:val="000000" w:themeColor="text1"/>
              </w:rPr>
              <w:t xml:space="preserve">Fajkus </w:t>
            </w:r>
            <w:ins w:id="52" w:author="Pavla Trefilová" w:date="2019-09-10T15:01:00Z">
              <w:r w:rsidR="00C04E64">
                <w:rPr>
                  <w:color w:val="000000" w:themeColor="text1"/>
                </w:rPr>
                <w:t>(</w:t>
              </w:r>
              <w:r w:rsidR="00C04E64" w:rsidRPr="00B1317B">
                <w:rPr>
                  <w:color w:val="000000" w:themeColor="text1"/>
                </w:rPr>
                <w:t>60%</w:t>
              </w:r>
              <w:r w:rsidR="00C04E64">
                <w:rPr>
                  <w:color w:val="000000" w:themeColor="text1"/>
                </w:rPr>
                <w:t>)</w:t>
              </w:r>
            </w:ins>
            <w:del w:id="53" w:author="Pavla Trefilová" w:date="2019-09-10T15:01:00Z">
              <w:r w:rsidRPr="00315CDD" w:rsidDel="00C04E64">
                <w:rPr>
                  <w:color w:val="000000" w:themeColor="text1"/>
                </w:rPr>
                <w:delText>60%</w:delText>
              </w:r>
            </w:del>
          </w:p>
          <w:p w:rsidR="00FE5908" w:rsidRPr="00315CDD" w:rsidRDefault="00FE5908" w:rsidP="00FE5908">
            <w:pPr>
              <w:jc w:val="both"/>
              <w:rPr>
                <w:b/>
                <w:color w:val="000000" w:themeColor="text1"/>
              </w:rPr>
            </w:pPr>
            <w:r w:rsidRPr="00315CDD">
              <w:rPr>
                <w:color w:val="000000" w:themeColor="text1"/>
              </w:rPr>
              <w:t xml:space="preserve">Fialka </w:t>
            </w:r>
            <w:ins w:id="54" w:author="Pavla Trefilová" w:date="2019-09-10T15:06:00Z">
              <w:r w:rsidR="00C04E64">
                <w:rPr>
                  <w:color w:val="000000" w:themeColor="text1"/>
                </w:rPr>
                <w:t>(</w:t>
              </w:r>
              <w:r w:rsidR="00C04E64" w:rsidRPr="00B1317B">
                <w:rPr>
                  <w:color w:val="000000" w:themeColor="text1"/>
                </w:rPr>
                <w:t>40%</w:t>
              </w:r>
              <w:r w:rsidR="00C04E64">
                <w:rPr>
                  <w:color w:val="000000" w:themeColor="text1"/>
                </w:rPr>
                <w:t>)</w:t>
              </w:r>
            </w:ins>
            <w:del w:id="55" w:author="Pavla Trefilová" w:date="2019-09-10T15:06:00Z">
              <w:r w:rsidRPr="00315CDD" w:rsidDel="00C04E64">
                <w:rPr>
                  <w:color w:val="000000" w:themeColor="text1"/>
                </w:rPr>
                <w:delText>40%</w:delText>
              </w:r>
            </w:del>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ins w:id="56" w:author="Pavla Trefilová" w:date="2019-09-10T15:07:00Z">
              <w:r w:rsidR="00C04E64">
                <w:rPr>
                  <w:b/>
                  <w:color w:val="000000" w:themeColor="text1"/>
                </w:rPr>
                <w:t xml:space="preserve">Pavlína </w:t>
              </w:r>
            </w:ins>
            <w:r w:rsidRPr="00315CDD">
              <w:rPr>
                <w:b/>
                <w:color w:val="000000" w:themeColor="text1"/>
              </w:rPr>
              <w:t xml:space="preserve">Kirschnerová, Ph.D. </w:t>
            </w:r>
          </w:p>
          <w:p w:rsidR="00FE5908" w:rsidRPr="00315CDD" w:rsidRDefault="00FE5908" w:rsidP="00FE5908">
            <w:pPr>
              <w:jc w:val="both"/>
              <w:rPr>
                <w:color w:val="000000" w:themeColor="text1"/>
              </w:rPr>
            </w:pPr>
            <w:r w:rsidRPr="00315CDD">
              <w:rPr>
                <w:color w:val="000000" w:themeColor="text1"/>
              </w:rPr>
              <w:t xml:space="preserve">Kirschnerová </w:t>
            </w:r>
            <w:ins w:id="57" w:author="Pavla Trefilová" w:date="2019-09-10T15:07:00Z">
              <w:r w:rsidR="00C04E64">
                <w:rPr>
                  <w:color w:val="000000" w:themeColor="text1"/>
                </w:rPr>
                <w:t>(</w:t>
              </w:r>
            </w:ins>
            <w:r w:rsidRPr="00315CDD">
              <w:rPr>
                <w:color w:val="000000" w:themeColor="text1"/>
              </w:rPr>
              <w:t>50%</w:t>
            </w:r>
            <w:ins w:id="58" w:author="Pavla Trefilová" w:date="2019-09-10T15:07:00Z">
              <w:r w:rsidR="00C04E64">
                <w:rPr>
                  <w:color w:val="000000" w:themeColor="text1"/>
                </w:rPr>
                <w:t>)</w:t>
              </w:r>
            </w:ins>
          </w:p>
          <w:p w:rsidR="00FE5908" w:rsidRPr="00315CDD" w:rsidRDefault="00FE5908" w:rsidP="00FE5908">
            <w:pPr>
              <w:jc w:val="both"/>
              <w:rPr>
                <w:color w:val="000000" w:themeColor="text1"/>
              </w:rPr>
            </w:pPr>
            <w:r w:rsidRPr="00315CDD">
              <w:rPr>
                <w:color w:val="000000" w:themeColor="text1"/>
              </w:rPr>
              <w:t xml:space="preserve">Jarolímová </w:t>
            </w:r>
            <w:ins w:id="59" w:author="Pavla Trefilová" w:date="2019-09-10T15:07:00Z">
              <w:r w:rsidR="00C04E64">
                <w:rPr>
                  <w:color w:val="000000" w:themeColor="text1"/>
                </w:rPr>
                <w:t>(</w:t>
              </w:r>
            </w:ins>
            <w:r w:rsidRPr="00315CDD">
              <w:rPr>
                <w:color w:val="000000" w:themeColor="text1"/>
              </w:rPr>
              <w:t>50%</w:t>
            </w:r>
            <w:ins w:id="60" w:author="Pavla Trefilová" w:date="2019-09-10T15:07:00Z">
              <w:r w:rsidR="00C04E64">
                <w:rPr>
                  <w:color w:val="000000" w:themeColor="text1"/>
                </w:rPr>
                <w:t>)</w:t>
              </w:r>
            </w:ins>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Del="00A65884" w:rsidTr="0034438B">
        <w:trPr>
          <w:del w:id="61" w:author="Drahomíra Pavelková" w:date="2019-09-02T15:29:00Z"/>
        </w:trPr>
        <w:tc>
          <w:tcPr>
            <w:tcW w:w="2370" w:type="dxa"/>
          </w:tcPr>
          <w:p w:rsidR="00FE5908" w:rsidRPr="00B1317B" w:rsidDel="00A65884" w:rsidRDefault="00FE5908" w:rsidP="00FE5908">
            <w:pPr>
              <w:rPr>
                <w:del w:id="62" w:author="Drahomíra Pavelková" w:date="2019-09-02T15:29:00Z"/>
                <w:color w:val="000000" w:themeColor="text1"/>
              </w:rPr>
            </w:pPr>
            <w:del w:id="63" w:author="Drahomíra Pavelková" w:date="2019-09-02T15:29:00Z">
              <w:r w:rsidRPr="00B1317B" w:rsidDel="00A65884">
                <w:rPr>
                  <w:color w:val="000000" w:themeColor="text1"/>
                </w:rPr>
                <w:delText>Základy projektového řízení</w:delText>
              </w:r>
            </w:del>
          </w:p>
        </w:tc>
        <w:tc>
          <w:tcPr>
            <w:tcW w:w="857" w:type="dxa"/>
            <w:gridSpan w:val="2"/>
          </w:tcPr>
          <w:p w:rsidR="00FE5908" w:rsidRPr="00315CDD" w:rsidDel="00A65884" w:rsidRDefault="00FE5908" w:rsidP="00FE5908">
            <w:pPr>
              <w:jc w:val="both"/>
              <w:rPr>
                <w:del w:id="64" w:author="Drahomíra Pavelková" w:date="2019-09-02T15:29:00Z"/>
                <w:color w:val="000000" w:themeColor="text1"/>
              </w:rPr>
            </w:pPr>
            <w:del w:id="65" w:author="Drahomíra Pavelková" w:date="2019-09-02T15:29:00Z">
              <w:r w:rsidRPr="00315CDD" w:rsidDel="00A65884">
                <w:rPr>
                  <w:color w:val="000000" w:themeColor="text1"/>
                </w:rPr>
                <w:delText>26-0-0</w:delText>
              </w:r>
            </w:del>
          </w:p>
        </w:tc>
        <w:tc>
          <w:tcPr>
            <w:tcW w:w="850" w:type="dxa"/>
          </w:tcPr>
          <w:p w:rsidR="00FE5908" w:rsidRPr="00315CDD" w:rsidDel="00A65884" w:rsidRDefault="00FE5908" w:rsidP="00FE5908">
            <w:pPr>
              <w:jc w:val="both"/>
              <w:rPr>
                <w:del w:id="66" w:author="Drahomíra Pavelková" w:date="2019-09-02T15:29:00Z"/>
                <w:color w:val="000000" w:themeColor="text1"/>
              </w:rPr>
            </w:pPr>
            <w:del w:id="67" w:author="Drahomíra Pavelková" w:date="2019-09-02T15:29:00Z">
              <w:r w:rsidRPr="00315CDD" w:rsidDel="00A65884">
                <w:rPr>
                  <w:color w:val="000000" w:themeColor="text1"/>
                </w:rPr>
                <w:delText>klz</w:delText>
              </w:r>
            </w:del>
          </w:p>
        </w:tc>
        <w:tc>
          <w:tcPr>
            <w:tcW w:w="709" w:type="dxa"/>
          </w:tcPr>
          <w:p w:rsidR="00FE5908" w:rsidRPr="00315CDD" w:rsidDel="00A65884" w:rsidRDefault="00FE5908" w:rsidP="00FE5908">
            <w:pPr>
              <w:jc w:val="both"/>
              <w:rPr>
                <w:del w:id="68" w:author="Drahomíra Pavelková" w:date="2019-09-02T15:29:00Z"/>
                <w:color w:val="000000" w:themeColor="text1"/>
              </w:rPr>
            </w:pPr>
            <w:del w:id="69" w:author="Drahomíra Pavelková" w:date="2019-09-02T15:29:00Z">
              <w:r w:rsidRPr="00315CDD" w:rsidDel="00A65884">
                <w:rPr>
                  <w:color w:val="000000" w:themeColor="text1"/>
                </w:rPr>
                <w:delText>3</w:delText>
              </w:r>
            </w:del>
          </w:p>
        </w:tc>
        <w:tc>
          <w:tcPr>
            <w:tcW w:w="2977" w:type="dxa"/>
          </w:tcPr>
          <w:p w:rsidR="00FE5908" w:rsidRPr="00315CDD" w:rsidDel="00A65884" w:rsidRDefault="00FE5908" w:rsidP="00FE5908">
            <w:pPr>
              <w:jc w:val="both"/>
              <w:rPr>
                <w:del w:id="70" w:author="Drahomíra Pavelková" w:date="2019-09-02T15:29:00Z"/>
                <w:b/>
                <w:color w:val="000000" w:themeColor="text1"/>
              </w:rPr>
            </w:pPr>
            <w:del w:id="71" w:author="Drahomíra Pavelková" w:date="2019-09-02T15:29:00Z">
              <w:r w:rsidRPr="00315CDD" w:rsidDel="00A65884">
                <w:rPr>
                  <w:b/>
                  <w:color w:val="000000" w:themeColor="text1"/>
                </w:rPr>
                <w:delText>Ing. Tomancová, Ph.D.</w:delText>
              </w:r>
            </w:del>
          </w:p>
          <w:p w:rsidR="00FE5908" w:rsidRPr="00315CDD" w:rsidDel="00A65884" w:rsidRDefault="00FE5908" w:rsidP="00FE5908">
            <w:pPr>
              <w:jc w:val="both"/>
              <w:rPr>
                <w:del w:id="72" w:author="Drahomíra Pavelková" w:date="2019-09-02T15:29:00Z"/>
                <w:color w:val="000000" w:themeColor="text1"/>
              </w:rPr>
            </w:pPr>
            <w:del w:id="73" w:author="Drahomíra Pavelková" w:date="2019-09-02T15:29:00Z">
              <w:r w:rsidRPr="00315CDD" w:rsidDel="00A65884">
                <w:rPr>
                  <w:color w:val="000000" w:themeColor="text1"/>
                </w:rPr>
                <w:delText>Tomancová 100%</w:delText>
              </w:r>
            </w:del>
          </w:p>
        </w:tc>
        <w:tc>
          <w:tcPr>
            <w:tcW w:w="708" w:type="dxa"/>
          </w:tcPr>
          <w:p w:rsidR="00FE5908" w:rsidRPr="00B1317B" w:rsidDel="00A65884" w:rsidRDefault="00FE5908" w:rsidP="00FE5908">
            <w:pPr>
              <w:jc w:val="both"/>
              <w:rPr>
                <w:del w:id="74" w:author="Drahomíra Pavelková" w:date="2019-09-02T15:29:00Z"/>
                <w:color w:val="000000" w:themeColor="text1"/>
              </w:rPr>
            </w:pPr>
            <w:del w:id="75" w:author="Drahomíra Pavelková" w:date="2019-09-02T15:29:00Z">
              <w:r w:rsidRPr="00B1317B" w:rsidDel="00A65884">
                <w:rPr>
                  <w:color w:val="000000" w:themeColor="text1"/>
                </w:rPr>
                <w:delText>1/L</w:delText>
              </w:r>
            </w:del>
          </w:p>
        </w:tc>
        <w:tc>
          <w:tcPr>
            <w:tcW w:w="814" w:type="dxa"/>
          </w:tcPr>
          <w:p w:rsidR="00FE5908" w:rsidRPr="00B1317B" w:rsidDel="00A65884" w:rsidRDefault="00FE5908" w:rsidP="00FE5908">
            <w:pPr>
              <w:jc w:val="both"/>
              <w:rPr>
                <w:del w:id="76" w:author="Drahomíra Pavelková" w:date="2019-09-02T15:29:00Z"/>
                <w:color w:val="000000" w:themeColor="text1"/>
              </w:rPr>
            </w:pPr>
          </w:p>
        </w:tc>
      </w:tr>
      <w:tr w:rsidR="00666793" w:rsidTr="0034438B">
        <w:tc>
          <w:tcPr>
            <w:tcW w:w="2370" w:type="dxa"/>
          </w:tcPr>
          <w:p w:rsidR="00666793" w:rsidRDefault="00666793" w:rsidP="00666793">
            <w:r>
              <w:t>Cizí jazyk 2</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 xml:space="preserve">Mgr. </w:t>
            </w:r>
            <w:ins w:id="77" w:author="Pavla Trefilová" w:date="2019-09-10T15:07:00Z">
              <w:r w:rsidR="00C04E64">
                <w:rPr>
                  <w:b/>
                </w:rPr>
                <w:t xml:space="preserve">Věra </w:t>
              </w:r>
            </w:ins>
            <w:r w:rsidRPr="00315CDD">
              <w:rPr>
                <w:b/>
              </w:rPr>
              <w:t>Kozáková, Ph.D.</w:t>
            </w:r>
          </w:p>
          <w:p w:rsidR="00666793" w:rsidRPr="00315CDD" w:rsidRDefault="00666793" w:rsidP="00666793">
            <w:pPr>
              <w:jc w:val="both"/>
            </w:pPr>
            <w:r w:rsidRPr="00315CDD">
              <w:t xml:space="preserve">Kozáková </w:t>
            </w:r>
            <w:ins w:id="7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79" w:author="Pavla Trefilová" w:date="2019-09-10T15:00:00Z">
              <w:r w:rsidRPr="00315CDD" w:rsidDel="00C04E64">
                <w:delText>100%</w:delText>
              </w:r>
            </w:del>
          </w:p>
          <w:p w:rsidR="00666793" w:rsidRPr="00315CDD" w:rsidRDefault="00666793" w:rsidP="00666793">
            <w:pPr>
              <w:jc w:val="both"/>
              <w:rPr>
                <w:b/>
              </w:rPr>
            </w:pPr>
            <w:r w:rsidRPr="00315CDD">
              <w:rPr>
                <w:b/>
              </w:rPr>
              <w:t xml:space="preserve">PhDr. </w:t>
            </w:r>
            <w:ins w:id="80" w:author="Pavla Trefilová" w:date="2019-09-10T15:08:00Z">
              <w:r w:rsidR="00C04E64">
                <w:rPr>
                  <w:b/>
                </w:rPr>
                <w:t xml:space="preserve">Jana </w:t>
              </w:r>
            </w:ins>
            <w:r w:rsidRPr="00315CDD">
              <w:rPr>
                <w:b/>
              </w:rPr>
              <w:t>Semotamová</w:t>
            </w:r>
          </w:p>
          <w:p w:rsidR="00666793" w:rsidRPr="00315CDD" w:rsidRDefault="00666793" w:rsidP="00666793">
            <w:pPr>
              <w:jc w:val="both"/>
              <w:rPr>
                <w:b/>
              </w:rPr>
            </w:pPr>
            <w:r w:rsidRPr="00315CDD">
              <w:t xml:space="preserve">Semotamová </w:t>
            </w:r>
            <w:ins w:id="81"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82" w:author="Pavla Trefilová" w:date="2019-09-10T15:00:00Z">
              <w:r w:rsidRPr="00315CDD" w:rsidDel="00C04E64">
                <w:delText>100%</w:delText>
              </w:r>
            </w:del>
          </w:p>
        </w:tc>
        <w:tc>
          <w:tcPr>
            <w:tcW w:w="708" w:type="dxa"/>
          </w:tcPr>
          <w:p w:rsidR="00666793" w:rsidRDefault="00666793" w:rsidP="00666793">
            <w:pPr>
              <w:jc w:val="both"/>
            </w:pPr>
            <w:r>
              <w:t>1/L</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Finanční účetnictví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ins w:id="83" w:author="Pavla Trefilová" w:date="2019-09-10T15:08:00Z">
              <w:r w:rsidR="00C04E64">
                <w:rPr>
                  <w:b/>
                  <w:color w:val="000000" w:themeColor="text1"/>
                </w:rPr>
                <w:t xml:space="preserve">Milana </w:t>
              </w:r>
            </w:ins>
            <w:r w:rsidRPr="00315CDD">
              <w:rPr>
                <w:b/>
                <w:color w:val="000000" w:themeColor="text1"/>
              </w:rPr>
              <w:t>Otrusinová, Ph.D.</w:t>
            </w:r>
          </w:p>
          <w:p w:rsidR="00FE5908" w:rsidRPr="00315CDD" w:rsidRDefault="00FE5908" w:rsidP="00FE5908">
            <w:pPr>
              <w:jc w:val="both"/>
              <w:rPr>
                <w:color w:val="000000" w:themeColor="text1"/>
              </w:rPr>
            </w:pPr>
            <w:r w:rsidRPr="00315CDD">
              <w:rPr>
                <w:color w:val="000000" w:themeColor="text1"/>
              </w:rPr>
              <w:t xml:space="preserve">Otrusinová </w:t>
            </w:r>
            <w:ins w:id="84" w:author="Pavla Trefilová" w:date="2019-09-10T15:09:00Z">
              <w:r w:rsidR="00C04E64">
                <w:rPr>
                  <w:color w:val="000000" w:themeColor="text1"/>
                </w:rPr>
                <w:t>(</w:t>
              </w:r>
            </w:ins>
            <w:r w:rsidRPr="00315CDD">
              <w:rPr>
                <w:color w:val="000000" w:themeColor="text1"/>
              </w:rPr>
              <w:t>70%</w:t>
            </w:r>
            <w:ins w:id="85" w:author="Pavla Trefilová" w:date="2019-09-10T15:09:00Z">
              <w:r w:rsidR="00C04E64">
                <w:rPr>
                  <w:color w:val="000000" w:themeColor="text1"/>
                </w:rPr>
                <w:t>)</w:t>
              </w:r>
            </w:ins>
          </w:p>
          <w:p w:rsidR="00FE5908" w:rsidRPr="00315CDD" w:rsidRDefault="00FE5908" w:rsidP="00FE5908">
            <w:pPr>
              <w:jc w:val="both"/>
              <w:rPr>
                <w:b/>
                <w:color w:val="000000" w:themeColor="text1"/>
              </w:rPr>
            </w:pPr>
            <w:r w:rsidRPr="00315CDD">
              <w:rPr>
                <w:color w:val="000000" w:themeColor="text1"/>
              </w:rPr>
              <w:t xml:space="preserve">Svitáková </w:t>
            </w:r>
            <w:ins w:id="86" w:author="Pavla Trefilová" w:date="2019-09-10T15:09:00Z">
              <w:r w:rsidR="00C04E64">
                <w:rPr>
                  <w:color w:val="000000" w:themeColor="text1"/>
                </w:rPr>
                <w:t>(</w:t>
              </w:r>
            </w:ins>
            <w:r w:rsidRPr="00315CDD">
              <w:rPr>
                <w:color w:val="000000" w:themeColor="text1"/>
              </w:rPr>
              <w:t>30%</w:t>
            </w:r>
            <w:ins w:id="87" w:author="Pavla Trefilová" w:date="2019-09-10T15:09:00Z">
              <w:r w:rsidR="00C04E64">
                <w:rPr>
                  <w:color w:val="000000" w:themeColor="text1"/>
                </w:rPr>
                <w:t>)</w:t>
              </w:r>
            </w:ins>
          </w:p>
        </w:tc>
        <w:tc>
          <w:tcPr>
            <w:tcW w:w="708" w:type="dxa"/>
          </w:tcPr>
          <w:p w:rsidR="00FE5908" w:rsidRPr="00B1317B" w:rsidRDefault="00FE5908" w:rsidP="00FE5908">
            <w:pPr>
              <w:jc w:val="both"/>
              <w:rPr>
                <w:color w:val="000000" w:themeColor="text1"/>
              </w:rPr>
            </w:pPr>
            <w:r w:rsidRPr="00B1317B">
              <w:rPr>
                <w:color w:val="000000" w:themeColor="text1"/>
              </w:rPr>
              <w:t>2/Z</w:t>
            </w:r>
          </w:p>
        </w:tc>
        <w:tc>
          <w:tcPr>
            <w:tcW w:w="814" w:type="dxa"/>
          </w:tcPr>
          <w:p w:rsidR="00FE5908" w:rsidRPr="00B1317B" w:rsidRDefault="00FE5908" w:rsidP="00FE5908">
            <w:pPr>
              <w:jc w:val="both"/>
              <w:rPr>
                <w:color w:val="000000" w:themeColor="text1"/>
              </w:rPr>
            </w:pPr>
            <w:r w:rsidRPr="00B1317B">
              <w:rPr>
                <w:color w:val="000000" w:themeColor="text1"/>
              </w:rPr>
              <w:t>PZ</w:t>
            </w:r>
          </w:p>
        </w:tc>
      </w:tr>
      <w:tr w:rsidR="00FE5908" w:rsidTr="0034438B">
        <w:tc>
          <w:tcPr>
            <w:tcW w:w="2370" w:type="dxa"/>
          </w:tcPr>
          <w:p w:rsidR="00FE5908" w:rsidRPr="00C5333A" w:rsidRDefault="009469D4" w:rsidP="00FE5908">
            <w:pPr>
              <w:rPr>
                <w:color w:val="000000" w:themeColor="text1"/>
              </w:rPr>
            </w:pPr>
            <w:ins w:id="88" w:author="Drahomíra Pavelková" w:date="2019-09-02T15:06:00Z">
              <w:r>
                <w:rPr>
                  <w:color w:val="000000" w:themeColor="text1"/>
                </w:rPr>
                <w:t>Daňová evidence</w:t>
              </w:r>
            </w:ins>
            <w:del w:id="89" w:author="Drahomíra Pavelková" w:date="2019-09-02T15:06:00Z">
              <w:r w:rsidR="00FE5908" w:rsidRPr="00C5333A" w:rsidDel="009469D4">
                <w:rPr>
                  <w:color w:val="000000" w:themeColor="text1"/>
                </w:rPr>
                <w:delText>Daně individuálního podnikatele</w:delText>
              </w:r>
            </w:del>
          </w:p>
        </w:tc>
        <w:tc>
          <w:tcPr>
            <w:tcW w:w="857" w:type="dxa"/>
            <w:gridSpan w:val="2"/>
          </w:tcPr>
          <w:p w:rsidR="00FE5908" w:rsidRPr="00315CDD" w:rsidRDefault="00FE5908" w:rsidP="00FE5908">
            <w:pPr>
              <w:jc w:val="both"/>
              <w:rPr>
                <w:color w:val="000000" w:themeColor="text1"/>
              </w:rPr>
            </w:pPr>
            <w:r w:rsidRPr="00315CDD">
              <w:rPr>
                <w:color w:val="000000" w:themeColor="text1"/>
              </w:rPr>
              <w:t>0-0-26</w:t>
            </w:r>
          </w:p>
        </w:tc>
        <w:tc>
          <w:tcPr>
            <w:tcW w:w="850" w:type="dxa"/>
          </w:tcPr>
          <w:p w:rsidR="00FE5908" w:rsidRPr="00315CDD" w:rsidRDefault="00FE5908" w:rsidP="00FE5908">
            <w:pPr>
              <w:jc w:val="both"/>
              <w:rPr>
                <w:color w:val="000000" w:themeColor="text1"/>
              </w:rPr>
            </w:pPr>
            <w:r w:rsidRPr="00315CDD">
              <w:rPr>
                <w:color w:val="000000" w:themeColor="text1"/>
              </w:rPr>
              <w:t>klz</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Mgr.</w:t>
            </w:r>
            <w:ins w:id="90" w:author="Pavla Trefilová" w:date="2019-09-10T15:08:00Z">
              <w:r w:rsidR="00C04E64">
                <w:rPr>
                  <w:b/>
                  <w:color w:val="000000" w:themeColor="text1"/>
                </w:rPr>
                <w:t xml:space="preserve"> Eva</w:t>
              </w:r>
            </w:ins>
            <w:r w:rsidRPr="00315CDD">
              <w:rPr>
                <w:b/>
                <w:color w:val="000000" w:themeColor="text1"/>
              </w:rPr>
              <w:t xml:space="preserve"> Kolářová, Ph.D.</w:t>
            </w:r>
          </w:p>
          <w:p w:rsidR="00FE5908" w:rsidRPr="00315CDD" w:rsidRDefault="00FE5908" w:rsidP="00FE5908">
            <w:pPr>
              <w:jc w:val="both"/>
              <w:rPr>
                <w:color w:val="000000" w:themeColor="text1"/>
              </w:rPr>
            </w:pPr>
            <w:r w:rsidRPr="00315CDD">
              <w:rPr>
                <w:color w:val="000000" w:themeColor="text1"/>
              </w:rPr>
              <w:t xml:space="preserve">Kolářová </w:t>
            </w:r>
            <w:ins w:id="91" w:author="Pavla Trefilová" w:date="2019-09-10T15:09:00Z">
              <w:r w:rsidR="00C04E64">
                <w:rPr>
                  <w:color w:val="000000" w:themeColor="text1"/>
                </w:rPr>
                <w:t>(</w:t>
              </w:r>
            </w:ins>
            <w:r w:rsidRPr="00315CDD">
              <w:rPr>
                <w:color w:val="000000" w:themeColor="text1"/>
              </w:rPr>
              <w:t>50%</w:t>
            </w:r>
            <w:ins w:id="92" w:author="Pavla Trefilová" w:date="2019-09-10T15:09:00Z">
              <w:r w:rsidR="00C04E64">
                <w:rPr>
                  <w:color w:val="000000" w:themeColor="text1"/>
                </w:rPr>
                <w:t>)</w:t>
              </w:r>
            </w:ins>
          </w:p>
          <w:p w:rsidR="00FE5908" w:rsidRPr="00315CDD" w:rsidRDefault="00FE5908" w:rsidP="00FE5908">
            <w:pPr>
              <w:jc w:val="both"/>
              <w:rPr>
                <w:color w:val="000000" w:themeColor="text1"/>
              </w:rPr>
            </w:pPr>
            <w:r w:rsidRPr="00315CDD">
              <w:rPr>
                <w:color w:val="000000" w:themeColor="text1"/>
              </w:rPr>
              <w:t xml:space="preserve">Svitáková </w:t>
            </w:r>
            <w:ins w:id="93" w:author="Pavla Trefilová" w:date="2019-09-10T15:09:00Z">
              <w:r w:rsidR="00C04E64">
                <w:rPr>
                  <w:color w:val="000000" w:themeColor="text1"/>
                </w:rPr>
                <w:t>(</w:t>
              </w:r>
            </w:ins>
            <w:r w:rsidRPr="00315CDD">
              <w:rPr>
                <w:color w:val="000000" w:themeColor="text1"/>
              </w:rPr>
              <w:t>50%</w:t>
            </w:r>
            <w:ins w:id="94" w:author="Pavla Trefilová" w:date="2019-09-10T15:09:00Z">
              <w:r w:rsidR="00C04E64">
                <w:rPr>
                  <w:color w:val="000000" w:themeColor="text1"/>
                </w:rPr>
                <w:t>)</w:t>
              </w:r>
            </w:ins>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ins w:id="95" w:author="Pavla Trefilová" w:date="2019-09-10T15:08:00Z">
              <w:r w:rsidR="00C04E64">
                <w:rPr>
                  <w:b/>
                  <w:color w:val="000000" w:themeColor="text1"/>
                </w:rPr>
                <w:t xml:space="preserve">Pavlína </w:t>
              </w:r>
            </w:ins>
            <w:r w:rsidRPr="00315CDD">
              <w:rPr>
                <w:b/>
                <w:color w:val="000000" w:themeColor="text1"/>
              </w:rPr>
              <w:t xml:space="preserve">Kirschnerová, Ph.D. </w:t>
            </w:r>
          </w:p>
          <w:p w:rsidR="00C04E64" w:rsidRPr="00315CDD" w:rsidRDefault="00FE5908" w:rsidP="00FE5908">
            <w:pPr>
              <w:jc w:val="both"/>
              <w:rPr>
                <w:color w:val="000000" w:themeColor="text1"/>
              </w:rPr>
            </w:pPr>
            <w:r w:rsidRPr="00315CDD">
              <w:rPr>
                <w:color w:val="000000" w:themeColor="text1"/>
              </w:rPr>
              <w:t xml:space="preserve">Kirschnerová </w:t>
            </w:r>
            <w:ins w:id="96" w:author="Pavla Trefilová" w:date="2019-09-10T15:09:00Z">
              <w:r w:rsidR="00C04E64">
                <w:rPr>
                  <w:color w:val="000000" w:themeColor="text1"/>
                </w:rPr>
                <w:t>(</w:t>
              </w:r>
            </w:ins>
            <w:r w:rsidRPr="00315CDD">
              <w:rPr>
                <w:color w:val="000000" w:themeColor="text1"/>
              </w:rPr>
              <w:t>50%</w:t>
            </w:r>
            <w:ins w:id="97" w:author="Pavla Trefilová" w:date="2019-09-10T15:09:00Z">
              <w:r w:rsidR="00C04E64">
                <w:rPr>
                  <w:color w:val="000000" w:themeColor="text1"/>
                </w:rPr>
                <w:t>)</w:t>
              </w:r>
            </w:ins>
          </w:p>
          <w:p w:rsidR="00FE5908" w:rsidRPr="00315CDD" w:rsidRDefault="00FE5908" w:rsidP="00FE5908">
            <w:pPr>
              <w:jc w:val="both"/>
              <w:rPr>
                <w:color w:val="000000" w:themeColor="text1"/>
              </w:rPr>
            </w:pPr>
            <w:r w:rsidRPr="00315CDD">
              <w:rPr>
                <w:color w:val="000000" w:themeColor="text1"/>
              </w:rPr>
              <w:t xml:space="preserve">Jarolímová </w:t>
            </w:r>
            <w:ins w:id="98" w:author="Pavla Trefilová" w:date="2019-09-10T15:09:00Z">
              <w:r w:rsidR="00C04E64">
                <w:rPr>
                  <w:color w:val="000000" w:themeColor="text1"/>
                </w:rPr>
                <w:t>(</w:t>
              </w:r>
            </w:ins>
            <w:r w:rsidRPr="00315CDD">
              <w:rPr>
                <w:color w:val="000000" w:themeColor="text1"/>
              </w:rPr>
              <w:t>50%</w:t>
            </w:r>
            <w:del w:id="99" w:author="Pavla Trefilová" w:date="2019-09-10T15:09:00Z">
              <w:r w:rsidRPr="00315CDD" w:rsidDel="00C04E64">
                <w:rPr>
                  <w:color w:val="000000" w:themeColor="text1"/>
                </w:rPr>
                <w:delText xml:space="preserve"> </w:delText>
              </w:r>
            </w:del>
            <w:ins w:id="100" w:author="Pavla Trefilová" w:date="2019-09-10T15:09:00Z">
              <w:r w:rsidR="00C04E64">
                <w:rPr>
                  <w:color w:val="000000" w:themeColor="text1"/>
                </w:rPr>
                <w:t>)</w:t>
              </w:r>
            </w:ins>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505A8E" w:rsidTr="0034438B">
        <w:tc>
          <w:tcPr>
            <w:tcW w:w="2370" w:type="dxa"/>
          </w:tcPr>
          <w:p w:rsidR="00505A8E" w:rsidRPr="00C5333A" w:rsidRDefault="00505A8E" w:rsidP="00B306D0">
            <w:pPr>
              <w:rPr>
                <w:color w:val="000000" w:themeColor="text1"/>
              </w:rPr>
            </w:pPr>
            <w:r w:rsidRPr="00C5333A">
              <w:rPr>
                <w:color w:val="000000" w:themeColor="text1"/>
              </w:rPr>
              <w:lastRenderedPageBreak/>
              <w:t>Finanční trhy a bankovnictví I</w:t>
            </w:r>
          </w:p>
        </w:tc>
        <w:tc>
          <w:tcPr>
            <w:tcW w:w="857" w:type="dxa"/>
            <w:gridSpan w:val="2"/>
          </w:tcPr>
          <w:p w:rsidR="00505A8E" w:rsidRPr="00315CDD" w:rsidRDefault="00505A8E" w:rsidP="00505A8E">
            <w:pPr>
              <w:jc w:val="both"/>
              <w:rPr>
                <w:color w:val="000000" w:themeColor="text1"/>
              </w:rPr>
            </w:pPr>
            <w:r w:rsidRPr="00315CDD">
              <w:rPr>
                <w:color w:val="000000" w:themeColor="text1"/>
              </w:rPr>
              <w:t>26-0-26</w:t>
            </w:r>
          </w:p>
        </w:tc>
        <w:tc>
          <w:tcPr>
            <w:tcW w:w="850" w:type="dxa"/>
          </w:tcPr>
          <w:p w:rsidR="00505A8E" w:rsidRPr="00315CDD" w:rsidRDefault="00505A8E" w:rsidP="00505A8E">
            <w:pPr>
              <w:jc w:val="both"/>
              <w:rPr>
                <w:color w:val="000000" w:themeColor="text1"/>
              </w:rPr>
            </w:pPr>
            <w:r w:rsidRPr="00315CDD">
              <w:rPr>
                <w:color w:val="000000" w:themeColor="text1"/>
              </w:rPr>
              <w:t>zp, zk</w:t>
            </w:r>
          </w:p>
        </w:tc>
        <w:tc>
          <w:tcPr>
            <w:tcW w:w="709" w:type="dxa"/>
          </w:tcPr>
          <w:p w:rsidR="00505A8E" w:rsidRPr="00315CDD" w:rsidRDefault="00505A8E" w:rsidP="00505A8E">
            <w:pPr>
              <w:jc w:val="both"/>
              <w:rPr>
                <w:color w:val="000000" w:themeColor="text1"/>
              </w:rPr>
            </w:pPr>
            <w:r w:rsidRPr="00315CDD">
              <w:rPr>
                <w:color w:val="000000" w:themeColor="text1"/>
              </w:rPr>
              <w:t>5</w:t>
            </w:r>
          </w:p>
        </w:tc>
        <w:tc>
          <w:tcPr>
            <w:tcW w:w="2977" w:type="dxa"/>
          </w:tcPr>
          <w:p w:rsidR="00505A8E" w:rsidRPr="00315CDD" w:rsidRDefault="00505A8E" w:rsidP="00505A8E">
            <w:pPr>
              <w:jc w:val="both"/>
              <w:rPr>
                <w:b/>
                <w:color w:val="000000" w:themeColor="text1"/>
              </w:rPr>
            </w:pPr>
            <w:r w:rsidRPr="00315CDD">
              <w:rPr>
                <w:b/>
                <w:color w:val="000000" w:themeColor="text1"/>
              </w:rPr>
              <w:t xml:space="preserve">Ing. </w:t>
            </w:r>
            <w:ins w:id="101" w:author="Pavla Trefilová" w:date="2019-09-10T15:08:00Z">
              <w:r w:rsidR="00C04E64">
                <w:rPr>
                  <w:b/>
                  <w:color w:val="000000" w:themeColor="text1"/>
                </w:rPr>
                <w:t xml:space="preserve">Blanka </w:t>
              </w:r>
            </w:ins>
            <w:r w:rsidRPr="00315CDD">
              <w:rPr>
                <w:b/>
                <w:color w:val="000000" w:themeColor="text1"/>
              </w:rPr>
              <w:t>Kameníková, Ph.D.</w:t>
            </w:r>
          </w:p>
          <w:p w:rsidR="00505A8E" w:rsidRPr="00315CDD" w:rsidRDefault="00505A8E" w:rsidP="00505A8E">
            <w:pPr>
              <w:jc w:val="both"/>
              <w:rPr>
                <w:color w:val="000000" w:themeColor="text1"/>
              </w:rPr>
            </w:pPr>
            <w:r w:rsidRPr="00315CDD">
              <w:rPr>
                <w:color w:val="000000" w:themeColor="text1"/>
              </w:rPr>
              <w:t xml:space="preserve">Kameníková </w:t>
            </w:r>
            <w:ins w:id="102"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03" w:author="Pavla Trefilová" w:date="2019-09-10T15:00:00Z">
              <w:r w:rsidRPr="00315CDD" w:rsidDel="00C04E64">
                <w:rPr>
                  <w:color w:val="000000" w:themeColor="text1"/>
                </w:rPr>
                <w:delText xml:space="preserve">100% </w:delText>
              </w:r>
            </w:del>
          </w:p>
        </w:tc>
        <w:tc>
          <w:tcPr>
            <w:tcW w:w="708" w:type="dxa"/>
          </w:tcPr>
          <w:p w:rsidR="00505A8E" w:rsidRPr="00C5333A" w:rsidRDefault="00505A8E" w:rsidP="00505A8E">
            <w:pPr>
              <w:jc w:val="both"/>
              <w:rPr>
                <w:color w:val="000000" w:themeColor="text1"/>
              </w:rPr>
            </w:pPr>
            <w:r w:rsidRPr="00C5333A">
              <w:rPr>
                <w:color w:val="000000" w:themeColor="text1"/>
              </w:rPr>
              <w:t>2/Z</w:t>
            </w:r>
          </w:p>
        </w:tc>
        <w:tc>
          <w:tcPr>
            <w:tcW w:w="814" w:type="dxa"/>
          </w:tcPr>
          <w:p w:rsidR="00505A8E" w:rsidRPr="00C5333A" w:rsidRDefault="00505A8E" w:rsidP="00505A8E">
            <w:pPr>
              <w:jc w:val="both"/>
              <w:rPr>
                <w:color w:val="000000" w:themeColor="text1"/>
              </w:rPr>
            </w:pPr>
          </w:p>
        </w:tc>
      </w:tr>
      <w:tr w:rsidR="00666793" w:rsidTr="0034438B">
        <w:tc>
          <w:tcPr>
            <w:tcW w:w="2370" w:type="dxa"/>
          </w:tcPr>
          <w:p w:rsidR="00666793" w:rsidRDefault="00666793" w:rsidP="00666793">
            <w:r>
              <w:t>Cizí jazyk 3</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klz</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w:t>
            </w:r>
            <w:ins w:id="104" w:author="Pavla Trefilová" w:date="2019-09-10T15:08:00Z">
              <w:r w:rsidR="00C04E64">
                <w:rPr>
                  <w:b/>
                </w:rPr>
                <w:t>Věra</w:t>
              </w:r>
            </w:ins>
            <w:r w:rsidRPr="00315CDD">
              <w:rPr>
                <w:b/>
              </w:rPr>
              <w:t xml:space="preserve"> Kozáková, Ph.D.</w:t>
            </w:r>
          </w:p>
          <w:p w:rsidR="00666793" w:rsidRPr="00315CDD" w:rsidRDefault="00666793" w:rsidP="00666793">
            <w:pPr>
              <w:jc w:val="both"/>
            </w:pPr>
            <w:r w:rsidRPr="00315CDD">
              <w:t xml:space="preserve">Kozáková </w:t>
            </w:r>
            <w:ins w:id="105"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06" w:author="Pavla Trefilová" w:date="2019-09-10T15:00:00Z">
              <w:r w:rsidRPr="00315CDD" w:rsidDel="00C04E64">
                <w:delText>100%</w:delText>
              </w:r>
            </w:del>
          </w:p>
          <w:p w:rsidR="00666793" w:rsidRPr="00315CDD" w:rsidRDefault="00666793" w:rsidP="00666793">
            <w:pPr>
              <w:jc w:val="both"/>
              <w:rPr>
                <w:b/>
              </w:rPr>
            </w:pPr>
            <w:r w:rsidRPr="00315CDD">
              <w:rPr>
                <w:b/>
              </w:rPr>
              <w:t xml:space="preserve">PhDr. </w:t>
            </w:r>
            <w:ins w:id="107" w:author="Pavla Trefilová" w:date="2019-09-10T15:08:00Z">
              <w:r w:rsidR="00C04E64">
                <w:rPr>
                  <w:b/>
                </w:rPr>
                <w:t xml:space="preserve">Jana </w:t>
              </w:r>
            </w:ins>
            <w:r w:rsidRPr="00315CDD">
              <w:rPr>
                <w:b/>
              </w:rPr>
              <w:t>Semotamová</w:t>
            </w:r>
          </w:p>
          <w:p w:rsidR="00666793" w:rsidRPr="00315CDD" w:rsidRDefault="00666793" w:rsidP="00666793">
            <w:pPr>
              <w:jc w:val="both"/>
              <w:rPr>
                <w:b/>
              </w:rPr>
            </w:pPr>
            <w:r w:rsidRPr="00315CDD">
              <w:t xml:space="preserve">Semotamová </w:t>
            </w:r>
            <w:ins w:id="10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09" w:author="Pavla Trefilová" w:date="2019-09-10T15:00:00Z">
              <w:r w:rsidRPr="00315CDD" w:rsidDel="00C04E64">
                <w:delText>100%</w:delText>
              </w:r>
            </w:del>
          </w:p>
        </w:tc>
        <w:tc>
          <w:tcPr>
            <w:tcW w:w="708" w:type="dxa"/>
          </w:tcPr>
          <w:p w:rsidR="00666793" w:rsidRDefault="00666793" w:rsidP="00666793">
            <w:pPr>
              <w:jc w:val="both"/>
            </w:pPr>
            <w:r>
              <w:t>2/Z</w:t>
            </w:r>
          </w:p>
        </w:tc>
        <w:tc>
          <w:tcPr>
            <w:tcW w:w="814" w:type="dxa"/>
          </w:tcPr>
          <w:p w:rsidR="00666793" w:rsidRDefault="00666793" w:rsidP="00666793">
            <w:pPr>
              <w:jc w:val="both"/>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t>Daně III</w:t>
            </w:r>
          </w:p>
        </w:tc>
        <w:tc>
          <w:tcPr>
            <w:tcW w:w="857" w:type="dxa"/>
            <w:gridSpan w:val="2"/>
          </w:tcPr>
          <w:p w:rsidR="00666793" w:rsidRPr="00315CDD" w:rsidRDefault="00666793" w:rsidP="00666793">
            <w:pPr>
              <w:jc w:val="both"/>
              <w:rPr>
                <w:b/>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Mgr.</w:t>
            </w:r>
            <w:ins w:id="110" w:author="Pavla Trefilová" w:date="2019-09-10T15:08:00Z">
              <w:r w:rsidR="00C04E64">
                <w:rPr>
                  <w:b/>
                  <w:color w:val="000000" w:themeColor="text1"/>
                </w:rPr>
                <w:t xml:space="preserve"> Eva</w:t>
              </w:r>
            </w:ins>
            <w:r w:rsidRPr="00315CDD">
              <w:rPr>
                <w:b/>
                <w:color w:val="000000" w:themeColor="text1"/>
              </w:rPr>
              <w:t xml:space="preserve"> Kolářová, Ph.D.</w:t>
            </w:r>
          </w:p>
          <w:p w:rsidR="00666793" w:rsidRPr="00315CDD" w:rsidRDefault="00666793" w:rsidP="00666793">
            <w:pPr>
              <w:jc w:val="both"/>
              <w:rPr>
                <w:color w:val="000000" w:themeColor="text1"/>
              </w:rPr>
            </w:pPr>
            <w:r w:rsidRPr="00315CDD">
              <w:rPr>
                <w:color w:val="000000" w:themeColor="text1"/>
              </w:rPr>
              <w:t xml:space="preserve">Kolářová </w:t>
            </w:r>
            <w:ins w:id="111" w:author="Pavla Trefilová" w:date="2019-09-10T15:05:00Z">
              <w:r w:rsidR="00C04E64">
                <w:rPr>
                  <w:color w:val="000000" w:themeColor="text1"/>
                </w:rPr>
                <w:t>(</w:t>
              </w:r>
              <w:r w:rsidR="00C04E64" w:rsidRPr="00B1317B">
                <w:rPr>
                  <w:color w:val="000000" w:themeColor="text1"/>
                </w:rPr>
                <w:t>60%</w:t>
              </w:r>
              <w:r w:rsidR="00C04E64">
                <w:rPr>
                  <w:color w:val="000000" w:themeColor="text1"/>
                </w:rPr>
                <w:t>)</w:t>
              </w:r>
            </w:ins>
            <w:del w:id="112" w:author="Pavla Trefilová" w:date="2019-09-10T15:05:00Z">
              <w:r w:rsidRPr="00315CDD" w:rsidDel="00C04E64">
                <w:rPr>
                  <w:color w:val="000000" w:themeColor="text1"/>
                </w:rPr>
                <w:delText>60%</w:delText>
              </w:r>
            </w:del>
          </w:p>
          <w:p w:rsidR="00666793" w:rsidRPr="00315CDD" w:rsidRDefault="00666793" w:rsidP="00666793">
            <w:pPr>
              <w:jc w:val="both"/>
              <w:rPr>
                <w:color w:val="000000" w:themeColor="text1"/>
              </w:rPr>
            </w:pPr>
            <w:r w:rsidRPr="00315CDD">
              <w:rPr>
                <w:color w:val="000000" w:themeColor="text1"/>
              </w:rPr>
              <w:t xml:space="preserve">Kramná </w:t>
            </w:r>
            <w:ins w:id="113" w:author="Pavla Trefilová" w:date="2019-09-10T15:06:00Z">
              <w:r w:rsidR="00C04E64">
                <w:rPr>
                  <w:color w:val="000000" w:themeColor="text1"/>
                </w:rPr>
                <w:t>(</w:t>
              </w:r>
              <w:r w:rsidR="00C04E64" w:rsidRPr="00B1317B">
                <w:rPr>
                  <w:color w:val="000000" w:themeColor="text1"/>
                </w:rPr>
                <w:t>40%</w:t>
              </w:r>
              <w:r w:rsidR="00C04E64">
                <w:rPr>
                  <w:color w:val="000000" w:themeColor="text1"/>
                </w:rPr>
                <w:t>)</w:t>
              </w:r>
            </w:ins>
            <w:del w:id="114" w:author="Pavla Trefilová" w:date="2019-09-10T15:06:00Z">
              <w:r w:rsidRPr="00315CDD" w:rsidDel="00C04E64">
                <w:rPr>
                  <w:color w:val="000000" w:themeColor="text1"/>
                </w:rPr>
                <w:delText>40%</w:delText>
              </w:r>
            </w:del>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Manažerské účetnictví</w:t>
            </w:r>
          </w:p>
          <w:p w:rsidR="00666793" w:rsidRPr="00C5333A" w:rsidRDefault="00666793" w:rsidP="00666793">
            <w:pPr>
              <w:rPr>
                <w:color w:val="000000" w:themeColor="text1"/>
              </w:rPr>
            </w:pP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6</w:t>
            </w:r>
          </w:p>
        </w:tc>
        <w:tc>
          <w:tcPr>
            <w:tcW w:w="2977" w:type="dxa"/>
          </w:tcPr>
          <w:p w:rsidR="00666793" w:rsidRPr="00315CDD" w:rsidRDefault="00666793" w:rsidP="00666793">
            <w:pPr>
              <w:jc w:val="both"/>
              <w:rPr>
                <w:b/>
                <w:color w:val="000000" w:themeColor="text1"/>
              </w:rPr>
            </w:pPr>
            <w:del w:id="115" w:author="Pavla Trefilová" w:date="2019-09-10T15:08:00Z">
              <w:r w:rsidRPr="00315CDD" w:rsidDel="00C04E64">
                <w:rPr>
                  <w:b/>
                  <w:color w:val="000000" w:themeColor="text1"/>
                </w:rPr>
                <w:delText>doc</w:delText>
              </w:r>
            </w:del>
            <w:ins w:id="116" w:author="Pavla Trefilová" w:date="2019-09-10T15:08:00Z">
              <w:r w:rsidR="00C04E64">
                <w:rPr>
                  <w:b/>
                  <w:color w:val="000000" w:themeColor="text1"/>
                </w:rPr>
                <w:t>prof</w:t>
              </w:r>
            </w:ins>
            <w:r w:rsidRPr="00315CDD">
              <w:rPr>
                <w:b/>
                <w:color w:val="000000" w:themeColor="text1"/>
              </w:rPr>
              <w:t xml:space="preserve">. Ing. </w:t>
            </w:r>
            <w:ins w:id="117" w:author="Pavla Trefilová" w:date="2019-09-10T15:08:00Z">
              <w:r w:rsidR="00C04E64">
                <w:rPr>
                  <w:b/>
                  <w:color w:val="000000" w:themeColor="text1"/>
                </w:rPr>
                <w:t xml:space="preserve">Boris </w:t>
              </w:r>
            </w:ins>
            <w:r w:rsidRPr="00315CDD">
              <w:rPr>
                <w:b/>
                <w:color w:val="000000" w:themeColor="text1"/>
              </w:rPr>
              <w:t>Popesko, Ph.D.</w:t>
            </w:r>
          </w:p>
          <w:p w:rsidR="00666793" w:rsidRPr="00315CDD" w:rsidRDefault="00666793" w:rsidP="00666793">
            <w:pPr>
              <w:jc w:val="both"/>
              <w:rPr>
                <w:color w:val="000000" w:themeColor="text1"/>
              </w:rPr>
            </w:pPr>
            <w:r w:rsidRPr="00315CDD">
              <w:rPr>
                <w:color w:val="000000" w:themeColor="text1"/>
              </w:rPr>
              <w:t xml:space="preserve">Popesko </w:t>
            </w:r>
            <w:ins w:id="118" w:author="Pavla Trefilová" w:date="2019-09-10T15:06:00Z">
              <w:r w:rsidR="00C04E64">
                <w:rPr>
                  <w:color w:val="000000" w:themeColor="text1"/>
                </w:rPr>
                <w:t>(</w:t>
              </w:r>
              <w:r w:rsidR="00C04E64" w:rsidRPr="00B1317B">
                <w:rPr>
                  <w:color w:val="000000" w:themeColor="text1"/>
                </w:rPr>
                <w:t>60%</w:t>
              </w:r>
              <w:r w:rsidR="00C04E64">
                <w:rPr>
                  <w:color w:val="000000" w:themeColor="text1"/>
                </w:rPr>
                <w:t>)</w:t>
              </w:r>
            </w:ins>
            <w:del w:id="119" w:author="Pavla Trefilová" w:date="2019-09-10T15:06:00Z">
              <w:r w:rsidRPr="00315CDD" w:rsidDel="00C04E64">
                <w:rPr>
                  <w:color w:val="000000" w:themeColor="text1"/>
                </w:rPr>
                <w:delText>60%</w:delText>
              </w:r>
            </w:del>
          </w:p>
          <w:p w:rsidR="00666793" w:rsidRPr="00315CDD" w:rsidRDefault="00666793" w:rsidP="00666793">
            <w:pPr>
              <w:jc w:val="both"/>
              <w:rPr>
                <w:color w:val="000000" w:themeColor="text1"/>
              </w:rPr>
            </w:pPr>
            <w:r w:rsidRPr="00315CDD">
              <w:rPr>
                <w:color w:val="000000" w:themeColor="text1"/>
              </w:rPr>
              <w:t xml:space="preserve">Papadaki </w:t>
            </w:r>
            <w:ins w:id="120" w:author="Pavla Trefilová" w:date="2019-09-10T15:06:00Z">
              <w:r w:rsidR="00C04E64">
                <w:rPr>
                  <w:color w:val="000000" w:themeColor="text1"/>
                </w:rPr>
                <w:t>(</w:t>
              </w:r>
              <w:r w:rsidR="00C04E64" w:rsidRPr="00B1317B">
                <w:rPr>
                  <w:color w:val="000000" w:themeColor="text1"/>
                </w:rPr>
                <w:t>40%</w:t>
              </w:r>
              <w:r w:rsidR="00C04E64">
                <w:rPr>
                  <w:color w:val="000000" w:themeColor="text1"/>
                </w:rPr>
                <w:t>)</w:t>
              </w:r>
            </w:ins>
            <w:del w:id="121" w:author="Pavla Trefilová" w:date="2019-09-10T15:06:00Z">
              <w:r w:rsidRPr="00315CDD" w:rsidDel="00C04E64">
                <w:rPr>
                  <w:color w:val="000000" w:themeColor="text1"/>
                </w:rPr>
                <w:delText>40%</w:delText>
              </w:r>
            </w:del>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ZT</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Finanční účetnictví II</w:t>
            </w: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 xml:space="preserve">Ing. </w:t>
            </w:r>
            <w:ins w:id="122" w:author="Pavla Trefilová" w:date="2019-09-10T15:08:00Z">
              <w:r w:rsidR="00C04E64">
                <w:rPr>
                  <w:b/>
                  <w:color w:val="000000" w:themeColor="text1"/>
                </w:rPr>
                <w:t xml:space="preserve">Bohumila </w:t>
              </w:r>
            </w:ins>
            <w:r w:rsidRPr="00315CDD">
              <w:rPr>
                <w:b/>
                <w:color w:val="000000" w:themeColor="text1"/>
              </w:rPr>
              <w:t>Svitáková, Ph.D.</w:t>
            </w:r>
          </w:p>
          <w:p w:rsidR="00666793" w:rsidRPr="00315CDD" w:rsidRDefault="00666793" w:rsidP="00666793">
            <w:pPr>
              <w:jc w:val="both"/>
              <w:rPr>
                <w:color w:val="000000" w:themeColor="text1"/>
              </w:rPr>
            </w:pPr>
            <w:r w:rsidRPr="00315CDD">
              <w:rPr>
                <w:color w:val="000000" w:themeColor="text1"/>
              </w:rPr>
              <w:t xml:space="preserve">Svitáková </w:t>
            </w:r>
            <w:ins w:id="123" w:author="Pavla Trefilová" w:date="2019-09-10T15:08:00Z">
              <w:r w:rsidR="00C04E64">
                <w:rPr>
                  <w:color w:val="000000" w:themeColor="text1"/>
                </w:rPr>
                <w:t>(</w:t>
              </w:r>
            </w:ins>
            <w:r w:rsidRPr="00315CDD">
              <w:rPr>
                <w:color w:val="000000" w:themeColor="text1"/>
              </w:rPr>
              <w:t>80%</w:t>
            </w:r>
            <w:ins w:id="124" w:author="Pavla Trefilová" w:date="2019-09-10T15:08:00Z">
              <w:r w:rsidR="00C04E64">
                <w:rPr>
                  <w:color w:val="000000" w:themeColor="text1"/>
                </w:rPr>
                <w:t>)</w:t>
              </w:r>
            </w:ins>
          </w:p>
          <w:p w:rsidR="00666793" w:rsidRPr="00315CDD" w:rsidRDefault="002A6E11" w:rsidP="00666793">
            <w:pPr>
              <w:jc w:val="both"/>
              <w:rPr>
                <w:color w:val="000000" w:themeColor="text1"/>
              </w:rPr>
            </w:pPr>
            <w:r>
              <w:rPr>
                <w:color w:val="000000" w:themeColor="text1"/>
              </w:rPr>
              <w:t xml:space="preserve">E. </w:t>
            </w:r>
            <w:r w:rsidR="00666793" w:rsidRPr="00315CDD">
              <w:rPr>
                <w:color w:val="000000" w:themeColor="text1"/>
              </w:rPr>
              <w:t xml:space="preserve">Kozubíková </w:t>
            </w:r>
            <w:ins w:id="125" w:author="Pavla Trefilová" w:date="2019-09-10T15:09:00Z">
              <w:r w:rsidR="00C04E64">
                <w:rPr>
                  <w:color w:val="000000" w:themeColor="text1"/>
                </w:rPr>
                <w:t>(</w:t>
              </w:r>
            </w:ins>
            <w:r w:rsidR="00666793" w:rsidRPr="00315CDD">
              <w:rPr>
                <w:color w:val="000000" w:themeColor="text1"/>
              </w:rPr>
              <w:t>20%</w:t>
            </w:r>
            <w:ins w:id="126" w:author="Pavla Trefilová" w:date="2019-09-10T15:09:00Z">
              <w:r w:rsidR="00C04E64">
                <w:rPr>
                  <w:color w:val="000000" w:themeColor="text1"/>
                </w:rPr>
                <w:t>)</w:t>
              </w:r>
            </w:ins>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Del="00A65884" w:rsidTr="0034438B">
        <w:trPr>
          <w:del w:id="127" w:author="Drahomíra Pavelková" w:date="2019-09-02T15:28:00Z"/>
        </w:trPr>
        <w:tc>
          <w:tcPr>
            <w:tcW w:w="2370" w:type="dxa"/>
          </w:tcPr>
          <w:p w:rsidR="00666793" w:rsidRPr="00B1317B" w:rsidDel="00A65884" w:rsidRDefault="00666793" w:rsidP="00666793">
            <w:pPr>
              <w:rPr>
                <w:del w:id="128" w:author="Drahomíra Pavelková" w:date="2019-09-02T15:28:00Z"/>
                <w:color w:val="000000" w:themeColor="text1"/>
              </w:rPr>
            </w:pPr>
            <w:del w:id="129" w:author="Drahomíra Pavelková" w:date="2019-09-02T15:28:00Z">
              <w:r w:rsidRPr="00B1317B" w:rsidDel="00A65884">
                <w:rPr>
                  <w:color w:val="000000" w:themeColor="text1"/>
                </w:rPr>
                <w:delText>Řízení lidských zdrojů I*</w:delText>
              </w:r>
            </w:del>
          </w:p>
        </w:tc>
        <w:tc>
          <w:tcPr>
            <w:tcW w:w="857" w:type="dxa"/>
            <w:gridSpan w:val="2"/>
          </w:tcPr>
          <w:p w:rsidR="00666793" w:rsidRPr="00315CDD" w:rsidDel="00A65884" w:rsidRDefault="00666793" w:rsidP="00666793">
            <w:pPr>
              <w:jc w:val="both"/>
              <w:rPr>
                <w:del w:id="130" w:author="Drahomíra Pavelková" w:date="2019-09-02T15:28:00Z"/>
                <w:color w:val="000000" w:themeColor="text1"/>
              </w:rPr>
            </w:pPr>
            <w:del w:id="131" w:author="Drahomíra Pavelková" w:date="2019-09-02T15:28:00Z">
              <w:r w:rsidRPr="00315CDD" w:rsidDel="00A65884">
                <w:rPr>
                  <w:color w:val="000000" w:themeColor="text1"/>
                </w:rPr>
                <w:delText>26-0-13</w:delText>
              </w:r>
            </w:del>
          </w:p>
        </w:tc>
        <w:tc>
          <w:tcPr>
            <w:tcW w:w="850" w:type="dxa"/>
          </w:tcPr>
          <w:p w:rsidR="00666793" w:rsidRPr="00315CDD" w:rsidDel="00A65884" w:rsidRDefault="00666793" w:rsidP="00666793">
            <w:pPr>
              <w:jc w:val="both"/>
              <w:rPr>
                <w:del w:id="132" w:author="Drahomíra Pavelková" w:date="2019-09-02T15:28:00Z"/>
                <w:color w:val="000000" w:themeColor="text1"/>
              </w:rPr>
            </w:pPr>
            <w:del w:id="133" w:author="Drahomíra Pavelková" w:date="2019-09-02T15:28:00Z">
              <w:r w:rsidRPr="00315CDD" w:rsidDel="00A65884">
                <w:rPr>
                  <w:color w:val="000000" w:themeColor="text1"/>
                </w:rPr>
                <w:delText>zp, zk</w:delText>
              </w:r>
            </w:del>
          </w:p>
        </w:tc>
        <w:tc>
          <w:tcPr>
            <w:tcW w:w="709" w:type="dxa"/>
          </w:tcPr>
          <w:p w:rsidR="00666793" w:rsidRPr="00315CDD" w:rsidDel="00A65884" w:rsidRDefault="00666793" w:rsidP="00666793">
            <w:pPr>
              <w:jc w:val="both"/>
              <w:rPr>
                <w:del w:id="134" w:author="Drahomíra Pavelková" w:date="2019-09-02T15:28:00Z"/>
                <w:color w:val="000000" w:themeColor="text1"/>
              </w:rPr>
            </w:pPr>
            <w:del w:id="135" w:author="Drahomíra Pavelková" w:date="2019-09-02T15:28:00Z">
              <w:r w:rsidRPr="00315CDD" w:rsidDel="00A65884">
                <w:rPr>
                  <w:color w:val="000000" w:themeColor="text1"/>
                </w:rPr>
                <w:delText>4</w:delText>
              </w:r>
            </w:del>
          </w:p>
        </w:tc>
        <w:tc>
          <w:tcPr>
            <w:tcW w:w="2977" w:type="dxa"/>
          </w:tcPr>
          <w:p w:rsidR="00666793" w:rsidRPr="00315CDD" w:rsidDel="00A65884" w:rsidRDefault="00666793" w:rsidP="00666793">
            <w:pPr>
              <w:jc w:val="both"/>
              <w:rPr>
                <w:del w:id="136" w:author="Drahomíra Pavelková" w:date="2019-09-02T15:28:00Z"/>
                <w:b/>
                <w:color w:val="000000" w:themeColor="text1"/>
              </w:rPr>
            </w:pPr>
            <w:del w:id="137" w:author="Drahomíra Pavelková" w:date="2019-09-02T15:28:00Z">
              <w:r w:rsidRPr="00315CDD" w:rsidDel="00A65884">
                <w:rPr>
                  <w:b/>
                  <w:color w:val="000000" w:themeColor="text1"/>
                </w:rPr>
                <w:delText>Ing. Matošková, Ph.D.</w:delText>
              </w:r>
            </w:del>
          </w:p>
          <w:p w:rsidR="00666793" w:rsidRPr="00315CDD" w:rsidDel="00A65884" w:rsidRDefault="00666793" w:rsidP="00666793">
            <w:pPr>
              <w:jc w:val="both"/>
              <w:rPr>
                <w:del w:id="138" w:author="Drahomíra Pavelková" w:date="2019-09-02T15:28:00Z"/>
                <w:color w:val="000000" w:themeColor="text1"/>
              </w:rPr>
            </w:pPr>
            <w:del w:id="139" w:author="Drahomíra Pavelková" w:date="2019-09-02T15:28:00Z">
              <w:r w:rsidRPr="00315CDD" w:rsidDel="00A65884">
                <w:rPr>
                  <w:color w:val="000000" w:themeColor="text1"/>
                </w:rPr>
                <w:delText>Matošková 100%</w:delText>
              </w:r>
            </w:del>
          </w:p>
        </w:tc>
        <w:tc>
          <w:tcPr>
            <w:tcW w:w="708" w:type="dxa"/>
          </w:tcPr>
          <w:p w:rsidR="00666793" w:rsidRPr="00B1317B" w:rsidDel="00A65884" w:rsidRDefault="00666793" w:rsidP="00666793">
            <w:pPr>
              <w:jc w:val="both"/>
              <w:rPr>
                <w:del w:id="140" w:author="Drahomíra Pavelková" w:date="2019-09-02T15:28:00Z"/>
                <w:color w:val="000000" w:themeColor="text1"/>
              </w:rPr>
            </w:pPr>
            <w:del w:id="141" w:author="Drahomíra Pavelková" w:date="2019-09-02T15:28:00Z">
              <w:r w:rsidRPr="00B1317B" w:rsidDel="00A65884">
                <w:rPr>
                  <w:color w:val="000000" w:themeColor="text1"/>
                </w:rPr>
                <w:delText>2/L</w:delText>
              </w:r>
            </w:del>
          </w:p>
        </w:tc>
        <w:tc>
          <w:tcPr>
            <w:tcW w:w="814" w:type="dxa"/>
          </w:tcPr>
          <w:p w:rsidR="00666793" w:rsidRPr="00B1317B" w:rsidDel="00A65884" w:rsidRDefault="00666793" w:rsidP="00666793">
            <w:pPr>
              <w:jc w:val="both"/>
              <w:rPr>
                <w:del w:id="142" w:author="Drahomíra Pavelková" w:date="2019-09-02T15:28:00Z"/>
                <w:color w:val="000000" w:themeColor="text1"/>
              </w:rPr>
            </w:pPr>
          </w:p>
        </w:tc>
      </w:tr>
      <w:tr w:rsidR="00666793" w:rsidTr="0034438B">
        <w:tc>
          <w:tcPr>
            <w:tcW w:w="2370" w:type="dxa"/>
          </w:tcPr>
          <w:p w:rsidR="00666793" w:rsidRPr="00B1317B" w:rsidRDefault="00666793" w:rsidP="00666793">
            <w:pPr>
              <w:rPr>
                <w:color w:val="000000" w:themeColor="text1"/>
              </w:rPr>
            </w:pPr>
            <w:r w:rsidRPr="00B1317B">
              <w:rPr>
                <w:color w:val="000000" w:themeColor="text1"/>
              </w:rPr>
              <w:t>Právo pro ekonomy</w:t>
            </w:r>
          </w:p>
        </w:tc>
        <w:tc>
          <w:tcPr>
            <w:tcW w:w="857" w:type="dxa"/>
            <w:gridSpan w:val="2"/>
          </w:tcPr>
          <w:p w:rsidR="00666793" w:rsidRPr="00315CDD" w:rsidRDefault="00666793" w:rsidP="00666793">
            <w:pPr>
              <w:jc w:val="both"/>
              <w:rPr>
                <w:color w:val="000000" w:themeColor="text1"/>
              </w:rPr>
            </w:pPr>
            <w:r w:rsidRPr="00315CDD">
              <w:rPr>
                <w:color w:val="000000" w:themeColor="text1"/>
              </w:rPr>
              <w:t>39-0-13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JUDr.</w:t>
            </w:r>
            <w:ins w:id="143" w:author="Pavla Trefilová" w:date="2019-09-10T15:23:00Z">
              <w:r w:rsidR="003F1C06">
                <w:rPr>
                  <w:b/>
                  <w:color w:val="000000" w:themeColor="text1"/>
                </w:rPr>
                <w:t xml:space="preserve"> Olga</w:t>
              </w:r>
            </w:ins>
            <w:r w:rsidRPr="00315CDD">
              <w:rPr>
                <w:b/>
                <w:color w:val="000000" w:themeColor="text1"/>
              </w:rPr>
              <w:t xml:space="preserve"> Kapplová, Ph.D.</w:t>
            </w:r>
          </w:p>
          <w:p w:rsidR="00666793" w:rsidRPr="00315CDD" w:rsidRDefault="00666793" w:rsidP="00666793">
            <w:pPr>
              <w:jc w:val="both"/>
              <w:rPr>
                <w:b/>
                <w:color w:val="000000" w:themeColor="text1"/>
              </w:rPr>
            </w:pPr>
            <w:r w:rsidRPr="00315CDD">
              <w:rPr>
                <w:color w:val="000000" w:themeColor="text1"/>
              </w:rPr>
              <w:t xml:space="preserve">Kapplová </w:t>
            </w:r>
            <w:ins w:id="144"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45" w:author="Pavla Trefilová" w:date="2019-09-10T15:00:00Z">
              <w:r w:rsidRPr="00315CDD" w:rsidDel="00C04E64">
                <w:rPr>
                  <w:color w:val="000000" w:themeColor="text1"/>
                </w:rPr>
                <w:delText>100%</w:delText>
              </w:r>
            </w:del>
          </w:p>
        </w:tc>
        <w:tc>
          <w:tcPr>
            <w:tcW w:w="708" w:type="dxa"/>
          </w:tcPr>
          <w:p w:rsidR="00666793" w:rsidRPr="00B1317B" w:rsidRDefault="00666793" w:rsidP="00666793">
            <w:pPr>
              <w:jc w:val="both"/>
              <w:rPr>
                <w:color w:val="000000" w:themeColor="text1"/>
              </w:rPr>
            </w:pPr>
            <w:r w:rsidRPr="00B1317B">
              <w:rPr>
                <w:color w:val="000000" w:themeColor="text1"/>
              </w:rPr>
              <w:t>2/L</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Default="00666793" w:rsidP="00666793">
            <w:r>
              <w:t>Cizí jazyk 4</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w:t>
            </w:r>
            <w:ins w:id="146" w:author="Pavla Trefilová" w:date="2019-09-10T15:23:00Z">
              <w:r w:rsidR="003F1C06">
                <w:rPr>
                  <w:b/>
                </w:rPr>
                <w:t xml:space="preserve"> Věra</w:t>
              </w:r>
            </w:ins>
            <w:r w:rsidRPr="00315CDD">
              <w:rPr>
                <w:b/>
              </w:rPr>
              <w:t xml:space="preserve"> Kozáková, Ph.D.</w:t>
            </w:r>
          </w:p>
          <w:p w:rsidR="00666793" w:rsidRPr="00315CDD" w:rsidRDefault="00666793" w:rsidP="00666793">
            <w:pPr>
              <w:jc w:val="both"/>
            </w:pPr>
            <w:r w:rsidRPr="00315CDD">
              <w:t xml:space="preserve">Kozáková </w:t>
            </w:r>
            <w:ins w:id="147"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48" w:author="Pavla Trefilová" w:date="2019-09-10T15:00:00Z">
              <w:r w:rsidRPr="00315CDD" w:rsidDel="00C04E64">
                <w:delText>100%</w:delText>
              </w:r>
            </w:del>
          </w:p>
          <w:p w:rsidR="00666793" w:rsidRPr="00315CDD" w:rsidRDefault="00666793" w:rsidP="00666793">
            <w:pPr>
              <w:jc w:val="both"/>
              <w:rPr>
                <w:b/>
              </w:rPr>
            </w:pPr>
            <w:r w:rsidRPr="00315CDD">
              <w:rPr>
                <w:b/>
              </w:rPr>
              <w:t xml:space="preserve">PhDr. </w:t>
            </w:r>
            <w:ins w:id="149" w:author="Pavla Trefilová" w:date="2019-09-10T15:23:00Z">
              <w:r w:rsidR="003F1C06">
                <w:rPr>
                  <w:b/>
                </w:rPr>
                <w:t xml:space="preserve">Jana </w:t>
              </w:r>
            </w:ins>
            <w:r w:rsidRPr="00315CDD">
              <w:rPr>
                <w:b/>
              </w:rPr>
              <w:t>Semotamová</w:t>
            </w:r>
          </w:p>
          <w:p w:rsidR="00666793" w:rsidRPr="00315CDD" w:rsidRDefault="00666793" w:rsidP="00666793">
            <w:pPr>
              <w:jc w:val="both"/>
              <w:rPr>
                <w:b/>
              </w:rPr>
            </w:pPr>
            <w:r w:rsidRPr="00315CDD">
              <w:t xml:space="preserve">Semotamová </w:t>
            </w:r>
            <w:ins w:id="150"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51" w:author="Pavla Trefilová" w:date="2019-09-10T15:00:00Z">
              <w:r w:rsidRPr="00315CDD" w:rsidDel="00C04E64">
                <w:delText>100%</w:delText>
              </w:r>
            </w:del>
          </w:p>
        </w:tc>
        <w:tc>
          <w:tcPr>
            <w:tcW w:w="708" w:type="dxa"/>
          </w:tcPr>
          <w:p w:rsidR="00666793" w:rsidRDefault="00666793" w:rsidP="00666793">
            <w:pPr>
              <w:jc w:val="both"/>
            </w:pPr>
            <w:r>
              <w:t>2/L</w:t>
            </w:r>
          </w:p>
        </w:tc>
        <w:tc>
          <w:tcPr>
            <w:tcW w:w="814" w:type="dxa"/>
          </w:tcPr>
          <w:p w:rsidR="00666793" w:rsidRDefault="00666793" w:rsidP="00666793">
            <w:pPr>
              <w:jc w:val="both"/>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Seminář k bakalářské práci</w:t>
            </w:r>
          </w:p>
        </w:tc>
        <w:tc>
          <w:tcPr>
            <w:tcW w:w="857" w:type="dxa"/>
            <w:gridSpan w:val="2"/>
          </w:tcPr>
          <w:p w:rsidR="00666793" w:rsidRPr="00B1317B" w:rsidRDefault="00666793" w:rsidP="00666793">
            <w:pPr>
              <w:jc w:val="both"/>
              <w:rPr>
                <w:color w:val="000000" w:themeColor="text1"/>
              </w:rPr>
            </w:pPr>
            <w:r w:rsidRPr="00B1317B">
              <w:rPr>
                <w:color w:val="000000" w:themeColor="text1"/>
              </w:rPr>
              <w:t>0-0-13</w:t>
            </w:r>
          </w:p>
        </w:tc>
        <w:tc>
          <w:tcPr>
            <w:tcW w:w="850" w:type="dxa"/>
          </w:tcPr>
          <w:p w:rsidR="00666793" w:rsidRPr="00B1317B" w:rsidRDefault="00666793" w:rsidP="00666793">
            <w:pPr>
              <w:jc w:val="both"/>
              <w:rPr>
                <w:color w:val="000000" w:themeColor="text1"/>
              </w:rPr>
            </w:pPr>
            <w:r w:rsidRPr="00B1317B">
              <w:rPr>
                <w:color w:val="000000" w:themeColor="text1"/>
              </w:rPr>
              <w:t>zp</w:t>
            </w:r>
          </w:p>
        </w:tc>
        <w:tc>
          <w:tcPr>
            <w:tcW w:w="709" w:type="dxa"/>
          </w:tcPr>
          <w:p w:rsidR="00666793" w:rsidRPr="00B1317B" w:rsidRDefault="00666793" w:rsidP="00666793">
            <w:pPr>
              <w:jc w:val="both"/>
              <w:rPr>
                <w:color w:val="000000" w:themeColor="text1"/>
              </w:rPr>
            </w:pPr>
            <w:r w:rsidRPr="00B1317B">
              <w:rPr>
                <w:color w:val="000000" w:themeColor="text1"/>
              </w:rPr>
              <w:t>2</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doc. Ing. </w:t>
            </w:r>
            <w:ins w:id="152" w:author="Pavla Trefilová" w:date="2019-09-10T15:23:00Z">
              <w:r w:rsidR="003F1C06">
                <w:rPr>
                  <w:b/>
                  <w:color w:val="000000" w:themeColor="text1"/>
                </w:rPr>
                <w:t xml:space="preserve">Michal </w:t>
              </w:r>
            </w:ins>
            <w:r w:rsidRPr="00B1317B">
              <w:rPr>
                <w:b/>
                <w:color w:val="000000" w:themeColor="text1"/>
              </w:rPr>
              <w:t>Pilík, Ph.D.</w:t>
            </w:r>
          </w:p>
          <w:p w:rsidR="00666793" w:rsidRPr="00B1317B" w:rsidRDefault="00666793" w:rsidP="00666793">
            <w:pPr>
              <w:jc w:val="both"/>
              <w:rPr>
                <w:color w:val="000000" w:themeColor="text1"/>
              </w:rPr>
            </w:pPr>
            <w:r w:rsidRPr="00B1317B">
              <w:rPr>
                <w:color w:val="000000" w:themeColor="text1"/>
              </w:rPr>
              <w:t xml:space="preserve">Pilík </w:t>
            </w:r>
            <w:ins w:id="153" w:author="Pavla Trefilová" w:date="2019-09-10T15:23:00Z">
              <w:r w:rsidR="003F1C06">
                <w:rPr>
                  <w:color w:val="000000" w:themeColor="text1"/>
                </w:rPr>
                <w:t>(</w:t>
              </w:r>
            </w:ins>
            <w:r w:rsidRPr="00B1317B">
              <w:rPr>
                <w:color w:val="000000" w:themeColor="text1"/>
              </w:rPr>
              <w:t>80%</w:t>
            </w:r>
            <w:ins w:id="154" w:author="Pavla Trefilová" w:date="2019-09-10T15:23:00Z">
              <w:r w:rsidR="003F1C06">
                <w:rPr>
                  <w:color w:val="000000" w:themeColor="text1"/>
                </w:rPr>
                <w:t>)</w:t>
              </w:r>
            </w:ins>
          </w:p>
          <w:p w:rsidR="00666793" w:rsidRPr="00B1317B" w:rsidRDefault="00666793" w:rsidP="00666793">
            <w:pPr>
              <w:jc w:val="both"/>
              <w:rPr>
                <w:color w:val="000000" w:themeColor="text1"/>
              </w:rPr>
            </w:pPr>
            <w:r w:rsidRPr="00B1317B">
              <w:rPr>
                <w:color w:val="000000" w:themeColor="text1"/>
              </w:rPr>
              <w:t xml:space="preserve">Staňková </w:t>
            </w:r>
            <w:ins w:id="155" w:author="Pavla Trefilová" w:date="2019-09-10T15:23:00Z">
              <w:r w:rsidR="003F1C06">
                <w:rPr>
                  <w:color w:val="000000" w:themeColor="text1"/>
                </w:rPr>
                <w:t>(</w:t>
              </w:r>
            </w:ins>
            <w:r w:rsidRPr="00B1317B">
              <w:rPr>
                <w:color w:val="000000" w:themeColor="text1"/>
              </w:rPr>
              <w:t>20%</w:t>
            </w:r>
            <w:ins w:id="156" w:author="Pavla Trefilová" w:date="2019-09-10T15:23:00Z">
              <w:r w:rsidR="003F1C06">
                <w:rPr>
                  <w:color w:val="000000" w:themeColor="text1"/>
                </w:rPr>
                <w:t>)</w:t>
              </w:r>
            </w:ins>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4E6EBD">
            <w:pPr>
              <w:rPr>
                <w:color w:val="000000" w:themeColor="text1"/>
              </w:rPr>
            </w:pPr>
            <w:r w:rsidRPr="00B1317B">
              <w:rPr>
                <w:color w:val="000000" w:themeColor="text1"/>
              </w:rPr>
              <w:t>Základy kvantitativních metod*</w:t>
            </w:r>
          </w:p>
        </w:tc>
        <w:tc>
          <w:tcPr>
            <w:tcW w:w="857" w:type="dxa"/>
            <w:gridSpan w:val="2"/>
          </w:tcPr>
          <w:p w:rsidR="00666793" w:rsidRPr="00B1317B" w:rsidRDefault="00666793" w:rsidP="00666793">
            <w:pPr>
              <w:jc w:val="both"/>
              <w:rPr>
                <w:color w:val="000000" w:themeColor="text1"/>
              </w:rPr>
            </w:pPr>
            <w:r w:rsidRPr="00B1317B">
              <w:rPr>
                <w:color w:val="000000" w:themeColor="text1"/>
              </w:rPr>
              <w:t>13-26-0</w:t>
            </w:r>
          </w:p>
        </w:tc>
        <w:tc>
          <w:tcPr>
            <w:tcW w:w="850" w:type="dxa"/>
          </w:tcPr>
          <w:p w:rsidR="00666793" w:rsidRPr="00B1317B" w:rsidRDefault="00666793" w:rsidP="00666793">
            <w:pPr>
              <w:jc w:val="both"/>
              <w:rPr>
                <w:color w:val="000000" w:themeColor="text1"/>
              </w:rPr>
            </w:pPr>
            <w:r w:rsidRPr="00B1317B">
              <w:rPr>
                <w:color w:val="000000" w:themeColor="text1"/>
              </w:rPr>
              <w:t>klz</w:t>
            </w:r>
          </w:p>
        </w:tc>
        <w:tc>
          <w:tcPr>
            <w:tcW w:w="709" w:type="dxa"/>
          </w:tcPr>
          <w:p w:rsidR="00666793" w:rsidRPr="00B1317B" w:rsidRDefault="00666793" w:rsidP="00666793">
            <w:pPr>
              <w:jc w:val="both"/>
              <w:rPr>
                <w:color w:val="000000" w:themeColor="text1"/>
              </w:rPr>
            </w:pPr>
            <w:r w:rsidRPr="00B1317B">
              <w:rPr>
                <w:color w:val="000000" w:themeColor="text1"/>
              </w:rPr>
              <w:t>3</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Ing. </w:t>
            </w:r>
            <w:ins w:id="157" w:author="Pavla Trefilová" w:date="2019-09-10T15:23:00Z">
              <w:r w:rsidR="003F1C06">
                <w:rPr>
                  <w:b/>
                  <w:color w:val="000000" w:themeColor="text1"/>
                </w:rPr>
                <w:t xml:space="preserve">Miroslava </w:t>
              </w:r>
            </w:ins>
            <w:r w:rsidRPr="00B1317B">
              <w:rPr>
                <w:b/>
                <w:color w:val="000000" w:themeColor="text1"/>
              </w:rPr>
              <w:t>Dolejšová, Ph.D.</w:t>
            </w:r>
          </w:p>
          <w:p w:rsidR="00666793" w:rsidRPr="004E6EBD" w:rsidRDefault="004E6EBD" w:rsidP="00666793">
            <w:pPr>
              <w:jc w:val="both"/>
              <w:rPr>
                <w:color w:val="000000" w:themeColor="text1"/>
              </w:rPr>
            </w:pPr>
            <w:r>
              <w:rPr>
                <w:color w:val="000000" w:themeColor="text1"/>
              </w:rPr>
              <w:t xml:space="preserve">Dolejšová </w:t>
            </w:r>
            <w:ins w:id="15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59" w:author="Pavla Trefilová" w:date="2019-09-10T15:00:00Z">
              <w:r w:rsidDel="00C04E64">
                <w:rPr>
                  <w:color w:val="000000" w:themeColor="text1"/>
                </w:rPr>
                <w:delText>10</w:delText>
              </w:r>
              <w:r w:rsidR="00666793" w:rsidRPr="00B1317B" w:rsidDel="00C04E64">
                <w:rPr>
                  <w:color w:val="000000" w:themeColor="text1"/>
                </w:rPr>
                <w:delText>0%</w:delText>
              </w:r>
            </w:del>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Podnikové finance I*</w:t>
            </w:r>
          </w:p>
          <w:p w:rsidR="00666793" w:rsidRPr="00B1317B" w:rsidRDefault="00666793" w:rsidP="00666793">
            <w:pPr>
              <w:jc w:val="both"/>
              <w:rPr>
                <w:color w:val="000000" w:themeColor="text1"/>
              </w:rPr>
            </w:pPr>
          </w:p>
        </w:tc>
        <w:tc>
          <w:tcPr>
            <w:tcW w:w="857" w:type="dxa"/>
            <w:gridSpan w:val="2"/>
          </w:tcPr>
          <w:p w:rsidR="00666793" w:rsidRPr="00B1317B" w:rsidRDefault="00666793" w:rsidP="00666793">
            <w:pPr>
              <w:jc w:val="both"/>
              <w:rPr>
                <w:color w:val="000000" w:themeColor="text1"/>
              </w:rPr>
            </w:pPr>
            <w:r w:rsidRPr="00B1317B">
              <w:rPr>
                <w:color w:val="000000" w:themeColor="text1"/>
              </w:rPr>
              <w:t>26-0-26</w:t>
            </w:r>
          </w:p>
        </w:tc>
        <w:tc>
          <w:tcPr>
            <w:tcW w:w="850" w:type="dxa"/>
          </w:tcPr>
          <w:p w:rsidR="00666793" w:rsidRPr="00B1317B" w:rsidRDefault="00666793" w:rsidP="00666793">
            <w:pPr>
              <w:jc w:val="both"/>
              <w:rPr>
                <w:color w:val="000000" w:themeColor="text1"/>
              </w:rPr>
            </w:pPr>
            <w:r w:rsidRPr="00B1317B">
              <w:rPr>
                <w:color w:val="000000" w:themeColor="text1"/>
              </w:rPr>
              <w:t>zp, zk</w:t>
            </w:r>
          </w:p>
        </w:tc>
        <w:tc>
          <w:tcPr>
            <w:tcW w:w="709" w:type="dxa"/>
          </w:tcPr>
          <w:p w:rsidR="00666793" w:rsidRPr="00B1317B" w:rsidRDefault="00666793" w:rsidP="00666793">
            <w:pPr>
              <w:jc w:val="both"/>
              <w:rPr>
                <w:color w:val="000000" w:themeColor="text1"/>
              </w:rPr>
            </w:pPr>
            <w:r w:rsidRPr="00B1317B">
              <w:rPr>
                <w:color w:val="000000" w:themeColor="text1"/>
              </w:rPr>
              <w:t>6</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doc. Ing. </w:t>
            </w:r>
            <w:ins w:id="160" w:author="Pavla Trefilová" w:date="2019-09-10T15:23:00Z">
              <w:r w:rsidR="003F1C06">
                <w:rPr>
                  <w:b/>
                  <w:color w:val="000000" w:themeColor="text1"/>
                </w:rPr>
                <w:t xml:space="preserve">Adriana </w:t>
              </w:r>
            </w:ins>
            <w:r w:rsidRPr="00B1317B">
              <w:rPr>
                <w:b/>
                <w:color w:val="000000" w:themeColor="text1"/>
              </w:rPr>
              <w:t>Knápková, Ph.D.</w:t>
            </w:r>
          </w:p>
          <w:p w:rsidR="00666793" w:rsidRPr="00B1317B" w:rsidRDefault="00666793" w:rsidP="00666793">
            <w:pPr>
              <w:jc w:val="both"/>
              <w:rPr>
                <w:color w:val="000000" w:themeColor="text1"/>
              </w:rPr>
            </w:pPr>
            <w:r w:rsidRPr="00B1317B">
              <w:rPr>
                <w:color w:val="000000" w:themeColor="text1"/>
              </w:rPr>
              <w:t xml:space="preserve">Knápková </w:t>
            </w:r>
            <w:ins w:id="161" w:author="Pavla Trefilová" w:date="2019-09-10T15:06:00Z">
              <w:r w:rsidR="00C04E64">
                <w:rPr>
                  <w:color w:val="000000" w:themeColor="text1"/>
                </w:rPr>
                <w:t>(</w:t>
              </w:r>
              <w:r w:rsidR="00C04E64" w:rsidRPr="00B1317B">
                <w:rPr>
                  <w:color w:val="000000" w:themeColor="text1"/>
                </w:rPr>
                <w:t>60%</w:t>
              </w:r>
              <w:r w:rsidR="00C04E64">
                <w:rPr>
                  <w:color w:val="000000" w:themeColor="text1"/>
                </w:rPr>
                <w:t>)</w:t>
              </w:r>
            </w:ins>
            <w:del w:id="162" w:author="Pavla Trefilová" w:date="2019-09-10T15:06:00Z">
              <w:r w:rsidRPr="00B1317B" w:rsidDel="00C04E64">
                <w:rPr>
                  <w:color w:val="000000" w:themeColor="text1"/>
                </w:rPr>
                <w:delText>60%</w:delText>
              </w:r>
            </w:del>
          </w:p>
          <w:p w:rsidR="00666793" w:rsidRDefault="00666793" w:rsidP="00666793">
            <w:pPr>
              <w:jc w:val="both"/>
              <w:rPr>
                <w:color w:val="000000" w:themeColor="text1"/>
              </w:rPr>
            </w:pPr>
            <w:r>
              <w:rPr>
                <w:color w:val="000000" w:themeColor="text1"/>
              </w:rPr>
              <w:t xml:space="preserve">Pálka </w:t>
            </w:r>
            <w:ins w:id="163" w:author="Pavla Trefilová" w:date="2019-09-10T15:24:00Z">
              <w:r w:rsidR="003F1C06">
                <w:rPr>
                  <w:color w:val="000000" w:themeColor="text1"/>
                </w:rPr>
                <w:t>(</w:t>
              </w:r>
            </w:ins>
            <w:r>
              <w:rPr>
                <w:color w:val="000000" w:themeColor="text1"/>
              </w:rPr>
              <w:t>3</w:t>
            </w:r>
            <w:r w:rsidRPr="00B1317B">
              <w:rPr>
                <w:color w:val="000000" w:themeColor="text1"/>
              </w:rPr>
              <w:t>0%</w:t>
            </w:r>
            <w:ins w:id="164" w:author="Pavla Trefilová" w:date="2019-09-10T15:24:00Z">
              <w:r w:rsidR="003F1C06">
                <w:rPr>
                  <w:color w:val="000000" w:themeColor="text1"/>
                </w:rPr>
                <w:t>)</w:t>
              </w:r>
            </w:ins>
          </w:p>
          <w:p w:rsidR="00666793" w:rsidRPr="00B1317B" w:rsidRDefault="00666793" w:rsidP="00666793">
            <w:pPr>
              <w:jc w:val="both"/>
              <w:rPr>
                <w:b/>
                <w:color w:val="000000" w:themeColor="text1"/>
              </w:rPr>
            </w:pPr>
            <w:r>
              <w:rPr>
                <w:color w:val="000000" w:themeColor="text1"/>
              </w:rPr>
              <w:t xml:space="preserve">Remeš </w:t>
            </w:r>
            <w:ins w:id="165" w:author="Pavla Trefilová" w:date="2019-09-10T15:24:00Z">
              <w:r w:rsidR="003F1C06">
                <w:rPr>
                  <w:color w:val="000000" w:themeColor="text1"/>
                </w:rPr>
                <w:t>(</w:t>
              </w:r>
            </w:ins>
            <w:r>
              <w:rPr>
                <w:color w:val="000000" w:themeColor="text1"/>
              </w:rPr>
              <w:t>10%</w:t>
            </w:r>
            <w:ins w:id="166" w:author="Pavla Trefilová" w:date="2019-09-10T15:24:00Z">
              <w:r w:rsidR="003F1C06">
                <w:rPr>
                  <w:color w:val="000000" w:themeColor="text1"/>
                </w:rPr>
                <w:t>)</w:t>
              </w:r>
            </w:ins>
            <w:r>
              <w:rPr>
                <w:color w:val="000000" w:themeColor="text1"/>
              </w:rPr>
              <w:t xml:space="preserve"> (ext)</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r w:rsidRPr="00B1317B">
              <w:rPr>
                <w:color w:val="000000" w:themeColor="text1"/>
              </w:rPr>
              <w:t>ZT</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Účetní a daňové SW</w:t>
            </w:r>
            <w:r w:rsidRPr="00C5333A">
              <w:rPr>
                <w:i/>
                <w:color w:val="000000" w:themeColor="text1"/>
              </w:rPr>
              <w:t xml:space="preserve"> </w:t>
            </w:r>
          </w:p>
        </w:tc>
        <w:tc>
          <w:tcPr>
            <w:tcW w:w="857" w:type="dxa"/>
            <w:gridSpan w:val="2"/>
          </w:tcPr>
          <w:p w:rsidR="00666793" w:rsidRPr="00C5333A" w:rsidRDefault="00666793" w:rsidP="00666793">
            <w:pPr>
              <w:jc w:val="both"/>
              <w:rPr>
                <w:color w:val="000000" w:themeColor="text1"/>
              </w:rPr>
            </w:pPr>
            <w:r w:rsidRPr="00C5333A">
              <w:rPr>
                <w:color w:val="000000" w:themeColor="text1"/>
              </w:rPr>
              <w:t>0-26-0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Mgr. </w:t>
            </w:r>
            <w:ins w:id="167" w:author="Pavla Trefilová" w:date="2019-09-10T15:24:00Z">
              <w:r w:rsidR="003F1C06">
                <w:rPr>
                  <w:b/>
                  <w:color w:val="000000" w:themeColor="text1"/>
                </w:rPr>
                <w:t xml:space="preserve">Eva </w:t>
              </w:r>
            </w:ins>
            <w:r w:rsidRPr="00C5333A">
              <w:rPr>
                <w:b/>
                <w:color w:val="000000" w:themeColor="text1"/>
              </w:rPr>
              <w:t>Kolářová, Ph.D.</w:t>
            </w:r>
          </w:p>
          <w:p w:rsidR="00666793" w:rsidRPr="00C5333A" w:rsidRDefault="00666793" w:rsidP="00666793">
            <w:pPr>
              <w:jc w:val="both"/>
              <w:rPr>
                <w:color w:val="000000" w:themeColor="text1"/>
              </w:rPr>
            </w:pPr>
            <w:r w:rsidRPr="00C5333A">
              <w:rPr>
                <w:color w:val="000000" w:themeColor="text1"/>
              </w:rPr>
              <w:t xml:space="preserve">Kolářová </w:t>
            </w:r>
            <w:ins w:id="16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69" w:author="Pavla Trefilová" w:date="2019-09-10T15:00:00Z">
              <w:r w:rsidRPr="00C5333A" w:rsidDel="00C04E64">
                <w:rPr>
                  <w:color w:val="000000" w:themeColor="text1"/>
                </w:rPr>
                <w:delText>100%</w:delText>
              </w:r>
            </w:del>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t>Základy mezinárodního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26-13-0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doc. Ing. </w:t>
            </w:r>
            <w:ins w:id="170" w:author="Pavla Trefilová" w:date="2019-09-10T15:24:00Z">
              <w:r w:rsidR="003F1C06">
                <w:rPr>
                  <w:b/>
                  <w:color w:val="000000" w:themeColor="text1"/>
                </w:rPr>
                <w:t xml:space="preserve">Marie </w:t>
              </w:r>
            </w:ins>
            <w:r w:rsidRPr="00C5333A">
              <w:rPr>
                <w:b/>
                <w:color w:val="000000" w:themeColor="text1"/>
              </w:rPr>
              <w:t>Paseková, Ph.D.</w:t>
            </w:r>
          </w:p>
          <w:p w:rsidR="00666793" w:rsidRPr="00C5333A" w:rsidRDefault="00666793" w:rsidP="00666793">
            <w:pPr>
              <w:jc w:val="both"/>
              <w:rPr>
                <w:color w:val="000000" w:themeColor="text1"/>
              </w:rPr>
            </w:pPr>
            <w:r w:rsidRPr="00C5333A">
              <w:rPr>
                <w:color w:val="000000" w:themeColor="text1"/>
              </w:rPr>
              <w:t xml:space="preserve">Paseková </w:t>
            </w:r>
            <w:ins w:id="171" w:author="Pavla Trefilová" w:date="2019-09-10T15:24:00Z">
              <w:r w:rsidR="003F1C06">
                <w:rPr>
                  <w:color w:val="000000" w:themeColor="text1"/>
                </w:rPr>
                <w:t>(</w:t>
              </w:r>
            </w:ins>
            <w:r w:rsidRPr="00C5333A">
              <w:rPr>
                <w:color w:val="000000" w:themeColor="text1"/>
              </w:rPr>
              <w:t>50%</w:t>
            </w:r>
            <w:ins w:id="172" w:author="Pavla Trefilová" w:date="2019-09-10T15:24:00Z">
              <w:r w:rsidR="003F1C06">
                <w:rPr>
                  <w:color w:val="000000" w:themeColor="text1"/>
                </w:rPr>
                <w:t>)</w:t>
              </w:r>
            </w:ins>
          </w:p>
          <w:p w:rsidR="00666793" w:rsidRPr="00C5333A" w:rsidRDefault="00666793" w:rsidP="00666793">
            <w:pPr>
              <w:jc w:val="both"/>
              <w:rPr>
                <w:color w:val="000000" w:themeColor="text1"/>
              </w:rPr>
            </w:pPr>
            <w:r w:rsidRPr="00C5333A">
              <w:rPr>
                <w:color w:val="000000" w:themeColor="text1"/>
              </w:rPr>
              <w:t xml:space="preserve">Šteker </w:t>
            </w:r>
            <w:ins w:id="173" w:author="Pavla Trefilová" w:date="2019-09-10T15:24:00Z">
              <w:r w:rsidR="003F1C06">
                <w:rPr>
                  <w:color w:val="000000" w:themeColor="text1"/>
                </w:rPr>
                <w:t>(</w:t>
              </w:r>
            </w:ins>
            <w:r w:rsidRPr="00C5333A">
              <w:rPr>
                <w:color w:val="000000" w:themeColor="text1"/>
              </w:rPr>
              <w:t>50%</w:t>
            </w:r>
            <w:ins w:id="174" w:author="Pavla Trefilová" w:date="2019-09-10T15:24:00Z">
              <w:r w:rsidR="003F1C06">
                <w:rPr>
                  <w:color w:val="000000" w:themeColor="text1"/>
                </w:rPr>
                <w:t>)</w:t>
              </w:r>
            </w:ins>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Accounting in English</w:t>
            </w:r>
          </w:p>
        </w:tc>
        <w:tc>
          <w:tcPr>
            <w:tcW w:w="857" w:type="dxa"/>
            <w:gridSpan w:val="2"/>
          </w:tcPr>
          <w:p w:rsidR="00666793" w:rsidRPr="00C5333A" w:rsidRDefault="00666793" w:rsidP="00666793">
            <w:pPr>
              <w:jc w:val="both"/>
              <w:rPr>
                <w:color w:val="000000" w:themeColor="text1"/>
              </w:rPr>
            </w:pPr>
            <w:r w:rsidRPr="00C5333A">
              <w:rPr>
                <w:color w:val="000000" w:themeColor="text1"/>
              </w:rPr>
              <w:t>0-0-26</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doc. Ing.</w:t>
            </w:r>
            <w:ins w:id="175" w:author="Pavla Trefilová" w:date="2019-09-10T15:24:00Z">
              <w:r w:rsidR="003F1C06">
                <w:rPr>
                  <w:b/>
                  <w:color w:val="000000" w:themeColor="text1"/>
                </w:rPr>
                <w:t xml:space="preserve"> Marie</w:t>
              </w:r>
            </w:ins>
            <w:r w:rsidRPr="00C5333A">
              <w:rPr>
                <w:b/>
                <w:color w:val="000000" w:themeColor="text1"/>
              </w:rPr>
              <w:t xml:space="preserve"> Paseková, Ph.D.</w:t>
            </w:r>
          </w:p>
          <w:p w:rsidR="00666793" w:rsidRPr="00C5333A" w:rsidRDefault="00666793" w:rsidP="00666793">
            <w:pPr>
              <w:jc w:val="both"/>
              <w:rPr>
                <w:color w:val="000000" w:themeColor="text1"/>
              </w:rPr>
            </w:pPr>
            <w:r w:rsidRPr="00C5333A">
              <w:rPr>
                <w:color w:val="000000" w:themeColor="text1"/>
              </w:rPr>
              <w:t xml:space="preserve">Paseková </w:t>
            </w:r>
            <w:ins w:id="176"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177" w:author="Pavla Trefilová" w:date="2019-09-10T15:00:00Z">
              <w:r w:rsidRPr="00C5333A" w:rsidDel="00C04E64">
                <w:rPr>
                  <w:color w:val="000000" w:themeColor="text1"/>
                </w:rPr>
                <w:delText>100%</w:delText>
              </w:r>
            </w:del>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w:t>
            </w:r>
            <w:r>
              <w:rPr>
                <w:color w:val="000000" w:themeColor="text1"/>
              </w:rPr>
              <w:t>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Ekonomika a účetnictví neziskového sektoru</w:t>
            </w:r>
          </w:p>
        </w:tc>
        <w:tc>
          <w:tcPr>
            <w:tcW w:w="857" w:type="dxa"/>
            <w:gridSpan w:val="2"/>
          </w:tcPr>
          <w:p w:rsidR="00666793" w:rsidRPr="00C5333A" w:rsidRDefault="00666793" w:rsidP="00666793">
            <w:pPr>
              <w:jc w:val="both"/>
              <w:rPr>
                <w:color w:val="000000" w:themeColor="text1"/>
              </w:rPr>
            </w:pPr>
            <w:r w:rsidRPr="00C5333A">
              <w:rPr>
                <w:color w:val="000000" w:themeColor="text1"/>
              </w:rPr>
              <w:t>20-15-0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5</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Ing. </w:t>
            </w:r>
            <w:ins w:id="178" w:author="Pavla Trefilová" w:date="2019-09-10T15:24:00Z">
              <w:r w:rsidR="003F1C06">
                <w:rPr>
                  <w:b/>
                  <w:color w:val="000000" w:themeColor="text1"/>
                </w:rPr>
                <w:t xml:space="preserve">Milana </w:t>
              </w:r>
            </w:ins>
            <w:r w:rsidRPr="00C5333A">
              <w:rPr>
                <w:b/>
                <w:color w:val="000000" w:themeColor="text1"/>
              </w:rPr>
              <w:t>Otrusinová, Ph.D.</w:t>
            </w:r>
          </w:p>
          <w:p w:rsidR="001967F0" w:rsidRDefault="001967F0" w:rsidP="001967F0">
            <w:pPr>
              <w:jc w:val="both"/>
            </w:pPr>
            <w:r>
              <w:rPr>
                <w:color w:val="000000" w:themeColor="text1"/>
              </w:rPr>
              <w:t xml:space="preserve">Otrusinová </w:t>
            </w:r>
            <w:del w:id="179" w:author="Pavla Trefilová" w:date="2019-09-10T15:24:00Z">
              <w:r w:rsidDel="003F1C06">
                <w:rPr>
                  <w:color w:val="000000" w:themeColor="text1"/>
                </w:rPr>
                <w:delText>8</w:delText>
              </w:r>
              <w:r w:rsidR="00666793" w:rsidRPr="00C5333A" w:rsidDel="003F1C06">
                <w:rPr>
                  <w:color w:val="000000" w:themeColor="text1"/>
                </w:rPr>
                <w:delText>0</w:delText>
              </w:r>
            </w:del>
            <w:ins w:id="180" w:author="Pavla Trefilová" w:date="2019-09-10T15:24:00Z">
              <w:r w:rsidR="003F1C06">
                <w:rPr>
                  <w:color w:val="000000" w:themeColor="text1"/>
                </w:rPr>
                <w:t>(8</w:t>
              </w:r>
              <w:r w:rsidR="003F1C06" w:rsidRPr="00C5333A">
                <w:rPr>
                  <w:color w:val="000000" w:themeColor="text1"/>
                </w:rPr>
                <w:t>0</w:t>
              </w:r>
            </w:ins>
            <w:r w:rsidR="00666793" w:rsidRPr="00C5333A">
              <w:rPr>
                <w:color w:val="000000" w:themeColor="text1"/>
              </w:rPr>
              <w:t>%</w:t>
            </w:r>
            <w:ins w:id="181" w:author="Pavla Trefilová" w:date="2019-09-10T15:24:00Z">
              <w:r w:rsidR="003F1C06">
                <w:rPr>
                  <w:color w:val="000000" w:themeColor="text1"/>
                </w:rPr>
                <w:t>)</w:t>
              </w:r>
            </w:ins>
            <w:r>
              <w:t xml:space="preserve"> </w:t>
            </w:r>
          </w:p>
          <w:p w:rsidR="001967F0" w:rsidRPr="00C5333A" w:rsidRDefault="001967F0" w:rsidP="001967F0">
            <w:pPr>
              <w:jc w:val="both"/>
              <w:rPr>
                <w:color w:val="000000" w:themeColor="text1"/>
              </w:rPr>
            </w:pPr>
            <w:r>
              <w:t>D</w:t>
            </w:r>
            <w:r w:rsidRPr="001967F0">
              <w:rPr>
                <w:color w:val="000000" w:themeColor="text1"/>
              </w:rPr>
              <w:t xml:space="preserve">aňová </w:t>
            </w:r>
            <w:ins w:id="182" w:author="Pavla Trefilová" w:date="2019-09-10T15:24:00Z">
              <w:r w:rsidR="003F1C06">
                <w:rPr>
                  <w:color w:val="000000" w:themeColor="text1"/>
                </w:rPr>
                <w:t>(</w:t>
              </w:r>
            </w:ins>
            <w:r w:rsidRPr="001967F0">
              <w:rPr>
                <w:color w:val="000000" w:themeColor="text1"/>
              </w:rPr>
              <w:t>20%</w:t>
            </w:r>
            <w:ins w:id="183" w:author="Pavla Trefilová" w:date="2019-09-10T15:24:00Z">
              <w:r w:rsidR="003F1C06">
                <w:rPr>
                  <w:color w:val="000000" w:themeColor="text1"/>
                </w:rPr>
                <w:t>)</w:t>
              </w:r>
            </w:ins>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Mzdové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10-15-0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Ing. </w:t>
            </w:r>
            <w:ins w:id="184" w:author="Pavla Trefilová" w:date="2019-09-10T15:24:00Z">
              <w:r w:rsidR="003F1C06">
                <w:rPr>
                  <w:b/>
                  <w:color w:val="000000" w:themeColor="text1"/>
                </w:rPr>
                <w:t xml:space="preserve">Pavlína </w:t>
              </w:r>
            </w:ins>
            <w:r w:rsidRPr="00C5333A">
              <w:rPr>
                <w:b/>
                <w:color w:val="000000" w:themeColor="text1"/>
              </w:rPr>
              <w:t>Kirschnerová,</w:t>
            </w:r>
            <w:r>
              <w:rPr>
                <w:b/>
                <w:color w:val="000000" w:themeColor="text1"/>
              </w:rPr>
              <w:t xml:space="preserve"> Ph.D.</w:t>
            </w:r>
          </w:p>
          <w:p w:rsidR="00666793" w:rsidRPr="00C5333A" w:rsidRDefault="00666793" w:rsidP="00666793">
            <w:pPr>
              <w:jc w:val="both"/>
              <w:rPr>
                <w:color w:val="000000" w:themeColor="text1"/>
              </w:rPr>
            </w:pPr>
            <w:r w:rsidRPr="00C5333A">
              <w:rPr>
                <w:color w:val="000000" w:themeColor="text1"/>
              </w:rPr>
              <w:t xml:space="preserve">Kirschnerová </w:t>
            </w:r>
            <w:ins w:id="185" w:author="Pavla Trefilová" w:date="2019-09-10T15:24:00Z">
              <w:r w:rsidR="003F1C06">
                <w:rPr>
                  <w:color w:val="000000" w:themeColor="text1"/>
                </w:rPr>
                <w:t>(</w:t>
              </w:r>
            </w:ins>
            <w:r w:rsidRPr="00C5333A">
              <w:rPr>
                <w:color w:val="000000" w:themeColor="text1"/>
              </w:rPr>
              <w:t>50%</w:t>
            </w:r>
            <w:ins w:id="186" w:author="Pavla Trefilová" w:date="2019-09-10T15:24:00Z">
              <w:r w:rsidR="003F1C06">
                <w:rPr>
                  <w:color w:val="000000" w:themeColor="text1"/>
                </w:rPr>
                <w:t>)</w:t>
              </w:r>
            </w:ins>
          </w:p>
          <w:p w:rsidR="00666793" w:rsidRPr="00C5333A" w:rsidRDefault="00666793" w:rsidP="00666793">
            <w:pPr>
              <w:jc w:val="both"/>
              <w:rPr>
                <w:color w:val="000000" w:themeColor="text1"/>
              </w:rPr>
            </w:pPr>
            <w:r w:rsidRPr="00C5333A">
              <w:rPr>
                <w:color w:val="000000" w:themeColor="text1"/>
              </w:rPr>
              <w:t xml:space="preserve">Kučerová </w:t>
            </w:r>
            <w:ins w:id="187" w:author="Pavla Trefilová" w:date="2019-09-10T15:24:00Z">
              <w:r w:rsidR="003F1C06">
                <w:rPr>
                  <w:color w:val="000000" w:themeColor="text1"/>
                </w:rPr>
                <w:t>(</w:t>
              </w:r>
            </w:ins>
            <w:r w:rsidRPr="00C5333A">
              <w:rPr>
                <w:color w:val="000000" w:themeColor="text1"/>
              </w:rPr>
              <w:t>50%</w:t>
            </w:r>
            <w:ins w:id="188" w:author="Pavla Trefilová" w:date="2019-09-10T15:24:00Z">
              <w:r w:rsidR="003F1C06">
                <w:rPr>
                  <w:color w:val="000000" w:themeColor="text1"/>
                </w:rPr>
                <w:t>)</w:t>
              </w:r>
            </w:ins>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4D10DC" w:rsidRPr="00C6541A" w:rsidTr="0034438B">
        <w:tc>
          <w:tcPr>
            <w:tcW w:w="2370" w:type="dxa"/>
          </w:tcPr>
          <w:p w:rsidR="004D10DC" w:rsidRPr="00C6541A" w:rsidRDefault="004D10DC" w:rsidP="004D10DC">
            <w:pPr>
              <w:rPr>
                <w:ins w:id="189" w:author="Drahomíra Pavelková" w:date="2019-09-02T15:23:00Z"/>
                <w:color w:val="000000" w:themeColor="text1"/>
                <w:rPrChange w:id="190" w:author="Drahomíra Pavelková" w:date="2019-09-02T15:48:00Z">
                  <w:rPr>
                    <w:ins w:id="191" w:author="Drahomíra Pavelková" w:date="2019-09-02T15:23:00Z"/>
                    <w:color w:val="FF0000"/>
                  </w:rPr>
                </w:rPrChange>
              </w:rPr>
            </w:pPr>
            <w:ins w:id="192" w:author="Drahomíra Pavelková" w:date="2019-09-02T15:23:00Z">
              <w:r w:rsidRPr="00C6541A">
                <w:rPr>
                  <w:color w:val="000000" w:themeColor="text1"/>
                  <w:rPrChange w:id="193" w:author="Drahomíra Pavelková" w:date="2019-09-02T15:48:00Z">
                    <w:rPr>
                      <w:color w:val="FF0000"/>
                    </w:rPr>
                  </w:rPrChange>
                </w:rPr>
                <w:t xml:space="preserve">Odborná praxe I </w:t>
              </w:r>
            </w:ins>
          </w:p>
          <w:p w:rsidR="004D10DC" w:rsidRPr="00C6541A" w:rsidDel="004E0584" w:rsidRDefault="004D10DC" w:rsidP="004D10DC">
            <w:pPr>
              <w:rPr>
                <w:del w:id="194" w:author="Drahomíra Pavelková" w:date="2019-09-02T15:23:00Z"/>
                <w:color w:val="000000" w:themeColor="text1"/>
              </w:rPr>
            </w:pPr>
            <w:ins w:id="195" w:author="Drahomíra Pavelková" w:date="2019-09-02T15:23:00Z">
              <w:r w:rsidRPr="00C6541A">
                <w:rPr>
                  <w:color w:val="000000" w:themeColor="text1"/>
                  <w:rPrChange w:id="196" w:author="Drahomíra Pavelková" w:date="2019-09-02T15:48:00Z">
                    <w:rPr>
                      <w:color w:val="FF0000"/>
                    </w:rPr>
                  </w:rPrChange>
                </w:rPr>
                <w:t>(v rámci I. - V. semestru)</w:t>
              </w:r>
            </w:ins>
            <w:del w:id="197" w:author="Drahomíra Pavelková" w:date="2019-09-02T15:23:00Z">
              <w:r w:rsidRPr="00C6541A" w:rsidDel="004E0584">
                <w:rPr>
                  <w:color w:val="000000" w:themeColor="text1"/>
                </w:rPr>
                <w:delText xml:space="preserve">Odborná praxe I </w:delText>
              </w:r>
            </w:del>
          </w:p>
          <w:p w:rsidR="004D10DC" w:rsidRPr="00C6541A" w:rsidRDefault="004D10DC" w:rsidP="004D10DC">
            <w:pPr>
              <w:rPr>
                <w:color w:val="000000" w:themeColor="text1"/>
              </w:rPr>
            </w:pPr>
            <w:del w:id="198" w:author="Drahomíra Pavelková" w:date="2019-09-02T15:23:00Z">
              <w:r w:rsidRPr="00C6541A" w:rsidDel="004E0584">
                <w:rPr>
                  <w:color w:val="000000" w:themeColor="text1"/>
                </w:rPr>
                <w:delText>(160 h praxe I. - V.semestr)</w:delText>
              </w:r>
            </w:del>
          </w:p>
        </w:tc>
        <w:tc>
          <w:tcPr>
            <w:tcW w:w="857" w:type="dxa"/>
            <w:gridSpan w:val="2"/>
          </w:tcPr>
          <w:p w:rsidR="004D10DC" w:rsidRPr="00C6541A" w:rsidRDefault="004D10DC" w:rsidP="004D10DC">
            <w:pPr>
              <w:jc w:val="both"/>
              <w:rPr>
                <w:color w:val="000000" w:themeColor="text1"/>
              </w:rPr>
            </w:pPr>
            <w:ins w:id="199" w:author="Drahomíra Pavelková" w:date="2019-09-02T15:23:00Z">
              <w:r w:rsidRPr="00C6541A">
                <w:rPr>
                  <w:color w:val="000000" w:themeColor="text1"/>
                  <w:rPrChange w:id="200" w:author="Drahomíra Pavelková" w:date="2019-09-02T15:48:00Z">
                    <w:rPr>
                      <w:color w:val="FF0000"/>
                    </w:rPr>
                  </w:rPrChange>
                </w:rPr>
                <w:t>160 h</w:t>
              </w:r>
            </w:ins>
          </w:p>
        </w:tc>
        <w:tc>
          <w:tcPr>
            <w:tcW w:w="850" w:type="dxa"/>
          </w:tcPr>
          <w:p w:rsidR="004D10DC" w:rsidRPr="00C6541A" w:rsidRDefault="004D10DC" w:rsidP="004D10DC">
            <w:pPr>
              <w:jc w:val="both"/>
              <w:rPr>
                <w:color w:val="000000" w:themeColor="text1"/>
              </w:rPr>
            </w:pPr>
            <w:ins w:id="201" w:author="Drahomíra Pavelková" w:date="2019-09-02T15:23:00Z">
              <w:r w:rsidRPr="00C6541A">
                <w:rPr>
                  <w:color w:val="000000" w:themeColor="text1"/>
                  <w:rPrChange w:id="202" w:author="Drahomíra Pavelková" w:date="2019-09-02T15:48:00Z">
                    <w:rPr>
                      <w:color w:val="FF0000"/>
                    </w:rPr>
                  </w:rPrChange>
                </w:rPr>
                <w:t>zp</w:t>
              </w:r>
            </w:ins>
            <w:del w:id="203" w:author="Drahomíra Pavelková" w:date="2019-09-02T15:23:00Z">
              <w:r w:rsidRPr="00C6541A" w:rsidDel="004E0584">
                <w:rPr>
                  <w:color w:val="000000" w:themeColor="text1"/>
                </w:rPr>
                <w:delText>zp</w:delText>
              </w:r>
            </w:del>
          </w:p>
        </w:tc>
        <w:tc>
          <w:tcPr>
            <w:tcW w:w="709" w:type="dxa"/>
          </w:tcPr>
          <w:p w:rsidR="004D10DC" w:rsidRPr="00C6541A" w:rsidRDefault="004D10DC" w:rsidP="004D10DC">
            <w:pPr>
              <w:jc w:val="both"/>
              <w:rPr>
                <w:color w:val="000000" w:themeColor="text1"/>
              </w:rPr>
            </w:pPr>
            <w:ins w:id="204" w:author="Drahomíra Pavelková" w:date="2019-09-02T15:23:00Z">
              <w:r w:rsidRPr="00C6541A">
                <w:rPr>
                  <w:color w:val="000000" w:themeColor="text1"/>
                  <w:rPrChange w:id="205" w:author="Drahomíra Pavelková" w:date="2019-09-02T15:48:00Z">
                    <w:rPr>
                      <w:color w:val="FF0000"/>
                    </w:rPr>
                  </w:rPrChange>
                </w:rPr>
                <w:t xml:space="preserve">8 </w:t>
              </w:r>
            </w:ins>
            <w:del w:id="206" w:author="Drahomíra Pavelková" w:date="2019-09-02T15:23:00Z">
              <w:r w:rsidRPr="00C6541A" w:rsidDel="004E0584">
                <w:rPr>
                  <w:color w:val="000000" w:themeColor="text1"/>
                </w:rPr>
                <w:delText>4</w:delText>
              </w:r>
            </w:del>
          </w:p>
        </w:tc>
        <w:tc>
          <w:tcPr>
            <w:tcW w:w="2977" w:type="dxa"/>
          </w:tcPr>
          <w:p w:rsidR="004D10DC" w:rsidRPr="00C6541A" w:rsidRDefault="004D10DC" w:rsidP="004D10DC">
            <w:pPr>
              <w:rPr>
                <w:ins w:id="207" w:author="Drahomíra Pavelková" w:date="2019-09-02T15:23:00Z"/>
                <w:b/>
                <w:color w:val="000000" w:themeColor="text1"/>
                <w:rPrChange w:id="208" w:author="Drahomíra Pavelková" w:date="2019-09-02T15:48:00Z">
                  <w:rPr>
                    <w:ins w:id="209" w:author="Drahomíra Pavelková" w:date="2019-09-02T15:23:00Z"/>
                    <w:b/>
                    <w:color w:val="FF0000"/>
                  </w:rPr>
                </w:rPrChange>
              </w:rPr>
            </w:pPr>
            <w:ins w:id="210" w:author="Drahomíra Pavelková" w:date="2019-09-02T15:23:00Z">
              <w:r w:rsidRPr="00C6541A">
                <w:rPr>
                  <w:b/>
                  <w:color w:val="000000" w:themeColor="text1"/>
                  <w:rPrChange w:id="211" w:author="Drahomíra Pavelková" w:date="2019-09-02T15:48:00Z">
                    <w:rPr>
                      <w:b/>
                      <w:color w:val="FF0000"/>
                    </w:rPr>
                  </w:rPrChange>
                </w:rPr>
                <w:t xml:space="preserve">Ing. </w:t>
              </w:r>
            </w:ins>
            <w:ins w:id="212" w:author="Pavla Trefilová" w:date="2019-09-10T15:24:00Z">
              <w:r w:rsidR="003F1C06">
                <w:rPr>
                  <w:b/>
                  <w:color w:val="000000" w:themeColor="text1"/>
                </w:rPr>
                <w:t xml:space="preserve">Milana </w:t>
              </w:r>
            </w:ins>
            <w:ins w:id="213" w:author="Drahomíra Pavelková" w:date="2019-09-02T15:23:00Z">
              <w:r w:rsidRPr="00C6541A">
                <w:rPr>
                  <w:b/>
                  <w:color w:val="000000" w:themeColor="text1"/>
                  <w:rPrChange w:id="214" w:author="Drahomíra Pavelková" w:date="2019-09-02T15:48:00Z">
                    <w:rPr>
                      <w:b/>
                      <w:color w:val="FF0000"/>
                    </w:rPr>
                  </w:rPrChange>
                </w:rPr>
                <w:t>Otrusinová, Ph.D.</w:t>
              </w:r>
            </w:ins>
          </w:p>
          <w:p w:rsidR="004D10DC" w:rsidRPr="00C6541A" w:rsidDel="004E0584" w:rsidRDefault="004D10DC" w:rsidP="004D10DC">
            <w:pPr>
              <w:rPr>
                <w:del w:id="215" w:author="Drahomíra Pavelková" w:date="2019-09-02T15:23:00Z"/>
                <w:b/>
                <w:color w:val="000000" w:themeColor="text1"/>
              </w:rPr>
            </w:pPr>
            <w:ins w:id="216" w:author="Drahomíra Pavelková" w:date="2019-09-02T15:23:00Z">
              <w:r w:rsidRPr="00C6541A">
                <w:rPr>
                  <w:color w:val="000000" w:themeColor="text1"/>
                  <w:rPrChange w:id="217" w:author="Drahomíra Pavelková" w:date="2019-09-02T15:48:00Z">
                    <w:rPr>
                      <w:color w:val="FF0000"/>
                    </w:rPr>
                  </w:rPrChange>
                </w:rPr>
                <w:t xml:space="preserve">Otrusinová </w:t>
              </w:r>
            </w:ins>
            <w:ins w:id="21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ins w:id="219" w:author="Drahomíra Pavelková" w:date="2019-09-02T15:23:00Z">
              <w:del w:id="220" w:author="Pavla Trefilová" w:date="2019-09-10T15:00:00Z">
                <w:r w:rsidRPr="00C6541A" w:rsidDel="00C04E64">
                  <w:rPr>
                    <w:color w:val="000000" w:themeColor="text1"/>
                    <w:rPrChange w:id="221" w:author="Drahomíra Pavelková" w:date="2019-09-02T15:48:00Z">
                      <w:rPr>
                        <w:color w:val="FF0000"/>
                      </w:rPr>
                    </w:rPrChange>
                  </w:rPr>
                  <w:delText>100%</w:delText>
                </w:r>
              </w:del>
            </w:ins>
            <w:del w:id="222" w:author="Drahomíra Pavelková" w:date="2019-09-02T15:23:00Z">
              <w:r w:rsidRPr="00C6541A" w:rsidDel="004E0584">
                <w:rPr>
                  <w:b/>
                  <w:color w:val="000000" w:themeColor="text1"/>
                </w:rPr>
                <w:delText>Ing. Otrusinová, Ph.D.</w:delText>
              </w:r>
            </w:del>
          </w:p>
          <w:p w:rsidR="004D10DC" w:rsidRPr="00C6541A" w:rsidRDefault="004D10DC" w:rsidP="004D10DC">
            <w:pPr>
              <w:jc w:val="both"/>
              <w:rPr>
                <w:b/>
                <w:color w:val="000000" w:themeColor="text1"/>
              </w:rPr>
            </w:pPr>
            <w:del w:id="223" w:author="Drahomíra Pavelková" w:date="2019-09-02T15:23:00Z">
              <w:r w:rsidRPr="00C6541A" w:rsidDel="004E0584">
                <w:rPr>
                  <w:color w:val="000000" w:themeColor="text1"/>
                </w:rPr>
                <w:delText>Otrusinová 100%</w:delText>
              </w:r>
            </w:del>
          </w:p>
        </w:tc>
        <w:tc>
          <w:tcPr>
            <w:tcW w:w="708" w:type="dxa"/>
          </w:tcPr>
          <w:p w:rsidR="004D10DC" w:rsidRPr="00C6541A" w:rsidRDefault="004D10DC" w:rsidP="004D10DC">
            <w:pPr>
              <w:jc w:val="both"/>
              <w:rPr>
                <w:color w:val="000000" w:themeColor="text1"/>
              </w:rPr>
            </w:pPr>
            <w:ins w:id="224" w:author="Drahomíra Pavelková" w:date="2019-09-02T15:23:00Z">
              <w:r w:rsidRPr="00C6541A">
                <w:rPr>
                  <w:color w:val="000000" w:themeColor="text1"/>
                  <w:rPrChange w:id="225" w:author="Drahomíra Pavelková" w:date="2019-09-02T15:48:00Z">
                    <w:rPr>
                      <w:color w:val="FF0000"/>
                    </w:rPr>
                  </w:rPrChange>
                </w:rPr>
                <w:t>3/Z</w:t>
              </w:r>
            </w:ins>
            <w:del w:id="226" w:author="Drahomíra Pavelková" w:date="2019-09-02T15:23:00Z">
              <w:r w:rsidRPr="00C6541A" w:rsidDel="004E0584">
                <w:rPr>
                  <w:color w:val="000000" w:themeColor="text1"/>
                </w:rPr>
                <w:delText>3/Z</w:delText>
              </w:r>
            </w:del>
          </w:p>
        </w:tc>
        <w:tc>
          <w:tcPr>
            <w:tcW w:w="814" w:type="dxa"/>
          </w:tcPr>
          <w:p w:rsidR="004D10DC" w:rsidRPr="00C6541A" w:rsidRDefault="004D10DC" w:rsidP="004D10DC">
            <w:pPr>
              <w:jc w:val="both"/>
              <w:rPr>
                <w:color w:val="000000" w:themeColor="text1"/>
              </w:rPr>
            </w:pPr>
          </w:p>
        </w:tc>
      </w:tr>
      <w:tr w:rsidR="004D10DC" w:rsidRPr="00C6541A" w:rsidTr="0034438B">
        <w:tc>
          <w:tcPr>
            <w:tcW w:w="2370" w:type="dxa"/>
          </w:tcPr>
          <w:p w:rsidR="004D10DC" w:rsidRPr="00C6541A" w:rsidRDefault="004D10DC" w:rsidP="004D10DC">
            <w:pPr>
              <w:jc w:val="both"/>
              <w:rPr>
                <w:color w:val="000000" w:themeColor="text1"/>
              </w:rPr>
            </w:pPr>
            <w:ins w:id="227" w:author="Drahomíra Pavelková" w:date="2019-09-02T15:23:00Z">
              <w:r w:rsidRPr="00C6541A">
                <w:rPr>
                  <w:color w:val="000000" w:themeColor="text1"/>
                  <w:rPrChange w:id="228" w:author="Drahomíra Pavelková" w:date="2019-09-02T15:48:00Z">
                    <w:rPr>
                      <w:color w:val="FF0000"/>
                    </w:rPr>
                  </w:rPrChange>
                </w:rPr>
                <w:t xml:space="preserve">Odborná praxe II (v rámci VI. semestru) </w:t>
              </w:r>
            </w:ins>
            <w:del w:id="229" w:author="Drahomíra Pavelková" w:date="2019-09-02T15:23:00Z">
              <w:r w:rsidRPr="00C6541A" w:rsidDel="004E0584">
                <w:rPr>
                  <w:color w:val="000000" w:themeColor="text1"/>
                </w:rPr>
                <w:delText xml:space="preserve">Odborná praxe II (320 h VI. semestr) a příprava bakalářské práce </w:delText>
              </w:r>
            </w:del>
          </w:p>
        </w:tc>
        <w:tc>
          <w:tcPr>
            <w:tcW w:w="857" w:type="dxa"/>
            <w:gridSpan w:val="2"/>
          </w:tcPr>
          <w:p w:rsidR="004D10DC" w:rsidRPr="00C6541A" w:rsidRDefault="004D10DC" w:rsidP="004D10DC">
            <w:pPr>
              <w:jc w:val="both"/>
              <w:rPr>
                <w:color w:val="000000" w:themeColor="text1"/>
              </w:rPr>
            </w:pPr>
            <w:ins w:id="230" w:author="Drahomíra Pavelková" w:date="2019-09-02T15:23:00Z">
              <w:r w:rsidRPr="00C6541A">
                <w:rPr>
                  <w:color w:val="000000" w:themeColor="text1"/>
                  <w:rPrChange w:id="231" w:author="Drahomíra Pavelková" w:date="2019-09-02T15:48:00Z">
                    <w:rPr>
                      <w:color w:val="FF0000"/>
                    </w:rPr>
                  </w:rPrChange>
                </w:rPr>
                <w:t>320 h</w:t>
              </w:r>
            </w:ins>
          </w:p>
        </w:tc>
        <w:tc>
          <w:tcPr>
            <w:tcW w:w="850" w:type="dxa"/>
          </w:tcPr>
          <w:p w:rsidR="004D10DC" w:rsidRPr="00C6541A" w:rsidRDefault="004D10DC" w:rsidP="004D10DC">
            <w:pPr>
              <w:jc w:val="both"/>
              <w:rPr>
                <w:color w:val="000000" w:themeColor="text1"/>
              </w:rPr>
            </w:pPr>
            <w:ins w:id="232" w:author="Drahomíra Pavelková" w:date="2019-09-02T15:23:00Z">
              <w:r w:rsidRPr="00C6541A">
                <w:rPr>
                  <w:color w:val="000000" w:themeColor="text1"/>
                  <w:rPrChange w:id="233" w:author="Drahomíra Pavelková" w:date="2019-09-02T15:48:00Z">
                    <w:rPr>
                      <w:color w:val="FF0000"/>
                    </w:rPr>
                  </w:rPrChange>
                </w:rPr>
                <w:t>zp</w:t>
              </w:r>
            </w:ins>
            <w:del w:id="234" w:author="Drahomíra Pavelková" w:date="2019-09-02T15:23:00Z">
              <w:r w:rsidRPr="00C6541A" w:rsidDel="004E0584">
                <w:rPr>
                  <w:color w:val="000000" w:themeColor="text1"/>
                </w:rPr>
                <w:delText>zp</w:delText>
              </w:r>
            </w:del>
          </w:p>
        </w:tc>
        <w:tc>
          <w:tcPr>
            <w:tcW w:w="709" w:type="dxa"/>
          </w:tcPr>
          <w:p w:rsidR="004D10DC" w:rsidRPr="00C6541A" w:rsidRDefault="004D10DC" w:rsidP="004D10DC">
            <w:pPr>
              <w:jc w:val="both"/>
              <w:rPr>
                <w:color w:val="000000" w:themeColor="text1"/>
              </w:rPr>
            </w:pPr>
            <w:ins w:id="235" w:author="Drahomíra Pavelková" w:date="2019-09-02T15:23:00Z">
              <w:r w:rsidRPr="00C6541A">
                <w:rPr>
                  <w:color w:val="000000" w:themeColor="text1"/>
                  <w:rPrChange w:id="236" w:author="Drahomíra Pavelková" w:date="2019-09-02T15:48:00Z">
                    <w:rPr>
                      <w:color w:val="FF0000"/>
                    </w:rPr>
                  </w:rPrChange>
                </w:rPr>
                <w:t xml:space="preserve">16 </w:t>
              </w:r>
            </w:ins>
            <w:del w:id="237" w:author="Drahomíra Pavelková" w:date="2019-09-02T15:23:00Z">
              <w:r w:rsidRPr="00C6541A" w:rsidDel="004E0584">
                <w:rPr>
                  <w:color w:val="000000" w:themeColor="text1"/>
                </w:rPr>
                <w:delText>14</w:delText>
              </w:r>
            </w:del>
          </w:p>
        </w:tc>
        <w:tc>
          <w:tcPr>
            <w:tcW w:w="2977" w:type="dxa"/>
          </w:tcPr>
          <w:p w:rsidR="004D10DC" w:rsidRPr="00C6541A" w:rsidRDefault="004D10DC" w:rsidP="004D10DC">
            <w:pPr>
              <w:rPr>
                <w:ins w:id="238" w:author="Drahomíra Pavelková" w:date="2019-09-02T15:23:00Z"/>
                <w:b/>
                <w:color w:val="000000" w:themeColor="text1"/>
                <w:rPrChange w:id="239" w:author="Drahomíra Pavelková" w:date="2019-09-02T15:48:00Z">
                  <w:rPr>
                    <w:ins w:id="240" w:author="Drahomíra Pavelková" w:date="2019-09-02T15:23:00Z"/>
                    <w:b/>
                    <w:color w:val="FF0000"/>
                  </w:rPr>
                </w:rPrChange>
              </w:rPr>
            </w:pPr>
            <w:ins w:id="241" w:author="Drahomíra Pavelková" w:date="2019-09-02T15:23:00Z">
              <w:r w:rsidRPr="00C6541A">
                <w:rPr>
                  <w:b/>
                  <w:color w:val="000000" w:themeColor="text1"/>
                  <w:rPrChange w:id="242" w:author="Drahomíra Pavelková" w:date="2019-09-02T15:48:00Z">
                    <w:rPr>
                      <w:b/>
                      <w:color w:val="FF0000"/>
                    </w:rPr>
                  </w:rPrChange>
                </w:rPr>
                <w:t xml:space="preserve">Ing. </w:t>
              </w:r>
            </w:ins>
            <w:ins w:id="243" w:author="Pavla Trefilová" w:date="2019-09-10T15:24:00Z">
              <w:r w:rsidR="003F1C06">
                <w:rPr>
                  <w:b/>
                  <w:color w:val="000000" w:themeColor="text1"/>
                </w:rPr>
                <w:t xml:space="preserve">Milana </w:t>
              </w:r>
            </w:ins>
            <w:ins w:id="244" w:author="Drahomíra Pavelková" w:date="2019-09-02T15:23:00Z">
              <w:r w:rsidRPr="00C6541A">
                <w:rPr>
                  <w:b/>
                  <w:color w:val="000000" w:themeColor="text1"/>
                  <w:rPrChange w:id="245" w:author="Drahomíra Pavelková" w:date="2019-09-02T15:48:00Z">
                    <w:rPr>
                      <w:b/>
                      <w:color w:val="FF0000"/>
                    </w:rPr>
                  </w:rPrChange>
                </w:rPr>
                <w:t>Otrusinová, Ph.D.</w:t>
              </w:r>
            </w:ins>
          </w:p>
          <w:p w:rsidR="004D10DC" w:rsidRPr="00C6541A" w:rsidDel="004E0584" w:rsidRDefault="004D10DC" w:rsidP="004D10DC">
            <w:pPr>
              <w:rPr>
                <w:del w:id="246" w:author="Drahomíra Pavelková" w:date="2019-09-02T15:23:00Z"/>
                <w:b/>
                <w:color w:val="000000" w:themeColor="text1"/>
              </w:rPr>
            </w:pPr>
            <w:ins w:id="247" w:author="Drahomíra Pavelková" w:date="2019-09-02T15:23:00Z">
              <w:r w:rsidRPr="00C6541A">
                <w:rPr>
                  <w:color w:val="000000" w:themeColor="text1"/>
                  <w:rPrChange w:id="248" w:author="Drahomíra Pavelková" w:date="2019-09-02T15:48:00Z">
                    <w:rPr>
                      <w:color w:val="FF0000"/>
                    </w:rPr>
                  </w:rPrChange>
                </w:rPr>
                <w:t xml:space="preserve">Otrusinová </w:t>
              </w:r>
            </w:ins>
            <w:ins w:id="249"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ins w:id="250" w:author="Drahomíra Pavelková" w:date="2019-09-02T15:23:00Z">
              <w:del w:id="251" w:author="Pavla Trefilová" w:date="2019-09-10T15:00:00Z">
                <w:r w:rsidRPr="00C6541A" w:rsidDel="00C04E64">
                  <w:rPr>
                    <w:color w:val="000000" w:themeColor="text1"/>
                    <w:rPrChange w:id="252" w:author="Drahomíra Pavelková" w:date="2019-09-02T15:48:00Z">
                      <w:rPr>
                        <w:color w:val="FF0000"/>
                      </w:rPr>
                    </w:rPrChange>
                  </w:rPr>
                  <w:delText>100%</w:delText>
                </w:r>
              </w:del>
            </w:ins>
            <w:del w:id="253" w:author="Drahomíra Pavelková" w:date="2019-09-02T15:23:00Z">
              <w:r w:rsidRPr="00C6541A" w:rsidDel="004E0584">
                <w:rPr>
                  <w:b/>
                  <w:color w:val="000000" w:themeColor="text1"/>
                </w:rPr>
                <w:delText>Ing. Otrusinová, Ph.D.</w:delText>
              </w:r>
            </w:del>
          </w:p>
          <w:p w:rsidR="004D10DC" w:rsidRPr="00C6541A" w:rsidRDefault="004D10DC" w:rsidP="004D10DC">
            <w:pPr>
              <w:rPr>
                <w:b/>
                <w:color w:val="000000" w:themeColor="text1"/>
              </w:rPr>
            </w:pPr>
            <w:del w:id="254" w:author="Drahomíra Pavelková" w:date="2019-09-02T15:23:00Z">
              <w:r w:rsidRPr="00C6541A" w:rsidDel="004E0584">
                <w:rPr>
                  <w:color w:val="000000" w:themeColor="text1"/>
                </w:rPr>
                <w:delText>Otrusinová 100%</w:delText>
              </w:r>
            </w:del>
          </w:p>
        </w:tc>
        <w:tc>
          <w:tcPr>
            <w:tcW w:w="708" w:type="dxa"/>
          </w:tcPr>
          <w:p w:rsidR="004D10DC" w:rsidRPr="00C6541A" w:rsidRDefault="004D10DC" w:rsidP="004D10DC">
            <w:pPr>
              <w:jc w:val="both"/>
              <w:rPr>
                <w:color w:val="000000" w:themeColor="text1"/>
              </w:rPr>
            </w:pPr>
            <w:ins w:id="255" w:author="Drahomíra Pavelková" w:date="2019-09-02T15:23:00Z">
              <w:r w:rsidRPr="00C6541A">
                <w:rPr>
                  <w:color w:val="000000" w:themeColor="text1"/>
                  <w:rPrChange w:id="256" w:author="Drahomíra Pavelková" w:date="2019-09-02T15:48:00Z">
                    <w:rPr>
                      <w:color w:val="FF0000"/>
                    </w:rPr>
                  </w:rPrChange>
                </w:rPr>
                <w:t>3/L</w:t>
              </w:r>
            </w:ins>
            <w:del w:id="257" w:author="Drahomíra Pavelková" w:date="2019-09-02T15:23:00Z">
              <w:r w:rsidRPr="00C6541A" w:rsidDel="004E0584">
                <w:rPr>
                  <w:color w:val="000000" w:themeColor="text1"/>
                </w:rPr>
                <w:delText>3/L</w:delText>
              </w:r>
            </w:del>
          </w:p>
        </w:tc>
        <w:tc>
          <w:tcPr>
            <w:tcW w:w="814" w:type="dxa"/>
          </w:tcPr>
          <w:p w:rsidR="004D10DC" w:rsidRPr="00C6541A" w:rsidRDefault="004D10DC" w:rsidP="004D10DC">
            <w:pPr>
              <w:jc w:val="both"/>
              <w:rPr>
                <w:color w:val="000000" w:themeColor="text1"/>
              </w:rPr>
            </w:pPr>
          </w:p>
        </w:tc>
      </w:tr>
      <w:tr w:rsidR="004D10DC" w:rsidRPr="00C6541A" w:rsidTr="0034438B">
        <w:trPr>
          <w:ins w:id="258" w:author="Drahomíra Pavelková" w:date="2019-09-02T15:22:00Z"/>
        </w:trPr>
        <w:tc>
          <w:tcPr>
            <w:tcW w:w="2370" w:type="dxa"/>
          </w:tcPr>
          <w:p w:rsidR="004D10DC" w:rsidRPr="00C6541A" w:rsidRDefault="004D10DC" w:rsidP="004D10DC">
            <w:pPr>
              <w:jc w:val="both"/>
              <w:rPr>
                <w:ins w:id="259" w:author="Drahomíra Pavelková" w:date="2019-09-02T15:22:00Z"/>
                <w:color w:val="000000" w:themeColor="text1"/>
              </w:rPr>
            </w:pPr>
            <w:ins w:id="260" w:author="Drahomíra Pavelková" w:date="2019-09-02T15:23:00Z">
              <w:r w:rsidRPr="00C6541A">
                <w:rPr>
                  <w:color w:val="000000" w:themeColor="text1"/>
                  <w:rPrChange w:id="261" w:author="Drahomíra Pavelková" w:date="2019-09-02T15:48:00Z">
                    <w:rPr>
                      <w:color w:val="FF0000"/>
                    </w:rPr>
                  </w:rPrChange>
                </w:rPr>
                <w:t xml:space="preserve">Příprava bakalářské práce </w:t>
              </w:r>
            </w:ins>
          </w:p>
        </w:tc>
        <w:tc>
          <w:tcPr>
            <w:tcW w:w="857" w:type="dxa"/>
            <w:gridSpan w:val="2"/>
          </w:tcPr>
          <w:p w:rsidR="004D10DC" w:rsidRPr="00C6541A" w:rsidRDefault="004D10DC" w:rsidP="004D10DC">
            <w:pPr>
              <w:jc w:val="both"/>
              <w:rPr>
                <w:ins w:id="262" w:author="Drahomíra Pavelková" w:date="2019-09-02T15:22:00Z"/>
                <w:color w:val="000000" w:themeColor="text1"/>
              </w:rPr>
            </w:pPr>
            <w:ins w:id="263" w:author="Drahomíra Pavelková" w:date="2019-09-02T15:23:00Z">
              <w:r w:rsidRPr="00C6541A">
                <w:rPr>
                  <w:color w:val="000000" w:themeColor="text1"/>
                  <w:rPrChange w:id="264" w:author="Drahomíra Pavelková" w:date="2019-09-02T15:48:00Z">
                    <w:rPr>
                      <w:color w:val="FF0000"/>
                    </w:rPr>
                  </w:rPrChange>
                </w:rPr>
                <w:t>120 h</w:t>
              </w:r>
            </w:ins>
          </w:p>
        </w:tc>
        <w:tc>
          <w:tcPr>
            <w:tcW w:w="850" w:type="dxa"/>
          </w:tcPr>
          <w:p w:rsidR="004D10DC" w:rsidRPr="00C6541A" w:rsidRDefault="004D10DC" w:rsidP="004D10DC">
            <w:pPr>
              <w:jc w:val="both"/>
              <w:rPr>
                <w:ins w:id="265" w:author="Drahomíra Pavelková" w:date="2019-09-02T15:22:00Z"/>
                <w:color w:val="000000" w:themeColor="text1"/>
              </w:rPr>
            </w:pPr>
            <w:ins w:id="266" w:author="Drahomíra Pavelková" w:date="2019-09-02T15:23:00Z">
              <w:r w:rsidRPr="00C6541A">
                <w:rPr>
                  <w:color w:val="000000" w:themeColor="text1"/>
                  <w:rPrChange w:id="267" w:author="Drahomíra Pavelková" w:date="2019-09-02T15:48:00Z">
                    <w:rPr>
                      <w:color w:val="FF0000"/>
                    </w:rPr>
                  </w:rPrChange>
                </w:rPr>
                <w:t>zp</w:t>
              </w:r>
            </w:ins>
          </w:p>
        </w:tc>
        <w:tc>
          <w:tcPr>
            <w:tcW w:w="709" w:type="dxa"/>
          </w:tcPr>
          <w:p w:rsidR="004D10DC" w:rsidRPr="00C6541A" w:rsidRDefault="004D10DC" w:rsidP="004D10DC">
            <w:pPr>
              <w:jc w:val="both"/>
              <w:rPr>
                <w:ins w:id="268" w:author="Drahomíra Pavelková" w:date="2019-09-02T15:22:00Z"/>
                <w:color w:val="000000" w:themeColor="text1"/>
              </w:rPr>
            </w:pPr>
            <w:ins w:id="269" w:author="Drahomíra Pavelková" w:date="2019-09-02T15:23:00Z">
              <w:r w:rsidRPr="00C6541A">
                <w:rPr>
                  <w:color w:val="000000" w:themeColor="text1"/>
                  <w:rPrChange w:id="270" w:author="Drahomíra Pavelková" w:date="2019-09-02T15:48:00Z">
                    <w:rPr>
                      <w:color w:val="FF0000"/>
                    </w:rPr>
                  </w:rPrChange>
                </w:rPr>
                <w:t>6</w:t>
              </w:r>
            </w:ins>
          </w:p>
        </w:tc>
        <w:tc>
          <w:tcPr>
            <w:tcW w:w="2977" w:type="dxa"/>
          </w:tcPr>
          <w:p w:rsidR="004D10DC" w:rsidRPr="00C6541A" w:rsidRDefault="004D10DC" w:rsidP="004D10DC">
            <w:pPr>
              <w:rPr>
                <w:ins w:id="271" w:author="Drahomíra Pavelková" w:date="2019-09-02T15:23:00Z"/>
                <w:b/>
                <w:color w:val="000000" w:themeColor="text1"/>
                <w:rPrChange w:id="272" w:author="Drahomíra Pavelková" w:date="2019-09-02T15:48:00Z">
                  <w:rPr>
                    <w:ins w:id="273" w:author="Drahomíra Pavelková" w:date="2019-09-02T15:23:00Z"/>
                    <w:b/>
                    <w:color w:val="FF0000"/>
                  </w:rPr>
                </w:rPrChange>
              </w:rPr>
            </w:pPr>
            <w:ins w:id="274" w:author="Drahomíra Pavelková" w:date="2019-09-02T15:23:00Z">
              <w:r w:rsidRPr="00C6541A">
                <w:rPr>
                  <w:b/>
                  <w:color w:val="000000" w:themeColor="text1"/>
                  <w:rPrChange w:id="275" w:author="Drahomíra Pavelková" w:date="2019-09-02T15:48:00Z">
                    <w:rPr>
                      <w:b/>
                      <w:color w:val="FF0000"/>
                    </w:rPr>
                  </w:rPrChange>
                </w:rPr>
                <w:t>Ing.</w:t>
              </w:r>
            </w:ins>
            <w:ins w:id="276" w:author="Pavla Trefilová" w:date="2019-09-10T15:24:00Z">
              <w:r w:rsidR="003F1C06" w:rsidRPr="00F429D8">
                <w:rPr>
                  <w:b/>
                  <w:color w:val="000000" w:themeColor="text1"/>
                </w:rPr>
                <w:t xml:space="preserve"> </w:t>
              </w:r>
              <w:r w:rsidR="003F1C06">
                <w:rPr>
                  <w:b/>
                  <w:color w:val="000000" w:themeColor="text1"/>
                </w:rPr>
                <w:t>Milana</w:t>
              </w:r>
            </w:ins>
            <w:ins w:id="277" w:author="Drahomíra Pavelková" w:date="2019-09-02T15:23:00Z">
              <w:r w:rsidRPr="00C6541A">
                <w:rPr>
                  <w:b/>
                  <w:color w:val="000000" w:themeColor="text1"/>
                  <w:rPrChange w:id="278" w:author="Drahomíra Pavelková" w:date="2019-09-02T15:48:00Z">
                    <w:rPr>
                      <w:b/>
                      <w:color w:val="FF0000"/>
                    </w:rPr>
                  </w:rPrChange>
                </w:rPr>
                <w:t xml:space="preserve"> Otrusinová, Ph.D.</w:t>
              </w:r>
            </w:ins>
          </w:p>
          <w:p w:rsidR="004D10DC" w:rsidRPr="00C6541A" w:rsidRDefault="004D10DC" w:rsidP="004D10DC">
            <w:pPr>
              <w:rPr>
                <w:ins w:id="279" w:author="Drahomíra Pavelková" w:date="2019-09-02T15:22:00Z"/>
                <w:b/>
                <w:color w:val="000000" w:themeColor="text1"/>
              </w:rPr>
            </w:pPr>
            <w:ins w:id="280" w:author="Drahomíra Pavelková" w:date="2019-09-02T15:23:00Z">
              <w:r w:rsidRPr="00C6541A">
                <w:rPr>
                  <w:color w:val="000000" w:themeColor="text1"/>
                  <w:rPrChange w:id="281" w:author="Drahomíra Pavelková" w:date="2019-09-02T15:48:00Z">
                    <w:rPr>
                      <w:color w:val="FF0000"/>
                    </w:rPr>
                  </w:rPrChange>
                </w:rPr>
                <w:t xml:space="preserve">Otrusinová </w:t>
              </w:r>
            </w:ins>
            <w:ins w:id="282"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ins w:id="283" w:author="Drahomíra Pavelková" w:date="2019-09-02T15:23:00Z">
              <w:del w:id="284" w:author="Pavla Trefilová" w:date="2019-09-10T15:00:00Z">
                <w:r w:rsidRPr="00C6541A" w:rsidDel="00C04E64">
                  <w:rPr>
                    <w:color w:val="000000" w:themeColor="text1"/>
                    <w:rPrChange w:id="285" w:author="Drahomíra Pavelková" w:date="2019-09-02T15:48:00Z">
                      <w:rPr>
                        <w:color w:val="FF0000"/>
                      </w:rPr>
                    </w:rPrChange>
                  </w:rPr>
                  <w:delText>100%</w:delText>
                </w:r>
              </w:del>
            </w:ins>
          </w:p>
        </w:tc>
        <w:tc>
          <w:tcPr>
            <w:tcW w:w="708" w:type="dxa"/>
          </w:tcPr>
          <w:p w:rsidR="004D10DC" w:rsidRPr="00C6541A" w:rsidRDefault="004D10DC" w:rsidP="004D10DC">
            <w:pPr>
              <w:jc w:val="both"/>
              <w:rPr>
                <w:ins w:id="286" w:author="Drahomíra Pavelková" w:date="2019-09-02T15:22:00Z"/>
                <w:color w:val="000000" w:themeColor="text1"/>
              </w:rPr>
            </w:pPr>
            <w:ins w:id="287" w:author="Drahomíra Pavelková" w:date="2019-09-02T15:23:00Z">
              <w:r w:rsidRPr="00C6541A">
                <w:rPr>
                  <w:color w:val="000000" w:themeColor="text1"/>
                  <w:rPrChange w:id="288" w:author="Drahomíra Pavelková" w:date="2019-09-02T15:48:00Z">
                    <w:rPr>
                      <w:color w:val="FF0000"/>
                    </w:rPr>
                  </w:rPrChange>
                </w:rPr>
                <w:t>3/L</w:t>
              </w:r>
            </w:ins>
          </w:p>
        </w:tc>
        <w:tc>
          <w:tcPr>
            <w:tcW w:w="814" w:type="dxa"/>
          </w:tcPr>
          <w:p w:rsidR="004D10DC" w:rsidRPr="00C6541A" w:rsidRDefault="004D10DC" w:rsidP="004D10DC">
            <w:pPr>
              <w:jc w:val="both"/>
              <w:rPr>
                <w:ins w:id="289" w:author="Drahomíra Pavelková" w:date="2019-09-02T15:22:00Z"/>
                <w:color w:val="000000" w:themeColor="text1"/>
              </w:rPr>
            </w:pPr>
          </w:p>
        </w:tc>
      </w:tr>
      <w:tr w:rsidR="004D10DC" w:rsidTr="001C6516">
        <w:tc>
          <w:tcPr>
            <w:tcW w:w="9285" w:type="dxa"/>
            <w:gridSpan w:val="8"/>
          </w:tcPr>
          <w:p w:rsidR="004D10DC" w:rsidRDefault="004D10DC" w:rsidP="004D10DC">
            <w:pPr>
              <w:jc w:val="both"/>
            </w:pPr>
            <w:r w:rsidRPr="00134356">
              <w:rPr>
                <w:b/>
                <w:sz w:val="22"/>
              </w:rPr>
              <w:t>Studenti si povinně volí v rámci 3. ročníku BSP jeden předmět z nabídky cizích jazyků</w:t>
            </w:r>
          </w:p>
        </w:tc>
      </w:tr>
      <w:tr w:rsidR="004D10DC" w:rsidTr="0034438B">
        <w:tc>
          <w:tcPr>
            <w:tcW w:w="2370" w:type="dxa"/>
          </w:tcPr>
          <w:p w:rsidR="004D10DC" w:rsidRDefault="004D10DC" w:rsidP="004D10DC">
            <w:r>
              <w:t>Francouzština 1</w:t>
            </w:r>
          </w:p>
        </w:tc>
        <w:tc>
          <w:tcPr>
            <w:tcW w:w="857" w:type="dxa"/>
            <w:gridSpan w:val="2"/>
          </w:tcPr>
          <w:p w:rsidR="004D10DC" w:rsidRDefault="004D10DC" w:rsidP="004D10DC">
            <w:pPr>
              <w:jc w:val="both"/>
            </w:pPr>
            <w:r>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290" w:author="Pavla Trefilová" w:date="2019-09-10T15:25:00Z">
              <w:r w:rsidR="003F1C06">
                <w:rPr>
                  <w:b/>
                </w:rPr>
                <w:t xml:space="preserve">Magda </w:t>
              </w:r>
            </w:ins>
            <w:r w:rsidRPr="00E409BC">
              <w:rPr>
                <w:b/>
              </w:rPr>
              <w:t>Zálešáková</w:t>
            </w:r>
          </w:p>
          <w:p w:rsidR="004D10DC" w:rsidRDefault="004D10DC" w:rsidP="004D10DC">
            <w:r>
              <w:lastRenderedPageBreak/>
              <w:t xml:space="preserve">Zálešáková </w:t>
            </w:r>
            <w:ins w:id="291"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292" w:author="Pavla Trefilová" w:date="2019-09-10T15:00:00Z">
              <w:r w:rsidDel="00C04E64">
                <w:delText>100%</w:delText>
              </w:r>
            </w:del>
          </w:p>
        </w:tc>
        <w:tc>
          <w:tcPr>
            <w:tcW w:w="708" w:type="dxa"/>
          </w:tcPr>
          <w:p w:rsidR="004D10DC" w:rsidRDefault="004D10DC" w:rsidP="004D10DC">
            <w:pPr>
              <w:jc w:val="both"/>
            </w:pPr>
            <w:r>
              <w:lastRenderedPageBreak/>
              <w:t>Z</w:t>
            </w:r>
          </w:p>
        </w:tc>
        <w:tc>
          <w:tcPr>
            <w:tcW w:w="814" w:type="dxa"/>
          </w:tcPr>
          <w:p w:rsidR="004D10DC" w:rsidRDefault="004D10DC" w:rsidP="004D10DC">
            <w:pPr>
              <w:jc w:val="both"/>
            </w:pPr>
          </w:p>
        </w:tc>
      </w:tr>
      <w:tr w:rsidR="004D10DC" w:rsidTr="0034438B">
        <w:tc>
          <w:tcPr>
            <w:tcW w:w="2370" w:type="dxa"/>
          </w:tcPr>
          <w:p w:rsidR="004D10DC" w:rsidRDefault="004D10DC" w:rsidP="004D10DC">
            <w:r>
              <w:t>Francouzština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293" w:author="Pavla Trefilová" w:date="2019-09-10T15:25:00Z">
              <w:r w:rsidR="003F1C06">
                <w:rPr>
                  <w:b/>
                </w:rPr>
                <w:t xml:space="preserve">Magda </w:t>
              </w:r>
            </w:ins>
            <w:r w:rsidRPr="00E409BC">
              <w:rPr>
                <w:b/>
              </w:rPr>
              <w:t>Zálešáková</w:t>
            </w:r>
          </w:p>
          <w:p w:rsidR="004D10DC" w:rsidRDefault="004D10DC" w:rsidP="004D10DC">
            <w:r>
              <w:t xml:space="preserve">Zálešáková </w:t>
            </w:r>
            <w:ins w:id="294"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295" w:author="Pavla Trefilová" w:date="2019-09-10T15:00: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Konverzace v němčině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Mgr. </w:t>
            </w:r>
            <w:ins w:id="296" w:author="Pavla Trefilová" w:date="2019-09-10T15:25:00Z">
              <w:r w:rsidR="003F1C06">
                <w:rPr>
                  <w:b/>
                </w:rPr>
                <w:t xml:space="preserve">Věra </w:t>
              </w:r>
            </w:ins>
            <w:r w:rsidRPr="00E409BC">
              <w:rPr>
                <w:b/>
              </w:rPr>
              <w:t>Kozáková, Ph.D.</w:t>
            </w:r>
          </w:p>
          <w:p w:rsidR="004D10DC" w:rsidRDefault="004D10DC" w:rsidP="004D10DC">
            <w:r>
              <w:t xml:space="preserve">Kozáková </w:t>
            </w:r>
            <w:ins w:id="297"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298" w:author="Pavla Trefilová" w:date="2019-09-10T15:00: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Konverzace v němčině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Mgr. </w:t>
            </w:r>
            <w:ins w:id="299" w:author="Pavla Trefilová" w:date="2019-09-10T15:25:00Z">
              <w:r w:rsidR="003F1C06">
                <w:rPr>
                  <w:b/>
                </w:rPr>
                <w:t xml:space="preserve">Věra </w:t>
              </w:r>
            </w:ins>
            <w:r w:rsidRPr="00E409BC">
              <w:rPr>
                <w:b/>
              </w:rPr>
              <w:t>Kozáková, Ph.D.</w:t>
            </w:r>
          </w:p>
          <w:p w:rsidR="004D10DC" w:rsidRDefault="004D10DC" w:rsidP="004D10DC">
            <w:r>
              <w:t xml:space="preserve">Kozáková </w:t>
            </w:r>
            <w:ins w:id="300"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01" w:author="Pavla Trefilová" w:date="2019-09-10T15:00: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Korespondence v angličtině</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1309F5" w:rsidRDefault="004D10DC" w:rsidP="004D10DC">
            <w:pPr>
              <w:rPr>
                <w:b/>
              </w:rPr>
            </w:pPr>
            <w:r w:rsidRPr="001309F5">
              <w:rPr>
                <w:b/>
              </w:rPr>
              <w:t>Daniel Paul Sampey, MFA</w:t>
            </w:r>
          </w:p>
          <w:p w:rsidR="004D10DC" w:rsidRDefault="004D10DC" w:rsidP="004D10DC">
            <w:r>
              <w:t xml:space="preserve">Sampey </w:t>
            </w:r>
            <w:ins w:id="302"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03" w:author="Pavla Trefilová" w:date="2019-09-10T15:00: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Ruština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304" w:author="Pavla Trefilová" w:date="2019-09-10T15:25:00Z">
              <w:r w:rsidR="003F1C06">
                <w:rPr>
                  <w:b/>
                </w:rPr>
                <w:t xml:space="preserve">Magda </w:t>
              </w:r>
            </w:ins>
            <w:r w:rsidRPr="00E409BC">
              <w:rPr>
                <w:b/>
              </w:rPr>
              <w:t>Zálešáková</w:t>
            </w:r>
          </w:p>
          <w:p w:rsidR="004D10DC" w:rsidRDefault="004D10DC" w:rsidP="004D10DC">
            <w:r>
              <w:t xml:space="preserve">Zálešáková </w:t>
            </w:r>
            <w:ins w:id="305"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06" w:author="Pavla Trefilová" w:date="2019-09-10T15:00: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Ruština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307" w:author="Pavla Trefilová" w:date="2019-09-10T15:25:00Z">
              <w:r w:rsidR="003F1C06">
                <w:rPr>
                  <w:b/>
                </w:rPr>
                <w:t xml:space="preserve">Magda </w:t>
              </w:r>
            </w:ins>
            <w:r w:rsidRPr="00E409BC">
              <w:rPr>
                <w:b/>
              </w:rPr>
              <w:t>Zálešáková</w:t>
            </w:r>
          </w:p>
          <w:p w:rsidR="004D10DC" w:rsidRDefault="004D10DC" w:rsidP="004D10DC">
            <w:r>
              <w:t xml:space="preserve">Zálešáková </w:t>
            </w:r>
            <w:ins w:id="308"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09" w:author="Pavla Trefilová" w:date="2019-09-10T15:00: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Španělština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310" w:author="Pavla Trefilová" w:date="2019-09-10T15:26:00Z">
              <w:r w:rsidR="003F1C06">
                <w:rPr>
                  <w:b/>
                </w:rPr>
                <w:t xml:space="preserve">Veronika </w:t>
              </w:r>
            </w:ins>
            <w:r w:rsidRPr="00E409BC">
              <w:rPr>
                <w:b/>
              </w:rPr>
              <w:t>Pečivová</w:t>
            </w:r>
          </w:p>
          <w:p w:rsidR="004D10DC" w:rsidRDefault="004D10DC" w:rsidP="004D10DC">
            <w:r>
              <w:t xml:space="preserve">Pečivová </w:t>
            </w:r>
            <w:ins w:id="311"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12" w:author="Pavla Trefilová" w:date="2019-09-10T15:00: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Španělština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ins w:id="313" w:author="Pavla Trefilová" w:date="2019-09-10T15:26:00Z">
              <w:r w:rsidR="003F1C06">
                <w:rPr>
                  <w:b/>
                </w:rPr>
                <w:t xml:space="preserve">Veronika </w:t>
              </w:r>
            </w:ins>
            <w:r w:rsidRPr="00E409BC">
              <w:rPr>
                <w:b/>
              </w:rPr>
              <w:t>Pečivová</w:t>
            </w:r>
          </w:p>
          <w:p w:rsidR="004D10DC" w:rsidRDefault="004D10DC" w:rsidP="004D10DC">
            <w:r>
              <w:t xml:space="preserve">Pečivová </w:t>
            </w:r>
            <w:ins w:id="314" w:author="Pavla Trefilová" w:date="2019-09-10T15:00:00Z">
              <w:r w:rsidR="00C04E64">
                <w:rPr>
                  <w:color w:val="000000" w:themeColor="text1"/>
                </w:rPr>
                <w:t>(</w:t>
              </w:r>
              <w:r w:rsidR="00C04E64" w:rsidRPr="00B1317B">
                <w:rPr>
                  <w:color w:val="000000" w:themeColor="text1"/>
                </w:rPr>
                <w:t>100%</w:t>
              </w:r>
              <w:r w:rsidR="00C04E64">
                <w:rPr>
                  <w:color w:val="000000" w:themeColor="text1"/>
                </w:rPr>
                <w:t>)</w:t>
              </w:r>
            </w:ins>
            <w:del w:id="315" w:author="Pavla Trefilová" w:date="2019-09-10T15:00: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Čínština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Default="004D10DC" w:rsidP="004D10DC">
            <w:pPr>
              <w:rPr>
                <w:b/>
              </w:rPr>
            </w:pPr>
            <w:r w:rsidRPr="00B23CDE">
              <w:rPr>
                <w:b/>
              </w:rPr>
              <w:t>Xiaofang C</w:t>
            </w:r>
            <w:r>
              <w:rPr>
                <w:b/>
              </w:rPr>
              <w:t>hen</w:t>
            </w:r>
            <w:r w:rsidRPr="00CA6953">
              <w:rPr>
                <w:b/>
              </w:rPr>
              <w:t xml:space="preserve">, </w:t>
            </w:r>
            <w:r w:rsidRPr="00CA6953">
              <w:rPr>
                <w:b/>
                <w:bCs/>
              </w:rPr>
              <w:t>M.A.</w:t>
            </w:r>
          </w:p>
          <w:p w:rsidR="004D10DC" w:rsidRPr="001309F5" w:rsidRDefault="004D10DC" w:rsidP="004D10DC">
            <w:r>
              <w:t>Chen</w:t>
            </w:r>
            <w:r w:rsidRPr="001309F5">
              <w:t xml:space="preserve"> </w:t>
            </w:r>
            <w:ins w:id="316"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17" w:author="Pavla Trefilová" w:date="2019-09-10T15:01: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Čínština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Default="004D10DC" w:rsidP="004D10DC">
            <w:pPr>
              <w:rPr>
                <w:b/>
              </w:rPr>
            </w:pPr>
            <w:r w:rsidRPr="00B23CDE">
              <w:rPr>
                <w:b/>
              </w:rPr>
              <w:t>Xiaofang C</w:t>
            </w:r>
            <w:r>
              <w:rPr>
                <w:b/>
              </w:rPr>
              <w:t>hen</w:t>
            </w:r>
            <w:r w:rsidRPr="00CA6953">
              <w:rPr>
                <w:b/>
              </w:rPr>
              <w:t xml:space="preserve">, </w:t>
            </w:r>
            <w:r w:rsidRPr="00CA6953">
              <w:rPr>
                <w:b/>
                <w:bCs/>
              </w:rPr>
              <w:t>M.A.</w:t>
            </w:r>
          </w:p>
          <w:p w:rsidR="004D10DC" w:rsidRDefault="004D10DC" w:rsidP="004D10DC">
            <w:r>
              <w:t>Chen</w:t>
            </w:r>
            <w:r w:rsidRPr="001309F5">
              <w:t xml:space="preserve"> </w:t>
            </w:r>
            <w:ins w:id="318"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19" w:author="Pavla Trefilová" w:date="2019-09-10T15:01: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Příprava na zkoušky Cambridge B2</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ins w:id="320" w:author="Pavla Trefilová" w:date="2019-09-10T15:26:00Z">
              <w:r w:rsidR="003F1C06">
                <w:rPr>
                  <w:b/>
                </w:rPr>
                <w:t xml:space="preserve">Jana </w:t>
              </w:r>
            </w:ins>
            <w:r w:rsidRPr="00E409BC">
              <w:rPr>
                <w:b/>
              </w:rPr>
              <w:t>Semotamová</w:t>
            </w:r>
          </w:p>
          <w:p w:rsidR="004D10DC" w:rsidRDefault="004D10DC" w:rsidP="004D10DC">
            <w:r>
              <w:t xml:space="preserve">Semotamová </w:t>
            </w:r>
            <w:ins w:id="321"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22" w:author="Pavla Trefilová" w:date="2019-09-10T15:01: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Pr="00E63101" w:rsidRDefault="004D10DC" w:rsidP="004D10DC">
            <w:pPr>
              <w:rPr>
                <w:vertAlign w:val="superscript"/>
              </w:rPr>
            </w:pPr>
            <w:r>
              <w:t>Příprava na zkoušky Cambridge B2</w:t>
            </w:r>
          </w:p>
        </w:tc>
        <w:tc>
          <w:tcPr>
            <w:tcW w:w="857" w:type="dxa"/>
            <w:gridSpan w:val="2"/>
          </w:tcPr>
          <w:p w:rsidR="004D10DC" w:rsidRDefault="004D10DC" w:rsidP="004D10DC">
            <w:r w:rsidRPr="00720D6C">
              <w:t>0-0-26</w:t>
            </w:r>
          </w:p>
        </w:tc>
        <w:tc>
          <w:tcPr>
            <w:tcW w:w="850" w:type="dxa"/>
          </w:tcPr>
          <w:p w:rsidR="004D10DC" w:rsidRDefault="004D10DC" w:rsidP="004D10DC">
            <w:pPr>
              <w:jc w:val="both"/>
            </w:pPr>
          </w:p>
        </w:tc>
        <w:tc>
          <w:tcPr>
            <w:tcW w:w="709" w:type="dxa"/>
          </w:tcPr>
          <w:p w:rsidR="004D10DC" w:rsidRDefault="004D10DC" w:rsidP="004D10DC">
            <w:pPr>
              <w:jc w:val="both"/>
            </w:pPr>
          </w:p>
        </w:tc>
        <w:tc>
          <w:tcPr>
            <w:tcW w:w="2977" w:type="dxa"/>
          </w:tcPr>
          <w:p w:rsidR="004D10DC" w:rsidRPr="00E409BC" w:rsidRDefault="004D10DC" w:rsidP="004D10DC">
            <w:pPr>
              <w:jc w:val="both"/>
              <w:rPr>
                <w:b/>
              </w:rPr>
            </w:pPr>
            <w:r w:rsidRPr="00E409BC">
              <w:rPr>
                <w:b/>
              </w:rPr>
              <w:t xml:space="preserve">PhDr. </w:t>
            </w:r>
            <w:ins w:id="323" w:author="Pavla Trefilová" w:date="2019-09-10T15:26:00Z">
              <w:r w:rsidR="003F1C06">
                <w:rPr>
                  <w:b/>
                </w:rPr>
                <w:t xml:space="preserve">Jana </w:t>
              </w:r>
            </w:ins>
            <w:r w:rsidRPr="00E409BC">
              <w:rPr>
                <w:b/>
              </w:rPr>
              <w:t>Semotamová</w:t>
            </w:r>
          </w:p>
          <w:p w:rsidR="004D10DC" w:rsidRDefault="004D10DC" w:rsidP="004D10DC">
            <w:r>
              <w:t xml:space="preserve">Semotamová </w:t>
            </w:r>
            <w:ins w:id="324"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25" w:author="Pavla Trefilová" w:date="2019-09-10T15:01: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Příprava na zkoušky Cambridge C1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ins w:id="326" w:author="Pavla Trefilová" w:date="2019-09-10T15:26:00Z">
              <w:r w:rsidR="003F1C06">
                <w:rPr>
                  <w:b/>
                </w:rPr>
                <w:t xml:space="preserve">Jana </w:t>
              </w:r>
            </w:ins>
            <w:r w:rsidRPr="00E409BC">
              <w:rPr>
                <w:b/>
              </w:rPr>
              <w:t>Semotamová</w:t>
            </w:r>
          </w:p>
          <w:p w:rsidR="004D10DC" w:rsidRDefault="004D10DC" w:rsidP="004D10DC">
            <w:r>
              <w:t xml:space="preserve">Semotamová </w:t>
            </w:r>
            <w:ins w:id="327"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28" w:author="Pavla Trefilová" w:date="2019-09-10T15:01:00Z">
              <w:r w:rsidDel="00C04E64">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Pr="00E63101" w:rsidRDefault="004D10DC" w:rsidP="004D10DC">
            <w:pPr>
              <w:rPr>
                <w:vertAlign w:val="superscript"/>
              </w:rPr>
            </w:pPr>
            <w:r>
              <w:t>Příprava na zkoušky Cambridge C1</w:t>
            </w:r>
          </w:p>
        </w:tc>
        <w:tc>
          <w:tcPr>
            <w:tcW w:w="857" w:type="dxa"/>
            <w:gridSpan w:val="2"/>
          </w:tcPr>
          <w:p w:rsidR="004D10DC" w:rsidRDefault="004D10DC" w:rsidP="004D10DC">
            <w:r w:rsidRPr="00720D6C">
              <w:t>0-0-26</w:t>
            </w:r>
          </w:p>
        </w:tc>
        <w:tc>
          <w:tcPr>
            <w:tcW w:w="850" w:type="dxa"/>
          </w:tcPr>
          <w:p w:rsidR="004D10DC" w:rsidRDefault="004D10DC" w:rsidP="004D10DC">
            <w:pPr>
              <w:jc w:val="both"/>
            </w:pPr>
          </w:p>
        </w:tc>
        <w:tc>
          <w:tcPr>
            <w:tcW w:w="709" w:type="dxa"/>
          </w:tcPr>
          <w:p w:rsidR="004D10DC" w:rsidRDefault="004D10DC" w:rsidP="004D10DC">
            <w:pPr>
              <w:jc w:val="both"/>
            </w:pPr>
          </w:p>
        </w:tc>
        <w:tc>
          <w:tcPr>
            <w:tcW w:w="2977" w:type="dxa"/>
          </w:tcPr>
          <w:p w:rsidR="004D10DC" w:rsidRPr="00E409BC" w:rsidRDefault="004D10DC" w:rsidP="004D10DC">
            <w:pPr>
              <w:jc w:val="both"/>
              <w:rPr>
                <w:b/>
              </w:rPr>
            </w:pPr>
            <w:r w:rsidRPr="00E409BC">
              <w:rPr>
                <w:b/>
              </w:rPr>
              <w:t xml:space="preserve">PhDr. </w:t>
            </w:r>
            <w:ins w:id="329" w:author="Pavla Trefilová" w:date="2019-09-10T15:26:00Z">
              <w:r w:rsidR="003F1C06">
                <w:rPr>
                  <w:b/>
                </w:rPr>
                <w:t xml:space="preserve">Jana </w:t>
              </w:r>
            </w:ins>
            <w:r w:rsidRPr="00E409BC">
              <w:rPr>
                <w:b/>
              </w:rPr>
              <w:t>Semotamová</w:t>
            </w:r>
          </w:p>
          <w:p w:rsidR="004D10DC" w:rsidRDefault="004D10DC" w:rsidP="004D10DC">
            <w:r>
              <w:t xml:space="preserve">Semotamová </w:t>
            </w:r>
            <w:ins w:id="330" w:author="Pavla Trefilová" w:date="2019-09-10T15:01:00Z">
              <w:r w:rsidR="00C04E64">
                <w:rPr>
                  <w:color w:val="000000" w:themeColor="text1"/>
                </w:rPr>
                <w:t>(</w:t>
              </w:r>
              <w:r w:rsidR="00C04E64" w:rsidRPr="00B1317B">
                <w:rPr>
                  <w:color w:val="000000" w:themeColor="text1"/>
                </w:rPr>
                <w:t>100%</w:t>
              </w:r>
              <w:r w:rsidR="00C04E64">
                <w:rPr>
                  <w:color w:val="000000" w:themeColor="text1"/>
                </w:rPr>
                <w:t>)</w:t>
              </w:r>
            </w:ins>
            <w:del w:id="331" w:author="Pavla Trefilová" w:date="2019-09-10T15:01:00Z">
              <w:r w:rsidDel="00C04E64">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EA3784">
        <w:tc>
          <w:tcPr>
            <w:tcW w:w="9285" w:type="dxa"/>
            <w:gridSpan w:val="8"/>
            <w:shd w:val="clear" w:color="auto" w:fill="F7CAAC"/>
          </w:tcPr>
          <w:p w:rsidR="004D10DC" w:rsidRDefault="004D10DC" w:rsidP="004D10DC">
            <w:pPr>
              <w:rPr>
                <w:b/>
                <w:sz w:val="22"/>
              </w:rPr>
            </w:pPr>
            <w:r>
              <w:rPr>
                <w:b/>
                <w:sz w:val="22"/>
              </w:rPr>
              <w:t>Studenti si volí povinný tělocvik v 1. a 2. ročníku v každém semestru (4 sportovní aktivity)</w:t>
            </w:r>
          </w:p>
        </w:tc>
      </w:tr>
      <w:tr w:rsidR="004D10DC" w:rsidTr="0034438B">
        <w:tc>
          <w:tcPr>
            <w:tcW w:w="2370" w:type="dxa"/>
          </w:tcPr>
          <w:p w:rsidR="004D10DC" w:rsidRDefault="004D10DC" w:rsidP="004D10DC">
            <w:pPr>
              <w:jc w:val="both"/>
            </w:pPr>
            <w:r>
              <w:t>Aerobic</w:t>
            </w:r>
          </w:p>
        </w:tc>
        <w:tc>
          <w:tcPr>
            <w:tcW w:w="857" w:type="dxa"/>
            <w:gridSpan w:val="2"/>
          </w:tcPr>
          <w:p w:rsidR="004D10DC" w:rsidRDefault="004D10DC" w:rsidP="004D10DC">
            <w:pPr>
              <w:jc w:val="both"/>
            </w:pPr>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val="restart"/>
          </w:tcPr>
          <w:p w:rsidR="004D10DC" w:rsidRPr="00F36463" w:rsidRDefault="004D10DC" w:rsidP="004D10DC">
            <w:pPr>
              <w:rPr>
                <w:b/>
              </w:rPr>
            </w:pPr>
            <w:r>
              <w:rPr>
                <w:b/>
              </w:rPr>
              <w:t xml:space="preserve">Mgr. </w:t>
            </w:r>
            <w:ins w:id="332" w:author="Pavla Trefilová" w:date="2019-09-10T15:26:00Z">
              <w:r w:rsidR="003F1C06">
                <w:rPr>
                  <w:b/>
                </w:rPr>
                <w:t xml:space="preserve">Zdeněk </w:t>
              </w:r>
            </w:ins>
            <w:r>
              <w:rPr>
                <w:b/>
              </w:rPr>
              <w:t>Melichárek, Ph</w:t>
            </w:r>
            <w:r w:rsidRPr="00F36463">
              <w:rPr>
                <w:b/>
              </w:rPr>
              <w:t>D.</w:t>
            </w:r>
          </w:p>
          <w:p w:rsidR="004D10DC" w:rsidRDefault="004D10DC" w:rsidP="004D10DC">
            <w:pPr>
              <w:jc w:val="both"/>
            </w:pPr>
            <w:r>
              <w:t xml:space="preserve">Melichárek </w:t>
            </w:r>
          </w:p>
          <w:p w:rsidR="004D10DC" w:rsidRDefault="004D10DC" w:rsidP="004D10DC">
            <w:pPr>
              <w:jc w:val="both"/>
            </w:pPr>
            <w:r>
              <w:t>Jenyš</w:t>
            </w:r>
          </w:p>
          <w:p w:rsidR="004D10DC" w:rsidRDefault="004D10DC" w:rsidP="004D10DC">
            <w:pPr>
              <w:jc w:val="both"/>
            </w:pPr>
            <w:r>
              <w:t>Svoboda</w:t>
            </w:r>
          </w:p>
          <w:p w:rsidR="004D10DC" w:rsidRDefault="004D10DC" w:rsidP="004D10DC">
            <w:pPr>
              <w:jc w:val="both"/>
            </w:pPr>
            <w:r>
              <w:t>Kubalčíková</w:t>
            </w: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Aikido</w:t>
            </w:r>
          </w:p>
        </w:tc>
        <w:tc>
          <w:tcPr>
            <w:tcW w:w="857" w:type="dxa"/>
            <w:gridSpan w:val="2"/>
          </w:tcPr>
          <w:p w:rsidR="004D10DC" w:rsidRDefault="004D10DC" w:rsidP="004D10DC">
            <w:pPr>
              <w:jc w:val="both"/>
            </w:pPr>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rPr>
                <w:b/>
              </w:rPr>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Americký fotbal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rPr>
                <w:b/>
              </w:rPr>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Basketbal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Badminton</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Cyklistika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Florbal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Golf</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Horolezectví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Indoor Cycling</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Inline-bruslení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K2 hiking</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Kendo</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Kurz letní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Lyžování tuzemské</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Lyžování zahraniční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Plavání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Sálová kopaná</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Sebeobrana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Squash</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Stolní tenis</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Taekwondo</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Tai Ji Quan</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Tenis</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Thajský box</w:t>
            </w:r>
          </w:p>
        </w:tc>
        <w:tc>
          <w:tcPr>
            <w:tcW w:w="857" w:type="dxa"/>
            <w:gridSpan w:val="2"/>
          </w:tcPr>
          <w:p w:rsidR="004D10DC" w:rsidRPr="009D6373" w:rsidRDefault="004D10DC" w:rsidP="004D10DC">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Turistický kurz</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Vodácký kurz</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Volejbal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lastRenderedPageBreak/>
              <w:t>Zdravotní tělesná výchova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EA3784">
        <w:tc>
          <w:tcPr>
            <w:tcW w:w="9285" w:type="dxa"/>
            <w:gridSpan w:val="8"/>
            <w:shd w:val="clear" w:color="auto" w:fill="F7CAAC"/>
          </w:tcPr>
          <w:p w:rsidR="004D10DC" w:rsidRDefault="004D10DC" w:rsidP="004D10DC">
            <w:pPr>
              <w:jc w:val="center"/>
            </w:pPr>
            <w:r>
              <w:rPr>
                <w:b/>
                <w:sz w:val="22"/>
              </w:rPr>
              <w:t>Povinně volitelné předměty</w:t>
            </w:r>
            <w:del w:id="333" w:author="Drahomíra Pavelková" w:date="2019-09-02T15:23:00Z">
              <w:r w:rsidDel="004D10DC">
                <w:rPr>
                  <w:b/>
                  <w:sz w:val="22"/>
                </w:rPr>
                <w:delText xml:space="preserve"> - skupina 1</w:delText>
              </w:r>
            </w:del>
          </w:p>
        </w:tc>
      </w:tr>
      <w:tr w:rsidR="004D10DC" w:rsidTr="0034438B">
        <w:tc>
          <w:tcPr>
            <w:tcW w:w="2370" w:type="dxa"/>
          </w:tcPr>
          <w:p w:rsidR="004D10DC" w:rsidRDefault="004D10DC" w:rsidP="004D10DC">
            <w:pPr>
              <w:jc w:val="both"/>
            </w:pPr>
            <w:r>
              <w:t>Angličtina  - CJ2A</w:t>
            </w:r>
          </w:p>
        </w:tc>
        <w:tc>
          <w:tcPr>
            <w:tcW w:w="857" w:type="dxa"/>
            <w:gridSpan w:val="2"/>
          </w:tcPr>
          <w:p w:rsidR="004D10DC" w:rsidRDefault="004D10DC" w:rsidP="004D10DC">
            <w:r w:rsidRPr="00937295">
              <w:t>0-26-0</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ins w:id="334" w:author="Pavla Trefilová" w:date="2019-09-10T15:26:00Z">
              <w:r w:rsidR="003F1C06">
                <w:rPr>
                  <w:b/>
                </w:rPr>
                <w:t xml:space="preserve">Jana </w:t>
              </w:r>
            </w:ins>
            <w:r w:rsidRPr="00E409BC">
              <w:rPr>
                <w:b/>
              </w:rPr>
              <w:t>Semotamová</w:t>
            </w:r>
          </w:p>
          <w:p w:rsidR="004D10DC" w:rsidRDefault="004D10DC" w:rsidP="004D10DC">
            <w:pPr>
              <w:jc w:val="both"/>
            </w:pPr>
            <w:r>
              <w:t xml:space="preserve">Semotamová </w:t>
            </w:r>
            <w:ins w:id="335" w:author="Pavla Trefilová" w:date="2019-09-10T15:26:00Z">
              <w:r w:rsidR="003F1C06">
                <w:rPr>
                  <w:color w:val="000000" w:themeColor="text1"/>
                </w:rPr>
                <w:t>(</w:t>
              </w:r>
              <w:r w:rsidR="003F1C06" w:rsidRPr="00B1317B">
                <w:rPr>
                  <w:color w:val="000000" w:themeColor="text1"/>
                </w:rPr>
                <w:t>100%</w:t>
              </w:r>
              <w:r w:rsidR="003F1C06">
                <w:rPr>
                  <w:color w:val="000000" w:themeColor="text1"/>
                </w:rPr>
                <w:t>)</w:t>
              </w:r>
            </w:ins>
            <w:del w:id="336" w:author="Pavla Trefilová" w:date="2019-09-10T15:26:00Z">
              <w:r w:rsidDel="003F1C06">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r>
              <w:t>PV</w:t>
            </w:r>
          </w:p>
        </w:tc>
      </w:tr>
      <w:tr w:rsidR="004D10DC" w:rsidTr="0034438B">
        <w:tc>
          <w:tcPr>
            <w:tcW w:w="2370" w:type="dxa"/>
          </w:tcPr>
          <w:p w:rsidR="004D10DC" w:rsidRDefault="004D10DC" w:rsidP="004D10DC">
            <w:pPr>
              <w:jc w:val="both"/>
            </w:pPr>
            <w:r>
              <w:t>Angličtina  - CJ2B</w:t>
            </w:r>
          </w:p>
        </w:tc>
        <w:tc>
          <w:tcPr>
            <w:tcW w:w="857" w:type="dxa"/>
            <w:gridSpan w:val="2"/>
          </w:tcPr>
          <w:p w:rsidR="004D10DC" w:rsidRDefault="004D10DC" w:rsidP="004D10DC">
            <w:r w:rsidRPr="00937295">
              <w:t>0-26-0</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ins w:id="337" w:author="Pavla Trefilová" w:date="2019-09-10T15:26:00Z">
              <w:r w:rsidR="003F1C06">
                <w:rPr>
                  <w:b/>
                </w:rPr>
                <w:t xml:space="preserve">Jana </w:t>
              </w:r>
            </w:ins>
            <w:r w:rsidRPr="00E409BC">
              <w:rPr>
                <w:b/>
              </w:rPr>
              <w:t>Semotamová</w:t>
            </w:r>
          </w:p>
          <w:p w:rsidR="004D10DC" w:rsidRDefault="004D10DC" w:rsidP="004D10DC">
            <w:pPr>
              <w:jc w:val="both"/>
            </w:pPr>
            <w:r>
              <w:t xml:space="preserve">Semotamová </w:t>
            </w:r>
            <w:ins w:id="338"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339" w:author="Pavla Trefilová" w:date="2019-09-10T15:27:00Z">
              <w:r w:rsidDel="003F1C06">
                <w:delText>100%</w:delText>
              </w:r>
            </w:del>
          </w:p>
        </w:tc>
        <w:tc>
          <w:tcPr>
            <w:tcW w:w="708" w:type="dxa"/>
          </w:tcPr>
          <w:p w:rsidR="004D10DC" w:rsidRDefault="004D10DC" w:rsidP="004D10DC">
            <w:pPr>
              <w:jc w:val="both"/>
            </w:pPr>
            <w:r>
              <w:t>Z</w:t>
            </w:r>
          </w:p>
        </w:tc>
        <w:tc>
          <w:tcPr>
            <w:tcW w:w="814" w:type="dxa"/>
          </w:tcPr>
          <w:p w:rsidR="004D10DC" w:rsidRDefault="004D10DC" w:rsidP="004D10DC">
            <w:pPr>
              <w:jc w:val="both"/>
            </w:pPr>
            <w:r>
              <w:t>PV</w:t>
            </w:r>
          </w:p>
        </w:tc>
      </w:tr>
      <w:tr w:rsidR="004D10DC" w:rsidTr="0034438B">
        <w:tc>
          <w:tcPr>
            <w:tcW w:w="2370" w:type="dxa"/>
          </w:tcPr>
          <w:p w:rsidR="004D10DC" w:rsidRDefault="004D10DC" w:rsidP="004D10DC">
            <w:pPr>
              <w:jc w:val="both"/>
            </w:pPr>
            <w:r>
              <w:t>Angličtina  - CJ2C</w:t>
            </w:r>
          </w:p>
        </w:tc>
        <w:tc>
          <w:tcPr>
            <w:tcW w:w="857" w:type="dxa"/>
            <w:gridSpan w:val="2"/>
          </w:tcPr>
          <w:p w:rsidR="004D10DC" w:rsidRDefault="004D10DC" w:rsidP="004D10DC">
            <w:r w:rsidRPr="00937295">
              <w:t>0-26-0</w:t>
            </w:r>
          </w:p>
        </w:tc>
        <w:tc>
          <w:tcPr>
            <w:tcW w:w="850" w:type="dxa"/>
          </w:tcPr>
          <w:p w:rsidR="004D10DC" w:rsidRDefault="004D10DC" w:rsidP="004D10DC">
            <w:pPr>
              <w:jc w:val="both"/>
            </w:pPr>
            <w:r>
              <w:t>zp, zk</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ins w:id="340" w:author="Pavla Trefilová" w:date="2019-09-10T15:27:00Z">
              <w:r w:rsidR="003F1C06">
                <w:rPr>
                  <w:b/>
                </w:rPr>
                <w:t xml:space="preserve">Jana </w:t>
              </w:r>
            </w:ins>
            <w:r w:rsidRPr="00E409BC">
              <w:rPr>
                <w:b/>
              </w:rPr>
              <w:t>Semotamová</w:t>
            </w:r>
          </w:p>
          <w:p w:rsidR="004D10DC" w:rsidRDefault="004D10DC" w:rsidP="004D10DC">
            <w:pPr>
              <w:jc w:val="both"/>
            </w:pPr>
            <w:r>
              <w:t xml:space="preserve">Semotamová </w:t>
            </w:r>
            <w:ins w:id="341"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342" w:author="Pavla Trefilová" w:date="2019-09-10T15:27:00Z">
              <w:r w:rsidDel="003F1C06">
                <w:delText>100%</w:delText>
              </w:r>
            </w:del>
          </w:p>
        </w:tc>
        <w:tc>
          <w:tcPr>
            <w:tcW w:w="708" w:type="dxa"/>
          </w:tcPr>
          <w:p w:rsidR="004D10DC" w:rsidRDefault="004D10DC" w:rsidP="004D10DC">
            <w:pPr>
              <w:jc w:val="both"/>
            </w:pPr>
            <w:r>
              <w:t>L</w:t>
            </w:r>
          </w:p>
        </w:tc>
        <w:tc>
          <w:tcPr>
            <w:tcW w:w="814" w:type="dxa"/>
          </w:tcPr>
          <w:p w:rsidR="004D10DC" w:rsidRDefault="004D10DC" w:rsidP="004D10DC">
            <w:pPr>
              <w:jc w:val="both"/>
            </w:pPr>
            <w:r>
              <w:t>PV</w:t>
            </w:r>
          </w:p>
        </w:tc>
      </w:tr>
      <w:tr w:rsidR="00A65884" w:rsidTr="0034438B">
        <w:trPr>
          <w:ins w:id="343" w:author="Drahomíra Pavelková" w:date="2019-09-02T15:29:00Z"/>
        </w:trPr>
        <w:tc>
          <w:tcPr>
            <w:tcW w:w="2370" w:type="dxa"/>
          </w:tcPr>
          <w:p w:rsidR="00A65884" w:rsidRDefault="00A65884" w:rsidP="00A65884">
            <w:pPr>
              <w:jc w:val="both"/>
              <w:rPr>
                <w:ins w:id="344" w:author="Drahomíra Pavelková" w:date="2019-09-02T15:29:00Z"/>
              </w:rPr>
            </w:pPr>
            <w:ins w:id="345" w:author="Drahomíra Pavelková" w:date="2019-09-02T15:29:00Z">
              <w:r w:rsidRPr="00B1317B">
                <w:rPr>
                  <w:color w:val="000000" w:themeColor="text1"/>
                </w:rPr>
                <w:t>Základy projektového řízení</w:t>
              </w:r>
            </w:ins>
          </w:p>
        </w:tc>
        <w:tc>
          <w:tcPr>
            <w:tcW w:w="857" w:type="dxa"/>
            <w:gridSpan w:val="2"/>
          </w:tcPr>
          <w:p w:rsidR="00A65884" w:rsidRPr="00937295" w:rsidRDefault="00A65884" w:rsidP="00A65884">
            <w:pPr>
              <w:rPr>
                <w:ins w:id="346" w:author="Drahomíra Pavelková" w:date="2019-09-02T15:29:00Z"/>
              </w:rPr>
            </w:pPr>
            <w:ins w:id="347" w:author="Drahomíra Pavelková" w:date="2019-09-02T15:29:00Z">
              <w:r w:rsidRPr="00315CDD">
                <w:rPr>
                  <w:color w:val="000000" w:themeColor="text1"/>
                </w:rPr>
                <w:t>26-0-0</w:t>
              </w:r>
            </w:ins>
          </w:p>
        </w:tc>
        <w:tc>
          <w:tcPr>
            <w:tcW w:w="850" w:type="dxa"/>
          </w:tcPr>
          <w:p w:rsidR="00A65884" w:rsidRDefault="00A65884" w:rsidP="00A65884">
            <w:pPr>
              <w:jc w:val="both"/>
              <w:rPr>
                <w:ins w:id="348" w:author="Drahomíra Pavelková" w:date="2019-09-02T15:29:00Z"/>
              </w:rPr>
            </w:pPr>
            <w:ins w:id="349" w:author="Drahomíra Pavelková" w:date="2019-09-02T15:29:00Z">
              <w:r w:rsidRPr="00315CDD">
                <w:rPr>
                  <w:color w:val="000000" w:themeColor="text1"/>
                </w:rPr>
                <w:t>klz</w:t>
              </w:r>
            </w:ins>
          </w:p>
        </w:tc>
        <w:tc>
          <w:tcPr>
            <w:tcW w:w="709" w:type="dxa"/>
          </w:tcPr>
          <w:p w:rsidR="00A65884" w:rsidRDefault="00A65884" w:rsidP="00A65884">
            <w:pPr>
              <w:jc w:val="both"/>
              <w:rPr>
                <w:ins w:id="350" w:author="Drahomíra Pavelková" w:date="2019-09-02T15:29:00Z"/>
              </w:rPr>
            </w:pPr>
            <w:ins w:id="351" w:author="Drahomíra Pavelková" w:date="2019-09-02T15:29:00Z">
              <w:r w:rsidRPr="00315CDD">
                <w:rPr>
                  <w:color w:val="000000" w:themeColor="text1"/>
                </w:rPr>
                <w:t>3</w:t>
              </w:r>
            </w:ins>
          </w:p>
        </w:tc>
        <w:tc>
          <w:tcPr>
            <w:tcW w:w="2977" w:type="dxa"/>
          </w:tcPr>
          <w:p w:rsidR="00A65884" w:rsidRPr="00315CDD" w:rsidRDefault="00A65884" w:rsidP="00A65884">
            <w:pPr>
              <w:jc w:val="both"/>
              <w:rPr>
                <w:ins w:id="352" w:author="Drahomíra Pavelková" w:date="2019-09-02T15:29:00Z"/>
                <w:b/>
                <w:color w:val="000000" w:themeColor="text1"/>
              </w:rPr>
            </w:pPr>
            <w:ins w:id="353" w:author="Drahomíra Pavelková" w:date="2019-09-02T15:29:00Z">
              <w:r w:rsidRPr="00315CDD">
                <w:rPr>
                  <w:b/>
                  <w:color w:val="000000" w:themeColor="text1"/>
                </w:rPr>
                <w:t xml:space="preserve">Ing. </w:t>
              </w:r>
            </w:ins>
            <w:ins w:id="354" w:author="Pavla Trefilová" w:date="2019-09-10T15:27:00Z">
              <w:r w:rsidR="003F1C06">
                <w:rPr>
                  <w:b/>
                  <w:color w:val="000000" w:themeColor="text1"/>
                </w:rPr>
                <w:t xml:space="preserve">Lucie </w:t>
              </w:r>
            </w:ins>
            <w:ins w:id="355" w:author="Drahomíra Pavelková" w:date="2019-09-02T15:29:00Z">
              <w:r w:rsidRPr="00315CDD">
                <w:rPr>
                  <w:b/>
                  <w:color w:val="000000" w:themeColor="text1"/>
                </w:rPr>
                <w:t>Tomancová, Ph.D.</w:t>
              </w:r>
            </w:ins>
          </w:p>
          <w:p w:rsidR="00A65884" w:rsidRPr="00E409BC" w:rsidRDefault="00A65884" w:rsidP="00A65884">
            <w:pPr>
              <w:jc w:val="both"/>
              <w:rPr>
                <w:ins w:id="356" w:author="Drahomíra Pavelková" w:date="2019-09-02T15:29:00Z"/>
                <w:b/>
              </w:rPr>
            </w:pPr>
            <w:ins w:id="357" w:author="Drahomíra Pavelková" w:date="2019-09-02T15:29:00Z">
              <w:r w:rsidRPr="00315CDD">
                <w:rPr>
                  <w:color w:val="000000" w:themeColor="text1"/>
                </w:rPr>
                <w:t xml:space="preserve">Tomancová </w:t>
              </w:r>
            </w:ins>
            <w:ins w:id="358"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ins w:id="359" w:author="Drahomíra Pavelková" w:date="2019-09-02T15:29:00Z">
              <w:del w:id="360" w:author="Pavla Trefilová" w:date="2019-09-10T15:27:00Z">
                <w:r w:rsidRPr="00315CDD" w:rsidDel="003F1C06">
                  <w:rPr>
                    <w:color w:val="000000" w:themeColor="text1"/>
                  </w:rPr>
                  <w:delText>100%</w:delText>
                </w:r>
              </w:del>
            </w:ins>
          </w:p>
        </w:tc>
        <w:tc>
          <w:tcPr>
            <w:tcW w:w="708" w:type="dxa"/>
          </w:tcPr>
          <w:p w:rsidR="00A65884" w:rsidRDefault="00A65884" w:rsidP="00A65884">
            <w:pPr>
              <w:jc w:val="both"/>
              <w:rPr>
                <w:ins w:id="361" w:author="Drahomíra Pavelková" w:date="2019-09-02T15:29:00Z"/>
              </w:rPr>
            </w:pPr>
            <w:ins w:id="362" w:author="Drahomíra Pavelková" w:date="2019-09-02T15:29:00Z">
              <w:r w:rsidRPr="00B1317B">
                <w:rPr>
                  <w:color w:val="000000" w:themeColor="text1"/>
                </w:rPr>
                <w:t>1/L</w:t>
              </w:r>
            </w:ins>
          </w:p>
        </w:tc>
        <w:tc>
          <w:tcPr>
            <w:tcW w:w="814" w:type="dxa"/>
          </w:tcPr>
          <w:p w:rsidR="00A65884" w:rsidRDefault="00A65884" w:rsidP="00A65884">
            <w:pPr>
              <w:jc w:val="both"/>
              <w:rPr>
                <w:ins w:id="363" w:author="Drahomíra Pavelková" w:date="2019-09-02T15:29:00Z"/>
              </w:rPr>
            </w:pPr>
            <w:ins w:id="364" w:author="Drahomíra Pavelková" w:date="2019-09-02T15:29:00Z">
              <w:r>
                <w:t>PV</w:t>
              </w:r>
            </w:ins>
          </w:p>
        </w:tc>
      </w:tr>
      <w:tr w:rsidR="00A65884" w:rsidTr="0034438B">
        <w:tc>
          <w:tcPr>
            <w:tcW w:w="2370" w:type="dxa"/>
          </w:tcPr>
          <w:p w:rsidR="00A65884" w:rsidRPr="00C5333A" w:rsidRDefault="00A65884" w:rsidP="00A65884">
            <w:pPr>
              <w:rPr>
                <w:color w:val="000000" w:themeColor="text1"/>
              </w:rPr>
            </w:pPr>
            <w:r w:rsidRPr="00C5333A">
              <w:rPr>
                <w:color w:val="000000" w:themeColor="text1"/>
              </w:rPr>
              <w:t>Účetní a daňová kancelář I</w:t>
            </w:r>
          </w:p>
        </w:tc>
        <w:tc>
          <w:tcPr>
            <w:tcW w:w="857" w:type="dxa"/>
            <w:gridSpan w:val="2"/>
          </w:tcPr>
          <w:p w:rsidR="00A65884" w:rsidRPr="00315CDD" w:rsidRDefault="00A65884" w:rsidP="00A65884">
            <w:pPr>
              <w:jc w:val="both"/>
              <w:rPr>
                <w:color w:val="000000" w:themeColor="text1"/>
              </w:rPr>
            </w:pPr>
            <w:r w:rsidRPr="00315CDD">
              <w:rPr>
                <w:color w:val="000000" w:themeColor="text1"/>
              </w:rPr>
              <w:t>0-0-39</w:t>
            </w:r>
          </w:p>
        </w:tc>
        <w:tc>
          <w:tcPr>
            <w:tcW w:w="850" w:type="dxa"/>
          </w:tcPr>
          <w:p w:rsidR="00A65884" w:rsidRPr="00315CDD" w:rsidRDefault="00A65884" w:rsidP="00A65884">
            <w:pPr>
              <w:jc w:val="both"/>
              <w:rPr>
                <w:color w:val="000000" w:themeColor="text1"/>
              </w:rPr>
            </w:pPr>
            <w:r w:rsidRPr="00315CDD">
              <w:rPr>
                <w:color w:val="000000" w:themeColor="text1"/>
              </w:rPr>
              <w:t>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E52875" w:rsidRDefault="00A65884" w:rsidP="00A65884">
            <w:pPr>
              <w:jc w:val="both"/>
              <w:rPr>
                <w:b/>
              </w:rPr>
            </w:pPr>
            <w:r w:rsidRPr="00E52875">
              <w:rPr>
                <w:b/>
              </w:rPr>
              <w:t xml:space="preserve">Mgr. </w:t>
            </w:r>
            <w:ins w:id="365" w:author="Pavla Trefilová" w:date="2019-09-10T15:33:00Z">
              <w:r w:rsidR="003F1C06">
                <w:rPr>
                  <w:b/>
                </w:rPr>
                <w:t xml:space="preserve">Eva </w:t>
              </w:r>
            </w:ins>
            <w:r w:rsidRPr="00E52875">
              <w:rPr>
                <w:b/>
              </w:rPr>
              <w:t>Kolářová, Ph.D.</w:t>
            </w:r>
          </w:p>
          <w:p w:rsidR="00A65884" w:rsidRPr="00E52875" w:rsidRDefault="00A65884" w:rsidP="00A65884">
            <w:pPr>
              <w:jc w:val="both"/>
            </w:pPr>
            <w:r w:rsidRPr="00E52875">
              <w:t xml:space="preserve">Kolářová </w:t>
            </w:r>
            <w:ins w:id="366" w:author="Pavla Trefilová" w:date="2019-09-10T15:33:00Z">
              <w:r w:rsidR="003F1C06">
                <w:t>(</w:t>
              </w:r>
            </w:ins>
            <w:r w:rsidRPr="00E52875">
              <w:t>80%</w:t>
            </w:r>
            <w:ins w:id="367" w:author="Pavla Trefilová" w:date="2019-09-10T15:33:00Z">
              <w:r w:rsidR="003F1C06">
                <w:t>)</w:t>
              </w:r>
            </w:ins>
          </w:p>
          <w:p w:rsidR="00A65884" w:rsidRPr="00E52875" w:rsidRDefault="00A65884" w:rsidP="00A65884">
            <w:pPr>
              <w:jc w:val="both"/>
            </w:pPr>
            <w:r w:rsidRPr="00E52875">
              <w:t xml:space="preserve">Brychtová </w:t>
            </w:r>
            <w:ins w:id="368" w:author="Pavla Trefilová" w:date="2019-09-10T15:33:00Z">
              <w:r w:rsidR="003F1C06">
                <w:t>(</w:t>
              </w:r>
            </w:ins>
            <w:r w:rsidRPr="00E52875">
              <w:t>10%</w:t>
            </w:r>
            <w:ins w:id="369" w:author="Pavla Trefilová" w:date="2019-09-10T15:33:00Z">
              <w:r w:rsidR="003F1C06">
                <w:t>)</w:t>
              </w:r>
            </w:ins>
            <w:r>
              <w:t xml:space="preserve"> </w:t>
            </w:r>
            <w:r>
              <w:rPr>
                <w:color w:val="000000" w:themeColor="text1"/>
              </w:rPr>
              <w:t>(ext)</w:t>
            </w:r>
          </w:p>
          <w:p w:rsidR="00A65884" w:rsidRPr="00E52875" w:rsidRDefault="00A65884" w:rsidP="00A65884">
            <w:pPr>
              <w:jc w:val="both"/>
            </w:pPr>
            <w:r w:rsidRPr="00E52875">
              <w:t xml:space="preserve">Huňková </w:t>
            </w:r>
            <w:ins w:id="370" w:author="Pavla Trefilová" w:date="2019-09-10T15:33:00Z">
              <w:r w:rsidR="003F1C06">
                <w:t>(</w:t>
              </w:r>
            </w:ins>
            <w:r w:rsidRPr="00E52875">
              <w:t>10%</w:t>
            </w:r>
            <w:ins w:id="371" w:author="Pavla Trefilová" w:date="2019-09-10T15:33:00Z">
              <w:r w:rsidR="003F1C06">
                <w:t>)</w:t>
              </w:r>
            </w:ins>
            <w: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Účetní a daňová kancelář II</w:t>
            </w:r>
          </w:p>
        </w:tc>
        <w:tc>
          <w:tcPr>
            <w:tcW w:w="857" w:type="dxa"/>
            <w:gridSpan w:val="2"/>
          </w:tcPr>
          <w:p w:rsidR="00A65884" w:rsidRPr="00315CDD" w:rsidRDefault="00A65884" w:rsidP="00A65884">
            <w:pPr>
              <w:jc w:val="both"/>
              <w:rPr>
                <w:color w:val="000000" w:themeColor="text1"/>
              </w:rPr>
            </w:pPr>
            <w:r w:rsidRPr="00315CDD">
              <w:rPr>
                <w:color w:val="000000" w:themeColor="text1"/>
              </w:rPr>
              <w:t>0-0-39</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E52875" w:rsidRDefault="00A65884" w:rsidP="00A65884">
            <w:pPr>
              <w:jc w:val="both"/>
              <w:rPr>
                <w:b/>
              </w:rPr>
            </w:pPr>
            <w:r w:rsidRPr="00E52875">
              <w:rPr>
                <w:b/>
              </w:rPr>
              <w:t xml:space="preserve">Mgr. </w:t>
            </w:r>
            <w:ins w:id="372" w:author="Pavla Trefilová" w:date="2019-09-10T15:32:00Z">
              <w:r w:rsidR="003F1C06">
                <w:rPr>
                  <w:b/>
                </w:rPr>
                <w:t xml:space="preserve">Eva </w:t>
              </w:r>
            </w:ins>
            <w:r w:rsidRPr="00E52875">
              <w:rPr>
                <w:b/>
              </w:rPr>
              <w:t>Kolářová, Ph.D.</w:t>
            </w:r>
          </w:p>
          <w:p w:rsidR="00A65884" w:rsidRPr="00E52875" w:rsidRDefault="00A65884" w:rsidP="00A65884">
            <w:pPr>
              <w:jc w:val="both"/>
            </w:pPr>
            <w:r w:rsidRPr="00E52875">
              <w:t xml:space="preserve">Kolářová </w:t>
            </w:r>
            <w:ins w:id="373" w:author="Pavla Trefilová" w:date="2019-09-10T15:32:00Z">
              <w:r w:rsidR="003F1C06">
                <w:t>(</w:t>
              </w:r>
            </w:ins>
            <w:r w:rsidRPr="00E52875">
              <w:t>80%</w:t>
            </w:r>
            <w:ins w:id="374" w:author="Pavla Trefilová" w:date="2019-09-10T15:32:00Z">
              <w:r w:rsidR="003F1C06">
                <w:t>)</w:t>
              </w:r>
            </w:ins>
          </w:p>
          <w:p w:rsidR="00A65884" w:rsidRPr="00E52875" w:rsidRDefault="00A65884" w:rsidP="00A65884">
            <w:pPr>
              <w:jc w:val="both"/>
            </w:pPr>
            <w:r w:rsidRPr="00E52875">
              <w:t xml:space="preserve">Brychtová </w:t>
            </w:r>
            <w:ins w:id="375" w:author="Pavla Trefilová" w:date="2019-09-10T15:32:00Z">
              <w:r w:rsidR="003F1C06">
                <w:t>(</w:t>
              </w:r>
            </w:ins>
            <w:r w:rsidRPr="00E52875">
              <w:t>10%</w:t>
            </w:r>
            <w:ins w:id="376" w:author="Pavla Trefilová" w:date="2019-09-10T15:32:00Z">
              <w:r w:rsidR="003F1C06">
                <w:t>)</w:t>
              </w:r>
            </w:ins>
            <w:r>
              <w:t xml:space="preserve"> </w:t>
            </w:r>
            <w:r>
              <w:rPr>
                <w:color w:val="000000" w:themeColor="text1"/>
              </w:rPr>
              <w:t>(ext)</w:t>
            </w:r>
          </w:p>
          <w:p w:rsidR="00A65884" w:rsidRPr="00E52875" w:rsidRDefault="00A65884" w:rsidP="00A65884">
            <w:pPr>
              <w:jc w:val="both"/>
              <w:rPr>
                <w:b/>
              </w:rPr>
            </w:pPr>
            <w:r w:rsidRPr="00E52875">
              <w:t xml:space="preserve">Huňková </w:t>
            </w:r>
            <w:ins w:id="377" w:author="Pavla Trefilová" w:date="2019-09-10T15:32:00Z">
              <w:r w:rsidR="003F1C06">
                <w:t>(</w:t>
              </w:r>
            </w:ins>
            <w:r w:rsidRPr="00E52875">
              <w:t>10%</w:t>
            </w:r>
            <w:ins w:id="378" w:author="Pavla Trefilová" w:date="2019-09-10T15:32:00Z">
              <w:r w:rsidR="003F1C06">
                <w:t>)</w:t>
              </w:r>
            </w:ins>
            <w: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Finanční laboratoř</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prof. Dr. Ing. </w:t>
            </w:r>
            <w:ins w:id="379" w:author="Pavla Trefilová" w:date="2019-09-10T15:32:00Z">
              <w:r w:rsidR="003F1C06">
                <w:rPr>
                  <w:b/>
                  <w:color w:val="000000" w:themeColor="text1"/>
                </w:rPr>
                <w:t xml:space="preserve">Drahomíra </w:t>
              </w:r>
            </w:ins>
            <w:r w:rsidRPr="00315CDD">
              <w:rPr>
                <w:b/>
                <w:color w:val="000000" w:themeColor="text1"/>
              </w:rPr>
              <w:t>Pavelková</w:t>
            </w:r>
          </w:p>
          <w:p w:rsidR="00A65884" w:rsidRPr="00315CDD" w:rsidRDefault="00A65884" w:rsidP="00A65884">
            <w:pPr>
              <w:jc w:val="both"/>
              <w:rPr>
                <w:color w:val="000000" w:themeColor="text1"/>
              </w:rPr>
            </w:pPr>
            <w:r w:rsidRPr="00315CDD">
              <w:rPr>
                <w:color w:val="000000" w:themeColor="text1"/>
              </w:rPr>
              <w:t xml:space="preserve">Pavelková </w:t>
            </w:r>
            <w:ins w:id="380" w:author="Pavla Trefilová" w:date="2019-09-10T15:32:00Z">
              <w:r w:rsidR="003F1C06">
                <w:rPr>
                  <w:color w:val="000000" w:themeColor="text1"/>
                </w:rPr>
                <w:t>(</w:t>
              </w:r>
            </w:ins>
            <w:r w:rsidRPr="00315CDD">
              <w:rPr>
                <w:color w:val="000000" w:themeColor="text1"/>
              </w:rPr>
              <w:t>30%</w:t>
            </w:r>
            <w:ins w:id="381" w:author="Pavla Trefilová" w:date="2019-09-10T15:32:00Z">
              <w:r w:rsidR="003F1C06">
                <w:rPr>
                  <w:color w:val="000000" w:themeColor="text1"/>
                </w:rPr>
                <w:t>)</w:t>
              </w:r>
            </w:ins>
          </w:p>
          <w:p w:rsidR="00A65884" w:rsidRPr="00315CDD" w:rsidRDefault="00A65884" w:rsidP="00A65884">
            <w:pPr>
              <w:jc w:val="both"/>
              <w:rPr>
                <w:b/>
                <w:color w:val="000000" w:themeColor="text1"/>
              </w:rPr>
            </w:pPr>
            <w:r w:rsidRPr="00315CDD">
              <w:rPr>
                <w:color w:val="000000" w:themeColor="text1"/>
              </w:rPr>
              <w:t xml:space="preserve">Vychytilová </w:t>
            </w:r>
            <w:ins w:id="382" w:author="Pavla Trefilová" w:date="2019-09-10T15:32:00Z">
              <w:r w:rsidR="003F1C06">
                <w:rPr>
                  <w:color w:val="000000" w:themeColor="text1"/>
                </w:rPr>
                <w:t>(</w:t>
              </w:r>
            </w:ins>
            <w:r w:rsidRPr="00315CDD">
              <w:rPr>
                <w:color w:val="000000" w:themeColor="text1"/>
              </w:rPr>
              <w:t>70%</w:t>
            </w:r>
            <w:ins w:id="383" w:author="Pavla Trefilová" w:date="2019-09-10T15:32:00Z">
              <w:r w:rsidR="003F1C06">
                <w:rPr>
                  <w:color w:val="000000" w:themeColor="text1"/>
                </w:rPr>
                <w:t>)</w:t>
              </w:r>
            </w:ins>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Základy controllingu</w:t>
            </w:r>
          </w:p>
        </w:tc>
        <w:tc>
          <w:tcPr>
            <w:tcW w:w="857" w:type="dxa"/>
            <w:gridSpan w:val="2"/>
          </w:tcPr>
          <w:p w:rsidR="00A65884" w:rsidRPr="00315CDD" w:rsidRDefault="00A65884" w:rsidP="00A65884">
            <w:pPr>
              <w:jc w:val="both"/>
              <w:rPr>
                <w:color w:val="000000" w:themeColor="text1"/>
              </w:rPr>
            </w:pPr>
            <w:r w:rsidRPr="00315CDD">
              <w:rPr>
                <w:color w:val="000000" w:themeColor="text1"/>
              </w:rPr>
              <w:t>13-13-0</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doc. Ing. </w:t>
            </w:r>
            <w:ins w:id="384" w:author="Pavla Trefilová" w:date="2019-09-10T15:32:00Z">
              <w:r w:rsidR="003F1C06">
                <w:rPr>
                  <w:b/>
                  <w:color w:val="000000" w:themeColor="text1"/>
                </w:rPr>
                <w:t xml:space="preserve">Roman </w:t>
              </w:r>
            </w:ins>
            <w:r w:rsidRPr="00315CDD">
              <w:rPr>
                <w:b/>
                <w:color w:val="000000" w:themeColor="text1"/>
              </w:rPr>
              <w:t>Zámečník, PhD.</w:t>
            </w:r>
          </w:p>
          <w:p w:rsidR="00A65884" w:rsidRPr="00315CDD" w:rsidRDefault="00A65884" w:rsidP="00A65884">
            <w:pPr>
              <w:jc w:val="both"/>
              <w:rPr>
                <w:color w:val="000000" w:themeColor="text1"/>
              </w:rPr>
            </w:pPr>
            <w:r w:rsidRPr="00315CDD">
              <w:rPr>
                <w:color w:val="000000" w:themeColor="text1"/>
              </w:rPr>
              <w:t xml:space="preserve">Zámečník </w:t>
            </w:r>
            <w:ins w:id="385" w:author="Pavla Trefilová" w:date="2019-09-10T15:32:00Z">
              <w:r w:rsidR="003F1C06">
                <w:rPr>
                  <w:color w:val="000000" w:themeColor="text1"/>
                </w:rPr>
                <w:t>(</w:t>
              </w:r>
            </w:ins>
            <w:r w:rsidRPr="00315CDD">
              <w:rPr>
                <w:color w:val="000000" w:themeColor="text1"/>
              </w:rPr>
              <w:t>60%</w:t>
            </w:r>
            <w:ins w:id="386" w:author="Pavla Trefilová" w:date="2019-09-10T15:32:00Z">
              <w:r w:rsidR="003F1C06">
                <w:rPr>
                  <w:color w:val="000000" w:themeColor="text1"/>
                </w:rPr>
                <w:t>)</w:t>
              </w:r>
            </w:ins>
          </w:p>
          <w:p w:rsidR="00A65884" w:rsidRPr="00315CDD" w:rsidRDefault="00A65884" w:rsidP="00A65884">
            <w:pPr>
              <w:jc w:val="both"/>
              <w:rPr>
                <w:b/>
                <w:color w:val="000000" w:themeColor="text1"/>
              </w:rPr>
            </w:pPr>
            <w:r>
              <w:rPr>
                <w:color w:val="000000" w:themeColor="text1"/>
              </w:rPr>
              <w:t xml:space="preserve">L. </w:t>
            </w:r>
            <w:r w:rsidRPr="00315CDD">
              <w:rPr>
                <w:color w:val="000000" w:themeColor="text1"/>
              </w:rPr>
              <w:t xml:space="preserve">Kozubíková </w:t>
            </w:r>
            <w:ins w:id="387" w:author="Pavla Trefilová" w:date="2019-09-10T15:32:00Z">
              <w:r w:rsidR="003F1C06">
                <w:rPr>
                  <w:color w:val="000000" w:themeColor="text1"/>
                </w:rPr>
                <w:t>(</w:t>
              </w:r>
            </w:ins>
            <w:r w:rsidRPr="00315CDD">
              <w:rPr>
                <w:color w:val="000000" w:themeColor="text1"/>
              </w:rPr>
              <w:t>40%</w:t>
            </w:r>
            <w:ins w:id="388" w:author="Pavla Trefilová" w:date="2019-09-10T15:32:00Z">
              <w:r w:rsidR="003F1C06">
                <w:rPr>
                  <w:color w:val="000000" w:themeColor="text1"/>
                </w:rPr>
                <w:t>)</w:t>
              </w:r>
            </w:ins>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w:t>
            </w:r>
            <w:r>
              <w:rPr>
                <w:color w:val="000000" w:themeColor="text1"/>
              </w:rPr>
              <w:t>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Podnikatelská akademie 1</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2</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doc. Ing. </w:t>
            </w:r>
            <w:ins w:id="389" w:author="Pavla Trefilová" w:date="2019-09-10T15:32:00Z">
              <w:r w:rsidR="003F1C06">
                <w:rPr>
                  <w:b/>
                  <w:color w:val="000000" w:themeColor="text1"/>
                </w:rPr>
                <w:t xml:space="preserve">Petr </w:t>
              </w:r>
            </w:ins>
            <w:r w:rsidRPr="00315CDD">
              <w:rPr>
                <w:b/>
                <w:color w:val="000000" w:themeColor="text1"/>
              </w:rPr>
              <w:t>Novák, Ph.D.</w:t>
            </w:r>
          </w:p>
          <w:p w:rsidR="00A65884" w:rsidRPr="00315CDD" w:rsidRDefault="00A65884" w:rsidP="00A65884">
            <w:pPr>
              <w:jc w:val="both"/>
              <w:rPr>
                <w:color w:val="000000" w:themeColor="text1"/>
              </w:rPr>
            </w:pPr>
            <w:r w:rsidRPr="00315CDD">
              <w:rPr>
                <w:color w:val="000000" w:themeColor="text1"/>
              </w:rPr>
              <w:t xml:space="preserve">Novák </w:t>
            </w:r>
            <w:ins w:id="390" w:author="Pavla Trefilová" w:date="2019-09-10T15:32:00Z">
              <w:r w:rsidR="003F1C06">
                <w:rPr>
                  <w:color w:val="000000" w:themeColor="text1"/>
                </w:rPr>
                <w:t>(</w:t>
              </w:r>
            </w:ins>
            <w:r w:rsidRPr="00315CDD">
              <w:rPr>
                <w:color w:val="000000" w:themeColor="text1"/>
              </w:rPr>
              <w:t>70%</w:t>
            </w:r>
            <w:ins w:id="391" w:author="Pavla Trefilová" w:date="2019-09-10T15:32:00Z">
              <w:r w:rsidR="003F1C06">
                <w:rPr>
                  <w:color w:val="000000" w:themeColor="text1"/>
                </w:rPr>
                <w:t>)</w:t>
              </w:r>
            </w:ins>
          </w:p>
          <w:p w:rsidR="00A65884" w:rsidRPr="00315CDD" w:rsidRDefault="00A65884" w:rsidP="00A65884">
            <w:pPr>
              <w:jc w:val="both"/>
              <w:rPr>
                <w:color w:val="000000" w:themeColor="text1"/>
              </w:rPr>
            </w:pPr>
            <w:r w:rsidRPr="00315CDD">
              <w:rPr>
                <w:color w:val="000000" w:themeColor="text1"/>
              </w:rPr>
              <w:t xml:space="preserve">Konečný </w:t>
            </w:r>
            <w:ins w:id="392" w:author="Pavla Trefilová" w:date="2019-09-10T15:32:00Z">
              <w:r w:rsidR="003F1C06">
                <w:rPr>
                  <w:color w:val="000000" w:themeColor="text1"/>
                </w:rPr>
                <w:t>(</w:t>
              </w:r>
            </w:ins>
            <w:r w:rsidRPr="00315CDD">
              <w:rPr>
                <w:color w:val="000000" w:themeColor="text1"/>
              </w:rPr>
              <w:t>30%</w:t>
            </w:r>
            <w:ins w:id="393" w:author="Pavla Trefilová" w:date="2019-09-10T15:32:00Z">
              <w:r w:rsidR="003F1C06">
                <w:rPr>
                  <w:color w:val="000000" w:themeColor="text1"/>
                </w:rPr>
                <w:t>)</w:t>
              </w:r>
            </w:ins>
            <w:r w:rsidRPr="00315CDD">
              <w:rPr>
                <w:color w:val="000000" w:themeColor="text1"/>
              </w:rP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Podnikatelská akademie 2</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2</w:t>
            </w:r>
          </w:p>
        </w:tc>
        <w:tc>
          <w:tcPr>
            <w:tcW w:w="2977" w:type="dxa"/>
          </w:tcPr>
          <w:p w:rsidR="00A65884" w:rsidRPr="00315CDD" w:rsidRDefault="00A65884" w:rsidP="00A65884">
            <w:pPr>
              <w:jc w:val="both"/>
              <w:rPr>
                <w:b/>
                <w:color w:val="000000" w:themeColor="text1"/>
              </w:rPr>
            </w:pPr>
            <w:del w:id="394" w:author="Pavla Trefilová" w:date="2019-09-10T15:30:00Z">
              <w:r w:rsidRPr="00315CDD" w:rsidDel="003F1C06">
                <w:rPr>
                  <w:b/>
                  <w:color w:val="000000" w:themeColor="text1"/>
                </w:rPr>
                <w:delText>doc</w:delText>
              </w:r>
            </w:del>
            <w:ins w:id="395" w:author="Pavla Trefilová" w:date="2019-09-10T15:30:00Z">
              <w:r w:rsidR="003F1C06">
                <w:rPr>
                  <w:b/>
                  <w:color w:val="000000" w:themeColor="text1"/>
                </w:rPr>
                <w:t>prof</w:t>
              </w:r>
            </w:ins>
            <w:r w:rsidRPr="00315CDD">
              <w:rPr>
                <w:b/>
                <w:color w:val="000000" w:themeColor="text1"/>
              </w:rPr>
              <w:t xml:space="preserve">. Ing. </w:t>
            </w:r>
            <w:ins w:id="396" w:author="Pavla Trefilová" w:date="2019-09-10T15:30:00Z">
              <w:r w:rsidR="003F1C06">
                <w:rPr>
                  <w:b/>
                  <w:color w:val="000000" w:themeColor="text1"/>
                </w:rPr>
                <w:t xml:space="preserve">Boris </w:t>
              </w:r>
            </w:ins>
            <w:r w:rsidRPr="00315CDD">
              <w:rPr>
                <w:b/>
                <w:color w:val="000000" w:themeColor="text1"/>
              </w:rPr>
              <w:t>Popesko, Ph.D.</w:t>
            </w:r>
          </w:p>
          <w:p w:rsidR="00A65884" w:rsidRPr="00315CDD" w:rsidRDefault="00A65884" w:rsidP="00A65884">
            <w:pPr>
              <w:jc w:val="both"/>
              <w:rPr>
                <w:color w:val="000000" w:themeColor="text1"/>
              </w:rPr>
            </w:pPr>
            <w:r w:rsidRPr="00315CDD">
              <w:rPr>
                <w:color w:val="000000" w:themeColor="text1"/>
              </w:rPr>
              <w:t xml:space="preserve">Popesko </w:t>
            </w:r>
            <w:ins w:id="397" w:author="Pavla Trefilová" w:date="2019-09-10T15:30:00Z">
              <w:r w:rsidR="003F1C06">
                <w:rPr>
                  <w:color w:val="000000" w:themeColor="text1"/>
                </w:rPr>
                <w:t>(</w:t>
              </w:r>
            </w:ins>
            <w:r w:rsidRPr="00315CDD">
              <w:rPr>
                <w:color w:val="000000" w:themeColor="text1"/>
              </w:rPr>
              <w:t>70%</w:t>
            </w:r>
          </w:p>
          <w:p w:rsidR="00A65884" w:rsidRPr="00315CDD" w:rsidRDefault="00A65884">
            <w:pPr>
              <w:jc w:val="both"/>
              <w:rPr>
                <w:color w:val="000000" w:themeColor="text1"/>
              </w:rPr>
            </w:pPr>
            <w:r w:rsidRPr="00315CDD">
              <w:rPr>
                <w:color w:val="000000" w:themeColor="text1"/>
              </w:rPr>
              <w:t xml:space="preserve">Konečný </w:t>
            </w:r>
            <w:ins w:id="398" w:author="Pavla Trefilová" w:date="2019-09-10T15:30:00Z">
              <w:r w:rsidR="003F1C06">
                <w:rPr>
                  <w:color w:val="000000" w:themeColor="text1"/>
                </w:rPr>
                <w:t>(</w:t>
              </w:r>
            </w:ins>
            <w:r w:rsidRPr="00315CDD">
              <w:rPr>
                <w:color w:val="000000" w:themeColor="text1"/>
              </w:rPr>
              <w:t>30</w:t>
            </w:r>
            <w:del w:id="399" w:author="Pavla Trefilová" w:date="2019-09-10T15:30:00Z">
              <w:r w:rsidRPr="00315CDD" w:rsidDel="003F1C06">
                <w:rPr>
                  <w:color w:val="000000" w:themeColor="text1"/>
                </w:rPr>
                <w:delText xml:space="preserve">% </w:delText>
              </w:r>
            </w:del>
            <w:ins w:id="400" w:author="Pavla Trefilová" w:date="2019-09-10T15:30:00Z">
              <w:r w:rsidR="003F1C06" w:rsidRPr="00315CDD">
                <w:rPr>
                  <w:color w:val="000000" w:themeColor="text1"/>
                </w:rPr>
                <w:t>%</w:t>
              </w:r>
              <w:r w:rsidR="003F1C06">
                <w:rPr>
                  <w:color w:val="000000" w:themeColor="text1"/>
                </w:rPr>
                <w:t xml:space="preserve">) </w:t>
              </w:r>
            </w:ins>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2,3/L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 xml:space="preserve">Manažerská psychologie a sociologie           </w:t>
            </w:r>
          </w:p>
        </w:tc>
        <w:tc>
          <w:tcPr>
            <w:tcW w:w="857" w:type="dxa"/>
            <w:gridSpan w:val="2"/>
          </w:tcPr>
          <w:p w:rsidR="00A65884" w:rsidRPr="00315CDD" w:rsidRDefault="00A65884" w:rsidP="00A65884">
            <w:pPr>
              <w:jc w:val="both"/>
              <w:rPr>
                <w:color w:val="000000" w:themeColor="text1"/>
              </w:rPr>
            </w:pPr>
            <w:r w:rsidRPr="00315CDD">
              <w:rPr>
                <w:color w:val="000000" w:themeColor="text1"/>
              </w:rPr>
              <w:t>26-0-13</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4</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Mgr. </w:t>
            </w:r>
            <w:ins w:id="401" w:author="Pavla Trefilová" w:date="2019-09-10T15:30:00Z">
              <w:r w:rsidR="003F1C06">
                <w:rPr>
                  <w:b/>
                  <w:color w:val="000000" w:themeColor="text1"/>
                </w:rPr>
                <w:t xml:space="preserve">Jan </w:t>
              </w:r>
            </w:ins>
            <w:r w:rsidRPr="00315CDD">
              <w:rPr>
                <w:b/>
                <w:color w:val="000000" w:themeColor="text1"/>
              </w:rPr>
              <w:t>Kalenda, Ph.D.</w:t>
            </w:r>
          </w:p>
          <w:p w:rsidR="00A65884" w:rsidRPr="00315CDD" w:rsidDel="003F1C06" w:rsidRDefault="00A65884" w:rsidP="00A65884">
            <w:pPr>
              <w:jc w:val="both"/>
              <w:rPr>
                <w:del w:id="402" w:author="Pavla Trefilová" w:date="2019-09-10T15:31:00Z"/>
                <w:color w:val="000000" w:themeColor="text1"/>
              </w:rPr>
            </w:pPr>
            <w:r w:rsidRPr="00315CDD">
              <w:rPr>
                <w:color w:val="000000" w:themeColor="text1"/>
              </w:rPr>
              <w:t>K</w:t>
            </w:r>
            <w:ins w:id="403" w:author="Pavla Trefilová" w:date="2019-09-10T15:31:00Z">
              <w:r w:rsidR="003F1C06">
                <w:rPr>
                  <w:color w:val="000000" w:themeColor="text1"/>
                </w:rPr>
                <w:t>a</w:t>
              </w:r>
            </w:ins>
            <w:del w:id="404" w:author="Pavla Trefilová" w:date="2019-09-10T15:31:00Z">
              <w:r w:rsidRPr="00315CDD" w:rsidDel="003F1C06">
                <w:rPr>
                  <w:color w:val="000000" w:themeColor="text1"/>
                </w:rPr>
                <w:delText>a</w:delText>
              </w:r>
            </w:del>
            <w:r w:rsidRPr="00315CDD">
              <w:rPr>
                <w:color w:val="000000" w:themeColor="text1"/>
              </w:rPr>
              <w:t xml:space="preserve">lenda </w:t>
            </w:r>
            <w:ins w:id="405" w:author="Pavla Trefilová" w:date="2019-09-10T15:30:00Z">
              <w:r w:rsidR="003F1C06">
                <w:rPr>
                  <w:color w:val="000000" w:themeColor="text1"/>
                </w:rPr>
                <w:t>(</w:t>
              </w:r>
            </w:ins>
            <w:del w:id="406" w:author="Pavla Trefilová" w:date="2019-09-10T15:31:00Z">
              <w:r w:rsidRPr="00315CDD" w:rsidDel="003F1C06">
                <w:rPr>
                  <w:color w:val="000000" w:themeColor="text1"/>
                </w:rPr>
                <w:delText>6</w:delText>
              </w:r>
            </w:del>
            <w:ins w:id="407" w:author="Pavla Trefilová" w:date="2019-09-10T15:31:00Z">
              <w:r w:rsidR="003F1C06">
                <w:rPr>
                  <w:color w:val="000000" w:themeColor="text1"/>
                </w:rPr>
                <w:t>10</w:t>
              </w:r>
            </w:ins>
            <w:r w:rsidRPr="00315CDD">
              <w:rPr>
                <w:color w:val="000000" w:themeColor="text1"/>
              </w:rPr>
              <w:t>0%</w:t>
            </w:r>
            <w:ins w:id="408" w:author="Pavla Trefilová" w:date="2019-09-10T15:30:00Z">
              <w:r w:rsidR="003F1C06">
                <w:rPr>
                  <w:color w:val="000000" w:themeColor="text1"/>
                </w:rPr>
                <w:t>)</w:t>
              </w:r>
            </w:ins>
          </w:p>
          <w:p w:rsidR="00A65884" w:rsidRPr="00315CDD" w:rsidRDefault="00A65884" w:rsidP="00A65884">
            <w:pPr>
              <w:jc w:val="both"/>
              <w:rPr>
                <w:b/>
                <w:color w:val="000000" w:themeColor="text1"/>
              </w:rPr>
            </w:pPr>
            <w:del w:id="409" w:author="Pavla Trefilová" w:date="2019-09-10T15:31:00Z">
              <w:r w:rsidRPr="00315CDD" w:rsidDel="003F1C06">
                <w:rPr>
                  <w:color w:val="000000" w:themeColor="text1"/>
                </w:rPr>
                <w:delText>Mandincová 40%</w:delText>
              </w:r>
            </w:del>
          </w:p>
        </w:tc>
        <w:tc>
          <w:tcPr>
            <w:tcW w:w="708" w:type="dxa"/>
          </w:tcPr>
          <w:p w:rsidR="00A65884" w:rsidRPr="00C5333A" w:rsidRDefault="00A65884" w:rsidP="00A65884">
            <w:pPr>
              <w:jc w:val="both"/>
              <w:rPr>
                <w:color w:val="000000" w:themeColor="text1"/>
              </w:rPr>
            </w:pPr>
            <w:r w:rsidRPr="00C5333A">
              <w:rPr>
                <w:color w:val="000000" w:themeColor="text1"/>
              </w:rPr>
              <w:t>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Manažerské dovednosti a techniky*</w:t>
            </w:r>
          </w:p>
        </w:tc>
        <w:tc>
          <w:tcPr>
            <w:tcW w:w="857" w:type="dxa"/>
            <w:gridSpan w:val="2"/>
          </w:tcPr>
          <w:p w:rsidR="00A65884" w:rsidRPr="00315CDD" w:rsidRDefault="00A65884" w:rsidP="00A65884">
            <w:pPr>
              <w:jc w:val="both"/>
              <w:rPr>
                <w:color w:val="000000" w:themeColor="text1"/>
              </w:rPr>
            </w:pPr>
            <w:r w:rsidRPr="00315CDD">
              <w:rPr>
                <w:color w:val="000000" w:themeColor="text1"/>
              </w:rPr>
              <w:t>13-0-26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Ing. </w:t>
            </w:r>
            <w:ins w:id="410" w:author="Pavla Trefilová" w:date="2019-09-10T15:29:00Z">
              <w:r w:rsidR="003F1C06">
                <w:rPr>
                  <w:b/>
                  <w:color w:val="000000" w:themeColor="text1"/>
                </w:rPr>
                <w:t xml:space="preserve">Jana </w:t>
              </w:r>
            </w:ins>
            <w:r w:rsidRPr="00315CDD">
              <w:rPr>
                <w:b/>
                <w:color w:val="000000" w:themeColor="text1"/>
              </w:rPr>
              <w:t>Matošková, Ph.D.</w:t>
            </w:r>
          </w:p>
          <w:p w:rsidR="00A65884" w:rsidRPr="00315CDD" w:rsidRDefault="00A65884" w:rsidP="00A65884">
            <w:pPr>
              <w:jc w:val="both"/>
              <w:rPr>
                <w:color w:val="000000" w:themeColor="text1"/>
              </w:rPr>
            </w:pPr>
            <w:r w:rsidRPr="00315CDD">
              <w:rPr>
                <w:color w:val="000000" w:themeColor="text1"/>
              </w:rPr>
              <w:t xml:space="preserve">Matošková </w:t>
            </w:r>
            <w:ins w:id="411" w:author="Pavla Trefilová" w:date="2019-09-10T15:29:00Z">
              <w:r w:rsidR="003F1C06">
                <w:rPr>
                  <w:color w:val="000000" w:themeColor="text1"/>
                </w:rPr>
                <w:t>(</w:t>
              </w:r>
            </w:ins>
            <w:r w:rsidRPr="00315CDD">
              <w:rPr>
                <w:color w:val="000000" w:themeColor="text1"/>
              </w:rPr>
              <w:t>80%</w:t>
            </w:r>
            <w:ins w:id="412" w:author="Pavla Trefilová" w:date="2019-09-10T15:30:00Z">
              <w:r w:rsidR="003F1C06">
                <w:rPr>
                  <w:color w:val="000000" w:themeColor="text1"/>
                </w:rPr>
                <w:t>)</w:t>
              </w:r>
            </w:ins>
          </w:p>
          <w:p w:rsidR="00A65884" w:rsidRPr="00315CDD" w:rsidRDefault="00A65884" w:rsidP="00A65884">
            <w:pPr>
              <w:jc w:val="both"/>
              <w:rPr>
                <w:color w:val="000000" w:themeColor="text1"/>
              </w:rPr>
            </w:pPr>
            <w:r w:rsidRPr="00315CDD">
              <w:rPr>
                <w:color w:val="000000" w:themeColor="text1"/>
              </w:rPr>
              <w:t xml:space="preserve">Benyahya </w:t>
            </w:r>
            <w:ins w:id="413" w:author="Pavla Trefilová" w:date="2019-09-10T15:29:00Z">
              <w:r w:rsidR="003F1C06">
                <w:rPr>
                  <w:color w:val="000000" w:themeColor="text1"/>
                </w:rPr>
                <w:t>(</w:t>
              </w:r>
            </w:ins>
            <w:r w:rsidRPr="00315CDD">
              <w:rPr>
                <w:color w:val="000000" w:themeColor="text1"/>
              </w:rPr>
              <w:t>20%</w:t>
            </w:r>
            <w:ins w:id="414" w:author="Pavla Trefilová" w:date="2019-09-10T15:30:00Z">
              <w:r w:rsidR="003F1C06">
                <w:rPr>
                  <w:color w:val="000000" w:themeColor="text1"/>
                </w:rPr>
                <w:t>)</w:t>
              </w:r>
            </w:ins>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Ekonomika veřejné správy</w:t>
            </w:r>
          </w:p>
          <w:p w:rsidR="00A65884" w:rsidRPr="00C5333A" w:rsidRDefault="00A65884" w:rsidP="00A65884">
            <w:pPr>
              <w:rPr>
                <w:color w:val="000000" w:themeColor="text1"/>
              </w:rPr>
            </w:pPr>
          </w:p>
        </w:tc>
        <w:tc>
          <w:tcPr>
            <w:tcW w:w="857" w:type="dxa"/>
            <w:gridSpan w:val="2"/>
          </w:tcPr>
          <w:p w:rsidR="00A65884" w:rsidRPr="00315CDD" w:rsidRDefault="00A65884" w:rsidP="00A65884">
            <w:pPr>
              <w:jc w:val="both"/>
              <w:rPr>
                <w:color w:val="000000" w:themeColor="text1"/>
              </w:rPr>
            </w:pPr>
            <w:r w:rsidRPr="00315CDD">
              <w:rPr>
                <w:color w:val="000000" w:themeColor="text1"/>
              </w:rPr>
              <w:t>26-0-13</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4</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Ing. </w:t>
            </w:r>
            <w:r>
              <w:rPr>
                <w:b/>
                <w:color w:val="000000" w:themeColor="text1"/>
              </w:rPr>
              <w:t>E</w:t>
            </w:r>
            <w:ins w:id="415" w:author="Pavla Trefilová" w:date="2019-09-10T15:29:00Z">
              <w:r w:rsidR="003F1C06">
                <w:rPr>
                  <w:b/>
                  <w:color w:val="000000" w:themeColor="text1"/>
                </w:rPr>
                <w:t>liška</w:t>
              </w:r>
            </w:ins>
            <w:del w:id="416" w:author="Pavla Trefilová" w:date="2019-09-10T15:29:00Z">
              <w:r w:rsidDel="003F1C06">
                <w:rPr>
                  <w:b/>
                  <w:color w:val="000000" w:themeColor="text1"/>
                </w:rPr>
                <w:delText>.</w:delText>
              </w:r>
            </w:del>
            <w:r>
              <w:rPr>
                <w:b/>
                <w:color w:val="000000" w:themeColor="text1"/>
              </w:rPr>
              <w:t xml:space="preserve"> </w:t>
            </w:r>
            <w:r w:rsidRPr="00315CDD">
              <w:rPr>
                <w:b/>
                <w:color w:val="000000" w:themeColor="text1"/>
              </w:rPr>
              <w:t>Kozubíková, Ph.D.</w:t>
            </w:r>
          </w:p>
          <w:p w:rsidR="00A65884" w:rsidRPr="00315CDD" w:rsidRDefault="00A65884" w:rsidP="00A65884">
            <w:pPr>
              <w:jc w:val="both"/>
              <w:rPr>
                <w:b/>
                <w:color w:val="000000" w:themeColor="text1"/>
              </w:rPr>
            </w:pPr>
            <w:r>
              <w:rPr>
                <w:color w:val="000000" w:themeColor="text1"/>
              </w:rPr>
              <w:t xml:space="preserve">E. </w:t>
            </w:r>
            <w:r w:rsidRPr="00315CDD">
              <w:rPr>
                <w:color w:val="000000" w:themeColor="text1"/>
              </w:rPr>
              <w:t xml:space="preserve">Kozubíková </w:t>
            </w:r>
            <w:ins w:id="417" w:author="Pavla Trefilová" w:date="2019-09-10T15:29:00Z">
              <w:r w:rsidR="003F1C06">
                <w:rPr>
                  <w:color w:val="000000" w:themeColor="text1"/>
                </w:rPr>
                <w:t>(</w:t>
              </w:r>
            </w:ins>
            <w:r w:rsidRPr="00315CDD">
              <w:rPr>
                <w:color w:val="000000" w:themeColor="text1"/>
              </w:rPr>
              <w:t>100%</w:t>
            </w:r>
            <w:ins w:id="418" w:author="Pavla Trefilová" w:date="2019-09-10T15:29:00Z">
              <w:r w:rsidR="003F1C06">
                <w:rPr>
                  <w:color w:val="000000" w:themeColor="text1"/>
                </w:rPr>
                <w:t>)</w:t>
              </w:r>
            </w:ins>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Systém řízení Baťa</w:t>
            </w:r>
          </w:p>
        </w:tc>
        <w:tc>
          <w:tcPr>
            <w:tcW w:w="857" w:type="dxa"/>
            <w:gridSpan w:val="2"/>
          </w:tcPr>
          <w:p w:rsidR="00A65884" w:rsidRPr="00C5333A" w:rsidRDefault="00A65884" w:rsidP="00A65884">
            <w:pPr>
              <w:jc w:val="both"/>
              <w:rPr>
                <w:color w:val="000000" w:themeColor="text1"/>
              </w:rPr>
            </w:pPr>
            <w:r w:rsidRPr="00C5333A">
              <w:rPr>
                <w:color w:val="000000" w:themeColor="text1"/>
              </w:rPr>
              <w:t>13-0-13</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doc. Ing. </w:t>
            </w:r>
            <w:ins w:id="419" w:author="Pavla Trefilová" w:date="2019-09-10T15:29:00Z">
              <w:r w:rsidR="003F1C06">
                <w:rPr>
                  <w:b/>
                  <w:color w:val="000000" w:themeColor="text1"/>
                </w:rPr>
                <w:t xml:space="preserve">Pavla </w:t>
              </w:r>
            </w:ins>
            <w:r w:rsidRPr="00C5333A">
              <w:rPr>
                <w:b/>
                <w:color w:val="000000" w:themeColor="text1"/>
              </w:rPr>
              <w:t>Staňková, Ph.D.</w:t>
            </w:r>
          </w:p>
          <w:p w:rsidR="00A65884" w:rsidRPr="00C5333A" w:rsidRDefault="00A65884" w:rsidP="00A65884">
            <w:pPr>
              <w:jc w:val="both"/>
              <w:rPr>
                <w:color w:val="000000" w:themeColor="text1"/>
              </w:rPr>
            </w:pPr>
            <w:r w:rsidRPr="00C5333A">
              <w:rPr>
                <w:color w:val="000000" w:themeColor="text1"/>
              </w:rPr>
              <w:t xml:space="preserve">Staňková </w:t>
            </w:r>
            <w:ins w:id="420" w:author="Pavla Trefilová" w:date="2019-09-10T15:29:00Z">
              <w:r w:rsidR="003F1C06">
                <w:rPr>
                  <w:color w:val="000000" w:themeColor="text1"/>
                </w:rPr>
                <w:t>(</w:t>
              </w:r>
            </w:ins>
            <w:r w:rsidRPr="00C5333A">
              <w:rPr>
                <w:color w:val="000000" w:themeColor="text1"/>
              </w:rPr>
              <w:t>60%</w:t>
            </w:r>
            <w:ins w:id="421" w:author="Pavla Trefilová" w:date="2019-09-10T15:29:00Z">
              <w:r w:rsidR="003F1C06">
                <w:rPr>
                  <w:color w:val="000000" w:themeColor="text1"/>
                </w:rPr>
                <w:t>)</w:t>
              </w:r>
            </w:ins>
          </w:p>
          <w:p w:rsidR="00A65884" w:rsidRPr="00C5333A" w:rsidRDefault="00A65884" w:rsidP="00A65884">
            <w:pPr>
              <w:jc w:val="both"/>
              <w:rPr>
                <w:color w:val="000000" w:themeColor="text1"/>
              </w:rPr>
            </w:pPr>
            <w:r w:rsidRPr="00C5333A">
              <w:rPr>
                <w:color w:val="000000" w:themeColor="text1"/>
              </w:rPr>
              <w:t xml:space="preserve">Culík Končitíková </w:t>
            </w:r>
            <w:ins w:id="422" w:author="Pavla Trefilová" w:date="2019-09-10T15:29:00Z">
              <w:r w:rsidR="003F1C06">
                <w:rPr>
                  <w:color w:val="000000" w:themeColor="text1"/>
                </w:rPr>
                <w:t>(</w:t>
              </w:r>
            </w:ins>
            <w:r w:rsidRPr="00C5333A">
              <w:rPr>
                <w:color w:val="000000" w:themeColor="text1"/>
              </w:rPr>
              <w:t>40%</w:t>
            </w:r>
            <w:ins w:id="423" w:author="Pavla Trefilová" w:date="2019-09-10T15:29:00Z">
              <w:r w:rsidR="003F1C06">
                <w:rPr>
                  <w:color w:val="000000" w:themeColor="text1"/>
                </w:rPr>
                <w:t>)</w:t>
              </w:r>
            </w:ins>
            <w:r>
              <w:rPr>
                <w:color w:val="000000" w:themeColor="text1"/>
              </w:rPr>
              <w:t xml:space="preserve"> (ext)</w:t>
            </w:r>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projektů I</w:t>
            </w:r>
          </w:p>
        </w:tc>
        <w:tc>
          <w:tcPr>
            <w:tcW w:w="857" w:type="dxa"/>
            <w:gridSpan w:val="2"/>
          </w:tcPr>
          <w:p w:rsidR="00A65884" w:rsidRPr="00C5333A" w:rsidRDefault="00A65884" w:rsidP="00A65884">
            <w:pPr>
              <w:jc w:val="both"/>
              <w:rPr>
                <w:color w:val="000000" w:themeColor="text1"/>
              </w:rPr>
            </w:pPr>
            <w:r w:rsidRPr="00C5333A">
              <w:rPr>
                <w:color w:val="000000" w:themeColor="text1"/>
              </w:rPr>
              <w:t>0-0-39</w:t>
            </w:r>
          </w:p>
        </w:tc>
        <w:tc>
          <w:tcPr>
            <w:tcW w:w="850" w:type="dxa"/>
          </w:tcPr>
          <w:p w:rsidR="00A65884" w:rsidRPr="00C5333A" w:rsidRDefault="00A65884" w:rsidP="00A65884">
            <w:pPr>
              <w:jc w:val="both"/>
              <w:rPr>
                <w:color w:val="000000" w:themeColor="text1"/>
              </w:rPr>
            </w:pPr>
            <w:r w:rsidRPr="00C5333A">
              <w:rPr>
                <w:color w:val="000000" w:themeColor="text1"/>
              </w:rPr>
              <w:t>zp</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ins w:id="424" w:author="Pavla Trefilová" w:date="2019-09-10T15:29:00Z">
              <w:r w:rsidR="003F1C06">
                <w:rPr>
                  <w:b/>
                  <w:color w:val="000000" w:themeColor="text1"/>
                </w:rPr>
                <w:t xml:space="preserve">Lucie </w:t>
              </w:r>
            </w:ins>
            <w:r w:rsidRPr="00C5333A">
              <w:rPr>
                <w:b/>
                <w:color w:val="000000" w:themeColor="text1"/>
              </w:rPr>
              <w:t>Tomancová, Ph.D.</w:t>
            </w:r>
          </w:p>
          <w:p w:rsidR="00A65884" w:rsidRPr="00C5333A" w:rsidRDefault="00A65884" w:rsidP="00A65884">
            <w:pPr>
              <w:jc w:val="both"/>
              <w:rPr>
                <w:color w:val="000000" w:themeColor="text1"/>
              </w:rPr>
            </w:pPr>
            <w:r w:rsidRPr="00C5333A">
              <w:rPr>
                <w:color w:val="000000" w:themeColor="text1"/>
              </w:rPr>
              <w:t xml:space="preserve">Tomancová </w:t>
            </w:r>
            <w:ins w:id="425"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426" w:author="Pavla Trefilová" w:date="2019-09-10T15:27:00Z">
              <w:r w:rsidRPr="00C5333A" w:rsidDel="003F1C06">
                <w:rPr>
                  <w:color w:val="000000" w:themeColor="text1"/>
                </w:rPr>
                <w:delText>100%</w:delText>
              </w:r>
            </w:del>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projektů II</w:t>
            </w:r>
          </w:p>
        </w:tc>
        <w:tc>
          <w:tcPr>
            <w:tcW w:w="857" w:type="dxa"/>
            <w:gridSpan w:val="2"/>
          </w:tcPr>
          <w:p w:rsidR="00A65884" w:rsidRPr="00C5333A" w:rsidRDefault="00A65884" w:rsidP="00A65884">
            <w:pPr>
              <w:jc w:val="both"/>
              <w:rPr>
                <w:color w:val="000000" w:themeColor="text1"/>
              </w:rPr>
            </w:pPr>
            <w:r w:rsidRPr="00C5333A">
              <w:rPr>
                <w:color w:val="000000" w:themeColor="text1"/>
              </w:rPr>
              <w:t>0-0-30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ins w:id="427" w:author="Pavla Trefilová" w:date="2019-09-10T15:29:00Z">
              <w:r w:rsidR="003F1C06">
                <w:rPr>
                  <w:b/>
                  <w:color w:val="000000" w:themeColor="text1"/>
                </w:rPr>
                <w:t xml:space="preserve">Lucie </w:t>
              </w:r>
            </w:ins>
            <w:r w:rsidRPr="00C5333A">
              <w:rPr>
                <w:b/>
                <w:color w:val="000000" w:themeColor="text1"/>
              </w:rPr>
              <w:t>Tomancová, Ph.D.</w:t>
            </w:r>
          </w:p>
          <w:p w:rsidR="00A65884" w:rsidRPr="00C5333A" w:rsidRDefault="00A65884" w:rsidP="00A65884">
            <w:pPr>
              <w:jc w:val="both"/>
              <w:rPr>
                <w:color w:val="000000" w:themeColor="text1"/>
              </w:rPr>
            </w:pPr>
            <w:r w:rsidRPr="00C5333A">
              <w:rPr>
                <w:color w:val="000000" w:themeColor="text1"/>
              </w:rPr>
              <w:t xml:space="preserve">Tomancová </w:t>
            </w:r>
            <w:ins w:id="428"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429" w:author="Pavla Trefilová" w:date="2019-09-10T15:27:00Z">
              <w:r w:rsidRPr="00C5333A" w:rsidDel="003F1C06">
                <w:rPr>
                  <w:color w:val="000000" w:themeColor="text1"/>
                </w:rPr>
                <w:delText>100%</w:delText>
              </w:r>
            </w:del>
          </w:p>
        </w:tc>
        <w:tc>
          <w:tcPr>
            <w:tcW w:w="708" w:type="dxa"/>
          </w:tcPr>
          <w:p w:rsidR="00A65884" w:rsidRPr="00C5333A" w:rsidRDefault="00A65884" w:rsidP="00A65884">
            <w:pPr>
              <w:jc w:val="both"/>
              <w:rPr>
                <w:color w:val="000000" w:themeColor="text1"/>
              </w:rPr>
            </w:pPr>
            <w:r w:rsidRPr="00C5333A">
              <w:rPr>
                <w:color w:val="000000" w:themeColor="text1"/>
              </w:rPr>
              <w:t>3/L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Základy podnikových informačních systémů</w:t>
            </w:r>
          </w:p>
        </w:tc>
        <w:tc>
          <w:tcPr>
            <w:tcW w:w="857" w:type="dxa"/>
            <w:gridSpan w:val="2"/>
          </w:tcPr>
          <w:p w:rsidR="00A65884" w:rsidRPr="00C5333A" w:rsidRDefault="00A65884" w:rsidP="00A65884">
            <w:pPr>
              <w:jc w:val="both"/>
              <w:rPr>
                <w:color w:val="000000" w:themeColor="text1"/>
              </w:rPr>
            </w:pPr>
            <w:r w:rsidRPr="00C5333A">
              <w:rPr>
                <w:color w:val="000000" w:themeColor="text1"/>
              </w:rPr>
              <w:t>13-26-0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Ing.</w:t>
            </w:r>
            <w:ins w:id="430" w:author="Pavla Trefilová" w:date="2019-09-10T15:29:00Z">
              <w:r w:rsidR="003F1C06">
                <w:rPr>
                  <w:b/>
                  <w:color w:val="000000" w:themeColor="text1"/>
                </w:rPr>
                <w:t xml:space="preserve"> Michal</w:t>
              </w:r>
            </w:ins>
            <w:r w:rsidRPr="00C5333A">
              <w:rPr>
                <w:b/>
                <w:color w:val="000000" w:themeColor="text1"/>
              </w:rPr>
              <w:t xml:space="preserve"> Pivnička, Ph.D.</w:t>
            </w:r>
          </w:p>
          <w:p w:rsidR="00A65884" w:rsidRPr="00C5333A" w:rsidRDefault="00A65884" w:rsidP="00A65884">
            <w:pPr>
              <w:jc w:val="both"/>
              <w:rPr>
                <w:color w:val="000000" w:themeColor="text1"/>
              </w:rPr>
            </w:pPr>
            <w:r w:rsidRPr="00C5333A">
              <w:rPr>
                <w:color w:val="000000" w:themeColor="text1"/>
              </w:rPr>
              <w:t xml:space="preserve">Pivnička </w:t>
            </w:r>
            <w:ins w:id="431"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432" w:author="Pavla Trefilová" w:date="2019-09-10T15:27:00Z">
              <w:r w:rsidRPr="00C5333A" w:rsidDel="003F1C06">
                <w:rPr>
                  <w:color w:val="000000" w:themeColor="text1"/>
                </w:rPr>
                <w:delText>100%</w:delText>
              </w:r>
            </w:del>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Mezinárodní ekonomické prostředí</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ins w:id="433" w:author="Pavla Trefilová" w:date="2019-09-10T15:29:00Z">
              <w:r w:rsidR="003F1C06">
                <w:rPr>
                  <w:b/>
                  <w:color w:val="000000" w:themeColor="text1"/>
                </w:rPr>
                <w:t xml:space="preserve">Martin </w:t>
              </w:r>
            </w:ins>
            <w:r w:rsidRPr="00C5333A">
              <w:rPr>
                <w:b/>
                <w:color w:val="000000" w:themeColor="text1"/>
              </w:rPr>
              <w:t>Mikeska, Ph.D.</w:t>
            </w:r>
          </w:p>
          <w:p w:rsidR="00A65884" w:rsidRPr="00C5333A" w:rsidRDefault="00A65884" w:rsidP="00A65884">
            <w:pPr>
              <w:jc w:val="both"/>
              <w:rPr>
                <w:color w:val="000000" w:themeColor="text1"/>
              </w:rPr>
            </w:pPr>
            <w:r w:rsidRPr="00C5333A">
              <w:rPr>
                <w:color w:val="000000" w:themeColor="text1"/>
              </w:rPr>
              <w:t xml:space="preserve">Mikeska </w:t>
            </w:r>
            <w:ins w:id="434" w:author="Pavla Trefilová" w:date="2019-09-10T15:29:00Z">
              <w:r w:rsidR="003F1C06">
                <w:rPr>
                  <w:color w:val="000000" w:themeColor="text1"/>
                </w:rPr>
                <w:t>(</w:t>
              </w:r>
            </w:ins>
            <w:r w:rsidRPr="00C5333A">
              <w:rPr>
                <w:color w:val="000000" w:themeColor="text1"/>
              </w:rPr>
              <w:t>60%</w:t>
            </w:r>
            <w:ins w:id="435" w:author="Pavla Trefilová" w:date="2019-09-10T15:29:00Z">
              <w:r w:rsidR="003F1C06">
                <w:rPr>
                  <w:color w:val="000000" w:themeColor="text1"/>
                </w:rPr>
                <w:t>)</w:t>
              </w:r>
            </w:ins>
          </w:p>
          <w:p w:rsidR="00A65884" w:rsidRPr="00C5333A" w:rsidRDefault="00A65884" w:rsidP="00A65884">
            <w:pPr>
              <w:jc w:val="both"/>
              <w:rPr>
                <w:color w:val="000000" w:themeColor="text1"/>
              </w:rPr>
            </w:pPr>
            <w:r w:rsidRPr="00C5333A">
              <w:rPr>
                <w:color w:val="000000" w:themeColor="text1"/>
              </w:rPr>
              <w:t xml:space="preserve">Horáková </w:t>
            </w:r>
            <w:ins w:id="436" w:author="Pavla Trefilová" w:date="2019-09-10T15:29:00Z">
              <w:r w:rsidR="003F1C06">
                <w:rPr>
                  <w:color w:val="000000" w:themeColor="text1"/>
                </w:rPr>
                <w:t>(</w:t>
              </w:r>
            </w:ins>
            <w:r w:rsidRPr="00C5333A">
              <w:rPr>
                <w:color w:val="000000" w:themeColor="text1"/>
              </w:rPr>
              <w:t>40%</w:t>
            </w:r>
            <w:ins w:id="437" w:author="Pavla Trefilová" w:date="2019-09-10T15:29:00Z">
              <w:r w:rsidR="003F1C06">
                <w:rPr>
                  <w:color w:val="000000" w:themeColor="text1"/>
                </w:rPr>
                <w:t>)</w:t>
              </w:r>
            </w:ins>
          </w:p>
        </w:tc>
        <w:tc>
          <w:tcPr>
            <w:tcW w:w="708" w:type="dxa"/>
          </w:tcPr>
          <w:p w:rsidR="00A65884" w:rsidRPr="00C5333A" w:rsidRDefault="00A65884" w:rsidP="00A65884">
            <w:pPr>
              <w:jc w:val="both"/>
              <w:rPr>
                <w:color w:val="000000" w:themeColor="text1"/>
              </w:rPr>
            </w:pPr>
            <w:r w:rsidRPr="00C5333A">
              <w:rPr>
                <w:color w:val="000000" w:themeColor="text1"/>
              </w:rPr>
              <w:t>2/Z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rPr>
          <w:ins w:id="438" w:author="Drahomíra Pavelková" w:date="2019-09-02T15:28:00Z"/>
        </w:trPr>
        <w:tc>
          <w:tcPr>
            <w:tcW w:w="2370" w:type="dxa"/>
          </w:tcPr>
          <w:p w:rsidR="00A65884" w:rsidRPr="00C5333A" w:rsidRDefault="00A65884" w:rsidP="00A65884">
            <w:pPr>
              <w:rPr>
                <w:ins w:id="439" w:author="Drahomíra Pavelková" w:date="2019-09-02T15:28:00Z"/>
                <w:color w:val="000000" w:themeColor="text1"/>
              </w:rPr>
            </w:pPr>
            <w:ins w:id="440" w:author="Drahomíra Pavelková" w:date="2019-09-02T15:29:00Z">
              <w:r w:rsidRPr="00B1317B">
                <w:rPr>
                  <w:color w:val="000000" w:themeColor="text1"/>
                </w:rPr>
                <w:t>Řízení lidských zdrojů I*</w:t>
              </w:r>
            </w:ins>
          </w:p>
        </w:tc>
        <w:tc>
          <w:tcPr>
            <w:tcW w:w="857" w:type="dxa"/>
            <w:gridSpan w:val="2"/>
          </w:tcPr>
          <w:p w:rsidR="00A65884" w:rsidRPr="00C5333A" w:rsidRDefault="00A65884" w:rsidP="00A65884">
            <w:pPr>
              <w:jc w:val="both"/>
              <w:rPr>
                <w:ins w:id="441" w:author="Drahomíra Pavelková" w:date="2019-09-02T15:28:00Z"/>
                <w:color w:val="000000" w:themeColor="text1"/>
              </w:rPr>
            </w:pPr>
            <w:ins w:id="442" w:author="Drahomíra Pavelková" w:date="2019-09-02T15:29:00Z">
              <w:r w:rsidRPr="00315CDD">
                <w:rPr>
                  <w:color w:val="000000" w:themeColor="text1"/>
                </w:rPr>
                <w:t>26-0-13</w:t>
              </w:r>
            </w:ins>
          </w:p>
        </w:tc>
        <w:tc>
          <w:tcPr>
            <w:tcW w:w="850" w:type="dxa"/>
          </w:tcPr>
          <w:p w:rsidR="00A65884" w:rsidRPr="00C5333A" w:rsidRDefault="00A65884" w:rsidP="00A65884">
            <w:pPr>
              <w:jc w:val="both"/>
              <w:rPr>
                <w:ins w:id="443" w:author="Drahomíra Pavelková" w:date="2019-09-02T15:28:00Z"/>
                <w:color w:val="000000" w:themeColor="text1"/>
              </w:rPr>
            </w:pPr>
            <w:ins w:id="444" w:author="Drahomíra Pavelková" w:date="2019-09-02T15:29:00Z">
              <w:r w:rsidRPr="00315CDD">
                <w:rPr>
                  <w:color w:val="000000" w:themeColor="text1"/>
                </w:rPr>
                <w:t>zp, zk</w:t>
              </w:r>
            </w:ins>
          </w:p>
        </w:tc>
        <w:tc>
          <w:tcPr>
            <w:tcW w:w="709" w:type="dxa"/>
          </w:tcPr>
          <w:p w:rsidR="00A65884" w:rsidRPr="00C5333A" w:rsidRDefault="00A65884" w:rsidP="00A65884">
            <w:pPr>
              <w:jc w:val="both"/>
              <w:rPr>
                <w:ins w:id="445" w:author="Drahomíra Pavelková" w:date="2019-09-02T15:28:00Z"/>
                <w:color w:val="000000" w:themeColor="text1"/>
              </w:rPr>
            </w:pPr>
            <w:ins w:id="446" w:author="Drahomíra Pavelková" w:date="2019-09-02T15:29:00Z">
              <w:r w:rsidRPr="00315CDD">
                <w:rPr>
                  <w:color w:val="000000" w:themeColor="text1"/>
                </w:rPr>
                <w:t>4</w:t>
              </w:r>
            </w:ins>
          </w:p>
        </w:tc>
        <w:tc>
          <w:tcPr>
            <w:tcW w:w="2977" w:type="dxa"/>
          </w:tcPr>
          <w:p w:rsidR="00A65884" w:rsidRPr="00315CDD" w:rsidRDefault="00A65884" w:rsidP="00A65884">
            <w:pPr>
              <w:jc w:val="both"/>
              <w:rPr>
                <w:ins w:id="447" w:author="Drahomíra Pavelková" w:date="2019-09-02T15:29:00Z"/>
                <w:b/>
                <w:color w:val="000000" w:themeColor="text1"/>
              </w:rPr>
            </w:pPr>
            <w:ins w:id="448" w:author="Drahomíra Pavelková" w:date="2019-09-02T15:29:00Z">
              <w:r w:rsidRPr="00315CDD">
                <w:rPr>
                  <w:b/>
                  <w:color w:val="000000" w:themeColor="text1"/>
                </w:rPr>
                <w:t>Ing.</w:t>
              </w:r>
              <w:del w:id="449" w:author="Pavla Trefilová" w:date="2019-09-10T15:29:00Z">
                <w:r w:rsidRPr="00315CDD" w:rsidDel="003F1C06">
                  <w:rPr>
                    <w:b/>
                    <w:color w:val="000000" w:themeColor="text1"/>
                  </w:rPr>
                  <w:delText xml:space="preserve"> </w:delText>
                </w:r>
              </w:del>
            </w:ins>
            <w:ins w:id="450" w:author="Pavla Trefilová" w:date="2019-09-10T15:29:00Z">
              <w:r w:rsidR="003F1C06">
                <w:rPr>
                  <w:b/>
                  <w:color w:val="000000" w:themeColor="text1"/>
                </w:rPr>
                <w:t xml:space="preserve"> Jana </w:t>
              </w:r>
            </w:ins>
            <w:ins w:id="451" w:author="Drahomíra Pavelková" w:date="2019-09-02T15:29:00Z">
              <w:r w:rsidRPr="00315CDD">
                <w:rPr>
                  <w:b/>
                  <w:color w:val="000000" w:themeColor="text1"/>
                </w:rPr>
                <w:t>Matošková, Ph.D.</w:t>
              </w:r>
            </w:ins>
          </w:p>
          <w:p w:rsidR="00A65884" w:rsidRPr="00C5333A" w:rsidRDefault="00A65884" w:rsidP="00A65884">
            <w:pPr>
              <w:jc w:val="both"/>
              <w:rPr>
                <w:ins w:id="452" w:author="Drahomíra Pavelková" w:date="2019-09-02T15:28:00Z"/>
                <w:b/>
                <w:color w:val="000000" w:themeColor="text1"/>
              </w:rPr>
            </w:pPr>
            <w:ins w:id="453" w:author="Drahomíra Pavelková" w:date="2019-09-02T15:29:00Z">
              <w:r w:rsidRPr="00315CDD">
                <w:rPr>
                  <w:color w:val="000000" w:themeColor="text1"/>
                </w:rPr>
                <w:t xml:space="preserve">Matošková </w:t>
              </w:r>
            </w:ins>
            <w:ins w:id="454"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ins w:id="455" w:author="Drahomíra Pavelková" w:date="2019-09-02T15:29:00Z">
              <w:del w:id="456" w:author="Pavla Trefilová" w:date="2019-09-10T15:27:00Z">
                <w:r w:rsidRPr="00315CDD" w:rsidDel="003F1C06">
                  <w:rPr>
                    <w:color w:val="000000" w:themeColor="text1"/>
                  </w:rPr>
                  <w:delText>100%</w:delText>
                </w:r>
              </w:del>
            </w:ins>
          </w:p>
        </w:tc>
        <w:tc>
          <w:tcPr>
            <w:tcW w:w="708" w:type="dxa"/>
          </w:tcPr>
          <w:p w:rsidR="00A65884" w:rsidRPr="00C5333A" w:rsidRDefault="00A65884" w:rsidP="00A65884">
            <w:pPr>
              <w:jc w:val="both"/>
              <w:rPr>
                <w:ins w:id="457" w:author="Drahomíra Pavelková" w:date="2019-09-02T15:28:00Z"/>
                <w:color w:val="000000" w:themeColor="text1"/>
              </w:rPr>
            </w:pPr>
            <w:ins w:id="458" w:author="Drahomíra Pavelková" w:date="2019-09-02T15:29:00Z">
              <w:r w:rsidRPr="00B1317B">
                <w:rPr>
                  <w:color w:val="000000" w:themeColor="text1"/>
                </w:rPr>
                <w:t>2/L</w:t>
              </w:r>
            </w:ins>
          </w:p>
        </w:tc>
        <w:tc>
          <w:tcPr>
            <w:tcW w:w="814" w:type="dxa"/>
          </w:tcPr>
          <w:p w:rsidR="00A65884" w:rsidRPr="00C5333A" w:rsidRDefault="00A65884" w:rsidP="00A65884">
            <w:pPr>
              <w:jc w:val="both"/>
              <w:rPr>
                <w:ins w:id="459" w:author="Drahomíra Pavelková" w:date="2019-09-02T15:28:00Z"/>
                <w:color w:val="000000" w:themeColor="text1"/>
              </w:rPr>
            </w:pPr>
            <w:ins w:id="460" w:author="Drahomíra Pavelková" w:date="2019-09-02T15:29:00Z">
              <w:r>
                <w:rPr>
                  <w:color w:val="000000" w:themeColor="text1"/>
                </w:rPr>
                <w:t>PV</w:t>
              </w:r>
            </w:ins>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organizací I</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6</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prof. Dr. Ing. </w:t>
            </w:r>
            <w:ins w:id="461" w:author="Pavla Trefilová" w:date="2019-09-10T15:29:00Z">
              <w:r w:rsidR="003F1C06">
                <w:rPr>
                  <w:b/>
                  <w:color w:val="000000" w:themeColor="text1"/>
                </w:rPr>
                <w:t xml:space="preserve">Drahomíra </w:t>
              </w:r>
            </w:ins>
            <w:r w:rsidRPr="00C5333A">
              <w:rPr>
                <w:b/>
                <w:color w:val="000000" w:themeColor="text1"/>
              </w:rPr>
              <w:t>Pavelková</w:t>
            </w:r>
          </w:p>
          <w:p w:rsidR="00A65884" w:rsidRPr="00C5333A" w:rsidRDefault="00A65884" w:rsidP="00A65884">
            <w:pPr>
              <w:jc w:val="both"/>
              <w:rPr>
                <w:color w:val="000000" w:themeColor="text1"/>
              </w:rPr>
            </w:pPr>
            <w:r w:rsidRPr="00C5333A">
              <w:rPr>
                <w:color w:val="000000" w:themeColor="text1"/>
              </w:rPr>
              <w:t xml:space="preserve">Pavelková </w:t>
            </w:r>
            <w:ins w:id="462"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463" w:author="Pavla Trefilová" w:date="2019-09-10T15:27:00Z">
              <w:r w:rsidRPr="00C5333A" w:rsidDel="003F1C06">
                <w:rPr>
                  <w:color w:val="000000" w:themeColor="text1"/>
                </w:rPr>
                <w:delText>100%</w:delText>
              </w:r>
            </w:del>
          </w:p>
        </w:tc>
        <w:tc>
          <w:tcPr>
            <w:tcW w:w="708" w:type="dxa"/>
          </w:tcPr>
          <w:p w:rsidR="00A65884" w:rsidRPr="00C5333A" w:rsidRDefault="00A65884" w:rsidP="00A65884">
            <w:pPr>
              <w:jc w:val="both"/>
              <w:rPr>
                <w:color w:val="000000" w:themeColor="text1"/>
              </w:rPr>
            </w:pPr>
            <w:r w:rsidRPr="00C5333A">
              <w:rPr>
                <w:color w:val="000000" w:themeColor="text1"/>
              </w:rPr>
              <w:t>2/L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organizací II</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6</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prof. Dr. Ing. </w:t>
            </w:r>
            <w:ins w:id="464" w:author="Pavla Trefilová" w:date="2019-09-10T15:28:00Z">
              <w:r w:rsidR="003F1C06">
                <w:rPr>
                  <w:b/>
                  <w:color w:val="000000" w:themeColor="text1"/>
                </w:rPr>
                <w:t xml:space="preserve">Drahomíra </w:t>
              </w:r>
            </w:ins>
            <w:r w:rsidRPr="00C5333A">
              <w:rPr>
                <w:b/>
                <w:color w:val="000000" w:themeColor="text1"/>
              </w:rPr>
              <w:t>Pavelková</w:t>
            </w:r>
          </w:p>
          <w:p w:rsidR="00A65884" w:rsidRPr="00C5333A" w:rsidRDefault="00A65884" w:rsidP="00A65884">
            <w:pPr>
              <w:jc w:val="both"/>
              <w:rPr>
                <w:color w:val="000000" w:themeColor="text1"/>
              </w:rPr>
            </w:pPr>
            <w:r w:rsidRPr="00C5333A">
              <w:rPr>
                <w:color w:val="000000" w:themeColor="text1"/>
              </w:rPr>
              <w:lastRenderedPageBreak/>
              <w:t xml:space="preserve">Pavelková </w:t>
            </w:r>
            <w:ins w:id="465" w:author="Pavla Trefilová" w:date="2019-09-10T15:27:00Z">
              <w:r w:rsidR="003F1C06">
                <w:rPr>
                  <w:color w:val="000000" w:themeColor="text1"/>
                </w:rPr>
                <w:t>(</w:t>
              </w:r>
              <w:r w:rsidR="003F1C06" w:rsidRPr="00B1317B">
                <w:rPr>
                  <w:color w:val="000000" w:themeColor="text1"/>
                </w:rPr>
                <w:t>100%</w:t>
              </w:r>
              <w:r w:rsidR="003F1C06">
                <w:rPr>
                  <w:color w:val="000000" w:themeColor="text1"/>
                </w:rPr>
                <w:t>)</w:t>
              </w:r>
            </w:ins>
            <w:del w:id="466" w:author="Pavla Trefilová" w:date="2019-09-10T15:27:00Z">
              <w:r w:rsidRPr="00C5333A" w:rsidDel="003F1C06">
                <w:rPr>
                  <w:color w:val="000000" w:themeColor="text1"/>
                </w:rPr>
                <w:delText>100%</w:delText>
              </w:r>
            </w:del>
          </w:p>
        </w:tc>
        <w:tc>
          <w:tcPr>
            <w:tcW w:w="708" w:type="dxa"/>
          </w:tcPr>
          <w:p w:rsidR="00A65884" w:rsidRPr="00C5333A" w:rsidRDefault="00A65884" w:rsidP="00A65884">
            <w:pPr>
              <w:jc w:val="both"/>
              <w:rPr>
                <w:color w:val="000000" w:themeColor="text1"/>
              </w:rPr>
            </w:pPr>
            <w:r w:rsidRPr="00C5333A">
              <w:rPr>
                <w:color w:val="000000" w:themeColor="text1"/>
              </w:rPr>
              <w:lastRenderedPageBreak/>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041842">
        <w:trPr>
          <w:trHeight w:val="1069"/>
        </w:trPr>
        <w:tc>
          <w:tcPr>
            <w:tcW w:w="9285" w:type="dxa"/>
            <w:gridSpan w:val="8"/>
          </w:tcPr>
          <w:p w:rsidR="00A65884" w:rsidRDefault="00A65884" w:rsidP="00A65884">
            <w:pPr>
              <w:rPr>
                <w:b/>
              </w:rPr>
            </w:pPr>
            <w:r>
              <w:rPr>
                <w:b/>
              </w:rPr>
              <w:t>Podmínka pro splnění této skupiny předmětů:</w:t>
            </w:r>
          </w:p>
          <w:p w:rsidR="00A65884" w:rsidRPr="00A95C34" w:rsidRDefault="00A65884" w:rsidP="00A65884">
            <w:pPr>
              <w:jc w:val="both"/>
            </w:pPr>
            <w:r w:rsidRPr="00A95C34">
              <w:t>Student v prezenč</w:t>
            </w:r>
            <w:r>
              <w:t>n</w:t>
            </w:r>
            <w:r w:rsidRPr="00A95C34">
              <w:t xml:space="preserve">í formě studia si volí z nabídky povinně volitelné předměty minimálně </w:t>
            </w:r>
            <w:r w:rsidRPr="00DA3A64">
              <w:t xml:space="preserve">za </w:t>
            </w:r>
            <w:ins w:id="467" w:author="Drahomíra Pavelková" w:date="2019-09-02T15:24:00Z">
              <w:r>
                <w:rPr>
                  <w:b/>
                </w:rPr>
                <w:t>7</w:t>
              </w:r>
            </w:ins>
            <w:del w:id="468" w:author="Drahomíra Pavelková" w:date="2019-09-02T15:24:00Z">
              <w:r w:rsidDel="00CF0F78">
                <w:rPr>
                  <w:b/>
                </w:rPr>
                <w:delText>9</w:delText>
              </w:r>
            </w:del>
            <w:r w:rsidRPr="00505A8E">
              <w:rPr>
                <w:b/>
              </w:rPr>
              <w:t xml:space="preserve"> </w:t>
            </w:r>
            <w:r w:rsidRPr="00DA3A64">
              <w:rPr>
                <w:b/>
              </w:rPr>
              <w:t>kreditů</w:t>
            </w:r>
            <w:r w:rsidRPr="00CC6CEB">
              <w:rPr>
                <w:b/>
              </w:rPr>
              <w:t>.</w:t>
            </w:r>
          </w:p>
          <w:p w:rsidR="00A65884" w:rsidRDefault="00A65884" w:rsidP="00A65884"/>
          <w:p w:rsidR="00A65884" w:rsidRPr="00336550" w:rsidRDefault="00A65884" w:rsidP="00A65884">
            <w:pPr>
              <w:rPr>
                <w:b/>
              </w:rPr>
            </w:pPr>
            <w:r>
              <w:rPr>
                <w:b/>
              </w:rPr>
              <w:t>Pozn.: Předměty označené * lze studovat i v anglickém jazyce.</w:t>
            </w:r>
          </w:p>
        </w:tc>
      </w:tr>
      <w:tr w:rsidR="00A65884" w:rsidDel="004D10DC" w:rsidTr="001C6516">
        <w:trPr>
          <w:del w:id="469" w:author="Drahomíra Pavelková" w:date="2019-09-02T15:23:00Z"/>
        </w:trPr>
        <w:tc>
          <w:tcPr>
            <w:tcW w:w="9285" w:type="dxa"/>
            <w:gridSpan w:val="8"/>
            <w:shd w:val="clear" w:color="auto" w:fill="F7CAAC"/>
          </w:tcPr>
          <w:p w:rsidR="00A65884" w:rsidDel="004D10DC" w:rsidRDefault="00A65884" w:rsidP="00A65884">
            <w:pPr>
              <w:rPr>
                <w:del w:id="470" w:author="Drahomíra Pavelková" w:date="2019-09-02T15:23:00Z"/>
              </w:rPr>
            </w:pPr>
            <w:del w:id="471" w:author="Drahomíra Pavelková" w:date="2019-09-02T15:23:00Z">
              <w:r w:rsidDel="004D10DC">
                <w:rPr>
                  <w:b/>
                  <w:sz w:val="22"/>
                </w:rPr>
                <w:delText>Volitelné předměty – skupina 2</w:delText>
              </w:r>
            </w:del>
          </w:p>
        </w:tc>
      </w:tr>
      <w:tr w:rsidR="00A65884" w:rsidDel="004D10DC" w:rsidTr="00EA3784">
        <w:trPr>
          <w:trHeight w:val="747"/>
          <w:del w:id="472" w:author="Drahomíra Pavelková" w:date="2019-09-02T15:23:00Z"/>
        </w:trPr>
        <w:tc>
          <w:tcPr>
            <w:tcW w:w="9285" w:type="dxa"/>
            <w:gridSpan w:val="8"/>
          </w:tcPr>
          <w:p w:rsidR="00A65884" w:rsidDel="004D10DC" w:rsidRDefault="00A65884" w:rsidP="00A65884">
            <w:pPr>
              <w:jc w:val="both"/>
              <w:rPr>
                <w:del w:id="473" w:author="Drahomíra Pavelková" w:date="2019-09-02T15:23:00Z"/>
                <w:b/>
              </w:rPr>
            </w:pPr>
            <w:del w:id="474" w:author="Drahomíra Pavelková" w:date="2019-09-02T15:23:00Z">
              <w:r w:rsidDel="004D10DC">
                <w:rPr>
                  <w:b/>
                </w:rPr>
                <w:delText>Podmínka pro splnění této skupiny předmětů:</w:delText>
              </w:r>
            </w:del>
          </w:p>
          <w:p w:rsidR="00A65884" w:rsidDel="004D10DC" w:rsidRDefault="00A65884" w:rsidP="00A65884">
            <w:pPr>
              <w:jc w:val="both"/>
              <w:rPr>
                <w:del w:id="475" w:author="Drahomíra Pavelková" w:date="2019-09-02T15:23:00Z"/>
              </w:rPr>
            </w:pPr>
            <w:del w:id="476" w:author="Drahomíra Pavelková" w:date="2019-09-02T15:23:00Z">
              <w:r w:rsidDel="004D10DC">
                <w:delText xml:space="preserve">Tato skupina předmětů není specifikována. </w:delText>
              </w:r>
              <w:r w:rsidRPr="00FA13C7" w:rsidDel="004D10DC">
                <w:delText xml:space="preserve">Student si může </w:delText>
              </w:r>
              <w:r w:rsidDel="004D10DC">
                <w:delText>v rámci</w:delText>
              </w:r>
              <w:r w:rsidRPr="00FA13C7" w:rsidDel="004D10DC">
                <w:delText xml:space="preserve"> této skupiny zvolit předměty minimálně za </w:delText>
              </w:r>
              <w:r w:rsidRPr="00FA13C7" w:rsidDel="004D10DC">
                <w:rPr>
                  <w:b/>
                </w:rPr>
                <w:delText>3 kredity</w:delText>
              </w:r>
              <w:r w:rsidDel="004D10DC">
                <w:rPr>
                  <w:b/>
                </w:rPr>
                <w:delText xml:space="preserve">, </w:delText>
              </w:r>
              <w:r w:rsidRPr="00796BD9" w:rsidDel="004D10DC">
                <w:delText xml:space="preserve">a to předměty podle aktuální nabídky mezifakultní nebo meziuniverzitní spolupráce nebo předměty nabízené v rámci ostatních studijních programů na FaME, které mohou sloužit k rozšíření jeho znalostí nebo dovedností. </w:delText>
              </w:r>
              <w:r w:rsidRPr="00FA13C7" w:rsidDel="004D10DC">
                <w:delText>V případě, že si nezvolí z této skupiny předmětů, musí si zvolit adekvátně více kreditů za předměty ze skupiny povinně volitelných předmětů.</w:delText>
              </w:r>
            </w:del>
          </w:p>
        </w:tc>
      </w:tr>
      <w:tr w:rsidR="00A65884" w:rsidTr="0034438B">
        <w:tc>
          <w:tcPr>
            <w:tcW w:w="3227" w:type="dxa"/>
            <w:gridSpan w:val="3"/>
            <w:shd w:val="clear" w:color="auto" w:fill="F7CAAC"/>
          </w:tcPr>
          <w:p w:rsidR="00A65884" w:rsidRDefault="00A65884" w:rsidP="00A65884">
            <w:pPr>
              <w:jc w:val="both"/>
              <w:rPr>
                <w:b/>
              </w:rPr>
            </w:pPr>
            <w:r>
              <w:rPr>
                <w:b/>
              </w:rPr>
              <w:t xml:space="preserve"> Součásti SZZ a jejich obsah</w:t>
            </w:r>
          </w:p>
        </w:tc>
        <w:tc>
          <w:tcPr>
            <w:tcW w:w="6058" w:type="dxa"/>
            <w:gridSpan w:val="5"/>
            <w:tcBorders>
              <w:bottom w:val="nil"/>
            </w:tcBorders>
          </w:tcPr>
          <w:p w:rsidR="00A65884" w:rsidRDefault="00A65884" w:rsidP="00A65884">
            <w:pPr>
              <w:jc w:val="both"/>
            </w:pPr>
          </w:p>
        </w:tc>
      </w:tr>
      <w:tr w:rsidR="00A65884" w:rsidTr="00995C34">
        <w:trPr>
          <w:trHeight w:val="2409"/>
        </w:trPr>
        <w:tc>
          <w:tcPr>
            <w:tcW w:w="9285" w:type="dxa"/>
            <w:gridSpan w:val="8"/>
            <w:tcBorders>
              <w:top w:val="nil"/>
            </w:tcBorders>
          </w:tcPr>
          <w:p w:rsidR="00A65884" w:rsidRPr="00C5333A" w:rsidRDefault="00A65884" w:rsidP="00A65884">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SZZ se skládá ze dvou částí:</w:t>
            </w:r>
          </w:p>
          <w:p w:rsidR="00A65884" w:rsidRPr="00C5333A" w:rsidRDefault="00A65884" w:rsidP="00A65884">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A65884" w:rsidRPr="00C5333A" w:rsidRDefault="00A65884" w:rsidP="00A65884">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zkouška z odborné problematiky související se studovaným programem</w:t>
            </w:r>
          </w:p>
          <w:p w:rsidR="00A65884" w:rsidRPr="00C5333A" w:rsidRDefault="00A65884" w:rsidP="00A65884">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Pr>
                <w:i/>
                <w:color w:val="000000" w:themeColor="text1"/>
              </w:rPr>
              <w:t>účetnictví neziskového sektoru)</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 xml:space="preserve">(rozsah je dán předměty Daně I, II a III, </w:t>
            </w:r>
            <w:ins w:id="477" w:author="Drahomíra Pavelková" w:date="2019-09-02T15:06:00Z">
              <w:r>
                <w:rPr>
                  <w:i/>
                  <w:color w:val="000000" w:themeColor="text1"/>
                </w:rPr>
                <w:t>Daňová evidence</w:t>
              </w:r>
            </w:ins>
            <w:del w:id="478" w:author="Drahomíra Pavelková" w:date="2019-09-02T15:06:00Z">
              <w:r w:rsidRPr="00C5333A" w:rsidDel="00FE773F">
                <w:rPr>
                  <w:i/>
                  <w:color w:val="000000" w:themeColor="text1"/>
                </w:rPr>
                <w:delText>Daně individuálního podnikatele</w:delText>
              </w:r>
            </w:del>
            <w:r w:rsidRPr="00C5333A">
              <w:rPr>
                <w:i/>
                <w:color w:val="000000" w:themeColor="text1"/>
              </w:rPr>
              <w:t>)</w:t>
            </w:r>
          </w:p>
          <w:p w:rsidR="00A65884" w:rsidRPr="00C5333A" w:rsidRDefault="00A65884" w:rsidP="00A65884">
            <w:pPr>
              <w:pStyle w:val="Odstavecseseznamem"/>
              <w:numPr>
                <w:ilvl w:val="0"/>
                <w:numId w:val="67"/>
              </w:numPr>
              <w:spacing w:line="256" w:lineRule="auto"/>
              <w:jc w:val="both"/>
              <w:rPr>
                <w:color w:val="000000" w:themeColor="text1"/>
              </w:rPr>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A65884" w:rsidTr="0034438B">
        <w:tc>
          <w:tcPr>
            <w:tcW w:w="3227" w:type="dxa"/>
            <w:gridSpan w:val="3"/>
            <w:shd w:val="clear" w:color="auto" w:fill="F7CAAC"/>
          </w:tcPr>
          <w:p w:rsidR="00A65884" w:rsidRDefault="00A65884" w:rsidP="00A65884">
            <w:pPr>
              <w:jc w:val="both"/>
              <w:rPr>
                <w:b/>
              </w:rPr>
            </w:pPr>
            <w:r>
              <w:rPr>
                <w:b/>
              </w:rPr>
              <w:t>Další studijní povinnosti</w:t>
            </w:r>
          </w:p>
        </w:tc>
        <w:tc>
          <w:tcPr>
            <w:tcW w:w="6058" w:type="dxa"/>
            <w:gridSpan w:val="5"/>
            <w:tcBorders>
              <w:bottom w:val="nil"/>
            </w:tcBorders>
          </w:tcPr>
          <w:p w:rsidR="00A65884" w:rsidRPr="00336550" w:rsidRDefault="00A65884" w:rsidP="00A65884">
            <w:pPr>
              <w:jc w:val="both"/>
            </w:pPr>
          </w:p>
        </w:tc>
      </w:tr>
      <w:tr w:rsidR="00A65884" w:rsidTr="00DB5CEF">
        <w:trPr>
          <w:trHeight w:val="581"/>
        </w:trPr>
        <w:tc>
          <w:tcPr>
            <w:tcW w:w="9285" w:type="dxa"/>
            <w:gridSpan w:val="8"/>
            <w:tcBorders>
              <w:top w:val="nil"/>
            </w:tcBorders>
          </w:tcPr>
          <w:p w:rsidR="00A65884" w:rsidRPr="00D10428" w:rsidRDefault="00A65884" w:rsidP="00A65884">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3"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A65884" w:rsidTr="0034438B">
        <w:tc>
          <w:tcPr>
            <w:tcW w:w="3227" w:type="dxa"/>
            <w:gridSpan w:val="3"/>
            <w:shd w:val="clear" w:color="auto" w:fill="F7CAAC"/>
          </w:tcPr>
          <w:p w:rsidR="00A65884" w:rsidRDefault="00A65884" w:rsidP="00A65884">
            <w:pPr>
              <w:rPr>
                <w:b/>
              </w:rPr>
            </w:pPr>
            <w:r>
              <w:rPr>
                <w:b/>
              </w:rPr>
              <w:t>Návrh témat kvalifikačních prací a témata obhájených prací</w:t>
            </w:r>
          </w:p>
        </w:tc>
        <w:tc>
          <w:tcPr>
            <w:tcW w:w="6058" w:type="dxa"/>
            <w:gridSpan w:val="5"/>
            <w:tcBorders>
              <w:bottom w:val="nil"/>
            </w:tcBorders>
          </w:tcPr>
          <w:p w:rsidR="00A65884" w:rsidRDefault="00A65884" w:rsidP="00A65884">
            <w:pPr>
              <w:jc w:val="both"/>
            </w:pPr>
          </w:p>
        </w:tc>
      </w:tr>
      <w:tr w:rsidR="00A65884" w:rsidTr="00EA3784">
        <w:trPr>
          <w:trHeight w:val="842"/>
        </w:trPr>
        <w:tc>
          <w:tcPr>
            <w:tcW w:w="9285" w:type="dxa"/>
            <w:gridSpan w:val="8"/>
            <w:tcBorders>
              <w:top w:val="nil"/>
            </w:tcBorders>
          </w:tcPr>
          <w:p w:rsidR="00A65884" w:rsidRPr="00B1317B" w:rsidRDefault="00A65884" w:rsidP="00A65884">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A65884"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asignace jako forma financování neziskového sektoru</w:t>
            </w:r>
          </w:p>
          <w:p w:rsidR="00A65884" w:rsidRDefault="00A65884" w:rsidP="00A65884">
            <w:pPr>
              <w:spacing w:line="259" w:lineRule="auto"/>
              <w:jc w:val="both"/>
              <w:rPr>
                <w:b/>
              </w:rPr>
            </w:pPr>
            <w:r w:rsidRPr="00995C34">
              <w:rPr>
                <w:b/>
              </w:rPr>
              <w:t>Témata obhájených prací v rámci současné akreditace programu Hospodářská politika a správa oboru Účetnictví a daně:</w:t>
            </w:r>
          </w:p>
          <w:p w:rsidR="00A65884" w:rsidRDefault="00A65884" w:rsidP="00A65884">
            <w:pPr>
              <w:pStyle w:val="Odstavecseseznamem"/>
              <w:numPr>
                <w:ilvl w:val="0"/>
                <w:numId w:val="110"/>
              </w:numPr>
              <w:tabs>
                <w:tab w:val="left" w:pos="8016"/>
              </w:tabs>
              <w:ind w:left="255" w:hanging="255"/>
              <w:contextualSpacing w:val="0"/>
            </w:pPr>
            <w:r>
              <w:t>Optimalizace daně z příjmů fyzických osob</w:t>
            </w:r>
          </w:p>
          <w:p w:rsidR="00A65884" w:rsidRDefault="00A65884" w:rsidP="00A65884">
            <w:pPr>
              <w:pStyle w:val="Odstavecseseznamem"/>
              <w:numPr>
                <w:ilvl w:val="0"/>
                <w:numId w:val="110"/>
              </w:numPr>
              <w:tabs>
                <w:tab w:val="left" w:pos="8016"/>
              </w:tabs>
              <w:ind w:left="255" w:hanging="255"/>
              <w:contextualSpacing w:val="0"/>
            </w:pPr>
            <w:r>
              <w:t>Problematika evidence dlouhodobého majetku ve vybrané firmě z hlediska účetního a daňového</w:t>
            </w:r>
          </w:p>
          <w:p w:rsidR="00A65884" w:rsidRDefault="00A65884" w:rsidP="00A65884">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A65884" w:rsidRDefault="00A65884" w:rsidP="00A65884">
            <w:pPr>
              <w:pStyle w:val="Odstavecseseznamem"/>
              <w:numPr>
                <w:ilvl w:val="0"/>
                <w:numId w:val="110"/>
              </w:numPr>
              <w:tabs>
                <w:tab w:val="left" w:pos="8016"/>
              </w:tabs>
              <w:ind w:left="255" w:hanging="255"/>
              <w:contextualSpacing w:val="0"/>
            </w:pPr>
            <w:r>
              <w:t>Účtování a analýza zásob zboží ve společnosti HP TRONIC Zlín, spol. s r. o.</w:t>
            </w:r>
          </w:p>
          <w:p w:rsidR="00A65884" w:rsidRDefault="00A65884" w:rsidP="00A65884">
            <w:pPr>
              <w:pStyle w:val="Odstavecseseznamem"/>
              <w:numPr>
                <w:ilvl w:val="0"/>
                <w:numId w:val="110"/>
              </w:numPr>
              <w:tabs>
                <w:tab w:val="left" w:pos="8016"/>
              </w:tabs>
              <w:ind w:left="255" w:hanging="255"/>
              <w:contextualSpacing w:val="0"/>
            </w:pPr>
            <w:r>
              <w:t>Analýza hypotečních úvěrů a jejich daňový dopad pro klienta</w:t>
            </w:r>
          </w:p>
          <w:p w:rsidR="00A65884" w:rsidRDefault="00A65884" w:rsidP="00A65884">
            <w:pPr>
              <w:pStyle w:val="Odstavecseseznamem"/>
              <w:numPr>
                <w:ilvl w:val="0"/>
                <w:numId w:val="110"/>
              </w:numPr>
              <w:tabs>
                <w:tab w:val="left" w:pos="8016"/>
              </w:tabs>
              <w:ind w:left="255" w:hanging="255"/>
              <w:contextualSpacing w:val="0"/>
            </w:pPr>
            <w:r>
              <w:t>Analýza chyb v účetní praxi se zaměřením na účetní uzávěrku a závěrku</w:t>
            </w:r>
          </w:p>
          <w:p w:rsidR="00A65884" w:rsidRDefault="00A65884" w:rsidP="00A65884">
            <w:pPr>
              <w:pStyle w:val="Odstavecseseznamem"/>
              <w:numPr>
                <w:ilvl w:val="0"/>
                <w:numId w:val="110"/>
              </w:numPr>
              <w:tabs>
                <w:tab w:val="left" w:pos="8016"/>
              </w:tabs>
              <w:ind w:left="255" w:hanging="255"/>
              <w:contextualSpacing w:val="0"/>
            </w:pPr>
            <w:r>
              <w:t>Specifikace výběru a implementace ekonomického software malé firmy</w:t>
            </w:r>
          </w:p>
          <w:p w:rsidR="00A65884" w:rsidRDefault="00A65884" w:rsidP="00A65884">
            <w:pPr>
              <w:pStyle w:val="Odstavecseseznamem"/>
              <w:numPr>
                <w:ilvl w:val="0"/>
                <w:numId w:val="110"/>
              </w:numPr>
              <w:tabs>
                <w:tab w:val="left" w:pos="8016"/>
              </w:tabs>
              <w:ind w:left="255" w:hanging="255"/>
              <w:contextualSpacing w:val="0"/>
            </w:pPr>
            <w:r>
              <w:t>Mzdové účetnictví ve vybrané společnosti</w:t>
            </w:r>
          </w:p>
          <w:p w:rsidR="00A65884" w:rsidRDefault="00A65884" w:rsidP="00A65884">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A65884" w:rsidRDefault="00A65884" w:rsidP="00A65884">
            <w:pPr>
              <w:pStyle w:val="Odstavecseseznamem"/>
              <w:numPr>
                <w:ilvl w:val="0"/>
                <w:numId w:val="110"/>
              </w:numPr>
              <w:tabs>
                <w:tab w:val="left" w:pos="8016"/>
              </w:tabs>
              <w:ind w:left="255" w:hanging="255"/>
              <w:contextualSpacing w:val="0"/>
            </w:pPr>
            <w:r>
              <w:t>Vedení účetnictví vybrané obce</w:t>
            </w:r>
          </w:p>
          <w:p w:rsidR="00A65884" w:rsidRDefault="00A65884" w:rsidP="00A65884">
            <w:pPr>
              <w:pStyle w:val="Odstavecseseznamem"/>
              <w:numPr>
                <w:ilvl w:val="0"/>
                <w:numId w:val="110"/>
              </w:numPr>
              <w:tabs>
                <w:tab w:val="left" w:pos="8016"/>
              </w:tabs>
              <w:ind w:left="255" w:hanging="255"/>
              <w:contextualSpacing w:val="0"/>
            </w:pPr>
            <w:r>
              <w:t>Analýza mzdového systému vybrané společnosti</w:t>
            </w:r>
          </w:p>
          <w:p w:rsidR="00A65884" w:rsidRDefault="00A65884" w:rsidP="00A65884">
            <w:pPr>
              <w:pStyle w:val="Odstavecseseznamem"/>
              <w:numPr>
                <w:ilvl w:val="0"/>
                <w:numId w:val="110"/>
              </w:numPr>
              <w:tabs>
                <w:tab w:val="left" w:pos="8016"/>
              </w:tabs>
              <w:ind w:left="255" w:hanging="255"/>
              <w:contextualSpacing w:val="0"/>
            </w:pPr>
            <w:r>
              <w:lastRenderedPageBreak/>
              <w:t>Optimalizace daně z příjmů právnických osob ve vybrané společnosti</w:t>
            </w:r>
          </w:p>
          <w:p w:rsidR="00A65884" w:rsidRDefault="00A65884" w:rsidP="00A65884">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A65884" w:rsidRDefault="00A65884" w:rsidP="00A65884">
            <w:pPr>
              <w:pStyle w:val="Odstavecseseznamem"/>
              <w:numPr>
                <w:ilvl w:val="0"/>
                <w:numId w:val="110"/>
              </w:numPr>
              <w:tabs>
                <w:tab w:val="left" w:pos="8016"/>
              </w:tabs>
              <w:ind w:left="255" w:hanging="255"/>
              <w:contextualSpacing w:val="0"/>
            </w:pPr>
            <w:r>
              <w:t>Možnosti zdrojů financování příspěvkové organizace a jejich účtování</w:t>
            </w:r>
          </w:p>
          <w:p w:rsidR="00A65884" w:rsidRDefault="00A65884" w:rsidP="00A65884">
            <w:pPr>
              <w:pStyle w:val="Odstavecseseznamem"/>
              <w:numPr>
                <w:ilvl w:val="0"/>
                <w:numId w:val="110"/>
              </w:numPr>
              <w:tabs>
                <w:tab w:val="left" w:pos="8016"/>
              </w:tabs>
              <w:ind w:left="255" w:hanging="255"/>
              <w:contextualSpacing w:val="0"/>
            </w:pPr>
            <w:r>
              <w:t>Systém řízení pohledávek ve vybrané společnosti</w:t>
            </w:r>
          </w:p>
          <w:p w:rsidR="00A65884" w:rsidRDefault="00A65884" w:rsidP="00A65884">
            <w:pPr>
              <w:pStyle w:val="Odstavecseseznamem"/>
              <w:numPr>
                <w:ilvl w:val="0"/>
                <w:numId w:val="110"/>
              </w:numPr>
              <w:tabs>
                <w:tab w:val="left" w:pos="8016"/>
              </w:tabs>
              <w:ind w:left="255" w:hanging="255"/>
              <w:contextualSpacing w:val="0"/>
            </w:pPr>
            <w:r>
              <w:t>Problematika dlouhodobého majetku v příspěvkové organizaci</w:t>
            </w:r>
          </w:p>
          <w:p w:rsidR="00A65884" w:rsidRDefault="00A65884" w:rsidP="00A65884">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A65884" w:rsidRDefault="00A65884" w:rsidP="00A65884">
            <w:pPr>
              <w:pStyle w:val="Odstavecseseznamem"/>
              <w:numPr>
                <w:ilvl w:val="0"/>
                <w:numId w:val="110"/>
              </w:numPr>
              <w:tabs>
                <w:tab w:val="left" w:pos="8016"/>
              </w:tabs>
              <w:ind w:left="255" w:hanging="255"/>
              <w:contextualSpacing w:val="0"/>
            </w:pPr>
            <w:r>
              <w:t>Daňová a účetní specifika ve stavebnictví</w:t>
            </w:r>
          </w:p>
          <w:p w:rsidR="00A65884" w:rsidRDefault="00A65884" w:rsidP="00A65884">
            <w:pPr>
              <w:pStyle w:val="Odstavecseseznamem"/>
              <w:numPr>
                <w:ilvl w:val="0"/>
                <w:numId w:val="110"/>
              </w:numPr>
              <w:tabs>
                <w:tab w:val="left" w:pos="8016"/>
              </w:tabs>
              <w:ind w:left="255" w:hanging="255"/>
              <w:contextualSpacing w:val="0"/>
            </w:pPr>
            <w:r>
              <w:t>Režim přenesení daňové povinnosti a jeho aplikace ve vybrané společnosti</w:t>
            </w:r>
          </w:p>
          <w:p w:rsidR="00A65884" w:rsidRDefault="00A65884" w:rsidP="00A65884">
            <w:pPr>
              <w:pStyle w:val="Odstavecseseznamem"/>
              <w:numPr>
                <w:ilvl w:val="0"/>
                <w:numId w:val="110"/>
              </w:numPr>
              <w:tabs>
                <w:tab w:val="left" w:pos="8016"/>
              </w:tabs>
              <w:ind w:left="255" w:hanging="255"/>
              <w:contextualSpacing w:val="0"/>
            </w:pPr>
            <w:r>
              <w:t>Cestovní náhrady ve stavební firmě</w:t>
            </w:r>
          </w:p>
          <w:p w:rsidR="00A65884" w:rsidRDefault="00A65884" w:rsidP="00A65884">
            <w:pPr>
              <w:pStyle w:val="Odstavecseseznamem"/>
              <w:numPr>
                <w:ilvl w:val="0"/>
                <w:numId w:val="110"/>
              </w:numPr>
              <w:tabs>
                <w:tab w:val="left" w:pos="8016"/>
              </w:tabs>
              <w:ind w:left="255" w:hanging="255"/>
              <w:contextualSpacing w:val="0"/>
            </w:pPr>
            <w:r>
              <w:t>Dlouhodobý hmotný majetek a jeho sledování ve společnosti Consulting s.r.o.</w:t>
            </w:r>
          </w:p>
          <w:p w:rsidR="00A65884" w:rsidRDefault="00A65884" w:rsidP="00A65884">
            <w:pPr>
              <w:pStyle w:val="Odstavecseseznamem"/>
              <w:numPr>
                <w:ilvl w:val="0"/>
                <w:numId w:val="110"/>
              </w:numPr>
              <w:tabs>
                <w:tab w:val="left" w:pos="8016"/>
              </w:tabs>
              <w:ind w:left="255" w:hanging="255"/>
              <w:contextualSpacing w:val="0"/>
            </w:pPr>
            <w:r>
              <w:t>Analýza problémových oblastí u daně z přidané hodnoty ve vybrané firmě</w:t>
            </w:r>
          </w:p>
          <w:p w:rsidR="00A65884" w:rsidRDefault="00A65884" w:rsidP="00A65884">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tc>
      </w:tr>
      <w:tr w:rsidR="00A65884" w:rsidTr="0034438B">
        <w:tc>
          <w:tcPr>
            <w:tcW w:w="3227" w:type="dxa"/>
            <w:gridSpan w:val="3"/>
            <w:shd w:val="clear" w:color="auto" w:fill="F7CAAC"/>
          </w:tcPr>
          <w:p w:rsidR="00A65884" w:rsidRDefault="00A65884" w:rsidP="00A65884">
            <w:r>
              <w:rPr>
                <w:b/>
              </w:rPr>
              <w:lastRenderedPageBreak/>
              <w:t>Návrh témat rigorózních prací a témata obhájených prací</w:t>
            </w:r>
          </w:p>
        </w:tc>
        <w:tc>
          <w:tcPr>
            <w:tcW w:w="6058" w:type="dxa"/>
            <w:gridSpan w:val="5"/>
            <w:tcBorders>
              <w:bottom w:val="nil"/>
            </w:tcBorders>
            <w:shd w:val="clear" w:color="auto" w:fill="FFFFFF"/>
          </w:tcPr>
          <w:p w:rsidR="00A65884" w:rsidRDefault="00A65884" w:rsidP="00A65884">
            <w:pPr>
              <w:jc w:val="center"/>
            </w:pPr>
          </w:p>
        </w:tc>
      </w:tr>
      <w:tr w:rsidR="00A65884" w:rsidTr="00C8670E">
        <w:trPr>
          <w:trHeight w:val="206"/>
        </w:trPr>
        <w:tc>
          <w:tcPr>
            <w:tcW w:w="9285" w:type="dxa"/>
            <w:gridSpan w:val="8"/>
            <w:tcBorders>
              <w:top w:val="nil"/>
            </w:tcBorders>
          </w:tcPr>
          <w:p w:rsidR="00A65884" w:rsidRDefault="00A65884" w:rsidP="00A65884">
            <w:pPr>
              <w:jc w:val="both"/>
            </w:pPr>
          </w:p>
        </w:tc>
      </w:tr>
      <w:tr w:rsidR="00A65884" w:rsidTr="0034438B">
        <w:tc>
          <w:tcPr>
            <w:tcW w:w="3227" w:type="dxa"/>
            <w:gridSpan w:val="3"/>
            <w:shd w:val="clear" w:color="auto" w:fill="F7CAAC"/>
          </w:tcPr>
          <w:p w:rsidR="00A65884" w:rsidRDefault="00A65884" w:rsidP="00A65884">
            <w:r>
              <w:rPr>
                <w:b/>
              </w:rPr>
              <w:t xml:space="preserve"> Součásti SRZ a jejich obsah</w:t>
            </w:r>
          </w:p>
        </w:tc>
        <w:tc>
          <w:tcPr>
            <w:tcW w:w="6058" w:type="dxa"/>
            <w:gridSpan w:val="5"/>
            <w:tcBorders>
              <w:bottom w:val="nil"/>
            </w:tcBorders>
            <w:shd w:val="clear" w:color="auto" w:fill="FFFFFF"/>
          </w:tcPr>
          <w:p w:rsidR="00A65884" w:rsidRDefault="00A65884" w:rsidP="00A65884">
            <w:pPr>
              <w:jc w:val="center"/>
            </w:pPr>
          </w:p>
        </w:tc>
      </w:tr>
      <w:tr w:rsidR="00A65884" w:rsidTr="00C8670E">
        <w:trPr>
          <w:trHeight w:val="284"/>
        </w:trPr>
        <w:tc>
          <w:tcPr>
            <w:tcW w:w="9285" w:type="dxa"/>
            <w:gridSpan w:val="8"/>
            <w:tcBorders>
              <w:top w:val="nil"/>
            </w:tcBorders>
          </w:tcPr>
          <w:p w:rsidR="00A65884" w:rsidRDefault="00A65884" w:rsidP="00A65884">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505A8E">
            <w:pPr>
              <w:rPr>
                <w:b/>
                <w:sz w:val="22"/>
              </w:rPr>
            </w:pPr>
            <w:r>
              <w:rPr>
                <w:b/>
                <w:color w:val="000000" w:themeColor="text1"/>
                <w:sz w:val="22"/>
              </w:rPr>
              <w:t>Účetnictví a daně</w:t>
            </w:r>
            <w:r w:rsidR="00D10428" w:rsidRPr="00B1317B">
              <w:rPr>
                <w:b/>
                <w:color w:val="000000" w:themeColor="text1"/>
                <w:sz w:val="22"/>
              </w:rPr>
              <w:t xml:space="preserv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3F1C06" w:rsidTr="00406EBE">
        <w:tc>
          <w:tcPr>
            <w:tcW w:w="2370" w:type="dxa"/>
          </w:tcPr>
          <w:p w:rsidR="003F1C06" w:rsidRPr="00B1317B" w:rsidRDefault="003F1C06" w:rsidP="003F1C06">
            <w:pPr>
              <w:rPr>
                <w:color w:val="000000" w:themeColor="text1"/>
              </w:rPr>
            </w:pPr>
            <w:r w:rsidRPr="00B1317B">
              <w:rPr>
                <w:color w:val="000000" w:themeColor="text1"/>
              </w:rPr>
              <w:t>Informační technologie pro ekonomy</w:t>
            </w:r>
          </w:p>
        </w:tc>
        <w:tc>
          <w:tcPr>
            <w:tcW w:w="857" w:type="dxa"/>
            <w:gridSpan w:val="2"/>
          </w:tcPr>
          <w:p w:rsidR="003F1C06" w:rsidRPr="00B1317B" w:rsidRDefault="003F1C06" w:rsidP="003F1C06">
            <w:pPr>
              <w:jc w:val="both"/>
              <w:rPr>
                <w:color w:val="000000" w:themeColor="text1"/>
              </w:rPr>
            </w:pPr>
            <w:r w:rsidRPr="00B1317B">
              <w:rPr>
                <w:color w:val="000000" w:themeColor="text1"/>
              </w:rPr>
              <w:t>10-0-0</w:t>
            </w:r>
          </w:p>
        </w:tc>
        <w:tc>
          <w:tcPr>
            <w:tcW w:w="850" w:type="dxa"/>
          </w:tcPr>
          <w:p w:rsidR="003F1C06" w:rsidRPr="00B1317B" w:rsidRDefault="003F1C06" w:rsidP="003F1C06">
            <w:pPr>
              <w:jc w:val="both"/>
              <w:rPr>
                <w:color w:val="000000" w:themeColor="text1"/>
              </w:rPr>
            </w:pPr>
            <w:r w:rsidRPr="00B1317B">
              <w:rPr>
                <w:color w:val="000000" w:themeColor="text1"/>
              </w:rPr>
              <w:t>klz</w:t>
            </w:r>
          </w:p>
        </w:tc>
        <w:tc>
          <w:tcPr>
            <w:tcW w:w="709" w:type="dxa"/>
          </w:tcPr>
          <w:p w:rsidR="003F1C06" w:rsidRPr="00B1317B" w:rsidRDefault="003F1C06" w:rsidP="003F1C06">
            <w:pPr>
              <w:jc w:val="both"/>
              <w:rPr>
                <w:color w:val="000000" w:themeColor="text1"/>
              </w:rPr>
            </w:pPr>
            <w:r w:rsidRPr="00B1317B">
              <w:rPr>
                <w:color w:val="000000" w:themeColor="text1"/>
              </w:rPr>
              <w:t>3</w:t>
            </w:r>
          </w:p>
        </w:tc>
        <w:tc>
          <w:tcPr>
            <w:tcW w:w="2977" w:type="dxa"/>
          </w:tcPr>
          <w:p w:rsidR="003F1C06" w:rsidRPr="00B1317B" w:rsidRDefault="003F1C06" w:rsidP="003F1C06">
            <w:pPr>
              <w:jc w:val="both"/>
              <w:rPr>
                <w:ins w:id="479" w:author="Pavla Trefilová" w:date="2019-09-10T15:34:00Z"/>
                <w:b/>
                <w:color w:val="000000" w:themeColor="text1"/>
              </w:rPr>
            </w:pPr>
            <w:ins w:id="480" w:author="Pavla Trefilová" w:date="2019-09-10T15:34:00Z">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ins>
          </w:p>
          <w:p w:rsidR="003F1C06" w:rsidRPr="00B1317B" w:rsidDel="00CC67CC" w:rsidRDefault="003F1C06" w:rsidP="003F1C06">
            <w:pPr>
              <w:jc w:val="both"/>
              <w:rPr>
                <w:del w:id="481" w:author="Pavla Trefilová" w:date="2019-09-10T15:34:00Z"/>
                <w:b/>
                <w:color w:val="000000" w:themeColor="text1"/>
              </w:rPr>
            </w:pPr>
            <w:ins w:id="482" w:author="Pavla Trefilová" w:date="2019-09-10T15:34:00Z">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ins>
            <w:del w:id="483" w:author="Pavla Trefilová" w:date="2019-09-10T15:34:00Z">
              <w:r w:rsidRPr="00B1317B" w:rsidDel="00CC67CC">
                <w:rPr>
                  <w:b/>
                  <w:color w:val="000000" w:themeColor="text1"/>
                </w:rPr>
                <w:delText>doc. Ing. Vojtěšek, Ph.D</w:delText>
              </w:r>
              <w:r w:rsidRPr="00B1317B" w:rsidDel="00CC67CC">
                <w:rPr>
                  <w:color w:val="000000" w:themeColor="text1"/>
                </w:rPr>
                <w:delText>.</w:delText>
              </w:r>
            </w:del>
          </w:p>
          <w:p w:rsidR="003F1C06" w:rsidRPr="00B1317B" w:rsidRDefault="003F1C06" w:rsidP="003F1C06">
            <w:pPr>
              <w:jc w:val="both"/>
              <w:rPr>
                <w:color w:val="000000" w:themeColor="text1"/>
              </w:rPr>
            </w:pPr>
            <w:del w:id="484" w:author="Pavla Trefilová" w:date="2019-09-10T15:34:00Z">
              <w:r w:rsidRPr="00B1317B" w:rsidDel="00CC67CC">
                <w:rPr>
                  <w:color w:val="000000" w:themeColor="text1"/>
                </w:rPr>
                <w:delText>Vojtěšek 100%</w:delText>
              </w:r>
            </w:del>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p>
        </w:tc>
      </w:tr>
      <w:tr w:rsidR="003F1C06" w:rsidTr="00406EBE">
        <w:tc>
          <w:tcPr>
            <w:tcW w:w="2370" w:type="dxa"/>
          </w:tcPr>
          <w:p w:rsidR="003F1C06" w:rsidRPr="00B1317B" w:rsidRDefault="003F1C06" w:rsidP="003F1C06">
            <w:pPr>
              <w:rPr>
                <w:color w:val="000000" w:themeColor="text1"/>
              </w:rPr>
            </w:pPr>
            <w:r w:rsidRPr="00B1317B">
              <w:rPr>
                <w:color w:val="000000" w:themeColor="text1"/>
              </w:rPr>
              <w:t xml:space="preserve">Matematika EI     </w:t>
            </w:r>
          </w:p>
        </w:tc>
        <w:tc>
          <w:tcPr>
            <w:tcW w:w="857" w:type="dxa"/>
            <w:gridSpan w:val="2"/>
          </w:tcPr>
          <w:p w:rsidR="003F1C06" w:rsidRPr="00B1317B" w:rsidRDefault="003F1C06" w:rsidP="003F1C06">
            <w:pPr>
              <w:jc w:val="both"/>
              <w:rPr>
                <w:color w:val="000000" w:themeColor="text1"/>
              </w:rPr>
            </w:pPr>
            <w:r w:rsidRPr="00B1317B">
              <w:rPr>
                <w:color w:val="000000" w:themeColor="text1"/>
              </w:rPr>
              <w:t>20-0-0</w:t>
            </w:r>
          </w:p>
        </w:tc>
        <w:tc>
          <w:tcPr>
            <w:tcW w:w="850" w:type="dxa"/>
          </w:tcPr>
          <w:p w:rsidR="003F1C06" w:rsidRPr="00B1317B" w:rsidRDefault="003F1C06" w:rsidP="003F1C06">
            <w:pPr>
              <w:jc w:val="both"/>
              <w:rPr>
                <w:color w:val="000000" w:themeColor="text1"/>
              </w:rPr>
            </w:pPr>
            <w:r w:rsidRPr="00B1317B">
              <w:rPr>
                <w:color w:val="000000" w:themeColor="text1"/>
              </w:rPr>
              <w:t>zp, zk</w:t>
            </w:r>
          </w:p>
        </w:tc>
        <w:tc>
          <w:tcPr>
            <w:tcW w:w="709" w:type="dxa"/>
          </w:tcPr>
          <w:p w:rsidR="003F1C06" w:rsidRPr="00B1317B" w:rsidRDefault="003F1C06" w:rsidP="003F1C06">
            <w:pPr>
              <w:jc w:val="both"/>
              <w:rPr>
                <w:color w:val="000000" w:themeColor="text1"/>
              </w:rPr>
            </w:pPr>
            <w:r w:rsidRPr="00B1317B">
              <w:rPr>
                <w:color w:val="000000" w:themeColor="text1"/>
              </w:rPr>
              <w:t>5</w:t>
            </w:r>
          </w:p>
        </w:tc>
        <w:tc>
          <w:tcPr>
            <w:tcW w:w="2977" w:type="dxa"/>
          </w:tcPr>
          <w:p w:rsidR="003F1C06" w:rsidRPr="00B1317B" w:rsidRDefault="003F1C06" w:rsidP="003F1C06">
            <w:pPr>
              <w:jc w:val="both"/>
              <w:rPr>
                <w:ins w:id="485" w:author="Pavla Trefilová" w:date="2019-09-10T15:34:00Z"/>
                <w:b/>
                <w:color w:val="000000" w:themeColor="text1"/>
              </w:rPr>
            </w:pPr>
            <w:ins w:id="486" w:author="Pavla Trefilová" w:date="2019-09-10T15:34:00Z">
              <w:r w:rsidRPr="00B1317B">
                <w:rPr>
                  <w:b/>
                  <w:color w:val="000000" w:themeColor="text1"/>
                </w:rPr>
                <w:t xml:space="preserve">Mgr. </w:t>
              </w:r>
              <w:r>
                <w:rPr>
                  <w:b/>
                  <w:color w:val="000000" w:themeColor="text1"/>
                </w:rPr>
                <w:t xml:space="preserve">Lubomír </w:t>
              </w:r>
              <w:r w:rsidRPr="00B1317B">
                <w:rPr>
                  <w:b/>
                  <w:color w:val="000000" w:themeColor="text1"/>
                </w:rPr>
                <w:t>Sedláček, Ph.D.</w:t>
              </w:r>
            </w:ins>
          </w:p>
          <w:p w:rsidR="003F1C06" w:rsidRPr="00B1317B" w:rsidRDefault="003F1C06" w:rsidP="003F1C06">
            <w:pPr>
              <w:jc w:val="both"/>
              <w:rPr>
                <w:ins w:id="487" w:author="Pavla Trefilová" w:date="2019-09-10T15:34:00Z"/>
                <w:color w:val="000000" w:themeColor="text1"/>
              </w:rPr>
            </w:pPr>
            <w:ins w:id="488" w:author="Pavla Trefilová" w:date="2019-09-10T15:34:00Z">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ins>
          </w:p>
          <w:p w:rsidR="003F1C06" w:rsidRPr="00B1317B" w:rsidDel="00CC67CC" w:rsidRDefault="003F1C06" w:rsidP="003F1C06">
            <w:pPr>
              <w:jc w:val="both"/>
              <w:rPr>
                <w:del w:id="489" w:author="Pavla Trefilová" w:date="2019-09-10T15:34:00Z"/>
                <w:b/>
                <w:color w:val="000000" w:themeColor="text1"/>
              </w:rPr>
            </w:pPr>
            <w:ins w:id="490" w:author="Pavla Trefilová" w:date="2019-09-10T15:34:00Z">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ins>
            <w:del w:id="491" w:author="Pavla Trefilová" w:date="2019-09-10T15:34:00Z">
              <w:r w:rsidRPr="00B1317B" w:rsidDel="00CC67CC">
                <w:rPr>
                  <w:b/>
                  <w:color w:val="000000" w:themeColor="text1"/>
                </w:rPr>
                <w:delText>Mgr. Sedláček, Ph.D.</w:delText>
              </w:r>
            </w:del>
          </w:p>
          <w:p w:rsidR="003F1C06" w:rsidRPr="00B1317B" w:rsidDel="00CC67CC" w:rsidRDefault="003F1C06" w:rsidP="003F1C06">
            <w:pPr>
              <w:jc w:val="both"/>
              <w:rPr>
                <w:del w:id="492" w:author="Pavla Trefilová" w:date="2019-09-10T15:34:00Z"/>
                <w:color w:val="000000" w:themeColor="text1"/>
              </w:rPr>
            </w:pPr>
            <w:del w:id="493" w:author="Pavla Trefilová" w:date="2019-09-10T15:34:00Z">
              <w:r w:rsidRPr="00B1317B" w:rsidDel="00CC67CC">
                <w:rPr>
                  <w:color w:val="000000" w:themeColor="text1"/>
                </w:rPr>
                <w:delText>Sedláček 60%</w:delText>
              </w:r>
            </w:del>
          </w:p>
          <w:p w:rsidR="003F1C06" w:rsidRPr="00B1317B" w:rsidRDefault="003F1C06" w:rsidP="003F1C06">
            <w:pPr>
              <w:jc w:val="both"/>
              <w:rPr>
                <w:color w:val="000000" w:themeColor="text1"/>
              </w:rPr>
            </w:pPr>
            <w:del w:id="494" w:author="Pavla Trefilová" w:date="2019-09-10T15:34:00Z">
              <w:r w:rsidRPr="00B1317B" w:rsidDel="00CC67CC">
                <w:rPr>
                  <w:color w:val="000000" w:themeColor="text1"/>
                </w:rPr>
                <w:delText>Fialka 40%</w:delText>
              </w:r>
            </w:del>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p>
        </w:tc>
      </w:tr>
      <w:tr w:rsidR="003F1C06" w:rsidTr="00406EBE">
        <w:tc>
          <w:tcPr>
            <w:tcW w:w="2370" w:type="dxa"/>
          </w:tcPr>
          <w:p w:rsidR="003F1C06" w:rsidRPr="00B1317B" w:rsidRDefault="003F1C06" w:rsidP="003F1C06">
            <w:pPr>
              <w:rPr>
                <w:color w:val="000000" w:themeColor="text1"/>
              </w:rPr>
            </w:pPr>
            <w:r w:rsidRPr="00B1317B">
              <w:rPr>
                <w:color w:val="000000" w:themeColor="text1"/>
              </w:rPr>
              <w:t>Mikroekonomie I</w:t>
            </w:r>
          </w:p>
        </w:tc>
        <w:tc>
          <w:tcPr>
            <w:tcW w:w="857" w:type="dxa"/>
            <w:gridSpan w:val="2"/>
          </w:tcPr>
          <w:p w:rsidR="003F1C06" w:rsidRPr="00B1317B" w:rsidRDefault="003F1C06" w:rsidP="003F1C06">
            <w:pPr>
              <w:jc w:val="both"/>
              <w:rPr>
                <w:color w:val="000000" w:themeColor="text1"/>
              </w:rPr>
            </w:pPr>
            <w:r w:rsidRPr="00B1317B">
              <w:rPr>
                <w:color w:val="000000" w:themeColor="text1"/>
              </w:rPr>
              <w:t>20-0-0</w:t>
            </w:r>
          </w:p>
        </w:tc>
        <w:tc>
          <w:tcPr>
            <w:tcW w:w="850" w:type="dxa"/>
          </w:tcPr>
          <w:p w:rsidR="003F1C06" w:rsidRPr="00B1317B" w:rsidRDefault="003F1C06" w:rsidP="003F1C06">
            <w:pPr>
              <w:jc w:val="both"/>
              <w:rPr>
                <w:color w:val="000000" w:themeColor="text1"/>
              </w:rPr>
            </w:pPr>
            <w:r w:rsidRPr="00B1317B">
              <w:rPr>
                <w:color w:val="000000" w:themeColor="text1"/>
              </w:rPr>
              <w:t>zp, zk</w:t>
            </w:r>
          </w:p>
        </w:tc>
        <w:tc>
          <w:tcPr>
            <w:tcW w:w="709" w:type="dxa"/>
          </w:tcPr>
          <w:p w:rsidR="003F1C06" w:rsidRPr="00B1317B" w:rsidRDefault="003F1C06" w:rsidP="003F1C06">
            <w:pPr>
              <w:jc w:val="both"/>
              <w:rPr>
                <w:color w:val="000000" w:themeColor="text1"/>
              </w:rPr>
            </w:pPr>
            <w:r w:rsidRPr="00B1317B">
              <w:rPr>
                <w:color w:val="000000" w:themeColor="text1"/>
              </w:rPr>
              <w:t>6</w:t>
            </w:r>
          </w:p>
        </w:tc>
        <w:tc>
          <w:tcPr>
            <w:tcW w:w="2977" w:type="dxa"/>
          </w:tcPr>
          <w:p w:rsidR="003F1C06" w:rsidRPr="00B1317B" w:rsidRDefault="003F1C06" w:rsidP="003F1C06">
            <w:pPr>
              <w:jc w:val="both"/>
              <w:rPr>
                <w:ins w:id="495" w:author="Pavla Trefilová" w:date="2019-09-10T15:34:00Z"/>
                <w:b/>
                <w:color w:val="000000" w:themeColor="text1"/>
              </w:rPr>
            </w:pPr>
            <w:ins w:id="496" w:author="Pavla Trefilová" w:date="2019-09-10T15:34:00Z">
              <w:r w:rsidRPr="00B1317B">
                <w:rPr>
                  <w:b/>
                  <w:color w:val="000000" w:themeColor="text1"/>
                </w:rPr>
                <w:t xml:space="preserve">Ing. </w:t>
              </w:r>
              <w:r>
                <w:rPr>
                  <w:b/>
                  <w:color w:val="000000" w:themeColor="text1"/>
                </w:rPr>
                <w:t xml:space="preserve">Kamil </w:t>
              </w:r>
              <w:r w:rsidRPr="00B1317B">
                <w:rPr>
                  <w:b/>
                  <w:color w:val="000000" w:themeColor="text1"/>
                </w:rPr>
                <w:t>Dobeš, Ph.D.</w:t>
              </w:r>
            </w:ins>
          </w:p>
          <w:p w:rsidR="003F1C06" w:rsidRPr="00B1317B" w:rsidDel="00CC67CC" w:rsidRDefault="003F1C06" w:rsidP="003F1C06">
            <w:pPr>
              <w:jc w:val="both"/>
              <w:rPr>
                <w:del w:id="497" w:author="Pavla Trefilová" w:date="2019-09-10T15:34:00Z"/>
                <w:b/>
                <w:color w:val="000000" w:themeColor="text1"/>
              </w:rPr>
            </w:pPr>
            <w:ins w:id="498" w:author="Pavla Trefilová" w:date="2019-09-10T15:34:00Z">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ins>
            <w:del w:id="499" w:author="Pavla Trefilová" w:date="2019-09-10T15:34:00Z">
              <w:r w:rsidRPr="00B1317B" w:rsidDel="00CC67CC">
                <w:rPr>
                  <w:b/>
                  <w:color w:val="000000" w:themeColor="text1"/>
                </w:rPr>
                <w:delText>Ing. Dobeš, Ph.D.</w:delText>
              </w:r>
            </w:del>
          </w:p>
          <w:p w:rsidR="003F1C06" w:rsidRPr="00B1317B" w:rsidRDefault="003F1C06" w:rsidP="003F1C06">
            <w:pPr>
              <w:jc w:val="both"/>
              <w:rPr>
                <w:color w:val="000000" w:themeColor="text1"/>
              </w:rPr>
            </w:pPr>
            <w:del w:id="500" w:author="Pavla Trefilová" w:date="2019-09-10T15:34:00Z">
              <w:r w:rsidRPr="00B1317B" w:rsidDel="00CC67CC">
                <w:rPr>
                  <w:color w:val="000000" w:themeColor="text1"/>
                </w:rPr>
                <w:delText>Dobeš 100%</w:delText>
              </w:r>
            </w:del>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r w:rsidRPr="00B1317B">
              <w:rPr>
                <w:color w:val="000000" w:themeColor="text1"/>
              </w:rPr>
              <w:t>ZT</w:t>
            </w:r>
          </w:p>
        </w:tc>
      </w:tr>
      <w:tr w:rsidR="003F1C06" w:rsidTr="00315CDD">
        <w:tc>
          <w:tcPr>
            <w:tcW w:w="2370" w:type="dxa"/>
            <w:shd w:val="clear" w:color="auto" w:fill="auto"/>
          </w:tcPr>
          <w:p w:rsidR="003F1C06" w:rsidRPr="00315CDD" w:rsidRDefault="003F1C06" w:rsidP="003F1C06">
            <w:pPr>
              <w:rPr>
                <w:color w:val="000000" w:themeColor="text1"/>
              </w:rPr>
            </w:pPr>
            <w:r w:rsidRPr="00315CDD">
              <w:rPr>
                <w:color w:val="000000" w:themeColor="text1"/>
              </w:rPr>
              <w:t>Management I</w:t>
            </w:r>
          </w:p>
        </w:tc>
        <w:tc>
          <w:tcPr>
            <w:tcW w:w="857" w:type="dxa"/>
            <w:gridSpan w:val="2"/>
            <w:shd w:val="clear" w:color="auto" w:fill="auto"/>
          </w:tcPr>
          <w:p w:rsidR="003F1C06" w:rsidRPr="00315CDD" w:rsidRDefault="003F1C06" w:rsidP="003F1C06">
            <w:pPr>
              <w:jc w:val="both"/>
              <w:rPr>
                <w:color w:val="000000" w:themeColor="text1"/>
              </w:rPr>
            </w:pPr>
            <w:r w:rsidRPr="00315CDD">
              <w:rPr>
                <w:color w:val="000000" w:themeColor="text1"/>
              </w:rPr>
              <w:t>15-0-0</w:t>
            </w:r>
          </w:p>
        </w:tc>
        <w:tc>
          <w:tcPr>
            <w:tcW w:w="850" w:type="dxa"/>
            <w:shd w:val="clear" w:color="auto" w:fill="auto"/>
          </w:tcPr>
          <w:p w:rsidR="003F1C06" w:rsidRPr="00315CDD" w:rsidRDefault="003F1C06" w:rsidP="003F1C06">
            <w:pPr>
              <w:jc w:val="both"/>
              <w:rPr>
                <w:color w:val="000000" w:themeColor="text1"/>
              </w:rPr>
            </w:pPr>
            <w:r w:rsidRPr="00315CDD">
              <w:rPr>
                <w:color w:val="000000" w:themeColor="text1"/>
              </w:rPr>
              <w:t>zp, zk</w:t>
            </w:r>
          </w:p>
        </w:tc>
        <w:tc>
          <w:tcPr>
            <w:tcW w:w="709" w:type="dxa"/>
            <w:shd w:val="clear" w:color="auto" w:fill="auto"/>
          </w:tcPr>
          <w:p w:rsidR="003F1C06" w:rsidRPr="00315CDD" w:rsidRDefault="003F1C06" w:rsidP="003F1C06">
            <w:pPr>
              <w:jc w:val="both"/>
              <w:rPr>
                <w:color w:val="000000" w:themeColor="text1"/>
              </w:rPr>
            </w:pPr>
            <w:r w:rsidRPr="00315CDD">
              <w:rPr>
                <w:color w:val="000000" w:themeColor="text1"/>
              </w:rPr>
              <w:t>5</w:t>
            </w:r>
          </w:p>
        </w:tc>
        <w:tc>
          <w:tcPr>
            <w:tcW w:w="2977" w:type="dxa"/>
            <w:shd w:val="clear" w:color="auto" w:fill="auto"/>
          </w:tcPr>
          <w:p w:rsidR="003F1C06" w:rsidRPr="00B1317B" w:rsidRDefault="003F1C06" w:rsidP="003F1C06">
            <w:pPr>
              <w:jc w:val="both"/>
              <w:rPr>
                <w:ins w:id="501" w:author="Pavla Trefilová" w:date="2019-09-10T15:34:00Z"/>
                <w:b/>
                <w:color w:val="000000" w:themeColor="text1"/>
              </w:rPr>
            </w:pPr>
            <w:ins w:id="502" w:author="Pavla Trefilová" w:date="2019-09-10T15:34:00Z">
              <w:r w:rsidRPr="00B1317B">
                <w:rPr>
                  <w:b/>
                  <w:color w:val="000000" w:themeColor="text1"/>
                </w:rPr>
                <w:t xml:space="preserve">Ing. </w:t>
              </w:r>
              <w:r>
                <w:rPr>
                  <w:b/>
                  <w:color w:val="000000" w:themeColor="text1"/>
                </w:rPr>
                <w:t xml:space="preserve">Janka </w:t>
              </w:r>
              <w:r w:rsidRPr="00B1317B">
                <w:rPr>
                  <w:b/>
                  <w:color w:val="000000" w:themeColor="text1"/>
                </w:rPr>
                <w:t>Vydrová, Ph.D.</w:t>
              </w:r>
            </w:ins>
          </w:p>
          <w:p w:rsidR="003F1C06" w:rsidRPr="00315CDD" w:rsidDel="00CC67CC" w:rsidRDefault="003F1C06" w:rsidP="003F1C06">
            <w:pPr>
              <w:jc w:val="both"/>
              <w:rPr>
                <w:del w:id="503" w:author="Pavla Trefilová" w:date="2019-09-10T15:34:00Z"/>
                <w:b/>
                <w:color w:val="000000" w:themeColor="text1"/>
              </w:rPr>
            </w:pPr>
            <w:ins w:id="504" w:author="Pavla Trefilová" w:date="2019-09-10T15:34:00Z">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ins>
            <w:del w:id="505" w:author="Pavla Trefilová" w:date="2019-09-10T15:34:00Z">
              <w:r w:rsidRPr="00315CDD" w:rsidDel="00CC67CC">
                <w:rPr>
                  <w:b/>
                  <w:color w:val="000000" w:themeColor="text1"/>
                </w:rPr>
                <w:delText>Ing. Vydrová, Ph.D.</w:delText>
              </w:r>
            </w:del>
          </w:p>
          <w:p w:rsidR="003F1C06" w:rsidRPr="00315CDD" w:rsidRDefault="003F1C06" w:rsidP="003F1C06">
            <w:pPr>
              <w:jc w:val="both"/>
              <w:rPr>
                <w:color w:val="000000" w:themeColor="text1"/>
              </w:rPr>
            </w:pPr>
            <w:del w:id="506" w:author="Pavla Trefilová" w:date="2019-09-10T15:34:00Z">
              <w:r w:rsidRPr="00315CDD" w:rsidDel="00CC67CC">
                <w:rPr>
                  <w:color w:val="000000" w:themeColor="text1"/>
                </w:rPr>
                <w:delText>Vydrová 100%</w:delText>
              </w:r>
            </w:del>
          </w:p>
        </w:tc>
        <w:tc>
          <w:tcPr>
            <w:tcW w:w="708" w:type="dxa"/>
            <w:shd w:val="clear" w:color="auto" w:fill="auto"/>
          </w:tcPr>
          <w:p w:rsidR="003F1C06" w:rsidRPr="00315CDD" w:rsidRDefault="003F1C06" w:rsidP="003F1C06">
            <w:pPr>
              <w:jc w:val="both"/>
              <w:rPr>
                <w:color w:val="000000" w:themeColor="text1"/>
              </w:rPr>
            </w:pPr>
            <w:r w:rsidRPr="00315CDD">
              <w:rPr>
                <w:color w:val="000000" w:themeColor="text1"/>
              </w:rPr>
              <w:t>1/Z</w:t>
            </w:r>
          </w:p>
        </w:tc>
        <w:tc>
          <w:tcPr>
            <w:tcW w:w="814" w:type="dxa"/>
            <w:shd w:val="clear" w:color="auto" w:fill="auto"/>
          </w:tcPr>
          <w:p w:rsidR="003F1C06" w:rsidRPr="00315CDD" w:rsidRDefault="003F1C06" w:rsidP="003F1C06">
            <w:pPr>
              <w:jc w:val="both"/>
              <w:rPr>
                <w:color w:val="000000" w:themeColor="text1"/>
              </w:rPr>
            </w:pPr>
            <w:r w:rsidRPr="00315CDD">
              <w:rPr>
                <w:color w:val="000000" w:themeColor="text1"/>
              </w:rPr>
              <w:t>ZT</w:t>
            </w:r>
          </w:p>
        </w:tc>
      </w:tr>
      <w:tr w:rsidR="003F1C06" w:rsidTr="00315CDD">
        <w:tc>
          <w:tcPr>
            <w:tcW w:w="2370" w:type="dxa"/>
            <w:shd w:val="clear" w:color="auto" w:fill="auto"/>
          </w:tcPr>
          <w:p w:rsidR="003F1C06" w:rsidRPr="00315CDD" w:rsidRDefault="003F1C06" w:rsidP="003F1C06">
            <w:pPr>
              <w:rPr>
                <w:color w:val="000000" w:themeColor="text1"/>
              </w:rPr>
            </w:pPr>
            <w:r w:rsidRPr="00315CDD">
              <w:rPr>
                <w:color w:val="000000" w:themeColor="text1"/>
              </w:rPr>
              <w:t>Základy podnikové ekonomiky</w:t>
            </w:r>
          </w:p>
        </w:tc>
        <w:tc>
          <w:tcPr>
            <w:tcW w:w="857" w:type="dxa"/>
            <w:gridSpan w:val="2"/>
            <w:shd w:val="clear" w:color="auto" w:fill="auto"/>
          </w:tcPr>
          <w:p w:rsidR="003F1C06" w:rsidRPr="00315CDD" w:rsidRDefault="003F1C06" w:rsidP="003F1C06">
            <w:pPr>
              <w:jc w:val="both"/>
              <w:rPr>
                <w:color w:val="000000" w:themeColor="text1"/>
              </w:rPr>
            </w:pPr>
            <w:r w:rsidRPr="00315CDD">
              <w:rPr>
                <w:color w:val="000000" w:themeColor="text1"/>
              </w:rPr>
              <w:t>20-0-0</w:t>
            </w:r>
          </w:p>
        </w:tc>
        <w:tc>
          <w:tcPr>
            <w:tcW w:w="850" w:type="dxa"/>
            <w:shd w:val="clear" w:color="auto" w:fill="auto"/>
          </w:tcPr>
          <w:p w:rsidR="003F1C06" w:rsidRPr="00315CDD" w:rsidRDefault="003F1C06" w:rsidP="003F1C06">
            <w:pPr>
              <w:jc w:val="both"/>
              <w:rPr>
                <w:color w:val="000000" w:themeColor="text1"/>
              </w:rPr>
            </w:pPr>
            <w:r w:rsidRPr="00315CDD">
              <w:rPr>
                <w:color w:val="000000" w:themeColor="text1"/>
              </w:rPr>
              <w:t>zp, zk</w:t>
            </w:r>
          </w:p>
        </w:tc>
        <w:tc>
          <w:tcPr>
            <w:tcW w:w="709" w:type="dxa"/>
            <w:shd w:val="clear" w:color="auto" w:fill="auto"/>
          </w:tcPr>
          <w:p w:rsidR="003F1C06" w:rsidRPr="00315CDD" w:rsidRDefault="003F1C06" w:rsidP="003F1C06">
            <w:pPr>
              <w:jc w:val="both"/>
              <w:rPr>
                <w:color w:val="000000" w:themeColor="text1"/>
              </w:rPr>
            </w:pPr>
            <w:r w:rsidRPr="00315CDD">
              <w:rPr>
                <w:color w:val="000000" w:themeColor="text1"/>
              </w:rPr>
              <w:t>5</w:t>
            </w:r>
          </w:p>
        </w:tc>
        <w:tc>
          <w:tcPr>
            <w:tcW w:w="2977" w:type="dxa"/>
            <w:shd w:val="clear" w:color="auto" w:fill="auto"/>
          </w:tcPr>
          <w:p w:rsidR="003F1C06" w:rsidRPr="00C5333A" w:rsidRDefault="003F1C06" w:rsidP="003F1C06">
            <w:pPr>
              <w:jc w:val="both"/>
              <w:rPr>
                <w:ins w:id="507" w:author="Pavla Trefilová" w:date="2019-09-10T15:34:00Z"/>
                <w:b/>
                <w:color w:val="000000" w:themeColor="text1"/>
              </w:rPr>
            </w:pPr>
            <w:ins w:id="508" w:author="Pavla Trefilová" w:date="2019-09-10T15:34:00Z">
              <w:r w:rsidRPr="00C5333A">
                <w:rPr>
                  <w:b/>
                  <w:color w:val="000000" w:themeColor="text1"/>
                </w:rPr>
                <w:t>doc.</w:t>
              </w:r>
              <w:r>
                <w:rPr>
                  <w:b/>
                  <w:color w:val="000000" w:themeColor="text1"/>
                </w:rPr>
                <w:t xml:space="preserve"> </w:t>
              </w:r>
              <w:r w:rsidRPr="00C5333A">
                <w:rPr>
                  <w:b/>
                  <w:color w:val="000000" w:themeColor="text1"/>
                </w:rPr>
                <w:t xml:space="preserve">Ing. </w:t>
              </w:r>
              <w:r>
                <w:rPr>
                  <w:b/>
                  <w:color w:val="000000" w:themeColor="text1"/>
                </w:rPr>
                <w:t>Petr Novák</w:t>
              </w:r>
              <w:r w:rsidRPr="00C5333A">
                <w:rPr>
                  <w:b/>
                  <w:color w:val="000000" w:themeColor="text1"/>
                </w:rPr>
                <w:t>, Ph.D.</w:t>
              </w:r>
            </w:ins>
          </w:p>
          <w:p w:rsidR="003F1C06" w:rsidRPr="00C5333A" w:rsidRDefault="003F1C06" w:rsidP="003F1C06">
            <w:pPr>
              <w:jc w:val="both"/>
              <w:rPr>
                <w:ins w:id="509" w:author="Pavla Trefilová" w:date="2019-09-10T15:34:00Z"/>
                <w:color w:val="000000" w:themeColor="text1"/>
              </w:rPr>
            </w:pPr>
            <w:ins w:id="510" w:author="Pavla Trefilová" w:date="2019-09-10T15:34:00Z">
              <w:r w:rsidRPr="00C5333A">
                <w:rPr>
                  <w:color w:val="000000" w:themeColor="text1"/>
                </w:rPr>
                <w:t>Novák</w:t>
              </w:r>
              <w:r>
                <w:rPr>
                  <w:color w:val="000000" w:themeColor="text1"/>
                </w:rPr>
                <w:t xml:space="preserve"> (</w:t>
              </w:r>
              <w:r w:rsidRPr="00B1317B">
                <w:rPr>
                  <w:color w:val="000000" w:themeColor="text1"/>
                </w:rPr>
                <w:t>60%</w:t>
              </w:r>
              <w:r>
                <w:rPr>
                  <w:color w:val="000000" w:themeColor="text1"/>
                </w:rPr>
                <w:t>)</w:t>
              </w:r>
            </w:ins>
          </w:p>
          <w:p w:rsidR="003F1C06" w:rsidRPr="00315CDD" w:rsidDel="00CC67CC" w:rsidRDefault="003F1C06" w:rsidP="003F1C06">
            <w:pPr>
              <w:jc w:val="both"/>
              <w:rPr>
                <w:del w:id="511" w:author="Pavla Trefilová" w:date="2019-09-10T15:34:00Z"/>
                <w:b/>
                <w:color w:val="000000" w:themeColor="text1"/>
              </w:rPr>
            </w:pPr>
            <w:ins w:id="512" w:author="Pavla Trefilová" w:date="2019-09-10T15:34:00Z">
              <w:r>
                <w:rPr>
                  <w:color w:val="000000" w:themeColor="text1"/>
                </w:rPr>
                <w:t xml:space="preserve">L. </w:t>
              </w:r>
              <w:r w:rsidRPr="00C5333A">
                <w:rPr>
                  <w:color w:val="000000" w:themeColor="text1"/>
                </w:rPr>
                <w:t>Kozubíková</w:t>
              </w:r>
              <w:r>
                <w:rPr>
                  <w:color w:val="000000" w:themeColor="text1"/>
                </w:rPr>
                <w:t xml:space="preserve"> (</w:t>
              </w:r>
              <w:r w:rsidRPr="00B1317B">
                <w:rPr>
                  <w:color w:val="000000" w:themeColor="text1"/>
                </w:rPr>
                <w:t>40%</w:t>
              </w:r>
              <w:r>
                <w:rPr>
                  <w:color w:val="000000" w:themeColor="text1"/>
                </w:rPr>
                <w:t>)</w:t>
              </w:r>
            </w:ins>
            <w:del w:id="513" w:author="Pavla Trefilová" w:date="2019-09-10T15:34:00Z">
              <w:r w:rsidRPr="00315CDD" w:rsidDel="00CC67CC">
                <w:rPr>
                  <w:b/>
                  <w:color w:val="000000" w:themeColor="text1"/>
                </w:rPr>
                <w:delText>doc. Ing. Novák, Ph.D.</w:delText>
              </w:r>
            </w:del>
          </w:p>
          <w:p w:rsidR="003F1C06" w:rsidRPr="00315CDD" w:rsidDel="00CC67CC" w:rsidRDefault="003F1C06" w:rsidP="003F1C06">
            <w:pPr>
              <w:jc w:val="both"/>
              <w:rPr>
                <w:del w:id="514" w:author="Pavla Trefilová" w:date="2019-09-10T15:34:00Z"/>
                <w:color w:val="000000" w:themeColor="text1"/>
              </w:rPr>
            </w:pPr>
            <w:del w:id="515" w:author="Pavla Trefilová" w:date="2019-09-10T15:34:00Z">
              <w:r w:rsidRPr="00315CDD" w:rsidDel="00CC67CC">
                <w:rPr>
                  <w:color w:val="000000" w:themeColor="text1"/>
                </w:rPr>
                <w:delText>Novák 60%</w:delText>
              </w:r>
            </w:del>
          </w:p>
          <w:p w:rsidR="003F1C06" w:rsidRPr="00315CDD" w:rsidRDefault="003F1C06" w:rsidP="003F1C06">
            <w:pPr>
              <w:jc w:val="both"/>
              <w:rPr>
                <w:b/>
                <w:color w:val="000000" w:themeColor="text1"/>
              </w:rPr>
            </w:pPr>
            <w:del w:id="516" w:author="Pavla Trefilová" w:date="2019-09-10T15:34:00Z">
              <w:r w:rsidDel="00CC67CC">
                <w:rPr>
                  <w:color w:val="000000" w:themeColor="text1"/>
                </w:rPr>
                <w:delText xml:space="preserve">L. </w:delText>
              </w:r>
              <w:r w:rsidRPr="00315CDD" w:rsidDel="00CC67CC">
                <w:rPr>
                  <w:color w:val="000000" w:themeColor="text1"/>
                </w:rPr>
                <w:delText>Kozubíková 40%</w:delText>
              </w:r>
            </w:del>
          </w:p>
        </w:tc>
        <w:tc>
          <w:tcPr>
            <w:tcW w:w="708" w:type="dxa"/>
            <w:shd w:val="clear" w:color="auto" w:fill="auto"/>
          </w:tcPr>
          <w:p w:rsidR="003F1C06" w:rsidRPr="00315CDD" w:rsidRDefault="003F1C06" w:rsidP="003F1C06">
            <w:pPr>
              <w:jc w:val="both"/>
              <w:rPr>
                <w:color w:val="000000" w:themeColor="text1"/>
              </w:rPr>
            </w:pPr>
            <w:r w:rsidRPr="00315CDD">
              <w:rPr>
                <w:color w:val="000000" w:themeColor="text1"/>
              </w:rPr>
              <w:t>1/Z</w:t>
            </w:r>
          </w:p>
        </w:tc>
        <w:tc>
          <w:tcPr>
            <w:tcW w:w="814" w:type="dxa"/>
            <w:shd w:val="clear" w:color="auto" w:fill="auto"/>
          </w:tcPr>
          <w:p w:rsidR="003F1C06" w:rsidRPr="00315CDD" w:rsidRDefault="003F1C06" w:rsidP="003F1C06">
            <w:pPr>
              <w:jc w:val="both"/>
              <w:rPr>
                <w:color w:val="000000" w:themeColor="text1"/>
              </w:rPr>
            </w:pPr>
            <w:r w:rsidRPr="00315CDD">
              <w:rPr>
                <w:color w:val="000000" w:themeColor="text1"/>
              </w:rPr>
              <w:t>PZ</w:t>
            </w:r>
          </w:p>
        </w:tc>
      </w:tr>
      <w:tr w:rsidR="003F1C06" w:rsidTr="00315CDD">
        <w:tc>
          <w:tcPr>
            <w:tcW w:w="2370" w:type="dxa"/>
            <w:shd w:val="clear" w:color="auto" w:fill="auto"/>
          </w:tcPr>
          <w:p w:rsidR="003F1C06" w:rsidRPr="00315CDD" w:rsidRDefault="003F1C06" w:rsidP="003F1C06">
            <w:r w:rsidRPr="00315CDD">
              <w:t>Cizí jazyk 1</w:t>
            </w:r>
            <w:r w:rsidRPr="00315CDD">
              <w:rPr>
                <w:rStyle w:val="Znakapoznpodarou"/>
              </w:rPr>
              <w:footnoteReference w:id="2"/>
            </w:r>
          </w:p>
        </w:tc>
        <w:tc>
          <w:tcPr>
            <w:tcW w:w="857" w:type="dxa"/>
            <w:gridSpan w:val="2"/>
            <w:shd w:val="clear" w:color="auto" w:fill="auto"/>
          </w:tcPr>
          <w:p w:rsidR="003F1C06" w:rsidRPr="00315CDD" w:rsidRDefault="003F1C06" w:rsidP="003F1C06">
            <w:r w:rsidRPr="00315CDD">
              <w:t>10-0-0</w:t>
            </w:r>
          </w:p>
        </w:tc>
        <w:tc>
          <w:tcPr>
            <w:tcW w:w="850" w:type="dxa"/>
            <w:shd w:val="clear" w:color="auto" w:fill="auto"/>
          </w:tcPr>
          <w:p w:rsidR="003F1C06" w:rsidRPr="00315CDD" w:rsidRDefault="003F1C06" w:rsidP="003F1C06">
            <w:pPr>
              <w:jc w:val="both"/>
            </w:pPr>
            <w:r w:rsidRPr="00315CDD">
              <w:t>klz</w:t>
            </w:r>
          </w:p>
        </w:tc>
        <w:tc>
          <w:tcPr>
            <w:tcW w:w="709" w:type="dxa"/>
            <w:shd w:val="clear" w:color="auto" w:fill="auto"/>
          </w:tcPr>
          <w:p w:rsidR="003F1C06" w:rsidRPr="00315CDD" w:rsidRDefault="003F1C06" w:rsidP="003F1C06">
            <w:pPr>
              <w:jc w:val="both"/>
            </w:pPr>
            <w:r w:rsidRPr="00315CDD">
              <w:t>4</w:t>
            </w:r>
          </w:p>
        </w:tc>
        <w:tc>
          <w:tcPr>
            <w:tcW w:w="2977" w:type="dxa"/>
            <w:shd w:val="clear" w:color="auto" w:fill="auto"/>
          </w:tcPr>
          <w:p w:rsidR="003F1C06" w:rsidRPr="00E409BC" w:rsidRDefault="003F1C06" w:rsidP="003F1C06">
            <w:pPr>
              <w:jc w:val="both"/>
              <w:rPr>
                <w:ins w:id="517" w:author="Pavla Trefilová" w:date="2019-09-10T15:34:00Z"/>
                <w:b/>
              </w:rPr>
            </w:pPr>
            <w:ins w:id="518" w:author="Pavla Trefilová" w:date="2019-09-10T15:34:00Z">
              <w:r w:rsidRPr="00E409BC">
                <w:rPr>
                  <w:b/>
                </w:rPr>
                <w:t xml:space="preserve">Mgr. </w:t>
              </w:r>
              <w:r>
                <w:rPr>
                  <w:b/>
                </w:rPr>
                <w:t xml:space="preserve">Věra </w:t>
              </w:r>
              <w:r w:rsidRPr="00E409BC">
                <w:rPr>
                  <w:b/>
                </w:rPr>
                <w:t>Kozáková, Ph.D.</w:t>
              </w:r>
            </w:ins>
          </w:p>
          <w:p w:rsidR="003F1C06" w:rsidRDefault="003F1C06" w:rsidP="003F1C06">
            <w:pPr>
              <w:jc w:val="both"/>
              <w:rPr>
                <w:ins w:id="519" w:author="Pavla Trefilová" w:date="2019-09-10T15:34:00Z"/>
              </w:rPr>
            </w:pPr>
            <w:ins w:id="520" w:author="Pavla Trefilová" w:date="2019-09-10T15:34:00Z">
              <w:r>
                <w:t xml:space="preserve">Kozáková </w:t>
              </w:r>
              <w:r>
                <w:rPr>
                  <w:color w:val="000000" w:themeColor="text1"/>
                </w:rPr>
                <w:t>(</w:t>
              </w:r>
              <w:r w:rsidRPr="00B1317B">
                <w:rPr>
                  <w:color w:val="000000" w:themeColor="text1"/>
                </w:rPr>
                <w:t>100%</w:t>
              </w:r>
              <w:r>
                <w:rPr>
                  <w:color w:val="000000" w:themeColor="text1"/>
                </w:rPr>
                <w:t>)</w:t>
              </w:r>
            </w:ins>
          </w:p>
          <w:p w:rsidR="003F1C06" w:rsidRPr="00E409BC" w:rsidRDefault="003F1C06" w:rsidP="003F1C06">
            <w:pPr>
              <w:jc w:val="both"/>
              <w:rPr>
                <w:ins w:id="521" w:author="Pavla Trefilová" w:date="2019-09-10T15:34:00Z"/>
                <w:b/>
              </w:rPr>
            </w:pPr>
            <w:ins w:id="522" w:author="Pavla Trefilová" w:date="2019-09-10T15:34:00Z">
              <w:r w:rsidRPr="00E409BC">
                <w:rPr>
                  <w:b/>
                </w:rPr>
                <w:t xml:space="preserve">PhDr. </w:t>
              </w:r>
              <w:r>
                <w:rPr>
                  <w:b/>
                </w:rPr>
                <w:t xml:space="preserve">Jana </w:t>
              </w:r>
              <w:r w:rsidRPr="00E409BC">
                <w:rPr>
                  <w:b/>
                </w:rPr>
                <w:t>Semotamová</w:t>
              </w:r>
            </w:ins>
          </w:p>
          <w:p w:rsidR="003F1C06" w:rsidRPr="00315CDD" w:rsidDel="00CC67CC" w:rsidRDefault="003F1C06" w:rsidP="003F1C06">
            <w:pPr>
              <w:jc w:val="both"/>
              <w:rPr>
                <w:del w:id="523" w:author="Pavla Trefilová" w:date="2019-09-10T15:34:00Z"/>
                <w:b/>
              </w:rPr>
            </w:pPr>
            <w:ins w:id="524" w:author="Pavla Trefilová" w:date="2019-09-10T15:34:00Z">
              <w:r>
                <w:t xml:space="preserve">Semotamová </w:t>
              </w:r>
              <w:r>
                <w:rPr>
                  <w:color w:val="000000" w:themeColor="text1"/>
                </w:rPr>
                <w:t>(</w:t>
              </w:r>
              <w:r w:rsidRPr="00B1317B">
                <w:rPr>
                  <w:color w:val="000000" w:themeColor="text1"/>
                </w:rPr>
                <w:t>100%</w:t>
              </w:r>
              <w:r>
                <w:rPr>
                  <w:color w:val="000000" w:themeColor="text1"/>
                </w:rPr>
                <w:t>)</w:t>
              </w:r>
            </w:ins>
            <w:del w:id="525" w:author="Pavla Trefilová" w:date="2019-09-10T15:34:00Z">
              <w:r w:rsidRPr="00315CDD" w:rsidDel="00CC67CC">
                <w:rPr>
                  <w:b/>
                </w:rPr>
                <w:delText>Mgr. Kozáková, Ph.D.</w:delText>
              </w:r>
            </w:del>
          </w:p>
          <w:p w:rsidR="003F1C06" w:rsidRPr="00315CDD" w:rsidDel="00CC67CC" w:rsidRDefault="003F1C06" w:rsidP="003F1C06">
            <w:pPr>
              <w:jc w:val="both"/>
              <w:rPr>
                <w:del w:id="526" w:author="Pavla Trefilová" w:date="2019-09-10T15:34:00Z"/>
              </w:rPr>
            </w:pPr>
            <w:del w:id="527" w:author="Pavla Trefilová" w:date="2019-09-10T15:34:00Z">
              <w:r w:rsidRPr="00315CDD" w:rsidDel="00CC67CC">
                <w:delText>Kozáková 100%</w:delText>
              </w:r>
            </w:del>
          </w:p>
          <w:p w:rsidR="003F1C06" w:rsidRPr="00315CDD" w:rsidDel="00CC67CC" w:rsidRDefault="003F1C06" w:rsidP="003F1C06">
            <w:pPr>
              <w:jc w:val="both"/>
              <w:rPr>
                <w:del w:id="528" w:author="Pavla Trefilová" w:date="2019-09-10T15:34:00Z"/>
                <w:b/>
              </w:rPr>
            </w:pPr>
            <w:del w:id="529" w:author="Pavla Trefilová" w:date="2019-09-10T15:34:00Z">
              <w:r w:rsidRPr="00315CDD" w:rsidDel="00CC67CC">
                <w:rPr>
                  <w:b/>
                </w:rPr>
                <w:delText>PhDr. Semotamová</w:delText>
              </w:r>
            </w:del>
          </w:p>
          <w:p w:rsidR="003F1C06" w:rsidRPr="00315CDD" w:rsidRDefault="003F1C06" w:rsidP="003F1C06">
            <w:pPr>
              <w:jc w:val="both"/>
              <w:rPr>
                <w:b/>
              </w:rPr>
            </w:pPr>
            <w:del w:id="530" w:author="Pavla Trefilová" w:date="2019-09-10T15:34:00Z">
              <w:r w:rsidRPr="00315CDD" w:rsidDel="00CC67CC">
                <w:delText>Semotamová 100%</w:delText>
              </w:r>
            </w:del>
          </w:p>
        </w:tc>
        <w:tc>
          <w:tcPr>
            <w:tcW w:w="708" w:type="dxa"/>
            <w:shd w:val="clear" w:color="auto" w:fill="auto"/>
          </w:tcPr>
          <w:p w:rsidR="003F1C06" w:rsidRPr="00315CDD" w:rsidRDefault="003F1C06" w:rsidP="003F1C06">
            <w:pPr>
              <w:jc w:val="both"/>
            </w:pPr>
            <w:r w:rsidRPr="00315CDD">
              <w:t>1/Z</w:t>
            </w:r>
          </w:p>
        </w:tc>
        <w:tc>
          <w:tcPr>
            <w:tcW w:w="814" w:type="dxa"/>
            <w:shd w:val="clear" w:color="auto" w:fill="auto"/>
          </w:tcPr>
          <w:p w:rsidR="003F1C06" w:rsidRPr="00315CDD" w:rsidRDefault="003F1C06" w:rsidP="003F1C06">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Počítačové zpracování dat</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B1317B" w:rsidRDefault="003F47B3" w:rsidP="003F47B3">
            <w:pPr>
              <w:jc w:val="both"/>
              <w:rPr>
                <w:ins w:id="531" w:author="Pavla Trefilová" w:date="2019-09-10T15:34:00Z"/>
                <w:b/>
                <w:color w:val="000000" w:themeColor="text1"/>
              </w:rPr>
            </w:pPr>
            <w:ins w:id="532" w:author="Pavla Trefilová" w:date="2019-09-10T15:34: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3F47B3" w:rsidRPr="00315CDD" w:rsidDel="003F3936" w:rsidRDefault="003F47B3" w:rsidP="003F47B3">
            <w:pPr>
              <w:jc w:val="both"/>
              <w:rPr>
                <w:del w:id="533" w:author="Pavla Trefilová" w:date="2019-09-10T15:34:00Z"/>
                <w:b/>
                <w:color w:val="000000" w:themeColor="text1"/>
              </w:rPr>
            </w:pPr>
            <w:ins w:id="534" w:author="Pavla Trefilová" w:date="2019-09-10T15:34:00Z">
              <w:r>
                <w:rPr>
                  <w:color w:val="000000" w:themeColor="text1"/>
                </w:rPr>
                <w:t>Dolejšová (</w:t>
              </w:r>
              <w:r w:rsidRPr="00B1317B">
                <w:rPr>
                  <w:color w:val="000000" w:themeColor="text1"/>
                </w:rPr>
                <w:t>100%</w:t>
              </w:r>
              <w:r>
                <w:rPr>
                  <w:color w:val="000000" w:themeColor="text1"/>
                </w:rPr>
                <w:t>)</w:t>
              </w:r>
            </w:ins>
            <w:del w:id="535" w:author="Pavla Trefilová" w:date="2019-09-10T15:34:00Z">
              <w:r w:rsidRPr="00315CDD" w:rsidDel="003F3936">
                <w:rPr>
                  <w:b/>
                  <w:color w:val="000000" w:themeColor="text1"/>
                </w:rPr>
                <w:delText>Ing. Dolejšová, Ph.D.</w:delText>
              </w:r>
            </w:del>
          </w:p>
          <w:p w:rsidR="003F47B3" w:rsidRPr="00315CDD" w:rsidRDefault="003F47B3" w:rsidP="003F47B3">
            <w:pPr>
              <w:jc w:val="both"/>
              <w:rPr>
                <w:color w:val="000000" w:themeColor="text1"/>
              </w:rPr>
            </w:pPr>
            <w:del w:id="536" w:author="Pavla Trefilová" w:date="2019-09-10T15:34:00Z">
              <w:r w:rsidDel="003F3936">
                <w:rPr>
                  <w:color w:val="000000" w:themeColor="text1"/>
                </w:rPr>
                <w:delText>Dolejšová 10</w:delText>
              </w:r>
              <w:r w:rsidRPr="00315CDD" w:rsidDel="003F3936">
                <w:rPr>
                  <w:color w:val="000000" w:themeColor="text1"/>
                </w:rPr>
                <w:delText>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Makroekonomie I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315CDD" w:rsidRDefault="003F47B3" w:rsidP="003F47B3">
            <w:pPr>
              <w:jc w:val="both"/>
              <w:rPr>
                <w:ins w:id="537" w:author="Pavla Trefilová" w:date="2019-09-10T15:34:00Z"/>
                <w:b/>
                <w:color w:val="000000" w:themeColor="text1"/>
              </w:rPr>
            </w:pPr>
            <w:ins w:id="538" w:author="Pavla Trefilová" w:date="2019-09-10T15:34:00Z">
              <w:r w:rsidRPr="00315CDD">
                <w:rPr>
                  <w:b/>
                  <w:color w:val="000000" w:themeColor="text1"/>
                </w:rPr>
                <w:t xml:space="preserve">doc. Ing. </w:t>
              </w:r>
              <w:r>
                <w:rPr>
                  <w:b/>
                  <w:color w:val="000000" w:themeColor="text1"/>
                </w:rPr>
                <w:t xml:space="preserve">Jena </w:t>
              </w:r>
              <w:r w:rsidRPr="00315CDD">
                <w:rPr>
                  <w:b/>
                  <w:color w:val="000000" w:themeColor="text1"/>
                </w:rPr>
                <w:t>Švarcová, Ph.D.</w:t>
              </w:r>
            </w:ins>
          </w:p>
          <w:p w:rsidR="003F47B3" w:rsidRPr="00315CDD" w:rsidDel="003F3936" w:rsidRDefault="003F47B3" w:rsidP="003F47B3">
            <w:pPr>
              <w:jc w:val="both"/>
              <w:rPr>
                <w:del w:id="539" w:author="Pavla Trefilová" w:date="2019-09-10T15:34:00Z"/>
                <w:b/>
                <w:color w:val="000000" w:themeColor="text1"/>
              </w:rPr>
            </w:pPr>
            <w:ins w:id="540" w:author="Pavla Trefilová" w:date="2019-09-10T15:34:00Z">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ins>
            <w:del w:id="541" w:author="Pavla Trefilová" w:date="2019-09-10T15:34:00Z">
              <w:r w:rsidRPr="00315CDD" w:rsidDel="003F3936">
                <w:rPr>
                  <w:b/>
                  <w:color w:val="000000" w:themeColor="text1"/>
                </w:rPr>
                <w:delText>doc. Ing. Švarcová, Ph.D.</w:delText>
              </w:r>
            </w:del>
          </w:p>
          <w:p w:rsidR="003F47B3" w:rsidRPr="00315CDD" w:rsidRDefault="003F47B3" w:rsidP="003F47B3">
            <w:pPr>
              <w:jc w:val="both"/>
              <w:rPr>
                <w:color w:val="000000" w:themeColor="text1"/>
              </w:rPr>
            </w:pPr>
            <w:del w:id="542" w:author="Pavla Trefilová" w:date="2019-09-10T15:34:00Z">
              <w:r w:rsidRPr="00315CDD" w:rsidDel="003F3936">
                <w:rPr>
                  <w:color w:val="000000" w:themeColor="text1"/>
                </w:rPr>
                <w:delText>Švarcová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Základy účetnictví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315CDD" w:rsidRDefault="003F47B3" w:rsidP="003F47B3">
            <w:pPr>
              <w:jc w:val="both"/>
              <w:rPr>
                <w:ins w:id="543" w:author="Pavla Trefilová" w:date="2019-09-10T15:34:00Z"/>
                <w:b/>
                <w:color w:val="000000" w:themeColor="text1"/>
              </w:rPr>
            </w:pPr>
            <w:ins w:id="544" w:author="Pavla Trefilová" w:date="2019-09-10T15:34:00Z">
              <w:r w:rsidRPr="00315CDD">
                <w:rPr>
                  <w:b/>
                  <w:color w:val="000000" w:themeColor="text1"/>
                </w:rPr>
                <w:t xml:space="preserve">doc. Ing. </w:t>
              </w:r>
              <w:r>
                <w:rPr>
                  <w:b/>
                  <w:color w:val="000000" w:themeColor="text1"/>
                </w:rPr>
                <w:t xml:space="preserve">Marie </w:t>
              </w:r>
              <w:r w:rsidRPr="00315CDD">
                <w:rPr>
                  <w:b/>
                  <w:color w:val="000000" w:themeColor="text1"/>
                </w:rPr>
                <w:t>Paseková, Ph.D.</w:t>
              </w:r>
            </w:ins>
          </w:p>
          <w:p w:rsidR="003F47B3" w:rsidRPr="00315CDD" w:rsidRDefault="003F47B3" w:rsidP="003F47B3">
            <w:pPr>
              <w:jc w:val="both"/>
              <w:rPr>
                <w:ins w:id="545" w:author="Pavla Trefilová" w:date="2019-09-10T15:34:00Z"/>
                <w:color w:val="000000" w:themeColor="text1"/>
              </w:rPr>
            </w:pPr>
            <w:ins w:id="546" w:author="Pavla Trefilová" w:date="2019-09-10T15:34:00Z">
              <w:r w:rsidRPr="00315CDD">
                <w:rPr>
                  <w:color w:val="000000" w:themeColor="text1"/>
                </w:rPr>
                <w:t xml:space="preserve">Paseková </w:t>
              </w:r>
              <w:r>
                <w:rPr>
                  <w:color w:val="000000" w:themeColor="text1"/>
                </w:rPr>
                <w:t>(5</w:t>
              </w:r>
              <w:r w:rsidRPr="00315CDD">
                <w:rPr>
                  <w:color w:val="000000" w:themeColor="text1"/>
                </w:rPr>
                <w:t>0%</w:t>
              </w:r>
              <w:r>
                <w:rPr>
                  <w:color w:val="000000" w:themeColor="text1"/>
                </w:rPr>
                <w:t>)</w:t>
              </w:r>
            </w:ins>
          </w:p>
          <w:p w:rsidR="003F47B3" w:rsidRDefault="003F47B3" w:rsidP="003F47B3">
            <w:pPr>
              <w:jc w:val="both"/>
              <w:rPr>
                <w:ins w:id="547" w:author="Pavla Trefilová" w:date="2019-09-10T15:34:00Z"/>
                <w:color w:val="000000" w:themeColor="text1"/>
              </w:rPr>
            </w:pPr>
            <w:ins w:id="548" w:author="Pavla Trefilová" w:date="2019-09-10T15:34:00Z">
              <w:r w:rsidRPr="00315CDD">
                <w:rPr>
                  <w:color w:val="000000" w:themeColor="text1"/>
                </w:rPr>
                <w:t xml:space="preserve">Svitáková </w:t>
              </w:r>
              <w:r>
                <w:rPr>
                  <w:color w:val="000000" w:themeColor="text1"/>
                </w:rPr>
                <w:t>(</w:t>
              </w:r>
              <w:r w:rsidRPr="00B1317B">
                <w:rPr>
                  <w:color w:val="000000" w:themeColor="text1"/>
                </w:rPr>
                <w:t>40%</w:t>
              </w:r>
              <w:r>
                <w:rPr>
                  <w:color w:val="000000" w:themeColor="text1"/>
                </w:rPr>
                <w:t>)</w:t>
              </w:r>
            </w:ins>
          </w:p>
          <w:p w:rsidR="003F47B3" w:rsidRPr="00315CDD" w:rsidDel="003F3936" w:rsidRDefault="003F47B3" w:rsidP="003F47B3">
            <w:pPr>
              <w:jc w:val="both"/>
              <w:rPr>
                <w:del w:id="549" w:author="Pavla Trefilová" w:date="2019-09-10T15:34:00Z"/>
                <w:b/>
                <w:color w:val="000000" w:themeColor="text1"/>
              </w:rPr>
            </w:pPr>
            <w:ins w:id="550" w:author="Pavla Trefilová" w:date="2019-09-10T15:34:00Z">
              <w:r w:rsidRPr="009E0F35">
                <w:rPr>
                  <w:color w:val="000000" w:themeColor="text1"/>
                </w:rPr>
                <w:t xml:space="preserve">Vršovská </w:t>
              </w:r>
              <w:r>
                <w:rPr>
                  <w:color w:val="000000" w:themeColor="text1"/>
                </w:rPr>
                <w:t>(</w:t>
              </w:r>
              <w:r w:rsidRPr="009E0F35">
                <w:rPr>
                  <w:color w:val="000000" w:themeColor="text1"/>
                </w:rPr>
                <w:t>10%</w:t>
              </w:r>
              <w:r>
                <w:rPr>
                  <w:color w:val="000000" w:themeColor="text1"/>
                </w:rPr>
                <w:t>) (ext)</w:t>
              </w:r>
            </w:ins>
            <w:del w:id="551" w:author="Pavla Trefilová" w:date="2019-09-10T15:34:00Z">
              <w:r w:rsidRPr="00315CDD" w:rsidDel="003F3936">
                <w:rPr>
                  <w:b/>
                  <w:color w:val="000000" w:themeColor="text1"/>
                </w:rPr>
                <w:delText>doc. Ing. Paseková, Ph.D.</w:delText>
              </w:r>
            </w:del>
          </w:p>
          <w:p w:rsidR="003F47B3" w:rsidRPr="00315CDD" w:rsidDel="003F3936" w:rsidRDefault="003F47B3" w:rsidP="003F47B3">
            <w:pPr>
              <w:jc w:val="both"/>
              <w:rPr>
                <w:del w:id="552" w:author="Pavla Trefilová" w:date="2019-09-10T15:34:00Z"/>
                <w:color w:val="000000" w:themeColor="text1"/>
              </w:rPr>
            </w:pPr>
            <w:del w:id="553" w:author="Pavla Trefilová" w:date="2019-09-10T15:34:00Z">
              <w:r w:rsidRPr="00315CDD" w:rsidDel="003F3936">
                <w:rPr>
                  <w:color w:val="000000" w:themeColor="text1"/>
                </w:rPr>
                <w:delText xml:space="preserve">Paseková </w:delText>
              </w:r>
              <w:r w:rsidDel="003F3936">
                <w:rPr>
                  <w:color w:val="000000" w:themeColor="text1"/>
                </w:rPr>
                <w:delText>5</w:delText>
              </w:r>
              <w:r w:rsidRPr="00315CDD" w:rsidDel="003F3936">
                <w:rPr>
                  <w:color w:val="000000" w:themeColor="text1"/>
                </w:rPr>
                <w:delText>0%</w:delText>
              </w:r>
            </w:del>
          </w:p>
          <w:p w:rsidR="003F47B3" w:rsidDel="003F3936" w:rsidRDefault="003F47B3" w:rsidP="003F47B3">
            <w:pPr>
              <w:jc w:val="both"/>
              <w:rPr>
                <w:del w:id="554" w:author="Pavla Trefilová" w:date="2019-09-10T15:34:00Z"/>
                <w:color w:val="000000" w:themeColor="text1"/>
              </w:rPr>
            </w:pPr>
            <w:del w:id="555" w:author="Pavla Trefilová" w:date="2019-09-10T15:34:00Z">
              <w:r w:rsidRPr="00315CDD" w:rsidDel="003F3936">
                <w:rPr>
                  <w:color w:val="000000" w:themeColor="text1"/>
                </w:rPr>
                <w:delText>Svitáková 40%</w:delText>
              </w:r>
            </w:del>
          </w:p>
          <w:p w:rsidR="003F47B3" w:rsidRPr="00315CDD" w:rsidRDefault="003F47B3" w:rsidP="003F47B3">
            <w:pPr>
              <w:jc w:val="both"/>
              <w:rPr>
                <w:color w:val="000000" w:themeColor="text1"/>
              </w:rPr>
            </w:pPr>
            <w:del w:id="556" w:author="Pavla Trefilová" w:date="2019-09-10T15:34:00Z">
              <w:r w:rsidRPr="009E0F35" w:rsidDel="003F3936">
                <w:rPr>
                  <w:color w:val="000000" w:themeColor="text1"/>
                </w:rPr>
                <w:delText>Vršovská 10%</w:delText>
              </w:r>
              <w:r w:rsidDel="003F3936">
                <w:rPr>
                  <w:color w:val="000000" w:themeColor="text1"/>
                </w:rPr>
                <w:delText xml:space="preserve"> (ext)</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Aplikovaná statistika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557" w:author="Pavla Trefilová" w:date="2019-09-10T15:35:00Z"/>
                <w:b/>
                <w:color w:val="000000" w:themeColor="text1"/>
              </w:rPr>
            </w:pPr>
            <w:ins w:id="558" w:author="Pavla Trefilová" w:date="2019-09-10T15:35:00Z">
              <w:r w:rsidRPr="00315CDD">
                <w:rPr>
                  <w:b/>
                  <w:color w:val="000000" w:themeColor="text1"/>
                </w:rPr>
                <w:t xml:space="preserve">Ing. </w:t>
              </w:r>
              <w:r>
                <w:rPr>
                  <w:b/>
                  <w:color w:val="000000" w:themeColor="text1"/>
                </w:rPr>
                <w:t xml:space="preserve">Martin </w:t>
              </w:r>
              <w:r w:rsidRPr="00315CDD">
                <w:rPr>
                  <w:b/>
                  <w:color w:val="000000" w:themeColor="text1"/>
                </w:rPr>
                <w:t>Kovářík, Ph.D.</w:t>
              </w:r>
            </w:ins>
          </w:p>
          <w:p w:rsidR="003F47B3" w:rsidRPr="00315CDD" w:rsidDel="00B339CA" w:rsidRDefault="003F47B3" w:rsidP="003F47B3">
            <w:pPr>
              <w:jc w:val="both"/>
              <w:rPr>
                <w:del w:id="559" w:author="Pavla Trefilová" w:date="2019-09-10T15:35:00Z"/>
                <w:b/>
                <w:color w:val="000000" w:themeColor="text1"/>
              </w:rPr>
            </w:pPr>
            <w:ins w:id="560" w:author="Pavla Trefilová" w:date="2019-09-10T15:35:00Z">
              <w:r w:rsidRPr="00315CDD">
                <w:rPr>
                  <w:color w:val="000000" w:themeColor="text1"/>
                </w:rPr>
                <w:lastRenderedPageBreak/>
                <w:t xml:space="preserve">Kovářík </w:t>
              </w:r>
              <w:r>
                <w:rPr>
                  <w:color w:val="000000" w:themeColor="text1"/>
                </w:rPr>
                <w:t>(</w:t>
              </w:r>
              <w:r w:rsidRPr="00B1317B">
                <w:rPr>
                  <w:color w:val="000000" w:themeColor="text1"/>
                </w:rPr>
                <w:t>100%</w:t>
              </w:r>
              <w:r>
                <w:rPr>
                  <w:color w:val="000000" w:themeColor="text1"/>
                </w:rPr>
                <w:t>)</w:t>
              </w:r>
            </w:ins>
            <w:del w:id="561" w:author="Pavla Trefilová" w:date="2019-09-10T15:35:00Z">
              <w:r w:rsidRPr="00315CDD" w:rsidDel="00B339CA">
                <w:rPr>
                  <w:b/>
                  <w:color w:val="000000" w:themeColor="text1"/>
                </w:rPr>
                <w:delText>Ing. Kovářík, Ph.D.</w:delText>
              </w:r>
            </w:del>
          </w:p>
          <w:p w:rsidR="003F47B3" w:rsidRPr="00315CDD" w:rsidRDefault="003F47B3" w:rsidP="003F47B3">
            <w:pPr>
              <w:jc w:val="both"/>
              <w:rPr>
                <w:color w:val="000000" w:themeColor="text1"/>
              </w:rPr>
            </w:pPr>
            <w:del w:id="562" w:author="Pavla Trefilová" w:date="2019-09-10T15:35:00Z">
              <w:r w:rsidRPr="00315CDD" w:rsidDel="00B339CA">
                <w:rPr>
                  <w:color w:val="000000" w:themeColor="text1"/>
                </w:rPr>
                <w:delText>Kovářík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lastRenderedPageBreak/>
              <w:t>1/L</w:t>
            </w:r>
          </w:p>
        </w:tc>
        <w:tc>
          <w:tcPr>
            <w:tcW w:w="814" w:type="dxa"/>
            <w:shd w:val="clear" w:color="auto" w:fill="auto"/>
          </w:tcPr>
          <w:p w:rsidR="003F47B3" w:rsidRPr="00315CDD" w:rsidRDefault="003F47B3" w:rsidP="003F47B3">
            <w:pPr>
              <w:jc w:val="both"/>
              <w:rPr>
                <w:color w:val="000000" w:themeColor="text1"/>
              </w:rPr>
            </w:pPr>
          </w:p>
        </w:tc>
      </w:tr>
      <w:tr w:rsidR="003F47B3" w:rsidDel="00CF0F78" w:rsidTr="00315CDD">
        <w:trPr>
          <w:del w:id="563" w:author="Drahomíra Pavelková" w:date="2019-09-02T15:26:00Z"/>
        </w:trPr>
        <w:tc>
          <w:tcPr>
            <w:tcW w:w="2370" w:type="dxa"/>
            <w:shd w:val="clear" w:color="auto" w:fill="auto"/>
          </w:tcPr>
          <w:p w:rsidR="003F47B3" w:rsidRPr="00315CDD" w:rsidDel="00CF0F78" w:rsidRDefault="003F47B3" w:rsidP="003F47B3">
            <w:pPr>
              <w:rPr>
                <w:del w:id="564" w:author="Drahomíra Pavelková" w:date="2019-09-02T15:26:00Z"/>
                <w:color w:val="000000" w:themeColor="text1"/>
              </w:rPr>
            </w:pPr>
            <w:del w:id="565" w:author="Drahomíra Pavelková" w:date="2019-09-02T15:26:00Z">
              <w:r w:rsidRPr="00315CDD" w:rsidDel="00CF0F78">
                <w:rPr>
                  <w:color w:val="000000" w:themeColor="text1"/>
                </w:rPr>
                <w:delText>Základy projektového řízení</w:delText>
              </w:r>
            </w:del>
          </w:p>
        </w:tc>
        <w:tc>
          <w:tcPr>
            <w:tcW w:w="857" w:type="dxa"/>
            <w:gridSpan w:val="2"/>
            <w:shd w:val="clear" w:color="auto" w:fill="auto"/>
          </w:tcPr>
          <w:p w:rsidR="003F47B3" w:rsidRPr="00315CDD" w:rsidDel="00CF0F78" w:rsidRDefault="003F47B3" w:rsidP="003F47B3">
            <w:pPr>
              <w:jc w:val="both"/>
              <w:rPr>
                <w:del w:id="566" w:author="Drahomíra Pavelková" w:date="2019-09-02T15:26:00Z"/>
                <w:color w:val="000000" w:themeColor="text1"/>
              </w:rPr>
            </w:pPr>
            <w:del w:id="567" w:author="Drahomíra Pavelková" w:date="2019-09-02T15:26:00Z">
              <w:r w:rsidRPr="00315CDD" w:rsidDel="00CF0F78">
                <w:rPr>
                  <w:color w:val="000000" w:themeColor="text1"/>
                </w:rPr>
                <w:delText>10-0-0</w:delText>
              </w:r>
            </w:del>
          </w:p>
        </w:tc>
        <w:tc>
          <w:tcPr>
            <w:tcW w:w="850" w:type="dxa"/>
            <w:shd w:val="clear" w:color="auto" w:fill="auto"/>
          </w:tcPr>
          <w:p w:rsidR="003F47B3" w:rsidRPr="00315CDD" w:rsidDel="00CF0F78" w:rsidRDefault="003F47B3" w:rsidP="003F47B3">
            <w:pPr>
              <w:jc w:val="both"/>
              <w:rPr>
                <w:del w:id="568" w:author="Drahomíra Pavelková" w:date="2019-09-02T15:26:00Z"/>
                <w:color w:val="000000" w:themeColor="text1"/>
              </w:rPr>
            </w:pPr>
            <w:del w:id="569" w:author="Drahomíra Pavelková" w:date="2019-09-02T15:26:00Z">
              <w:r w:rsidRPr="00315CDD" w:rsidDel="00CF0F78">
                <w:rPr>
                  <w:color w:val="000000" w:themeColor="text1"/>
                </w:rPr>
                <w:delText>klz</w:delText>
              </w:r>
            </w:del>
          </w:p>
        </w:tc>
        <w:tc>
          <w:tcPr>
            <w:tcW w:w="709" w:type="dxa"/>
            <w:shd w:val="clear" w:color="auto" w:fill="auto"/>
          </w:tcPr>
          <w:p w:rsidR="003F47B3" w:rsidRPr="00315CDD" w:rsidDel="00CF0F78" w:rsidRDefault="003F47B3" w:rsidP="003F47B3">
            <w:pPr>
              <w:jc w:val="both"/>
              <w:rPr>
                <w:del w:id="570" w:author="Drahomíra Pavelková" w:date="2019-09-02T15:26:00Z"/>
                <w:color w:val="000000" w:themeColor="text1"/>
              </w:rPr>
            </w:pPr>
            <w:del w:id="571" w:author="Drahomíra Pavelková" w:date="2019-09-02T15:26:00Z">
              <w:r w:rsidRPr="00315CDD" w:rsidDel="00CF0F78">
                <w:rPr>
                  <w:color w:val="000000" w:themeColor="text1"/>
                </w:rPr>
                <w:delText>3</w:delText>
              </w:r>
            </w:del>
          </w:p>
        </w:tc>
        <w:tc>
          <w:tcPr>
            <w:tcW w:w="2977" w:type="dxa"/>
            <w:shd w:val="clear" w:color="auto" w:fill="auto"/>
          </w:tcPr>
          <w:p w:rsidR="003F47B3" w:rsidRPr="00315CDD" w:rsidDel="00CF0F78" w:rsidRDefault="003F47B3" w:rsidP="003F47B3">
            <w:pPr>
              <w:jc w:val="both"/>
              <w:rPr>
                <w:del w:id="572" w:author="Drahomíra Pavelková" w:date="2019-09-02T15:26:00Z"/>
                <w:b/>
                <w:color w:val="000000" w:themeColor="text1"/>
              </w:rPr>
            </w:pPr>
            <w:del w:id="573" w:author="Drahomíra Pavelková" w:date="2019-09-02T15:26:00Z">
              <w:r w:rsidRPr="00315CDD" w:rsidDel="00CF0F78">
                <w:rPr>
                  <w:b/>
                  <w:color w:val="000000" w:themeColor="text1"/>
                </w:rPr>
                <w:delText>Ing. Tomancová, Ph.D.</w:delText>
              </w:r>
            </w:del>
          </w:p>
          <w:p w:rsidR="003F47B3" w:rsidRPr="00315CDD" w:rsidDel="00CF0F78" w:rsidRDefault="003F47B3" w:rsidP="003F47B3">
            <w:pPr>
              <w:jc w:val="both"/>
              <w:rPr>
                <w:del w:id="574" w:author="Drahomíra Pavelková" w:date="2019-09-02T15:26:00Z"/>
                <w:color w:val="000000" w:themeColor="text1"/>
              </w:rPr>
            </w:pPr>
            <w:del w:id="575" w:author="Drahomíra Pavelková" w:date="2019-09-02T15:26:00Z">
              <w:r w:rsidRPr="00315CDD" w:rsidDel="00CF0F78">
                <w:rPr>
                  <w:color w:val="000000" w:themeColor="text1"/>
                </w:rPr>
                <w:delText>Tomancová 100%</w:delText>
              </w:r>
            </w:del>
          </w:p>
        </w:tc>
        <w:tc>
          <w:tcPr>
            <w:tcW w:w="708" w:type="dxa"/>
            <w:shd w:val="clear" w:color="auto" w:fill="auto"/>
          </w:tcPr>
          <w:p w:rsidR="003F47B3" w:rsidRPr="00315CDD" w:rsidDel="00CF0F78" w:rsidRDefault="003F47B3" w:rsidP="003F47B3">
            <w:pPr>
              <w:jc w:val="both"/>
              <w:rPr>
                <w:del w:id="576" w:author="Drahomíra Pavelková" w:date="2019-09-02T15:26:00Z"/>
                <w:color w:val="000000" w:themeColor="text1"/>
              </w:rPr>
            </w:pPr>
            <w:del w:id="577" w:author="Drahomíra Pavelková" w:date="2019-09-02T15:26:00Z">
              <w:r w:rsidRPr="00315CDD" w:rsidDel="00CF0F78">
                <w:rPr>
                  <w:color w:val="000000" w:themeColor="text1"/>
                </w:rPr>
                <w:delText>1/L</w:delText>
              </w:r>
            </w:del>
          </w:p>
        </w:tc>
        <w:tc>
          <w:tcPr>
            <w:tcW w:w="814" w:type="dxa"/>
            <w:shd w:val="clear" w:color="auto" w:fill="auto"/>
          </w:tcPr>
          <w:p w:rsidR="003F47B3" w:rsidRPr="00315CDD" w:rsidDel="00CF0F78" w:rsidRDefault="003F47B3" w:rsidP="003F47B3">
            <w:pPr>
              <w:jc w:val="both"/>
              <w:rPr>
                <w:del w:id="578" w:author="Drahomíra Pavelková" w:date="2019-09-02T15:26:00Z"/>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Matematika EII</w:t>
            </w:r>
          </w:p>
          <w:p w:rsidR="003F47B3" w:rsidRPr="00315CDD" w:rsidRDefault="003F47B3" w:rsidP="003F47B3">
            <w:pPr>
              <w:rPr>
                <w:i/>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579" w:author="Pavla Trefilová" w:date="2019-09-10T15:35:00Z"/>
                <w:b/>
                <w:color w:val="000000" w:themeColor="text1"/>
              </w:rPr>
            </w:pPr>
            <w:ins w:id="580" w:author="Pavla Trefilová" w:date="2019-09-10T15:35:00Z">
              <w:r w:rsidRPr="00315CDD">
                <w:rPr>
                  <w:b/>
                  <w:color w:val="000000" w:themeColor="text1"/>
                </w:rPr>
                <w:t xml:space="preserve">RNDr. </w:t>
              </w:r>
              <w:r>
                <w:rPr>
                  <w:b/>
                  <w:color w:val="000000" w:themeColor="text1"/>
                </w:rPr>
                <w:t xml:space="preserve">Martin </w:t>
              </w:r>
              <w:r w:rsidRPr="00315CDD">
                <w:rPr>
                  <w:b/>
                  <w:color w:val="000000" w:themeColor="text1"/>
                </w:rPr>
                <w:t>Fajkus, Ph.D.</w:t>
              </w:r>
            </w:ins>
          </w:p>
          <w:p w:rsidR="003F47B3" w:rsidRPr="00315CDD" w:rsidRDefault="003F47B3" w:rsidP="003F47B3">
            <w:pPr>
              <w:jc w:val="both"/>
              <w:rPr>
                <w:ins w:id="581" w:author="Pavla Trefilová" w:date="2019-09-10T15:35:00Z"/>
                <w:color w:val="000000" w:themeColor="text1"/>
              </w:rPr>
            </w:pPr>
            <w:ins w:id="582" w:author="Pavla Trefilová" w:date="2019-09-10T15:35:00Z">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ins>
          </w:p>
          <w:p w:rsidR="003F47B3" w:rsidRPr="00315CDD" w:rsidDel="003F47B3" w:rsidRDefault="003F47B3" w:rsidP="003F47B3">
            <w:pPr>
              <w:jc w:val="both"/>
              <w:rPr>
                <w:del w:id="583" w:author="Pavla Trefilová" w:date="2019-09-10T15:35:00Z"/>
                <w:b/>
                <w:color w:val="000000" w:themeColor="text1"/>
              </w:rPr>
            </w:pPr>
            <w:ins w:id="584" w:author="Pavla Trefilová" w:date="2019-09-10T15:35:00Z">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ins>
            <w:del w:id="585" w:author="Pavla Trefilová" w:date="2019-09-10T15:35:00Z">
              <w:r w:rsidRPr="00315CDD" w:rsidDel="003F47B3">
                <w:rPr>
                  <w:b/>
                  <w:color w:val="000000" w:themeColor="text1"/>
                </w:rPr>
                <w:delText>RNDr. Fajkus, Ph.D.</w:delText>
              </w:r>
            </w:del>
          </w:p>
          <w:p w:rsidR="003F47B3" w:rsidRPr="00315CDD" w:rsidDel="003F47B3" w:rsidRDefault="003F47B3" w:rsidP="003F47B3">
            <w:pPr>
              <w:jc w:val="both"/>
              <w:rPr>
                <w:del w:id="586" w:author="Pavla Trefilová" w:date="2019-09-10T15:35:00Z"/>
                <w:color w:val="000000" w:themeColor="text1"/>
              </w:rPr>
            </w:pPr>
            <w:del w:id="587" w:author="Pavla Trefilová" w:date="2019-09-10T15:35:00Z">
              <w:r w:rsidRPr="00315CDD" w:rsidDel="003F47B3">
                <w:rPr>
                  <w:color w:val="000000" w:themeColor="text1"/>
                </w:rPr>
                <w:delText>Fajkus 60%</w:delText>
              </w:r>
            </w:del>
          </w:p>
          <w:p w:rsidR="003F47B3" w:rsidRPr="00315CDD" w:rsidRDefault="003F47B3" w:rsidP="003F47B3">
            <w:pPr>
              <w:jc w:val="both"/>
              <w:rPr>
                <w:color w:val="000000" w:themeColor="text1"/>
              </w:rPr>
            </w:pPr>
            <w:del w:id="588" w:author="Pavla Trefilová" w:date="2019-09-10T15:35:00Z">
              <w:r w:rsidRPr="00315CDD" w:rsidDel="003F47B3">
                <w:rPr>
                  <w:color w:val="000000" w:themeColor="text1"/>
                </w:rPr>
                <w:delText>Fialka 40%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Daně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589" w:author="Pavla Trefilová" w:date="2019-09-10T15:35:00Z"/>
                <w:b/>
                <w:color w:val="000000" w:themeColor="text1"/>
              </w:rPr>
            </w:pPr>
            <w:ins w:id="590" w:author="Pavla Trefilová" w:date="2019-09-10T15:35:00Z">
              <w:r w:rsidRPr="00315CDD">
                <w:rPr>
                  <w:b/>
                  <w:color w:val="000000" w:themeColor="text1"/>
                </w:rPr>
                <w:t xml:space="preserve">Ing. </w:t>
              </w:r>
              <w:r>
                <w:rPr>
                  <w:b/>
                  <w:color w:val="000000" w:themeColor="text1"/>
                </w:rPr>
                <w:t xml:space="preserve">Pavlína </w:t>
              </w:r>
              <w:r w:rsidRPr="00315CDD">
                <w:rPr>
                  <w:b/>
                  <w:color w:val="000000" w:themeColor="text1"/>
                </w:rPr>
                <w:t xml:space="preserve">Kirschnerová, Ph.D. </w:t>
              </w:r>
            </w:ins>
          </w:p>
          <w:p w:rsidR="003F47B3" w:rsidRPr="00315CDD" w:rsidRDefault="003F47B3" w:rsidP="003F47B3">
            <w:pPr>
              <w:jc w:val="both"/>
              <w:rPr>
                <w:ins w:id="591" w:author="Pavla Trefilová" w:date="2019-09-10T15:35:00Z"/>
                <w:color w:val="000000" w:themeColor="text1"/>
              </w:rPr>
            </w:pPr>
            <w:ins w:id="592" w:author="Pavla Trefilová" w:date="2019-09-10T15:35:00Z">
              <w:r w:rsidRPr="00315CDD">
                <w:rPr>
                  <w:color w:val="000000" w:themeColor="text1"/>
                </w:rPr>
                <w:t xml:space="preserve">Kirschnerová </w:t>
              </w:r>
              <w:r>
                <w:rPr>
                  <w:color w:val="000000" w:themeColor="text1"/>
                </w:rPr>
                <w:t>(</w:t>
              </w:r>
              <w:r w:rsidRPr="00315CDD">
                <w:rPr>
                  <w:color w:val="000000" w:themeColor="text1"/>
                </w:rPr>
                <w:t>50%</w:t>
              </w:r>
              <w:r>
                <w:rPr>
                  <w:color w:val="000000" w:themeColor="text1"/>
                </w:rPr>
                <w:t>)</w:t>
              </w:r>
            </w:ins>
          </w:p>
          <w:p w:rsidR="003F47B3" w:rsidRPr="00315CDD" w:rsidDel="00E30906" w:rsidRDefault="003F47B3" w:rsidP="003F47B3">
            <w:pPr>
              <w:jc w:val="both"/>
              <w:rPr>
                <w:del w:id="593" w:author="Pavla Trefilová" w:date="2019-09-10T15:35:00Z"/>
                <w:b/>
                <w:color w:val="000000" w:themeColor="text1"/>
              </w:rPr>
            </w:pPr>
            <w:ins w:id="594" w:author="Pavla Trefilová" w:date="2019-09-10T15:35:00Z">
              <w:r w:rsidRPr="00315CDD">
                <w:rPr>
                  <w:color w:val="000000" w:themeColor="text1"/>
                </w:rPr>
                <w:t xml:space="preserve">Jarolímová </w:t>
              </w:r>
              <w:r>
                <w:rPr>
                  <w:color w:val="000000" w:themeColor="text1"/>
                </w:rPr>
                <w:t>(</w:t>
              </w:r>
              <w:r w:rsidRPr="00315CDD">
                <w:rPr>
                  <w:color w:val="000000" w:themeColor="text1"/>
                </w:rPr>
                <w:t>50%</w:t>
              </w:r>
              <w:r>
                <w:rPr>
                  <w:color w:val="000000" w:themeColor="text1"/>
                </w:rPr>
                <w:t>)</w:t>
              </w:r>
            </w:ins>
            <w:del w:id="595" w:author="Pavla Trefilová" w:date="2019-09-10T15:35:00Z">
              <w:r w:rsidRPr="00315CDD" w:rsidDel="00E30906">
                <w:rPr>
                  <w:b/>
                  <w:color w:val="000000" w:themeColor="text1"/>
                </w:rPr>
                <w:delText xml:space="preserve">Ing. Kirschnerová, Ph.D. </w:delText>
              </w:r>
            </w:del>
          </w:p>
          <w:p w:rsidR="003F47B3" w:rsidRPr="00315CDD" w:rsidDel="00E30906" w:rsidRDefault="003F47B3" w:rsidP="003F47B3">
            <w:pPr>
              <w:jc w:val="both"/>
              <w:rPr>
                <w:del w:id="596" w:author="Pavla Trefilová" w:date="2019-09-10T15:35:00Z"/>
                <w:color w:val="000000" w:themeColor="text1"/>
              </w:rPr>
            </w:pPr>
            <w:del w:id="597" w:author="Pavla Trefilová" w:date="2019-09-10T15:35:00Z">
              <w:r w:rsidRPr="00315CDD" w:rsidDel="00E30906">
                <w:rPr>
                  <w:color w:val="000000" w:themeColor="text1"/>
                </w:rPr>
                <w:delText>Kirschnerová 50%</w:delText>
              </w:r>
            </w:del>
          </w:p>
          <w:p w:rsidR="003F47B3" w:rsidRPr="00315CDD" w:rsidRDefault="003F47B3" w:rsidP="003F47B3">
            <w:pPr>
              <w:jc w:val="both"/>
              <w:rPr>
                <w:color w:val="000000" w:themeColor="text1"/>
              </w:rPr>
            </w:pPr>
            <w:del w:id="598" w:author="Pavla Trefilová" w:date="2019-09-10T15:35:00Z">
              <w:r w:rsidRPr="00315CDD" w:rsidDel="00E30906">
                <w:rPr>
                  <w:color w:val="000000" w:themeColor="text1"/>
                </w:rPr>
                <w:delText>Jarolímová 50%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r w:rsidRPr="00315CDD">
              <w:t>Cizí jazyk 2</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zp, zk</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ins w:id="599" w:author="Pavla Trefilová" w:date="2019-09-10T15:35:00Z"/>
                <w:b/>
              </w:rPr>
            </w:pPr>
            <w:ins w:id="600" w:author="Pavla Trefilová" w:date="2019-09-10T15:35:00Z">
              <w:r w:rsidRPr="00315CDD">
                <w:rPr>
                  <w:b/>
                </w:rPr>
                <w:t xml:space="preserve">Mgr. </w:t>
              </w:r>
              <w:r>
                <w:rPr>
                  <w:b/>
                </w:rPr>
                <w:t xml:space="preserve">Věra </w:t>
              </w:r>
              <w:r w:rsidRPr="00315CDD">
                <w:rPr>
                  <w:b/>
                </w:rPr>
                <w:t>Kozáková, Ph.D.</w:t>
              </w:r>
            </w:ins>
          </w:p>
          <w:p w:rsidR="003F47B3" w:rsidRPr="00315CDD" w:rsidRDefault="003F47B3" w:rsidP="003F47B3">
            <w:pPr>
              <w:jc w:val="both"/>
              <w:rPr>
                <w:ins w:id="601" w:author="Pavla Trefilová" w:date="2019-09-10T15:35:00Z"/>
              </w:rPr>
            </w:pPr>
            <w:ins w:id="602" w:author="Pavla Trefilová" w:date="2019-09-10T15:35:00Z">
              <w:r w:rsidRPr="00315CDD">
                <w:t xml:space="preserve">Kozáková </w:t>
              </w:r>
              <w:r>
                <w:rPr>
                  <w:color w:val="000000" w:themeColor="text1"/>
                </w:rPr>
                <w:t>(</w:t>
              </w:r>
              <w:r w:rsidRPr="00B1317B">
                <w:rPr>
                  <w:color w:val="000000" w:themeColor="text1"/>
                </w:rPr>
                <w:t>100%</w:t>
              </w:r>
              <w:r>
                <w:rPr>
                  <w:color w:val="000000" w:themeColor="text1"/>
                </w:rPr>
                <w:t>)</w:t>
              </w:r>
            </w:ins>
          </w:p>
          <w:p w:rsidR="003F47B3" w:rsidRPr="00315CDD" w:rsidRDefault="003F47B3" w:rsidP="003F47B3">
            <w:pPr>
              <w:jc w:val="both"/>
              <w:rPr>
                <w:ins w:id="603" w:author="Pavla Trefilová" w:date="2019-09-10T15:35:00Z"/>
                <w:b/>
              </w:rPr>
            </w:pPr>
            <w:ins w:id="604" w:author="Pavla Trefilová" w:date="2019-09-10T15:35:00Z">
              <w:r w:rsidRPr="00315CDD">
                <w:rPr>
                  <w:b/>
                </w:rPr>
                <w:t xml:space="preserve">PhDr. </w:t>
              </w:r>
              <w:r>
                <w:rPr>
                  <w:b/>
                </w:rPr>
                <w:t xml:space="preserve">Jana </w:t>
              </w:r>
              <w:r w:rsidRPr="00315CDD">
                <w:rPr>
                  <w:b/>
                </w:rPr>
                <w:t>Semotamová</w:t>
              </w:r>
            </w:ins>
          </w:p>
          <w:p w:rsidR="003F47B3" w:rsidRPr="00315CDD" w:rsidDel="00E30906" w:rsidRDefault="003F47B3" w:rsidP="003F47B3">
            <w:pPr>
              <w:jc w:val="both"/>
              <w:rPr>
                <w:del w:id="605" w:author="Pavla Trefilová" w:date="2019-09-10T15:35:00Z"/>
                <w:b/>
              </w:rPr>
            </w:pPr>
            <w:ins w:id="606" w:author="Pavla Trefilová" w:date="2019-09-10T15:35:00Z">
              <w:r w:rsidRPr="00315CDD">
                <w:t xml:space="preserve">Semotamová </w:t>
              </w:r>
              <w:r>
                <w:rPr>
                  <w:color w:val="000000" w:themeColor="text1"/>
                </w:rPr>
                <w:t>(</w:t>
              </w:r>
              <w:r w:rsidRPr="00B1317B">
                <w:rPr>
                  <w:color w:val="000000" w:themeColor="text1"/>
                </w:rPr>
                <w:t>100%</w:t>
              </w:r>
              <w:r>
                <w:rPr>
                  <w:color w:val="000000" w:themeColor="text1"/>
                </w:rPr>
                <w:t>)</w:t>
              </w:r>
            </w:ins>
            <w:del w:id="607" w:author="Pavla Trefilová" w:date="2019-09-10T15:35:00Z">
              <w:r w:rsidRPr="00315CDD" w:rsidDel="00E30906">
                <w:rPr>
                  <w:b/>
                </w:rPr>
                <w:delText>Mgr. Kozáková, Ph.D.</w:delText>
              </w:r>
            </w:del>
          </w:p>
          <w:p w:rsidR="003F47B3" w:rsidRPr="00315CDD" w:rsidDel="00E30906" w:rsidRDefault="003F47B3" w:rsidP="003F47B3">
            <w:pPr>
              <w:jc w:val="both"/>
              <w:rPr>
                <w:del w:id="608" w:author="Pavla Trefilová" w:date="2019-09-10T15:35:00Z"/>
              </w:rPr>
            </w:pPr>
            <w:del w:id="609" w:author="Pavla Trefilová" w:date="2019-09-10T15:35:00Z">
              <w:r w:rsidRPr="00315CDD" w:rsidDel="00E30906">
                <w:delText>Kozáková 100%</w:delText>
              </w:r>
            </w:del>
          </w:p>
          <w:p w:rsidR="003F47B3" w:rsidRPr="00315CDD" w:rsidDel="00E30906" w:rsidRDefault="003F47B3" w:rsidP="003F47B3">
            <w:pPr>
              <w:jc w:val="both"/>
              <w:rPr>
                <w:del w:id="610" w:author="Pavla Trefilová" w:date="2019-09-10T15:35:00Z"/>
                <w:b/>
              </w:rPr>
            </w:pPr>
            <w:del w:id="611" w:author="Pavla Trefilová" w:date="2019-09-10T15:35:00Z">
              <w:r w:rsidRPr="00315CDD" w:rsidDel="00E30906">
                <w:rPr>
                  <w:b/>
                </w:rPr>
                <w:delText>PhDr. Semotamová</w:delText>
              </w:r>
            </w:del>
          </w:p>
          <w:p w:rsidR="003F47B3" w:rsidRPr="00315CDD" w:rsidRDefault="003F47B3" w:rsidP="003F47B3">
            <w:pPr>
              <w:jc w:val="both"/>
              <w:rPr>
                <w:b/>
              </w:rPr>
            </w:pPr>
            <w:del w:id="612" w:author="Pavla Trefilová" w:date="2019-09-10T15:35:00Z">
              <w:r w:rsidRPr="00315CDD" w:rsidDel="00E30906">
                <w:delText>Semotamová 100%</w:delText>
              </w:r>
            </w:del>
          </w:p>
        </w:tc>
        <w:tc>
          <w:tcPr>
            <w:tcW w:w="708" w:type="dxa"/>
            <w:shd w:val="clear" w:color="auto" w:fill="auto"/>
          </w:tcPr>
          <w:p w:rsidR="003F47B3" w:rsidRPr="00315CDD" w:rsidRDefault="003F47B3" w:rsidP="003F47B3">
            <w:pPr>
              <w:jc w:val="both"/>
            </w:pPr>
            <w:r w:rsidRPr="00315CDD">
              <w:t>1/L</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účetnictví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613" w:author="Pavla Trefilová" w:date="2019-09-10T15:35:00Z"/>
                <w:b/>
                <w:color w:val="000000" w:themeColor="text1"/>
              </w:rPr>
            </w:pPr>
            <w:ins w:id="614" w:author="Pavla Trefilová" w:date="2019-09-10T15:35:00Z">
              <w:r w:rsidRPr="00315CDD">
                <w:rPr>
                  <w:b/>
                  <w:color w:val="000000" w:themeColor="text1"/>
                </w:rPr>
                <w:t xml:space="preserve">Ing. </w:t>
              </w:r>
              <w:r>
                <w:rPr>
                  <w:b/>
                  <w:color w:val="000000" w:themeColor="text1"/>
                </w:rPr>
                <w:t xml:space="preserve">Milana </w:t>
              </w:r>
              <w:r w:rsidRPr="00315CDD">
                <w:rPr>
                  <w:b/>
                  <w:color w:val="000000" w:themeColor="text1"/>
                </w:rPr>
                <w:t>Otrusinová, Ph.D.</w:t>
              </w:r>
            </w:ins>
          </w:p>
          <w:p w:rsidR="003F47B3" w:rsidRPr="00315CDD" w:rsidRDefault="003F47B3" w:rsidP="003F47B3">
            <w:pPr>
              <w:jc w:val="both"/>
              <w:rPr>
                <w:ins w:id="615" w:author="Pavla Trefilová" w:date="2019-09-10T15:35:00Z"/>
                <w:color w:val="000000" w:themeColor="text1"/>
              </w:rPr>
            </w:pPr>
            <w:ins w:id="616" w:author="Pavla Trefilová" w:date="2019-09-10T15:35:00Z">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ins>
          </w:p>
          <w:p w:rsidR="003F47B3" w:rsidRPr="00315CDD" w:rsidDel="00844D0B" w:rsidRDefault="003F47B3" w:rsidP="003F47B3">
            <w:pPr>
              <w:jc w:val="both"/>
              <w:rPr>
                <w:del w:id="617" w:author="Pavla Trefilová" w:date="2019-09-10T15:35:00Z"/>
                <w:b/>
                <w:color w:val="000000" w:themeColor="text1"/>
              </w:rPr>
            </w:pPr>
            <w:ins w:id="618" w:author="Pavla Trefilová" w:date="2019-09-10T15:35:00Z">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ins>
            <w:del w:id="619" w:author="Pavla Trefilová" w:date="2019-09-10T15:35:00Z">
              <w:r w:rsidRPr="00315CDD" w:rsidDel="00844D0B">
                <w:rPr>
                  <w:b/>
                  <w:color w:val="000000" w:themeColor="text1"/>
                </w:rPr>
                <w:delText>Ing. Otrusinová, Ph.D.</w:delText>
              </w:r>
            </w:del>
          </w:p>
          <w:p w:rsidR="003F47B3" w:rsidRPr="00315CDD" w:rsidDel="00844D0B" w:rsidRDefault="003F47B3" w:rsidP="003F47B3">
            <w:pPr>
              <w:jc w:val="both"/>
              <w:rPr>
                <w:del w:id="620" w:author="Pavla Trefilová" w:date="2019-09-10T15:35:00Z"/>
                <w:color w:val="000000" w:themeColor="text1"/>
              </w:rPr>
            </w:pPr>
            <w:del w:id="621" w:author="Pavla Trefilová" w:date="2019-09-10T15:35:00Z">
              <w:r w:rsidRPr="00315CDD" w:rsidDel="00844D0B">
                <w:rPr>
                  <w:color w:val="000000" w:themeColor="text1"/>
                </w:rPr>
                <w:delText>Otrusinová 70%</w:delText>
              </w:r>
            </w:del>
          </w:p>
          <w:p w:rsidR="003F47B3" w:rsidRPr="00315CDD" w:rsidRDefault="003F47B3" w:rsidP="003F47B3">
            <w:pPr>
              <w:jc w:val="both"/>
              <w:rPr>
                <w:b/>
                <w:color w:val="000000" w:themeColor="text1"/>
              </w:rPr>
            </w:pPr>
            <w:del w:id="622" w:author="Pavla Trefilová" w:date="2019-09-10T15:35:00Z">
              <w:r w:rsidRPr="00315CDD" w:rsidDel="00844D0B">
                <w:rPr>
                  <w:color w:val="000000" w:themeColor="text1"/>
                </w:rPr>
                <w:delText>Svitáková 30%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ins w:id="623" w:author="Drahomíra Pavelková" w:date="2019-09-02T15:07:00Z">
              <w:r>
                <w:rPr>
                  <w:color w:val="000000" w:themeColor="text1"/>
                </w:rPr>
                <w:t>Daňová evidence</w:t>
              </w:r>
            </w:ins>
            <w:del w:id="624" w:author="Drahomíra Pavelková" w:date="2019-09-02T15:07:00Z">
              <w:r w:rsidRPr="00315CDD" w:rsidDel="00FE773F">
                <w:rPr>
                  <w:color w:val="000000" w:themeColor="text1"/>
                </w:rPr>
                <w:delText>Daně individuálního podnikatele</w:delText>
              </w:r>
            </w:del>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315CDD" w:rsidRDefault="003F47B3" w:rsidP="003F47B3">
            <w:pPr>
              <w:jc w:val="both"/>
              <w:rPr>
                <w:ins w:id="625" w:author="Pavla Trefilová" w:date="2019-09-10T15:35:00Z"/>
                <w:b/>
                <w:color w:val="000000" w:themeColor="text1"/>
              </w:rPr>
            </w:pPr>
            <w:ins w:id="626" w:author="Pavla Trefilová" w:date="2019-09-10T15:35:00Z">
              <w:r w:rsidRPr="00315CDD">
                <w:rPr>
                  <w:b/>
                  <w:color w:val="000000" w:themeColor="text1"/>
                </w:rPr>
                <w:t>Mgr.</w:t>
              </w:r>
              <w:r>
                <w:rPr>
                  <w:b/>
                  <w:color w:val="000000" w:themeColor="text1"/>
                </w:rPr>
                <w:t xml:space="preserve"> Eva</w:t>
              </w:r>
              <w:r w:rsidRPr="00315CDD">
                <w:rPr>
                  <w:b/>
                  <w:color w:val="000000" w:themeColor="text1"/>
                </w:rPr>
                <w:t xml:space="preserve"> Kolářová, Ph.D.</w:t>
              </w:r>
            </w:ins>
          </w:p>
          <w:p w:rsidR="003F47B3" w:rsidRPr="00315CDD" w:rsidRDefault="003F47B3" w:rsidP="003F47B3">
            <w:pPr>
              <w:jc w:val="both"/>
              <w:rPr>
                <w:ins w:id="627" w:author="Pavla Trefilová" w:date="2019-09-10T15:35:00Z"/>
                <w:color w:val="000000" w:themeColor="text1"/>
              </w:rPr>
            </w:pPr>
            <w:ins w:id="628" w:author="Pavla Trefilová" w:date="2019-09-10T15:35:00Z">
              <w:r w:rsidRPr="00315CDD">
                <w:rPr>
                  <w:color w:val="000000" w:themeColor="text1"/>
                </w:rPr>
                <w:t xml:space="preserve">Kolářová </w:t>
              </w:r>
              <w:r>
                <w:rPr>
                  <w:color w:val="000000" w:themeColor="text1"/>
                </w:rPr>
                <w:t>(</w:t>
              </w:r>
              <w:r w:rsidRPr="00315CDD">
                <w:rPr>
                  <w:color w:val="000000" w:themeColor="text1"/>
                </w:rPr>
                <w:t>50%</w:t>
              </w:r>
              <w:r>
                <w:rPr>
                  <w:color w:val="000000" w:themeColor="text1"/>
                </w:rPr>
                <w:t>)</w:t>
              </w:r>
            </w:ins>
          </w:p>
          <w:p w:rsidR="003F47B3" w:rsidRPr="00315CDD" w:rsidDel="00844D0B" w:rsidRDefault="003F47B3" w:rsidP="003F47B3">
            <w:pPr>
              <w:jc w:val="both"/>
              <w:rPr>
                <w:del w:id="629" w:author="Pavla Trefilová" w:date="2019-09-10T15:35:00Z"/>
                <w:b/>
                <w:color w:val="000000" w:themeColor="text1"/>
              </w:rPr>
            </w:pPr>
            <w:ins w:id="630" w:author="Pavla Trefilová" w:date="2019-09-10T15:35:00Z">
              <w:r w:rsidRPr="00315CDD">
                <w:rPr>
                  <w:color w:val="000000" w:themeColor="text1"/>
                </w:rPr>
                <w:t xml:space="preserve">Svitáková </w:t>
              </w:r>
              <w:r>
                <w:rPr>
                  <w:color w:val="000000" w:themeColor="text1"/>
                </w:rPr>
                <w:t>(</w:t>
              </w:r>
              <w:r w:rsidRPr="00315CDD">
                <w:rPr>
                  <w:color w:val="000000" w:themeColor="text1"/>
                </w:rPr>
                <w:t>50%</w:t>
              </w:r>
              <w:r>
                <w:rPr>
                  <w:color w:val="000000" w:themeColor="text1"/>
                </w:rPr>
                <w:t>)</w:t>
              </w:r>
            </w:ins>
            <w:del w:id="631" w:author="Pavla Trefilová" w:date="2019-09-10T15:35:00Z">
              <w:r w:rsidRPr="00315CDD" w:rsidDel="00844D0B">
                <w:rPr>
                  <w:b/>
                  <w:color w:val="000000" w:themeColor="text1"/>
                </w:rPr>
                <w:delText>Mgr. Kolářová, Ph.D.</w:delText>
              </w:r>
            </w:del>
          </w:p>
          <w:p w:rsidR="003F47B3" w:rsidRPr="00315CDD" w:rsidDel="00844D0B" w:rsidRDefault="003F47B3" w:rsidP="003F47B3">
            <w:pPr>
              <w:jc w:val="both"/>
              <w:rPr>
                <w:del w:id="632" w:author="Pavla Trefilová" w:date="2019-09-10T15:35:00Z"/>
                <w:color w:val="000000" w:themeColor="text1"/>
              </w:rPr>
            </w:pPr>
            <w:del w:id="633" w:author="Pavla Trefilová" w:date="2019-09-10T15:35:00Z">
              <w:r w:rsidRPr="00315CDD" w:rsidDel="00844D0B">
                <w:rPr>
                  <w:color w:val="000000" w:themeColor="text1"/>
                </w:rPr>
                <w:delText>Kolářová 50%</w:delText>
              </w:r>
            </w:del>
          </w:p>
          <w:p w:rsidR="003F47B3" w:rsidRPr="00315CDD" w:rsidRDefault="003F47B3" w:rsidP="003F47B3">
            <w:pPr>
              <w:jc w:val="both"/>
              <w:rPr>
                <w:b/>
                <w:color w:val="000000" w:themeColor="text1"/>
              </w:rPr>
            </w:pPr>
            <w:del w:id="634" w:author="Pavla Trefilová" w:date="2019-09-10T15:35:00Z">
              <w:r w:rsidRPr="00315CDD" w:rsidDel="00844D0B">
                <w:rPr>
                  <w:color w:val="000000" w:themeColor="text1"/>
                </w:rPr>
                <w:delText>Svitáková 50%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trhy a bankovnictví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635" w:author="Pavla Trefilová" w:date="2019-09-10T15:35:00Z"/>
                <w:b/>
                <w:color w:val="000000" w:themeColor="text1"/>
              </w:rPr>
            </w:pPr>
            <w:ins w:id="636" w:author="Pavla Trefilová" w:date="2019-09-10T15:35:00Z">
              <w:r w:rsidRPr="00315CDD">
                <w:rPr>
                  <w:b/>
                  <w:color w:val="000000" w:themeColor="text1"/>
                </w:rPr>
                <w:t xml:space="preserve">Ing. </w:t>
              </w:r>
              <w:r>
                <w:rPr>
                  <w:b/>
                  <w:color w:val="000000" w:themeColor="text1"/>
                </w:rPr>
                <w:t xml:space="preserve">Blanka </w:t>
              </w:r>
              <w:r w:rsidRPr="00315CDD">
                <w:rPr>
                  <w:b/>
                  <w:color w:val="000000" w:themeColor="text1"/>
                </w:rPr>
                <w:t>Kameníková, Ph.D.</w:t>
              </w:r>
            </w:ins>
          </w:p>
          <w:p w:rsidR="003F47B3" w:rsidRPr="00315CDD" w:rsidDel="003F47B3" w:rsidRDefault="003F47B3" w:rsidP="003F47B3">
            <w:pPr>
              <w:jc w:val="both"/>
              <w:rPr>
                <w:del w:id="637" w:author="Pavla Trefilová" w:date="2019-09-10T15:35:00Z"/>
                <w:b/>
                <w:color w:val="000000" w:themeColor="text1"/>
              </w:rPr>
            </w:pPr>
            <w:ins w:id="638" w:author="Pavla Trefilová" w:date="2019-09-10T15:35:00Z">
              <w:r w:rsidRPr="00315CDD">
                <w:rPr>
                  <w:color w:val="000000" w:themeColor="text1"/>
                </w:rPr>
                <w:t xml:space="preserve">Kameníková </w:t>
              </w:r>
              <w:r>
                <w:rPr>
                  <w:color w:val="000000" w:themeColor="text1"/>
                </w:rPr>
                <w:t>(</w:t>
              </w:r>
              <w:r w:rsidRPr="00B1317B">
                <w:rPr>
                  <w:color w:val="000000" w:themeColor="text1"/>
                </w:rPr>
                <w:t>100%</w:t>
              </w:r>
              <w:r>
                <w:rPr>
                  <w:color w:val="000000" w:themeColor="text1"/>
                </w:rPr>
                <w:t>)</w:t>
              </w:r>
            </w:ins>
            <w:del w:id="639" w:author="Pavla Trefilová" w:date="2019-09-10T15:35:00Z">
              <w:r w:rsidRPr="00315CDD" w:rsidDel="003F47B3">
                <w:rPr>
                  <w:b/>
                  <w:color w:val="000000" w:themeColor="text1"/>
                </w:rPr>
                <w:delText>Ing. Kameníková, Ph.D.</w:delText>
              </w:r>
            </w:del>
          </w:p>
          <w:p w:rsidR="003F47B3" w:rsidRPr="00315CDD" w:rsidRDefault="003F47B3" w:rsidP="003F47B3">
            <w:pPr>
              <w:jc w:val="both"/>
              <w:rPr>
                <w:color w:val="000000" w:themeColor="text1"/>
              </w:rPr>
            </w:pPr>
            <w:del w:id="640" w:author="Pavla Trefilová" w:date="2019-09-10T15:35:00Z">
              <w:r w:rsidRPr="00315CDD" w:rsidDel="003F47B3">
                <w:rPr>
                  <w:color w:val="000000" w:themeColor="text1"/>
                </w:rPr>
                <w:delText>Kameníková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Daně II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641" w:author="Pavla Trefilová" w:date="2019-09-10T15:35:00Z"/>
                <w:b/>
                <w:color w:val="000000" w:themeColor="text1"/>
              </w:rPr>
            </w:pPr>
            <w:ins w:id="642" w:author="Pavla Trefilová" w:date="2019-09-10T15:35:00Z">
              <w:r w:rsidRPr="00315CDD">
                <w:rPr>
                  <w:b/>
                  <w:color w:val="000000" w:themeColor="text1"/>
                </w:rPr>
                <w:t xml:space="preserve">Ing. </w:t>
              </w:r>
              <w:r>
                <w:rPr>
                  <w:b/>
                  <w:color w:val="000000" w:themeColor="text1"/>
                </w:rPr>
                <w:t xml:space="preserve">Pavlína </w:t>
              </w:r>
              <w:r w:rsidRPr="00315CDD">
                <w:rPr>
                  <w:b/>
                  <w:color w:val="000000" w:themeColor="text1"/>
                </w:rPr>
                <w:t xml:space="preserve">Kirschnerová, Ph.D. </w:t>
              </w:r>
            </w:ins>
          </w:p>
          <w:p w:rsidR="003F47B3" w:rsidRPr="00315CDD" w:rsidRDefault="003F47B3" w:rsidP="003F47B3">
            <w:pPr>
              <w:jc w:val="both"/>
              <w:rPr>
                <w:ins w:id="643" w:author="Pavla Trefilová" w:date="2019-09-10T15:35:00Z"/>
                <w:color w:val="000000" w:themeColor="text1"/>
              </w:rPr>
            </w:pPr>
            <w:ins w:id="644" w:author="Pavla Trefilová" w:date="2019-09-10T15:35:00Z">
              <w:r w:rsidRPr="00315CDD">
                <w:rPr>
                  <w:color w:val="000000" w:themeColor="text1"/>
                </w:rPr>
                <w:t xml:space="preserve">Kirschnerová </w:t>
              </w:r>
              <w:r>
                <w:rPr>
                  <w:color w:val="000000" w:themeColor="text1"/>
                </w:rPr>
                <w:t>(</w:t>
              </w:r>
              <w:r w:rsidRPr="00315CDD">
                <w:rPr>
                  <w:color w:val="000000" w:themeColor="text1"/>
                </w:rPr>
                <w:t>50%</w:t>
              </w:r>
              <w:r>
                <w:rPr>
                  <w:color w:val="000000" w:themeColor="text1"/>
                </w:rPr>
                <w:t>)</w:t>
              </w:r>
            </w:ins>
          </w:p>
          <w:p w:rsidR="003F47B3" w:rsidRPr="00315CDD" w:rsidDel="003F47B3" w:rsidRDefault="003F47B3" w:rsidP="003F47B3">
            <w:pPr>
              <w:jc w:val="both"/>
              <w:rPr>
                <w:del w:id="645" w:author="Pavla Trefilová" w:date="2019-09-10T15:35:00Z"/>
                <w:b/>
                <w:color w:val="000000" w:themeColor="text1"/>
              </w:rPr>
            </w:pPr>
            <w:ins w:id="646" w:author="Pavla Trefilová" w:date="2019-09-10T15:35:00Z">
              <w:r w:rsidRPr="00315CDD">
                <w:rPr>
                  <w:color w:val="000000" w:themeColor="text1"/>
                </w:rPr>
                <w:t xml:space="preserve">Jarolímová </w:t>
              </w:r>
              <w:r>
                <w:rPr>
                  <w:color w:val="000000" w:themeColor="text1"/>
                </w:rPr>
                <w:t>(</w:t>
              </w:r>
              <w:r w:rsidRPr="00315CDD">
                <w:rPr>
                  <w:color w:val="000000" w:themeColor="text1"/>
                </w:rPr>
                <w:t>50%</w:t>
              </w:r>
              <w:r>
                <w:rPr>
                  <w:color w:val="000000" w:themeColor="text1"/>
                </w:rPr>
                <w:t>)</w:t>
              </w:r>
            </w:ins>
            <w:del w:id="647" w:author="Pavla Trefilová" w:date="2019-09-10T15:35:00Z">
              <w:r w:rsidRPr="00315CDD" w:rsidDel="003F47B3">
                <w:rPr>
                  <w:b/>
                  <w:color w:val="000000" w:themeColor="text1"/>
                </w:rPr>
                <w:delText xml:space="preserve">Ing. Kirschnerová, Ph.D. </w:delText>
              </w:r>
            </w:del>
          </w:p>
          <w:p w:rsidR="003F47B3" w:rsidRPr="00315CDD" w:rsidDel="003F47B3" w:rsidRDefault="003F47B3" w:rsidP="003F47B3">
            <w:pPr>
              <w:jc w:val="both"/>
              <w:rPr>
                <w:del w:id="648" w:author="Pavla Trefilová" w:date="2019-09-10T15:35:00Z"/>
                <w:color w:val="000000" w:themeColor="text1"/>
              </w:rPr>
            </w:pPr>
            <w:del w:id="649" w:author="Pavla Trefilová" w:date="2019-09-10T15:35:00Z">
              <w:r w:rsidRPr="00315CDD" w:rsidDel="003F47B3">
                <w:rPr>
                  <w:color w:val="000000" w:themeColor="text1"/>
                </w:rPr>
                <w:delText>Kirschnerová 50%</w:delText>
              </w:r>
            </w:del>
          </w:p>
          <w:p w:rsidR="003F47B3" w:rsidRPr="00315CDD" w:rsidRDefault="003F47B3" w:rsidP="003F47B3">
            <w:pPr>
              <w:jc w:val="both"/>
              <w:rPr>
                <w:b/>
                <w:color w:val="000000" w:themeColor="text1"/>
              </w:rPr>
            </w:pPr>
            <w:del w:id="650" w:author="Pavla Trefilová" w:date="2019-09-10T15:35:00Z">
              <w:r w:rsidRPr="00315CDD" w:rsidDel="003F47B3">
                <w:rPr>
                  <w:color w:val="000000" w:themeColor="text1"/>
                </w:rPr>
                <w:delText>Jarolímová 50%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r w:rsidRPr="00315CDD">
              <w:t>Cizí jazyk 3</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klz</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ins w:id="651" w:author="Pavla Trefilová" w:date="2019-09-10T15:36:00Z"/>
                <w:b/>
              </w:rPr>
            </w:pPr>
            <w:ins w:id="652" w:author="Pavla Trefilová" w:date="2019-09-10T15:36:00Z">
              <w:r w:rsidRPr="00315CDD">
                <w:rPr>
                  <w:b/>
                </w:rPr>
                <w:t xml:space="preserve">Mgr. </w:t>
              </w:r>
              <w:r>
                <w:rPr>
                  <w:b/>
                </w:rPr>
                <w:t xml:space="preserve">Věra </w:t>
              </w:r>
              <w:r w:rsidRPr="00315CDD">
                <w:rPr>
                  <w:b/>
                </w:rPr>
                <w:t>Kozáková, Ph.D.</w:t>
              </w:r>
            </w:ins>
          </w:p>
          <w:p w:rsidR="003F47B3" w:rsidRPr="00315CDD" w:rsidRDefault="003F47B3" w:rsidP="003F47B3">
            <w:pPr>
              <w:jc w:val="both"/>
              <w:rPr>
                <w:ins w:id="653" w:author="Pavla Trefilová" w:date="2019-09-10T15:36:00Z"/>
              </w:rPr>
            </w:pPr>
            <w:ins w:id="654" w:author="Pavla Trefilová" w:date="2019-09-10T15:36:00Z">
              <w:r w:rsidRPr="00315CDD">
                <w:t xml:space="preserve">Kozáková </w:t>
              </w:r>
              <w:r>
                <w:rPr>
                  <w:color w:val="000000" w:themeColor="text1"/>
                </w:rPr>
                <w:t>(</w:t>
              </w:r>
              <w:r w:rsidRPr="00B1317B">
                <w:rPr>
                  <w:color w:val="000000" w:themeColor="text1"/>
                </w:rPr>
                <w:t>100%</w:t>
              </w:r>
              <w:r>
                <w:rPr>
                  <w:color w:val="000000" w:themeColor="text1"/>
                </w:rPr>
                <w:t>)</w:t>
              </w:r>
            </w:ins>
          </w:p>
          <w:p w:rsidR="003F47B3" w:rsidRPr="00315CDD" w:rsidRDefault="003F47B3" w:rsidP="003F47B3">
            <w:pPr>
              <w:jc w:val="both"/>
              <w:rPr>
                <w:ins w:id="655" w:author="Pavla Trefilová" w:date="2019-09-10T15:36:00Z"/>
                <w:b/>
              </w:rPr>
            </w:pPr>
            <w:ins w:id="656" w:author="Pavla Trefilová" w:date="2019-09-10T15:36:00Z">
              <w:r w:rsidRPr="00315CDD">
                <w:rPr>
                  <w:b/>
                </w:rPr>
                <w:t xml:space="preserve">PhDr. </w:t>
              </w:r>
              <w:r>
                <w:rPr>
                  <w:b/>
                </w:rPr>
                <w:t xml:space="preserve">Jana </w:t>
              </w:r>
              <w:r w:rsidRPr="00315CDD">
                <w:rPr>
                  <w:b/>
                </w:rPr>
                <w:t>Semotamová</w:t>
              </w:r>
            </w:ins>
          </w:p>
          <w:p w:rsidR="003F47B3" w:rsidRPr="00315CDD" w:rsidDel="003F47B3" w:rsidRDefault="003F47B3" w:rsidP="003F47B3">
            <w:pPr>
              <w:jc w:val="both"/>
              <w:rPr>
                <w:del w:id="657" w:author="Pavla Trefilová" w:date="2019-09-10T15:36:00Z"/>
                <w:b/>
              </w:rPr>
            </w:pPr>
            <w:ins w:id="658" w:author="Pavla Trefilová" w:date="2019-09-10T15:36:00Z">
              <w:r w:rsidRPr="00315CDD">
                <w:t xml:space="preserve">Semotamová </w:t>
              </w:r>
              <w:r>
                <w:rPr>
                  <w:color w:val="000000" w:themeColor="text1"/>
                </w:rPr>
                <w:t>(</w:t>
              </w:r>
              <w:r w:rsidRPr="00B1317B">
                <w:rPr>
                  <w:color w:val="000000" w:themeColor="text1"/>
                </w:rPr>
                <w:t>100%</w:t>
              </w:r>
              <w:r>
                <w:rPr>
                  <w:color w:val="000000" w:themeColor="text1"/>
                </w:rPr>
                <w:t>)</w:t>
              </w:r>
            </w:ins>
            <w:del w:id="659" w:author="Pavla Trefilová" w:date="2019-09-10T15:36:00Z">
              <w:r w:rsidRPr="00315CDD" w:rsidDel="003F47B3">
                <w:rPr>
                  <w:b/>
                </w:rPr>
                <w:delText>Mgr. Kozáková, Ph.D.</w:delText>
              </w:r>
            </w:del>
          </w:p>
          <w:p w:rsidR="003F47B3" w:rsidRPr="00315CDD" w:rsidDel="003F47B3" w:rsidRDefault="003F47B3" w:rsidP="003F47B3">
            <w:pPr>
              <w:jc w:val="both"/>
              <w:rPr>
                <w:del w:id="660" w:author="Pavla Trefilová" w:date="2019-09-10T15:36:00Z"/>
              </w:rPr>
            </w:pPr>
            <w:del w:id="661" w:author="Pavla Trefilová" w:date="2019-09-10T15:36:00Z">
              <w:r w:rsidRPr="00315CDD" w:rsidDel="003F47B3">
                <w:delText>Kozáková 100%</w:delText>
              </w:r>
            </w:del>
          </w:p>
          <w:p w:rsidR="003F47B3" w:rsidRPr="00315CDD" w:rsidDel="003F47B3" w:rsidRDefault="003F47B3" w:rsidP="003F47B3">
            <w:pPr>
              <w:jc w:val="both"/>
              <w:rPr>
                <w:del w:id="662" w:author="Pavla Trefilová" w:date="2019-09-10T15:36:00Z"/>
                <w:b/>
              </w:rPr>
            </w:pPr>
            <w:del w:id="663" w:author="Pavla Trefilová" w:date="2019-09-10T15:36:00Z">
              <w:r w:rsidRPr="00315CDD" w:rsidDel="003F47B3">
                <w:rPr>
                  <w:b/>
                </w:rPr>
                <w:delText>PhDr. Semotamová</w:delText>
              </w:r>
            </w:del>
          </w:p>
          <w:p w:rsidR="003F47B3" w:rsidRPr="00315CDD" w:rsidRDefault="003F47B3" w:rsidP="003F47B3">
            <w:pPr>
              <w:jc w:val="both"/>
              <w:rPr>
                <w:b/>
              </w:rPr>
            </w:pPr>
            <w:del w:id="664" w:author="Pavla Trefilová" w:date="2019-09-10T15:36:00Z">
              <w:r w:rsidRPr="00315CDD" w:rsidDel="003F47B3">
                <w:delText>Semotamová 100%</w:delText>
              </w:r>
            </w:del>
          </w:p>
        </w:tc>
        <w:tc>
          <w:tcPr>
            <w:tcW w:w="708" w:type="dxa"/>
            <w:shd w:val="clear" w:color="auto" w:fill="auto"/>
          </w:tcPr>
          <w:p w:rsidR="003F47B3" w:rsidRPr="00315CDD" w:rsidRDefault="003F47B3" w:rsidP="003F47B3">
            <w:pPr>
              <w:jc w:val="both"/>
            </w:pPr>
            <w:r w:rsidRPr="00315CDD">
              <w:t>2/Z</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Daně III</w:t>
            </w:r>
          </w:p>
        </w:tc>
        <w:tc>
          <w:tcPr>
            <w:tcW w:w="857" w:type="dxa"/>
            <w:gridSpan w:val="2"/>
            <w:shd w:val="clear" w:color="auto" w:fill="auto"/>
          </w:tcPr>
          <w:p w:rsidR="003F47B3" w:rsidRPr="00315CDD" w:rsidRDefault="003F47B3" w:rsidP="003F47B3">
            <w:pPr>
              <w:jc w:val="both"/>
              <w:rPr>
                <w:b/>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665" w:author="Pavla Trefilová" w:date="2019-09-10T15:36:00Z"/>
                <w:b/>
                <w:color w:val="000000" w:themeColor="text1"/>
              </w:rPr>
            </w:pPr>
            <w:ins w:id="666" w:author="Pavla Trefilová" w:date="2019-09-10T15:36:00Z">
              <w:r w:rsidRPr="00315CDD">
                <w:rPr>
                  <w:b/>
                  <w:color w:val="000000" w:themeColor="text1"/>
                </w:rPr>
                <w:t>Mgr.</w:t>
              </w:r>
              <w:r>
                <w:rPr>
                  <w:b/>
                  <w:color w:val="000000" w:themeColor="text1"/>
                </w:rPr>
                <w:t xml:space="preserve"> Eva</w:t>
              </w:r>
              <w:r w:rsidRPr="00315CDD">
                <w:rPr>
                  <w:b/>
                  <w:color w:val="000000" w:themeColor="text1"/>
                </w:rPr>
                <w:t xml:space="preserve"> Kolářová, Ph.D.</w:t>
              </w:r>
            </w:ins>
          </w:p>
          <w:p w:rsidR="003F47B3" w:rsidRPr="00315CDD" w:rsidRDefault="003F47B3" w:rsidP="003F47B3">
            <w:pPr>
              <w:jc w:val="both"/>
              <w:rPr>
                <w:ins w:id="667" w:author="Pavla Trefilová" w:date="2019-09-10T15:36:00Z"/>
                <w:color w:val="000000" w:themeColor="text1"/>
              </w:rPr>
            </w:pPr>
            <w:ins w:id="668" w:author="Pavla Trefilová" w:date="2019-09-10T15:36:00Z">
              <w:r w:rsidRPr="00315CDD">
                <w:rPr>
                  <w:color w:val="000000" w:themeColor="text1"/>
                </w:rPr>
                <w:t xml:space="preserve">Kolářová </w:t>
              </w:r>
              <w:r>
                <w:rPr>
                  <w:color w:val="000000" w:themeColor="text1"/>
                </w:rPr>
                <w:t>(</w:t>
              </w:r>
              <w:r w:rsidRPr="00B1317B">
                <w:rPr>
                  <w:color w:val="000000" w:themeColor="text1"/>
                </w:rPr>
                <w:t>60%</w:t>
              </w:r>
              <w:r>
                <w:rPr>
                  <w:color w:val="000000" w:themeColor="text1"/>
                </w:rPr>
                <w:t>)</w:t>
              </w:r>
            </w:ins>
          </w:p>
          <w:p w:rsidR="003F47B3" w:rsidRPr="00315CDD" w:rsidDel="0061548F" w:rsidRDefault="003F47B3" w:rsidP="003F47B3">
            <w:pPr>
              <w:jc w:val="both"/>
              <w:rPr>
                <w:del w:id="669" w:author="Pavla Trefilová" w:date="2019-09-10T15:36:00Z"/>
                <w:b/>
                <w:color w:val="000000" w:themeColor="text1"/>
              </w:rPr>
            </w:pPr>
            <w:ins w:id="670" w:author="Pavla Trefilová" w:date="2019-09-10T15:36:00Z">
              <w:r w:rsidRPr="00315CDD">
                <w:rPr>
                  <w:color w:val="000000" w:themeColor="text1"/>
                </w:rPr>
                <w:t xml:space="preserve">Kramná </w:t>
              </w:r>
              <w:r>
                <w:rPr>
                  <w:color w:val="000000" w:themeColor="text1"/>
                </w:rPr>
                <w:t>(</w:t>
              </w:r>
              <w:r w:rsidRPr="00B1317B">
                <w:rPr>
                  <w:color w:val="000000" w:themeColor="text1"/>
                </w:rPr>
                <w:t>40%</w:t>
              </w:r>
              <w:r>
                <w:rPr>
                  <w:color w:val="000000" w:themeColor="text1"/>
                </w:rPr>
                <w:t>)</w:t>
              </w:r>
            </w:ins>
            <w:del w:id="671" w:author="Pavla Trefilová" w:date="2019-09-10T15:36:00Z">
              <w:r w:rsidRPr="00315CDD" w:rsidDel="0061548F">
                <w:rPr>
                  <w:b/>
                  <w:color w:val="000000" w:themeColor="text1"/>
                </w:rPr>
                <w:delText>Mgr. Kolářová, Ph.D.</w:delText>
              </w:r>
            </w:del>
          </w:p>
          <w:p w:rsidR="003F47B3" w:rsidRPr="00315CDD" w:rsidDel="0061548F" w:rsidRDefault="003F47B3" w:rsidP="003F47B3">
            <w:pPr>
              <w:jc w:val="both"/>
              <w:rPr>
                <w:del w:id="672" w:author="Pavla Trefilová" w:date="2019-09-10T15:36:00Z"/>
                <w:color w:val="000000" w:themeColor="text1"/>
              </w:rPr>
            </w:pPr>
            <w:del w:id="673" w:author="Pavla Trefilová" w:date="2019-09-10T15:36:00Z">
              <w:r w:rsidRPr="00315CDD" w:rsidDel="0061548F">
                <w:rPr>
                  <w:color w:val="000000" w:themeColor="text1"/>
                </w:rPr>
                <w:delText>Kolářová 60%</w:delText>
              </w:r>
            </w:del>
          </w:p>
          <w:p w:rsidR="003F47B3" w:rsidRPr="00315CDD" w:rsidRDefault="003F47B3" w:rsidP="003F47B3">
            <w:pPr>
              <w:jc w:val="both"/>
              <w:rPr>
                <w:color w:val="000000" w:themeColor="text1"/>
              </w:rPr>
            </w:pPr>
            <w:del w:id="674" w:author="Pavla Trefilová" w:date="2019-09-10T15:36:00Z">
              <w:r w:rsidRPr="00315CDD" w:rsidDel="0061548F">
                <w:rPr>
                  <w:color w:val="000000" w:themeColor="text1"/>
                </w:rPr>
                <w:delText>Kramná 40%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lastRenderedPageBreak/>
              <w:t>Manažerské účetnictví</w:t>
            </w:r>
          </w:p>
          <w:p w:rsidR="003F47B3" w:rsidRPr="00315CDD" w:rsidRDefault="003F47B3" w:rsidP="003F47B3">
            <w:pPr>
              <w:rPr>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315CDD" w:rsidRDefault="003F47B3" w:rsidP="003F47B3">
            <w:pPr>
              <w:jc w:val="both"/>
              <w:rPr>
                <w:ins w:id="675" w:author="Pavla Trefilová" w:date="2019-09-10T15:36:00Z"/>
                <w:b/>
                <w:color w:val="000000" w:themeColor="text1"/>
              </w:rPr>
            </w:pPr>
            <w:ins w:id="676" w:author="Pavla Trefilová" w:date="2019-09-10T15:36:00Z">
              <w:r>
                <w:rPr>
                  <w:b/>
                  <w:color w:val="000000" w:themeColor="text1"/>
                </w:rPr>
                <w:t>prof</w:t>
              </w:r>
              <w:r w:rsidRPr="00315CDD">
                <w:rPr>
                  <w:b/>
                  <w:color w:val="000000" w:themeColor="text1"/>
                </w:rPr>
                <w:t xml:space="preserve">. Ing. </w:t>
              </w:r>
              <w:r>
                <w:rPr>
                  <w:b/>
                  <w:color w:val="000000" w:themeColor="text1"/>
                </w:rPr>
                <w:t xml:space="preserve">Boris </w:t>
              </w:r>
              <w:r w:rsidRPr="00315CDD">
                <w:rPr>
                  <w:b/>
                  <w:color w:val="000000" w:themeColor="text1"/>
                </w:rPr>
                <w:t>Popesko, Ph.D.</w:t>
              </w:r>
            </w:ins>
          </w:p>
          <w:p w:rsidR="003F47B3" w:rsidRPr="00315CDD" w:rsidRDefault="003F47B3" w:rsidP="003F47B3">
            <w:pPr>
              <w:jc w:val="both"/>
              <w:rPr>
                <w:ins w:id="677" w:author="Pavla Trefilová" w:date="2019-09-10T15:36:00Z"/>
                <w:color w:val="000000" w:themeColor="text1"/>
              </w:rPr>
            </w:pPr>
            <w:ins w:id="678" w:author="Pavla Trefilová" w:date="2019-09-10T15:36:00Z">
              <w:r w:rsidRPr="00315CDD">
                <w:rPr>
                  <w:color w:val="000000" w:themeColor="text1"/>
                </w:rPr>
                <w:t xml:space="preserve">Popesko </w:t>
              </w:r>
              <w:r>
                <w:rPr>
                  <w:color w:val="000000" w:themeColor="text1"/>
                </w:rPr>
                <w:t>(</w:t>
              </w:r>
              <w:r w:rsidRPr="00B1317B">
                <w:rPr>
                  <w:color w:val="000000" w:themeColor="text1"/>
                </w:rPr>
                <w:t>60%</w:t>
              </w:r>
              <w:r>
                <w:rPr>
                  <w:color w:val="000000" w:themeColor="text1"/>
                </w:rPr>
                <w:t>)</w:t>
              </w:r>
            </w:ins>
          </w:p>
          <w:p w:rsidR="003F47B3" w:rsidRPr="00315CDD" w:rsidDel="0055707C" w:rsidRDefault="003F47B3" w:rsidP="003F47B3">
            <w:pPr>
              <w:jc w:val="both"/>
              <w:rPr>
                <w:del w:id="679" w:author="Pavla Trefilová" w:date="2019-09-10T15:36:00Z"/>
                <w:b/>
                <w:color w:val="000000" w:themeColor="text1"/>
              </w:rPr>
            </w:pPr>
            <w:ins w:id="680" w:author="Pavla Trefilová" w:date="2019-09-10T15:36:00Z">
              <w:r w:rsidRPr="00315CDD">
                <w:rPr>
                  <w:color w:val="000000" w:themeColor="text1"/>
                </w:rPr>
                <w:t xml:space="preserve">Papadaki </w:t>
              </w:r>
              <w:r>
                <w:rPr>
                  <w:color w:val="000000" w:themeColor="text1"/>
                </w:rPr>
                <w:t>(</w:t>
              </w:r>
              <w:r w:rsidRPr="00B1317B">
                <w:rPr>
                  <w:color w:val="000000" w:themeColor="text1"/>
                </w:rPr>
                <w:t>40%</w:t>
              </w:r>
              <w:r>
                <w:rPr>
                  <w:color w:val="000000" w:themeColor="text1"/>
                </w:rPr>
                <w:t>)</w:t>
              </w:r>
            </w:ins>
            <w:del w:id="681" w:author="Pavla Trefilová" w:date="2019-09-10T15:36:00Z">
              <w:r w:rsidRPr="00315CDD" w:rsidDel="0055707C">
                <w:rPr>
                  <w:b/>
                  <w:color w:val="000000" w:themeColor="text1"/>
                </w:rPr>
                <w:delText>doc. Ing. Popesko, Ph.D.</w:delText>
              </w:r>
            </w:del>
          </w:p>
          <w:p w:rsidR="003F47B3" w:rsidRPr="00315CDD" w:rsidDel="0055707C" w:rsidRDefault="003F47B3" w:rsidP="003F47B3">
            <w:pPr>
              <w:jc w:val="both"/>
              <w:rPr>
                <w:del w:id="682" w:author="Pavla Trefilová" w:date="2019-09-10T15:36:00Z"/>
                <w:color w:val="000000" w:themeColor="text1"/>
              </w:rPr>
            </w:pPr>
            <w:del w:id="683" w:author="Pavla Trefilová" w:date="2019-09-10T15:36:00Z">
              <w:r w:rsidRPr="00315CDD" w:rsidDel="0055707C">
                <w:rPr>
                  <w:color w:val="000000" w:themeColor="text1"/>
                </w:rPr>
                <w:delText>Popesko 60%</w:delText>
              </w:r>
            </w:del>
          </w:p>
          <w:p w:rsidR="003F47B3" w:rsidRPr="00315CDD" w:rsidRDefault="003F47B3" w:rsidP="003F47B3">
            <w:pPr>
              <w:jc w:val="both"/>
              <w:rPr>
                <w:color w:val="000000" w:themeColor="text1"/>
              </w:rPr>
            </w:pPr>
            <w:del w:id="684" w:author="Pavla Trefilová" w:date="2019-09-10T15:36:00Z">
              <w:r w:rsidRPr="00315CDD" w:rsidDel="0055707C">
                <w:rPr>
                  <w:color w:val="000000" w:themeColor="text1"/>
                </w:rPr>
                <w:delText>Papadaki 40%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účetnictví II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685" w:author="Pavla Trefilová" w:date="2019-09-10T15:36:00Z"/>
                <w:b/>
                <w:color w:val="000000" w:themeColor="text1"/>
              </w:rPr>
            </w:pPr>
            <w:ins w:id="686" w:author="Pavla Trefilová" w:date="2019-09-10T15:36:00Z">
              <w:r w:rsidRPr="00315CDD">
                <w:rPr>
                  <w:b/>
                  <w:color w:val="000000" w:themeColor="text1"/>
                </w:rPr>
                <w:t xml:space="preserve">Ing. </w:t>
              </w:r>
              <w:r>
                <w:rPr>
                  <w:b/>
                  <w:color w:val="000000" w:themeColor="text1"/>
                </w:rPr>
                <w:t xml:space="preserve">Bohumila </w:t>
              </w:r>
              <w:r w:rsidRPr="00315CDD">
                <w:rPr>
                  <w:b/>
                  <w:color w:val="000000" w:themeColor="text1"/>
                </w:rPr>
                <w:t>Svitáková, Ph.D.</w:t>
              </w:r>
            </w:ins>
          </w:p>
          <w:p w:rsidR="003F47B3" w:rsidRPr="00315CDD" w:rsidRDefault="003F47B3" w:rsidP="003F47B3">
            <w:pPr>
              <w:jc w:val="both"/>
              <w:rPr>
                <w:ins w:id="687" w:author="Pavla Trefilová" w:date="2019-09-10T15:36:00Z"/>
                <w:color w:val="000000" w:themeColor="text1"/>
              </w:rPr>
            </w:pPr>
            <w:ins w:id="688" w:author="Pavla Trefilová" w:date="2019-09-10T15:36:00Z">
              <w:r w:rsidRPr="00315CDD">
                <w:rPr>
                  <w:color w:val="000000" w:themeColor="text1"/>
                </w:rPr>
                <w:t xml:space="preserve">Svitáková </w:t>
              </w:r>
              <w:r>
                <w:rPr>
                  <w:color w:val="000000" w:themeColor="text1"/>
                </w:rPr>
                <w:t>(</w:t>
              </w:r>
              <w:r w:rsidRPr="00315CDD">
                <w:rPr>
                  <w:color w:val="000000" w:themeColor="text1"/>
                </w:rPr>
                <w:t>80%</w:t>
              </w:r>
              <w:r>
                <w:rPr>
                  <w:color w:val="000000" w:themeColor="text1"/>
                </w:rPr>
                <w:t>)</w:t>
              </w:r>
            </w:ins>
          </w:p>
          <w:p w:rsidR="003F47B3" w:rsidRPr="00315CDD" w:rsidDel="0055707C" w:rsidRDefault="003F47B3" w:rsidP="003F47B3">
            <w:pPr>
              <w:jc w:val="both"/>
              <w:rPr>
                <w:del w:id="689" w:author="Pavla Trefilová" w:date="2019-09-10T15:36:00Z"/>
                <w:b/>
                <w:color w:val="000000" w:themeColor="text1"/>
              </w:rPr>
            </w:pPr>
            <w:ins w:id="690" w:author="Pavla Trefilová" w:date="2019-09-10T15:36:00Z">
              <w:r>
                <w:rPr>
                  <w:color w:val="000000" w:themeColor="text1"/>
                </w:rPr>
                <w:t xml:space="preserve">E. </w:t>
              </w:r>
              <w:r w:rsidRPr="00315CDD">
                <w:rPr>
                  <w:color w:val="000000" w:themeColor="text1"/>
                </w:rPr>
                <w:t xml:space="preserve">Kozubíková </w:t>
              </w:r>
              <w:r>
                <w:rPr>
                  <w:color w:val="000000" w:themeColor="text1"/>
                </w:rPr>
                <w:t>(</w:t>
              </w:r>
              <w:r w:rsidRPr="00315CDD">
                <w:rPr>
                  <w:color w:val="000000" w:themeColor="text1"/>
                </w:rPr>
                <w:t>20%</w:t>
              </w:r>
              <w:r>
                <w:rPr>
                  <w:color w:val="000000" w:themeColor="text1"/>
                </w:rPr>
                <w:t>)</w:t>
              </w:r>
            </w:ins>
            <w:del w:id="691" w:author="Pavla Trefilová" w:date="2019-09-10T15:36:00Z">
              <w:r w:rsidRPr="00315CDD" w:rsidDel="0055707C">
                <w:rPr>
                  <w:b/>
                  <w:color w:val="000000" w:themeColor="text1"/>
                </w:rPr>
                <w:delText>Ing. Svitáková, Ph.D.</w:delText>
              </w:r>
            </w:del>
          </w:p>
          <w:p w:rsidR="003F47B3" w:rsidRPr="00315CDD" w:rsidDel="0055707C" w:rsidRDefault="003F47B3" w:rsidP="003F47B3">
            <w:pPr>
              <w:jc w:val="both"/>
              <w:rPr>
                <w:del w:id="692" w:author="Pavla Trefilová" w:date="2019-09-10T15:36:00Z"/>
                <w:color w:val="000000" w:themeColor="text1"/>
              </w:rPr>
            </w:pPr>
            <w:del w:id="693" w:author="Pavla Trefilová" w:date="2019-09-10T15:36:00Z">
              <w:r w:rsidRPr="00315CDD" w:rsidDel="0055707C">
                <w:rPr>
                  <w:color w:val="000000" w:themeColor="text1"/>
                </w:rPr>
                <w:delText>Svitáková 80%</w:delText>
              </w:r>
            </w:del>
          </w:p>
          <w:p w:rsidR="003F47B3" w:rsidRPr="00315CDD" w:rsidRDefault="003F47B3" w:rsidP="003F47B3">
            <w:pPr>
              <w:jc w:val="both"/>
              <w:rPr>
                <w:b/>
                <w:color w:val="000000" w:themeColor="text1"/>
              </w:rPr>
            </w:pPr>
            <w:del w:id="694" w:author="Pavla Trefilová" w:date="2019-09-10T15:36:00Z">
              <w:r w:rsidDel="0055707C">
                <w:rPr>
                  <w:color w:val="000000" w:themeColor="text1"/>
                </w:rPr>
                <w:delText xml:space="preserve">E. </w:delText>
              </w:r>
              <w:r w:rsidRPr="00315CDD" w:rsidDel="0055707C">
                <w:rPr>
                  <w:color w:val="000000" w:themeColor="text1"/>
                </w:rPr>
                <w:delText>Kozubíková 20%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Del="00A65884" w:rsidTr="00315CDD">
        <w:trPr>
          <w:del w:id="695" w:author="Drahomíra Pavelková" w:date="2019-09-02T15:27:00Z"/>
        </w:trPr>
        <w:tc>
          <w:tcPr>
            <w:tcW w:w="2370" w:type="dxa"/>
            <w:shd w:val="clear" w:color="auto" w:fill="auto"/>
          </w:tcPr>
          <w:p w:rsidR="003F47B3" w:rsidRPr="00315CDD" w:rsidDel="00A65884" w:rsidRDefault="003F47B3" w:rsidP="003F47B3">
            <w:pPr>
              <w:rPr>
                <w:del w:id="696" w:author="Drahomíra Pavelková" w:date="2019-09-02T15:27:00Z"/>
                <w:color w:val="000000" w:themeColor="text1"/>
              </w:rPr>
            </w:pPr>
            <w:del w:id="697" w:author="Drahomíra Pavelková" w:date="2019-09-02T15:27:00Z">
              <w:r w:rsidRPr="00315CDD" w:rsidDel="00A65884">
                <w:rPr>
                  <w:color w:val="000000" w:themeColor="text1"/>
                </w:rPr>
                <w:delText>Řízení lidských zdrojů I</w:delText>
              </w:r>
              <w:r w:rsidRPr="00B1317B" w:rsidDel="00A65884">
                <w:rPr>
                  <w:color w:val="000000" w:themeColor="text1"/>
                </w:rPr>
                <w:delText>*</w:delText>
              </w:r>
            </w:del>
          </w:p>
        </w:tc>
        <w:tc>
          <w:tcPr>
            <w:tcW w:w="857" w:type="dxa"/>
            <w:gridSpan w:val="2"/>
            <w:shd w:val="clear" w:color="auto" w:fill="auto"/>
          </w:tcPr>
          <w:p w:rsidR="003F47B3" w:rsidRPr="00315CDD" w:rsidDel="00A65884" w:rsidRDefault="003F47B3" w:rsidP="003F47B3">
            <w:pPr>
              <w:jc w:val="both"/>
              <w:rPr>
                <w:del w:id="698" w:author="Drahomíra Pavelková" w:date="2019-09-02T15:27:00Z"/>
                <w:color w:val="000000" w:themeColor="text1"/>
              </w:rPr>
            </w:pPr>
            <w:del w:id="699" w:author="Drahomíra Pavelková" w:date="2019-09-02T15:27:00Z">
              <w:r w:rsidRPr="00315CDD" w:rsidDel="00A65884">
                <w:rPr>
                  <w:color w:val="000000" w:themeColor="text1"/>
                </w:rPr>
                <w:delText>15-0-0</w:delText>
              </w:r>
            </w:del>
          </w:p>
        </w:tc>
        <w:tc>
          <w:tcPr>
            <w:tcW w:w="850" w:type="dxa"/>
            <w:shd w:val="clear" w:color="auto" w:fill="auto"/>
          </w:tcPr>
          <w:p w:rsidR="003F47B3" w:rsidRPr="00315CDD" w:rsidDel="00A65884" w:rsidRDefault="003F47B3" w:rsidP="003F47B3">
            <w:pPr>
              <w:jc w:val="both"/>
              <w:rPr>
                <w:del w:id="700" w:author="Drahomíra Pavelková" w:date="2019-09-02T15:27:00Z"/>
                <w:color w:val="000000" w:themeColor="text1"/>
              </w:rPr>
            </w:pPr>
            <w:del w:id="701" w:author="Drahomíra Pavelková" w:date="2019-09-02T15:27:00Z">
              <w:r w:rsidRPr="00315CDD" w:rsidDel="00A65884">
                <w:rPr>
                  <w:color w:val="000000" w:themeColor="text1"/>
                </w:rPr>
                <w:delText>zp, zk</w:delText>
              </w:r>
            </w:del>
          </w:p>
        </w:tc>
        <w:tc>
          <w:tcPr>
            <w:tcW w:w="709" w:type="dxa"/>
            <w:shd w:val="clear" w:color="auto" w:fill="auto"/>
          </w:tcPr>
          <w:p w:rsidR="003F47B3" w:rsidRPr="00315CDD" w:rsidDel="00A65884" w:rsidRDefault="003F47B3" w:rsidP="003F47B3">
            <w:pPr>
              <w:jc w:val="both"/>
              <w:rPr>
                <w:del w:id="702" w:author="Drahomíra Pavelková" w:date="2019-09-02T15:27:00Z"/>
                <w:color w:val="000000" w:themeColor="text1"/>
              </w:rPr>
            </w:pPr>
            <w:del w:id="703" w:author="Drahomíra Pavelková" w:date="2019-09-02T15:27:00Z">
              <w:r w:rsidRPr="00315CDD" w:rsidDel="00A65884">
                <w:rPr>
                  <w:color w:val="000000" w:themeColor="text1"/>
                </w:rPr>
                <w:delText>4</w:delText>
              </w:r>
            </w:del>
          </w:p>
        </w:tc>
        <w:tc>
          <w:tcPr>
            <w:tcW w:w="2977" w:type="dxa"/>
            <w:shd w:val="clear" w:color="auto" w:fill="auto"/>
          </w:tcPr>
          <w:p w:rsidR="003F47B3" w:rsidRPr="00315CDD" w:rsidDel="00A65884" w:rsidRDefault="003F47B3" w:rsidP="003F47B3">
            <w:pPr>
              <w:jc w:val="both"/>
              <w:rPr>
                <w:del w:id="704" w:author="Drahomíra Pavelková" w:date="2019-09-02T15:27:00Z"/>
                <w:b/>
                <w:color w:val="000000" w:themeColor="text1"/>
              </w:rPr>
            </w:pPr>
            <w:del w:id="705" w:author="Drahomíra Pavelková" w:date="2019-09-02T15:27:00Z">
              <w:r w:rsidRPr="00315CDD" w:rsidDel="00A65884">
                <w:rPr>
                  <w:b/>
                  <w:color w:val="000000" w:themeColor="text1"/>
                </w:rPr>
                <w:delText>Ing. Matošková, Ph.D.</w:delText>
              </w:r>
            </w:del>
          </w:p>
          <w:p w:rsidR="003F47B3" w:rsidRPr="00315CDD" w:rsidDel="00A65884" w:rsidRDefault="003F47B3" w:rsidP="003F47B3">
            <w:pPr>
              <w:jc w:val="both"/>
              <w:rPr>
                <w:del w:id="706" w:author="Drahomíra Pavelková" w:date="2019-09-02T15:27:00Z"/>
                <w:b/>
                <w:color w:val="000000" w:themeColor="text1"/>
              </w:rPr>
            </w:pPr>
            <w:del w:id="707" w:author="Drahomíra Pavelková" w:date="2019-09-02T15:27:00Z">
              <w:r w:rsidRPr="00315CDD" w:rsidDel="00A65884">
                <w:rPr>
                  <w:color w:val="000000" w:themeColor="text1"/>
                </w:rPr>
                <w:delText>Matošková 100%</w:delText>
              </w:r>
            </w:del>
          </w:p>
        </w:tc>
        <w:tc>
          <w:tcPr>
            <w:tcW w:w="708" w:type="dxa"/>
            <w:shd w:val="clear" w:color="auto" w:fill="auto"/>
          </w:tcPr>
          <w:p w:rsidR="003F47B3" w:rsidRPr="00315CDD" w:rsidDel="00A65884" w:rsidRDefault="003F47B3" w:rsidP="003F47B3">
            <w:pPr>
              <w:jc w:val="both"/>
              <w:rPr>
                <w:del w:id="708" w:author="Drahomíra Pavelková" w:date="2019-09-02T15:27:00Z"/>
                <w:color w:val="000000" w:themeColor="text1"/>
              </w:rPr>
            </w:pPr>
            <w:del w:id="709" w:author="Drahomíra Pavelková" w:date="2019-09-02T15:27:00Z">
              <w:r w:rsidRPr="00315CDD" w:rsidDel="00A65884">
                <w:rPr>
                  <w:color w:val="000000" w:themeColor="text1"/>
                </w:rPr>
                <w:delText>2/L</w:delText>
              </w:r>
            </w:del>
          </w:p>
        </w:tc>
        <w:tc>
          <w:tcPr>
            <w:tcW w:w="814" w:type="dxa"/>
            <w:shd w:val="clear" w:color="auto" w:fill="auto"/>
          </w:tcPr>
          <w:p w:rsidR="003F47B3" w:rsidRPr="00315CDD" w:rsidDel="00A65884" w:rsidRDefault="003F47B3" w:rsidP="003F47B3">
            <w:pPr>
              <w:jc w:val="both"/>
              <w:rPr>
                <w:del w:id="710" w:author="Drahomíra Pavelková" w:date="2019-09-02T15:27:00Z"/>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Právo pro ekonomy</w:t>
            </w:r>
          </w:p>
        </w:tc>
        <w:tc>
          <w:tcPr>
            <w:tcW w:w="857" w:type="dxa"/>
            <w:gridSpan w:val="2"/>
            <w:shd w:val="clear" w:color="auto" w:fill="auto"/>
          </w:tcPr>
          <w:p w:rsidR="003F47B3" w:rsidRPr="00315CDD" w:rsidRDefault="003F47B3" w:rsidP="003F47B3">
            <w:pPr>
              <w:jc w:val="both"/>
              <w:rPr>
                <w:color w:val="000000" w:themeColor="text1"/>
              </w:rPr>
            </w:pPr>
            <w:r>
              <w:rPr>
                <w:color w:val="000000" w:themeColor="text1"/>
              </w:rPr>
              <w:t>20</w:t>
            </w:r>
            <w:r w:rsidRPr="00315CDD">
              <w:rPr>
                <w:color w:val="000000" w:themeColor="text1"/>
              </w:rPr>
              <w:t>-0-0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ins w:id="711" w:author="Pavla Trefilová" w:date="2019-09-10T15:36:00Z"/>
                <w:b/>
                <w:color w:val="000000" w:themeColor="text1"/>
              </w:rPr>
            </w:pPr>
            <w:ins w:id="712" w:author="Pavla Trefilová" w:date="2019-09-10T15:36:00Z">
              <w:r w:rsidRPr="00315CDD">
                <w:rPr>
                  <w:b/>
                  <w:color w:val="000000" w:themeColor="text1"/>
                </w:rPr>
                <w:t>JUDr.</w:t>
              </w:r>
              <w:r>
                <w:rPr>
                  <w:b/>
                  <w:color w:val="000000" w:themeColor="text1"/>
                </w:rPr>
                <w:t xml:space="preserve"> Olga</w:t>
              </w:r>
              <w:r w:rsidRPr="00315CDD">
                <w:rPr>
                  <w:b/>
                  <w:color w:val="000000" w:themeColor="text1"/>
                </w:rPr>
                <w:t xml:space="preserve"> Kapplová, Ph.D.</w:t>
              </w:r>
            </w:ins>
          </w:p>
          <w:p w:rsidR="003F47B3" w:rsidRPr="00315CDD" w:rsidDel="003F47B3" w:rsidRDefault="003F47B3" w:rsidP="003F47B3">
            <w:pPr>
              <w:jc w:val="both"/>
              <w:rPr>
                <w:del w:id="713" w:author="Pavla Trefilová" w:date="2019-09-10T15:36:00Z"/>
                <w:b/>
                <w:color w:val="000000" w:themeColor="text1"/>
              </w:rPr>
            </w:pPr>
            <w:ins w:id="714" w:author="Pavla Trefilová" w:date="2019-09-10T15:36:00Z">
              <w:r w:rsidRPr="00315CDD">
                <w:rPr>
                  <w:color w:val="000000" w:themeColor="text1"/>
                </w:rPr>
                <w:t xml:space="preserve">Kapplová </w:t>
              </w:r>
              <w:r>
                <w:rPr>
                  <w:color w:val="000000" w:themeColor="text1"/>
                </w:rPr>
                <w:t>(</w:t>
              </w:r>
              <w:r w:rsidRPr="00B1317B">
                <w:rPr>
                  <w:color w:val="000000" w:themeColor="text1"/>
                </w:rPr>
                <w:t>100%</w:t>
              </w:r>
              <w:r>
                <w:rPr>
                  <w:color w:val="000000" w:themeColor="text1"/>
                </w:rPr>
                <w:t>)</w:t>
              </w:r>
            </w:ins>
            <w:del w:id="715" w:author="Pavla Trefilová" w:date="2019-09-10T15:36:00Z">
              <w:r w:rsidRPr="00315CDD" w:rsidDel="003F47B3">
                <w:rPr>
                  <w:b/>
                  <w:color w:val="000000" w:themeColor="text1"/>
                </w:rPr>
                <w:delText>JUDr. Kapplová, Ph.D.</w:delText>
              </w:r>
            </w:del>
          </w:p>
          <w:p w:rsidR="003F47B3" w:rsidRPr="00315CDD" w:rsidRDefault="003F47B3" w:rsidP="003F47B3">
            <w:pPr>
              <w:jc w:val="both"/>
              <w:rPr>
                <w:b/>
                <w:color w:val="000000" w:themeColor="text1"/>
              </w:rPr>
            </w:pPr>
            <w:del w:id="716" w:author="Pavla Trefilová" w:date="2019-09-10T15:36:00Z">
              <w:r w:rsidRPr="00315CDD" w:rsidDel="003F47B3">
                <w:rPr>
                  <w:color w:val="000000" w:themeColor="text1"/>
                </w:rPr>
                <w:delText>Kapplová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r w:rsidRPr="00315CDD">
              <w:t>Cizí jazyk 4</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zp, zk</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ins w:id="717" w:author="Pavla Trefilová" w:date="2019-09-10T15:36:00Z"/>
                <w:b/>
              </w:rPr>
            </w:pPr>
            <w:ins w:id="718" w:author="Pavla Trefilová" w:date="2019-09-10T15:36:00Z">
              <w:r w:rsidRPr="00315CDD">
                <w:rPr>
                  <w:b/>
                </w:rPr>
                <w:t xml:space="preserve">Mgr. </w:t>
              </w:r>
              <w:r>
                <w:rPr>
                  <w:b/>
                </w:rPr>
                <w:t xml:space="preserve">Věra </w:t>
              </w:r>
              <w:r w:rsidRPr="00315CDD">
                <w:rPr>
                  <w:b/>
                </w:rPr>
                <w:t>Kozáková, Ph.D.</w:t>
              </w:r>
            </w:ins>
          </w:p>
          <w:p w:rsidR="003F47B3" w:rsidRPr="00315CDD" w:rsidRDefault="003F47B3" w:rsidP="003F47B3">
            <w:pPr>
              <w:jc w:val="both"/>
              <w:rPr>
                <w:ins w:id="719" w:author="Pavla Trefilová" w:date="2019-09-10T15:36:00Z"/>
              </w:rPr>
            </w:pPr>
            <w:ins w:id="720" w:author="Pavla Trefilová" w:date="2019-09-10T15:36:00Z">
              <w:r w:rsidRPr="00315CDD">
                <w:t xml:space="preserve">Kozáková </w:t>
              </w:r>
              <w:r>
                <w:rPr>
                  <w:color w:val="000000" w:themeColor="text1"/>
                </w:rPr>
                <w:t>(</w:t>
              </w:r>
              <w:r w:rsidRPr="00B1317B">
                <w:rPr>
                  <w:color w:val="000000" w:themeColor="text1"/>
                </w:rPr>
                <w:t>100%</w:t>
              </w:r>
              <w:r>
                <w:rPr>
                  <w:color w:val="000000" w:themeColor="text1"/>
                </w:rPr>
                <w:t>)</w:t>
              </w:r>
            </w:ins>
          </w:p>
          <w:p w:rsidR="003F47B3" w:rsidRPr="00315CDD" w:rsidRDefault="003F47B3" w:rsidP="003F47B3">
            <w:pPr>
              <w:jc w:val="both"/>
              <w:rPr>
                <w:ins w:id="721" w:author="Pavla Trefilová" w:date="2019-09-10T15:36:00Z"/>
                <w:b/>
              </w:rPr>
            </w:pPr>
            <w:ins w:id="722" w:author="Pavla Trefilová" w:date="2019-09-10T15:36:00Z">
              <w:r w:rsidRPr="00315CDD">
                <w:rPr>
                  <w:b/>
                </w:rPr>
                <w:t xml:space="preserve">PhDr. </w:t>
              </w:r>
              <w:r>
                <w:rPr>
                  <w:b/>
                </w:rPr>
                <w:t xml:space="preserve">Jana </w:t>
              </w:r>
              <w:r w:rsidRPr="00315CDD">
                <w:rPr>
                  <w:b/>
                </w:rPr>
                <w:t>Semotamová</w:t>
              </w:r>
            </w:ins>
          </w:p>
          <w:p w:rsidR="003F47B3" w:rsidRPr="00315CDD" w:rsidDel="003F47B3" w:rsidRDefault="003F47B3" w:rsidP="003F47B3">
            <w:pPr>
              <w:jc w:val="both"/>
              <w:rPr>
                <w:del w:id="723" w:author="Pavla Trefilová" w:date="2019-09-10T15:36:00Z"/>
                <w:b/>
              </w:rPr>
            </w:pPr>
            <w:ins w:id="724" w:author="Pavla Trefilová" w:date="2019-09-10T15:36:00Z">
              <w:r w:rsidRPr="00315CDD">
                <w:t xml:space="preserve">Semotamová </w:t>
              </w:r>
              <w:r>
                <w:rPr>
                  <w:color w:val="000000" w:themeColor="text1"/>
                </w:rPr>
                <w:t>(</w:t>
              </w:r>
              <w:r w:rsidRPr="00B1317B">
                <w:rPr>
                  <w:color w:val="000000" w:themeColor="text1"/>
                </w:rPr>
                <w:t>100%</w:t>
              </w:r>
              <w:r>
                <w:rPr>
                  <w:color w:val="000000" w:themeColor="text1"/>
                </w:rPr>
                <w:t>)</w:t>
              </w:r>
            </w:ins>
            <w:del w:id="725" w:author="Pavla Trefilová" w:date="2019-09-10T15:36:00Z">
              <w:r w:rsidRPr="00315CDD" w:rsidDel="003F47B3">
                <w:rPr>
                  <w:b/>
                </w:rPr>
                <w:delText>Mgr. Kozáková, Ph.D.</w:delText>
              </w:r>
            </w:del>
          </w:p>
          <w:p w:rsidR="003F47B3" w:rsidRPr="00315CDD" w:rsidDel="003F47B3" w:rsidRDefault="003F47B3" w:rsidP="003F47B3">
            <w:pPr>
              <w:jc w:val="both"/>
              <w:rPr>
                <w:del w:id="726" w:author="Pavla Trefilová" w:date="2019-09-10T15:36:00Z"/>
              </w:rPr>
            </w:pPr>
            <w:del w:id="727" w:author="Pavla Trefilová" w:date="2019-09-10T15:36:00Z">
              <w:r w:rsidRPr="00315CDD" w:rsidDel="003F47B3">
                <w:delText>Kozáková 100%</w:delText>
              </w:r>
            </w:del>
          </w:p>
          <w:p w:rsidR="003F47B3" w:rsidRPr="00315CDD" w:rsidDel="003F47B3" w:rsidRDefault="003F47B3" w:rsidP="003F47B3">
            <w:pPr>
              <w:jc w:val="both"/>
              <w:rPr>
                <w:del w:id="728" w:author="Pavla Trefilová" w:date="2019-09-10T15:36:00Z"/>
                <w:b/>
              </w:rPr>
            </w:pPr>
            <w:del w:id="729" w:author="Pavla Trefilová" w:date="2019-09-10T15:36:00Z">
              <w:r w:rsidRPr="00315CDD" w:rsidDel="003F47B3">
                <w:rPr>
                  <w:b/>
                </w:rPr>
                <w:delText>PhDr. Semotamová</w:delText>
              </w:r>
            </w:del>
          </w:p>
          <w:p w:rsidR="003F47B3" w:rsidRPr="00315CDD" w:rsidRDefault="003F47B3" w:rsidP="003F47B3">
            <w:pPr>
              <w:jc w:val="both"/>
              <w:rPr>
                <w:b/>
              </w:rPr>
            </w:pPr>
            <w:del w:id="730" w:author="Pavla Trefilová" w:date="2019-09-10T15:36:00Z">
              <w:r w:rsidRPr="00315CDD" w:rsidDel="003F47B3">
                <w:delText>Semotamová 100%</w:delText>
              </w:r>
            </w:del>
          </w:p>
        </w:tc>
        <w:tc>
          <w:tcPr>
            <w:tcW w:w="708" w:type="dxa"/>
            <w:shd w:val="clear" w:color="auto" w:fill="auto"/>
          </w:tcPr>
          <w:p w:rsidR="003F47B3" w:rsidRPr="00315CDD" w:rsidRDefault="003F47B3" w:rsidP="003F47B3">
            <w:pPr>
              <w:jc w:val="both"/>
            </w:pPr>
            <w:r w:rsidRPr="00315CDD">
              <w:t>2/L</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Seminář k bakalářské práci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2</w:t>
            </w:r>
          </w:p>
        </w:tc>
        <w:tc>
          <w:tcPr>
            <w:tcW w:w="2977" w:type="dxa"/>
            <w:shd w:val="clear" w:color="auto" w:fill="auto"/>
          </w:tcPr>
          <w:p w:rsidR="003F47B3" w:rsidRPr="00B1317B" w:rsidRDefault="003F47B3" w:rsidP="003F47B3">
            <w:pPr>
              <w:jc w:val="both"/>
              <w:rPr>
                <w:ins w:id="731" w:author="Pavla Trefilová" w:date="2019-09-10T15:36:00Z"/>
                <w:b/>
                <w:color w:val="000000" w:themeColor="text1"/>
              </w:rPr>
            </w:pPr>
            <w:ins w:id="732" w:author="Pavla Trefilová" w:date="2019-09-10T15:36:00Z">
              <w:r w:rsidRPr="00B1317B">
                <w:rPr>
                  <w:b/>
                  <w:color w:val="000000" w:themeColor="text1"/>
                </w:rPr>
                <w:t xml:space="preserve">doc. Ing. </w:t>
              </w:r>
              <w:r>
                <w:rPr>
                  <w:b/>
                  <w:color w:val="000000" w:themeColor="text1"/>
                </w:rPr>
                <w:t xml:space="preserve">Michal </w:t>
              </w:r>
              <w:r w:rsidRPr="00B1317B">
                <w:rPr>
                  <w:b/>
                  <w:color w:val="000000" w:themeColor="text1"/>
                </w:rPr>
                <w:t>Pilík, Ph.D.</w:t>
              </w:r>
            </w:ins>
          </w:p>
          <w:p w:rsidR="003F47B3" w:rsidRPr="00B1317B" w:rsidRDefault="003F47B3" w:rsidP="003F47B3">
            <w:pPr>
              <w:jc w:val="both"/>
              <w:rPr>
                <w:ins w:id="733" w:author="Pavla Trefilová" w:date="2019-09-10T15:36:00Z"/>
                <w:color w:val="000000" w:themeColor="text1"/>
              </w:rPr>
            </w:pPr>
            <w:ins w:id="734" w:author="Pavla Trefilová" w:date="2019-09-10T15:36:00Z">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ins>
          </w:p>
          <w:p w:rsidR="003F47B3" w:rsidRPr="00315CDD" w:rsidDel="00DB6F99" w:rsidRDefault="003F47B3" w:rsidP="003F47B3">
            <w:pPr>
              <w:jc w:val="both"/>
              <w:rPr>
                <w:del w:id="735" w:author="Pavla Trefilová" w:date="2019-09-10T15:36:00Z"/>
                <w:b/>
                <w:color w:val="000000" w:themeColor="text1"/>
              </w:rPr>
            </w:pPr>
            <w:ins w:id="736" w:author="Pavla Trefilová" w:date="2019-09-10T15:36:00Z">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ins>
            <w:del w:id="737" w:author="Pavla Trefilová" w:date="2019-09-10T15:36:00Z">
              <w:r w:rsidRPr="00315CDD" w:rsidDel="00DB6F99">
                <w:rPr>
                  <w:b/>
                  <w:color w:val="000000" w:themeColor="text1"/>
                </w:rPr>
                <w:delText>doc. Ing. Pilík, Ph.D.</w:delText>
              </w:r>
            </w:del>
          </w:p>
          <w:p w:rsidR="003F47B3" w:rsidRPr="00315CDD" w:rsidDel="00DB6F99" w:rsidRDefault="003F47B3" w:rsidP="003F47B3">
            <w:pPr>
              <w:jc w:val="both"/>
              <w:rPr>
                <w:del w:id="738" w:author="Pavla Trefilová" w:date="2019-09-10T15:36:00Z"/>
                <w:color w:val="000000" w:themeColor="text1"/>
              </w:rPr>
            </w:pPr>
            <w:del w:id="739" w:author="Pavla Trefilová" w:date="2019-09-10T15:36:00Z">
              <w:r w:rsidRPr="00315CDD" w:rsidDel="00DB6F99">
                <w:rPr>
                  <w:color w:val="000000" w:themeColor="text1"/>
                </w:rPr>
                <w:delText>Pilík 80%</w:delText>
              </w:r>
            </w:del>
          </w:p>
          <w:p w:rsidR="003F47B3" w:rsidRPr="00315CDD" w:rsidRDefault="003F47B3" w:rsidP="003F47B3">
            <w:pPr>
              <w:jc w:val="both"/>
              <w:rPr>
                <w:color w:val="000000" w:themeColor="text1"/>
              </w:rPr>
            </w:pPr>
            <w:del w:id="740" w:author="Pavla Trefilová" w:date="2019-09-10T15:36:00Z">
              <w:r w:rsidRPr="00315CDD" w:rsidDel="00DB6F99">
                <w:rPr>
                  <w:color w:val="000000" w:themeColor="text1"/>
                </w:rPr>
                <w:delText>Staňková 20%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Základy kvantitativních metod*</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B1317B" w:rsidRDefault="003F47B3" w:rsidP="003F47B3">
            <w:pPr>
              <w:jc w:val="both"/>
              <w:rPr>
                <w:ins w:id="741" w:author="Pavla Trefilová" w:date="2019-09-10T15:36:00Z"/>
                <w:b/>
                <w:color w:val="000000" w:themeColor="text1"/>
              </w:rPr>
            </w:pPr>
            <w:ins w:id="742" w:author="Pavla Trefilová" w:date="2019-09-10T15:36: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3F47B3" w:rsidRPr="00315CDD" w:rsidDel="00DB6F99" w:rsidRDefault="003F47B3" w:rsidP="003F47B3">
            <w:pPr>
              <w:jc w:val="both"/>
              <w:rPr>
                <w:del w:id="743" w:author="Pavla Trefilová" w:date="2019-09-10T15:36:00Z"/>
                <w:b/>
                <w:color w:val="000000" w:themeColor="text1"/>
              </w:rPr>
            </w:pPr>
            <w:ins w:id="744" w:author="Pavla Trefilová" w:date="2019-09-10T15:36:00Z">
              <w:r>
                <w:rPr>
                  <w:color w:val="000000" w:themeColor="text1"/>
                </w:rPr>
                <w:t>Dolejšová (</w:t>
              </w:r>
              <w:r w:rsidRPr="00B1317B">
                <w:rPr>
                  <w:color w:val="000000" w:themeColor="text1"/>
                </w:rPr>
                <w:t>100%</w:t>
              </w:r>
              <w:r>
                <w:rPr>
                  <w:color w:val="000000" w:themeColor="text1"/>
                </w:rPr>
                <w:t>)</w:t>
              </w:r>
            </w:ins>
            <w:del w:id="745" w:author="Pavla Trefilová" w:date="2019-09-10T15:36:00Z">
              <w:r w:rsidRPr="00315CDD" w:rsidDel="00DB6F99">
                <w:rPr>
                  <w:b/>
                  <w:color w:val="000000" w:themeColor="text1"/>
                </w:rPr>
                <w:delText>Ing. Dolejšová, Ph.D.</w:delText>
              </w:r>
            </w:del>
          </w:p>
          <w:p w:rsidR="003F47B3" w:rsidRPr="004E6EBD" w:rsidRDefault="003F47B3" w:rsidP="003F47B3">
            <w:pPr>
              <w:jc w:val="both"/>
              <w:rPr>
                <w:color w:val="000000" w:themeColor="text1"/>
              </w:rPr>
            </w:pPr>
            <w:del w:id="746" w:author="Pavla Trefilová" w:date="2019-09-10T15:36:00Z">
              <w:r w:rsidDel="00DB6F99">
                <w:rPr>
                  <w:color w:val="000000" w:themeColor="text1"/>
                </w:rPr>
                <w:delText>Dolejšová 10</w:delText>
              </w:r>
              <w:r w:rsidRPr="00315CDD" w:rsidDel="00DB6F99">
                <w:rPr>
                  <w:color w:val="000000" w:themeColor="text1"/>
                </w:rPr>
                <w:delText>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B1317B" w:rsidRDefault="003F47B3" w:rsidP="003F47B3">
            <w:pPr>
              <w:jc w:val="both"/>
              <w:rPr>
                <w:color w:val="000000" w:themeColor="text1"/>
              </w:rPr>
            </w:pPr>
            <w:r w:rsidRPr="00B1317B">
              <w:rPr>
                <w:color w:val="000000" w:themeColor="text1"/>
              </w:rPr>
              <w:t>Podnikové finance I*</w:t>
            </w:r>
          </w:p>
          <w:p w:rsidR="003F47B3" w:rsidRPr="00315CDD" w:rsidRDefault="003F47B3" w:rsidP="003F47B3">
            <w:pPr>
              <w:rPr>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B1317B" w:rsidRDefault="003F47B3" w:rsidP="003F47B3">
            <w:pPr>
              <w:jc w:val="both"/>
              <w:rPr>
                <w:ins w:id="747" w:author="Pavla Trefilová" w:date="2019-09-10T15:37:00Z"/>
                <w:b/>
                <w:color w:val="000000" w:themeColor="text1"/>
              </w:rPr>
            </w:pPr>
            <w:ins w:id="748" w:author="Pavla Trefilová" w:date="2019-09-10T15:37:00Z">
              <w:r w:rsidRPr="00B1317B">
                <w:rPr>
                  <w:b/>
                  <w:color w:val="000000" w:themeColor="text1"/>
                </w:rPr>
                <w:t xml:space="preserve">doc. Ing. </w:t>
              </w:r>
              <w:r>
                <w:rPr>
                  <w:b/>
                  <w:color w:val="000000" w:themeColor="text1"/>
                </w:rPr>
                <w:t xml:space="preserve">Adriana </w:t>
              </w:r>
              <w:r w:rsidRPr="00B1317B">
                <w:rPr>
                  <w:b/>
                  <w:color w:val="000000" w:themeColor="text1"/>
                </w:rPr>
                <w:t>Knápková, Ph.D.</w:t>
              </w:r>
            </w:ins>
          </w:p>
          <w:p w:rsidR="003F47B3" w:rsidRPr="00B1317B" w:rsidRDefault="003F47B3" w:rsidP="003F47B3">
            <w:pPr>
              <w:jc w:val="both"/>
              <w:rPr>
                <w:ins w:id="749" w:author="Pavla Trefilová" w:date="2019-09-10T15:37:00Z"/>
                <w:color w:val="000000" w:themeColor="text1"/>
              </w:rPr>
            </w:pPr>
            <w:ins w:id="750" w:author="Pavla Trefilová" w:date="2019-09-10T15:37:00Z">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ins>
          </w:p>
          <w:p w:rsidR="003F47B3" w:rsidRDefault="003F47B3" w:rsidP="003F47B3">
            <w:pPr>
              <w:jc w:val="both"/>
              <w:rPr>
                <w:ins w:id="751" w:author="Pavla Trefilová" w:date="2019-09-10T15:37:00Z"/>
                <w:color w:val="000000" w:themeColor="text1"/>
              </w:rPr>
            </w:pPr>
            <w:ins w:id="752" w:author="Pavla Trefilová" w:date="2019-09-10T15:37:00Z">
              <w:r>
                <w:rPr>
                  <w:color w:val="000000" w:themeColor="text1"/>
                </w:rPr>
                <w:t>Pálka (3</w:t>
              </w:r>
              <w:r w:rsidRPr="00B1317B">
                <w:rPr>
                  <w:color w:val="000000" w:themeColor="text1"/>
                </w:rPr>
                <w:t>0%</w:t>
              </w:r>
              <w:r>
                <w:rPr>
                  <w:color w:val="000000" w:themeColor="text1"/>
                </w:rPr>
                <w:t>)</w:t>
              </w:r>
            </w:ins>
          </w:p>
          <w:p w:rsidR="003F47B3" w:rsidRPr="00315CDD" w:rsidDel="00FA74F9" w:rsidRDefault="003F47B3" w:rsidP="003F47B3">
            <w:pPr>
              <w:jc w:val="both"/>
              <w:rPr>
                <w:del w:id="753" w:author="Pavla Trefilová" w:date="2019-09-10T15:37:00Z"/>
                <w:b/>
                <w:color w:val="000000" w:themeColor="text1"/>
              </w:rPr>
            </w:pPr>
            <w:ins w:id="754" w:author="Pavla Trefilová" w:date="2019-09-10T15:37:00Z">
              <w:r>
                <w:rPr>
                  <w:color w:val="000000" w:themeColor="text1"/>
                </w:rPr>
                <w:t>Remeš (10%) (ext)</w:t>
              </w:r>
            </w:ins>
            <w:del w:id="755" w:author="Pavla Trefilová" w:date="2019-09-10T15:37:00Z">
              <w:r w:rsidRPr="00315CDD" w:rsidDel="00FA74F9">
                <w:rPr>
                  <w:b/>
                  <w:color w:val="000000" w:themeColor="text1"/>
                </w:rPr>
                <w:delText>doc. Ing. Knápková, Ph.D.</w:delText>
              </w:r>
            </w:del>
          </w:p>
          <w:p w:rsidR="003F47B3" w:rsidRPr="00315CDD" w:rsidDel="00FA74F9" w:rsidRDefault="003F47B3" w:rsidP="003F47B3">
            <w:pPr>
              <w:jc w:val="both"/>
              <w:rPr>
                <w:del w:id="756" w:author="Pavla Trefilová" w:date="2019-09-10T15:37:00Z"/>
                <w:color w:val="000000" w:themeColor="text1"/>
              </w:rPr>
            </w:pPr>
            <w:del w:id="757" w:author="Pavla Trefilová" w:date="2019-09-10T15:37:00Z">
              <w:r w:rsidRPr="00315CDD" w:rsidDel="00FA74F9">
                <w:rPr>
                  <w:color w:val="000000" w:themeColor="text1"/>
                </w:rPr>
                <w:delText>Knápková 60%</w:delText>
              </w:r>
            </w:del>
          </w:p>
          <w:p w:rsidR="003F47B3" w:rsidDel="00FA74F9" w:rsidRDefault="003F47B3" w:rsidP="003F47B3">
            <w:pPr>
              <w:jc w:val="both"/>
              <w:rPr>
                <w:del w:id="758" w:author="Pavla Trefilová" w:date="2019-09-10T15:37:00Z"/>
                <w:color w:val="000000" w:themeColor="text1"/>
              </w:rPr>
            </w:pPr>
            <w:del w:id="759" w:author="Pavla Trefilová" w:date="2019-09-10T15:37:00Z">
              <w:r w:rsidRPr="00315CDD" w:rsidDel="00FA74F9">
                <w:rPr>
                  <w:color w:val="000000" w:themeColor="text1"/>
                </w:rPr>
                <w:delText xml:space="preserve">Pálka </w:delText>
              </w:r>
              <w:r w:rsidDel="00FA74F9">
                <w:rPr>
                  <w:color w:val="000000" w:themeColor="text1"/>
                </w:rPr>
                <w:delText>3</w:delText>
              </w:r>
              <w:r w:rsidRPr="00315CDD" w:rsidDel="00FA74F9">
                <w:rPr>
                  <w:color w:val="000000" w:themeColor="text1"/>
                </w:rPr>
                <w:delText>0%</w:delText>
              </w:r>
            </w:del>
          </w:p>
          <w:p w:rsidR="003F47B3" w:rsidRPr="00315CDD" w:rsidRDefault="003F47B3" w:rsidP="003F47B3">
            <w:pPr>
              <w:jc w:val="both"/>
              <w:rPr>
                <w:b/>
                <w:color w:val="000000" w:themeColor="text1"/>
              </w:rPr>
            </w:pPr>
            <w:del w:id="760" w:author="Pavla Trefilová" w:date="2019-09-10T15:37:00Z">
              <w:r w:rsidDel="00FA74F9">
                <w:rPr>
                  <w:color w:val="000000" w:themeColor="text1"/>
                </w:rPr>
                <w:delText>Remeš 10% (ext)</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jc w:val="both"/>
              <w:rPr>
                <w:color w:val="000000" w:themeColor="text1"/>
              </w:rPr>
            </w:pPr>
            <w:r w:rsidRPr="00315CDD">
              <w:rPr>
                <w:color w:val="000000" w:themeColor="text1"/>
              </w:rPr>
              <w:t>Účetní a daňové SW</w:t>
            </w:r>
            <w:r w:rsidRPr="00315CDD">
              <w:rPr>
                <w:i/>
                <w:color w:val="000000" w:themeColor="text1"/>
              </w:rPr>
              <w:t xml:space="preserve">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C5333A" w:rsidRDefault="003F47B3" w:rsidP="003F47B3">
            <w:pPr>
              <w:jc w:val="both"/>
              <w:rPr>
                <w:ins w:id="761" w:author="Pavla Trefilová" w:date="2019-09-10T15:37:00Z"/>
                <w:b/>
                <w:color w:val="000000" w:themeColor="text1"/>
              </w:rPr>
            </w:pPr>
            <w:ins w:id="762" w:author="Pavla Trefilová" w:date="2019-09-10T15:37:00Z">
              <w:r w:rsidRPr="00C5333A">
                <w:rPr>
                  <w:b/>
                  <w:color w:val="000000" w:themeColor="text1"/>
                </w:rPr>
                <w:t xml:space="preserve">Mgr. </w:t>
              </w:r>
              <w:r>
                <w:rPr>
                  <w:b/>
                  <w:color w:val="000000" w:themeColor="text1"/>
                </w:rPr>
                <w:t xml:space="preserve">Eva </w:t>
              </w:r>
              <w:r w:rsidRPr="00C5333A">
                <w:rPr>
                  <w:b/>
                  <w:color w:val="000000" w:themeColor="text1"/>
                </w:rPr>
                <w:t>Kolářová, Ph.D.</w:t>
              </w:r>
            </w:ins>
          </w:p>
          <w:p w:rsidR="003F47B3" w:rsidRPr="00315CDD" w:rsidDel="00FA74F9" w:rsidRDefault="003F47B3" w:rsidP="003F47B3">
            <w:pPr>
              <w:jc w:val="both"/>
              <w:rPr>
                <w:del w:id="763" w:author="Pavla Trefilová" w:date="2019-09-10T15:37:00Z"/>
                <w:b/>
                <w:color w:val="000000" w:themeColor="text1"/>
              </w:rPr>
            </w:pPr>
            <w:ins w:id="764" w:author="Pavla Trefilová" w:date="2019-09-10T15:37:00Z">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ins>
            <w:del w:id="765" w:author="Pavla Trefilová" w:date="2019-09-10T15:37:00Z">
              <w:r w:rsidRPr="00315CDD" w:rsidDel="00FA74F9">
                <w:rPr>
                  <w:b/>
                  <w:color w:val="000000" w:themeColor="text1"/>
                </w:rPr>
                <w:delText>Mgr. Kolářová, Ph.D.</w:delText>
              </w:r>
            </w:del>
          </w:p>
          <w:p w:rsidR="003F47B3" w:rsidRPr="00315CDD" w:rsidRDefault="003F47B3" w:rsidP="003F47B3">
            <w:pPr>
              <w:jc w:val="both"/>
              <w:rPr>
                <w:b/>
                <w:color w:val="000000" w:themeColor="text1"/>
              </w:rPr>
            </w:pPr>
            <w:del w:id="766" w:author="Pavla Trefilová" w:date="2019-09-10T15:37:00Z">
              <w:r w:rsidRPr="00315CDD" w:rsidDel="00FA74F9">
                <w:rPr>
                  <w:color w:val="000000" w:themeColor="text1"/>
                </w:rPr>
                <w:delText>Kolářová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Základy mezinárodního účetnictví</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4</w:t>
            </w:r>
          </w:p>
        </w:tc>
        <w:tc>
          <w:tcPr>
            <w:tcW w:w="2977" w:type="dxa"/>
            <w:shd w:val="clear" w:color="auto" w:fill="auto"/>
          </w:tcPr>
          <w:p w:rsidR="003F47B3" w:rsidRPr="00C5333A" w:rsidRDefault="003F47B3" w:rsidP="003F47B3">
            <w:pPr>
              <w:jc w:val="both"/>
              <w:rPr>
                <w:ins w:id="767" w:author="Pavla Trefilová" w:date="2019-09-10T15:37:00Z"/>
                <w:b/>
                <w:color w:val="000000" w:themeColor="text1"/>
              </w:rPr>
            </w:pPr>
            <w:ins w:id="768" w:author="Pavla Trefilová" w:date="2019-09-10T15:37:00Z">
              <w:r w:rsidRPr="00C5333A">
                <w:rPr>
                  <w:b/>
                  <w:color w:val="000000" w:themeColor="text1"/>
                </w:rPr>
                <w:t xml:space="preserve">doc. Ing. </w:t>
              </w:r>
              <w:r>
                <w:rPr>
                  <w:b/>
                  <w:color w:val="000000" w:themeColor="text1"/>
                </w:rPr>
                <w:t xml:space="preserve">Marie </w:t>
              </w:r>
              <w:r w:rsidRPr="00C5333A">
                <w:rPr>
                  <w:b/>
                  <w:color w:val="000000" w:themeColor="text1"/>
                </w:rPr>
                <w:t>Paseková, Ph.D.</w:t>
              </w:r>
            </w:ins>
          </w:p>
          <w:p w:rsidR="003F47B3" w:rsidRPr="00C5333A" w:rsidRDefault="003F47B3" w:rsidP="003F47B3">
            <w:pPr>
              <w:jc w:val="both"/>
              <w:rPr>
                <w:ins w:id="769" w:author="Pavla Trefilová" w:date="2019-09-10T15:37:00Z"/>
                <w:color w:val="000000" w:themeColor="text1"/>
              </w:rPr>
            </w:pPr>
            <w:ins w:id="770" w:author="Pavla Trefilová" w:date="2019-09-10T15:37:00Z">
              <w:r w:rsidRPr="00C5333A">
                <w:rPr>
                  <w:color w:val="000000" w:themeColor="text1"/>
                </w:rPr>
                <w:t xml:space="preserve">Paseková </w:t>
              </w:r>
              <w:r>
                <w:rPr>
                  <w:color w:val="000000" w:themeColor="text1"/>
                </w:rPr>
                <w:t>(</w:t>
              </w:r>
              <w:r w:rsidRPr="00C5333A">
                <w:rPr>
                  <w:color w:val="000000" w:themeColor="text1"/>
                </w:rPr>
                <w:t>50%</w:t>
              </w:r>
              <w:r>
                <w:rPr>
                  <w:color w:val="000000" w:themeColor="text1"/>
                </w:rPr>
                <w:t>)</w:t>
              </w:r>
            </w:ins>
          </w:p>
          <w:p w:rsidR="003F47B3" w:rsidRPr="00315CDD" w:rsidDel="00590112" w:rsidRDefault="003F47B3" w:rsidP="003F47B3">
            <w:pPr>
              <w:jc w:val="both"/>
              <w:rPr>
                <w:del w:id="771" w:author="Pavla Trefilová" w:date="2019-09-10T15:37:00Z"/>
                <w:b/>
                <w:color w:val="000000" w:themeColor="text1"/>
              </w:rPr>
            </w:pPr>
            <w:ins w:id="772" w:author="Pavla Trefilová" w:date="2019-09-10T15:37:00Z">
              <w:r w:rsidRPr="00C5333A">
                <w:rPr>
                  <w:color w:val="000000" w:themeColor="text1"/>
                </w:rPr>
                <w:t xml:space="preserve">Šteker </w:t>
              </w:r>
              <w:r>
                <w:rPr>
                  <w:color w:val="000000" w:themeColor="text1"/>
                </w:rPr>
                <w:t>(</w:t>
              </w:r>
              <w:r w:rsidRPr="00C5333A">
                <w:rPr>
                  <w:color w:val="000000" w:themeColor="text1"/>
                </w:rPr>
                <w:t>50%</w:t>
              </w:r>
              <w:r>
                <w:rPr>
                  <w:color w:val="000000" w:themeColor="text1"/>
                </w:rPr>
                <w:t>)</w:t>
              </w:r>
            </w:ins>
            <w:del w:id="773" w:author="Pavla Trefilová" w:date="2019-09-10T15:37:00Z">
              <w:r w:rsidRPr="00315CDD" w:rsidDel="00590112">
                <w:rPr>
                  <w:b/>
                  <w:color w:val="000000" w:themeColor="text1"/>
                </w:rPr>
                <w:delText>doc. Ing. Paseková, Ph.D.</w:delText>
              </w:r>
            </w:del>
          </w:p>
          <w:p w:rsidR="003F47B3" w:rsidRPr="00315CDD" w:rsidDel="00590112" w:rsidRDefault="003F47B3" w:rsidP="003F47B3">
            <w:pPr>
              <w:jc w:val="both"/>
              <w:rPr>
                <w:del w:id="774" w:author="Pavla Trefilová" w:date="2019-09-10T15:37:00Z"/>
                <w:color w:val="000000" w:themeColor="text1"/>
              </w:rPr>
            </w:pPr>
            <w:del w:id="775" w:author="Pavla Trefilová" w:date="2019-09-10T15:37:00Z">
              <w:r w:rsidRPr="00315CDD" w:rsidDel="00590112">
                <w:rPr>
                  <w:color w:val="000000" w:themeColor="text1"/>
                </w:rPr>
                <w:delText>Paseková 50%</w:delText>
              </w:r>
            </w:del>
          </w:p>
          <w:p w:rsidR="003F47B3" w:rsidRPr="00315CDD" w:rsidRDefault="003F47B3" w:rsidP="003F47B3">
            <w:pPr>
              <w:jc w:val="both"/>
              <w:rPr>
                <w:b/>
                <w:color w:val="000000" w:themeColor="text1"/>
              </w:rPr>
            </w:pPr>
            <w:del w:id="776" w:author="Pavla Trefilová" w:date="2019-09-10T15:37:00Z">
              <w:r w:rsidRPr="00315CDD" w:rsidDel="00590112">
                <w:rPr>
                  <w:color w:val="000000" w:themeColor="text1"/>
                </w:rPr>
                <w:delText>Šteker 50%</w:delText>
              </w:r>
              <w:r w:rsidDel="00590112">
                <w:rPr>
                  <w:color w:val="000000" w:themeColor="text1"/>
                </w:rPr>
                <w:delText xml:space="preserve"> (ext)</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Accounting in English</w:t>
            </w:r>
          </w:p>
        </w:tc>
        <w:tc>
          <w:tcPr>
            <w:tcW w:w="857" w:type="dxa"/>
            <w:gridSpan w:val="2"/>
            <w:shd w:val="clear" w:color="auto" w:fill="auto"/>
          </w:tcPr>
          <w:p w:rsidR="003F47B3" w:rsidRPr="00315CDD" w:rsidRDefault="003F47B3" w:rsidP="003F47B3">
            <w:pPr>
              <w:jc w:val="both"/>
              <w:rPr>
                <w:color w:val="000000" w:themeColor="text1"/>
              </w:rPr>
            </w:pPr>
            <w:r>
              <w:rPr>
                <w:color w:val="000000" w:themeColor="text1"/>
              </w:rPr>
              <w:t>1</w:t>
            </w:r>
            <w:r w:rsidRPr="00315CDD">
              <w:rPr>
                <w:color w:val="000000" w:themeColor="text1"/>
              </w:rPr>
              <w:t>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C5333A" w:rsidRDefault="003F47B3" w:rsidP="003F47B3">
            <w:pPr>
              <w:jc w:val="both"/>
              <w:rPr>
                <w:ins w:id="777" w:author="Pavla Trefilová" w:date="2019-09-10T15:37:00Z"/>
                <w:b/>
                <w:color w:val="000000" w:themeColor="text1"/>
              </w:rPr>
            </w:pPr>
            <w:ins w:id="778" w:author="Pavla Trefilová" w:date="2019-09-10T15:37:00Z">
              <w:r w:rsidRPr="00C5333A">
                <w:rPr>
                  <w:b/>
                  <w:color w:val="000000" w:themeColor="text1"/>
                </w:rPr>
                <w:t>doc. Ing.</w:t>
              </w:r>
              <w:r>
                <w:rPr>
                  <w:b/>
                  <w:color w:val="000000" w:themeColor="text1"/>
                </w:rPr>
                <w:t xml:space="preserve"> Marie</w:t>
              </w:r>
              <w:r w:rsidRPr="00C5333A">
                <w:rPr>
                  <w:b/>
                  <w:color w:val="000000" w:themeColor="text1"/>
                </w:rPr>
                <w:t xml:space="preserve"> Paseková, Ph.D.</w:t>
              </w:r>
            </w:ins>
          </w:p>
          <w:p w:rsidR="003F47B3" w:rsidRPr="00315CDD" w:rsidDel="00590112" w:rsidRDefault="003F47B3" w:rsidP="003F47B3">
            <w:pPr>
              <w:jc w:val="both"/>
              <w:rPr>
                <w:del w:id="779" w:author="Pavla Trefilová" w:date="2019-09-10T15:37:00Z"/>
                <w:b/>
                <w:color w:val="000000" w:themeColor="text1"/>
              </w:rPr>
            </w:pPr>
            <w:ins w:id="780" w:author="Pavla Trefilová" w:date="2019-09-10T15:37:00Z">
              <w:r w:rsidRPr="00C5333A">
                <w:rPr>
                  <w:color w:val="000000" w:themeColor="text1"/>
                </w:rPr>
                <w:t xml:space="preserve">Paseková </w:t>
              </w:r>
              <w:r>
                <w:rPr>
                  <w:color w:val="000000" w:themeColor="text1"/>
                </w:rPr>
                <w:t>(</w:t>
              </w:r>
              <w:r w:rsidRPr="00B1317B">
                <w:rPr>
                  <w:color w:val="000000" w:themeColor="text1"/>
                </w:rPr>
                <w:t>100%</w:t>
              </w:r>
              <w:r>
                <w:rPr>
                  <w:color w:val="000000" w:themeColor="text1"/>
                </w:rPr>
                <w:t>)</w:t>
              </w:r>
            </w:ins>
            <w:del w:id="781" w:author="Pavla Trefilová" w:date="2019-09-10T15:37:00Z">
              <w:r w:rsidRPr="00315CDD" w:rsidDel="00590112">
                <w:rPr>
                  <w:b/>
                  <w:color w:val="000000" w:themeColor="text1"/>
                </w:rPr>
                <w:delText>doc. Ing. Paseková, Ph.D.</w:delText>
              </w:r>
            </w:del>
          </w:p>
          <w:p w:rsidR="003F47B3" w:rsidRPr="00315CDD" w:rsidRDefault="003F47B3" w:rsidP="003F47B3">
            <w:pPr>
              <w:jc w:val="both"/>
              <w:rPr>
                <w:color w:val="000000" w:themeColor="text1"/>
              </w:rPr>
            </w:pPr>
            <w:del w:id="782" w:author="Pavla Trefilová" w:date="2019-09-10T15:37:00Z">
              <w:r w:rsidRPr="00315CDD" w:rsidDel="00590112">
                <w:rPr>
                  <w:color w:val="000000" w:themeColor="text1"/>
                </w:rPr>
                <w:delText>Paseková 100%</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lastRenderedPageBreak/>
              <w:t>Ekonomika a účetnictví neziskového sektoru</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C5333A" w:rsidRDefault="003F47B3" w:rsidP="003F47B3">
            <w:pPr>
              <w:jc w:val="both"/>
              <w:rPr>
                <w:ins w:id="783" w:author="Pavla Trefilová" w:date="2019-09-10T15:37:00Z"/>
                <w:b/>
                <w:color w:val="000000" w:themeColor="text1"/>
              </w:rPr>
            </w:pPr>
            <w:ins w:id="784" w:author="Pavla Trefilová" w:date="2019-09-10T15:37:00Z">
              <w:r w:rsidRPr="00C5333A">
                <w:rPr>
                  <w:b/>
                  <w:color w:val="000000" w:themeColor="text1"/>
                </w:rPr>
                <w:t xml:space="preserve">Ing. </w:t>
              </w:r>
              <w:r>
                <w:rPr>
                  <w:b/>
                  <w:color w:val="000000" w:themeColor="text1"/>
                </w:rPr>
                <w:t xml:space="preserve">Milana </w:t>
              </w:r>
              <w:r w:rsidRPr="00C5333A">
                <w:rPr>
                  <w:b/>
                  <w:color w:val="000000" w:themeColor="text1"/>
                </w:rPr>
                <w:t>Otrusinová, Ph.D.</w:t>
              </w:r>
            </w:ins>
          </w:p>
          <w:p w:rsidR="003F47B3" w:rsidRDefault="003F47B3" w:rsidP="003F47B3">
            <w:pPr>
              <w:jc w:val="both"/>
              <w:rPr>
                <w:ins w:id="785" w:author="Pavla Trefilová" w:date="2019-09-10T15:37:00Z"/>
              </w:rPr>
            </w:pPr>
            <w:ins w:id="786" w:author="Pavla Trefilová" w:date="2019-09-10T15:37:00Z">
              <w:r>
                <w:rPr>
                  <w:color w:val="000000" w:themeColor="text1"/>
                </w:rPr>
                <w:t>Otrusinová (8</w:t>
              </w:r>
              <w:r w:rsidRPr="00C5333A">
                <w:rPr>
                  <w:color w:val="000000" w:themeColor="text1"/>
                </w:rPr>
                <w:t>0%</w:t>
              </w:r>
              <w:r>
                <w:rPr>
                  <w:color w:val="000000" w:themeColor="text1"/>
                </w:rPr>
                <w:t>)</w:t>
              </w:r>
              <w:r>
                <w:t xml:space="preserve"> </w:t>
              </w:r>
            </w:ins>
          </w:p>
          <w:p w:rsidR="003F47B3" w:rsidRPr="000B3A46" w:rsidDel="00590112" w:rsidRDefault="003F47B3" w:rsidP="003F47B3">
            <w:pPr>
              <w:jc w:val="both"/>
              <w:rPr>
                <w:del w:id="787" w:author="Pavla Trefilová" w:date="2019-09-10T15:37:00Z"/>
                <w:b/>
                <w:color w:val="000000" w:themeColor="text1"/>
              </w:rPr>
            </w:pPr>
            <w:ins w:id="788" w:author="Pavla Trefilová" w:date="2019-09-10T15:37:00Z">
              <w:r>
                <w:t>D</w:t>
              </w:r>
              <w:r w:rsidRPr="001967F0">
                <w:rPr>
                  <w:color w:val="000000" w:themeColor="text1"/>
                </w:rPr>
                <w:t xml:space="preserve">aňová </w:t>
              </w:r>
              <w:r>
                <w:rPr>
                  <w:color w:val="000000" w:themeColor="text1"/>
                </w:rPr>
                <w:t>(</w:t>
              </w:r>
              <w:r w:rsidRPr="001967F0">
                <w:rPr>
                  <w:color w:val="000000" w:themeColor="text1"/>
                </w:rPr>
                <w:t>20%</w:t>
              </w:r>
              <w:r>
                <w:rPr>
                  <w:color w:val="000000" w:themeColor="text1"/>
                </w:rPr>
                <w:t>) (ext)</w:t>
              </w:r>
            </w:ins>
            <w:del w:id="789" w:author="Pavla Trefilová" w:date="2019-09-10T15:37:00Z">
              <w:r w:rsidRPr="000B3A46" w:rsidDel="00590112">
                <w:rPr>
                  <w:b/>
                  <w:color w:val="000000" w:themeColor="text1"/>
                </w:rPr>
                <w:delText>Ing. Otrusinová, Ph.D.</w:delText>
              </w:r>
            </w:del>
          </w:p>
          <w:p w:rsidR="003F47B3" w:rsidRPr="000B3A46" w:rsidDel="00590112" w:rsidRDefault="003F47B3" w:rsidP="003F47B3">
            <w:pPr>
              <w:jc w:val="both"/>
              <w:rPr>
                <w:del w:id="790" w:author="Pavla Trefilová" w:date="2019-09-10T15:37:00Z"/>
                <w:color w:val="000000" w:themeColor="text1"/>
              </w:rPr>
            </w:pPr>
            <w:del w:id="791" w:author="Pavla Trefilová" w:date="2019-09-10T15:37:00Z">
              <w:r w:rsidRPr="000B3A46" w:rsidDel="00590112">
                <w:rPr>
                  <w:color w:val="000000" w:themeColor="text1"/>
                </w:rPr>
                <w:delText xml:space="preserve">Otrusinová 80% </w:delText>
              </w:r>
            </w:del>
          </w:p>
          <w:p w:rsidR="003F47B3" w:rsidRPr="00315CDD" w:rsidRDefault="003F47B3" w:rsidP="003F47B3">
            <w:pPr>
              <w:jc w:val="both"/>
              <w:rPr>
                <w:b/>
                <w:color w:val="000000" w:themeColor="text1"/>
              </w:rPr>
            </w:pPr>
            <w:del w:id="792" w:author="Pavla Trefilová" w:date="2019-09-10T15:37:00Z">
              <w:r w:rsidRPr="000B3A46" w:rsidDel="00590112">
                <w:rPr>
                  <w:color w:val="000000" w:themeColor="text1"/>
                </w:rPr>
                <w:delText>Daňová 20%</w:delText>
              </w:r>
              <w:r w:rsidDel="00590112">
                <w:rPr>
                  <w:color w:val="000000" w:themeColor="text1"/>
                </w:rPr>
                <w:delText xml:space="preserve"> (ext)</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jc w:val="both"/>
              <w:rPr>
                <w:color w:val="000000" w:themeColor="text1"/>
              </w:rPr>
            </w:pPr>
            <w:r w:rsidRPr="00315CDD">
              <w:rPr>
                <w:color w:val="000000" w:themeColor="text1"/>
              </w:rPr>
              <w:t>Mzdové účetnictví</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4</w:t>
            </w:r>
          </w:p>
        </w:tc>
        <w:tc>
          <w:tcPr>
            <w:tcW w:w="2977" w:type="dxa"/>
            <w:shd w:val="clear" w:color="auto" w:fill="auto"/>
          </w:tcPr>
          <w:p w:rsidR="003F47B3" w:rsidRPr="00C5333A" w:rsidRDefault="003F47B3" w:rsidP="003F47B3">
            <w:pPr>
              <w:jc w:val="both"/>
              <w:rPr>
                <w:ins w:id="793" w:author="Pavla Trefilová" w:date="2019-09-10T15:37:00Z"/>
                <w:b/>
                <w:color w:val="000000" w:themeColor="text1"/>
              </w:rPr>
            </w:pPr>
            <w:ins w:id="794" w:author="Pavla Trefilová" w:date="2019-09-10T15:37:00Z">
              <w:r w:rsidRPr="00C5333A">
                <w:rPr>
                  <w:b/>
                  <w:color w:val="000000" w:themeColor="text1"/>
                </w:rPr>
                <w:t xml:space="preserve">Ing. </w:t>
              </w:r>
              <w:r>
                <w:rPr>
                  <w:b/>
                  <w:color w:val="000000" w:themeColor="text1"/>
                </w:rPr>
                <w:t xml:space="preserve">Pavlína </w:t>
              </w:r>
              <w:r w:rsidRPr="00C5333A">
                <w:rPr>
                  <w:b/>
                  <w:color w:val="000000" w:themeColor="text1"/>
                </w:rPr>
                <w:t>Kirschnerová,</w:t>
              </w:r>
              <w:r>
                <w:rPr>
                  <w:b/>
                  <w:color w:val="000000" w:themeColor="text1"/>
                </w:rPr>
                <w:t xml:space="preserve"> Ph.D.</w:t>
              </w:r>
            </w:ins>
          </w:p>
          <w:p w:rsidR="003F47B3" w:rsidRPr="00C5333A" w:rsidRDefault="003F47B3" w:rsidP="003F47B3">
            <w:pPr>
              <w:jc w:val="both"/>
              <w:rPr>
                <w:ins w:id="795" w:author="Pavla Trefilová" w:date="2019-09-10T15:37:00Z"/>
                <w:color w:val="000000" w:themeColor="text1"/>
              </w:rPr>
            </w:pPr>
            <w:ins w:id="796" w:author="Pavla Trefilová" w:date="2019-09-10T15:37:00Z">
              <w:r w:rsidRPr="00C5333A">
                <w:rPr>
                  <w:color w:val="000000" w:themeColor="text1"/>
                </w:rPr>
                <w:t xml:space="preserve">Kirschnerová </w:t>
              </w:r>
              <w:r>
                <w:rPr>
                  <w:color w:val="000000" w:themeColor="text1"/>
                </w:rPr>
                <w:t>(</w:t>
              </w:r>
              <w:r w:rsidRPr="00C5333A">
                <w:rPr>
                  <w:color w:val="000000" w:themeColor="text1"/>
                </w:rPr>
                <w:t>50%</w:t>
              </w:r>
              <w:r>
                <w:rPr>
                  <w:color w:val="000000" w:themeColor="text1"/>
                </w:rPr>
                <w:t>)</w:t>
              </w:r>
            </w:ins>
          </w:p>
          <w:p w:rsidR="003F47B3" w:rsidRPr="00315CDD" w:rsidDel="00C1636C" w:rsidRDefault="003F47B3" w:rsidP="003F47B3">
            <w:pPr>
              <w:jc w:val="both"/>
              <w:rPr>
                <w:del w:id="797" w:author="Pavla Trefilová" w:date="2019-09-10T15:37:00Z"/>
                <w:b/>
                <w:color w:val="000000" w:themeColor="text1"/>
              </w:rPr>
            </w:pPr>
            <w:ins w:id="798" w:author="Pavla Trefilová" w:date="2019-09-10T15:37:00Z">
              <w:r w:rsidRPr="00C5333A">
                <w:rPr>
                  <w:color w:val="000000" w:themeColor="text1"/>
                </w:rPr>
                <w:t xml:space="preserve">Kučerová </w:t>
              </w:r>
              <w:r>
                <w:rPr>
                  <w:color w:val="000000" w:themeColor="text1"/>
                </w:rPr>
                <w:t>(</w:t>
              </w:r>
              <w:r w:rsidRPr="00C5333A">
                <w:rPr>
                  <w:color w:val="000000" w:themeColor="text1"/>
                </w:rPr>
                <w:t>50%</w:t>
              </w:r>
              <w:r>
                <w:rPr>
                  <w:color w:val="000000" w:themeColor="text1"/>
                </w:rPr>
                <w:t>) (ext)</w:t>
              </w:r>
            </w:ins>
            <w:del w:id="799" w:author="Pavla Trefilová" w:date="2019-09-10T15:37:00Z">
              <w:r w:rsidRPr="00315CDD" w:rsidDel="00C1636C">
                <w:rPr>
                  <w:b/>
                  <w:color w:val="000000" w:themeColor="text1"/>
                </w:rPr>
                <w:delText>Ing. Kirschnerová, Ph.D.</w:delText>
              </w:r>
            </w:del>
          </w:p>
          <w:p w:rsidR="003F47B3" w:rsidRPr="00315CDD" w:rsidDel="00C1636C" w:rsidRDefault="003F47B3" w:rsidP="003F47B3">
            <w:pPr>
              <w:jc w:val="both"/>
              <w:rPr>
                <w:del w:id="800" w:author="Pavla Trefilová" w:date="2019-09-10T15:37:00Z"/>
                <w:color w:val="000000" w:themeColor="text1"/>
              </w:rPr>
            </w:pPr>
            <w:del w:id="801" w:author="Pavla Trefilová" w:date="2019-09-10T15:37:00Z">
              <w:r w:rsidRPr="00315CDD" w:rsidDel="00C1636C">
                <w:rPr>
                  <w:color w:val="000000" w:themeColor="text1"/>
                </w:rPr>
                <w:delText>Kirschnerová 50%</w:delText>
              </w:r>
            </w:del>
          </w:p>
          <w:p w:rsidR="003F47B3" w:rsidRPr="00E52875" w:rsidRDefault="003F47B3" w:rsidP="003F47B3">
            <w:pPr>
              <w:jc w:val="both"/>
              <w:rPr>
                <w:b/>
                <w:color w:val="000000" w:themeColor="text1"/>
              </w:rPr>
            </w:pPr>
            <w:del w:id="802" w:author="Pavla Trefilová" w:date="2019-09-10T15:37:00Z">
              <w:r w:rsidRPr="00315CDD" w:rsidDel="00C1636C">
                <w:rPr>
                  <w:color w:val="000000" w:themeColor="text1"/>
                </w:rPr>
                <w:delText>Kučerová 50%</w:delText>
              </w:r>
              <w:r w:rsidDel="00C1636C">
                <w:rPr>
                  <w:color w:val="000000" w:themeColor="text1"/>
                </w:rPr>
                <w:delText xml:space="preserve"> </w:delText>
              </w:r>
            </w:del>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RPr="00C6541A" w:rsidTr="00406EBE">
        <w:tc>
          <w:tcPr>
            <w:tcW w:w="2370" w:type="dxa"/>
          </w:tcPr>
          <w:p w:rsidR="003F47B3" w:rsidRPr="00C6541A" w:rsidRDefault="003F47B3" w:rsidP="003F47B3">
            <w:pPr>
              <w:rPr>
                <w:ins w:id="803" w:author="Drahomíra Pavelková" w:date="2019-09-02T15:25:00Z"/>
                <w:color w:val="000000" w:themeColor="text1"/>
                <w:rPrChange w:id="804" w:author="Drahomíra Pavelková" w:date="2019-09-02T15:48:00Z">
                  <w:rPr>
                    <w:ins w:id="805" w:author="Drahomíra Pavelková" w:date="2019-09-02T15:25:00Z"/>
                    <w:color w:val="FF0000"/>
                  </w:rPr>
                </w:rPrChange>
              </w:rPr>
            </w:pPr>
            <w:ins w:id="806" w:author="Drahomíra Pavelková" w:date="2019-09-02T15:25:00Z">
              <w:r w:rsidRPr="00C6541A">
                <w:rPr>
                  <w:color w:val="000000" w:themeColor="text1"/>
                  <w:rPrChange w:id="807" w:author="Drahomíra Pavelková" w:date="2019-09-02T15:48:00Z">
                    <w:rPr>
                      <w:color w:val="FF0000"/>
                    </w:rPr>
                  </w:rPrChange>
                </w:rPr>
                <w:t xml:space="preserve">Odborná praxe I </w:t>
              </w:r>
            </w:ins>
          </w:p>
          <w:p w:rsidR="003F47B3" w:rsidRPr="00C6541A" w:rsidRDefault="003F47B3" w:rsidP="003F47B3">
            <w:pPr>
              <w:rPr>
                <w:color w:val="000000" w:themeColor="text1"/>
              </w:rPr>
            </w:pPr>
            <w:ins w:id="808" w:author="Drahomíra Pavelková" w:date="2019-09-02T15:25:00Z">
              <w:r w:rsidRPr="00C6541A">
                <w:rPr>
                  <w:color w:val="000000" w:themeColor="text1"/>
                  <w:rPrChange w:id="809" w:author="Drahomíra Pavelková" w:date="2019-09-02T15:48:00Z">
                    <w:rPr>
                      <w:color w:val="FF0000"/>
                    </w:rPr>
                  </w:rPrChange>
                </w:rPr>
                <w:t>(v rámci I. - V. semestru)</w:t>
              </w:r>
            </w:ins>
            <w:del w:id="810" w:author="Drahomíra Pavelková" w:date="2019-09-02T15:25:00Z">
              <w:r w:rsidRPr="00C6541A" w:rsidDel="00E4256A">
                <w:rPr>
                  <w:color w:val="000000" w:themeColor="text1"/>
                </w:rPr>
                <w:delText>Odborná praxe I (160 hodin I. - V. semestr)</w:delText>
              </w:r>
            </w:del>
          </w:p>
        </w:tc>
        <w:tc>
          <w:tcPr>
            <w:tcW w:w="857" w:type="dxa"/>
            <w:gridSpan w:val="2"/>
          </w:tcPr>
          <w:p w:rsidR="003F47B3" w:rsidRPr="00C6541A" w:rsidRDefault="003F47B3" w:rsidP="003F47B3">
            <w:pPr>
              <w:jc w:val="both"/>
              <w:rPr>
                <w:color w:val="000000" w:themeColor="text1"/>
              </w:rPr>
            </w:pPr>
            <w:ins w:id="811" w:author="Drahomíra Pavelková" w:date="2019-09-02T15:25:00Z">
              <w:r w:rsidRPr="00C6541A">
                <w:rPr>
                  <w:color w:val="000000" w:themeColor="text1"/>
                  <w:rPrChange w:id="812" w:author="Drahomíra Pavelková" w:date="2019-09-02T15:48:00Z">
                    <w:rPr>
                      <w:color w:val="FF0000"/>
                    </w:rPr>
                  </w:rPrChange>
                </w:rPr>
                <w:t>160 h</w:t>
              </w:r>
            </w:ins>
          </w:p>
        </w:tc>
        <w:tc>
          <w:tcPr>
            <w:tcW w:w="850" w:type="dxa"/>
          </w:tcPr>
          <w:p w:rsidR="003F47B3" w:rsidRPr="00C6541A" w:rsidRDefault="003F47B3" w:rsidP="003F47B3">
            <w:pPr>
              <w:jc w:val="both"/>
              <w:rPr>
                <w:color w:val="000000" w:themeColor="text1"/>
              </w:rPr>
            </w:pPr>
            <w:ins w:id="813" w:author="Drahomíra Pavelková" w:date="2019-09-02T15:25:00Z">
              <w:r w:rsidRPr="00C6541A">
                <w:rPr>
                  <w:color w:val="000000" w:themeColor="text1"/>
                  <w:rPrChange w:id="814" w:author="Drahomíra Pavelková" w:date="2019-09-02T15:48:00Z">
                    <w:rPr>
                      <w:color w:val="FF0000"/>
                    </w:rPr>
                  </w:rPrChange>
                </w:rPr>
                <w:t>zp</w:t>
              </w:r>
            </w:ins>
            <w:del w:id="815" w:author="Drahomíra Pavelková" w:date="2019-09-02T15:25:00Z">
              <w:r w:rsidRPr="00C6541A" w:rsidDel="00E4256A">
                <w:rPr>
                  <w:color w:val="000000" w:themeColor="text1"/>
                </w:rPr>
                <w:delText>zp</w:delText>
              </w:r>
            </w:del>
          </w:p>
        </w:tc>
        <w:tc>
          <w:tcPr>
            <w:tcW w:w="709" w:type="dxa"/>
          </w:tcPr>
          <w:p w:rsidR="003F47B3" w:rsidRPr="00C6541A" w:rsidRDefault="003F47B3" w:rsidP="003F47B3">
            <w:pPr>
              <w:jc w:val="both"/>
              <w:rPr>
                <w:color w:val="000000" w:themeColor="text1"/>
              </w:rPr>
            </w:pPr>
            <w:ins w:id="816" w:author="Drahomíra Pavelková" w:date="2019-09-02T15:25:00Z">
              <w:r w:rsidRPr="00C6541A">
                <w:rPr>
                  <w:color w:val="000000" w:themeColor="text1"/>
                  <w:rPrChange w:id="817" w:author="Drahomíra Pavelková" w:date="2019-09-02T15:48:00Z">
                    <w:rPr>
                      <w:color w:val="FF0000"/>
                    </w:rPr>
                  </w:rPrChange>
                </w:rPr>
                <w:t xml:space="preserve">8 </w:t>
              </w:r>
            </w:ins>
            <w:del w:id="818" w:author="Drahomíra Pavelková" w:date="2019-09-02T15:25:00Z">
              <w:r w:rsidRPr="00C6541A" w:rsidDel="00E4256A">
                <w:rPr>
                  <w:color w:val="000000" w:themeColor="text1"/>
                </w:rPr>
                <w:delText>4</w:delText>
              </w:r>
            </w:del>
          </w:p>
        </w:tc>
        <w:tc>
          <w:tcPr>
            <w:tcW w:w="2977" w:type="dxa"/>
          </w:tcPr>
          <w:p w:rsidR="003F47B3" w:rsidRPr="00F429D8" w:rsidRDefault="003F47B3" w:rsidP="003F47B3">
            <w:pPr>
              <w:rPr>
                <w:ins w:id="819" w:author="Pavla Trefilová" w:date="2019-09-10T15:37:00Z"/>
                <w:b/>
                <w:color w:val="000000" w:themeColor="text1"/>
              </w:rPr>
            </w:pPr>
            <w:ins w:id="820" w:author="Pavla Trefilová" w:date="2019-09-10T15:37:00Z">
              <w:r w:rsidRPr="00F429D8">
                <w:rPr>
                  <w:b/>
                  <w:color w:val="000000" w:themeColor="text1"/>
                </w:rPr>
                <w:t xml:space="preserve">Ing. </w:t>
              </w:r>
              <w:r>
                <w:rPr>
                  <w:b/>
                  <w:color w:val="000000" w:themeColor="text1"/>
                </w:rPr>
                <w:t xml:space="preserve">Milana </w:t>
              </w:r>
              <w:r w:rsidRPr="00F429D8">
                <w:rPr>
                  <w:b/>
                  <w:color w:val="000000" w:themeColor="text1"/>
                </w:rPr>
                <w:t>Otrusinová, Ph.D.</w:t>
              </w:r>
            </w:ins>
          </w:p>
          <w:p w:rsidR="003F47B3" w:rsidRPr="00C6541A" w:rsidDel="00C1636C" w:rsidRDefault="003F47B3" w:rsidP="003F47B3">
            <w:pPr>
              <w:rPr>
                <w:ins w:id="821" w:author="Drahomíra Pavelková" w:date="2019-09-02T15:25:00Z"/>
                <w:del w:id="822" w:author="Pavla Trefilová" w:date="2019-09-10T15:37:00Z"/>
                <w:b/>
                <w:color w:val="000000" w:themeColor="text1"/>
                <w:rPrChange w:id="823" w:author="Drahomíra Pavelková" w:date="2019-09-02T15:48:00Z">
                  <w:rPr>
                    <w:ins w:id="824" w:author="Drahomíra Pavelková" w:date="2019-09-02T15:25:00Z"/>
                    <w:del w:id="825" w:author="Pavla Trefilová" w:date="2019-09-10T15:37:00Z"/>
                    <w:b/>
                    <w:color w:val="FF0000"/>
                  </w:rPr>
                </w:rPrChange>
              </w:rPr>
            </w:pPr>
            <w:ins w:id="826" w:author="Pavla Trefilová" w:date="2019-09-10T15:37:00Z">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ins>
            <w:ins w:id="827" w:author="Drahomíra Pavelková" w:date="2019-09-02T15:25:00Z">
              <w:del w:id="828" w:author="Pavla Trefilová" w:date="2019-09-10T15:37:00Z">
                <w:r w:rsidRPr="00C6541A" w:rsidDel="00C1636C">
                  <w:rPr>
                    <w:b/>
                    <w:color w:val="000000" w:themeColor="text1"/>
                    <w:rPrChange w:id="829" w:author="Drahomíra Pavelková" w:date="2019-09-02T15:48:00Z">
                      <w:rPr>
                        <w:b/>
                        <w:color w:val="FF0000"/>
                      </w:rPr>
                    </w:rPrChange>
                  </w:rPr>
                  <w:delText>Ing. Otrusinová, Ph.D.</w:delText>
                </w:r>
              </w:del>
            </w:ins>
          </w:p>
          <w:p w:rsidR="003F47B3" w:rsidRPr="00C6541A" w:rsidDel="00C1636C" w:rsidRDefault="003F47B3" w:rsidP="003F47B3">
            <w:pPr>
              <w:jc w:val="both"/>
              <w:rPr>
                <w:del w:id="830" w:author="Pavla Trefilová" w:date="2019-09-10T15:37:00Z"/>
                <w:b/>
                <w:color w:val="000000" w:themeColor="text1"/>
              </w:rPr>
            </w:pPr>
            <w:ins w:id="831" w:author="Drahomíra Pavelková" w:date="2019-09-02T15:25:00Z">
              <w:del w:id="832" w:author="Pavla Trefilová" w:date="2019-09-10T15:37:00Z">
                <w:r w:rsidRPr="00C6541A" w:rsidDel="00C1636C">
                  <w:rPr>
                    <w:color w:val="000000" w:themeColor="text1"/>
                    <w:rPrChange w:id="833" w:author="Drahomíra Pavelková" w:date="2019-09-02T15:48:00Z">
                      <w:rPr>
                        <w:color w:val="FF0000"/>
                      </w:rPr>
                    </w:rPrChange>
                  </w:rPr>
                  <w:delText>Otrusinová 100%</w:delText>
                </w:r>
              </w:del>
            </w:ins>
            <w:del w:id="834" w:author="Pavla Trefilová" w:date="2019-09-10T15:37:00Z">
              <w:r w:rsidRPr="00C6541A" w:rsidDel="00C1636C">
                <w:rPr>
                  <w:b/>
                  <w:color w:val="000000" w:themeColor="text1"/>
                </w:rPr>
                <w:delText>Ing. Otrusinová, Ph.D.</w:delText>
              </w:r>
            </w:del>
          </w:p>
          <w:p w:rsidR="003F47B3" w:rsidRPr="00C6541A" w:rsidRDefault="003F47B3" w:rsidP="003F47B3">
            <w:pPr>
              <w:jc w:val="both"/>
              <w:rPr>
                <w:b/>
                <w:color w:val="000000" w:themeColor="text1"/>
              </w:rPr>
            </w:pPr>
            <w:del w:id="835" w:author="Pavla Trefilová" w:date="2019-09-10T15:37:00Z">
              <w:r w:rsidRPr="00C6541A" w:rsidDel="00C1636C">
                <w:rPr>
                  <w:color w:val="000000" w:themeColor="text1"/>
                </w:rPr>
                <w:delText>Otrusinová 100%</w:delText>
              </w:r>
            </w:del>
          </w:p>
        </w:tc>
        <w:tc>
          <w:tcPr>
            <w:tcW w:w="708" w:type="dxa"/>
          </w:tcPr>
          <w:p w:rsidR="003F47B3" w:rsidRPr="00C6541A" w:rsidRDefault="003F47B3" w:rsidP="003F47B3">
            <w:pPr>
              <w:jc w:val="both"/>
              <w:rPr>
                <w:color w:val="000000" w:themeColor="text1"/>
              </w:rPr>
            </w:pPr>
            <w:ins w:id="836" w:author="Drahomíra Pavelková" w:date="2019-09-02T15:25:00Z">
              <w:r w:rsidRPr="00C6541A">
                <w:rPr>
                  <w:color w:val="000000" w:themeColor="text1"/>
                  <w:rPrChange w:id="837" w:author="Drahomíra Pavelková" w:date="2019-09-02T15:48:00Z">
                    <w:rPr>
                      <w:color w:val="FF0000"/>
                    </w:rPr>
                  </w:rPrChange>
                </w:rPr>
                <w:t>3/Z</w:t>
              </w:r>
            </w:ins>
            <w:del w:id="838" w:author="Drahomíra Pavelková" w:date="2019-09-02T15:25:00Z">
              <w:r w:rsidRPr="00C6541A" w:rsidDel="00E4256A">
                <w:rPr>
                  <w:color w:val="000000" w:themeColor="text1"/>
                </w:rPr>
                <w:delText>3/Z</w:delText>
              </w:r>
            </w:del>
          </w:p>
        </w:tc>
        <w:tc>
          <w:tcPr>
            <w:tcW w:w="814" w:type="dxa"/>
          </w:tcPr>
          <w:p w:rsidR="003F47B3" w:rsidRPr="00C6541A" w:rsidRDefault="003F47B3" w:rsidP="003F47B3">
            <w:pPr>
              <w:jc w:val="both"/>
              <w:rPr>
                <w:color w:val="000000" w:themeColor="text1"/>
              </w:rPr>
            </w:pPr>
          </w:p>
        </w:tc>
      </w:tr>
      <w:tr w:rsidR="003F47B3" w:rsidRPr="00C6541A" w:rsidTr="00406EBE">
        <w:tc>
          <w:tcPr>
            <w:tcW w:w="2370" w:type="dxa"/>
          </w:tcPr>
          <w:p w:rsidR="003F47B3" w:rsidRPr="00C6541A" w:rsidRDefault="003F47B3" w:rsidP="003F47B3">
            <w:pPr>
              <w:jc w:val="both"/>
              <w:rPr>
                <w:color w:val="000000" w:themeColor="text1"/>
              </w:rPr>
            </w:pPr>
            <w:ins w:id="839" w:author="Drahomíra Pavelková" w:date="2019-09-02T15:25:00Z">
              <w:r w:rsidRPr="00C6541A">
                <w:rPr>
                  <w:color w:val="000000" w:themeColor="text1"/>
                  <w:rPrChange w:id="840" w:author="Drahomíra Pavelková" w:date="2019-09-02T15:48:00Z">
                    <w:rPr>
                      <w:color w:val="FF0000"/>
                    </w:rPr>
                  </w:rPrChange>
                </w:rPr>
                <w:t xml:space="preserve">Odborná praxe II (v rámci VI. semestru) </w:t>
              </w:r>
            </w:ins>
            <w:del w:id="841" w:author="Drahomíra Pavelková" w:date="2019-09-02T15:25:00Z">
              <w:r w:rsidRPr="00C6541A" w:rsidDel="00E4256A">
                <w:rPr>
                  <w:color w:val="000000" w:themeColor="text1"/>
                </w:rPr>
                <w:delText xml:space="preserve">Odborná praxe II (320 hodin – VI. semestr) a příprava bakalářské práce </w:delText>
              </w:r>
            </w:del>
          </w:p>
        </w:tc>
        <w:tc>
          <w:tcPr>
            <w:tcW w:w="857" w:type="dxa"/>
            <w:gridSpan w:val="2"/>
          </w:tcPr>
          <w:p w:rsidR="003F47B3" w:rsidRPr="00C6541A" w:rsidRDefault="003F47B3" w:rsidP="003F47B3">
            <w:pPr>
              <w:jc w:val="both"/>
              <w:rPr>
                <w:color w:val="000000" w:themeColor="text1"/>
              </w:rPr>
            </w:pPr>
            <w:ins w:id="842" w:author="Drahomíra Pavelková" w:date="2019-09-02T15:25:00Z">
              <w:r w:rsidRPr="00C6541A">
                <w:rPr>
                  <w:color w:val="000000" w:themeColor="text1"/>
                  <w:rPrChange w:id="843" w:author="Drahomíra Pavelková" w:date="2019-09-02T15:48:00Z">
                    <w:rPr>
                      <w:color w:val="FF0000"/>
                    </w:rPr>
                  </w:rPrChange>
                </w:rPr>
                <w:t>320 h</w:t>
              </w:r>
            </w:ins>
          </w:p>
        </w:tc>
        <w:tc>
          <w:tcPr>
            <w:tcW w:w="850" w:type="dxa"/>
          </w:tcPr>
          <w:p w:rsidR="003F47B3" w:rsidRPr="00C6541A" w:rsidRDefault="003F47B3" w:rsidP="003F47B3">
            <w:pPr>
              <w:jc w:val="both"/>
              <w:rPr>
                <w:color w:val="000000" w:themeColor="text1"/>
              </w:rPr>
            </w:pPr>
            <w:ins w:id="844" w:author="Drahomíra Pavelková" w:date="2019-09-02T15:25:00Z">
              <w:r w:rsidRPr="00C6541A">
                <w:rPr>
                  <w:color w:val="000000" w:themeColor="text1"/>
                  <w:rPrChange w:id="845" w:author="Drahomíra Pavelková" w:date="2019-09-02T15:48:00Z">
                    <w:rPr>
                      <w:color w:val="FF0000"/>
                    </w:rPr>
                  </w:rPrChange>
                </w:rPr>
                <w:t>zp</w:t>
              </w:r>
            </w:ins>
            <w:del w:id="846" w:author="Drahomíra Pavelková" w:date="2019-09-02T15:25:00Z">
              <w:r w:rsidRPr="00C6541A" w:rsidDel="00E4256A">
                <w:rPr>
                  <w:color w:val="000000" w:themeColor="text1"/>
                </w:rPr>
                <w:delText>zp</w:delText>
              </w:r>
            </w:del>
          </w:p>
        </w:tc>
        <w:tc>
          <w:tcPr>
            <w:tcW w:w="709" w:type="dxa"/>
          </w:tcPr>
          <w:p w:rsidR="003F47B3" w:rsidRPr="00C6541A" w:rsidRDefault="003F47B3" w:rsidP="003F47B3">
            <w:pPr>
              <w:jc w:val="both"/>
              <w:rPr>
                <w:color w:val="000000" w:themeColor="text1"/>
              </w:rPr>
            </w:pPr>
            <w:ins w:id="847" w:author="Drahomíra Pavelková" w:date="2019-09-02T15:25:00Z">
              <w:r w:rsidRPr="00C6541A">
                <w:rPr>
                  <w:color w:val="000000" w:themeColor="text1"/>
                  <w:rPrChange w:id="848" w:author="Drahomíra Pavelková" w:date="2019-09-02T15:48:00Z">
                    <w:rPr>
                      <w:color w:val="FF0000"/>
                    </w:rPr>
                  </w:rPrChange>
                </w:rPr>
                <w:t xml:space="preserve">16 </w:t>
              </w:r>
            </w:ins>
            <w:del w:id="849" w:author="Drahomíra Pavelková" w:date="2019-09-02T15:25:00Z">
              <w:r w:rsidRPr="00C6541A" w:rsidDel="00E4256A">
                <w:rPr>
                  <w:color w:val="000000" w:themeColor="text1"/>
                </w:rPr>
                <w:delText>24</w:delText>
              </w:r>
            </w:del>
          </w:p>
        </w:tc>
        <w:tc>
          <w:tcPr>
            <w:tcW w:w="2977" w:type="dxa"/>
          </w:tcPr>
          <w:p w:rsidR="003F47B3" w:rsidRPr="00F429D8" w:rsidRDefault="003F47B3" w:rsidP="003F47B3">
            <w:pPr>
              <w:rPr>
                <w:ins w:id="850" w:author="Pavla Trefilová" w:date="2019-09-10T15:37:00Z"/>
                <w:b/>
                <w:color w:val="000000" w:themeColor="text1"/>
              </w:rPr>
            </w:pPr>
            <w:ins w:id="851" w:author="Pavla Trefilová" w:date="2019-09-10T15:37:00Z">
              <w:r w:rsidRPr="00F429D8">
                <w:rPr>
                  <w:b/>
                  <w:color w:val="000000" w:themeColor="text1"/>
                </w:rPr>
                <w:t xml:space="preserve">Ing. </w:t>
              </w:r>
              <w:r>
                <w:rPr>
                  <w:b/>
                  <w:color w:val="000000" w:themeColor="text1"/>
                </w:rPr>
                <w:t xml:space="preserve">Milana </w:t>
              </w:r>
              <w:r w:rsidRPr="00F429D8">
                <w:rPr>
                  <w:b/>
                  <w:color w:val="000000" w:themeColor="text1"/>
                </w:rPr>
                <w:t>Otrusinová, Ph.D.</w:t>
              </w:r>
            </w:ins>
          </w:p>
          <w:p w:rsidR="003F47B3" w:rsidRPr="00C6541A" w:rsidDel="00C1636C" w:rsidRDefault="003F47B3" w:rsidP="003F47B3">
            <w:pPr>
              <w:rPr>
                <w:ins w:id="852" w:author="Drahomíra Pavelková" w:date="2019-09-02T15:25:00Z"/>
                <w:del w:id="853" w:author="Pavla Trefilová" w:date="2019-09-10T15:37:00Z"/>
                <w:b/>
                <w:color w:val="000000" w:themeColor="text1"/>
                <w:rPrChange w:id="854" w:author="Drahomíra Pavelková" w:date="2019-09-02T15:48:00Z">
                  <w:rPr>
                    <w:ins w:id="855" w:author="Drahomíra Pavelková" w:date="2019-09-02T15:25:00Z"/>
                    <w:del w:id="856" w:author="Pavla Trefilová" w:date="2019-09-10T15:37:00Z"/>
                    <w:b/>
                    <w:color w:val="FF0000"/>
                  </w:rPr>
                </w:rPrChange>
              </w:rPr>
            </w:pPr>
            <w:ins w:id="857" w:author="Pavla Trefilová" w:date="2019-09-10T15:37:00Z">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ins>
            <w:ins w:id="858" w:author="Drahomíra Pavelková" w:date="2019-09-02T15:25:00Z">
              <w:del w:id="859" w:author="Pavla Trefilová" w:date="2019-09-10T15:37:00Z">
                <w:r w:rsidRPr="00C6541A" w:rsidDel="00C1636C">
                  <w:rPr>
                    <w:b/>
                    <w:color w:val="000000" w:themeColor="text1"/>
                    <w:rPrChange w:id="860" w:author="Drahomíra Pavelková" w:date="2019-09-02T15:48:00Z">
                      <w:rPr>
                        <w:b/>
                        <w:color w:val="FF0000"/>
                      </w:rPr>
                    </w:rPrChange>
                  </w:rPr>
                  <w:delText>Ing. Otrusinová, Ph.D.</w:delText>
                </w:r>
              </w:del>
            </w:ins>
          </w:p>
          <w:p w:rsidR="003F47B3" w:rsidRPr="00C6541A" w:rsidDel="00C1636C" w:rsidRDefault="003F47B3" w:rsidP="003F47B3">
            <w:pPr>
              <w:rPr>
                <w:del w:id="861" w:author="Pavla Trefilová" w:date="2019-09-10T15:37:00Z"/>
                <w:b/>
                <w:color w:val="000000" w:themeColor="text1"/>
              </w:rPr>
            </w:pPr>
            <w:ins w:id="862" w:author="Drahomíra Pavelková" w:date="2019-09-02T15:25:00Z">
              <w:del w:id="863" w:author="Pavla Trefilová" w:date="2019-09-10T15:37:00Z">
                <w:r w:rsidRPr="00C6541A" w:rsidDel="00C1636C">
                  <w:rPr>
                    <w:color w:val="000000" w:themeColor="text1"/>
                    <w:rPrChange w:id="864" w:author="Drahomíra Pavelková" w:date="2019-09-02T15:48:00Z">
                      <w:rPr>
                        <w:color w:val="FF0000"/>
                      </w:rPr>
                    </w:rPrChange>
                  </w:rPr>
                  <w:delText>Otrusinová 100%</w:delText>
                </w:r>
              </w:del>
            </w:ins>
            <w:del w:id="865" w:author="Pavla Trefilová" w:date="2019-09-10T15:37:00Z">
              <w:r w:rsidRPr="00C6541A" w:rsidDel="00C1636C">
                <w:rPr>
                  <w:b/>
                  <w:color w:val="000000" w:themeColor="text1"/>
                </w:rPr>
                <w:delText>Ing. Otrusinová, Ph.D.</w:delText>
              </w:r>
            </w:del>
          </w:p>
          <w:p w:rsidR="003F47B3" w:rsidRPr="00C6541A" w:rsidRDefault="003F47B3" w:rsidP="003F47B3">
            <w:pPr>
              <w:rPr>
                <w:b/>
                <w:color w:val="000000" w:themeColor="text1"/>
              </w:rPr>
            </w:pPr>
            <w:del w:id="866" w:author="Pavla Trefilová" w:date="2019-09-10T15:37:00Z">
              <w:r w:rsidRPr="00C6541A" w:rsidDel="00C1636C">
                <w:rPr>
                  <w:color w:val="000000" w:themeColor="text1"/>
                </w:rPr>
                <w:delText>Otrusinová 100%</w:delText>
              </w:r>
            </w:del>
          </w:p>
        </w:tc>
        <w:tc>
          <w:tcPr>
            <w:tcW w:w="708" w:type="dxa"/>
          </w:tcPr>
          <w:p w:rsidR="003F47B3" w:rsidRPr="00C6541A" w:rsidRDefault="003F47B3" w:rsidP="003F47B3">
            <w:pPr>
              <w:jc w:val="both"/>
              <w:rPr>
                <w:color w:val="000000" w:themeColor="text1"/>
              </w:rPr>
            </w:pPr>
            <w:ins w:id="867" w:author="Drahomíra Pavelková" w:date="2019-09-02T15:25:00Z">
              <w:r w:rsidRPr="00C6541A">
                <w:rPr>
                  <w:color w:val="000000" w:themeColor="text1"/>
                  <w:rPrChange w:id="868" w:author="Drahomíra Pavelková" w:date="2019-09-02T15:48:00Z">
                    <w:rPr>
                      <w:color w:val="FF0000"/>
                    </w:rPr>
                  </w:rPrChange>
                </w:rPr>
                <w:t>3/L</w:t>
              </w:r>
            </w:ins>
            <w:del w:id="869" w:author="Drahomíra Pavelková" w:date="2019-09-02T15:25:00Z">
              <w:r w:rsidRPr="00C6541A" w:rsidDel="00E4256A">
                <w:rPr>
                  <w:color w:val="000000" w:themeColor="text1"/>
                </w:rPr>
                <w:delText>3/L</w:delText>
              </w:r>
            </w:del>
          </w:p>
        </w:tc>
        <w:tc>
          <w:tcPr>
            <w:tcW w:w="814" w:type="dxa"/>
          </w:tcPr>
          <w:p w:rsidR="003F47B3" w:rsidRPr="00C6541A" w:rsidRDefault="003F47B3" w:rsidP="003F47B3">
            <w:pPr>
              <w:jc w:val="both"/>
              <w:rPr>
                <w:color w:val="000000" w:themeColor="text1"/>
              </w:rPr>
            </w:pPr>
          </w:p>
        </w:tc>
      </w:tr>
      <w:tr w:rsidR="003F47B3" w:rsidRPr="00C6541A" w:rsidTr="00406EBE">
        <w:trPr>
          <w:ins w:id="870" w:author="Drahomíra Pavelková" w:date="2019-09-02T15:25:00Z"/>
        </w:trPr>
        <w:tc>
          <w:tcPr>
            <w:tcW w:w="2370" w:type="dxa"/>
          </w:tcPr>
          <w:p w:rsidR="003F47B3" w:rsidRPr="00C6541A" w:rsidRDefault="003F47B3" w:rsidP="003F47B3">
            <w:pPr>
              <w:jc w:val="both"/>
              <w:rPr>
                <w:ins w:id="871" w:author="Drahomíra Pavelková" w:date="2019-09-02T15:25:00Z"/>
                <w:color w:val="000000" w:themeColor="text1"/>
              </w:rPr>
            </w:pPr>
            <w:ins w:id="872" w:author="Drahomíra Pavelková" w:date="2019-09-02T15:25:00Z">
              <w:r w:rsidRPr="00C6541A">
                <w:rPr>
                  <w:color w:val="000000" w:themeColor="text1"/>
                  <w:rPrChange w:id="873" w:author="Drahomíra Pavelková" w:date="2019-09-02T15:48:00Z">
                    <w:rPr>
                      <w:color w:val="FF0000"/>
                    </w:rPr>
                  </w:rPrChange>
                </w:rPr>
                <w:t xml:space="preserve">Příprava bakalářské práce </w:t>
              </w:r>
            </w:ins>
          </w:p>
        </w:tc>
        <w:tc>
          <w:tcPr>
            <w:tcW w:w="857" w:type="dxa"/>
            <w:gridSpan w:val="2"/>
          </w:tcPr>
          <w:p w:rsidR="003F47B3" w:rsidRPr="00C6541A" w:rsidRDefault="003F47B3" w:rsidP="003F47B3">
            <w:pPr>
              <w:jc w:val="both"/>
              <w:rPr>
                <w:ins w:id="874" w:author="Drahomíra Pavelková" w:date="2019-09-02T15:25:00Z"/>
                <w:color w:val="000000" w:themeColor="text1"/>
              </w:rPr>
            </w:pPr>
            <w:ins w:id="875" w:author="Drahomíra Pavelková" w:date="2019-09-02T15:25:00Z">
              <w:r w:rsidRPr="00C6541A">
                <w:rPr>
                  <w:color w:val="000000" w:themeColor="text1"/>
                  <w:rPrChange w:id="876" w:author="Drahomíra Pavelková" w:date="2019-09-02T15:48:00Z">
                    <w:rPr>
                      <w:color w:val="FF0000"/>
                    </w:rPr>
                  </w:rPrChange>
                </w:rPr>
                <w:t>120 h</w:t>
              </w:r>
            </w:ins>
          </w:p>
        </w:tc>
        <w:tc>
          <w:tcPr>
            <w:tcW w:w="850" w:type="dxa"/>
          </w:tcPr>
          <w:p w:rsidR="003F47B3" w:rsidRPr="00C6541A" w:rsidRDefault="003F47B3" w:rsidP="003F47B3">
            <w:pPr>
              <w:jc w:val="both"/>
              <w:rPr>
                <w:ins w:id="877" w:author="Drahomíra Pavelková" w:date="2019-09-02T15:25:00Z"/>
                <w:color w:val="000000" w:themeColor="text1"/>
              </w:rPr>
            </w:pPr>
            <w:ins w:id="878" w:author="Drahomíra Pavelková" w:date="2019-09-02T15:25:00Z">
              <w:r w:rsidRPr="00C6541A">
                <w:rPr>
                  <w:color w:val="000000" w:themeColor="text1"/>
                  <w:rPrChange w:id="879" w:author="Drahomíra Pavelková" w:date="2019-09-02T15:48:00Z">
                    <w:rPr>
                      <w:color w:val="FF0000"/>
                    </w:rPr>
                  </w:rPrChange>
                </w:rPr>
                <w:t>zp</w:t>
              </w:r>
            </w:ins>
          </w:p>
        </w:tc>
        <w:tc>
          <w:tcPr>
            <w:tcW w:w="709" w:type="dxa"/>
          </w:tcPr>
          <w:p w:rsidR="003F47B3" w:rsidRPr="00C6541A" w:rsidRDefault="003F47B3" w:rsidP="003F47B3">
            <w:pPr>
              <w:jc w:val="both"/>
              <w:rPr>
                <w:ins w:id="880" w:author="Drahomíra Pavelková" w:date="2019-09-02T15:25:00Z"/>
                <w:color w:val="000000" w:themeColor="text1"/>
              </w:rPr>
            </w:pPr>
            <w:ins w:id="881" w:author="Drahomíra Pavelková" w:date="2019-09-02T15:25:00Z">
              <w:r w:rsidRPr="00C6541A">
                <w:rPr>
                  <w:color w:val="000000" w:themeColor="text1"/>
                  <w:rPrChange w:id="882" w:author="Drahomíra Pavelková" w:date="2019-09-02T15:48:00Z">
                    <w:rPr>
                      <w:color w:val="FF0000"/>
                    </w:rPr>
                  </w:rPrChange>
                </w:rPr>
                <w:t>6</w:t>
              </w:r>
            </w:ins>
          </w:p>
        </w:tc>
        <w:tc>
          <w:tcPr>
            <w:tcW w:w="2977" w:type="dxa"/>
          </w:tcPr>
          <w:p w:rsidR="003F47B3" w:rsidRPr="00F429D8" w:rsidRDefault="003F47B3" w:rsidP="003F47B3">
            <w:pPr>
              <w:rPr>
                <w:ins w:id="883" w:author="Pavla Trefilová" w:date="2019-09-10T15:37:00Z"/>
                <w:b/>
                <w:color w:val="000000" w:themeColor="text1"/>
              </w:rPr>
            </w:pPr>
            <w:ins w:id="884" w:author="Pavla Trefilová" w:date="2019-09-10T15:37:00Z">
              <w:r w:rsidRPr="00F429D8">
                <w:rPr>
                  <w:b/>
                  <w:color w:val="000000" w:themeColor="text1"/>
                </w:rPr>
                <w:t xml:space="preserve">Ing. </w:t>
              </w:r>
              <w:r>
                <w:rPr>
                  <w:b/>
                  <w:color w:val="000000" w:themeColor="text1"/>
                </w:rPr>
                <w:t>Milana</w:t>
              </w:r>
              <w:r w:rsidRPr="00F429D8">
                <w:rPr>
                  <w:b/>
                  <w:color w:val="000000" w:themeColor="text1"/>
                </w:rPr>
                <w:t xml:space="preserve"> Otrusinová, Ph.D.</w:t>
              </w:r>
            </w:ins>
          </w:p>
          <w:p w:rsidR="003F47B3" w:rsidRPr="00C6541A" w:rsidDel="00C1636C" w:rsidRDefault="003F47B3" w:rsidP="003F47B3">
            <w:pPr>
              <w:rPr>
                <w:ins w:id="885" w:author="Drahomíra Pavelková" w:date="2019-09-02T15:25:00Z"/>
                <w:del w:id="886" w:author="Pavla Trefilová" w:date="2019-09-10T15:37:00Z"/>
                <w:b/>
                <w:color w:val="000000" w:themeColor="text1"/>
                <w:rPrChange w:id="887" w:author="Drahomíra Pavelková" w:date="2019-09-02T15:48:00Z">
                  <w:rPr>
                    <w:ins w:id="888" w:author="Drahomíra Pavelková" w:date="2019-09-02T15:25:00Z"/>
                    <w:del w:id="889" w:author="Pavla Trefilová" w:date="2019-09-10T15:37:00Z"/>
                    <w:b/>
                    <w:color w:val="FF0000"/>
                  </w:rPr>
                </w:rPrChange>
              </w:rPr>
            </w:pPr>
            <w:ins w:id="890" w:author="Pavla Trefilová" w:date="2019-09-10T15:37:00Z">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ins>
            <w:ins w:id="891" w:author="Drahomíra Pavelková" w:date="2019-09-02T15:25:00Z">
              <w:del w:id="892" w:author="Pavla Trefilová" w:date="2019-09-10T15:37:00Z">
                <w:r w:rsidRPr="00C6541A" w:rsidDel="00C1636C">
                  <w:rPr>
                    <w:b/>
                    <w:color w:val="000000" w:themeColor="text1"/>
                    <w:rPrChange w:id="893" w:author="Drahomíra Pavelková" w:date="2019-09-02T15:48:00Z">
                      <w:rPr>
                        <w:b/>
                        <w:color w:val="FF0000"/>
                      </w:rPr>
                    </w:rPrChange>
                  </w:rPr>
                  <w:delText>Ing. Otrusinová, Ph.D.</w:delText>
                </w:r>
              </w:del>
            </w:ins>
          </w:p>
          <w:p w:rsidR="003F47B3" w:rsidRPr="00C6541A" w:rsidRDefault="003F47B3" w:rsidP="003F47B3">
            <w:pPr>
              <w:rPr>
                <w:ins w:id="894" w:author="Drahomíra Pavelková" w:date="2019-09-02T15:25:00Z"/>
                <w:b/>
                <w:color w:val="000000" w:themeColor="text1"/>
              </w:rPr>
            </w:pPr>
            <w:ins w:id="895" w:author="Drahomíra Pavelková" w:date="2019-09-02T15:25:00Z">
              <w:del w:id="896" w:author="Pavla Trefilová" w:date="2019-09-10T15:37:00Z">
                <w:r w:rsidRPr="00C6541A" w:rsidDel="00C1636C">
                  <w:rPr>
                    <w:color w:val="000000" w:themeColor="text1"/>
                    <w:rPrChange w:id="897" w:author="Drahomíra Pavelková" w:date="2019-09-02T15:48:00Z">
                      <w:rPr>
                        <w:color w:val="FF0000"/>
                      </w:rPr>
                    </w:rPrChange>
                  </w:rPr>
                  <w:delText>Otrusinová 100%</w:delText>
                </w:r>
              </w:del>
            </w:ins>
          </w:p>
        </w:tc>
        <w:tc>
          <w:tcPr>
            <w:tcW w:w="708" w:type="dxa"/>
          </w:tcPr>
          <w:p w:rsidR="003F47B3" w:rsidRPr="00C6541A" w:rsidRDefault="003F47B3" w:rsidP="003F47B3">
            <w:pPr>
              <w:jc w:val="both"/>
              <w:rPr>
                <w:ins w:id="898" w:author="Drahomíra Pavelková" w:date="2019-09-02T15:25:00Z"/>
                <w:color w:val="000000" w:themeColor="text1"/>
              </w:rPr>
            </w:pPr>
            <w:ins w:id="899" w:author="Drahomíra Pavelková" w:date="2019-09-02T15:25:00Z">
              <w:r w:rsidRPr="00C6541A">
                <w:rPr>
                  <w:color w:val="000000" w:themeColor="text1"/>
                  <w:rPrChange w:id="900" w:author="Drahomíra Pavelková" w:date="2019-09-02T15:48:00Z">
                    <w:rPr>
                      <w:color w:val="FF0000"/>
                    </w:rPr>
                  </w:rPrChange>
                </w:rPr>
                <w:t>3/L</w:t>
              </w:r>
            </w:ins>
          </w:p>
        </w:tc>
        <w:tc>
          <w:tcPr>
            <w:tcW w:w="814" w:type="dxa"/>
          </w:tcPr>
          <w:p w:rsidR="003F47B3" w:rsidRPr="00C6541A" w:rsidRDefault="003F47B3" w:rsidP="003F47B3">
            <w:pPr>
              <w:jc w:val="both"/>
              <w:rPr>
                <w:ins w:id="901" w:author="Drahomíra Pavelková" w:date="2019-09-02T15:25:00Z"/>
                <w:color w:val="000000" w:themeColor="text1"/>
              </w:rPr>
            </w:pPr>
          </w:p>
        </w:tc>
      </w:tr>
      <w:tr w:rsidR="003F47B3" w:rsidTr="00406EBE">
        <w:tc>
          <w:tcPr>
            <w:tcW w:w="9285" w:type="dxa"/>
            <w:gridSpan w:val="8"/>
            <w:shd w:val="clear" w:color="auto" w:fill="F7CAAC"/>
          </w:tcPr>
          <w:p w:rsidR="003F47B3" w:rsidRDefault="003F47B3" w:rsidP="003F47B3">
            <w:pPr>
              <w:jc w:val="center"/>
            </w:pPr>
            <w:r>
              <w:rPr>
                <w:b/>
                <w:sz w:val="22"/>
              </w:rPr>
              <w:t>Povinně volitelné předměty</w:t>
            </w:r>
            <w:del w:id="902" w:author="Drahomíra Pavelková" w:date="2019-09-02T15:26:00Z">
              <w:r w:rsidDel="00CF0F78">
                <w:rPr>
                  <w:b/>
                  <w:sz w:val="22"/>
                </w:rPr>
                <w:delText xml:space="preserve"> - skupina 1</w:delText>
              </w:r>
            </w:del>
          </w:p>
        </w:tc>
      </w:tr>
      <w:tr w:rsidR="003F47B3" w:rsidTr="00406EBE">
        <w:trPr>
          <w:ins w:id="903" w:author="Drahomíra Pavelková" w:date="2019-09-02T15:27:00Z"/>
        </w:trPr>
        <w:tc>
          <w:tcPr>
            <w:tcW w:w="2370" w:type="dxa"/>
          </w:tcPr>
          <w:p w:rsidR="003F47B3" w:rsidRPr="00C5333A" w:rsidRDefault="003F47B3" w:rsidP="003F47B3">
            <w:pPr>
              <w:jc w:val="both"/>
              <w:rPr>
                <w:ins w:id="904" w:author="Drahomíra Pavelková" w:date="2019-09-02T15:27:00Z"/>
                <w:color w:val="000000" w:themeColor="text1"/>
              </w:rPr>
            </w:pPr>
            <w:ins w:id="905" w:author="Drahomíra Pavelková" w:date="2019-09-02T15:27:00Z">
              <w:r w:rsidRPr="00315CDD">
                <w:rPr>
                  <w:color w:val="000000" w:themeColor="text1"/>
                </w:rPr>
                <w:t>Základy projektového řízení</w:t>
              </w:r>
            </w:ins>
          </w:p>
        </w:tc>
        <w:tc>
          <w:tcPr>
            <w:tcW w:w="857" w:type="dxa"/>
            <w:gridSpan w:val="2"/>
          </w:tcPr>
          <w:p w:rsidR="003F47B3" w:rsidRPr="00315CDD" w:rsidRDefault="003F47B3" w:rsidP="003F47B3">
            <w:pPr>
              <w:jc w:val="both"/>
              <w:rPr>
                <w:ins w:id="906" w:author="Drahomíra Pavelková" w:date="2019-09-02T15:27:00Z"/>
                <w:color w:val="000000" w:themeColor="text1"/>
              </w:rPr>
            </w:pPr>
            <w:ins w:id="907" w:author="Drahomíra Pavelková" w:date="2019-09-02T15:27:00Z">
              <w:r w:rsidRPr="00315CDD">
                <w:rPr>
                  <w:color w:val="000000" w:themeColor="text1"/>
                </w:rPr>
                <w:t>10-0-0</w:t>
              </w:r>
            </w:ins>
          </w:p>
        </w:tc>
        <w:tc>
          <w:tcPr>
            <w:tcW w:w="850" w:type="dxa"/>
          </w:tcPr>
          <w:p w:rsidR="003F47B3" w:rsidRPr="00315CDD" w:rsidRDefault="003F47B3" w:rsidP="003F47B3">
            <w:pPr>
              <w:jc w:val="both"/>
              <w:rPr>
                <w:ins w:id="908" w:author="Drahomíra Pavelková" w:date="2019-09-02T15:27:00Z"/>
                <w:color w:val="000000" w:themeColor="text1"/>
              </w:rPr>
            </w:pPr>
            <w:ins w:id="909" w:author="Drahomíra Pavelková" w:date="2019-09-02T15:27:00Z">
              <w:r w:rsidRPr="00315CDD">
                <w:rPr>
                  <w:color w:val="000000" w:themeColor="text1"/>
                </w:rPr>
                <w:t>klz</w:t>
              </w:r>
            </w:ins>
          </w:p>
        </w:tc>
        <w:tc>
          <w:tcPr>
            <w:tcW w:w="709" w:type="dxa"/>
          </w:tcPr>
          <w:p w:rsidR="003F47B3" w:rsidRPr="00315CDD" w:rsidRDefault="003F47B3" w:rsidP="003F47B3">
            <w:pPr>
              <w:jc w:val="both"/>
              <w:rPr>
                <w:ins w:id="910" w:author="Drahomíra Pavelková" w:date="2019-09-02T15:27:00Z"/>
                <w:color w:val="000000" w:themeColor="text1"/>
              </w:rPr>
            </w:pPr>
            <w:ins w:id="911" w:author="Drahomíra Pavelková" w:date="2019-09-02T15:27:00Z">
              <w:r w:rsidRPr="00315CDD">
                <w:rPr>
                  <w:color w:val="000000" w:themeColor="text1"/>
                </w:rPr>
                <w:t>3</w:t>
              </w:r>
            </w:ins>
          </w:p>
        </w:tc>
        <w:tc>
          <w:tcPr>
            <w:tcW w:w="2977" w:type="dxa"/>
          </w:tcPr>
          <w:p w:rsidR="003F47B3" w:rsidRPr="00315CDD" w:rsidRDefault="003F47B3" w:rsidP="003F47B3">
            <w:pPr>
              <w:jc w:val="both"/>
              <w:rPr>
                <w:ins w:id="912" w:author="Pavla Trefilová" w:date="2019-09-10T15:37:00Z"/>
                <w:b/>
                <w:color w:val="000000" w:themeColor="text1"/>
              </w:rPr>
            </w:pPr>
            <w:ins w:id="913" w:author="Pavla Trefilová" w:date="2019-09-10T15:37:00Z">
              <w:r w:rsidRPr="00315CDD">
                <w:rPr>
                  <w:b/>
                  <w:color w:val="000000" w:themeColor="text1"/>
                </w:rPr>
                <w:t xml:space="preserve">Ing. </w:t>
              </w:r>
              <w:r>
                <w:rPr>
                  <w:b/>
                  <w:color w:val="000000" w:themeColor="text1"/>
                </w:rPr>
                <w:t xml:space="preserve">Lucie </w:t>
              </w:r>
              <w:r w:rsidRPr="00315CDD">
                <w:rPr>
                  <w:b/>
                  <w:color w:val="000000" w:themeColor="text1"/>
                </w:rPr>
                <w:t>Tomancová, Ph.D.</w:t>
              </w:r>
            </w:ins>
          </w:p>
          <w:p w:rsidR="003F47B3" w:rsidRPr="00315CDD" w:rsidDel="008C3E17" w:rsidRDefault="003F47B3" w:rsidP="003F47B3">
            <w:pPr>
              <w:jc w:val="both"/>
              <w:rPr>
                <w:ins w:id="914" w:author="Drahomíra Pavelková" w:date="2019-09-02T15:27:00Z"/>
                <w:del w:id="915" w:author="Pavla Trefilová" w:date="2019-09-10T15:37:00Z"/>
                <w:b/>
                <w:color w:val="000000" w:themeColor="text1"/>
              </w:rPr>
            </w:pPr>
            <w:ins w:id="916" w:author="Pavla Trefilová" w:date="2019-09-10T15:37:00Z">
              <w:r w:rsidRPr="00315CDD">
                <w:rPr>
                  <w:color w:val="000000" w:themeColor="text1"/>
                </w:rPr>
                <w:t xml:space="preserve">Tomancová </w:t>
              </w:r>
              <w:r>
                <w:rPr>
                  <w:color w:val="000000" w:themeColor="text1"/>
                </w:rPr>
                <w:t>(</w:t>
              </w:r>
              <w:r w:rsidRPr="00B1317B">
                <w:rPr>
                  <w:color w:val="000000" w:themeColor="text1"/>
                </w:rPr>
                <w:t>100%</w:t>
              </w:r>
              <w:r>
                <w:rPr>
                  <w:color w:val="000000" w:themeColor="text1"/>
                </w:rPr>
                <w:t>)</w:t>
              </w:r>
            </w:ins>
            <w:ins w:id="917" w:author="Drahomíra Pavelková" w:date="2019-09-02T15:27:00Z">
              <w:del w:id="918" w:author="Pavla Trefilová" w:date="2019-09-10T15:37:00Z">
                <w:r w:rsidRPr="00315CDD" w:rsidDel="008C3E17">
                  <w:rPr>
                    <w:b/>
                    <w:color w:val="000000" w:themeColor="text1"/>
                  </w:rPr>
                  <w:delText>Ing. Tomancová, Ph.D.</w:delText>
                </w:r>
              </w:del>
            </w:ins>
          </w:p>
          <w:p w:rsidR="003F47B3" w:rsidRPr="00315CDD" w:rsidRDefault="003F47B3" w:rsidP="003F47B3">
            <w:pPr>
              <w:jc w:val="both"/>
              <w:rPr>
                <w:ins w:id="919" w:author="Drahomíra Pavelková" w:date="2019-09-02T15:27:00Z"/>
                <w:b/>
                <w:color w:val="000000" w:themeColor="text1"/>
              </w:rPr>
            </w:pPr>
            <w:ins w:id="920" w:author="Drahomíra Pavelková" w:date="2019-09-02T15:27:00Z">
              <w:del w:id="921" w:author="Pavla Trefilová" w:date="2019-09-10T15:37:00Z">
                <w:r w:rsidRPr="00315CDD" w:rsidDel="008C3E17">
                  <w:rPr>
                    <w:color w:val="000000" w:themeColor="text1"/>
                  </w:rPr>
                  <w:delText>Tomancová 100%</w:delText>
                </w:r>
              </w:del>
            </w:ins>
          </w:p>
        </w:tc>
        <w:tc>
          <w:tcPr>
            <w:tcW w:w="708" w:type="dxa"/>
          </w:tcPr>
          <w:p w:rsidR="003F47B3" w:rsidRPr="00C5333A" w:rsidRDefault="003F47B3" w:rsidP="003F47B3">
            <w:pPr>
              <w:jc w:val="both"/>
              <w:rPr>
                <w:ins w:id="922" w:author="Drahomíra Pavelková" w:date="2019-09-02T15:27:00Z"/>
                <w:color w:val="000000" w:themeColor="text1"/>
              </w:rPr>
            </w:pPr>
            <w:ins w:id="923" w:author="Drahomíra Pavelková" w:date="2019-09-02T15:27:00Z">
              <w:r w:rsidRPr="00315CDD">
                <w:rPr>
                  <w:color w:val="000000" w:themeColor="text1"/>
                </w:rPr>
                <w:t>1/L</w:t>
              </w:r>
            </w:ins>
          </w:p>
        </w:tc>
        <w:tc>
          <w:tcPr>
            <w:tcW w:w="814" w:type="dxa"/>
          </w:tcPr>
          <w:p w:rsidR="003F47B3" w:rsidRPr="00C5333A" w:rsidRDefault="003F47B3" w:rsidP="003F47B3">
            <w:pPr>
              <w:jc w:val="both"/>
              <w:rPr>
                <w:ins w:id="924" w:author="Drahomíra Pavelková" w:date="2019-09-02T15:27:00Z"/>
                <w:color w:val="000000" w:themeColor="text1"/>
              </w:rPr>
            </w:pPr>
            <w:ins w:id="925" w:author="Drahomíra Pavelková" w:date="2019-09-02T15:27:00Z">
              <w:r>
                <w:rPr>
                  <w:color w:val="000000" w:themeColor="text1"/>
                </w:rPr>
                <w:t>PV</w:t>
              </w:r>
            </w:ins>
          </w:p>
        </w:tc>
      </w:tr>
      <w:tr w:rsidR="003F47B3" w:rsidTr="00406EBE">
        <w:tc>
          <w:tcPr>
            <w:tcW w:w="2370" w:type="dxa"/>
          </w:tcPr>
          <w:p w:rsidR="003F47B3" w:rsidRPr="00C5333A" w:rsidRDefault="003F47B3" w:rsidP="003F47B3">
            <w:pPr>
              <w:jc w:val="both"/>
              <w:rPr>
                <w:color w:val="000000" w:themeColor="text1"/>
              </w:rPr>
            </w:pPr>
            <w:r w:rsidRPr="00C5333A">
              <w:rPr>
                <w:color w:val="000000" w:themeColor="text1"/>
              </w:rPr>
              <w:t>Základy controllingu</w:t>
            </w:r>
          </w:p>
        </w:tc>
        <w:tc>
          <w:tcPr>
            <w:tcW w:w="857" w:type="dxa"/>
            <w:gridSpan w:val="2"/>
          </w:tcPr>
          <w:p w:rsidR="003F47B3" w:rsidRPr="00315CDD" w:rsidRDefault="003F47B3" w:rsidP="003F47B3">
            <w:pPr>
              <w:jc w:val="both"/>
              <w:rPr>
                <w:color w:val="000000" w:themeColor="text1"/>
              </w:rPr>
            </w:pPr>
            <w:r w:rsidRPr="00315CDD">
              <w:rPr>
                <w:color w:val="000000" w:themeColor="text1"/>
              </w:rPr>
              <w:t>10-0-0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315CDD" w:rsidRDefault="003F47B3" w:rsidP="003F47B3">
            <w:pPr>
              <w:jc w:val="both"/>
              <w:rPr>
                <w:ins w:id="926" w:author="Pavla Trefilová" w:date="2019-09-10T15:37:00Z"/>
                <w:b/>
                <w:color w:val="000000" w:themeColor="text1"/>
              </w:rPr>
            </w:pPr>
            <w:ins w:id="927" w:author="Pavla Trefilová" w:date="2019-09-10T15:37:00Z">
              <w:r w:rsidRPr="00315CDD">
                <w:rPr>
                  <w:b/>
                  <w:color w:val="000000" w:themeColor="text1"/>
                </w:rPr>
                <w:t xml:space="preserve">doc. Ing. </w:t>
              </w:r>
              <w:r>
                <w:rPr>
                  <w:b/>
                  <w:color w:val="000000" w:themeColor="text1"/>
                </w:rPr>
                <w:t xml:space="preserve">Roman </w:t>
              </w:r>
              <w:r w:rsidRPr="00315CDD">
                <w:rPr>
                  <w:b/>
                  <w:color w:val="000000" w:themeColor="text1"/>
                </w:rPr>
                <w:t>Zámečník, PhD.</w:t>
              </w:r>
            </w:ins>
          </w:p>
          <w:p w:rsidR="003F47B3" w:rsidRPr="00315CDD" w:rsidRDefault="003F47B3" w:rsidP="003F47B3">
            <w:pPr>
              <w:jc w:val="both"/>
              <w:rPr>
                <w:ins w:id="928" w:author="Pavla Trefilová" w:date="2019-09-10T15:37:00Z"/>
                <w:color w:val="000000" w:themeColor="text1"/>
              </w:rPr>
            </w:pPr>
            <w:ins w:id="929" w:author="Pavla Trefilová" w:date="2019-09-10T15:37:00Z">
              <w:r w:rsidRPr="00315CDD">
                <w:rPr>
                  <w:color w:val="000000" w:themeColor="text1"/>
                </w:rPr>
                <w:t xml:space="preserve">Zámečník </w:t>
              </w:r>
              <w:r>
                <w:rPr>
                  <w:color w:val="000000" w:themeColor="text1"/>
                </w:rPr>
                <w:t>(</w:t>
              </w:r>
              <w:r w:rsidRPr="00315CDD">
                <w:rPr>
                  <w:color w:val="000000" w:themeColor="text1"/>
                </w:rPr>
                <w:t>60%</w:t>
              </w:r>
              <w:r>
                <w:rPr>
                  <w:color w:val="000000" w:themeColor="text1"/>
                </w:rPr>
                <w:t>)</w:t>
              </w:r>
            </w:ins>
          </w:p>
          <w:p w:rsidR="003F47B3" w:rsidRPr="00315CDD" w:rsidDel="003F47B3" w:rsidRDefault="003F47B3" w:rsidP="003F47B3">
            <w:pPr>
              <w:jc w:val="both"/>
              <w:rPr>
                <w:del w:id="930" w:author="Pavla Trefilová" w:date="2019-09-10T15:37:00Z"/>
                <w:b/>
                <w:color w:val="000000" w:themeColor="text1"/>
              </w:rPr>
            </w:pPr>
            <w:ins w:id="931" w:author="Pavla Trefilová" w:date="2019-09-10T15:37:00Z">
              <w:r>
                <w:rPr>
                  <w:color w:val="000000" w:themeColor="text1"/>
                </w:rPr>
                <w:t xml:space="preserve">L. </w:t>
              </w:r>
              <w:r w:rsidRPr="00315CDD">
                <w:rPr>
                  <w:color w:val="000000" w:themeColor="text1"/>
                </w:rPr>
                <w:t xml:space="preserve">Kozubíková </w:t>
              </w:r>
              <w:r>
                <w:rPr>
                  <w:color w:val="000000" w:themeColor="text1"/>
                </w:rPr>
                <w:t>(</w:t>
              </w:r>
              <w:r w:rsidRPr="00315CDD">
                <w:rPr>
                  <w:color w:val="000000" w:themeColor="text1"/>
                </w:rPr>
                <w:t>40%</w:t>
              </w:r>
              <w:r>
                <w:rPr>
                  <w:color w:val="000000" w:themeColor="text1"/>
                </w:rPr>
                <w:t>)</w:t>
              </w:r>
            </w:ins>
            <w:del w:id="932" w:author="Pavla Trefilová" w:date="2019-09-10T15:37:00Z">
              <w:r w:rsidRPr="00315CDD" w:rsidDel="003F47B3">
                <w:rPr>
                  <w:b/>
                  <w:color w:val="000000" w:themeColor="text1"/>
                </w:rPr>
                <w:delText>doc. Ing. Zámečník, PhD.</w:delText>
              </w:r>
            </w:del>
          </w:p>
          <w:p w:rsidR="003F47B3" w:rsidRPr="00315CDD" w:rsidDel="003F47B3" w:rsidRDefault="003F47B3" w:rsidP="003F47B3">
            <w:pPr>
              <w:jc w:val="both"/>
              <w:rPr>
                <w:del w:id="933" w:author="Pavla Trefilová" w:date="2019-09-10T15:37:00Z"/>
                <w:color w:val="000000" w:themeColor="text1"/>
              </w:rPr>
            </w:pPr>
            <w:del w:id="934" w:author="Pavla Trefilová" w:date="2019-09-10T15:37:00Z">
              <w:r w:rsidRPr="00315CDD" w:rsidDel="003F47B3">
                <w:rPr>
                  <w:color w:val="000000" w:themeColor="text1"/>
                </w:rPr>
                <w:delText>Zámečník 60%</w:delText>
              </w:r>
            </w:del>
          </w:p>
          <w:p w:rsidR="003F47B3" w:rsidRPr="00315CDD" w:rsidRDefault="003F47B3" w:rsidP="003F47B3">
            <w:pPr>
              <w:jc w:val="both"/>
              <w:rPr>
                <w:b/>
                <w:color w:val="000000" w:themeColor="text1"/>
              </w:rPr>
            </w:pPr>
            <w:del w:id="935" w:author="Pavla Trefilová" w:date="2019-09-10T15:37:00Z">
              <w:r w:rsidDel="003F47B3">
                <w:rPr>
                  <w:color w:val="000000" w:themeColor="text1"/>
                </w:rPr>
                <w:delText xml:space="preserve">L. </w:delText>
              </w:r>
              <w:r w:rsidRPr="00315CDD" w:rsidDel="003F47B3">
                <w:rPr>
                  <w:color w:val="000000" w:themeColor="text1"/>
                </w:rPr>
                <w:delText>Kozubíková 40%</w:delText>
              </w:r>
            </w:del>
          </w:p>
        </w:tc>
        <w:tc>
          <w:tcPr>
            <w:tcW w:w="708" w:type="dxa"/>
          </w:tcPr>
          <w:p w:rsidR="003F47B3" w:rsidRPr="00C5333A" w:rsidRDefault="003F47B3" w:rsidP="003F47B3">
            <w:pPr>
              <w:jc w:val="both"/>
              <w:rPr>
                <w:color w:val="000000" w:themeColor="text1"/>
              </w:rPr>
            </w:pPr>
            <w:r w:rsidRPr="00C5333A">
              <w:rPr>
                <w:color w:val="000000" w:themeColor="text1"/>
              </w:rPr>
              <w:t>3/Z</w:t>
            </w:r>
          </w:p>
        </w:tc>
        <w:tc>
          <w:tcPr>
            <w:tcW w:w="814" w:type="dxa"/>
          </w:tcPr>
          <w:p w:rsidR="003F47B3" w:rsidRPr="00C5333A" w:rsidRDefault="003F47B3" w:rsidP="003F47B3">
            <w:pPr>
              <w:jc w:val="both"/>
              <w:rPr>
                <w:color w:val="000000" w:themeColor="text1"/>
              </w:rPr>
            </w:pPr>
            <w:r w:rsidRPr="00C5333A">
              <w:rPr>
                <w:color w:val="000000" w:themeColor="text1"/>
              </w:rPr>
              <w:t>P</w:t>
            </w:r>
            <w:r>
              <w:rPr>
                <w:color w:val="000000" w:themeColor="text1"/>
              </w:rPr>
              <w:t>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 xml:space="preserve">Manažerská psychologie a sociologie           </w:t>
            </w:r>
          </w:p>
        </w:tc>
        <w:tc>
          <w:tcPr>
            <w:tcW w:w="857" w:type="dxa"/>
            <w:gridSpan w:val="2"/>
          </w:tcPr>
          <w:p w:rsidR="003F47B3" w:rsidRPr="00315CDD" w:rsidRDefault="003F47B3" w:rsidP="003F47B3">
            <w:pPr>
              <w:jc w:val="both"/>
              <w:rPr>
                <w:color w:val="000000" w:themeColor="text1"/>
              </w:rPr>
            </w:pPr>
            <w:r w:rsidRPr="00315CDD">
              <w:rPr>
                <w:color w:val="000000" w:themeColor="text1"/>
              </w:rPr>
              <w:t>15-0-0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4</w:t>
            </w:r>
          </w:p>
        </w:tc>
        <w:tc>
          <w:tcPr>
            <w:tcW w:w="2977" w:type="dxa"/>
          </w:tcPr>
          <w:p w:rsidR="003F47B3" w:rsidRPr="00315CDD" w:rsidRDefault="003F47B3" w:rsidP="003F47B3">
            <w:pPr>
              <w:jc w:val="both"/>
              <w:rPr>
                <w:ins w:id="936" w:author="Pavla Trefilová" w:date="2019-09-10T15:37:00Z"/>
                <w:b/>
                <w:color w:val="000000" w:themeColor="text1"/>
              </w:rPr>
            </w:pPr>
            <w:ins w:id="937" w:author="Pavla Trefilová" w:date="2019-09-10T15:37:00Z">
              <w:r w:rsidRPr="00315CDD">
                <w:rPr>
                  <w:b/>
                  <w:color w:val="000000" w:themeColor="text1"/>
                </w:rPr>
                <w:t xml:space="preserve">Mgr. </w:t>
              </w:r>
              <w:r>
                <w:rPr>
                  <w:b/>
                  <w:color w:val="000000" w:themeColor="text1"/>
                </w:rPr>
                <w:t xml:space="preserve">Jan </w:t>
              </w:r>
              <w:r w:rsidRPr="00315CDD">
                <w:rPr>
                  <w:b/>
                  <w:color w:val="000000" w:themeColor="text1"/>
                </w:rPr>
                <w:t>Kalenda, Ph.D.</w:t>
              </w:r>
            </w:ins>
          </w:p>
          <w:p w:rsidR="003F47B3" w:rsidRPr="00315CDD" w:rsidDel="003F47B3" w:rsidRDefault="003F47B3" w:rsidP="003F47B3">
            <w:pPr>
              <w:jc w:val="both"/>
              <w:rPr>
                <w:del w:id="938" w:author="Pavla Trefilová" w:date="2019-09-10T15:37:00Z"/>
                <w:b/>
                <w:color w:val="000000" w:themeColor="text1"/>
              </w:rPr>
            </w:pPr>
            <w:ins w:id="939" w:author="Pavla Trefilová" w:date="2019-09-10T15:37:00Z">
              <w:r w:rsidRPr="00315CDD">
                <w:rPr>
                  <w:color w:val="000000" w:themeColor="text1"/>
                </w:rPr>
                <w:t>K</w:t>
              </w:r>
              <w:r>
                <w:rPr>
                  <w:color w:val="000000" w:themeColor="text1"/>
                </w:rPr>
                <w:t>a</w:t>
              </w:r>
              <w:r w:rsidRPr="00315CDD">
                <w:rPr>
                  <w:color w:val="000000" w:themeColor="text1"/>
                </w:rPr>
                <w:t xml:space="preserve">lenda </w:t>
              </w:r>
              <w:r>
                <w:rPr>
                  <w:color w:val="000000" w:themeColor="text1"/>
                </w:rPr>
                <w:t>(10</w:t>
              </w:r>
              <w:r w:rsidRPr="00315CDD">
                <w:rPr>
                  <w:color w:val="000000" w:themeColor="text1"/>
                </w:rPr>
                <w:t>0%</w:t>
              </w:r>
              <w:r>
                <w:rPr>
                  <w:color w:val="000000" w:themeColor="text1"/>
                </w:rPr>
                <w:t>)</w:t>
              </w:r>
            </w:ins>
            <w:del w:id="940" w:author="Pavla Trefilová" w:date="2019-09-10T15:37:00Z">
              <w:r w:rsidRPr="00315CDD" w:rsidDel="003F47B3">
                <w:rPr>
                  <w:b/>
                  <w:color w:val="000000" w:themeColor="text1"/>
                </w:rPr>
                <w:delText>Mgr. Kalenda, Ph.D.</w:delText>
              </w:r>
            </w:del>
          </w:p>
          <w:p w:rsidR="003F47B3" w:rsidRPr="00315CDD" w:rsidDel="003F47B3" w:rsidRDefault="003F47B3" w:rsidP="003F47B3">
            <w:pPr>
              <w:jc w:val="both"/>
              <w:rPr>
                <w:del w:id="941" w:author="Pavla Trefilová" w:date="2019-09-10T15:37:00Z"/>
                <w:color w:val="000000" w:themeColor="text1"/>
              </w:rPr>
            </w:pPr>
            <w:del w:id="942" w:author="Pavla Trefilová" w:date="2019-09-10T15:37:00Z">
              <w:r w:rsidRPr="00315CDD" w:rsidDel="003F47B3">
                <w:rPr>
                  <w:color w:val="000000" w:themeColor="text1"/>
                </w:rPr>
                <w:delText>Kalenda 60%</w:delText>
              </w:r>
            </w:del>
          </w:p>
          <w:p w:rsidR="003F47B3" w:rsidRPr="00315CDD" w:rsidRDefault="003F47B3" w:rsidP="003F47B3">
            <w:pPr>
              <w:jc w:val="both"/>
              <w:rPr>
                <w:b/>
                <w:color w:val="000000" w:themeColor="text1"/>
              </w:rPr>
            </w:pPr>
            <w:del w:id="943" w:author="Pavla Trefilová" w:date="2019-09-10T15:37:00Z">
              <w:r w:rsidRPr="00315CDD" w:rsidDel="003F47B3">
                <w:rPr>
                  <w:color w:val="000000" w:themeColor="text1"/>
                </w:rPr>
                <w:delText>Mandincová 40%</w:delText>
              </w:r>
            </w:del>
          </w:p>
        </w:tc>
        <w:tc>
          <w:tcPr>
            <w:tcW w:w="708" w:type="dxa"/>
          </w:tcPr>
          <w:p w:rsidR="003F47B3" w:rsidRPr="00C5333A" w:rsidRDefault="003F47B3" w:rsidP="003F47B3">
            <w:pPr>
              <w:jc w:val="both"/>
              <w:rPr>
                <w:color w:val="000000" w:themeColor="text1"/>
              </w:rPr>
            </w:pPr>
            <w:r w:rsidRPr="00C5333A">
              <w:rPr>
                <w:color w:val="000000" w:themeColor="text1"/>
              </w:rPr>
              <w:t>2/L</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Manažerské dovednosti a techniky*</w:t>
            </w:r>
          </w:p>
        </w:tc>
        <w:tc>
          <w:tcPr>
            <w:tcW w:w="857" w:type="dxa"/>
            <w:gridSpan w:val="2"/>
          </w:tcPr>
          <w:p w:rsidR="003F47B3" w:rsidRPr="00315CDD" w:rsidRDefault="003F47B3" w:rsidP="003F47B3">
            <w:pPr>
              <w:jc w:val="both"/>
              <w:rPr>
                <w:color w:val="000000" w:themeColor="text1"/>
              </w:rPr>
            </w:pPr>
            <w:r w:rsidRPr="00315CDD">
              <w:rPr>
                <w:color w:val="000000" w:themeColor="text1"/>
              </w:rPr>
              <w:t>15-0-0</w:t>
            </w:r>
          </w:p>
        </w:tc>
        <w:tc>
          <w:tcPr>
            <w:tcW w:w="850" w:type="dxa"/>
          </w:tcPr>
          <w:p w:rsidR="003F47B3" w:rsidRPr="00315CDD" w:rsidRDefault="003F47B3" w:rsidP="003F47B3">
            <w:pPr>
              <w:jc w:val="both"/>
              <w:rPr>
                <w:color w:val="000000" w:themeColor="text1"/>
              </w:rPr>
            </w:pPr>
            <w:r w:rsidRPr="00315CDD">
              <w:rPr>
                <w:color w:val="000000" w:themeColor="text1"/>
              </w:rPr>
              <w:t>klz</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315CDD" w:rsidRDefault="003F47B3" w:rsidP="003F47B3">
            <w:pPr>
              <w:jc w:val="both"/>
              <w:rPr>
                <w:ins w:id="944" w:author="Pavla Trefilová" w:date="2019-09-10T15:38:00Z"/>
                <w:b/>
                <w:color w:val="000000" w:themeColor="text1"/>
              </w:rPr>
            </w:pPr>
            <w:ins w:id="945" w:author="Pavla Trefilová" w:date="2019-09-10T15:38:00Z">
              <w:r w:rsidRPr="00315CDD">
                <w:rPr>
                  <w:b/>
                  <w:color w:val="000000" w:themeColor="text1"/>
                </w:rPr>
                <w:t xml:space="preserve">Ing. </w:t>
              </w:r>
              <w:r>
                <w:rPr>
                  <w:b/>
                  <w:color w:val="000000" w:themeColor="text1"/>
                </w:rPr>
                <w:t xml:space="preserve">Jana </w:t>
              </w:r>
              <w:r w:rsidRPr="00315CDD">
                <w:rPr>
                  <w:b/>
                  <w:color w:val="000000" w:themeColor="text1"/>
                </w:rPr>
                <w:t>Matošková, Ph.D.</w:t>
              </w:r>
            </w:ins>
          </w:p>
          <w:p w:rsidR="003F47B3" w:rsidRPr="00315CDD" w:rsidRDefault="003F47B3" w:rsidP="003F47B3">
            <w:pPr>
              <w:jc w:val="both"/>
              <w:rPr>
                <w:ins w:id="946" w:author="Pavla Trefilová" w:date="2019-09-10T15:38:00Z"/>
                <w:color w:val="000000" w:themeColor="text1"/>
              </w:rPr>
            </w:pPr>
            <w:ins w:id="947" w:author="Pavla Trefilová" w:date="2019-09-10T15:38:00Z">
              <w:r w:rsidRPr="00315CDD">
                <w:rPr>
                  <w:color w:val="000000" w:themeColor="text1"/>
                </w:rPr>
                <w:t xml:space="preserve">Matošková </w:t>
              </w:r>
              <w:r>
                <w:rPr>
                  <w:color w:val="000000" w:themeColor="text1"/>
                </w:rPr>
                <w:t>(</w:t>
              </w:r>
              <w:r w:rsidRPr="00315CDD">
                <w:rPr>
                  <w:color w:val="000000" w:themeColor="text1"/>
                </w:rPr>
                <w:t>80%</w:t>
              </w:r>
              <w:r>
                <w:rPr>
                  <w:color w:val="000000" w:themeColor="text1"/>
                </w:rPr>
                <w:t>)</w:t>
              </w:r>
            </w:ins>
          </w:p>
          <w:p w:rsidR="003F47B3" w:rsidRPr="00315CDD" w:rsidDel="003F47B3" w:rsidRDefault="003F47B3" w:rsidP="003F47B3">
            <w:pPr>
              <w:jc w:val="both"/>
              <w:rPr>
                <w:del w:id="948" w:author="Pavla Trefilová" w:date="2019-09-10T15:38:00Z"/>
                <w:b/>
                <w:color w:val="000000" w:themeColor="text1"/>
              </w:rPr>
            </w:pPr>
            <w:ins w:id="949" w:author="Pavla Trefilová" w:date="2019-09-10T15:38:00Z">
              <w:r w:rsidRPr="00315CDD">
                <w:rPr>
                  <w:color w:val="000000" w:themeColor="text1"/>
                </w:rPr>
                <w:t xml:space="preserve">Benyahya </w:t>
              </w:r>
              <w:r>
                <w:rPr>
                  <w:color w:val="000000" w:themeColor="text1"/>
                </w:rPr>
                <w:t>(</w:t>
              </w:r>
              <w:r w:rsidRPr="00315CDD">
                <w:rPr>
                  <w:color w:val="000000" w:themeColor="text1"/>
                </w:rPr>
                <w:t>20%</w:t>
              </w:r>
              <w:r>
                <w:rPr>
                  <w:color w:val="000000" w:themeColor="text1"/>
                </w:rPr>
                <w:t>)</w:t>
              </w:r>
            </w:ins>
            <w:del w:id="950" w:author="Pavla Trefilová" w:date="2019-09-10T15:38:00Z">
              <w:r w:rsidRPr="00315CDD" w:rsidDel="003F47B3">
                <w:rPr>
                  <w:b/>
                  <w:color w:val="000000" w:themeColor="text1"/>
                </w:rPr>
                <w:delText>Ing. Matošková, Ph.D.</w:delText>
              </w:r>
            </w:del>
          </w:p>
          <w:p w:rsidR="003F47B3" w:rsidRPr="00315CDD" w:rsidDel="003F47B3" w:rsidRDefault="003F47B3" w:rsidP="003F47B3">
            <w:pPr>
              <w:jc w:val="both"/>
              <w:rPr>
                <w:del w:id="951" w:author="Pavla Trefilová" w:date="2019-09-10T15:38:00Z"/>
                <w:color w:val="000000" w:themeColor="text1"/>
              </w:rPr>
            </w:pPr>
            <w:del w:id="952" w:author="Pavla Trefilová" w:date="2019-09-10T15:38:00Z">
              <w:r w:rsidRPr="00315CDD" w:rsidDel="003F47B3">
                <w:rPr>
                  <w:color w:val="000000" w:themeColor="text1"/>
                </w:rPr>
                <w:delText>Matošková 80%</w:delText>
              </w:r>
            </w:del>
          </w:p>
          <w:p w:rsidR="003F47B3" w:rsidRPr="00315CDD" w:rsidRDefault="003F47B3" w:rsidP="003F47B3">
            <w:pPr>
              <w:jc w:val="both"/>
              <w:rPr>
                <w:color w:val="000000" w:themeColor="text1"/>
              </w:rPr>
            </w:pPr>
            <w:del w:id="953" w:author="Pavla Trefilová" w:date="2019-09-10T15:38:00Z">
              <w:r w:rsidRPr="00315CDD" w:rsidDel="003F47B3">
                <w:rPr>
                  <w:color w:val="000000" w:themeColor="text1"/>
                </w:rPr>
                <w:delText>Benyahya 20%</w:delText>
              </w:r>
            </w:del>
          </w:p>
        </w:tc>
        <w:tc>
          <w:tcPr>
            <w:tcW w:w="708" w:type="dxa"/>
          </w:tcPr>
          <w:p w:rsidR="003F47B3" w:rsidRPr="00C5333A" w:rsidRDefault="003F47B3" w:rsidP="003F47B3">
            <w:pPr>
              <w:jc w:val="both"/>
              <w:rPr>
                <w:color w:val="000000" w:themeColor="text1"/>
              </w:rPr>
            </w:pPr>
            <w:r w:rsidRPr="00C5333A">
              <w:rPr>
                <w:color w:val="000000" w:themeColor="text1"/>
              </w:rPr>
              <w:t>2,3/Z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Ekonomika veřejné správy</w:t>
            </w:r>
          </w:p>
          <w:p w:rsidR="003F47B3" w:rsidRPr="00C5333A" w:rsidRDefault="003F47B3" w:rsidP="003F47B3">
            <w:pPr>
              <w:rPr>
                <w:color w:val="000000" w:themeColor="text1"/>
              </w:rPr>
            </w:pPr>
          </w:p>
        </w:tc>
        <w:tc>
          <w:tcPr>
            <w:tcW w:w="857" w:type="dxa"/>
            <w:gridSpan w:val="2"/>
          </w:tcPr>
          <w:p w:rsidR="003F47B3" w:rsidRPr="00315CDD" w:rsidRDefault="003F47B3" w:rsidP="003F47B3">
            <w:pPr>
              <w:jc w:val="both"/>
              <w:rPr>
                <w:color w:val="000000" w:themeColor="text1"/>
              </w:rPr>
            </w:pPr>
            <w:r w:rsidRPr="00315CDD">
              <w:rPr>
                <w:color w:val="000000" w:themeColor="text1"/>
              </w:rPr>
              <w:t>15-0-0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4</w:t>
            </w:r>
          </w:p>
        </w:tc>
        <w:tc>
          <w:tcPr>
            <w:tcW w:w="2977" w:type="dxa"/>
          </w:tcPr>
          <w:p w:rsidR="003F47B3" w:rsidRPr="00315CDD" w:rsidRDefault="003F47B3" w:rsidP="003F47B3">
            <w:pPr>
              <w:jc w:val="both"/>
              <w:rPr>
                <w:ins w:id="954" w:author="Pavla Trefilová" w:date="2019-09-10T15:38:00Z"/>
                <w:b/>
                <w:color w:val="000000" w:themeColor="text1"/>
              </w:rPr>
            </w:pPr>
            <w:ins w:id="955" w:author="Pavla Trefilová" w:date="2019-09-10T15:38:00Z">
              <w:r w:rsidRPr="00315CDD">
                <w:rPr>
                  <w:b/>
                  <w:color w:val="000000" w:themeColor="text1"/>
                </w:rPr>
                <w:t xml:space="preserve">Ing. </w:t>
              </w:r>
              <w:r>
                <w:rPr>
                  <w:b/>
                  <w:color w:val="000000" w:themeColor="text1"/>
                </w:rPr>
                <w:t xml:space="preserve">Eliška </w:t>
              </w:r>
              <w:r w:rsidRPr="00315CDD">
                <w:rPr>
                  <w:b/>
                  <w:color w:val="000000" w:themeColor="text1"/>
                </w:rPr>
                <w:t>Kozubíková, Ph.D.</w:t>
              </w:r>
            </w:ins>
          </w:p>
          <w:p w:rsidR="003F47B3" w:rsidRPr="00315CDD" w:rsidDel="003F47B3" w:rsidRDefault="003F47B3" w:rsidP="003F47B3">
            <w:pPr>
              <w:jc w:val="both"/>
              <w:rPr>
                <w:del w:id="956" w:author="Pavla Trefilová" w:date="2019-09-10T15:38:00Z"/>
                <w:b/>
                <w:color w:val="000000" w:themeColor="text1"/>
              </w:rPr>
            </w:pPr>
            <w:ins w:id="957" w:author="Pavla Trefilová" w:date="2019-09-10T15:38:00Z">
              <w:r>
                <w:rPr>
                  <w:color w:val="000000" w:themeColor="text1"/>
                </w:rPr>
                <w:t xml:space="preserve">E. </w:t>
              </w:r>
              <w:r w:rsidRPr="00315CDD">
                <w:rPr>
                  <w:color w:val="000000" w:themeColor="text1"/>
                </w:rPr>
                <w:t xml:space="preserve">Kozubíková </w:t>
              </w:r>
              <w:r>
                <w:rPr>
                  <w:color w:val="000000" w:themeColor="text1"/>
                </w:rPr>
                <w:t>(</w:t>
              </w:r>
              <w:r w:rsidRPr="00315CDD">
                <w:rPr>
                  <w:color w:val="000000" w:themeColor="text1"/>
                </w:rPr>
                <w:t>100%</w:t>
              </w:r>
              <w:r>
                <w:rPr>
                  <w:color w:val="000000" w:themeColor="text1"/>
                </w:rPr>
                <w:t>)</w:t>
              </w:r>
            </w:ins>
            <w:del w:id="958" w:author="Pavla Trefilová" w:date="2019-09-10T15:38:00Z">
              <w:r w:rsidRPr="00315CDD" w:rsidDel="003F47B3">
                <w:rPr>
                  <w:b/>
                  <w:color w:val="000000" w:themeColor="text1"/>
                </w:rPr>
                <w:delText>Ing.</w:delText>
              </w:r>
              <w:r w:rsidDel="003F47B3">
                <w:rPr>
                  <w:b/>
                  <w:color w:val="000000" w:themeColor="text1"/>
                </w:rPr>
                <w:delText xml:space="preserve"> E.</w:delText>
              </w:r>
              <w:r w:rsidRPr="00315CDD" w:rsidDel="003F47B3">
                <w:rPr>
                  <w:b/>
                  <w:color w:val="000000" w:themeColor="text1"/>
                </w:rPr>
                <w:delText xml:space="preserve"> Kozubíková, Ph.D.</w:delText>
              </w:r>
            </w:del>
          </w:p>
          <w:p w:rsidR="003F47B3" w:rsidRPr="00315CDD" w:rsidRDefault="003F47B3" w:rsidP="003F47B3">
            <w:pPr>
              <w:jc w:val="both"/>
              <w:rPr>
                <w:b/>
                <w:color w:val="000000" w:themeColor="text1"/>
              </w:rPr>
            </w:pPr>
            <w:del w:id="959" w:author="Pavla Trefilová" w:date="2019-09-10T15:38:00Z">
              <w:r w:rsidDel="003F47B3">
                <w:rPr>
                  <w:color w:val="000000" w:themeColor="text1"/>
                </w:rPr>
                <w:delText xml:space="preserve">E. </w:delText>
              </w:r>
              <w:r w:rsidRPr="00315CDD" w:rsidDel="003F47B3">
                <w:rPr>
                  <w:color w:val="000000" w:themeColor="text1"/>
                </w:rPr>
                <w:delText>Kozubíková 100%</w:delText>
              </w:r>
            </w:del>
          </w:p>
        </w:tc>
        <w:tc>
          <w:tcPr>
            <w:tcW w:w="708" w:type="dxa"/>
          </w:tcPr>
          <w:p w:rsidR="003F47B3" w:rsidRPr="00C5333A" w:rsidRDefault="003F47B3" w:rsidP="003F47B3">
            <w:pPr>
              <w:jc w:val="both"/>
              <w:rPr>
                <w:color w:val="000000" w:themeColor="text1"/>
              </w:rPr>
            </w:pPr>
            <w:r w:rsidRPr="00C5333A">
              <w:rPr>
                <w:color w:val="000000" w:themeColor="text1"/>
              </w:rPr>
              <w:t>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Systém řízení Baťa</w:t>
            </w:r>
          </w:p>
        </w:tc>
        <w:tc>
          <w:tcPr>
            <w:tcW w:w="857" w:type="dxa"/>
            <w:gridSpan w:val="2"/>
          </w:tcPr>
          <w:p w:rsidR="003F47B3" w:rsidRPr="00315CDD" w:rsidRDefault="003F47B3" w:rsidP="003F47B3">
            <w:pPr>
              <w:jc w:val="both"/>
              <w:rPr>
                <w:color w:val="000000" w:themeColor="text1"/>
              </w:rPr>
            </w:pPr>
            <w:r w:rsidRPr="00315CDD">
              <w:rPr>
                <w:color w:val="000000" w:themeColor="text1"/>
              </w:rPr>
              <w:t>10-0-0</w:t>
            </w:r>
          </w:p>
        </w:tc>
        <w:tc>
          <w:tcPr>
            <w:tcW w:w="850" w:type="dxa"/>
          </w:tcPr>
          <w:p w:rsidR="003F47B3" w:rsidRPr="00315CDD" w:rsidRDefault="003F47B3" w:rsidP="003F47B3">
            <w:pPr>
              <w:jc w:val="both"/>
              <w:rPr>
                <w:color w:val="000000" w:themeColor="text1"/>
              </w:rPr>
            </w:pPr>
            <w:r w:rsidRPr="00315CDD">
              <w:rPr>
                <w:color w:val="000000" w:themeColor="text1"/>
              </w:rPr>
              <w:t>klz</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C5333A" w:rsidRDefault="003F47B3" w:rsidP="003F47B3">
            <w:pPr>
              <w:jc w:val="both"/>
              <w:rPr>
                <w:ins w:id="960" w:author="Pavla Trefilová" w:date="2019-09-10T15:38:00Z"/>
                <w:b/>
                <w:color w:val="000000" w:themeColor="text1"/>
              </w:rPr>
            </w:pPr>
            <w:ins w:id="961" w:author="Pavla Trefilová" w:date="2019-09-10T15:38:00Z">
              <w:r w:rsidRPr="00C5333A">
                <w:rPr>
                  <w:b/>
                  <w:color w:val="000000" w:themeColor="text1"/>
                </w:rPr>
                <w:t xml:space="preserve">doc. Ing. </w:t>
              </w:r>
              <w:r>
                <w:rPr>
                  <w:b/>
                  <w:color w:val="000000" w:themeColor="text1"/>
                </w:rPr>
                <w:t xml:space="preserve">Pavla </w:t>
              </w:r>
              <w:r w:rsidRPr="00C5333A">
                <w:rPr>
                  <w:b/>
                  <w:color w:val="000000" w:themeColor="text1"/>
                </w:rPr>
                <w:t>Staňková, Ph.D.</w:t>
              </w:r>
            </w:ins>
          </w:p>
          <w:p w:rsidR="003F47B3" w:rsidRPr="00C5333A" w:rsidRDefault="003F47B3" w:rsidP="003F47B3">
            <w:pPr>
              <w:jc w:val="both"/>
              <w:rPr>
                <w:ins w:id="962" w:author="Pavla Trefilová" w:date="2019-09-10T15:38:00Z"/>
                <w:color w:val="000000" w:themeColor="text1"/>
              </w:rPr>
            </w:pPr>
            <w:ins w:id="963" w:author="Pavla Trefilová" w:date="2019-09-10T15:38:00Z">
              <w:r w:rsidRPr="00C5333A">
                <w:rPr>
                  <w:color w:val="000000" w:themeColor="text1"/>
                </w:rPr>
                <w:t xml:space="preserve">Staňková </w:t>
              </w:r>
              <w:r>
                <w:rPr>
                  <w:color w:val="000000" w:themeColor="text1"/>
                </w:rPr>
                <w:t>(</w:t>
              </w:r>
              <w:r w:rsidRPr="00C5333A">
                <w:rPr>
                  <w:color w:val="000000" w:themeColor="text1"/>
                </w:rPr>
                <w:t>60%</w:t>
              </w:r>
              <w:r>
                <w:rPr>
                  <w:color w:val="000000" w:themeColor="text1"/>
                </w:rPr>
                <w:t>)</w:t>
              </w:r>
            </w:ins>
          </w:p>
          <w:p w:rsidR="003F47B3" w:rsidRPr="00315CDD" w:rsidDel="003F47B3" w:rsidRDefault="003F47B3" w:rsidP="003F47B3">
            <w:pPr>
              <w:jc w:val="both"/>
              <w:rPr>
                <w:del w:id="964" w:author="Pavla Trefilová" w:date="2019-09-10T15:38:00Z"/>
                <w:b/>
                <w:color w:val="000000" w:themeColor="text1"/>
              </w:rPr>
            </w:pPr>
            <w:ins w:id="965" w:author="Pavla Trefilová" w:date="2019-09-10T15:38:00Z">
              <w:r w:rsidRPr="00C5333A">
                <w:rPr>
                  <w:color w:val="000000" w:themeColor="text1"/>
                </w:rPr>
                <w:t xml:space="preserve">Culík Končitíková </w:t>
              </w:r>
              <w:r>
                <w:rPr>
                  <w:color w:val="000000" w:themeColor="text1"/>
                </w:rPr>
                <w:t>(</w:t>
              </w:r>
              <w:r w:rsidRPr="00C5333A">
                <w:rPr>
                  <w:color w:val="000000" w:themeColor="text1"/>
                </w:rPr>
                <w:t>40%</w:t>
              </w:r>
              <w:r>
                <w:rPr>
                  <w:color w:val="000000" w:themeColor="text1"/>
                </w:rPr>
                <w:t>) (ext)</w:t>
              </w:r>
            </w:ins>
            <w:del w:id="966" w:author="Pavla Trefilová" w:date="2019-09-10T15:38:00Z">
              <w:r w:rsidRPr="00315CDD" w:rsidDel="003F47B3">
                <w:rPr>
                  <w:b/>
                  <w:color w:val="000000" w:themeColor="text1"/>
                </w:rPr>
                <w:delText>doc. Ing. Staňková, Ph.D.</w:delText>
              </w:r>
            </w:del>
          </w:p>
          <w:p w:rsidR="003F47B3" w:rsidRPr="00315CDD" w:rsidDel="003F47B3" w:rsidRDefault="003F47B3" w:rsidP="003F47B3">
            <w:pPr>
              <w:jc w:val="both"/>
              <w:rPr>
                <w:del w:id="967" w:author="Pavla Trefilová" w:date="2019-09-10T15:38:00Z"/>
                <w:color w:val="000000" w:themeColor="text1"/>
              </w:rPr>
            </w:pPr>
            <w:del w:id="968" w:author="Pavla Trefilová" w:date="2019-09-10T15:38:00Z">
              <w:r w:rsidRPr="00315CDD" w:rsidDel="003F47B3">
                <w:rPr>
                  <w:color w:val="000000" w:themeColor="text1"/>
                </w:rPr>
                <w:delText>Staňková 60%</w:delText>
              </w:r>
            </w:del>
          </w:p>
          <w:p w:rsidR="003F47B3" w:rsidRPr="00E52875" w:rsidRDefault="003F47B3" w:rsidP="003F47B3">
            <w:pPr>
              <w:jc w:val="both"/>
              <w:rPr>
                <w:b/>
                <w:color w:val="000000" w:themeColor="text1"/>
              </w:rPr>
            </w:pPr>
            <w:del w:id="969" w:author="Pavla Trefilová" w:date="2019-09-10T15:38:00Z">
              <w:r w:rsidRPr="00315CDD" w:rsidDel="003F47B3">
                <w:rPr>
                  <w:color w:val="000000" w:themeColor="text1"/>
                </w:rPr>
                <w:delText>Culík Končitíková 40%</w:delText>
              </w:r>
              <w:r w:rsidDel="003F47B3">
                <w:rPr>
                  <w:color w:val="000000" w:themeColor="text1"/>
                </w:rPr>
                <w:delText xml:space="preserve"> (ext)</w:delText>
              </w:r>
            </w:del>
          </w:p>
        </w:tc>
        <w:tc>
          <w:tcPr>
            <w:tcW w:w="708" w:type="dxa"/>
          </w:tcPr>
          <w:p w:rsidR="003F47B3" w:rsidRPr="00C5333A" w:rsidRDefault="003F47B3" w:rsidP="003F47B3">
            <w:pPr>
              <w:jc w:val="both"/>
              <w:rPr>
                <w:color w:val="000000" w:themeColor="text1"/>
              </w:rPr>
            </w:pPr>
            <w:r w:rsidRPr="00C5333A">
              <w:rPr>
                <w:color w:val="000000" w:themeColor="text1"/>
              </w:rPr>
              <w:t>2,3/Z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lastRenderedPageBreak/>
              <w:t>Základy podnikových informačních systémů</w:t>
            </w:r>
          </w:p>
        </w:tc>
        <w:tc>
          <w:tcPr>
            <w:tcW w:w="857" w:type="dxa"/>
            <w:gridSpan w:val="2"/>
          </w:tcPr>
          <w:p w:rsidR="003F47B3" w:rsidRPr="00C5333A" w:rsidRDefault="003F47B3" w:rsidP="003F47B3">
            <w:pPr>
              <w:jc w:val="both"/>
              <w:rPr>
                <w:color w:val="000000" w:themeColor="text1"/>
              </w:rPr>
            </w:pPr>
            <w:r w:rsidRPr="00C5333A">
              <w:rPr>
                <w:color w:val="000000" w:themeColor="text1"/>
              </w:rPr>
              <w:t>1</w:t>
            </w:r>
            <w:r>
              <w:rPr>
                <w:color w:val="000000" w:themeColor="text1"/>
              </w:rPr>
              <w:t>0</w:t>
            </w:r>
            <w:r w:rsidRPr="00C5333A">
              <w:rPr>
                <w:color w:val="000000" w:themeColor="text1"/>
              </w:rPr>
              <w:t>-0-0</w:t>
            </w:r>
          </w:p>
        </w:tc>
        <w:tc>
          <w:tcPr>
            <w:tcW w:w="850" w:type="dxa"/>
          </w:tcPr>
          <w:p w:rsidR="003F47B3" w:rsidRPr="00C5333A" w:rsidRDefault="003F47B3" w:rsidP="003F47B3">
            <w:pPr>
              <w:jc w:val="both"/>
              <w:rPr>
                <w:color w:val="000000" w:themeColor="text1"/>
              </w:rPr>
            </w:pPr>
            <w:r w:rsidRPr="00C5333A">
              <w:rPr>
                <w:color w:val="000000" w:themeColor="text1"/>
              </w:rPr>
              <w:t>klz</w:t>
            </w:r>
          </w:p>
        </w:tc>
        <w:tc>
          <w:tcPr>
            <w:tcW w:w="709" w:type="dxa"/>
          </w:tcPr>
          <w:p w:rsidR="003F47B3" w:rsidRPr="00C5333A" w:rsidRDefault="003F47B3" w:rsidP="003F47B3">
            <w:pPr>
              <w:jc w:val="both"/>
              <w:rPr>
                <w:color w:val="000000" w:themeColor="text1"/>
              </w:rPr>
            </w:pPr>
            <w:r w:rsidRPr="00C5333A">
              <w:rPr>
                <w:color w:val="000000" w:themeColor="text1"/>
              </w:rPr>
              <w:t>3</w:t>
            </w:r>
          </w:p>
        </w:tc>
        <w:tc>
          <w:tcPr>
            <w:tcW w:w="2977" w:type="dxa"/>
          </w:tcPr>
          <w:p w:rsidR="003F47B3" w:rsidRPr="00C5333A" w:rsidRDefault="003F47B3" w:rsidP="003F47B3">
            <w:pPr>
              <w:jc w:val="both"/>
              <w:rPr>
                <w:ins w:id="970" w:author="Pavla Trefilová" w:date="2019-09-10T15:38:00Z"/>
                <w:b/>
                <w:color w:val="000000" w:themeColor="text1"/>
              </w:rPr>
            </w:pPr>
            <w:ins w:id="971" w:author="Pavla Trefilová" w:date="2019-09-10T15:38:00Z">
              <w:r w:rsidRPr="00C5333A">
                <w:rPr>
                  <w:b/>
                  <w:color w:val="000000" w:themeColor="text1"/>
                </w:rPr>
                <w:t>Ing.</w:t>
              </w:r>
              <w:r>
                <w:rPr>
                  <w:b/>
                  <w:color w:val="000000" w:themeColor="text1"/>
                </w:rPr>
                <w:t xml:space="preserve"> Michal</w:t>
              </w:r>
              <w:r w:rsidRPr="00C5333A">
                <w:rPr>
                  <w:b/>
                  <w:color w:val="000000" w:themeColor="text1"/>
                </w:rPr>
                <w:t xml:space="preserve"> Pivnička, Ph.D.</w:t>
              </w:r>
            </w:ins>
          </w:p>
          <w:p w:rsidR="003F47B3" w:rsidRPr="00C5333A" w:rsidDel="003F47B3" w:rsidRDefault="003F47B3" w:rsidP="003F47B3">
            <w:pPr>
              <w:jc w:val="both"/>
              <w:rPr>
                <w:del w:id="972" w:author="Pavla Trefilová" w:date="2019-09-10T15:38:00Z"/>
                <w:b/>
                <w:color w:val="000000" w:themeColor="text1"/>
              </w:rPr>
            </w:pPr>
            <w:ins w:id="973" w:author="Pavla Trefilová" w:date="2019-09-10T15:38:00Z">
              <w:r w:rsidRPr="00C5333A">
                <w:rPr>
                  <w:color w:val="000000" w:themeColor="text1"/>
                </w:rPr>
                <w:t xml:space="preserve">Pivnička </w:t>
              </w:r>
              <w:r>
                <w:rPr>
                  <w:color w:val="000000" w:themeColor="text1"/>
                </w:rPr>
                <w:t>(</w:t>
              </w:r>
              <w:r w:rsidRPr="00B1317B">
                <w:rPr>
                  <w:color w:val="000000" w:themeColor="text1"/>
                </w:rPr>
                <w:t>100%</w:t>
              </w:r>
              <w:r>
                <w:rPr>
                  <w:color w:val="000000" w:themeColor="text1"/>
                </w:rPr>
                <w:t>)</w:t>
              </w:r>
            </w:ins>
            <w:del w:id="974" w:author="Pavla Trefilová" w:date="2019-09-10T15:38:00Z">
              <w:r w:rsidRPr="00C5333A" w:rsidDel="003F47B3">
                <w:rPr>
                  <w:b/>
                  <w:color w:val="000000" w:themeColor="text1"/>
                </w:rPr>
                <w:delText>Ing. Pivnička, Ph.D.</w:delText>
              </w:r>
            </w:del>
          </w:p>
          <w:p w:rsidR="003F47B3" w:rsidRPr="00C5333A" w:rsidRDefault="003F47B3" w:rsidP="003F47B3">
            <w:pPr>
              <w:jc w:val="both"/>
              <w:rPr>
                <w:b/>
                <w:color w:val="000000" w:themeColor="text1"/>
              </w:rPr>
            </w:pPr>
            <w:del w:id="975" w:author="Pavla Trefilová" w:date="2019-09-10T15:38:00Z">
              <w:r w:rsidRPr="00C5333A" w:rsidDel="003F47B3">
                <w:rPr>
                  <w:color w:val="000000" w:themeColor="text1"/>
                </w:rPr>
                <w:delText>Pivnička 100%</w:delText>
              </w:r>
            </w:del>
          </w:p>
        </w:tc>
        <w:tc>
          <w:tcPr>
            <w:tcW w:w="708" w:type="dxa"/>
          </w:tcPr>
          <w:p w:rsidR="003F47B3" w:rsidRPr="00C5333A" w:rsidRDefault="003F47B3" w:rsidP="003F47B3">
            <w:pPr>
              <w:jc w:val="both"/>
              <w:rPr>
                <w:color w:val="000000" w:themeColor="text1"/>
              </w:rPr>
            </w:pPr>
            <w:r w:rsidRPr="00C5333A">
              <w:rPr>
                <w:color w:val="000000" w:themeColor="text1"/>
              </w:rPr>
              <w:t>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Mezinárodní ekonomické prostředí</w:t>
            </w:r>
          </w:p>
        </w:tc>
        <w:tc>
          <w:tcPr>
            <w:tcW w:w="857" w:type="dxa"/>
            <w:gridSpan w:val="2"/>
          </w:tcPr>
          <w:p w:rsidR="003F47B3" w:rsidRPr="00C5333A" w:rsidRDefault="003F47B3" w:rsidP="003F47B3">
            <w:pPr>
              <w:jc w:val="both"/>
              <w:rPr>
                <w:color w:val="000000" w:themeColor="text1"/>
              </w:rPr>
            </w:pPr>
            <w:r w:rsidRPr="00C5333A">
              <w:rPr>
                <w:color w:val="000000" w:themeColor="text1"/>
              </w:rPr>
              <w:t>10-0-0</w:t>
            </w:r>
          </w:p>
        </w:tc>
        <w:tc>
          <w:tcPr>
            <w:tcW w:w="850" w:type="dxa"/>
          </w:tcPr>
          <w:p w:rsidR="003F47B3" w:rsidRPr="00C5333A" w:rsidRDefault="003F47B3" w:rsidP="003F47B3">
            <w:pPr>
              <w:jc w:val="both"/>
              <w:rPr>
                <w:color w:val="000000" w:themeColor="text1"/>
              </w:rPr>
            </w:pPr>
            <w:r w:rsidRPr="00C5333A">
              <w:rPr>
                <w:color w:val="000000" w:themeColor="text1"/>
              </w:rPr>
              <w:t>klz</w:t>
            </w:r>
          </w:p>
        </w:tc>
        <w:tc>
          <w:tcPr>
            <w:tcW w:w="709" w:type="dxa"/>
          </w:tcPr>
          <w:p w:rsidR="003F47B3" w:rsidRPr="00C5333A" w:rsidRDefault="003F47B3" w:rsidP="003F47B3">
            <w:pPr>
              <w:jc w:val="both"/>
              <w:rPr>
                <w:color w:val="000000" w:themeColor="text1"/>
              </w:rPr>
            </w:pPr>
            <w:r w:rsidRPr="00C5333A">
              <w:rPr>
                <w:color w:val="000000" w:themeColor="text1"/>
              </w:rPr>
              <w:t>3</w:t>
            </w:r>
          </w:p>
        </w:tc>
        <w:tc>
          <w:tcPr>
            <w:tcW w:w="2977" w:type="dxa"/>
          </w:tcPr>
          <w:p w:rsidR="003F47B3" w:rsidRPr="00C5333A" w:rsidRDefault="003F47B3" w:rsidP="003F47B3">
            <w:pPr>
              <w:jc w:val="both"/>
              <w:rPr>
                <w:ins w:id="976" w:author="Pavla Trefilová" w:date="2019-09-10T15:38:00Z"/>
                <w:b/>
                <w:color w:val="000000" w:themeColor="text1"/>
              </w:rPr>
            </w:pPr>
            <w:ins w:id="977" w:author="Pavla Trefilová" w:date="2019-09-10T15:38:00Z">
              <w:r w:rsidRPr="00C5333A">
                <w:rPr>
                  <w:b/>
                  <w:color w:val="000000" w:themeColor="text1"/>
                </w:rPr>
                <w:t xml:space="preserve">Ing. </w:t>
              </w:r>
              <w:r>
                <w:rPr>
                  <w:b/>
                  <w:color w:val="000000" w:themeColor="text1"/>
                </w:rPr>
                <w:t xml:space="preserve">Martin </w:t>
              </w:r>
              <w:r w:rsidRPr="00C5333A">
                <w:rPr>
                  <w:b/>
                  <w:color w:val="000000" w:themeColor="text1"/>
                </w:rPr>
                <w:t>Mikeska, Ph.D.</w:t>
              </w:r>
            </w:ins>
          </w:p>
          <w:p w:rsidR="003F47B3" w:rsidRPr="00C5333A" w:rsidRDefault="003F47B3" w:rsidP="003F47B3">
            <w:pPr>
              <w:jc w:val="both"/>
              <w:rPr>
                <w:ins w:id="978" w:author="Pavla Trefilová" w:date="2019-09-10T15:38:00Z"/>
                <w:color w:val="000000" w:themeColor="text1"/>
              </w:rPr>
            </w:pPr>
            <w:ins w:id="979" w:author="Pavla Trefilová" w:date="2019-09-10T15:38:00Z">
              <w:r w:rsidRPr="00C5333A">
                <w:rPr>
                  <w:color w:val="000000" w:themeColor="text1"/>
                </w:rPr>
                <w:t xml:space="preserve">Mikeska </w:t>
              </w:r>
              <w:r>
                <w:rPr>
                  <w:color w:val="000000" w:themeColor="text1"/>
                </w:rPr>
                <w:t>(</w:t>
              </w:r>
              <w:r w:rsidRPr="00C5333A">
                <w:rPr>
                  <w:color w:val="000000" w:themeColor="text1"/>
                </w:rPr>
                <w:t>60%</w:t>
              </w:r>
              <w:r>
                <w:rPr>
                  <w:color w:val="000000" w:themeColor="text1"/>
                </w:rPr>
                <w:t>)</w:t>
              </w:r>
            </w:ins>
          </w:p>
          <w:p w:rsidR="003F47B3" w:rsidRPr="00C5333A" w:rsidDel="00E25613" w:rsidRDefault="003F47B3" w:rsidP="003F47B3">
            <w:pPr>
              <w:jc w:val="both"/>
              <w:rPr>
                <w:del w:id="980" w:author="Pavla Trefilová" w:date="2019-09-10T15:38:00Z"/>
                <w:b/>
                <w:color w:val="000000" w:themeColor="text1"/>
              </w:rPr>
            </w:pPr>
            <w:ins w:id="981" w:author="Pavla Trefilová" w:date="2019-09-10T15:38:00Z">
              <w:r w:rsidRPr="00C5333A">
                <w:rPr>
                  <w:color w:val="000000" w:themeColor="text1"/>
                </w:rPr>
                <w:t xml:space="preserve">Horáková </w:t>
              </w:r>
              <w:r>
                <w:rPr>
                  <w:color w:val="000000" w:themeColor="text1"/>
                </w:rPr>
                <w:t>(</w:t>
              </w:r>
              <w:r w:rsidRPr="00C5333A">
                <w:rPr>
                  <w:color w:val="000000" w:themeColor="text1"/>
                </w:rPr>
                <w:t>40%</w:t>
              </w:r>
              <w:r>
                <w:rPr>
                  <w:color w:val="000000" w:themeColor="text1"/>
                </w:rPr>
                <w:t>)</w:t>
              </w:r>
            </w:ins>
            <w:del w:id="982" w:author="Pavla Trefilová" w:date="2019-09-10T15:38:00Z">
              <w:r w:rsidRPr="00C5333A" w:rsidDel="00E25613">
                <w:rPr>
                  <w:b/>
                  <w:color w:val="000000" w:themeColor="text1"/>
                </w:rPr>
                <w:delText>Ing. Mikeska, Ph.D.</w:delText>
              </w:r>
            </w:del>
          </w:p>
          <w:p w:rsidR="003F47B3" w:rsidRPr="00C5333A" w:rsidDel="00E25613" w:rsidRDefault="003F47B3" w:rsidP="003F47B3">
            <w:pPr>
              <w:jc w:val="both"/>
              <w:rPr>
                <w:del w:id="983" w:author="Pavla Trefilová" w:date="2019-09-10T15:38:00Z"/>
                <w:color w:val="000000" w:themeColor="text1"/>
              </w:rPr>
            </w:pPr>
            <w:del w:id="984" w:author="Pavla Trefilová" w:date="2019-09-10T15:38:00Z">
              <w:r w:rsidRPr="00C5333A" w:rsidDel="00E25613">
                <w:rPr>
                  <w:color w:val="000000" w:themeColor="text1"/>
                </w:rPr>
                <w:delText>Mikeska 60%</w:delText>
              </w:r>
            </w:del>
          </w:p>
          <w:p w:rsidR="003F47B3" w:rsidRPr="00C5333A" w:rsidRDefault="003F47B3" w:rsidP="003F47B3">
            <w:pPr>
              <w:jc w:val="both"/>
              <w:rPr>
                <w:color w:val="000000" w:themeColor="text1"/>
              </w:rPr>
            </w:pPr>
            <w:del w:id="985" w:author="Pavla Trefilová" w:date="2019-09-10T15:38:00Z">
              <w:r w:rsidRPr="00C5333A" w:rsidDel="00E25613">
                <w:rPr>
                  <w:color w:val="000000" w:themeColor="text1"/>
                </w:rPr>
                <w:delText>Horáková 40%</w:delText>
              </w:r>
            </w:del>
          </w:p>
        </w:tc>
        <w:tc>
          <w:tcPr>
            <w:tcW w:w="708" w:type="dxa"/>
          </w:tcPr>
          <w:p w:rsidR="003F47B3" w:rsidRPr="00C5333A" w:rsidRDefault="003F47B3" w:rsidP="003F47B3">
            <w:pPr>
              <w:jc w:val="both"/>
              <w:rPr>
                <w:color w:val="000000" w:themeColor="text1"/>
              </w:rPr>
            </w:pPr>
            <w:r w:rsidRPr="00C5333A">
              <w:rPr>
                <w:color w:val="000000" w:themeColor="text1"/>
              </w:rPr>
              <w:t>2/Z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rPr>
          <w:ins w:id="986" w:author="Drahomíra Pavelková" w:date="2019-09-02T15:28:00Z"/>
        </w:trPr>
        <w:tc>
          <w:tcPr>
            <w:tcW w:w="2370" w:type="dxa"/>
          </w:tcPr>
          <w:p w:rsidR="003F47B3" w:rsidRPr="00C5333A" w:rsidRDefault="003F47B3" w:rsidP="003F47B3">
            <w:pPr>
              <w:rPr>
                <w:ins w:id="987" w:author="Drahomíra Pavelková" w:date="2019-09-02T15:28:00Z"/>
                <w:color w:val="000000" w:themeColor="text1"/>
              </w:rPr>
            </w:pPr>
            <w:ins w:id="988" w:author="Drahomíra Pavelková" w:date="2019-09-02T15:28:00Z">
              <w:r w:rsidRPr="00315CDD">
                <w:rPr>
                  <w:color w:val="000000" w:themeColor="text1"/>
                </w:rPr>
                <w:t>Řízení lidských zdrojů I</w:t>
              </w:r>
              <w:r w:rsidRPr="00B1317B">
                <w:rPr>
                  <w:color w:val="000000" w:themeColor="text1"/>
                </w:rPr>
                <w:t>*</w:t>
              </w:r>
            </w:ins>
          </w:p>
        </w:tc>
        <w:tc>
          <w:tcPr>
            <w:tcW w:w="857" w:type="dxa"/>
            <w:gridSpan w:val="2"/>
          </w:tcPr>
          <w:p w:rsidR="003F47B3" w:rsidRPr="00C5333A" w:rsidRDefault="003F47B3" w:rsidP="003F47B3">
            <w:pPr>
              <w:jc w:val="both"/>
              <w:rPr>
                <w:ins w:id="989" w:author="Drahomíra Pavelková" w:date="2019-09-02T15:28:00Z"/>
                <w:color w:val="000000" w:themeColor="text1"/>
              </w:rPr>
            </w:pPr>
            <w:ins w:id="990" w:author="Drahomíra Pavelková" w:date="2019-09-02T15:28:00Z">
              <w:r w:rsidRPr="00315CDD">
                <w:rPr>
                  <w:color w:val="000000" w:themeColor="text1"/>
                </w:rPr>
                <w:t>15-0-0</w:t>
              </w:r>
            </w:ins>
          </w:p>
        </w:tc>
        <w:tc>
          <w:tcPr>
            <w:tcW w:w="850" w:type="dxa"/>
          </w:tcPr>
          <w:p w:rsidR="003F47B3" w:rsidRPr="00C5333A" w:rsidRDefault="003F47B3" w:rsidP="003F47B3">
            <w:pPr>
              <w:jc w:val="both"/>
              <w:rPr>
                <w:ins w:id="991" w:author="Drahomíra Pavelková" w:date="2019-09-02T15:28:00Z"/>
                <w:color w:val="000000" w:themeColor="text1"/>
              </w:rPr>
            </w:pPr>
            <w:ins w:id="992" w:author="Drahomíra Pavelková" w:date="2019-09-02T15:28:00Z">
              <w:r w:rsidRPr="00315CDD">
                <w:rPr>
                  <w:color w:val="000000" w:themeColor="text1"/>
                </w:rPr>
                <w:t>zp, zk</w:t>
              </w:r>
            </w:ins>
          </w:p>
        </w:tc>
        <w:tc>
          <w:tcPr>
            <w:tcW w:w="709" w:type="dxa"/>
          </w:tcPr>
          <w:p w:rsidR="003F47B3" w:rsidRPr="00C5333A" w:rsidRDefault="003F47B3" w:rsidP="003F47B3">
            <w:pPr>
              <w:jc w:val="both"/>
              <w:rPr>
                <w:ins w:id="993" w:author="Drahomíra Pavelková" w:date="2019-09-02T15:28:00Z"/>
                <w:color w:val="000000" w:themeColor="text1"/>
              </w:rPr>
            </w:pPr>
            <w:ins w:id="994" w:author="Drahomíra Pavelková" w:date="2019-09-02T15:28:00Z">
              <w:r w:rsidRPr="00315CDD">
                <w:rPr>
                  <w:color w:val="000000" w:themeColor="text1"/>
                </w:rPr>
                <w:t>4</w:t>
              </w:r>
            </w:ins>
          </w:p>
        </w:tc>
        <w:tc>
          <w:tcPr>
            <w:tcW w:w="2977" w:type="dxa"/>
          </w:tcPr>
          <w:p w:rsidR="003F47B3" w:rsidRPr="00315CDD" w:rsidRDefault="003F47B3" w:rsidP="003F47B3">
            <w:pPr>
              <w:jc w:val="both"/>
              <w:rPr>
                <w:ins w:id="995" w:author="Pavla Trefilová" w:date="2019-09-10T15:38:00Z"/>
                <w:b/>
                <w:color w:val="000000" w:themeColor="text1"/>
              </w:rPr>
            </w:pPr>
            <w:ins w:id="996" w:author="Pavla Trefilová" w:date="2019-09-10T15:38:00Z">
              <w:r w:rsidRPr="00315CDD">
                <w:rPr>
                  <w:b/>
                  <w:color w:val="000000" w:themeColor="text1"/>
                </w:rPr>
                <w:t>Ing.</w:t>
              </w:r>
              <w:r>
                <w:rPr>
                  <w:b/>
                  <w:color w:val="000000" w:themeColor="text1"/>
                </w:rPr>
                <w:t xml:space="preserve"> Jana </w:t>
              </w:r>
              <w:r w:rsidRPr="00315CDD">
                <w:rPr>
                  <w:b/>
                  <w:color w:val="000000" w:themeColor="text1"/>
                </w:rPr>
                <w:t>Matošková, Ph.D.</w:t>
              </w:r>
            </w:ins>
          </w:p>
          <w:p w:rsidR="003F47B3" w:rsidRPr="00315CDD" w:rsidDel="00E25613" w:rsidRDefault="003F47B3" w:rsidP="003F47B3">
            <w:pPr>
              <w:jc w:val="both"/>
              <w:rPr>
                <w:ins w:id="997" w:author="Drahomíra Pavelková" w:date="2019-09-02T15:28:00Z"/>
                <w:del w:id="998" w:author="Pavla Trefilová" w:date="2019-09-10T15:38:00Z"/>
                <w:b/>
                <w:color w:val="000000" w:themeColor="text1"/>
              </w:rPr>
            </w:pPr>
            <w:ins w:id="999" w:author="Pavla Trefilová" w:date="2019-09-10T15:38:00Z">
              <w:r w:rsidRPr="00315CDD">
                <w:rPr>
                  <w:color w:val="000000" w:themeColor="text1"/>
                </w:rPr>
                <w:t xml:space="preserve">Matošková </w:t>
              </w:r>
              <w:r>
                <w:rPr>
                  <w:color w:val="000000" w:themeColor="text1"/>
                </w:rPr>
                <w:t>(</w:t>
              </w:r>
              <w:r w:rsidRPr="00B1317B">
                <w:rPr>
                  <w:color w:val="000000" w:themeColor="text1"/>
                </w:rPr>
                <w:t>100%</w:t>
              </w:r>
              <w:r>
                <w:rPr>
                  <w:color w:val="000000" w:themeColor="text1"/>
                </w:rPr>
                <w:t>)</w:t>
              </w:r>
            </w:ins>
            <w:ins w:id="1000" w:author="Drahomíra Pavelková" w:date="2019-09-02T15:28:00Z">
              <w:del w:id="1001" w:author="Pavla Trefilová" w:date="2019-09-10T15:38:00Z">
                <w:r w:rsidRPr="00315CDD" w:rsidDel="00E25613">
                  <w:rPr>
                    <w:b/>
                    <w:color w:val="000000" w:themeColor="text1"/>
                  </w:rPr>
                  <w:delText>Ing. Matošková, Ph.D.</w:delText>
                </w:r>
              </w:del>
            </w:ins>
          </w:p>
          <w:p w:rsidR="003F47B3" w:rsidRPr="00C5333A" w:rsidRDefault="003F47B3" w:rsidP="003F47B3">
            <w:pPr>
              <w:jc w:val="both"/>
              <w:rPr>
                <w:ins w:id="1002" w:author="Drahomíra Pavelková" w:date="2019-09-02T15:28:00Z"/>
                <w:b/>
                <w:color w:val="000000" w:themeColor="text1"/>
              </w:rPr>
            </w:pPr>
            <w:ins w:id="1003" w:author="Drahomíra Pavelková" w:date="2019-09-02T15:28:00Z">
              <w:del w:id="1004" w:author="Pavla Trefilová" w:date="2019-09-10T15:38:00Z">
                <w:r w:rsidRPr="00315CDD" w:rsidDel="00E25613">
                  <w:rPr>
                    <w:color w:val="000000" w:themeColor="text1"/>
                  </w:rPr>
                  <w:delText>Matošková 100%</w:delText>
                </w:r>
              </w:del>
            </w:ins>
          </w:p>
        </w:tc>
        <w:tc>
          <w:tcPr>
            <w:tcW w:w="708" w:type="dxa"/>
          </w:tcPr>
          <w:p w:rsidR="003F47B3" w:rsidRPr="00C5333A" w:rsidRDefault="003F47B3" w:rsidP="003F47B3">
            <w:pPr>
              <w:jc w:val="both"/>
              <w:rPr>
                <w:ins w:id="1005" w:author="Drahomíra Pavelková" w:date="2019-09-02T15:28:00Z"/>
                <w:color w:val="000000" w:themeColor="text1"/>
              </w:rPr>
            </w:pPr>
            <w:ins w:id="1006" w:author="Drahomíra Pavelková" w:date="2019-09-02T15:28:00Z">
              <w:r w:rsidRPr="00315CDD">
                <w:rPr>
                  <w:color w:val="000000" w:themeColor="text1"/>
                </w:rPr>
                <w:t>2/L</w:t>
              </w:r>
            </w:ins>
          </w:p>
        </w:tc>
        <w:tc>
          <w:tcPr>
            <w:tcW w:w="814" w:type="dxa"/>
          </w:tcPr>
          <w:p w:rsidR="003F47B3" w:rsidRPr="00C5333A" w:rsidRDefault="003F47B3" w:rsidP="003F47B3">
            <w:pPr>
              <w:jc w:val="both"/>
              <w:rPr>
                <w:ins w:id="1007" w:author="Drahomíra Pavelková" w:date="2019-09-02T15:28:00Z"/>
                <w:color w:val="000000" w:themeColor="text1"/>
              </w:rPr>
            </w:pPr>
            <w:ins w:id="1008" w:author="Drahomíra Pavelková" w:date="2019-09-02T15:30:00Z">
              <w:r>
                <w:rPr>
                  <w:color w:val="000000" w:themeColor="text1"/>
                </w:rPr>
                <w:t>PV</w:t>
              </w:r>
            </w:ins>
          </w:p>
        </w:tc>
      </w:tr>
      <w:tr w:rsidR="003F47B3" w:rsidRPr="00336550" w:rsidTr="00406EBE">
        <w:trPr>
          <w:trHeight w:val="1508"/>
        </w:trPr>
        <w:tc>
          <w:tcPr>
            <w:tcW w:w="9285" w:type="dxa"/>
            <w:gridSpan w:val="8"/>
          </w:tcPr>
          <w:p w:rsidR="003F47B3" w:rsidRDefault="003F47B3" w:rsidP="003F47B3">
            <w:pPr>
              <w:rPr>
                <w:b/>
              </w:rPr>
            </w:pPr>
            <w:r>
              <w:rPr>
                <w:b/>
              </w:rPr>
              <w:t>Podmínka pro splnění této skupiny předmětů:</w:t>
            </w:r>
          </w:p>
          <w:p w:rsidR="003F47B3" w:rsidRPr="00A95C34" w:rsidRDefault="003F47B3" w:rsidP="003F47B3">
            <w:pPr>
              <w:jc w:val="both"/>
            </w:pPr>
            <w:r w:rsidRPr="00A95C34">
              <w:t xml:space="preserve">Student v kombinované formě studia si volí z nabídky povinně volitelné předměty minimálně </w:t>
            </w:r>
            <w:r w:rsidRPr="00CC6CEB">
              <w:t xml:space="preserve">za </w:t>
            </w:r>
            <w:ins w:id="1009" w:author="Drahomíra Pavelková" w:date="2019-09-02T15:26:00Z">
              <w:r>
                <w:rPr>
                  <w:b/>
                </w:rPr>
                <w:t>14</w:t>
              </w:r>
            </w:ins>
            <w:del w:id="1010" w:author="Drahomíra Pavelková" w:date="2019-09-02T15:26:00Z">
              <w:r w:rsidRPr="00995C34" w:rsidDel="00CF0F78">
                <w:rPr>
                  <w:b/>
                </w:rPr>
                <w:delText>9</w:delText>
              </w:r>
            </w:del>
            <w:r w:rsidRPr="00DA3A64">
              <w:rPr>
                <w:b/>
              </w:rPr>
              <w:t xml:space="preserve"> kreditů </w:t>
            </w:r>
            <w:r>
              <w:rPr>
                <w:b/>
              </w:rPr>
              <w:t xml:space="preserve">(viz Sebehodnotící zpráva SP standard 7.2). </w:t>
            </w:r>
          </w:p>
          <w:p w:rsidR="003F47B3" w:rsidRDefault="003F47B3" w:rsidP="003F47B3"/>
          <w:p w:rsidR="003F47B3" w:rsidRPr="00336550" w:rsidRDefault="003F47B3" w:rsidP="003F47B3">
            <w:pPr>
              <w:rPr>
                <w:b/>
              </w:rPr>
            </w:pPr>
            <w:r>
              <w:rPr>
                <w:b/>
              </w:rPr>
              <w:t>Pozn.: Předměty označené * lze studovat i v anglickém jazyce.</w:t>
            </w:r>
          </w:p>
        </w:tc>
      </w:tr>
      <w:tr w:rsidR="003F47B3" w:rsidDel="00CF0F78" w:rsidTr="00406EBE">
        <w:trPr>
          <w:del w:id="1011" w:author="Drahomíra Pavelková" w:date="2019-09-02T15:26:00Z"/>
        </w:trPr>
        <w:tc>
          <w:tcPr>
            <w:tcW w:w="9285" w:type="dxa"/>
            <w:gridSpan w:val="8"/>
            <w:shd w:val="clear" w:color="auto" w:fill="F7CAAC"/>
          </w:tcPr>
          <w:p w:rsidR="003F47B3" w:rsidDel="00CF0F78" w:rsidRDefault="003F47B3" w:rsidP="003F47B3">
            <w:pPr>
              <w:rPr>
                <w:del w:id="1012" w:author="Drahomíra Pavelková" w:date="2019-09-02T15:26:00Z"/>
              </w:rPr>
            </w:pPr>
            <w:del w:id="1013" w:author="Drahomíra Pavelková" w:date="2019-09-02T15:26:00Z">
              <w:r w:rsidDel="00CF0F78">
                <w:rPr>
                  <w:b/>
                  <w:sz w:val="22"/>
                </w:rPr>
                <w:delText>Volitelné předměty – skupina 2</w:delText>
              </w:r>
            </w:del>
          </w:p>
        </w:tc>
      </w:tr>
      <w:tr w:rsidR="003F47B3" w:rsidDel="00CF0F78" w:rsidTr="00406EBE">
        <w:trPr>
          <w:trHeight w:val="747"/>
          <w:del w:id="1014" w:author="Drahomíra Pavelková" w:date="2019-09-02T15:26:00Z"/>
        </w:trPr>
        <w:tc>
          <w:tcPr>
            <w:tcW w:w="9285" w:type="dxa"/>
            <w:gridSpan w:val="8"/>
          </w:tcPr>
          <w:p w:rsidR="003F47B3" w:rsidDel="00CF0F78" w:rsidRDefault="003F47B3" w:rsidP="003F47B3">
            <w:pPr>
              <w:jc w:val="both"/>
              <w:rPr>
                <w:del w:id="1015" w:author="Drahomíra Pavelková" w:date="2019-09-02T15:26:00Z"/>
                <w:b/>
              </w:rPr>
            </w:pPr>
          </w:p>
          <w:p w:rsidR="003F47B3" w:rsidDel="00CF0F78" w:rsidRDefault="003F47B3" w:rsidP="003F47B3">
            <w:pPr>
              <w:jc w:val="both"/>
              <w:rPr>
                <w:del w:id="1016" w:author="Drahomíra Pavelková" w:date="2019-09-02T15:26:00Z"/>
              </w:rPr>
            </w:pPr>
            <w:del w:id="1017" w:author="Drahomíra Pavelková" w:date="2019-09-02T15:26:00Z">
              <w:r w:rsidRPr="00A95C34" w:rsidDel="00CF0F78">
                <w:delText>V kombinované formě studia není tato skupina předmětů z důvodu odlišné organizace studia nabízena.</w:delText>
              </w:r>
            </w:del>
          </w:p>
          <w:p w:rsidR="003F47B3" w:rsidDel="00CF0F78" w:rsidRDefault="003F47B3" w:rsidP="003F47B3">
            <w:pPr>
              <w:jc w:val="both"/>
              <w:rPr>
                <w:del w:id="1018" w:author="Drahomíra Pavelková" w:date="2019-09-02T15:26:00Z"/>
              </w:rPr>
            </w:pPr>
          </w:p>
        </w:tc>
      </w:tr>
      <w:tr w:rsidR="003F47B3" w:rsidTr="00406EBE">
        <w:tc>
          <w:tcPr>
            <w:tcW w:w="3227" w:type="dxa"/>
            <w:gridSpan w:val="3"/>
            <w:shd w:val="clear" w:color="auto" w:fill="F7CAAC"/>
          </w:tcPr>
          <w:p w:rsidR="003F47B3" w:rsidRDefault="003F47B3" w:rsidP="003F47B3">
            <w:pPr>
              <w:jc w:val="both"/>
              <w:rPr>
                <w:b/>
              </w:rPr>
            </w:pPr>
            <w:r>
              <w:rPr>
                <w:b/>
              </w:rPr>
              <w:t xml:space="preserve"> Součásti SZZ a jejich obsah</w:t>
            </w:r>
          </w:p>
        </w:tc>
        <w:tc>
          <w:tcPr>
            <w:tcW w:w="6058" w:type="dxa"/>
            <w:gridSpan w:val="5"/>
            <w:tcBorders>
              <w:bottom w:val="nil"/>
            </w:tcBorders>
          </w:tcPr>
          <w:p w:rsidR="003F47B3" w:rsidRDefault="003F47B3" w:rsidP="003F47B3">
            <w:pPr>
              <w:jc w:val="both"/>
            </w:pPr>
          </w:p>
        </w:tc>
      </w:tr>
      <w:tr w:rsidR="003F47B3" w:rsidRPr="00336550" w:rsidTr="004E6EBD">
        <w:trPr>
          <w:trHeight w:val="2670"/>
        </w:trPr>
        <w:tc>
          <w:tcPr>
            <w:tcW w:w="9285" w:type="dxa"/>
            <w:gridSpan w:val="8"/>
            <w:tcBorders>
              <w:top w:val="nil"/>
            </w:tcBorders>
          </w:tcPr>
          <w:p w:rsidR="003F47B3" w:rsidRPr="00C5333A" w:rsidRDefault="003F47B3" w:rsidP="003F47B3">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SZZ se skládá ze dvou částí:</w:t>
            </w:r>
          </w:p>
          <w:p w:rsidR="003F47B3" w:rsidRPr="00C5333A" w:rsidRDefault="003F47B3" w:rsidP="003F47B3">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3F47B3" w:rsidRPr="00C5333A" w:rsidRDefault="003F47B3" w:rsidP="003F47B3">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 xml:space="preserve">část: zkouška z odborné problematiky související se studovaným program, specializacemi a zaměřením BP </w:t>
            </w:r>
          </w:p>
          <w:p w:rsidR="003F47B3" w:rsidRPr="00C5333A" w:rsidRDefault="003F47B3" w:rsidP="003F47B3">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Pr>
                <w:i/>
                <w:color w:val="000000" w:themeColor="text1"/>
              </w:rPr>
              <w:t>účetnictví neziskového sektoru)</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(rozsah je dán předměty Daně I</w:t>
            </w:r>
            <w:r>
              <w:rPr>
                <w:i/>
                <w:color w:val="000000" w:themeColor="text1"/>
              </w:rPr>
              <w:t>, II</w:t>
            </w:r>
            <w:r w:rsidRPr="00C5333A">
              <w:rPr>
                <w:i/>
                <w:color w:val="000000" w:themeColor="text1"/>
              </w:rPr>
              <w:t xml:space="preserve"> a </w:t>
            </w:r>
            <w:r>
              <w:rPr>
                <w:i/>
                <w:color w:val="000000" w:themeColor="text1"/>
              </w:rPr>
              <w:t>I</w:t>
            </w:r>
            <w:r w:rsidRPr="00C5333A">
              <w:rPr>
                <w:i/>
                <w:color w:val="000000" w:themeColor="text1"/>
              </w:rPr>
              <w:t>II,</w:t>
            </w:r>
            <w:del w:id="1019" w:author="Drahomíra Pavelková" w:date="2019-09-02T15:07:00Z">
              <w:r w:rsidRPr="00C5333A" w:rsidDel="00FE773F">
                <w:rPr>
                  <w:i/>
                  <w:color w:val="000000" w:themeColor="text1"/>
                </w:rPr>
                <w:delText xml:space="preserve"> </w:delText>
              </w:r>
            </w:del>
            <w:ins w:id="1020" w:author="Drahomíra Pavelková" w:date="2019-09-02T15:07:00Z">
              <w:r>
                <w:rPr>
                  <w:i/>
                  <w:color w:val="000000" w:themeColor="text1"/>
                </w:rPr>
                <w:t>Daňová evidence</w:t>
              </w:r>
            </w:ins>
            <w:del w:id="1021" w:author="Drahomíra Pavelková" w:date="2019-09-02T15:07:00Z">
              <w:r w:rsidRPr="00C5333A" w:rsidDel="00FE773F">
                <w:rPr>
                  <w:i/>
                  <w:color w:val="000000" w:themeColor="text1"/>
                </w:rPr>
                <w:delText>Daně individuálního podnikatele</w:delText>
              </w:r>
            </w:del>
            <w:r w:rsidRPr="00C5333A">
              <w:rPr>
                <w:i/>
                <w:color w:val="000000" w:themeColor="text1"/>
              </w:rPr>
              <w:t>)</w:t>
            </w:r>
          </w:p>
          <w:p w:rsidR="003F47B3" w:rsidRPr="00336550" w:rsidRDefault="003F47B3" w:rsidP="003F47B3">
            <w:pPr>
              <w:pStyle w:val="Odstavecseseznamem"/>
              <w:numPr>
                <w:ilvl w:val="0"/>
                <w:numId w:val="29"/>
              </w:numPr>
              <w:spacing w:after="160" w:line="259" w:lineRule="auto"/>
              <w:jc w:val="both"/>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3F47B3" w:rsidRPr="00336550" w:rsidTr="00406EBE">
        <w:tc>
          <w:tcPr>
            <w:tcW w:w="3227" w:type="dxa"/>
            <w:gridSpan w:val="3"/>
            <w:shd w:val="clear" w:color="auto" w:fill="F7CAAC"/>
          </w:tcPr>
          <w:p w:rsidR="003F47B3" w:rsidRDefault="003F47B3" w:rsidP="003F47B3">
            <w:pPr>
              <w:jc w:val="both"/>
              <w:rPr>
                <w:b/>
              </w:rPr>
            </w:pPr>
            <w:r>
              <w:rPr>
                <w:b/>
              </w:rPr>
              <w:t>Další studijní povinnosti</w:t>
            </w:r>
          </w:p>
        </w:tc>
        <w:tc>
          <w:tcPr>
            <w:tcW w:w="6058" w:type="dxa"/>
            <w:gridSpan w:val="5"/>
            <w:tcBorders>
              <w:bottom w:val="nil"/>
            </w:tcBorders>
          </w:tcPr>
          <w:p w:rsidR="003F47B3" w:rsidRPr="00336550" w:rsidRDefault="003F47B3" w:rsidP="003F47B3">
            <w:pPr>
              <w:jc w:val="both"/>
            </w:pPr>
          </w:p>
        </w:tc>
      </w:tr>
      <w:tr w:rsidR="003F47B3" w:rsidTr="00406EBE">
        <w:trPr>
          <w:trHeight w:val="581"/>
        </w:trPr>
        <w:tc>
          <w:tcPr>
            <w:tcW w:w="9285" w:type="dxa"/>
            <w:gridSpan w:val="8"/>
            <w:tcBorders>
              <w:top w:val="nil"/>
            </w:tcBorders>
          </w:tcPr>
          <w:p w:rsidR="003F47B3" w:rsidRDefault="003F47B3" w:rsidP="003F47B3">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5" w:history="1">
              <w:r w:rsidRPr="00B1317B">
                <w:rPr>
                  <w:rStyle w:val="Hypertextovodkaz"/>
                  <w:color w:val="000000" w:themeColor="text1"/>
                </w:rPr>
                <w:t>https://fame.utb.cz/student/vyuka/odborna-bakalarska-praxe/</w:t>
              </w:r>
            </w:hyperlink>
            <w:r w:rsidRPr="00B1317B">
              <w:rPr>
                <w:color w:val="000000" w:themeColor="text1"/>
              </w:rPr>
              <w:t>.</w:t>
            </w:r>
            <w:r>
              <w:rPr>
                <w:color w:val="000000" w:themeColor="text1"/>
              </w:rPr>
              <w:t xml:space="preserve"> </w:t>
            </w:r>
          </w:p>
        </w:tc>
      </w:tr>
      <w:tr w:rsidR="003F47B3" w:rsidTr="00406EBE">
        <w:tc>
          <w:tcPr>
            <w:tcW w:w="3227" w:type="dxa"/>
            <w:gridSpan w:val="3"/>
            <w:shd w:val="clear" w:color="auto" w:fill="F7CAAC"/>
          </w:tcPr>
          <w:p w:rsidR="003F47B3" w:rsidRDefault="003F47B3" w:rsidP="003F47B3">
            <w:pPr>
              <w:rPr>
                <w:b/>
              </w:rPr>
            </w:pPr>
            <w:r>
              <w:rPr>
                <w:b/>
              </w:rPr>
              <w:t>Návrh témat kvalifikačních prací a témata obhájených prací</w:t>
            </w:r>
          </w:p>
        </w:tc>
        <w:tc>
          <w:tcPr>
            <w:tcW w:w="6058" w:type="dxa"/>
            <w:gridSpan w:val="5"/>
            <w:tcBorders>
              <w:bottom w:val="nil"/>
            </w:tcBorders>
          </w:tcPr>
          <w:p w:rsidR="003F47B3" w:rsidRDefault="003F47B3" w:rsidP="003F47B3">
            <w:pPr>
              <w:jc w:val="both"/>
            </w:pPr>
          </w:p>
        </w:tc>
      </w:tr>
      <w:tr w:rsidR="003F47B3" w:rsidTr="00406EBE">
        <w:trPr>
          <w:trHeight w:val="842"/>
        </w:trPr>
        <w:tc>
          <w:tcPr>
            <w:tcW w:w="9285" w:type="dxa"/>
            <w:gridSpan w:val="8"/>
            <w:tcBorders>
              <w:top w:val="nil"/>
            </w:tcBorders>
          </w:tcPr>
          <w:p w:rsidR="003F47B3" w:rsidRPr="00B1317B" w:rsidRDefault="003F47B3" w:rsidP="003F47B3">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lastRenderedPageBreak/>
              <w:t>Daňové asignace jako forma financování neziskového sektoru</w:t>
            </w:r>
          </w:p>
          <w:p w:rsidR="003F47B3" w:rsidRDefault="003F47B3" w:rsidP="003F47B3">
            <w:pPr>
              <w:spacing w:line="259" w:lineRule="auto"/>
              <w:jc w:val="both"/>
              <w:rPr>
                <w:b/>
              </w:rPr>
            </w:pPr>
            <w:r w:rsidRPr="00995C34">
              <w:rPr>
                <w:b/>
              </w:rPr>
              <w:t>Témata obhájených prací v rámci současné akreditace programu Hospodářská politika a správa oboru Účetnictví a daně:</w:t>
            </w:r>
          </w:p>
          <w:p w:rsidR="003F47B3" w:rsidRDefault="003F47B3" w:rsidP="003F47B3">
            <w:pPr>
              <w:pStyle w:val="Odstavecseseznamem"/>
              <w:numPr>
                <w:ilvl w:val="0"/>
                <w:numId w:val="110"/>
              </w:numPr>
              <w:tabs>
                <w:tab w:val="left" w:pos="8016"/>
              </w:tabs>
              <w:ind w:left="255" w:hanging="255"/>
              <w:contextualSpacing w:val="0"/>
            </w:pPr>
            <w:r>
              <w:t>Optimalizace daně z příjmů fyzických osob</w:t>
            </w:r>
          </w:p>
          <w:p w:rsidR="003F47B3" w:rsidRDefault="003F47B3" w:rsidP="003F47B3">
            <w:pPr>
              <w:pStyle w:val="Odstavecseseznamem"/>
              <w:numPr>
                <w:ilvl w:val="0"/>
                <w:numId w:val="110"/>
              </w:numPr>
              <w:tabs>
                <w:tab w:val="left" w:pos="8016"/>
              </w:tabs>
              <w:ind w:left="255" w:hanging="255"/>
              <w:contextualSpacing w:val="0"/>
            </w:pPr>
            <w:r>
              <w:t>Problematika evidence dlouhodobého majetku ve vybrané firmě z hlediska účetního a daňového</w:t>
            </w:r>
          </w:p>
          <w:p w:rsidR="003F47B3" w:rsidRDefault="003F47B3" w:rsidP="003F47B3">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3F47B3" w:rsidRDefault="003F47B3" w:rsidP="003F47B3">
            <w:pPr>
              <w:pStyle w:val="Odstavecseseznamem"/>
              <w:numPr>
                <w:ilvl w:val="0"/>
                <w:numId w:val="110"/>
              </w:numPr>
              <w:tabs>
                <w:tab w:val="left" w:pos="8016"/>
              </w:tabs>
              <w:ind w:left="255" w:hanging="255"/>
              <w:contextualSpacing w:val="0"/>
            </w:pPr>
            <w:r>
              <w:t>Účtování a analýza zásob zboží ve společnosti HP TRONIC Zlín, spol. s r. o.</w:t>
            </w:r>
          </w:p>
          <w:p w:rsidR="003F47B3" w:rsidRDefault="003F47B3" w:rsidP="003F47B3">
            <w:pPr>
              <w:pStyle w:val="Odstavecseseznamem"/>
              <w:numPr>
                <w:ilvl w:val="0"/>
                <w:numId w:val="110"/>
              </w:numPr>
              <w:tabs>
                <w:tab w:val="left" w:pos="8016"/>
              </w:tabs>
              <w:ind w:left="255" w:hanging="255"/>
              <w:contextualSpacing w:val="0"/>
            </w:pPr>
            <w:r>
              <w:t>Analýza hypotečních úvěrů a jejich daňový dopad pro klienta</w:t>
            </w:r>
          </w:p>
          <w:p w:rsidR="003F47B3" w:rsidRDefault="003F47B3" w:rsidP="003F47B3">
            <w:pPr>
              <w:pStyle w:val="Odstavecseseznamem"/>
              <w:numPr>
                <w:ilvl w:val="0"/>
                <w:numId w:val="110"/>
              </w:numPr>
              <w:tabs>
                <w:tab w:val="left" w:pos="8016"/>
              </w:tabs>
              <w:ind w:left="255" w:hanging="255"/>
              <w:contextualSpacing w:val="0"/>
            </w:pPr>
            <w:r>
              <w:t>Analýza chyb v účetní praxi se zaměřením na účetní uzávěrku a závěrku</w:t>
            </w:r>
          </w:p>
          <w:p w:rsidR="003F47B3" w:rsidRDefault="003F47B3" w:rsidP="003F47B3">
            <w:pPr>
              <w:pStyle w:val="Odstavecseseznamem"/>
              <w:numPr>
                <w:ilvl w:val="0"/>
                <w:numId w:val="110"/>
              </w:numPr>
              <w:tabs>
                <w:tab w:val="left" w:pos="8016"/>
              </w:tabs>
              <w:ind w:left="255" w:hanging="255"/>
              <w:contextualSpacing w:val="0"/>
            </w:pPr>
            <w:r>
              <w:t>Specifikace výběru a implementace ekonomického software malé firmy</w:t>
            </w:r>
          </w:p>
          <w:p w:rsidR="003F47B3" w:rsidRDefault="003F47B3" w:rsidP="003F47B3">
            <w:pPr>
              <w:pStyle w:val="Odstavecseseznamem"/>
              <w:numPr>
                <w:ilvl w:val="0"/>
                <w:numId w:val="110"/>
              </w:numPr>
              <w:tabs>
                <w:tab w:val="left" w:pos="8016"/>
              </w:tabs>
              <w:ind w:left="255" w:hanging="255"/>
              <w:contextualSpacing w:val="0"/>
            </w:pPr>
            <w:r>
              <w:t>Mzdové účetnictví ve vybrané společnosti</w:t>
            </w:r>
          </w:p>
          <w:p w:rsidR="003F47B3" w:rsidRDefault="003F47B3" w:rsidP="003F47B3">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3F47B3" w:rsidRDefault="003F47B3" w:rsidP="003F47B3">
            <w:pPr>
              <w:pStyle w:val="Odstavecseseznamem"/>
              <w:numPr>
                <w:ilvl w:val="0"/>
                <w:numId w:val="110"/>
              </w:numPr>
              <w:tabs>
                <w:tab w:val="left" w:pos="8016"/>
              </w:tabs>
              <w:ind w:left="255" w:hanging="255"/>
              <w:contextualSpacing w:val="0"/>
            </w:pPr>
            <w:r>
              <w:t>Vedení účetnictví vybrané obce</w:t>
            </w:r>
          </w:p>
          <w:p w:rsidR="003F47B3" w:rsidRDefault="003F47B3" w:rsidP="003F47B3">
            <w:pPr>
              <w:pStyle w:val="Odstavecseseznamem"/>
              <w:numPr>
                <w:ilvl w:val="0"/>
                <w:numId w:val="110"/>
              </w:numPr>
              <w:tabs>
                <w:tab w:val="left" w:pos="8016"/>
              </w:tabs>
              <w:ind w:left="255" w:hanging="255"/>
              <w:contextualSpacing w:val="0"/>
            </w:pPr>
            <w:r>
              <w:t>Analýza mzdového systému vybrané společnosti</w:t>
            </w:r>
          </w:p>
          <w:p w:rsidR="003F47B3" w:rsidRDefault="003F47B3" w:rsidP="003F47B3">
            <w:pPr>
              <w:pStyle w:val="Odstavecseseznamem"/>
              <w:numPr>
                <w:ilvl w:val="0"/>
                <w:numId w:val="110"/>
              </w:numPr>
              <w:tabs>
                <w:tab w:val="left" w:pos="8016"/>
              </w:tabs>
              <w:ind w:left="255" w:hanging="255"/>
              <w:contextualSpacing w:val="0"/>
            </w:pPr>
            <w:r>
              <w:t>Optimalizace daně z příjmů právnických osob ve vybrané společnosti</w:t>
            </w:r>
          </w:p>
          <w:p w:rsidR="003F47B3" w:rsidRDefault="003F47B3" w:rsidP="003F47B3">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3F47B3" w:rsidRDefault="003F47B3" w:rsidP="003F47B3">
            <w:pPr>
              <w:pStyle w:val="Odstavecseseznamem"/>
              <w:numPr>
                <w:ilvl w:val="0"/>
                <w:numId w:val="110"/>
              </w:numPr>
              <w:tabs>
                <w:tab w:val="left" w:pos="8016"/>
              </w:tabs>
              <w:ind w:left="255" w:hanging="255"/>
              <w:contextualSpacing w:val="0"/>
            </w:pPr>
            <w:r>
              <w:t>Možnosti zdrojů financování příspěvkové organizace a jejich účtování</w:t>
            </w:r>
          </w:p>
          <w:p w:rsidR="003F47B3" w:rsidRDefault="003F47B3" w:rsidP="003F47B3">
            <w:pPr>
              <w:pStyle w:val="Odstavecseseznamem"/>
              <w:numPr>
                <w:ilvl w:val="0"/>
                <w:numId w:val="110"/>
              </w:numPr>
              <w:tabs>
                <w:tab w:val="left" w:pos="8016"/>
              </w:tabs>
              <w:ind w:left="255" w:hanging="255"/>
              <w:contextualSpacing w:val="0"/>
            </w:pPr>
            <w:r>
              <w:t>Systém řízení pohledávek ve vybrané společnosti</w:t>
            </w:r>
          </w:p>
          <w:p w:rsidR="003F47B3" w:rsidRDefault="003F47B3" w:rsidP="003F47B3">
            <w:pPr>
              <w:pStyle w:val="Odstavecseseznamem"/>
              <w:numPr>
                <w:ilvl w:val="0"/>
                <w:numId w:val="110"/>
              </w:numPr>
              <w:tabs>
                <w:tab w:val="left" w:pos="8016"/>
              </w:tabs>
              <w:ind w:left="255" w:hanging="255"/>
              <w:contextualSpacing w:val="0"/>
            </w:pPr>
            <w:r>
              <w:t>Problematika dlouhodobého majetku v příspěvkové organizaci</w:t>
            </w:r>
          </w:p>
          <w:p w:rsidR="003F47B3" w:rsidRDefault="003F47B3" w:rsidP="003F47B3">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3F47B3" w:rsidRDefault="003F47B3" w:rsidP="003F47B3">
            <w:pPr>
              <w:pStyle w:val="Odstavecseseznamem"/>
              <w:numPr>
                <w:ilvl w:val="0"/>
                <w:numId w:val="110"/>
              </w:numPr>
              <w:tabs>
                <w:tab w:val="left" w:pos="8016"/>
              </w:tabs>
              <w:ind w:left="255" w:hanging="255"/>
              <w:contextualSpacing w:val="0"/>
            </w:pPr>
            <w:r>
              <w:t>Daňová a účetní specifika ve stavebnictví</w:t>
            </w:r>
          </w:p>
          <w:p w:rsidR="003F47B3" w:rsidRDefault="003F47B3" w:rsidP="003F47B3">
            <w:pPr>
              <w:pStyle w:val="Odstavecseseznamem"/>
              <w:numPr>
                <w:ilvl w:val="0"/>
                <w:numId w:val="110"/>
              </w:numPr>
              <w:tabs>
                <w:tab w:val="left" w:pos="8016"/>
              </w:tabs>
              <w:ind w:left="255" w:hanging="255"/>
              <w:contextualSpacing w:val="0"/>
            </w:pPr>
            <w:r>
              <w:t>Režim přenesení daňové povinnosti a jeho aplikace ve vybrané společnosti</w:t>
            </w:r>
          </w:p>
          <w:p w:rsidR="003F47B3" w:rsidRDefault="003F47B3" w:rsidP="003F47B3">
            <w:pPr>
              <w:pStyle w:val="Odstavecseseznamem"/>
              <w:numPr>
                <w:ilvl w:val="0"/>
                <w:numId w:val="110"/>
              </w:numPr>
              <w:tabs>
                <w:tab w:val="left" w:pos="8016"/>
              </w:tabs>
              <w:ind w:left="255" w:hanging="255"/>
              <w:contextualSpacing w:val="0"/>
            </w:pPr>
            <w:r>
              <w:t>Cestovní náhrady ve stavební firmě</w:t>
            </w:r>
          </w:p>
          <w:p w:rsidR="003F47B3" w:rsidRDefault="003F47B3" w:rsidP="003F47B3">
            <w:pPr>
              <w:pStyle w:val="Odstavecseseznamem"/>
              <w:numPr>
                <w:ilvl w:val="0"/>
                <w:numId w:val="110"/>
              </w:numPr>
              <w:tabs>
                <w:tab w:val="left" w:pos="8016"/>
              </w:tabs>
              <w:ind w:left="255" w:hanging="255"/>
              <w:contextualSpacing w:val="0"/>
            </w:pPr>
            <w:r>
              <w:t>Dlouhodobý hmotný majetek a jeho sledování ve společnosti Consulting s.r.o.</w:t>
            </w:r>
          </w:p>
          <w:p w:rsidR="003F47B3" w:rsidRDefault="003F47B3" w:rsidP="003F47B3">
            <w:pPr>
              <w:pStyle w:val="Odstavecseseznamem"/>
              <w:numPr>
                <w:ilvl w:val="0"/>
                <w:numId w:val="110"/>
              </w:numPr>
              <w:tabs>
                <w:tab w:val="left" w:pos="8016"/>
              </w:tabs>
              <w:ind w:left="255" w:hanging="255"/>
              <w:contextualSpacing w:val="0"/>
            </w:pPr>
            <w:r>
              <w:t>Analýza problémových oblastí u daně z přidané hodnoty ve vybrané firmě</w:t>
            </w:r>
          </w:p>
          <w:p w:rsidR="003F47B3" w:rsidRDefault="003F47B3" w:rsidP="003F47B3">
            <w:pPr>
              <w:spacing w:after="160" w:line="259" w:lineRule="auto"/>
              <w:jc w:val="both"/>
            </w:pPr>
          </w:p>
          <w:p w:rsidR="003F47B3" w:rsidRDefault="003F47B3" w:rsidP="003F47B3">
            <w:pPr>
              <w:jc w:val="both"/>
            </w:pPr>
            <w:r>
              <w:t xml:space="preserve">Jedná se pouze o příklady obhájených témat BP. Kompletní přehled obhájených BP je v informačním systému UTB ve Zlíně </w:t>
            </w:r>
            <w:hyperlink r:id="rId16" w:history="1">
              <w:r>
                <w:rPr>
                  <w:rStyle w:val="Hypertextovodkaz"/>
                </w:rPr>
                <w:t>https://stag.utb.cz/portal/studium/prohlizeni.html</w:t>
              </w:r>
            </w:hyperlink>
            <w:r>
              <w:t xml:space="preserve"> (odkaz Kvalifikační práce).</w:t>
            </w:r>
          </w:p>
          <w:p w:rsidR="003F47B3" w:rsidRDefault="003F47B3" w:rsidP="003F47B3">
            <w:pPr>
              <w:jc w:val="both"/>
            </w:pPr>
            <w:r>
              <w:t xml:space="preserve"> </w:t>
            </w:r>
          </w:p>
        </w:tc>
      </w:tr>
      <w:tr w:rsidR="003F47B3" w:rsidTr="00406EBE">
        <w:tc>
          <w:tcPr>
            <w:tcW w:w="3227" w:type="dxa"/>
            <w:gridSpan w:val="3"/>
            <w:shd w:val="clear" w:color="auto" w:fill="F7CAAC"/>
          </w:tcPr>
          <w:p w:rsidR="003F47B3" w:rsidRDefault="003F47B3" w:rsidP="003F47B3">
            <w:r>
              <w:rPr>
                <w:b/>
              </w:rPr>
              <w:lastRenderedPageBreak/>
              <w:t>Návrh témat rigorózních prací a témata obhájených prací</w:t>
            </w:r>
          </w:p>
        </w:tc>
        <w:tc>
          <w:tcPr>
            <w:tcW w:w="6058" w:type="dxa"/>
            <w:gridSpan w:val="5"/>
            <w:tcBorders>
              <w:bottom w:val="nil"/>
            </w:tcBorders>
            <w:shd w:val="clear" w:color="auto" w:fill="FFFFFF"/>
          </w:tcPr>
          <w:p w:rsidR="003F47B3" w:rsidRDefault="003F47B3" w:rsidP="003F47B3">
            <w:pPr>
              <w:jc w:val="center"/>
            </w:pPr>
          </w:p>
        </w:tc>
      </w:tr>
      <w:tr w:rsidR="003F47B3" w:rsidTr="00406EBE">
        <w:trPr>
          <w:trHeight w:val="206"/>
        </w:trPr>
        <w:tc>
          <w:tcPr>
            <w:tcW w:w="9285" w:type="dxa"/>
            <w:gridSpan w:val="8"/>
            <w:tcBorders>
              <w:top w:val="nil"/>
            </w:tcBorders>
          </w:tcPr>
          <w:p w:rsidR="003F47B3" w:rsidRDefault="003F47B3" w:rsidP="003F47B3">
            <w:pPr>
              <w:jc w:val="both"/>
            </w:pPr>
          </w:p>
        </w:tc>
      </w:tr>
      <w:tr w:rsidR="003F47B3" w:rsidTr="00406EBE">
        <w:tc>
          <w:tcPr>
            <w:tcW w:w="3227" w:type="dxa"/>
            <w:gridSpan w:val="3"/>
            <w:shd w:val="clear" w:color="auto" w:fill="F7CAAC"/>
          </w:tcPr>
          <w:p w:rsidR="003F47B3" w:rsidRDefault="003F47B3" w:rsidP="003F47B3">
            <w:r>
              <w:rPr>
                <w:b/>
              </w:rPr>
              <w:t xml:space="preserve"> Součásti SRZ a jejich obsah</w:t>
            </w:r>
          </w:p>
        </w:tc>
        <w:tc>
          <w:tcPr>
            <w:tcW w:w="6058" w:type="dxa"/>
            <w:gridSpan w:val="5"/>
            <w:tcBorders>
              <w:bottom w:val="nil"/>
            </w:tcBorders>
            <w:shd w:val="clear" w:color="auto" w:fill="FFFFFF"/>
          </w:tcPr>
          <w:p w:rsidR="003F47B3" w:rsidRDefault="003F47B3" w:rsidP="003F47B3">
            <w:pPr>
              <w:jc w:val="center"/>
            </w:pPr>
          </w:p>
        </w:tc>
      </w:tr>
      <w:tr w:rsidR="003F47B3" w:rsidTr="00406EBE">
        <w:trPr>
          <w:trHeight w:val="284"/>
        </w:trPr>
        <w:tc>
          <w:tcPr>
            <w:tcW w:w="9285" w:type="dxa"/>
            <w:gridSpan w:val="8"/>
            <w:tcBorders>
              <w:top w:val="nil"/>
            </w:tcBorders>
          </w:tcPr>
          <w:p w:rsidR="003F47B3" w:rsidRDefault="003F47B3" w:rsidP="003F47B3">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E061D7">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B012C7">
            <w:pPr>
              <w:jc w:val="both"/>
            </w:pPr>
            <w:r w:rsidRPr="00E357AF">
              <w:t>Formální požadavky pro udělení klasifikovaného zápočtu:</w:t>
            </w:r>
            <w:r>
              <w:t xml:space="preserve"> </w:t>
            </w:r>
            <w:r w:rsidRPr="00E357AF">
              <w:t>Úspěšné absolvování průběžného (50%) a zápočtového testu na 60 %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rsidR="004E6EBD">
              <w:t xml:space="preserve"> vedení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62413A" w:rsidRPr="00E357AF" w:rsidRDefault="0062413A" w:rsidP="0062413A">
            <w:pPr>
              <w:jc w:val="both"/>
              <w:rPr>
                <w:ins w:id="1022" w:author="Neubauerová Bronislava" w:date="2019-09-03T10:34:00Z"/>
              </w:rPr>
            </w:pPr>
            <w:ins w:id="1023" w:author="Neubauerová Bronislava" w:date="2019-09-03T10:34:00Z">
              <w:r w:rsidRPr="00E357AF">
                <w:t xml:space="preserve">Hlavním cílem kurzu je sjednotit informační a počítačovou gramotnost studentů směrem, který umožní plynulý náběh návazných předmětů bakalářského studia FaME, včetně jejich aplikace. </w:t>
              </w:r>
            </w:ins>
          </w:p>
          <w:p w:rsidR="0062413A" w:rsidRDefault="0062413A" w:rsidP="0062413A">
            <w:pPr>
              <w:jc w:val="both"/>
              <w:rPr>
                <w:ins w:id="1024" w:author="Neubauerová Bronislava" w:date="2019-09-03T10:34:00Z"/>
              </w:rPr>
            </w:pPr>
            <w:ins w:id="1025" w:author="Neubauerová Bronislava" w:date="2019-09-03T10:34:00Z">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ins>
          </w:p>
          <w:p w:rsidR="0062413A" w:rsidRDefault="0062413A" w:rsidP="0062413A">
            <w:pPr>
              <w:jc w:val="both"/>
              <w:rPr>
                <w:ins w:id="1026" w:author="Neubauerová Bronislava" w:date="2019-09-03T10:34:00Z"/>
              </w:rPr>
            </w:pPr>
            <w:ins w:id="1027" w:author="Neubauerová Bronislava" w:date="2019-09-03T10:34:00Z">
              <w:r>
                <w:t>Obsah:</w:t>
              </w:r>
            </w:ins>
          </w:p>
          <w:p w:rsidR="0062413A" w:rsidRDefault="0062413A" w:rsidP="0062413A">
            <w:pPr>
              <w:pStyle w:val="Odstavecseseznamem"/>
              <w:numPr>
                <w:ilvl w:val="0"/>
                <w:numId w:val="113"/>
              </w:numPr>
              <w:ind w:left="248" w:hanging="284"/>
              <w:jc w:val="both"/>
              <w:rPr>
                <w:ins w:id="1028" w:author="Neubauerová Bronislava" w:date="2019-09-03T10:34:00Z"/>
              </w:rPr>
            </w:pPr>
            <w:ins w:id="1029" w:author="Neubauerová Bronislava" w:date="2019-09-03T10:34:00Z">
              <w:r>
                <w:t>Informace a data.</w:t>
              </w:r>
            </w:ins>
          </w:p>
          <w:p w:rsidR="0062413A" w:rsidRDefault="0062413A" w:rsidP="0062413A">
            <w:pPr>
              <w:pStyle w:val="Odstavecseseznamem"/>
              <w:numPr>
                <w:ilvl w:val="0"/>
                <w:numId w:val="113"/>
              </w:numPr>
              <w:ind w:left="248" w:hanging="284"/>
              <w:jc w:val="both"/>
              <w:rPr>
                <w:ins w:id="1030" w:author="Neubauerová Bronislava" w:date="2019-09-03T10:34:00Z"/>
              </w:rPr>
            </w:pPr>
            <w:ins w:id="1031" w:author="Neubauerová Bronislava" w:date="2019-09-03T10:34:00Z">
              <w:r>
                <w:t>Kódy a kódování, komprese a prezentace dat.</w:t>
              </w:r>
            </w:ins>
          </w:p>
          <w:p w:rsidR="0062413A" w:rsidRDefault="0062413A" w:rsidP="0062413A">
            <w:pPr>
              <w:pStyle w:val="Odstavecseseznamem"/>
              <w:numPr>
                <w:ilvl w:val="0"/>
                <w:numId w:val="113"/>
              </w:numPr>
              <w:ind w:left="248" w:hanging="284"/>
              <w:jc w:val="both"/>
              <w:rPr>
                <w:ins w:id="1032" w:author="Neubauerová Bronislava" w:date="2019-09-03T10:34:00Z"/>
              </w:rPr>
            </w:pPr>
            <w:ins w:id="1033" w:author="Neubauerová Bronislava" w:date="2019-09-03T10:34:00Z">
              <w:r>
                <w:t>Technické prostředky počítačů (HW).</w:t>
              </w:r>
            </w:ins>
          </w:p>
          <w:p w:rsidR="0062413A" w:rsidRDefault="0062413A" w:rsidP="0062413A">
            <w:pPr>
              <w:pStyle w:val="Odstavecseseznamem"/>
              <w:numPr>
                <w:ilvl w:val="0"/>
                <w:numId w:val="113"/>
              </w:numPr>
              <w:ind w:left="248" w:hanging="284"/>
              <w:jc w:val="both"/>
              <w:rPr>
                <w:ins w:id="1034" w:author="Neubauerová Bronislava" w:date="2019-09-03T10:34:00Z"/>
              </w:rPr>
            </w:pPr>
            <w:ins w:id="1035" w:author="Neubauerová Bronislava" w:date="2019-09-03T10:34:00Z">
              <w:r>
                <w:t>Informační systémy a informační technologie.</w:t>
              </w:r>
            </w:ins>
          </w:p>
          <w:p w:rsidR="0062413A" w:rsidRDefault="0062413A" w:rsidP="0062413A">
            <w:pPr>
              <w:pStyle w:val="Odstavecseseznamem"/>
              <w:numPr>
                <w:ilvl w:val="0"/>
                <w:numId w:val="113"/>
              </w:numPr>
              <w:ind w:left="248" w:hanging="284"/>
              <w:jc w:val="both"/>
              <w:rPr>
                <w:ins w:id="1036" w:author="Neubauerová Bronislava" w:date="2019-09-03T10:34:00Z"/>
              </w:rPr>
            </w:pPr>
            <w:ins w:id="1037" w:author="Neubauerová Bronislava" w:date="2019-09-03T10:34:00Z">
              <w:r>
                <w:t>Softwarové vybavení počítačů, operační systémy.</w:t>
              </w:r>
            </w:ins>
          </w:p>
          <w:p w:rsidR="0062413A" w:rsidRDefault="0062413A" w:rsidP="0062413A">
            <w:pPr>
              <w:pStyle w:val="Odstavecseseznamem"/>
              <w:numPr>
                <w:ilvl w:val="0"/>
                <w:numId w:val="113"/>
              </w:numPr>
              <w:ind w:left="248" w:hanging="284"/>
              <w:jc w:val="both"/>
              <w:rPr>
                <w:ins w:id="1038" w:author="Neubauerová Bronislava" w:date="2019-09-03T10:34:00Z"/>
              </w:rPr>
            </w:pPr>
            <w:ins w:id="1039" w:author="Neubauerová Bronislava" w:date="2019-09-03T10:34:00Z">
              <w:r>
                <w:t>Aplikační software.</w:t>
              </w:r>
            </w:ins>
          </w:p>
          <w:p w:rsidR="0062413A" w:rsidRDefault="0062413A" w:rsidP="0062413A">
            <w:pPr>
              <w:pStyle w:val="Odstavecseseznamem"/>
              <w:numPr>
                <w:ilvl w:val="0"/>
                <w:numId w:val="113"/>
              </w:numPr>
              <w:ind w:left="248" w:hanging="284"/>
              <w:jc w:val="both"/>
              <w:rPr>
                <w:ins w:id="1040" w:author="Neubauerová Bronislava" w:date="2019-09-03T10:34:00Z"/>
              </w:rPr>
            </w:pPr>
            <w:ins w:id="1041" w:author="Neubauerová Bronislava" w:date="2019-09-03T10:34:00Z">
              <w:r>
                <w:t>Kancelářský software – textový procesor Microsoft Word.</w:t>
              </w:r>
            </w:ins>
          </w:p>
          <w:p w:rsidR="0062413A" w:rsidRDefault="0062413A" w:rsidP="0062413A">
            <w:pPr>
              <w:pStyle w:val="Odstavecseseznamem"/>
              <w:numPr>
                <w:ilvl w:val="0"/>
                <w:numId w:val="113"/>
              </w:numPr>
              <w:ind w:left="248" w:hanging="284"/>
              <w:jc w:val="both"/>
              <w:rPr>
                <w:ins w:id="1042" w:author="Neubauerová Bronislava" w:date="2019-09-03T10:34:00Z"/>
              </w:rPr>
            </w:pPr>
            <w:ins w:id="1043" w:author="Neubauerová Bronislava" w:date="2019-09-03T10:34:00Z">
              <w:r>
                <w:t>Kancelářský software – tabulkový kalkulátor Microsoft Excel.</w:t>
              </w:r>
            </w:ins>
          </w:p>
          <w:p w:rsidR="0062413A" w:rsidRDefault="0062413A" w:rsidP="0062413A">
            <w:pPr>
              <w:pStyle w:val="Odstavecseseznamem"/>
              <w:numPr>
                <w:ilvl w:val="0"/>
                <w:numId w:val="113"/>
              </w:numPr>
              <w:ind w:left="248" w:hanging="284"/>
              <w:jc w:val="both"/>
              <w:rPr>
                <w:ins w:id="1044" w:author="Neubauerová Bronislava" w:date="2019-09-03T10:34:00Z"/>
              </w:rPr>
            </w:pPr>
            <w:ins w:id="1045" w:author="Neubauerová Bronislava" w:date="2019-09-03T10:34:00Z">
              <w:r>
                <w:t>Kancelářský software – prezentační software Microsoft PowerPoint.</w:t>
              </w:r>
            </w:ins>
          </w:p>
          <w:p w:rsidR="0062413A" w:rsidRDefault="0062413A" w:rsidP="0062413A">
            <w:pPr>
              <w:pStyle w:val="Odstavecseseznamem"/>
              <w:numPr>
                <w:ilvl w:val="0"/>
                <w:numId w:val="113"/>
              </w:numPr>
              <w:ind w:left="248" w:hanging="284"/>
              <w:jc w:val="both"/>
              <w:rPr>
                <w:ins w:id="1046" w:author="Neubauerová Bronislava" w:date="2019-09-03T10:34:00Z"/>
              </w:rPr>
            </w:pPr>
            <w:ins w:id="1047" w:author="Neubauerová Bronislava" w:date="2019-09-03T10:34:00Z">
              <w:r>
                <w:t>Komunikace a počítačové sítě.</w:t>
              </w:r>
            </w:ins>
          </w:p>
          <w:p w:rsidR="0062413A" w:rsidRDefault="0062413A" w:rsidP="0062413A">
            <w:pPr>
              <w:pStyle w:val="Odstavecseseznamem"/>
              <w:numPr>
                <w:ilvl w:val="0"/>
                <w:numId w:val="113"/>
              </w:numPr>
              <w:ind w:left="248" w:hanging="284"/>
              <w:jc w:val="both"/>
              <w:rPr>
                <w:ins w:id="1048" w:author="Neubauerová Bronislava" w:date="2019-09-03T10:34:00Z"/>
              </w:rPr>
            </w:pPr>
            <w:ins w:id="1049" w:author="Neubauerová Bronislava" w:date="2019-09-03T10:34:00Z">
              <w:r>
                <w:t xml:space="preserve">Síťové standardy a protokoly. </w:t>
              </w:r>
            </w:ins>
          </w:p>
          <w:p w:rsidR="0062413A" w:rsidRDefault="0062413A" w:rsidP="0062413A">
            <w:pPr>
              <w:pStyle w:val="Odstavecseseznamem"/>
              <w:numPr>
                <w:ilvl w:val="0"/>
                <w:numId w:val="113"/>
              </w:numPr>
              <w:ind w:left="248" w:hanging="284"/>
              <w:jc w:val="both"/>
              <w:rPr>
                <w:ins w:id="1050" w:author="Neubauerová Bronislava" w:date="2019-09-03T10:34:00Z"/>
              </w:rPr>
            </w:pPr>
            <w:ins w:id="1051" w:author="Neubauerová Bronislava" w:date="2019-09-03T10:34:00Z">
              <w:r>
                <w:t>Vybrané služby na Internetu.</w:t>
              </w:r>
            </w:ins>
          </w:p>
          <w:p w:rsidR="0062413A" w:rsidRDefault="0062413A">
            <w:pPr>
              <w:pStyle w:val="Odstavecseseznamem"/>
              <w:numPr>
                <w:ilvl w:val="0"/>
                <w:numId w:val="113"/>
              </w:numPr>
              <w:ind w:left="248" w:hanging="284"/>
              <w:jc w:val="both"/>
              <w:rPr>
                <w:ins w:id="1052" w:author="Neubauerová Bronislava" w:date="2019-09-03T10:34:00Z"/>
              </w:rPr>
              <w:pPrChange w:id="1053" w:author="Neubauerová Bronislava" w:date="2019-09-03T10:34:00Z">
                <w:pPr>
                  <w:jc w:val="both"/>
                </w:pPr>
              </w:pPrChange>
            </w:pPr>
            <w:ins w:id="1054" w:author="Neubauerová Bronislava" w:date="2019-09-03T10:34:00Z">
              <w:r>
                <w:t>Bezpečnost na Internetu.</w:t>
              </w:r>
            </w:ins>
          </w:p>
          <w:p w:rsidR="0062413A" w:rsidRDefault="0062413A">
            <w:pPr>
              <w:pStyle w:val="Odstavecseseznamem"/>
              <w:numPr>
                <w:ilvl w:val="0"/>
                <w:numId w:val="113"/>
              </w:numPr>
              <w:ind w:left="248" w:hanging="284"/>
              <w:jc w:val="both"/>
              <w:rPr>
                <w:ins w:id="1055" w:author="Neubauerová Bronislava" w:date="2019-09-03T10:34:00Z"/>
              </w:rPr>
              <w:pPrChange w:id="1056" w:author="Neubauerová Bronislava" w:date="2019-09-03T10:34:00Z">
                <w:pPr>
                  <w:jc w:val="both"/>
                </w:pPr>
              </w:pPrChange>
            </w:pPr>
            <w:ins w:id="1057" w:author="Neubauerová Bronislava" w:date="2019-09-03T10:34:00Z">
              <w:r>
                <w:t>Ergonomie práce na PC.</w:t>
              </w:r>
            </w:ins>
          </w:p>
          <w:p w:rsidR="0062413A" w:rsidRDefault="0062413A" w:rsidP="0062413A">
            <w:pPr>
              <w:jc w:val="both"/>
              <w:rPr>
                <w:ins w:id="1058" w:author="Neubauerová Bronislava" w:date="2019-09-03T10:34:00Z"/>
              </w:rPr>
            </w:pPr>
          </w:p>
          <w:p w:rsidR="00BF06DF" w:rsidRPr="00E357AF" w:rsidDel="0062413A" w:rsidRDefault="00BF06DF" w:rsidP="0062413A">
            <w:pPr>
              <w:jc w:val="both"/>
              <w:rPr>
                <w:del w:id="1059" w:author="Neubauerová Bronislava" w:date="2019-09-03T10:34:00Z"/>
              </w:rPr>
            </w:pPr>
            <w:del w:id="1060" w:author="Neubauerová Bronislava" w:date="2019-09-03T10:34:00Z">
              <w:r w:rsidRPr="00E357AF" w:rsidDel="0062413A">
                <w:delTex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delText>
              </w:r>
            </w:del>
          </w:p>
          <w:p w:rsidR="00BF06DF" w:rsidRPr="00E357AF" w:rsidRDefault="00BF06DF" w:rsidP="00B012C7">
            <w:pPr>
              <w:jc w:val="both"/>
            </w:pPr>
            <w:del w:id="1061" w:author="Neubauerová Bronislava" w:date="2019-09-03T10:34:00Z">
              <w:r w:rsidRPr="00E357AF" w:rsidDel="0062413A">
                <w:delTex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delText>
              </w:r>
            </w:del>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lastRenderedPageBreak/>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E061D7">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Vektory, lineární kombinace, lineární (</w:t>
            </w:r>
            <w:r w:rsidR="004E6EBD">
              <w:rPr>
                <w:color w:val="000000"/>
                <w:shd w:val="clear" w:color="auto" w:fill="FFFFFF"/>
              </w:rPr>
              <w:t>ne)závislost, vektorový prostor.</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Matice a početní</w:t>
            </w:r>
            <w:r w:rsidR="004E6EBD">
              <w:rPr>
                <w:color w:val="000000"/>
                <w:shd w:val="clear" w:color="auto" w:fill="FFFFFF"/>
              </w:rPr>
              <w:t xml:space="preserve"> operace s nimi, hodnost matice.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Determinant, in</w:t>
            </w:r>
            <w:r w:rsidR="004E6EBD">
              <w:rPr>
                <w:color w:val="000000"/>
                <w:shd w:val="clear" w:color="auto" w:fill="FFFFFF"/>
              </w:rPr>
              <w:t>verzní matice, maticové rovnice.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Soustavy lineárních rov</w:t>
            </w:r>
            <w:r w:rsidR="004E6EBD">
              <w:rPr>
                <w:color w:val="000000"/>
                <w:shd w:val="clear" w:color="auto" w:fill="FFFFFF"/>
              </w:rPr>
              <w:t>nic.</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Funkce a jejich vlastnosti.</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Elementární funkce.</w:t>
            </w:r>
          </w:p>
          <w:p w:rsidR="00BF06DF" w:rsidRPr="00E357AF" w:rsidRDefault="004E6EBD" w:rsidP="00345580">
            <w:pPr>
              <w:pStyle w:val="Odstavecseseznamem"/>
              <w:numPr>
                <w:ilvl w:val="0"/>
                <w:numId w:val="2"/>
              </w:numPr>
              <w:ind w:left="322" w:hanging="284"/>
              <w:rPr>
                <w:color w:val="000000"/>
              </w:rPr>
            </w:pPr>
            <w:r>
              <w:rPr>
                <w:color w:val="000000"/>
                <w:shd w:val="clear" w:color="auto" w:fill="FFFFFF"/>
              </w:rPr>
              <w:t>Limita, spojitost funkce.</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Derivace.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Derivace vyšší</w:t>
            </w:r>
            <w:r w:rsidR="004E6EBD">
              <w:rPr>
                <w:color w:val="000000"/>
                <w:shd w:val="clear" w:color="auto" w:fill="FFFFFF"/>
              </w:rPr>
              <w:t>ch řádů, L´Hospitalovo pravidlo.</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Geometrick</w:t>
            </w:r>
            <w:r w:rsidR="004E6EBD">
              <w:rPr>
                <w:color w:val="000000"/>
                <w:shd w:val="clear" w:color="auto" w:fill="FFFFFF"/>
              </w:rPr>
              <w:t>ý význam první a druhé derivace.</w:t>
            </w:r>
          </w:p>
          <w:p w:rsidR="00BF06DF" w:rsidRPr="00E357AF" w:rsidRDefault="004E6EBD" w:rsidP="00345580">
            <w:pPr>
              <w:pStyle w:val="Odstavecseseznamem"/>
              <w:numPr>
                <w:ilvl w:val="0"/>
                <w:numId w:val="2"/>
              </w:numPr>
              <w:ind w:left="322" w:hanging="284"/>
            </w:pPr>
            <w:r>
              <w:rPr>
                <w:color w:val="000000"/>
                <w:shd w:val="clear" w:color="auto" w:fill="FFFFFF"/>
              </w:rPr>
              <w:t>Průběh funkce.</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345580">
            <w:pPr>
              <w:pStyle w:val="Odstavecseseznamem"/>
              <w:numPr>
                <w:ilvl w:val="0"/>
                <w:numId w:val="3"/>
              </w:numPr>
              <w:ind w:left="247" w:hanging="247"/>
              <w:jc w:val="both"/>
            </w:pPr>
            <w:r>
              <w:t>Úvod do ekonomického studia</w:t>
            </w:r>
            <w:r w:rsidR="004E6EBD">
              <w:t>.</w:t>
            </w:r>
          </w:p>
          <w:p w:rsidR="00BF06DF" w:rsidRDefault="00BF06DF" w:rsidP="00345580">
            <w:pPr>
              <w:pStyle w:val="Odstavecseseznamem"/>
              <w:numPr>
                <w:ilvl w:val="0"/>
                <w:numId w:val="3"/>
              </w:numPr>
              <w:ind w:left="247" w:hanging="247"/>
              <w:jc w:val="both"/>
            </w:pPr>
            <w:r w:rsidRPr="00E357AF">
              <w:t>Základní</w:t>
            </w:r>
            <w:r>
              <w:t xml:space="preserve"> problémy organizace ekonomiky</w:t>
            </w:r>
            <w:r w:rsidR="004E6EBD">
              <w:t>.</w:t>
            </w:r>
          </w:p>
          <w:p w:rsidR="00BF06DF" w:rsidRPr="00E357AF" w:rsidRDefault="00BF06DF" w:rsidP="00345580">
            <w:pPr>
              <w:pStyle w:val="Odstavecseseznamem"/>
              <w:numPr>
                <w:ilvl w:val="0"/>
                <w:numId w:val="3"/>
              </w:numPr>
              <w:ind w:left="247" w:hanging="247"/>
              <w:jc w:val="both"/>
            </w:pPr>
            <w:r w:rsidRPr="00E357AF">
              <w:t xml:space="preserve">Základní </w:t>
            </w:r>
            <w:r>
              <w:t>metodické návyky</w:t>
            </w:r>
            <w:r w:rsidR="004E6EBD">
              <w:t>.</w:t>
            </w:r>
          </w:p>
          <w:p w:rsidR="00BF06DF" w:rsidRPr="00E357AF" w:rsidRDefault="00BF06DF" w:rsidP="00345580">
            <w:pPr>
              <w:pStyle w:val="Odstavecseseznamem"/>
              <w:numPr>
                <w:ilvl w:val="0"/>
                <w:numId w:val="3"/>
              </w:numPr>
              <w:ind w:left="247" w:hanging="247"/>
              <w:jc w:val="both"/>
            </w:pPr>
            <w:r>
              <w:t>Trh a tržní mechanizmus</w:t>
            </w:r>
            <w:r w:rsidR="004E6EBD">
              <w:t>.</w:t>
            </w:r>
          </w:p>
          <w:p w:rsidR="00BF06DF" w:rsidRPr="00E357AF" w:rsidRDefault="00BF06DF" w:rsidP="00345580">
            <w:pPr>
              <w:pStyle w:val="Odstavecseseznamem"/>
              <w:numPr>
                <w:ilvl w:val="0"/>
                <w:numId w:val="3"/>
              </w:numPr>
              <w:ind w:left="247" w:hanging="247"/>
              <w:jc w:val="both"/>
            </w:pPr>
            <w:r w:rsidRPr="00E357AF">
              <w:t>Chování spo</w:t>
            </w:r>
            <w:r>
              <w:t>třebitele a formování poptávky</w:t>
            </w:r>
            <w:r w:rsidR="004E6EBD">
              <w:t>.</w:t>
            </w:r>
          </w:p>
          <w:p w:rsidR="00BF06DF" w:rsidRPr="00E357AF" w:rsidRDefault="00BF06DF" w:rsidP="00345580">
            <w:pPr>
              <w:pStyle w:val="Odstavecseseznamem"/>
              <w:numPr>
                <w:ilvl w:val="0"/>
                <w:numId w:val="3"/>
              </w:numPr>
              <w:ind w:left="247" w:hanging="247"/>
              <w:jc w:val="both"/>
            </w:pPr>
            <w:r w:rsidRPr="00E357AF">
              <w:t>Na</w:t>
            </w:r>
            <w:r>
              <w:t>bídka na trhu výrobků a služeb</w:t>
            </w:r>
            <w:r w:rsidR="004E6EBD">
              <w:t>.</w:t>
            </w:r>
          </w:p>
          <w:p w:rsidR="00BF06DF" w:rsidRDefault="00BF06DF" w:rsidP="00345580">
            <w:pPr>
              <w:pStyle w:val="Odstavecseseznamem"/>
              <w:numPr>
                <w:ilvl w:val="0"/>
                <w:numId w:val="3"/>
              </w:numPr>
              <w:ind w:left="247" w:hanging="247"/>
              <w:jc w:val="both"/>
            </w:pPr>
            <w:r w:rsidRPr="00E357AF">
              <w:t xml:space="preserve">Firma v podmínkách dokonalé </w:t>
            </w:r>
            <w:r>
              <w:t>konkurence a formování nabídky</w:t>
            </w:r>
            <w:r w:rsidR="004E6EBD">
              <w:t>.</w:t>
            </w:r>
          </w:p>
          <w:p w:rsidR="00BF06DF" w:rsidRPr="00E357AF" w:rsidRDefault="00BF06DF" w:rsidP="00345580">
            <w:pPr>
              <w:pStyle w:val="Odstavecseseznamem"/>
              <w:numPr>
                <w:ilvl w:val="0"/>
                <w:numId w:val="3"/>
              </w:numPr>
              <w:ind w:left="247" w:hanging="247"/>
              <w:jc w:val="both"/>
            </w:pPr>
            <w:r w:rsidRPr="00E357AF">
              <w:t>Rovnováha</w:t>
            </w:r>
            <w:r>
              <w:t xml:space="preserve"> na dokonale konkurenčním trhu</w:t>
            </w:r>
            <w:r w:rsidR="004E6EBD">
              <w:t>.</w:t>
            </w:r>
          </w:p>
          <w:p w:rsidR="00BF06DF" w:rsidRDefault="00BF06DF" w:rsidP="00345580">
            <w:pPr>
              <w:pStyle w:val="Odstavecseseznamem"/>
              <w:numPr>
                <w:ilvl w:val="0"/>
                <w:numId w:val="3"/>
              </w:numPr>
              <w:ind w:left="247" w:hanging="247"/>
              <w:jc w:val="both"/>
            </w:pPr>
            <w:r>
              <w:t>Nedokonalá konkurence</w:t>
            </w:r>
            <w:r w:rsidR="004E6EBD">
              <w:t>.</w:t>
            </w:r>
          </w:p>
          <w:p w:rsidR="00BF06DF" w:rsidRPr="00E357AF" w:rsidRDefault="00BF06DF" w:rsidP="00345580">
            <w:pPr>
              <w:pStyle w:val="Odstavecseseznamem"/>
              <w:numPr>
                <w:ilvl w:val="0"/>
                <w:numId w:val="3"/>
              </w:numPr>
              <w:ind w:left="247" w:hanging="247"/>
              <w:jc w:val="both"/>
            </w:pPr>
            <w:r w:rsidRPr="00E357AF">
              <w:t>Monopol</w:t>
            </w:r>
            <w:r w:rsidR="004E6EBD">
              <w:t>.</w:t>
            </w:r>
          </w:p>
          <w:p w:rsidR="00BF06DF" w:rsidRDefault="00BF06DF" w:rsidP="00345580">
            <w:pPr>
              <w:pStyle w:val="Odstavecseseznamem"/>
              <w:numPr>
                <w:ilvl w:val="0"/>
                <w:numId w:val="3"/>
              </w:numPr>
              <w:ind w:left="247" w:hanging="247"/>
              <w:jc w:val="both"/>
            </w:pPr>
            <w:r>
              <w:t>Oligopol</w:t>
            </w:r>
            <w:r w:rsidR="004E6EBD">
              <w:t>.</w:t>
            </w:r>
          </w:p>
          <w:p w:rsidR="00BF06DF" w:rsidRDefault="00BF06DF" w:rsidP="00345580">
            <w:pPr>
              <w:pStyle w:val="Odstavecseseznamem"/>
              <w:numPr>
                <w:ilvl w:val="0"/>
                <w:numId w:val="3"/>
              </w:numPr>
              <w:ind w:left="247" w:hanging="247"/>
              <w:jc w:val="both"/>
            </w:pPr>
            <w:r w:rsidRPr="00E357AF">
              <w:t>Monopolní konku</w:t>
            </w:r>
            <w:r>
              <w:t>rence</w:t>
            </w:r>
            <w:r w:rsidR="004E6EBD">
              <w:t>.</w:t>
            </w:r>
          </w:p>
          <w:p w:rsidR="00BF06DF" w:rsidRPr="00E357AF" w:rsidRDefault="00BF06DF" w:rsidP="00345580">
            <w:pPr>
              <w:pStyle w:val="Odstavecseseznamem"/>
              <w:numPr>
                <w:ilvl w:val="0"/>
                <w:numId w:val="3"/>
              </w:numPr>
              <w:ind w:left="247" w:hanging="247"/>
              <w:jc w:val="both"/>
            </w:pPr>
            <w:r>
              <w:t>Alternativní cíle firmy</w:t>
            </w:r>
            <w:r w:rsidR="004E6EBD">
              <w:t>.</w:t>
            </w:r>
          </w:p>
          <w:p w:rsidR="00BF06DF" w:rsidRPr="00E357AF" w:rsidRDefault="00BF06DF" w:rsidP="00345580">
            <w:pPr>
              <w:pStyle w:val="Odstavecseseznamem"/>
              <w:numPr>
                <w:ilvl w:val="0"/>
                <w:numId w:val="3"/>
              </w:numPr>
              <w:ind w:left="247" w:hanging="247"/>
              <w:jc w:val="both"/>
            </w:pPr>
            <w:r w:rsidRPr="00E357AF">
              <w:t xml:space="preserve">Trh primárních výrobních </w:t>
            </w:r>
            <w:r>
              <w:t>faktorů a formování jejich cen</w:t>
            </w:r>
            <w:r w:rsidR="004E6EBD">
              <w:t>.</w:t>
            </w:r>
          </w:p>
          <w:p w:rsidR="00BF06DF" w:rsidRPr="00E357AF" w:rsidRDefault="00BF06DF" w:rsidP="00345580">
            <w:pPr>
              <w:pStyle w:val="Odstavecseseznamem"/>
              <w:numPr>
                <w:ilvl w:val="0"/>
                <w:numId w:val="3"/>
              </w:numPr>
              <w:ind w:left="247" w:hanging="247"/>
              <w:jc w:val="both"/>
            </w:pPr>
            <w:r>
              <w:t>Trh práce a mzda</w:t>
            </w:r>
            <w:r w:rsidR="004E6EBD">
              <w:t>.</w:t>
            </w:r>
          </w:p>
          <w:p w:rsidR="00BF06DF" w:rsidRDefault="00BF06DF" w:rsidP="00345580">
            <w:pPr>
              <w:pStyle w:val="Odstavecseseznamem"/>
              <w:numPr>
                <w:ilvl w:val="0"/>
                <w:numId w:val="3"/>
              </w:numPr>
              <w:ind w:left="247" w:hanging="247"/>
              <w:jc w:val="both"/>
            </w:pPr>
            <w:r w:rsidRPr="00E357AF">
              <w:t>Trh</w:t>
            </w:r>
            <w:r>
              <w:t xml:space="preserve"> kapitálu</w:t>
            </w:r>
            <w:r w:rsidR="004E6EBD">
              <w:t>.</w:t>
            </w:r>
          </w:p>
          <w:p w:rsidR="00BF06DF" w:rsidRPr="00E357AF" w:rsidRDefault="00BF06DF" w:rsidP="00345580">
            <w:pPr>
              <w:pStyle w:val="Odstavecseseznamem"/>
              <w:numPr>
                <w:ilvl w:val="0"/>
                <w:numId w:val="3"/>
              </w:numPr>
              <w:ind w:left="247" w:hanging="247"/>
              <w:jc w:val="both"/>
            </w:pPr>
            <w:r>
              <w:t>Rozdělování důchodů</w:t>
            </w:r>
            <w:r w:rsidR="004E6EBD">
              <w:t>.</w:t>
            </w:r>
          </w:p>
          <w:p w:rsidR="00BF06DF" w:rsidRPr="00E357AF" w:rsidRDefault="00BF06DF" w:rsidP="00345580">
            <w:pPr>
              <w:pStyle w:val="Odstavecseseznamem"/>
              <w:numPr>
                <w:ilvl w:val="0"/>
                <w:numId w:val="3"/>
              </w:numPr>
              <w:ind w:left="247" w:hanging="247"/>
              <w:jc w:val="both"/>
            </w:pPr>
            <w:r w:rsidRPr="00E357AF">
              <w:t>Celková</w:t>
            </w:r>
            <w:r>
              <w:t xml:space="preserve"> rovnováha a tržní efektivnost</w:t>
            </w:r>
            <w:r w:rsidR="004E6EBD">
              <w:t>.</w:t>
            </w:r>
          </w:p>
          <w:p w:rsidR="00BF06DF" w:rsidRDefault="00BF06DF" w:rsidP="00345580">
            <w:pPr>
              <w:pStyle w:val="Odstavecseseznamem"/>
              <w:numPr>
                <w:ilvl w:val="0"/>
                <w:numId w:val="3"/>
              </w:numPr>
              <w:ind w:left="247" w:hanging="247"/>
              <w:jc w:val="both"/>
            </w:pPr>
            <w:r>
              <w:t>Tržní selhání</w:t>
            </w:r>
            <w:r w:rsidR="004E6EBD">
              <w:t>.</w:t>
            </w:r>
          </w:p>
          <w:p w:rsidR="00BF06DF" w:rsidRPr="00E357AF" w:rsidRDefault="00BF06DF" w:rsidP="00345580">
            <w:pPr>
              <w:pStyle w:val="Odstavecseseznamem"/>
              <w:numPr>
                <w:ilvl w:val="0"/>
                <w:numId w:val="3"/>
              </w:numPr>
              <w:ind w:left="247" w:hanging="247"/>
              <w:jc w:val="both"/>
            </w:pPr>
            <w:r w:rsidRPr="00E357AF">
              <w:t>Působení státu na mikroekon</w:t>
            </w:r>
            <w:r>
              <w:t>omické subjekty</w:t>
            </w:r>
            <w:r w:rsidR="004E6EBD">
              <w:t>.</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lastRenderedPageBreak/>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lastRenderedPageBreak/>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AF6" w:rsidRDefault="006F4AF6"/>
    <w:p w:rsidR="006F4AF6" w:rsidRDefault="006F4A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AF6" w:rsidTr="002C6614">
        <w:tc>
          <w:tcPr>
            <w:tcW w:w="9855" w:type="dxa"/>
            <w:gridSpan w:val="8"/>
            <w:tcBorders>
              <w:bottom w:val="double" w:sz="4" w:space="0" w:color="auto"/>
            </w:tcBorders>
            <w:shd w:val="clear" w:color="auto" w:fill="BDD6EE"/>
          </w:tcPr>
          <w:p w:rsidR="006F4AF6" w:rsidRDefault="006F4AF6" w:rsidP="002C6614">
            <w:pPr>
              <w:jc w:val="both"/>
              <w:rPr>
                <w:b/>
                <w:sz w:val="28"/>
              </w:rPr>
            </w:pPr>
            <w:r>
              <w:lastRenderedPageBreak/>
              <w:br w:type="page"/>
            </w:r>
            <w:r>
              <w:rPr>
                <w:b/>
                <w:sz w:val="28"/>
              </w:rPr>
              <w:t>B-III – Charakteristika studijního předmětu</w:t>
            </w:r>
          </w:p>
        </w:tc>
      </w:tr>
      <w:tr w:rsidR="006F4AF6" w:rsidTr="002C6614">
        <w:tc>
          <w:tcPr>
            <w:tcW w:w="3086" w:type="dxa"/>
            <w:tcBorders>
              <w:top w:val="double" w:sz="4" w:space="0" w:color="auto"/>
            </w:tcBorders>
            <w:shd w:val="clear" w:color="auto" w:fill="F7CAAC"/>
          </w:tcPr>
          <w:p w:rsidR="006F4AF6" w:rsidRDefault="006F4AF6" w:rsidP="002C6614">
            <w:pPr>
              <w:jc w:val="both"/>
              <w:rPr>
                <w:b/>
              </w:rPr>
            </w:pPr>
            <w:r>
              <w:rPr>
                <w:b/>
              </w:rPr>
              <w:t>Název studijního předmětu</w:t>
            </w:r>
          </w:p>
        </w:tc>
        <w:tc>
          <w:tcPr>
            <w:tcW w:w="6769" w:type="dxa"/>
            <w:gridSpan w:val="7"/>
            <w:tcBorders>
              <w:top w:val="double" w:sz="4" w:space="0" w:color="auto"/>
            </w:tcBorders>
          </w:tcPr>
          <w:p w:rsidR="006F4AF6" w:rsidRDefault="006F4AF6" w:rsidP="002C6614">
            <w:pPr>
              <w:jc w:val="both"/>
            </w:pPr>
            <w:r>
              <w:t>Základy podnikové ekonomiky</w:t>
            </w:r>
          </w:p>
        </w:tc>
      </w:tr>
      <w:tr w:rsidR="006F4AF6" w:rsidTr="002C6614">
        <w:trPr>
          <w:trHeight w:val="249"/>
        </w:trPr>
        <w:tc>
          <w:tcPr>
            <w:tcW w:w="3086" w:type="dxa"/>
            <w:shd w:val="clear" w:color="auto" w:fill="F7CAAC"/>
          </w:tcPr>
          <w:p w:rsidR="006F4AF6" w:rsidRDefault="006F4AF6" w:rsidP="002C6614">
            <w:pPr>
              <w:jc w:val="both"/>
              <w:rPr>
                <w:b/>
              </w:rPr>
            </w:pPr>
            <w:r>
              <w:rPr>
                <w:b/>
              </w:rPr>
              <w:t>Typ předmětu</w:t>
            </w:r>
          </w:p>
        </w:tc>
        <w:tc>
          <w:tcPr>
            <w:tcW w:w="3406" w:type="dxa"/>
            <w:gridSpan w:val="4"/>
          </w:tcPr>
          <w:p w:rsidR="006F4AF6" w:rsidRDefault="006F4AF6" w:rsidP="002C6614">
            <w:pPr>
              <w:jc w:val="both"/>
            </w:pPr>
            <w:r>
              <w:t>povinný „PZ“</w:t>
            </w:r>
          </w:p>
        </w:tc>
        <w:tc>
          <w:tcPr>
            <w:tcW w:w="2695" w:type="dxa"/>
            <w:gridSpan w:val="2"/>
            <w:shd w:val="clear" w:color="auto" w:fill="F7CAAC"/>
          </w:tcPr>
          <w:p w:rsidR="006F4AF6" w:rsidRDefault="006F4AF6" w:rsidP="002C6614">
            <w:pPr>
              <w:jc w:val="both"/>
            </w:pPr>
            <w:r>
              <w:rPr>
                <w:b/>
              </w:rPr>
              <w:t>doporučený ročník / semestr</w:t>
            </w:r>
          </w:p>
        </w:tc>
        <w:tc>
          <w:tcPr>
            <w:tcW w:w="668" w:type="dxa"/>
          </w:tcPr>
          <w:p w:rsidR="006F4AF6" w:rsidRDefault="00522BCC" w:rsidP="002C6614">
            <w:pPr>
              <w:jc w:val="both"/>
            </w:pPr>
            <w:r>
              <w:t>1</w:t>
            </w:r>
            <w:r w:rsidR="006F4AF6">
              <w:t>/Z</w:t>
            </w:r>
          </w:p>
        </w:tc>
      </w:tr>
      <w:tr w:rsidR="006F4AF6" w:rsidTr="002C6614">
        <w:tc>
          <w:tcPr>
            <w:tcW w:w="3086" w:type="dxa"/>
            <w:shd w:val="clear" w:color="auto" w:fill="F7CAAC"/>
          </w:tcPr>
          <w:p w:rsidR="006F4AF6" w:rsidRDefault="006F4AF6" w:rsidP="002C6614">
            <w:pPr>
              <w:jc w:val="both"/>
              <w:rPr>
                <w:b/>
              </w:rPr>
            </w:pPr>
            <w:r>
              <w:rPr>
                <w:b/>
              </w:rPr>
              <w:t>Rozsah studijního předmětu</w:t>
            </w:r>
          </w:p>
        </w:tc>
        <w:tc>
          <w:tcPr>
            <w:tcW w:w="1701" w:type="dxa"/>
            <w:gridSpan w:val="2"/>
          </w:tcPr>
          <w:p w:rsidR="006F4AF6" w:rsidRDefault="006F4AF6" w:rsidP="002C6614">
            <w:pPr>
              <w:jc w:val="both"/>
            </w:pPr>
            <w:r>
              <w:t>26</w:t>
            </w:r>
            <w:r w:rsidR="00327777">
              <w:t>p + 26s</w:t>
            </w:r>
          </w:p>
        </w:tc>
        <w:tc>
          <w:tcPr>
            <w:tcW w:w="889" w:type="dxa"/>
            <w:shd w:val="clear" w:color="auto" w:fill="F7CAAC"/>
          </w:tcPr>
          <w:p w:rsidR="006F4AF6" w:rsidRDefault="006F4AF6" w:rsidP="002C6614">
            <w:pPr>
              <w:jc w:val="both"/>
              <w:rPr>
                <w:b/>
              </w:rPr>
            </w:pPr>
            <w:r>
              <w:rPr>
                <w:b/>
              </w:rPr>
              <w:t xml:space="preserve">hod. </w:t>
            </w:r>
          </w:p>
        </w:tc>
        <w:tc>
          <w:tcPr>
            <w:tcW w:w="816" w:type="dxa"/>
          </w:tcPr>
          <w:p w:rsidR="006F4AF6" w:rsidRDefault="006F4AF6" w:rsidP="002C6614">
            <w:pPr>
              <w:jc w:val="both"/>
            </w:pPr>
            <w:r>
              <w:t>20</w:t>
            </w:r>
          </w:p>
        </w:tc>
        <w:tc>
          <w:tcPr>
            <w:tcW w:w="2156" w:type="dxa"/>
            <w:shd w:val="clear" w:color="auto" w:fill="F7CAAC"/>
          </w:tcPr>
          <w:p w:rsidR="006F4AF6" w:rsidRDefault="006F4AF6" w:rsidP="002C6614">
            <w:pPr>
              <w:jc w:val="both"/>
              <w:rPr>
                <w:b/>
              </w:rPr>
            </w:pPr>
            <w:r>
              <w:rPr>
                <w:b/>
              </w:rPr>
              <w:t>kreditů</w:t>
            </w:r>
          </w:p>
        </w:tc>
        <w:tc>
          <w:tcPr>
            <w:tcW w:w="1207" w:type="dxa"/>
            <w:gridSpan w:val="2"/>
          </w:tcPr>
          <w:p w:rsidR="006F4AF6" w:rsidRDefault="006F4AF6" w:rsidP="002C6614">
            <w:pPr>
              <w:jc w:val="both"/>
            </w:pPr>
            <w:r>
              <w:t>5</w:t>
            </w:r>
          </w:p>
        </w:tc>
      </w:tr>
      <w:tr w:rsidR="006F4AF6" w:rsidTr="002C6614">
        <w:tc>
          <w:tcPr>
            <w:tcW w:w="3086" w:type="dxa"/>
            <w:shd w:val="clear" w:color="auto" w:fill="F7CAAC"/>
          </w:tcPr>
          <w:p w:rsidR="006F4AF6" w:rsidRDefault="006F4AF6" w:rsidP="002C6614">
            <w:pPr>
              <w:jc w:val="both"/>
              <w:rPr>
                <w:b/>
                <w:sz w:val="22"/>
              </w:rPr>
            </w:pPr>
            <w:r>
              <w:rPr>
                <w:b/>
              </w:rPr>
              <w:t>Prerekvizity, korekvizity, ekvivalence</w:t>
            </w:r>
          </w:p>
        </w:tc>
        <w:tc>
          <w:tcPr>
            <w:tcW w:w="6769" w:type="dxa"/>
            <w:gridSpan w:val="7"/>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Způsob ověření studijních výsledků</w:t>
            </w:r>
          </w:p>
        </w:tc>
        <w:tc>
          <w:tcPr>
            <w:tcW w:w="3406" w:type="dxa"/>
            <w:gridSpan w:val="4"/>
          </w:tcPr>
          <w:p w:rsidR="006F4AF6" w:rsidRDefault="006F4AF6" w:rsidP="002C6614">
            <w:pPr>
              <w:jc w:val="both"/>
            </w:pPr>
            <w:r>
              <w:t>zápočet, zkouška</w:t>
            </w:r>
          </w:p>
        </w:tc>
        <w:tc>
          <w:tcPr>
            <w:tcW w:w="2156" w:type="dxa"/>
            <w:shd w:val="clear" w:color="auto" w:fill="F7CAAC"/>
          </w:tcPr>
          <w:p w:rsidR="006F4AF6" w:rsidRDefault="006F4AF6" w:rsidP="002C6614">
            <w:pPr>
              <w:jc w:val="both"/>
              <w:rPr>
                <w:b/>
              </w:rPr>
            </w:pPr>
            <w:r>
              <w:rPr>
                <w:b/>
              </w:rPr>
              <w:t>Forma výuky</w:t>
            </w:r>
          </w:p>
        </w:tc>
        <w:tc>
          <w:tcPr>
            <w:tcW w:w="1207" w:type="dxa"/>
            <w:gridSpan w:val="2"/>
          </w:tcPr>
          <w:p w:rsidR="006F4AF6" w:rsidRDefault="006F4AF6" w:rsidP="00327777">
            <w:pPr>
              <w:jc w:val="both"/>
            </w:pPr>
            <w:r>
              <w:t xml:space="preserve">přednáška, </w:t>
            </w:r>
            <w:r w:rsidR="00327777">
              <w:t>semináře</w:t>
            </w:r>
          </w:p>
        </w:tc>
      </w:tr>
      <w:tr w:rsidR="006F4AF6" w:rsidTr="002C6614">
        <w:tc>
          <w:tcPr>
            <w:tcW w:w="3086" w:type="dxa"/>
            <w:shd w:val="clear" w:color="auto" w:fill="F7CAAC"/>
          </w:tcPr>
          <w:p w:rsidR="006F4AF6" w:rsidRDefault="006F4AF6" w:rsidP="002C6614">
            <w:pPr>
              <w:jc w:val="both"/>
              <w:rPr>
                <w:b/>
              </w:rPr>
            </w:pPr>
            <w:r>
              <w:rPr>
                <w:b/>
              </w:rPr>
              <w:t>Forma způsobu ověření studijních výsledků a další požadavky na studenta</w:t>
            </w:r>
          </w:p>
        </w:tc>
        <w:tc>
          <w:tcPr>
            <w:tcW w:w="6769" w:type="dxa"/>
            <w:gridSpan w:val="7"/>
            <w:tcBorders>
              <w:bottom w:val="nil"/>
            </w:tcBorders>
          </w:tcPr>
          <w:p w:rsidR="006F4AF6" w:rsidRDefault="006F4AF6" w:rsidP="002C6614">
            <w:pPr>
              <w:jc w:val="both"/>
            </w:pPr>
            <w:r>
              <w:t>Způsob zakončení předmětu – zápočet, zkouška</w:t>
            </w:r>
          </w:p>
          <w:p w:rsidR="006F4AF6" w:rsidRDefault="006F4AF6" w:rsidP="002C6614">
            <w:pPr>
              <w:jc w:val="both"/>
            </w:pPr>
            <w:r>
              <w:t xml:space="preserve">Požadavky na zápočet: vypracování seminární práce dle požadavků vyučujícího; 80% aktivní účast </w:t>
            </w:r>
            <w:r w:rsidR="00327777">
              <w:t>na seminářích</w:t>
            </w:r>
            <w:r>
              <w:t>, písemný test s úspěšností min. 60 %</w:t>
            </w:r>
          </w:p>
          <w:p w:rsidR="006F4AF6" w:rsidRDefault="006F4AF6" w:rsidP="00327777">
            <w:pPr>
              <w:jc w:val="both"/>
            </w:pPr>
            <w:r>
              <w:t xml:space="preserve">Požadavky na zkoušku: ústní zkouška v rozsahu znalostí přednášek a </w:t>
            </w:r>
            <w:r w:rsidR="00327777">
              <w:t>seminářů</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rPr>
          <w:trHeight w:val="197"/>
        </w:trPr>
        <w:tc>
          <w:tcPr>
            <w:tcW w:w="3086" w:type="dxa"/>
            <w:tcBorders>
              <w:top w:val="nil"/>
            </w:tcBorders>
            <w:shd w:val="clear" w:color="auto" w:fill="F7CAAC"/>
          </w:tcPr>
          <w:p w:rsidR="006F4AF6" w:rsidRDefault="006F4AF6" w:rsidP="002C6614">
            <w:pPr>
              <w:jc w:val="both"/>
              <w:rPr>
                <w:b/>
              </w:rPr>
            </w:pPr>
            <w:r>
              <w:rPr>
                <w:b/>
              </w:rPr>
              <w:t>Garant předmětu</w:t>
            </w:r>
          </w:p>
        </w:tc>
        <w:tc>
          <w:tcPr>
            <w:tcW w:w="6769" w:type="dxa"/>
            <w:gridSpan w:val="7"/>
            <w:tcBorders>
              <w:top w:val="nil"/>
            </w:tcBorders>
          </w:tcPr>
          <w:p w:rsidR="006F4AF6" w:rsidRDefault="006F4AF6" w:rsidP="002C6614">
            <w:pPr>
              <w:jc w:val="both"/>
            </w:pPr>
            <w:r>
              <w:t>doc. Ing. Petr Novák, Ph</w:t>
            </w:r>
            <w:r w:rsidRPr="00A31900">
              <w:t>D.</w:t>
            </w:r>
          </w:p>
        </w:tc>
      </w:tr>
      <w:tr w:rsidR="006F4AF6" w:rsidTr="002C6614">
        <w:trPr>
          <w:trHeight w:val="243"/>
        </w:trPr>
        <w:tc>
          <w:tcPr>
            <w:tcW w:w="3086" w:type="dxa"/>
            <w:tcBorders>
              <w:top w:val="nil"/>
            </w:tcBorders>
            <w:shd w:val="clear" w:color="auto" w:fill="F7CAAC"/>
          </w:tcPr>
          <w:p w:rsidR="006F4AF6" w:rsidRDefault="006F4AF6" w:rsidP="002C6614">
            <w:pPr>
              <w:jc w:val="both"/>
              <w:rPr>
                <w:b/>
              </w:rPr>
            </w:pPr>
            <w:r>
              <w:rPr>
                <w:b/>
              </w:rPr>
              <w:t>Zapojení garanta do výuky předmětu</w:t>
            </w:r>
          </w:p>
        </w:tc>
        <w:tc>
          <w:tcPr>
            <w:tcW w:w="6769" w:type="dxa"/>
            <w:gridSpan w:val="7"/>
            <w:tcBorders>
              <w:top w:val="nil"/>
            </w:tcBorders>
          </w:tcPr>
          <w:p w:rsidR="006F4AF6" w:rsidRDefault="006F4AF6" w:rsidP="00886288">
            <w:pPr>
              <w:jc w:val="both"/>
            </w:pPr>
            <w:r w:rsidRPr="00DB3747">
              <w:t xml:space="preserve">Garant se podílí na přednášení v rozsahu </w:t>
            </w:r>
            <w:r>
              <w:t>60</w:t>
            </w:r>
            <w:r w:rsidRPr="00DB3747">
              <w:t xml:space="preserve"> %, dále stanovuje koncepci </w:t>
            </w:r>
            <w:r w:rsidR="00327777">
              <w:t>seminářů</w:t>
            </w:r>
            <w:r w:rsidRPr="00DB3747">
              <w:t xml:space="preserve"> a dohlíží na jejich jednotné vedení.</w:t>
            </w:r>
          </w:p>
        </w:tc>
      </w:tr>
      <w:tr w:rsidR="006F4AF6" w:rsidTr="002C6614">
        <w:tc>
          <w:tcPr>
            <w:tcW w:w="3086" w:type="dxa"/>
            <w:shd w:val="clear" w:color="auto" w:fill="F7CAAC"/>
          </w:tcPr>
          <w:p w:rsidR="006F4AF6" w:rsidRDefault="006F4AF6" w:rsidP="002C6614">
            <w:pPr>
              <w:jc w:val="both"/>
              <w:rPr>
                <w:b/>
              </w:rPr>
            </w:pPr>
            <w:r>
              <w:rPr>
                <w:b/>
              </w:rPr>
              <w:t>Vyučující</w:t>
            </w:r>
          </w:p>
        </w:tc>
        <w:tc>
          <w:tcPr>
            <w:tcW w:w="6769" w:type="dxa"/>
            <w:gridSpan w:val="7"/>
            <w:tcBorders>
              <w:bottom w:val="nil"/>
            </w:tcBorders>
          </w:tcPr>
          <w:p w:rsidR="006F4AF6" w:rsidRDefault="006F4AF6" w:rsidP="002C6614">
            <w:pPr>
              <w:jc w:val="both"/>
            </w:pPr>
            <w:r>
              <w:t xml:space="preserve">doc. Ing. Petr Novák, Ph.D. </w:t>
            </w:r>
            <w:r w:rsidR="00327777" w:rsidRPr="008433D4">
              <w:t xml:space="preserve">– přednášky </w:t>
            </w:r>
            <w:r>
              <w:t>(60</w:t>
            </w:r>
            <w:r w:rsidR="00522BCC">
              <w:t xml:space="preserve"> </w:t>
            </w:r>
            <w:r>
              <w:t>%), Ing. Ludmila Kozubíková, Ph.D.</w:t>
            </w:r>
            <w:r w:rsidR="00327777" w:rsidRPr="008433D4">
              <w:t xml:space="preserve"> – přednášky</w:t>
            </w:r>
            <w:r w:rsidR="00327777">
              <w:t xml:space="preserve"> (40 %)</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Stručná anotace předmětu</w:t>
            </w:r>
          </w:p>
        </w:tc>
        <w:tc>
          <w:tcPr>
            <w:tcW w:w="6769" w:type="dxa"/>
            <w:gridSpan w:val="7"/>
            <w:tcBorders>
              <w:bottom w:val="nil"/>
            </w:tcBorders>
          </w:tcPr>
          <w:p w:rsidR="006F4AF6" w:rsidRDefault="006F4AF6" w:rsidP="002C6614">
            <w:pPr>
              <w:jc w:val="both"/>
            </w:pPr>
          </w:p>
        </w:tc>
      </w:tr>
      <w:tr w:rsidR="006F4AF6" w:rsidTr="002C6614">
        <w:trPr>
          <w:trHeight w:val="3938"/>
        </w:trPr>
        <w:tc>
          <w:tcPr>
            <w:tcW w:w="9855" w:type="dxa"/>
            <w:gridSpan w:val="8"/>
            <w:tcBorders>
              <w:top w:val="nil"/>
              <w:bottom w:val="single" w:sz="12" w:space="0" w:color="auto"/>
            </w:tcBorders>
          </w:tcPr>
          <w:p w:rsidR="006F4AF6" w:rsidRDefault="006F4AF6" w:rsidP="002C6614">
            <w:pPr>
              <w:jc w:val="both"/>
            </w:pPr>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rsidR="006F4AF6" w:rsidRDefault="006F4AF6" w:rsidP="00345580">
            <w:pPr>
              <w:pStyle w:val="Odstavecseseznamem"/>
              <w:numPr>
                <w:ilvl w:val="0"/>
                <w:numId w:val="21"/>
              </w:numPr>
              <w:ind w:left="252" w:hanging="252"/>
            </w:pPr>
            <w:r>
              <w:t>Úvod do podnikové ekonomiky</w:t>
            </w:r>
            <w:r w:rsidR="00886288">
              <w:t>.</w:t>
            </w:r>
          </w:p>
          <w:p w:rsidR="006F4AF6" w:rsidRDefault="006F4AF6" w:rsidP="00345580">
            <w:pPr>
              <w:pStyle w:val="Odstavecseseznamem"/>
              <w:numPr>
                <w:ilvl w:val="0"/>
                <w:numId w:val="21"/>
              </w:numPr>
              <w:ind w:left="252" w:hanging="252"/>
            </w:pPr>
            <w:r>
              <w:t>Fyzická osoba</w:t>
            </w:r>
            <w:r w:rsidR="00886288">
              <w:t>.</w:t>
            </w:r>
          </w:p>
          <w:p w:rsidR="006F4AF6" w:rsidRDefault="006F4AF6" w:rsidP="00345580">
            <w:pPr>
              <w:pStyle w:val="Odstavecseseznamem"/>
              <w:numPr>
                <w:ilvl w:val="0"/>
                <w:numId w:val="21"/>
              </w:numPr>
              <w:ind w:left="252" w:hanging="252"/>
            </w:pPr>
            <w:r>
              <w:t>Právnická osoba korporace-soukromé</w:t>
            </w:r>
            <w:r w:rsidR="00886288">
              <w:t>.</w:t>
            </w:r>
          </w:p>
          <w:p w:rsidR="006F4AF6" w:rsidRDefault="006F4AF6" w:rsidP="00345580">
            <w:pPr>
              <w:pStyle w:val="Odstavecseseznamem"/>
              <w:numPr>
                <w:ilvl w:val="0"/>
                <w:numId w:val="21"/>
              </w:numPr>
              <w:ind w:left="252" w:hanging="252"/>
            </w:pPr>
            <w:r>
              <w:t>Majetek podniku</w:t>
            </w:r>
            <w:r w:rsidR="00886288">
              <w:t>.</w:t>
            </w:r>
          </w:p>
          <w:p w:rsidR="006F4AF6" w:rsidRDefault="006F4AF6" w:rsidP="00345580">
            <w:pPr>
              <w:pStyle w:val="Odstavecseseznamem"/>
              <w:numPr>
                <w:ilvl w:val="0"/>
                <w:numId w:val="21"/>
              </w:numPr>
              <w:ind w:left="252" w:hanging="252"/>
            </w:pPr>
            <w:r>
              <w:t>Kapitál podniku</w:t>
            </w:r>
            <w:r w:rsidR="00886288">
              <w:t>.</w:t>
            </w:r>
          </w:p>
          <w:p w:rsidR="006F4AF6" w:rsidRDefault="006F4AF6" w:rsidP="00345580">
            <w:pPr>
              <w:pStyle w:val="Odstavecseseznamem"/>
              <w:numPr>
                <w:ilvl w:val="0"/>
                <w:numId w:val="21"/>
              </w:numPr>
              <w:ind w:left="252" w:hanging="252"/>
            </w:pPr>
            <w:r>
              <w:t>Výnosy a náklady podniku</w:t>
            </w:r>
            <w:r w:rsidR="00886288">
              <w:t>.</w:t>
            </w:r>
          </w:p>
          <w:p w:rsidR="006F4AF6" w:rsidRDefault="006F4AF6" w:rsidP="00345580">
            <w:pPr>
              <w:pStyle w:val="Odstavecseseznamem"/>
              <w:numPr>
                <w:ilvl w:val="0"/>
                <w:numId w:val="21"/>
              </w:numPr>
              <w:ind w:left="252" w:hanging="252"/>
            </w:pPr>
            <w:r>
              <w:t>Základní nákladové analýzy</w:t>
            </w:r>
            <w:r w:rsidR="00886288">
              <w:t>.</w:t>
            </w:r>
          </w:p>
          <w:p w:rsidR="006F4AF6" w:rsidRDefault="006F4AF6" w:rsidP="00345580">
            <w:pPr>
              <w:pStyle w:val="Odstavecseseznamem"/>
              <w:numPr>
                <w:ilvl w:val="0"/>
                <w:numId w:val="21"/>
              </w:numPr>
              <w:ind w:left="252" w:hanging="252"/>
            </w:pPr>
            <w:r>
              <w:t>Základy kalkulací</w:t>
            </w:r>
            <w:r w:rsidR="00886288">
              <w:t>.</w:t>
            </w:r>
          </w:p>
          <w:p w:rsidR="006F4AF6" w:rsidRDefault="006F4AF6" w:rsidP="00345580">
            <w:pPr>
              <w:pStyle w:val="Odstavecseseznamem"/>
              <w:numPr>
                <w:ilvl w:val="0"/>
                <w:numId w:val="21"/>
              </w:numPr>
              <w:ind w:left="252" w:hanging="252"/>
            </w:pPr>
            <w:r>
              <w:t>Podnikatelský plán a záměr</w:t>
            </w:r>
            <w:r w:rsidR="00886288">
              <w:t>.</w:t>
            </w:r>
          </w:p>
          <w:p w:rsidR="006F4AF6" w:rsidRDefault="006F4AF6" w:rsidP="00345580">
            <w:pPr>
              <w:pStyle w:val="Odstavecseseznamem"/>
              <w:numPr>
                <w:ilvl w:val="0"/>
                <w:numId w:val="21"/>
              </w:numPr>
              <w:ind w:left="252" w:hanging="252"/>
            </w:pPr>
            <w:r>
              <w:t>Životní cyklus podniku</w:t>
            </w:r>
            <w:r w:rsidR="00886288">
              <w:t>.</w:t>
            </w:r>
          </w:p>
          <w:p w:rsidR="006F4AF6" w:rsidRDefault="006F4AF6" w:rsidP="00345580">
            <w:pPr>
              <w:pStyle w:val="Odstavecseseznamem"/>
              <w:numPr>
                <w:ilvl w:val="0"/>
                <w:numId w:val="21"/>
              </w:numPr>
              <w:ind w:left="252" w:hanging="252"/>
            </w:pPr>
            <w:r>
              <w:t>Právnické osoby: korporace veřejné, fundace, ústavy</w:t>
            </w:r>
            <w:r w:rsidR="00886288">
              <w:t>.</w:t>
            </w:r>
          </w:p>
          <w:p w:rsidR="006F4AF6" w:rsidRDefault="006F4AF6" w:rsidP="00345580">
            <w:pPr>
              <w:pStyle w:val="Odstavecseseznamem"/>
              <w:numPr>
                <w:ilvl w:val="0"/>
                <w:numId w:val="21"/>
              </w:numPr>
              <w:ind w:left="252" w:hanging="252"/>
            </w:pPr>
            <w:r>
              <w:t>Finanční řízení podniku, základy investičního rozhodování</w:t>
            </w:r>
            <w:r w:rsidR="00886288">
              <w:t>.</w:t>
            </w:r>
          </w:p>
        </w:tc>
      </w:tr>
      <w:tr w:rsidR="006F4AF6" w:rsidTr="002C6614">
        <w:trPr>
          <w:trHeight w:val="265"/>
        </w:trPr>
        <w:tc>
          <w:tcPr>
            <w:tcW w:w="3653" w:type="dxa"/>
            <w:gridSpan w:val="2"/>
            <w:tcBorders>
              <w:top w:val="nil"/>
            </w:tcBorders>
            <w:shd w:val="clear" w:color="auto" w:fill="F7CAAC"/>
          </w:tcPr>
          <w:p w:rsidR="006F4AF6" w:rsidRDefault="006F4AF6" w:rsidP="002C6614">
            <w:pPr>
              <w:jc w:val="both"/>
            </w:pPr>
            <w:r>
              <w:rPr>
                <w:b/>
              </w:rPr>
              <w:t>Studijní literatura a studijní pomůcky</w:t>
            </w:r>
          </w:p>
        </w:tc>
        <w:tc>
          <w:tcPr>
            <w:tcW w:w="6202" w:type="dxa"/>
            <w:gridSpan w:val="6"/>
            <w:tcBorders>
              <w:top w:val="nil"/>
              <w:bottom w:val="nil"/>
            </w:tcBorders>
          </w:tcPr>
          <w:p w:rsidR="006F4AF6" w:rsidRDefault="006F4AF6" w:rsidP="002C6614">
            <w:pPr>
              <w:jc w:val="both"/>
            </w:pPr>
          </w:p>
        </w:tc>
      </w:tr>
      <w:tr w:rsidR="006F4AF6" w:rsidTr="002C6614">
        <w:trPr>
          <w:trHeight w:val="1497"/>
        </w:trPr>
        <w:tc>
          <w:tcPr>
            <w:tcW w:w="9855" w:type="dxa"/>
            <w:gridSpan w:val="8"/>
            <w:tcBorders>
              <w:top w:val="nil"/>
            </w:tcBorders>
          </w:tcPr>
          <w:p w:rsidR="006F4AF6" w:rsidRDefault="006F4AF6" w:rsidP="002C6614">
            <w:pPr>
              <w:jc w:val="both"/>
              <w:rPr>
                <w:b/>
              </w:rPr>
            </w:pPr>
            <w:r>
              <w:rPr>
                <w:b/>
              </w:rPr>
              <w:t>Povinná literatura</w:t>
            </w:r>
          </w:p>
          <w:p w:rsidR="006F4AF6" w:rsidRDefault="00522BCC" w:rsidP="002C6614">
            <w:pPr>
              <w:jc w:val="both"/>
            </w:pPr>
            <w:r>
              <w:t xml:space="preserve">NOVÁK, P. </w:t>
            </w:r>
            <w:r w:rsidR="006F4AF6" w:rsidRPr="00522BCC">
              <w:rPr>
                <w:i/>
              </w:rPr>
              <w:t>Variabilita nákladů, jejich chování a řízení ve výrobních firmách</w:t>
            </w:r>
            <w:r w:rsidRPr="00522BCC">
              <w:rPr>
                <w:i/>
              </w:rPr>
              <w:t>.</w:t>
            </w:r>
            <w:r w:rsidR="006F4AF6">
              <w:t xml:space="preserve"> Zlín: Univerzita Tomáše Bati ve Zlíně, 2018, 142 s.</w:t>
            </w:r>
          </w:p>
          <w:p w:rsidR="006F4AF6" w:rsidRDefault="00522BCC" w:rsidP="002C6614">
            <w:pPr>
              <w:jc w:val="both"/>
            </w:pPr>
            <w:r>
              <w:t>ZÁMEČNÍK, R.</w:t>
            </w:r>
            <w:r w:rsidR="00FF29A2">
              <w:t>, TUČKOVÁ, Z., HROMKOVÁ, L.</w:t>
            </w:r>
            <w:r>
              <w:t xml:space="preserve"> </w:t>
            </w:r>
            <w:r w:rsidR="006F4AF6" w:rsidRPr="00522BCC">
              <w:rPr>
                <w:i/>
              </w:rPr>
              <w:t>Podniková ekonomika II.</w:t>
            </w:r>
            <w:r w:rsidR="006F4AF6">
              <w:t xml:space="preserve"> Vyd. 1. Zlín: Univerzita Tomáše Bati ve Zlíně, 2007</w:t>
            </w:r>
            <w:r w:rsidR="00FF29A2">
              <w:t>, 194 s</w:t>
            </w:r>
            <w:r w:rsidR="006F4AF6">
              <w:t>.</w:t>
            </w:r>
            <w:r w:rsidR="00FF29A2">
              <w:t xml:space="preserve"> ISBN </w:t>
            </w:r>
            <w:r w:rsidR="006F4AF6">
              <w:t xml:space="preserve"> </w:t>
            </w:r>
            <w:r w:rsidR="00FF29A2" w:rsidRPr="00FF29A2">
              <w:t>978-80-7318-624-1.</w:t>
            </w:r>
          </w:p>
          <w:p w:rsidR="006F4AF6" w:rsidRDefault="00522BCC" w:rsidP="002C6614">
            <w:pPr>
              <w:jc w:val="both"/>
            </w:pPr>
            <w:r>
              <w:t xml:space="preserve">MARTINOVIČOVÁ, D., KONEČNÝ, M., VAVŘINA, J. </w:t>
            </w:r>
            <w:r w:rsidR="006F4AF6">
              <w:rPr>
                <w:i/>
                <w:iCs/>
              </w:rPr>
              <w:t>Úvod do podnikové ekonomiky</w:t>
            </w:r>
            <w:r w:rsidR="006F4AF6">
              <w:t xml:space="preserve">. Praha: Grada, 2014, 208 s. </w:t>
            </w:r>
            <w:r w:rsidR="00FF29A2">
              <w:t xml:space="preserve">ISBN </w:t>
            </w:r>
            <w:r w:rsidR="00FF29A2" w:rsidRPr="00FF29A2">
              <w:t>978-80-247-5316-4</w:t>
            </w:r>
            <w:r w:rsidR="00FF29A2">
              <w:t>.</w:t>
            </w:r>
          </w:p>
          <w:p w:rsidR="006F4AF6" w:rsidRDefault="00522BCC" w:rsidP="002C6614">
            <w:pPr>
              <w:jc w:val="both"/>
            </w:pPr>
            <w:r>
              <w:t xml:space="preserve">SYNEK, M., KISLINGEROVÁ, E. </w:t>
            </w:r>
            <w:r w:rsidR="006F4AF6">
              <w:t xml:space="preserve">a kol. </w:t>
            </w:r>
            <w:r w:rsidR="006F4AF6">
              <w:rPr>
                <w:i/>
              </w:rPr>
              <w:t xml:space="preserve">Podniková ekonomika. </w:t>
            </w:r>
            <w:r w:rsidR="006F4AF6">
              <w:t>6. přepracované a doplněné vydání. Praha: C. H. Beck, 2015</w:t>
            </w:r>
            <w:r w:rsidR="00FF29A2">
              <w:t>, 560 s</w:t>
            </w:r>
            <w:r w:rsidR="006F4AF6">
              <w:t>.</w:t>
            </w:r>
            <w:r w:rsidR="00FF29A2">
              <w:t xml:space="preserve"> ISBN </w:t>
            </w:r>
            <w:r w:rsidR="006F4AF6">
              <w:t xml:space="preserve"> </w:t>
            </w:r>
            <w:r w:rsidR="00FF29A2" w:rsidRPr="00FF29A2">
              <w:t>978-80-7400-274-8</w:t>
            </w:r>
            <w:r w:rsidR="00FF29A2">
              <w:t>.</w:t>
            </w:r>
          </w:p>
          <w:p w:rsidR="006F4AF6" w:rsidRDefault="00522BCC" w:rsidP="002C6614">
            <w:pPr>
              <w:jc w:val="both"/>
            </w:pPr>
            <w:r>
              <w:t>SYNEK, M</w:t>
            </w:r>
            <w:r w:rsidR="006F4AF6">
              <w:t xml:space="preserve">. a kol. </w:t>
            </w:r>
            <w:r w:rsidR="006F4AF6">
              <w:rPr>
                <w:i/>
              </w:rPr>
              <w:t xml:space="preserve">Manažerská ekonomika. </w:t>
            </w:r>
            <w:r w:rsidR="006F4AF6">
              <w:t>5. aktualizované a doplněné vydání. Praha: Grada, 2011</w:t>
            </w:r>
            <w:r w:rsidR="00FF29A2">
              <w:t>, 480 s</w:t>
            </w:r>
            <w:r w:rsidR="006F4AF6">
              <w:t>.</w:t>
            </w:r>
            <w:r w:rsidR="00FF29A2">
              <w:t xml:space="preserve"> ISBN </w:t>
            </w:r>
            <w:r w:rsidR="00FF29A2" w:rsidRPr="00FF29A2">
              <w:t>978-80-247-3494-1</w:t>
            </w:r>
            <w:r w:rsidR="00FF29A2">
              <w:t>.</w:t>
            </w:r>
            <w:r w:rsidR="006F4AF6">
              <w:t xml:space="preserve"> </w:t>
            </w:r>
          </w:p>
          <w:p w:rsidR="006F4AF6" w:rsidRDefault="00522BCC" w:rsidP="002C6614">
            <w:pPr>
              <w:jc w:val="both"/>
            </w:pPr>
            <w:r>
              <w:t>VEBER, J., SRPOVÁ, J.</w:t>
            </w:r>
            <w:r w:rsidR="006F4AF6">
              <w:t xml:space="preserve"> a kol. </w:t>
            </w:r>
            <w:r w:rsidR="006F4AF6">
              <w:rPr>
                <w:i/>
              </w:rPr>
              <w:t xml:space="preserve">Podnikání malé a střední firmy. </w:t>
            </w:r>
            <w:r w:rsidR="006F4AF6">
              <w:t>3. aktualizované a doplněné vydání. Praha: Grada, 2012</w:t>
            </w:r>
            <w:r w:rsidR="00FF29A2">
              <w:t>, 336 s</w:t>
            </w:r>
            <w:r w:rsidR="006F4AF6">
              <w:t>.</w:t>
            </w:r>
            <w:r w:rsidR="00FF29A2">
              <w:t xml:space="preserve"> ISBN 978-80247-4520-6.</w:t>
            </w:r>
          </w:p>
          <w:p w:rsidR="006F4AF6" w:rsidRPr="00FF3F83" w:rsidRDefault="006F4AF6" w:rsidP="002C6614">
            <w:pPr>
              <w:jc w:val="both"/>
              <w:rPr>
                <w:sz w:val="19"/>
                <w:szCs w:val="19"/>
              </w:rPr>
            </w:pPr>
            <w:r>
              <w:t>Zákon č. 455/1991 Sb., o živnostenském podnikání v platném znění</w:t>
            </w:r>
          </w:p>
          <w:p w:rsidR="006F4AF6" w:rsidRDefault="006F4AF6" w:rsidP="002C6614">
            <w:pPr>
              <w:jc w:val="both"/>
              <w:rPr>
                <w:b/>
              </w:rPr>
            </w:pPr>
            <w:r w:rsidRPr="00BD7502">
              <w:rPr>
                <w:b/>
              </w:rPr>
              <w:t>Doporučená literatura</w:t>
            </w:r>
          </w:p>
          <w:p w:rsidR="006F4AF6" w:rsidRDefault="00FF29A2" w:rsidP="002C6614">
            <w:pPr>
              <w:jc w:val="both"/>
            </w:pPr>
            <w:r>
              <w:t xml:space="preserve">JANATKA, F. a kol. </w:t>
            </w:r>
            <w:r w:rsidR="006F4AF6">
              <w:rPr>
                <w:i/>
                <w:iCs/>
              </w:rPr>
              <w:t>Podnikání v globalizovaném světě</w:t>
            </w:r>
            <w:r w:rsidR="006F4AF6">
              <w:t>. Praha: Wolters Kluwer, 2017, 3</w:t>
            </w:r>
            <w:r>
              <w:t>40</w:t>
            </w:r>
            <w:r w:rsidR="006F4AF6">
              <w:t xml:space="preserve"> s. </w:t>
            </w:r>
            <w:r>
              <w:t xml:space="preserve">ISBN </w:t>
            </w:r>
            <w:r w:rsidRPr="00FF29A2">
              <w:t>978-80-7552-754-7</w:t>
            </w:r>
            <w:r>
              <w:t>.</w:t>
            </w:r>
          </w:p>
          <w:p w:rsidR="006F4AF6" w:rsidRDefault="006F4AF6" w:rsidP="002C6614">
            <w:pPr>
              <w:jc w:val="both"/>
            </w:pPr>
            <w:r>
              <w:t>VÁCHAL, J, VOCHOZKA, M.</w:t>
            </w:r>
            <w:r w:rsidR="00FF29A2">
              <w:t xml:space="preserve"> a kol.</w:t>
            </w:r>
            <w:r>
              <w:t xml:space="preserve"> </w:t>
            </w:r>
            <w:r>
              <w:rPr>
                <w:i/>
                <w:iCs/>
              </w:rPr>
              <w:t>Podnikové řízení</w:t>
            </w:r>
            <w:r>
              <w:t>. Praha: Grada, 2013, 68</w:t>
            </w:r>
            <w:r w:rsidR="00FF29A2">
              <w:t>8</w:t>
            </w:r>
            <w:r>
              <w:t xml:space="preserve"> s.</w:t>
            </w:r>
            <w:r w:rsidR="00FF29A2">
              <w:t xml:space="preserve"> ISBN 978-80-247-4642-5.</w:t>
            </w:r>
            <w:r>
              <w:t xml:space="preserve"> </w:t>
            </w:r>
          </w:p>
          <w:p w:rsidR="006F4AF6" w:rsidRDefault="006F4AF6" w:rsidP="002C6614">
            <w:pPr>
              <w:jc w:val="both"/>
            </w:pPr>
            <w:r>
              <w:lastRenderedPageBreak/>
              <w:t xml:space="preserve">VOCHOZKA, M., MULAČ, P. </w:t>
            </w:r>
            <w:r w:rsidR="00FF29A2">
              <w:t xml:space="preserve">a kol. </w:t>
            </w:r>
            <w:r>
              <w:rPr>
                <w:i/>
                <w:iCs/>
              </w:rPr>
              <w:t>Podniková ekonomika.</w:t>
            </w:r>
            <w:r w:rsidR="00FF29A2">
              <w:rPr>
                <w:i/>
                <w:iCs/>
              </w:rPr>
              <w:t xml:space="preserve"> </w:t>
            </w:r>
            <w:r>
              <w:t>1. vyd. Praha: Grada, 2012, 57</w:t>
            </w:r>
            <w:r w:rsidR="00FF29A2">
              <w:t>6</w:t>
            </w:r>
            <w:r>
              <w:t xml:space="preserve"> s.</w:t>
            </w:r>
            <w:r w:rsidR="00FF29A2">
              <w:t xml:space="preserve"> ISBN 978-80-247-4372-4.</w:t>
            </w:r>
          </w:p>
          <w:p w:rsidR="006F4AF6" w:rsidRDefault="00FF29A2" w:rsidP="002C6614">
            <w:pPr>
              <w:jc w:val="both"/>
            </w:pPr>
            <w:r>
              <w:t>WÖHE, G., KISLINGEROVÁ, E</w:t>
            </w:r>
            <w:r w:rsidR="006F4AF6">
              <w:t xml:space="preserve">. </w:t>
            </w:r>
            <w:r w:rsidR="006F4AF6">
              <w:rPr>
                <w:i/>
              </w:rPr>
              <w:t xml:space="preserve">Úvod do podnikového hospodářství. </w:t>
            </w:r>
            <w:r w:rsidR="006F4AF6">
              <w:t>2. přepracované a doplněné vydání. Praha: C. H. Beck, 2007</w:t>
            </w:r>
            <w:r>
              <w:t>, 960 s. ISBN 978-80-7179-897-2.</w:t>
            </w:r>
            <w:r w:rsidR="006F4AF6">
              <w:t xml:space="preserve"> </w:t>
            </w:r>
          </w:p>
          <w:p w:rsidR="006F4AF6" w:rsidRDefault="006F4AF6" w:rsidP="002C6614">
            <w:pPr>
              <w:jc w:val="both"/>
            </w:pPr>
            <w:r>
              <w:t>Zákon č. 89/2012 Sb., Občanský zákoník v platném znění</w:t>
            </w:r>
          </w:p>
          <w:p w:rsidR="006F4AF6" w:rsidRPr="00FF29A2" w:rsidRDefault="006F4AF6" w:rsidP="002C6614">
            <w:pPr>
              <w:jc w:val="both"/>
              <w:rPr>
                <w:sz w:val="19"/>
                <w:szCs w:val="19"/>
              </w:rPr>
            </w:pPr>
            <w:r>
              <w:t>Zákon č. 90/2012 Sb., Zákon o obchodních společnostech a družstvech (zákon o obchodních korporacích) v platném znění</w:t>
            </w:r>
          </w:p>
        </w:tc>
      </w:tr>
      <w:tr w:rsidR="006F4AF6"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AF6" w:rsidRDefault="006F4AF6" w:rsidP="002C6614">
            <w:pPr>
              <w:jc w:val="center"/>
              <w:rPr>
                <w:b/>
              </w:rPr>
            </w:pPr>
            <w:r>
              <w:rPr>
                <w:b/>
              </w:rPr>
              <w:lastRenderedPageBreak/>
              <w:t>Informace ke kombinované nebo distanční formě</w:t>
            </w:r>
          </w:p>
        </w:tc>
      </w:tr>
      <w:tr w:rsidR="006F4AF6" w:rsidTr="002C6614">
        <w:tc>
          <w:tcPr>
            <w:tcW w:w="4787" w:type="dxa"/>
            <w:gridSpan w:val="3"/>
            <w:tcBorders>
              <w:top w:val="single" w:sz="2" w:space="0" w:color="auto"/>
            </w:tcBorders>
            <w:shd w:val="clear" w:color="auto" w:fill="F7CAAC"/>
          </w:tcPr>
          <w:p w:rsidR="006F4AF6" w:rsidRDefault="006F4AF6" w:rsidP="002C6614">
            <w:pPr>
              <w:jc w:val="both"/>
            </w:pPr>
            <w:r>
              <w:rPr>
                <w:b/>
              </w:rPr>
              <w:t>Rozsah konzultací (soustředění)</w:t>
            </w:r>
          </w:p>
        </w:tc>
        <w:tc>
          <w:tcPr>
            <w:tcW w:w="889" w:type="dxa"/>
            <w:tcBorders>
              <w:top w:val="single" w:sz="2" w:space="0" w:color="auto"/>
            </w:tcBorders>
          </w:tcPr>
          <w:p w:rsidR="006F4AF6" w:rsidRDefault="006F4AF6" w:rsidP="002C6614">
            <w:pPr>
              <w:jc w:val="both"/>
            </w:pPr>
            <w:r>
              <w:t>20</w:t>
            </w:r>
          </w:p>
        </w:tc>
        <w:tc>
          <w:tcPr>
            <w:tcW w:w="4179" w:type="dxa"/>
            <w:gridSpan w:val="4"/>
            <w:tcBorders>
              <w:top w:val="single" w:sz="2" w:space="0" w:color="auto"/>
            </w:tcBorders>
            <w:shd w:val="clear" w:color="auto" w:fill="F7CAAC"/>
          </w:tcPr>
          <w:p w:rsidR="006F4AF6" w:rsidRDefault="006F4AF6" w:rsidP="002C6614">
            <w:pPr>
              <w:jc w:val="both"/>
              <w:rPr>
                <w:b/>
              </w:rPr>
            </w:pPr>
            <w:r>
              <w:rPr>
                <w:b/>
              </w:rPr>
              <w:t xml:space="preserve">hodin </w:t>
            </w:r>
          </w:p>
        </w:tc>
      </w:tr>
      <w:tr w:rsidR="006F4AF6" w:rsidTr="002C6614">
        <w:tc>
          <w:tcPr>
            <w:tcW w:w="9855" w:type="dxa"/>
            <w:gridSpan w:val="8"/>
            <w:shd w:val="clear" w:color="auto" w:fill="F7CAAC"/>
          </w:tcPr>
          <w:p w:rsidR="006F4AF6" w:rsidRDefault="006F4AF6" w:rsidP="002C6614">
            <w:pPr>
              <w:jc w:val="both"/>
              <w:rPr>
                <w:b/>
              </w:rPr>
            </w:pPr>
            <w:r>
              <w:rPr>
                <w:b/>
              </w:rPr>
              <w:t>Informace o způsobu kontaktu s vyučujícím</w:t>
            </w:r>
          </w:p>
        </w:tc>
      </w:tr>
      <w:tr w:rsidR="006F4AF6" w:rsidTr="002C6614">
        <w:trPr>
          <w:trHeight w:val="754"/>
        </w:trPr>
        <w:tc>
          <w:tcPr>
            <w:tcW w:w="9855" w:type="dxa"/>
            <w:gridSpan w:val="8"/>
          </w:tcPr>
          <w:p w:rsidR="006F4AF6" w:rsidRDefault="006F4AF6" w:rsidP="002C6614">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483963" w:rsidRDefault="00483963"/>
    <w:p w:rsidR="00886288" w:rsidRDefault="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Němčina - CJ1</w:t>
            </w:r>
            <w:r>
              <w:t xml:space="preserve"> (Cizí jazyk 1)</w:t>
            </w:r>
          </w:p>
        </w:tc>
      </w:tr>
      <w:tr w:rsidR="00886288" w:rsidRPr="00280882"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Pr="00280882" w:rsidRDefault="00886288" w:rsidP="00B26512">
            <w:pPr>
              <w:jc w:val="both"/>
            </w:pPr>
            <w:r w:rsidRPr="00280882">
              <w:rPr>
                <w:b/>
              </w:rPr>
              <w:t>doporučený ročník / semestr</w:t>
            </w:r>
          </w:p>
        </w:tc>
        <w:tc>
          <w:tcPr>
            <w:tcW w:w="668" w:type="dxa"/>
          </w:tcPr>
          <w:p w:rsidR="00886288" w:rsidRPr="00280882" w:rsidRDefault="00886288" w:rsidP="00B26512">
            <w:pPr>
              <w:jc w:val="both"/>
            </w:pPr>
            <w:r w:rsidRPr="00280882">
              <w:t>1/Z</w:t>
            </w:r>
          </w:p>
        </w:tc>
      </w:tr>
      <w:tr w:rsidR="00886288" w:rsidRPr="00280882" w:rsidTr="00B26512">
        <w:trPr>
          <w:trHeight w:val="126"/>
        </w:trPr>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Pr="00280882" w:rsidRDefault="00886288" w:rsidP="00B26512">
            <w:pPr>
              <w:jc w:val="both"/>
            </w:pPr>
            <w:r w:rsidRPr="00280882">
              <w:t>39</w:t>
            </w:r>
          </w:p>
        </w:tc>
        <w:tc>
          <w:tcPr>
            <w:tcW w:w="2156" w:type="dxa"/>
            <w:shd w:val="clear" w:color="auto" w:fill="F7CAAC"/>
          </w:tcPr>
          <w:p w:rsidR="00886288" w:rsidRPr="00280882" w:rsidRDefault="00886288" w:rsidP="00B26512">
            <w:pPr>
              <w:jc w:val="both"/>
              <w:rPr>
                <w:b/>
              </w:rPr>
            </w:pPr>
            <w:r w:rsidRPr="00280882">
              <w:rPr>
                <w:b/>
              </w:rPr>
              <w:t>kreditů</w:t>
            </w:r>
          </w:p>
        </w:tc>
        <w:tc>
          <w:tcPr>
            <w:tcW w:w="1207" w:type="dxa"/>
            <w:gridSpan w:val="2"/>
          </w:tcPr>
          <w:p w:rsidR="00886288" w:rsidRPr="00280882" w:rsidRDefault="00886288" w:rsidP="00B26512">
            <w:pPr>
              <w:jc w:val="both"/>
            </w:pPr>
            <w:r w:rsidRPr="00280882">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RPr="00280882" w:rsidTr="00B26512">
        <w:trPr>
          <w:trHeight w:val="276"/>
        </w:trPr>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Pr="00280882" w:rsidRDefault="00886288" w:rsidP="00B26512">
            <w:pPr>
              <w:jc w:val="both"/>
              <w:rPr>
                <w:b/>
              </w:rPr>
            </w:pPr>
            <w:r w:rsidRPr="00280882">
              <w:rPr>
                <w:b/>
              </w:rPr>
              <w:t>Forma výuky</w:t>
            </w:r>
          </w:p>
        </w:tc>
        <w:tc>
          <w:tcPr>
            <w:tcW w:w="1207" w:type="dxa"/>
            <w:gridSpan w:val="2"/>
          </w:tcPr>
          <w:p w:rsidR="00886288" w:rsidRPr="00280882" w:rsidRDefault="00886288" w:rsidP="00B26512">
            <w:pPr>
              <w:jc w:val="both"/>
            </w:pPr>
            <w:r w:rsidRPr="00280882">
              <w:t>cvičení</w:t>
            </w:r>
          </w:p>
        </w:tc>
      </w:tr>
      <w:tr w:rsidR="00886288" w:rsidRPr="00280882" w:rsidTr="00B26512">
        <w:trPr>
          <w:trHeight w:val="1502"/>
        </w:trPr>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jc w:val="both"/>
            </w:pPr>
            <w:r w:rsidRPr="00280882">
              <w:t>Mgr. Věra Kozáková, Ph.D.</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B26512">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952687">
            <w:pPr>
              <w:jc w:val="both"/>
            </w:pPr>
            <w:r w:rsidRPr="00280882">
              <w:t>Mgr. Věra Kozáková, Ph.D.</w:t>
            </w:r>
            <w:r w:rsidR="00952687">
              <w:t xml:space="preserve"> – vedení </w:t>
            </w:r>
            <w:r w:rsidR="00952687" w:rsidRPr="006A3E90">
              <w:t>cvičení</w:t>
            </w:r>
            <w:r>
              <w:t xml:space="preserve"> (100%)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3764"/>
        </w:trPr>
        <w:tc>
          <w:tcPr>
            <w:tcW w:w="9855" w:type="dxa"/>
            <w:gridSpan w:val="8"/>
            <w:tcBorders>
              <w:top w:val="nil"/>
              <w:bottom w:val="single" w:sz="12" w:space="0" w:color="auto"/>
            </w:tcBorders>
          </w:tcPr>
          <w:p w:rsidR="00886288" w:rsidRDefault="00886288" w:rsidP="00B26512">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886288" w:rsidRPr="00280882" w:rsidRDefault="00886288" w:rsidP="00B26512">
            <w:pPr>
              <w:pStyle w:val="Odstavecseseznamem"/>
              <w:numPr>
                <w:ilvl w:val="0"/>
                <w:numId w:val="35"/>
              </w:numPr>
              <w:ind w:left="247" w:hanging="247"/>
              <w:jc w:val="both"/>
            </w:pPr>
            <w:r w:rsidRPr="00280882">
              <w:t>Úvod do obchodní komunikace</w:t>
            </w:r>
            <w:r>
              <w:t>.</w:t>
            </w:r>
          </w:p>
          <w:p w:rsidR="00886288" w:rsidRPr="00280882" w:rsidRDefault="00886288" w:rsidP="00B26512">
            <w:pPr>
              <w:pStyle w:val="Odstavecseseznamem"/>
              <w:numPr>
                <w:ilvl w:val="0"/>
                <w:numId w:val="35"/>
              </w:numPr>
              <w:ind w:left="247" w:hanging="247"/>
              <w:jc w:val="both"/>
            </w:pPr>
            <w:r w:rsidRPr="00280882">
              <w:t>Navazování kontaktů, první kontakt</w:t>
            </w:r>
            <w:r>
              <w:t>.</w:t>
            </w:r>
          </w:p>
          <w:p w:rsidR="00886288" w:rsidRPr="00280882" w:rsidRDefault="00886288" w:rsidP="00B26512">
            <w:pPr>
              <w:pStyle w:val="Odstavecseseznamem"/>
              <w:numPr>
                <w:ilvl w:val="0"/>
                <w:numId w:val="35"/>
              </w:numPr>
              <w:ind w:left="247" w:hanging="247"/>
              <w:jc w:val="both"/>
            </w:pPr>
            <w:r w:rsidRPr="00280882">
              <w:t>Informace o své osobě, o studiu, vlastnosti</w:t>
            </w:r>
            <w:r>
              <w:t>.</w:t>
            </w:r>
          </w:p>
          <w:p w:rsidR="00886288" w:rsidRPr="00280882" w:rsidRDefault="00886288" w:rsidP="00B26512">
            <w:pPr>
              <w:pStyle w:val="Odstavecseseznamem"/>
              <w:numPr>
                <w:ilvl w:val="0"/>
                <w:numId w:val="35"/>
              </w:numPr>
              <w:ind w:left="247" w:hanging="247"/>
              <w:jc w:val="both"/>
            </w:pPr>
            <w:r w:rsidRPr="00280882">
              <w:t>Životopis, žádost o místo</w:t>
            </w:r>
            <w:r>
              <w:t>.</w:t>
            </w:r>
          </w:p>
          <w:p w:rsidR="00886288" w:rsidRPr="00280882" w:rsidRDefault="00886288" w:rsidP="00B26512">
            <w:pPr>
              <w:pStyle w:val="Odstavecseseznamem"/>
              <w:numPr>
                <w:ilvl w:val="0"/>
                <w:numId w:val="35"/>
              </w:numPr>
              <w:ind w:left="247" w:hanging="247"/>
              <w:jc w:val="both"/>
            </w:pPr>
            <w:r w:rsidRPr="00280882">
              <w:t>Obchodní dopis, zkratky v</w:t>
            </w:r>
            <w:r>
              <w:t> </w:t>
            </w:r>
            <w:r w:rsidRPr="00280882">
              <w:t>korespondenci</w:t>
            </w:r>
            <w:r>
              <w:t>.</w:t>
            </w:r>
          </w:p>
          <w:p w:rsidR="00886288" w:rsidRPr="00280882" w:rsidRDefault="00886288" w:rsidP="00B26512">
            <w:pPr>
              <w:pStyle w:val="Odstavecseseznamem"/>
              <w:numPr>
                <w:ilvl w:val="0"/>
                <w:numId w:val="35"/>
              </w:numPr>
              <w:ind w:left="247" w:hanging="247"/>
              <w:jc w:val="both"/>
            </w:pPr>
            <w:r w:rsidRPr="00280882">
              <w:t>Státy, obyvatelé, jazyky, předložky se zeměpisnými názvy</w:t>
            </w:r>
            <w:r>
              <w:t>.</w:t>
            </w:r>
          </w:p>
          <w:p w:rsidR="00886288" w:rsidRPr="00280882" w:rsidRDefault="00886288" w:rsidP="00B26512">
            <w:pPr>
              <w:pStyle w:val="Odstavecseseznamem"/>
              <w:numPr>
                <w:ilvl w:val="0"/>
                <w:numId w:val="35"/>
              </w:numPr>
              <w:ind w:left="247" w:hanging="247"/>
              <w:jc w:val="both"/>
            </w:pPr>
            <w:r w:rsidRPr="00280882">
              <w:t>Práce s odbornými texty: slovní zásoba, slovní spojení, gramatika, cvičení</w:t>
            </w:r>
            <w:r>
              <w:t>.</w:t>
            </w:r>
          </w:p>
          <w:p w:rsidR="00886288" w:rsidRPr="00280882" w:rsidRDefault="00886288" w:rsidP="00B26512">
            <w:pPr>
              <w:pStyle w:val="Odstavecseseznamem"/>
              <w:numPr>
                <w:ilvl w:val="0"/>
                <w:numId w:val="35"/>
              </w:numPr>
              <w:ind w:left="247" w:hanging="247"/>
              <w:jc w:val="both"/>
            </w:pPr>
            <w:r w:rsidRPr="00280882">
              <w:t>Slovosled německé věty, vyjádření so</w:t>
            </w:r>
            <w:r>
              <w:t>uhlasu, nesouhlasu, pochybnosti.</w:t>
            </w:r>
          </w:p>
          <w:p w:rsidR="00886288" w:rsidRPr="00280882" w:rsidRDefault="00886288" w:rsidP="00B26512">
            <w:pPr>
              <w:pStyle w:val="Odstavecseseznamem"/>
              <w:numPr>
                <w:ilvl w:val="0"/>
                <w:numId w:val="35"/>
              </w:numPr>
              <w:ind w:left="247" w:hanging="247"/>
              <w:jc w:val="both"/>
            </w:pPr>
            <w:r w:rsidRPr="00280882">
              <w:t>Před</w:t>
            </w:r>
            <w:r>
              <w:t>ložky s 2. pádem a jejich užití.</w:t>
            </w:r>
          </w:p>
          <w:p w:rsidR="00886288" w:rsidRPr="00280882" w:rsidRDefault="00886288" w:rsidP="00B26512">
            <w:pPr>
              <w:pStyle w:val="Odstavecseseznamem"/>
              <w:numPr>
                <w:ilvl w:val="0"/>
                <w:numId w:val="35"/>
              </w:numPr>
              <w:ind w:left="247" w:hanging="247"/>
              <w:jc w:val="both"/>
            </w:pPr>
            <w:r w:rsidRPr="00280882">
              <w:t>Spojky souřadící a podřadicí</w:t>
            </w:r>
            <w:r>
              <w:t>.</w:t>
            </w:r>
          </w:p>
          <w:p w:rsidR="00886288" w:rsidRPr="00280882" w:rsidRDefault="00886288" w:rsidP="00B26512">
            <w:pPr>
              <w:pStyle w:val="Odstavecseseznamem"/>
              <w:numPr>
                <w:ilvl w:val="0"/>
                <w:numId w:val="35"/>
              </w:numPr>
              <w:ind w:left="247" w:hanging="247"/>
              <w:jc w:val="both"/>
            </w:pPr>
            <w:r w:rsidRPr="00280882">
              <w:t>Konjunktiv II, Konjunktiv II v obchodní komunikaci</w:t>
            </w:r>
            <w:r>
              <w:t>.</w:t>
            </w:r>
          </w:p>
          <w:p w:rsidR="00886288" w:rsidRPr="00280882" w:rsidRDefault="00886288" w:rsidP="00B26512">
            <w:pPr>
              <w:pStyle w:val="Odstavecseseznamem"/>
              <w:numPr>
                <w:ilvl w:val="0"/>
                <w:numId w:val="35"/>
              </w:numPr>
              <w:ind w:left="247" w:hanging="247"/>
              <w:jc w:val="both"/>
            </w:pPr>
            <w:r w:rsidRPr="00280882">
              <w:t>Závěrečný test</w:t>
            </w:r>
            <w:r>
              <w:t>.</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149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HÖPPNEROVÁ, V. </w:t>
            </w:r>
            <w:r w:rsidRPr="00280882">
              <w:rPr>
                <w:i/>
              </w:rPr>
              <w:t xml:space="preserve">Němčina pro jazykové školy nově 1. </w:t>
            </w:r>
            <w:r w:rsidRPr="00280882">
              <w:t>1. vyd. Plzeň: Fraus, 2010, 232 s. ISBN 978-80-7238-912-4.</w:t>
            </w:r>
          </w:p>
          <w:p w:rsidR="00886288" w:rsidRPr="00280882" w:rsidRDefault="00886288" w:rsidP="00B26512">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886288" w:rsidRPr="00280882" w:rsidRDefault="00886288" w:rsidP="00B26512">
            <w:pPr>
              <w:jc w:val="both"/>
            </w:pPr>
            <w:r w:rsidRPr="00280882">
              <w:t xml:space="preserve">KOZÁKOVÁ, V. </w:t>
            </w:r>
            <w:r w:rsidRPr="00280882">
              <w:rPr>
                <w:i/>
              </w:rPr>
              <w:t>Obchodní němčina. Wirtschaftsdeutsch.</w:t>
            </w:r>
            <w:r w:rsidRPr="00280882">
              <w:t xml:space="preserve"> Brno: Albatros Media, a.s., 2012, 280 s. ISBN 978-80-266-0039-8.</w:t>
            </w:r>
          </w:p>
          <w:p w:rsidR="00886288" w:rsidRDefault="00886288" w:rsidP="00B26512">
            <w:pPr>
              <w:jc w:val="both"/>
            </w:pPr>
            <w:r>
              <w:t xml:space="preserve">MÜLLER, A., SCHLÜTER, S. </w:t>
            </w:r>
            <w:r>
              <w:rPr>
                <w:i/>
              </w:rPr>
              <w:t xml:space="preserve">Im Beruf. </w:t>
            </w:r>
            <w:r>
              <w:t>Ismaning: Hueber Verlag, 2013. ISBN 978-3-19-101190-1.</w:t>
            </w:r>
          </w:p>
          <w:p w:rsidR="00886288" w:rsidRDefault="00886288" w:rsidP="00B26512">
            <w:pPr>
              <w:jc w:val="both"/>
              <w:rPr>
                <w:b/>
              </w:rPr>
            </w:pPr>
            <w:r>
              <w:t xml:space="preserve">BETZ, J., BILLINA, A. </w:t>
            </w:r>
            <w:r>
              <w:rPr>
                <w:i/>
              </w:rPr>
              <w:t xml:space="preserve">Deutsch  fur Besserwisser Bl. </w:t>
            </w:r>
            <w:r>
              <w:t>Hueber Verlag. 2016, 184 s. ISBN 978-3-19-027499-4.</w:t>
            </w:r>
          </w:p>
          <w:p w:rsidR="00886288" w:rsidRDefault="00886288" w:rsidP="00B26512">
            <w:pPr>
              <w:jc w:val="both"/>
              <w:rPr>
                <w:b/>
              </w:rPr>
            </w:pPr>
            <w:r w:rsidRPr="00280882">
              <w:rPr>
                <w:b/>
              </w:rPr>
              <w:t>Doporučená literatura</w:t>
            </w:r>
          </w:p>
          <w:p w:rsidR="00886288" w:rsidRDefault="00886288" w:rsidP="00B26512">
            <w:pPr>
              <w:jc w:val="both"/>
            </w:pPr>
            <w:r w:rsidRPr="00280882">
              <w:t xml:space="preserve">GOTTSTEIN-SCHRAMM, B. </w:t>
            </w:r>
            <w:r w:rsidRPr="00280882">
              <w:rPr>
                <w:i/>
              </w:rPr>
              <w:t xml:space="preserve">Grammatik – ganz klar! </w:t>
            </w:r>
            <w:r w:rsidRPr="00280882">
              <w:t>Ismaning: Hueber Verlag, 2011, 224 s. ISBN 978-3-19-051555-4.</w:t>
            </w:r>
          </w:p>
          <w:p w:rsidR="00886288" w:rsidRDefault="00886288" w:rsidP="00B26512">
            <w:pPr>
              <w:jc w:val="both"/>
            </w:pPr>
            <w:r w:rsidRPr="00280882">
              <w:t xml:space="preserve">KRENN, W., PUCHTA, H. </w:t>
            </w:r>
            <w:r w:rsidRPr="00280882">
              <w:rPr>
                <w:i/>
              </w:rPr>
              <w:t>Motive</w:t>
            </w:r>
            <w:r w:rsidRPr="00280882">
              <w:t>. München: Hueber Verlag, 2016, 260 s. ISBN 978-3-19-001878-9.</w:t>
            </w:r>
          </w:p>
          <w:p w:rsidR="00886288" w:rsidRDefault="00886288" w:rsidP="00B26512">
            <w:pPr>
              <w:jc w:val="both"/>
            </w:pPr>
            <w:r>
              <w:t xml:space="preserve">LISSOK, CH. </w:t>
            </w:r>
            <w:r>
              <w:rPr>
                <w:i/>
              </w:rPr>
              <w:t xml:space="preserve">Teste Dein Wirtschaftsdeutsch. </w:t>
            </w:r>
            <w:r>
              <w:t>Berlin</w:t>
            </w:r>
            <w:r>
              <w:rPr>
                <w:i/>
              </w:rPr>
              <w:t xml:space="preserve">: </w:t>
            </w:r>
            <w:r>
              <w:t>Langenscheidt, 1997. ISBN 3-468-38527-7.</w:t>
            </w:r>
          </w:p>
          <w:p w:rsidR="00886288" w:rsidRDefault="00886288" w:rsidP="00B26512">
            <w:pPr>
              <w:jc w:val="both"/>
            </w:pPr>
            <w:r w:rsidRPr="00280882">
              <w:t>Doplňující materiály:</w:t>
            </w:r>
            <w:r>
              <w:t xml:space="preserve"> </w:t>
            </w:r>
          </w:p>
          <w:p w:rsidR="00886288" w:rsidRDefault="00B8041B" w:rsidP="00B26512">
            <w:pPr>
              <w:jc w:val="both"/>
              <w:rPr>
                <w:rStyle w:val="Hypertextovodkaz"/>
              </w:rPr>
            </w:pPr>
            <w:hyperlink r:id="rId17" w:history="1">
              <w:r w:rsidR="00886288" w:rsidRPr="00280882">
                <w:rPr>
                  <w:rStyle w:val="Hypertextovodkaz"/>
                </w:rPr>
                <w:t>https://www.deutsch-perfekt.com/</w:t>
              </w:r>
            </w:hyperlink>
            <w:r w:rsidR="00886288">
              <w:rPr>
                <w:rStyle w:val="Hypertextovodkaz"/>
              </w:rPr>
              <w:t xml:space="preserve">; </w:t>
            </w:r>
          </w:p>
          <w:p w:rsidR="00886288" w:rsidRDefault="00B8041B" w:rsidP="00B26512">
            <w:pPr>
              <w:jc w:val="both"/>
              <w:rPr>
                <w:rStyle w:val="Hypertextovodkaz"/>
              </w:rPr>
            </w:pPr>
            <w:hyperlink r:id="rId18" w:history="1">
              <w:r w:rsidR="00886288" w:rsidRPr="00280882">
                <w:rPr>
                  <w:rStyle w:val="Hypertextovodkaz"/>
                </w:rPr>
                <w:t>http://www.wirtschaftsdeutsch.de/lehrmaterialien/index.php</w:t>
              </w:r>
            </w:hyperlink>
            <w:r w:rsidR="00886288">
              <w:rPr>
                <w:rStyle w:val="Hypertextovodkaz"/>
              </w:rPr>
              <w:t xml:space="preserve">; </w:t>
            </w:r>
            <w:hyperlink r:id="rId19" w:history="1">
              <w:r w:rsidR="00886288" w:rsidRPr="00280882">
                <w:rPr>
                  <w:rStyle w:val="Hypertextovodkaz"/>
                </w:rPr>
                <w:t>https://www.hueber.de/seite/pg_lehren_unterrichtsplan_mot</w:t>
              </w:r>
            </w:hyperlink>
          </w:p>
          <w:p w:rsidR="00886288" w:rsidRDefault="00B8041B" w:rsidP="00B26512">
            <w:pPr>
              <w:jc w:val="both"/>
              <w:rPr>
                <w:rStyle w:val="Hypertextovodkaz"/>
              </w:rPr>
            </w:pPr>
            <w:hyperlink r:id="rId20" w:history="1">
              <w:r w:rsidR="00886288" w:rsidRPr="00BD6BB6">
                <w:rPr>
                  <w:rStyle w:val="Hypertextovodkaz"/>
                </w:rPr>
                <w:t>https://www.schubert-verlag.de/aufgaben/arbeitsblaetter_a1_z/a1_arbeitsblaetter_index_z.htm</w:t>
              </w:r>
            </w:hyperlink>
          </w:p>
          <w:p w:rsidR="00886288" w:rsidRDefault="00886288" w:rsidP="00B26512">
            <w:pPr>
              <w:jc w:val="both"/>
              <w:rPr>
                <w:rStyle w:val="Hypertextovodkaz"/>
              </w:rPr>
            </w:pPr>
            <w:r w:rsidRPr="00E2316B">
              <w:rPr>
                <w:rStyle w:val="Hypertextovodkaz"/>
              </w:rPr>
              <w:t>https://www.dw.com/de/deutsch-lernen/deutsch-unterrichten/s-2233</w:t>
            </w:r>
          </w:p>
          <w:p w:rsidR="00886288" w:rsidRPr="00280882" w:rsidRDefault="00B8041B" w:rsidP="00B26512">
            <w:pPr>
              <w:jc w:val="both"/>
            </w:pPr>
            <w:hyperlink r:id="rId21" w:history="1">
              <w:r w:rsidR="00886288" w:rsidRPr="005F67B8">
                <w:rPr>
                  <w:rStyle w:val="Hypertextovodkaz"/>
                </w:rPr>
                <w:t>https://portal.mpsv.cz/eures/podminky/dokumenty/slovnik/slovnik_0.pdf</w:t>
              </w:r>
            </w:hyperlink>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RPr="00280882"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Pr="00280882" w:rsidRDefault="00886288" w:rsidP="00B26512">
            <w:pPr>
              <w:jc w:val="both"/>
              <w:rPr>
                <w:b/>
              </w:rPr>
            </w:pPr>
            <w:r w:rsidRPr="00280882">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lastRenderedPageBreak/>
              <w:t>Informace o způsobu kontaktu s vyučujícím</w:t>
            </w:r>
          </w:p>
        </w:tc>
      </w:tr>
      <w:tr w:rsidR="00886288" w:rsidRPr="00280882" w:rsidTr="00B26512">
        <w:trPr>
          <w:trHeight w:val="141"/>
        </w:trPr>
        <w:tc>
          <w:tcPr>
            <w:tcW w:w="9855" w:type="dxa"/>
            <w:gridSpan w:val="8"/>
          </w:tcPr>
          <w:p w:rsidR="00886288" w:rsidRPr="00280882" w:rsidRDefault="00886288" w:rsidP="00B2651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sidP="00886288"/>
    <w:p w:rsidR="00886288" w:rsidRDefault="00886288" w:rsidP="00886288"/>
    <w:p w:rsidR="00886288" w:rsidRDefault="00886288" w:rsidP="00886288"/>
    <w:p w:rsidR="00886288" w:rsidRDefault="00886288" w:rsidP="00886288"/>
    <w:p w:rsidR="00886288" w:rsidRDefault="00886288" w:rsidP="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Angličtina - CJ1</w:t>
            </w:r>
            <w:r>
              <w:t xml:space="preserve"> (Cizí jazyk 1)</w:t>
            </w:r>
          </w:p>
        </w:tc>
      </w:tr>
      <w:tr w:rsidR="00886288"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Default="00886288" w:rsidP="00B26512">
            <w:pPr>
              <w:jc w:val="both"/>
            </w:pPr>
            <w:r>
              <w:rPr>
                <w:b/>
              </w:rPr>
              <w:t>doporučený ročník / semestr</w:t>
            </w:r>
          </w:p>
        </w:tc>
        <w:tc>
          <w:tcPr>
            <w:tcW w:w="668" w:type="dxa"/>
          </w:tcPr>
          <w:p w:rsidR="00886288" w:rsidRDefault="00886288" w:rsidP="00B26512">
            <w:pPr>
              <w:jc w:val="both"/>
            </w:pPr>
            <w:r>
              <w:t>1/Z</w:t>
            </w:r>
          </w:p>
        </w:tc>
      </w:tr>
      <w:tr w:rsidR="00886288" w:rsidTr="00B26512">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Default="00886288" w:rsidP="00B26512">
            <w:pPr>
              <w:jc w:val="both"/>
            </w:pPr>
            <w:r>
              <w:t>39</w:t>
            </w:r>
          </w:p>
        </w:tc>
        <w:tc>
          <w:tcPr>
            <w:tcW w:w="2156" w:type="dxa"/>
            <w:shd w:val="clear" w:color="auto" w:fill="F7CAAC"/>
          </w:tcPr>
          <w:p w:rsidR="00886288" w:rsidRDefault="00886288" w:rsidP="00B26512">
            <w:pPr>
              <w:jc w:val="both"/>
              <w:rPr>
                <w:b/>
              </w:rPr>
            </w:pPr>
            <w:r>
              <w:rPr>
                <w:b/>
              </w:rPr>
              <w:t>kreditů</w:t>
            </w:r>
          </w:p>
        </w:tc>
        <w:tc>
          <w:tcPr>
            <w:tcW w:w="1207" w:type="dxa"/>
            <w:gridSpan w:val="2"/>
          </w:tcPr>
          <w:p w:rsidR="00886288" w:rsidRDefault="00886288" w:rsidP="00B26512">
            <w:pPr>
              <w:jc w:val="both"/>
            </w:pPr>
            <w:r>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Tr="00B26512">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Default="00886288" w:rsidP="00B26512">
            <w:pPr>
              <w:jc w:val="both"/>
              <w:rPr>
                <w:b/>
              </w:rPr>
            </w:pPr>
            <w:r>
              <w:rPr>
                <w:b/>
              </w:rPr>
              <w:t>Forma výuky</w:t>
            </w:r>
          </w:p>
        </w:tc>
        <w:tc>
          <w:tcPr>
            <w:tcW w:w="1207" w:type="dxa"/>
            <w:gridSpan w:val="2"/>
          </w:tcPr>
          <w:p w:rsidR="00886288" w:rsidRDefault="00886288" w:rsidP="00B26512">
            <w:pPr>
              <w:jc w:val="both"/>
            </w:pPr>
            <w:r>
              <w:t>cvičení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886288" w:rsidRPr="009F4A37" w:rsidTr="00B26512">
        <w:trPr>
          <w:trHeight w:val="56"/>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shd w:val="clear" w:color="auto" w:fill="FFFFFF"/>
              <w:spacing w:after="100" w:afterAutospacing="1"/>
              <w:outlineLvl w:val="3"/>
              <w:rPr>
                <w:bCs/>
                <w:color w:val="222222"/>
              </w:rPr>
            </w:pPr>
            <w:r w:rsidRPr="00280882">
              <w:rPr>
                <w:bCs/>
              </w:rPr>
              <w:t>PhDr. Jana Semotamová</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95268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B26512">
            <w:pPr>
              <w:jc w:val="both"/>
            </w:pPr>
            <w:r w:rsidRPr="00280882">
              <w:rPr>
                <w:bCs/>
              </w:rPr>
              <w:t>PhDr. Jana Semotamová</w:t>
            </w:r>
            <w:r>
              <w:rPr>
                <w:bCs/>
              </w:rPr>
              <w:t xml:space="preserve"> - </w:t>
            </w:r>
            <w:r w:rsidR="00952687">
              <w:t xml:space="preserve">vedení </w:t>
            </w:r>
            <w:r w:rsidR="00952687" w:rsidRPr="006A3E90">
              <w:t xml:space="preserve">cvičení </w:t>
            </w:r>
            <w:r>
              <w:t>(100%)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2632"/>
        </w:trPr>
        <w:tc>
          <w:tcPr>
            <w:tcW w:w="9855" w:type="dxa"/>
            <w:gridSpan w:val="8"/>
            <w:tcBorders>
              <w:top w:val="nil"/>
              <w:bottom w:val="single" w:sz="12" w:space="0" w:color="auto"/>
            </w:tcBorders>
          </w:tcPr>
          <w:p w:rsidR="00886288" w:rsidRPr="00280882" w:rsidRDefault="00886288" w:rsidP="00B26512">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886288" w:rsidRPr="00280882" w:rsidRDefault="00886288" w:rsidP="00B26512">
            <w:pPr>
              <w:jc w:val="both"/>
            </w:pPr>
            <w:r w:rsidRPr="00280882">
              <w:t>Získané jazykové znalosti a dovednosti:</w:t>
            </w:r>
          </w:p>
          <w:p w:rsidR="00886288" w:rsidRPr="00280882" w:rsidRDefault="00886288" w:rsidP="00B26512">
            <w:pPr>
              <w:pStyle w:val="Odstavecseseznamem"/>
              <w:numPr>
                <w:ilvl w:val="0"/>
                <w:numId w:val="37"/>
              </w:numPr>
              <w:ind w:left="247" w:hanging="247"/>
              <w:jc w:val="both"/>
            </w:pPr>
            <w:r w:rsidRPr="00280882">
              <w:t xml:space="preserve">Dovednosti a techniky potřebné k obchodnímu styku v zahraničí. </w:t>
            </w:r>
          </w:p>
          <w:p w:rsidR="00886288" w:rsidRPr="00280882" w:rsidRDefault="00886288" w:rsidP="00B26512">
            <w:pPr>
              <w:pStyle w:val="Odstavecseseznamem"/>
              <w:numPr>
                <w:ilvl w:val="0"/>
                <w:numId w:val="37"/>
              </w:numPr>
              <w:ind w:left="247" w:hanging="247"/>
              <w:jc w:val="both"/>
            </w:pPr>
            <w:r w:rsidRPr="00280882">
              <w:t xml:space="preserve">Společenské jednání a vystupování. </w:t>
            </w:r>
          </w:p>
          <w:p w:rsidR="00886288" w:rsidRPr="00280882" w:rsidRDefault="00886288" w:rsidP="00B26512">
            <w:pPr>
              <w:pStyle w:val="Odstavecseseznamem"/>
              <w:numPr>
                <w:ilvl w:val="0"/>
                <w:numId w:val="37"/>
              </w:numPr>
              <w:ind w:left="247" w:hanging="247"/>
              <w:jc w:val="both"/>
            </w:pPr>
            <w:r w:rsidRPr="00280882">
              <w:t xml:space="preserve">Kladení požadavků. </w:t>
            </w:r>
          </w:p>
          <w:p w:rsidR="00886288" w:rsidRPr="00280882" w:rsidRDefault="00886288" w:rsidP="00B26512">
            <w:pPr>
              <w:pStyle w:val="Odstavecseseznamem"/>
              <w:numPr>
                <w:ilvl w:val="0"/>
                <w:numId w:val="37"/>
              </w:numPr>
              <w:ind w:left="247" w:hanging="247"/>
              <w:jc w:val="both"/>
            </w:pPr>
            <w:r w:rsidRPr="00280882">
              <w:t>Nabídka pomoci.</w:t>
            </w:r>
          </w:p>
          <w:p w:rsidR="00886288" w:rsidRPr="00280882" w:rsidRDefault="00886288" w:rsidP="00B26512">
            <w:pPr>
              <w:pStyle w:val="Odstavecseseznamem"/>
              <w:numPr>
                <w:ilvl w:val="0"/>
                <w:numId w:val="37"/>
              </w:numPr>
              <w:ind w:left="247" w:hanging="247"/>
              <w:jc w:val="both"/>
            </w:pPr>
            <w:r w:rsidRPr="00280882">
              <w:t xml:space="preserve">Žádost o svolení. </w:t>
            </w:r>
          </w:p>
          <w:p w:rsidR="00886288" w:rsidRPr="00280882" w:rsidRDefault="00886288" w:rsidP="00B26512">
            <w:pPr>
              <w:pStyle w:val="Odstavecseseznamem"/>
              <w:numPr>
                <w:ilvl w:val="0"/>
                <w:numId w:val="37"/>
              </w:numPr>
              <w:ind w:left="247" w:hanging="247"/>
              <w:jc w:val="both"/>
            </w:pPr>
            <w:r w:rsidRPr="00280882">
              <w:t xml:space="preserve">Telefonování. </w:t>
            </w:r>
          </w:p>
          <w:p w:rsidR="00886288" w:rsidRPr="00280882" w:rsidRDefault="00886288" w:rsidP="00B26512">
            <w:pPr>
              <w:pStyle w:val="Odstavecseseznamem"/>
              <w:numPr>
                <w:ilvl w:val="0"/>
                <w:numId w:val="37"/>
              </w:numPr>
              <w:ind w:left="247" w:hanging="247"/>
              <w:jc w:val="both"/>
            </w:pPr>
            <w:r w:rsidRPr="00280882">
              <w:t xml:space="preserve">Sjednávání schůzek. </w:t>
            </w:r>
          </w:p>
          <w:p w:rsidR="00886288" w:rsidRPr="00280882" w:rsidRDefault="00886288" w:rsidP="00B26512">
            <w:pPr>
              <w:pStyle w:val="Odstavecseseznamem"/>
              <w:numPr>
                <w:ilvl w:val="0"/>
                <w:numId w:val="37"/>
              </w:numPr>
              <w:ind w:left="247" w:hanging="247"/>
              <w:jc w:val="both"/>
            </w:pPr>
            <w:r w:rsidRPr="00280882">
              <w:t xml:space="preserve">Změna data schůzky. </w:t>
            </w:r>
          </w:p>
          <w:p w:rsidR="00886288" w:rsidRPr="00280882" w:rsidRDefault="00886288" w:rsidP="00B26512">
            <w:pPr>
              <w:pStyle w:val="Odstavecseseznamem"/>
              <w:numPr>
                <w:ilvl w:val="0"/>
                <w:numId w:val="37"/>
              </w:numPr>
              <w:ind w:left="247" w:hanging="247"/>
              <w:jc w:val="both"/>
            </w:pPr>
            <w:r w:rsidRPr="00280882">
              <w:t>Kulturní povědomí.</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207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886288" w:rsidRPr="00280882" w:rsidRDefault="00886288" w:rsidP="00B26512">
            <w:pPr>
              <w:jc w:val="both"/>
            </w:pPr>
            <w:r w:rsidRPr="00280882">
              <w:t xml:space="preserve">POWELL, M. </w:t>
            </w:r>
            <w:r w:rsidRPr="00280882">
              <w:rPr>
                <w:i/>
              </w:rPr>
              <w:t xml:space="preserve">In Company Intermediate 3.0. </w:t>
            </w:r>
            <w:r w:rsidRPr="00280882">
              <w:t>Oxford: Macmillan, 2014, 159 s. ISBN 978-0-230-45520-7.</w:t>
            </w:r>
          </w:p>
          <w:p w:rsidR="00886288" w:rsidRPr="00280882" w:rsidRDefault="00886288" w:rsidP="00B26512">
            <w:pPr>
              <w:jc w:val="both"/>
              <w:rPr>
                <w:b/>
              </w:rPr>
            </w:pPr>
            <w:r w:rsidRPr="00280882">
              <w:rPr>
                <w:b/>
              </w:rPr>
              <w:t>Doporučená literatura</w:t>
            </w:r>
          </w:p>
          <w:p w:rsidR="00886288" w:rsidRPr="00280882" w:rsidRDefault="00886288" w:rsidP="00B26512">
            <w:pPr>
              <w:jc w:val="both"/>
            </w:pPr>
            <w:r w:rsidRPr="00280882">
              <w:t xml:space="preserve">ASHLEY, A. </w:t>
            </w:r>
            <w:r w:rsidRPr="00280882">
              <w:rPr>
                <w:i/>
              </w:rPr>
              <w:t>Oxford Handbook Of Commercial Correspondence</w:t>
            </w:r>
            <w:r w:rsidRPr="00280882">
              <w:t>. Oxford: Oxford University Press, 2003, 304 s. ISBN 0-19-427406-3.</w:t>
            </w:r>
          </w:p>
          <w:p w:rsidR="00886288" w:rsidRPr="00280882" w:rsidRDefault="00886288" w:rsidP="00B26512">
            <w:pPr>
              <w:jc w:val="both"/>
            </w:pPr>
            <w:r w:rsidRPr="00280882">
              <w:t xml:space="preserve">EMMERSON, P. </w:t>
            </w:r>
            <w:r w:rsidRPr="00280882">
              <w:rPr>
                <w:i/>
              </w:rPr>
              <w:t xml:space="preserve">Business Grammar Builder Intermediate. </w:t>
            </w:r>
            <w:r w:rsidRPr="00280882">
              <w:t>Oxford: Macmillan, 2007, 271 s. ISBN 978-0-3337-5492-4.</w:t>
            </w:r>
          </w:p>
          <w:p w:rsidR="00886288" w:rsidRPr="00280882" w:rsidRDefault="00886288" w:rsidP="00B26512">
            <w:pPr>
              <w:jc w:val="both"/>
            </w:pPr>
            <w:r w:rsidRPr="00280882">
              <w:t xml:space="preserve">HUGHES, J. </w:t>
            </w:r>
            <w:r w:rsidRPr="00280882">
              <w:rPr>
                <w:i/>
              </w:rPr>
              <w:t xml:space="preserve">Telephone English. </w:t>
            </w:r>
            <w:r w:rsidRPr="00280882">
              <w:t>Oxford: Macmillan, 2006, 96 s. ISBN 978-1-4050-8219-8.</w:t>
            </w:r>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Default="00886288" w:rsidP="00B26512">
            <w:pPr>
              <w:jc w:val="both"/>
              <w:rPr>
                <w:b/>
              </w:rPr>
            </w:pPr>
            <w:r>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t>Informace o způsobu kontaktu s vyučujícím</w:t>
            </w:r>
          </w:p>
        </w:tc>
      </w:tr>
      <w:tr w:rsidR="00886288" w:rsidRPr="00280882" w:rsidTr="00B26512">
        <w:trPr>
          <w:trHeight w:val="671"/>
        </w:trPr>
        <w:tc>
          <w:tcPr>
            <w:tcW w:w="9855" w:type="dxa"/>
            <w:gridSpan w:val="8"/>
          </w:tcPr>
          <w:p w:rsidR="00886288" w:rsidRPr="00280882" w:rsidRDefault="00886288" w:rsidP="00B26512">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483963" w:rsidTr="00886288">
        <w:tc>
          <w:tcPr>
            <w:tcW w:w="9930" w:type="dxa"/>
            <w:gridSpan w:val="8"/>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886288">
        <w:tc>
          <w:tcPr>
            <w:tcW w:w="3110" w:type="dxa"/>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7"/>
            <w:tcBorders>
              <w:top w:val="double" w:sz="4" w:space="0" w:color="auto"/>
            </w:tcBorders>
          </w:tcPr>
          <w:p w:rsidR="00483963" w:rsidRPr="008433D4" w:rsidRDefault="00483963" w:rsidP="002C6614">
            <w:r w:rsidRPr="008433D4">
              <w:t>Počítačové zpracování dat</w:t>
            </w:r>
          </w:p>
        </w:tc>
      </w:tr>
      <w:tr w:rsidR="00483963" w:rsidRPr="008433D4" w:rsidTr="00886288">
        <w:trPr>
          <w:trHeight w:val="249"/>
        </w:trPr>
        <w:tc>
          <w:tcPr>
            <w:tcW w:w="3110" w:type="dxa"/>
            <w:shd w:val="clear" w:color="auto" w:fill="F7CAAC"/>
          </w:tcPr>
          <w:p w:rsidR="00483963" w:rsidRPr="008433D4" w:rsidRDefault="00483963" w:rsidP="002C6614">
            <w:pPr>
              <w:jc w:val="both"/>
              <w:rPr>
                <w:b/>
              </w:rPr>
            </w:pPr>
            <w:r w:rsidRPr="008433D4">
              <w:rPr>
                <w:b/>
              </w:rPr>
              <w:t>Typ předmětu</w:t>
            </w:r>
          </w:p>
        </w:tc>
        <w:tc>
          <w:tcPr>
            <w:tcW w:w="3432" w:type="dxa"/>
            <w:gridSpan w:val="4"/>
          </w:tcPr>
          <w:p w:rsidR="00483963" w:rsidRPr="008433D4" w:rsidRDefault="00483963" w:rsidP="002C6614">
            <w:r w:rsidRPr="008433D4">
              <w:t xml:space="preserve">povinný </w:t>
            </w:r>
            <w:r w:rsidR="00E061D7">
              <w:t xml:space="preserve"> </w:t>
            </w:r>
          </w:p>
        </w:tc>
        <w:tc>
          <w:tcPr>
            <w:tcW w:w="2715" w:type="dxa"/>
            <w:gridSpan w:val="2"/>
            <w:shd w:val="clear" w:color="auto" w:fill="F7CAAC"/>
          </w:tcPr>
          <w:p w:rsidR="00483963" w:rsidRPr="008433D4" w:rsidRDefault="00483963" w:rsidP="002C6614">
            <w:r w:rsidRPr="008433D4">
              <w:rPr>
                <w:b/>
              </w:rPr>
              <w:t>doporučený ročník / semestr</w:t>
            </w:r>
          </w:p>
        </w:tc>
        <w:tc>
          <w:tcPr>
            <w:tcW w:w="673" w:type="dxa"/>
          </w:tcPr>
          <w:p w:rsidR="00483963" w:rsidRPr="008433D4" w:rsidRDefault="00483963" w:rsidP="002C6614">
            <w:r w:rsidRPr="008433D4">
              <w:t>1/L</w:t>
            </w:r>
          </w:p>
        </w:tc>
      </w:tr>
      <w:tr w:rsidR="00483963" w:rsidRPr="008433D4" w:rsidTr="00886288">
        <w:tc>
          <w:tcPr>
            <w:tcW w:w="3110" w:type="dxa"/>
            <w:shd w:val="clear" w:color="auto" w:fill="F7CAAC"/>
          </w:tcPr>
          <w:p w:rsidR="00483963" w:rsidRPr="008433D4" w:rsidRDefault="00483963" w:rsidP="002C6614">
            <w:pPr>
              <w:jc w:val="both"/>
              <w:rPr>
                <w:b/>
              </w:rPr>
            </w:pPr>
            <w:r w:rsidRPr="008433D4">
              <w:rPr>
                <w:b/>
              </w:rPr>
              <w:t>Rozsah studijního předmětu</w:t>
            </w:r>
          </w:p>
        </w:tc>
        <w:tc>
          <w:tcPr>
            <w:tcW w:w="1714" w:type="dxa"/>
            <w:gridSpan w:val="2"/>
          </w:tcPr>
          <w:p w:rsidR="00483963" w:rsidRPr="008433D4" w:rsidRDefault="00483963" w:rsidP="002C6614">
            <w:r>
              <w:t>26c</w:t>
            </w:r>
          </w:p>
        </w:tc>
        <w:tc>
          <w:tcPr>
            <w:tcW w:w="896" w:type="dxa"/>
            <w:shd w:val="clear" w:color="auto" w:fill="F7CAAC"/>
          </w:tcPr>
          <w:p w:rsidR="00483963" w:rsidRPr="008433D4" w:rsidRDefault="00483963" w:rsidP="002C6614">
            <w:pPr>
              <w:rPr>
                <w:b/>
              </w:rPr>
            </w:pPr>
            <w:r w:rsidRPr="008433D4">
              <w:rPr>
                <w:b/>
              </w:rPr>
              <w:t xml:space="preserve">hod. </w:t>
            </w:r>
          </w:p>
        </w:tc>
        <w:tc>
          <w:tcPr>
            <w:tcW w:w="822" w:type="dxa"/>
          </w:tcPr>
          <w:p w:rsidR="00483963" w:rsidRPr="008433D4" w:rsidRDefault="00483963" w:rsidP="002C6614">
            <w:r w:rsidRPr="008433D4">
              <w:t>26</w:t>
            </w:r>
          </w:p>
        </w:tc>
        <w:tc>
          <w:tcPr>
            <w:tcW w:w="2172" w:type="dxa"/>
            <w:shd w:val="clear" w:color="auto" w:fill="F7CAAC"/>
          </w:tcPr>
          <w:p w:rsidR="00483963" w:rsidRPr="008433D4" w:rsidRDefault="00483963" w:rsidP="002C6614">
            <w:pPr>
              <w:rPr>
                <w:b/>
              </w:rPr>
            </w:pPr>
            <w:r w:rsidRPr="008433D4">
              <w:rPr>
                <w:b/>
              </w:rPr>
              <w:t>kreditů</w:t>
            </w:r>
          </w:p>
        </w:tc>
        <w:tc>
          <w:tcPr>
            <w:tcW w:w="1216" w:type="dxa"/>
            <w:gridSpan w:val="2"/>
          </w:tcPr>
          <w:p w:rsidR="00483963" w:rsidRPr="008433D4" w:rsidRDefault="00483963" w:rsidP="002C6614">
            <w:r w:rsidRPr="008433D4">
              <w:t>3</w:t>
            </w:r>
          </w:p>
        </w:tc>
      </w:tr>
      <w:tr w:rsidR="00483963" w:rsidRPr="008433D4" w:rsidTr="00886288">
        <w:tc>
          <w:tcPr>
            <w:tcW w:w="3110" w:type="dxa"/>
            <w:shd w:val="clear" w:color="auto" w:fill="F7CAAC"/>
          </w:tcPr>
          <w:p w:rsidR="00483963" w:rsidRPr="008433D4" w:rsidRDefault="00483963" w:rsidP="002C6614">
            <w:pPr>
              <w:rPr>
                <w:b/>
              </w:rPr>
            </w:pPr>
            <w:r w:rsidRPr="008433D4">
              <w:rPr>
                <w:b/>
              </w:rPr>
              <w:t>Prerekvizity, korekvizity, ekvivalence</w:t>
            </w:r>
          </w:p>
        </w:tc>
        <w:tc>
          <w:tcPr>
            <w:tcW w:w="6820" w:type="dxa"/>
            <w:gridSpan w:val="7"/>
          </w:tcPr>
          <w:p w:rsidR="00483963" w:rsidRPr="008433D4" w:rsidRDefault="00483963" w:rsidP="002C6614"/>
        </w:tc>
      </w:tr>
      <w:tr w:rsidR="00483963" w:rsidRPr="008433D4" w:rsidTr="00886288">
        <w:tc>
          <w:tcPr>
            <w:tcW w:w="3110" w:type="dxa"/>
            <w:shd w:val="clear" w:color="auto" w:fill="F7CAAC"/>
          </w:tcPr>
          <w:p w:rsidR="00483963" w:rsidRPr="008433D4" w:rsidRDefault="00483963" w:rsidP="002C6614">
            <w:pPr>
              <w:rPr>
                <w:b/>
              </w:rPr>
            </w:pPr>
            <w:r w:rsidRPr="008433D4">
              <w:rPr>
                <w:b/>
              </w:rPr>
              <w:t>Způsob ověření studijních výsledků</w:t>
            </w:r>
          </w:p>
        </w:tc>
        <w:tc>
          <w:tcPr>
            <w:tcW w:w="3432" w:type="dxa"/>
            <w:gridSpan w:val="4"/>
          </w:tcPr>
          <w:p w:rsidR="00483963" w:rsidRPr="008433D4" w:rsidRDefault="00483963" w:rsidP="002C6614">
            <w:r w:rsidRPr="008433D4">
              <w:t>klasifikovaný zápočet</w:t>
            </w:r>
          </w:p>
        </w:tc>
        <w:tc>
          <w:tcPr>
            <w:tcW w:w="2172" w:type="dxa"/>
            <w:shd w:val="clear" w:color="auto" w:fill="F7CAAC"/>
          </w:tcPr>
          <w:p w:rsidR="00483963" w:rsidRPr="008433D4" w:rsidRDefault="00483963" w:rsidP="002C6614">
            <w:pPr>
              <w:rPr>
                <w:b/>
              </w:rPr>
            </w:pPr>
            <w:r w:rsidRPr="008433D4">
              <w:rPr>
                <w:b/>
              </w:rPr>
              <w:t>Forma výuky</w:t>
            </w:r>
          </w:p>
        </w:tc>
        <w:tc>
          <w:tcPr>
            <w:tcW w:w="1216" w:type="dxa"/>
            <w:gridSpan w:val="2"/>
          </w:tcPr>
          <w:p w:rsidR="00483963" w:rsidRPr="008433D4" w:rsidRDefault="00483963" w:rsidP="002C6614">
            <w:r>
              <w:t>cvičení</w:t>
            </w:r>
          </w:p>
        </w:tc>
      </w:tr>
      <w:tr w:rsidR="00483963" w:rsidTr="00886288">
        <w:tc>
          <w:tcPr>
            <w:tcW w:w="3110" w:type="dxa"/>
            <w:shd w:val="clear" w:color="auto" w:fill="F7CAAC"/>
          </w:tcPr>
          <w:p w:rsidR="00483963" w:rsidRPr="008433D4" w:rsidRDefault="00483963" w:rsidP="002C6614">
            <w:pPr>
              <w:rPr>
                <w:b/>
              </w:rPr>
            </w:pPr>
            <w:r w:rsidRPr="008433D4">
              <w:rPr>
                <w:b/>
              </w:rPr>
              <w:t>Forma způsobu ověření studijních výsledků a další požadavky na studenta</w:t>
            </w:r>
          </w:p>
        </w:tc>
        <w:tc>
          <w:tcPr>
            <w:tcW w:w="6820" w:type="dxa"/>
            <w:gridSpan w:val="7"/>
            <w:tcBorders>
              <w:bottom w:val="nil"/>
            </w:tcBorders>
          </w:tcPr>
          <w:p w:rsidR="00483963" w:rsidRDefault="00483963" w:rsidP="002C6614">
            <w:pPr>
              <w:jc w:val="both"/>
            </w:pPr>
            <w:r>
              <w:t>Způsob zakončení předmětu – klasifikovaný zápočet</w:t>
            </w:r>
          </w:p>
          <w:p w:rsidR="00483963" w:rsidRDefault="00483963" w:rsidP="002C6614">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4"/>
              </w:rPr>
            </w:pPr>
          </w:p>
        </w:tc>
      </w:tr>
      <w:tr w:rsidR="00483963" w:rsidTr="00886288">
        <w:trPr>
          <w:trHeight w:val="197"/>
        </w:trPr>
        <w:tc>
          <w:tcPr>
            <w:tcW w:w="3110" w:type="dxa"/>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7"/>
            <w:tcBorders>
              <w:top w:val="nil"/>
            </w:tcBorders>
          </w:tcPr>
          <w:p w:rsidR="00483963" w:rsidRDefault="00483963" w:rsidP="002C6614">
            <w:pPr>
              <w:jc w:val="both"/>
            </w:pPr>
            <w:r>
              <w:t>Ing. et. Ing. Miroslava Dolejšová, Ph.D.</w:t>
            </w:r>
          </w:p>
        </w:tc>
      </w:tr>
      <w:tr w:rsidR="00483963" w:rsidTr="00886288">
        <w:trPr>
          <w:trHeight w:val="243"/>
        </w:trPr>
        <w:tc>
          <w:tcPr>
            <w:tcW w:w="3110" w:type="dxa"/>
            <w:tcBorders>
              <w:top w:val="nil"/>
            </w:tcBorders>
            <w:shd w:val="clear" w:color="auto" w:fill="F7CAAC"/>
          </w:tcPr>
          <w:p w:rsidR="00483963" w:rsidRPr="008433D4" w:rsidRDefault="00483963" w:rsidP="002C6614">
            <w:pPr>
              <w:rPr>
                <w:b/>
              </w:rPr>
            </w:pPr>
            <w:r w:rsidRPr="008433D4">
              <w:rPr>
                <w:b/>
              </w:rPr>
              <w:t>Zapojení garanta do výuky předmětu</w:t>
            </w:r>
          </w:p>
        </w:tc>
        <w:tc>
          <w:tcPr>
            <w:tcW w:w="6820" w:type="dxa"/>
            <w:gridSpan w:val="7"/>
            <w:tcBorders>
              <w:top w:val="nil"/>
            </w:tcBorders>
          </w:tcPr>
          <w:p w:rsidR="00483963" w:rsidRDefault="00483963" w:rsidP="002C6614">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483963" w:rsidTr="00886288">
        <w:tc>
          <w:tcPr>
            <w:tcW w:w="3110" w:type="dxa"/>
            <w:shd w:val="clear" w:color="auto" w:fill="F7CAAC"/>
          </w:tcPr>
          <w:p w:rsidR="00483963" w:rsidRPr="008433D4" w:rsidRDefault="00483963" w:rsidP="002C6614">
            <w:pPr>
              <w:jc w:val="both"/>
              <w:rPr>
                <w:b/>
              </w:rPr>
            </w:pPr>
            <w:r w:rsidRPr="008433D4">
              <w:rPr>
                <w:b/>
              </w:rPr>
              <w:t>Vyučující</w:t>
            </w:r>
          </w:p>
        </w:tc>
        <w:tc>
          <w:tcPr>
            <w:tcW w:w="6820" w:type="dxa"/>
            <w:gridSpan w:val="7"/>
            <w:tcBorders>
              <w:bottom w:val="nil"/>
            </w:tcBorders>
          </w:tcPr>
          <w:p w:rsidR="00483963" w:rsidRDefault="00483963" w:rsidP="00886288">
            <w:pPr>
              <w:jc w:val="both"/>
            </w:pPr>
            <w:r>
              <w:t>Ing. et. Ing. Mirosla</w:t>
            </w:r>
            <w:r w:rsidR="00886288">
              <w:t>va Dolejšová, Ph.D. – cvičení (10</w:t>
            </w:r>
            <w:r>
              <w:t>0%)</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2"/>
              </w:rPr>
            </w:pPr>
          </w:p>
        </w:tc>
      </w:tr>
      <w:tr w:rsidR="00483963" w:rsidRPr="008433D4" w:rsidTr="00886288">
        <w:tc>
          <w:tcPr>
            <w:tcW w:w="3110" w:type="dxa"/>
            <w:shd w:val="clear" w:color="auto" w:fill="F7CAAC"/>
          </w:tcPr>
          <w:p w:rsidR="00483963" w:rsidRPr="008433D4" w:rsidRDefault="00483963" w:rsidP="002C6614">
            <w:pPr>
              <w:rPr>
                <w:b/>
              </w:rPr>
            </w:pPr>
            <w:r w:rsidRPr="008433D4">
              <w:rPr>
                <w:b/>
              </w:rPr>
              <w:t>Stručná anotace předmětu</w:t>
            </w:r>
          </w:p>
        </w:tc>
        <w:tc>
          <w:tcPr>
            <w:tcW w:w="6820" w:type="dxa"/>
            <w:gridSpan w:val="7"/>
            <w:tcBorders>
              <w:bottom w:val="nil"/>
            </w:tcBorders>
          </w:tcPr>
          <w:p w:rsidR="00483963" w:rsidRPr="008433D4" w:rsidRDefault="00483963" w:rsidP="002C6614">
            <w:pPr>
              <w:jc w:val="both"/>
            </w:pPr>
          </w:p>
        </w:tc>
      </w:tr>
      <w:tr w:rsidR="00483963" w:rsidRPr="008433D4" w:rsidTr="00886288">
        <w:trPr>
          <w:trHeight w:val="3515"/>
        </w:trPr>
        <w:tc>
          <w:tcPr>
            <w:tcW w:w="9930" w:type="dxa"/>
            <w:gridSpan w:val="8"/>
            <w:tcBorders>
              <w:top w:val="nil"/>
              <w:bottom w:val="single" w:sz="12" w:space="0" w:color="auto"/>
            </w:tcBorders>
          </w:tcPr>
          <w:p w:rsidR="00483963" w:rsidRDefault="00483963" w:rsidP="002C6614">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 xml:space="preserve">získání praktických dovedností práce s většími objemy dat a využití počítačové podpory pro jejich zpracování. </w:t>
            </w:r>
          </w:p>
          <w:p w:rsidR="00483963" w:rsidRDefault="00483963" w:rsidP="002C6614">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1F21D6" w:rsidRDefault="001F21D6" w:rsidP="001F21D6">
            <w:pPr>
              <w:pStyle w:val="Odstavecseseznamem"/>
              <w:numPr>
                <w:ilvl w:val="0"/>
                <w:numId w:val="32"/>
              </w:numPr>
              <w:jc w:val="both"/>
              <w:rPr>
                <w:ins w:id="1062" w:author="Neubauerová Bronislava" w:date="2019-09-03T14:35:00Z"/>
              </w:rPr>
            </w:pPr>
            <w:ins w:id="1063" w:author="Neubauerová Bronislava" w:date="2019-09-03T14:35:00Z">
              <w:r>
                <w:t xml:space="preserve">Základní pravidla a principy: klíčové pojmy, návrh a tvorba datových struktur, </w:t>
              </w:r>
            </w:ins>
          </w:p>
          <w:p w:rsidR="001F21D6" w:rsidRDefault="001F21D6" w:rsidP="001F21D6">
            <w:pPr>
              <w:pStyle w:val="Odstavecseseznamem"/>
              <w:numPr>
                <w:ilvl w:val="0"/>
                <w:numId w:val="32"/>
              </w:numPr>
              <w:jc w:val="both"/>
              <w:rPr>
                <w:ins w:id="1064" w:author="Neubauerová Bronislava" w:date="2019-09-03T14:35:00Z"/>
              </w:rPr>
            </w:pPr>
            <w:ins w:id="1065" w:author="Neubauerová Bronislava" w:date="2019-09-03T14:35:00Z">
              <w:r>
                <w:t>Základní principy práce s daty: relace, pořizování, úpravy a ukládání dat, zabezpečení apod</w:t>
              </w:r>
            </w:ins>
          </w:p>
          <w:p w:rsidR="001F21D6" w:rsidRDefault="001F21D6" w:rsidP="001F21D6">
            <w:pPr>
              <w:pStyle w:val="Odstavecseseznamem"/>
              <w:numPr>
                <w:ilvl w:val="0"/>
                <w:numId w:val="32"/>
              </w:numPr>
              <w:jc w:val="both"/>
              <w:rPr>
                <w:ins w:id="1066" w:author="Neubauerová Bronislava" w:date="2019-09-03T14:35:00Z"/>
              </w:rPr>
            </w:pPr>
            <w:ins w:id="1067" w:author="Neubauerová Bronislava" w:date="2019-09-03T14:35:00Z">
              <w:r>
                <w:t xml:space="preserve">Získávání informací a analýza dat: výpočty a funkce, </w:t>
              </w:r>
            </w:ins>
          </w:p>
          <w:p w:rsidR="001F21D6" w:rsidRDefault="001F21D6" w:rsidP="001F21D6">
            <w:pPr>
              <w:pStyle w:val="Odstavecseseznamem"/>
              <w:numPr>
                <w:ilvl w:val="0"/>
                <w:numId w:val="32"/>
              </w:numPr>
              <w:jc w:val="both"/>
              <w:rPr>
                <w:ins w:id="1068" w:author="Neubauerová Bronislava" w:date="2019-09-03T14:35:00Z"/>
              </w:rPr>
            </w:pPr>
            <w:ins w:id="1069" w:author="Neubauerová Bronislava" w:date="2019-09-03T14:35:00Z">
              <w:r>
                <w:t>Získávání informací a analýza dat: řazení, jednoduché a pokročilé filtrování, souhrny</w:t>
              </w:r>
            </w:ins>
          </w:p>
          <w:p w:rsidR="001F21D6" w:rsidRDefault="001F21D6" w:rsidP="001F21D6">
            <w:pPr>
              <w:pStyle w:val="Odstavecseseznamem"/>
              <w:numPr>
                <w:ilvl w:val="0"/>
                <w:numId w:val="32"/>
              </w:numPr>
              <w:jc w:val="both"/>
              <w:rPr>
                <w:ins w:id="1070" w:author="Neubauerová Bronislava" w:date="2019-09-03T14:35:00Z"/>
              </w:rPr>
            </w:pPr>
            <w:ins w:id="1071" w:author="Neubauerová Bronislava" w:date="2019-09-03T14:35:00Z">
              <w:r>
                <w:t>Získávání informací a analýza dat: kontingenční tabulky apod.</w:t>
              </w:r>
            </w:ins>
          </w:p>
          <w:p w:rsidR="001F21D6" w:rsidRDefault="001F21D6" w:rsidP="001F21D6">
            <w:pPr>
              <w:pStyle w:val="Odstavecseseznamem"/>
              <w:numPr>
                <w:ilvl w:val="0"/>
                <w:numId w:val="32"/>
              </w:numPr>
              <w:jc w:val="both"/>
              <w:rPr>
                <w:ins w:id="1072" w:author="Neubauerová Bronislava" w:date="2019-09-03T14:35:00Z"/>
              </w:rPr>
            </w:pPr>
            <w:ins w:id="1073" w:author="Neubauerová Bronislava" w:date="2019-09-03T14:35:00Z">
              <w:r>
                <w:t xml:space="preserve">Vyhodnocení a prezentace výstupů: formuláře, sestavy, </w:t>
              </w:r>
            </w:ins>
          </w:p>
          <w:p w:rsidR="001F21D6" w:rsidRDefault="001F21D6" w:rsidP="001F21D6">
            <w:pPr>
              <w:pStyle w:val="Odstavecseseznamem"/>
              <w:numPr>
                <w:ilvl w:val="0"/>
                <w:numId w:val="32"/>
              </w:numPr>
              <w:jc w:val="both"/>
              <w:rPr>
                <w:ins w:id="1074" w:author="Neubauerová Bronislava" w:date="2019-09-03T14:35:00Z"/>
              </w:rPr>
            </w:pPr>
            <w:ins w:id="1075" w:author="Neubauerová Bronislava" w:date="2019-09-03T14:35:00Z">
              <w:r>
                <w:t>Vyhodnocení a prezentace výstupů: grafy, kontingenční grafy, exporty apod.</w:t>
              </w:r>
            </w:ins>
          </w:p>
          <w:p w:rsidR="001F21D6" w:rsidRDefault="001F21D6" w:rsidP="001F21D6">
            <w:pPr>
              <w:pStyle w:val="Odstavecseseznamem"/>
              <w:numPr>
                <w:ilvl w:val="0"/>
                <w:numId w:val="32"/>
              </w:numPr>
              <w:jc w:val="both"/>
              <w:rPr>
                <w:ins w:id="1076" w:author="Neubauerová Bronislava" w:date="2019-09-03T14:35:00Z"/>
              </w:rPr>
            </w:pPr>
            <w:ins w:id="1077" w:author="Neubauerová Bronislava" w:date="2019-09-03T14:35:00Z">
              <w:r>
                <w:t>Vyhodnocení a prezentace výstupů: exporty apod.</w:t>
              </w:r>
            </w:ins>
          </w:p>
          <w:p w:rsidR="001F21D6" w:rsidRDefault="001F21D6" w:rsidP="001F21D6">
            <w:pPr>
              <w:pStyle w:val="Odstavecseseznamem"/>
              <w:numPr>
                <w:ilvl w:val="0"/>
                <w:numId w:val="32"/>
              </w:numPr>
              <w:jc w:val="both"/>
              <w:rPr>
                <w:ins w:id="1078" w:author="Neubauerová Bronislava" w:date="2019-09-03T14:35:00Z"/>
              </w:rPr>
            </w:pPr>
            <w:ins w:id="1079" w:author="Neubauerová Bronislava" w:date="2019-09-03T14:35:00Z">
              <w:r>
                <w:t xml:space="preserve">Efektivní vyhodnocování a zvýšení produktivity: volba optimálních nástrojů pro daný úkol, </w:t>
              </w:r>
            </w:ins>
          </w:p>
          <w:p w:rsidR="001F21D6" w:rsidRDefault="001F21D6" w:rsidP="001F21D6">
            <w:pPr>
              <w:pStyle w:val="Odstavecseseznamem"/>
              <w:numPr>
                <w:ilvl w:val="0"/>
                <w:numId w:val="32"/>
              </w:numPr>
              <w:jc w:val="both"/>
              <w:rPr>
                <w:ins w:id="1080" w:author="Neubauerová Bronislava" w:date="2019-09-03T14:35:00Z"/>
              </w:rPr>
            </w:pPr>
            <w:ins w:id="1081" w:author="Neubauerová Bronislava" w:date="2019-09-03T14:35:00Z">
              <w:r>
                <w:t xml:space="preserve">Efektivní vyhodnocování a zvýšení produktivity: automatizace vyhodnocování, </w:t>
              </w:r>
            </w:ins>
          </w:p>
          <w:p w:rsidR="001F21D6" w:rsidRDefault="001F21D6" w:rsidP="001F21D6">
            <w:pPr>
              <w:pStyle w:val="Odstavecseseznamem"/>
              <w:numPr>
                <w:ilvl w:val="0"/>
                <w:numId w:val="32"/>
              </w:numPr>
              <w:jc w:val="both"/>
              <w:rPr>
                <w:ins w:id="1082" w:author="Neubauerová Bronislava" w:date="2019-09-03T14:35:00Z"/>
              </w:rPr>
            </w:pPr>
            <w:ins w:id="1083" w:author="Neubauerová Bronislava" w:date="2019-09-03T14:35:00Z">
              <w:r>
                <w:t>Efektivní vyhodnocování a zvýšení produktivity: objekty pro ovládání, definice podmínek apod.</w:t>
              </w:r>
            </w:ins>
          </w:p>
          <w:p w:rsidR="001F21D6" w:rsidRDefault="001F21D6" w:rsidP="001F21D6">
            <w:pPr>
              <w:pStyle w:val="Odstavecseseznamem"/>
              <w:numPr>
                <w:ilvl w:val="0"/>
                <w:numId w:val="32"/>
              </w:numPr>
              <w:jc w:val="both"/>
              <w:rPr>
                <w:ins w:id="1084" w:author="Neubauerová Bronislava" w:date="2019-09-03T14:35:00Z"/>
              </w:rPr>
            </w:pPr>
            <w:ins w:id="1085" w:author="Neubauerová Bronislava" w:date="2019-09-03T14:35:00Z">
              <w:r>
                <w:t>Procvičování: Efektivní vyhodnocování a zvýšení produktivity,</w:t>
              </w:r>
            </w:ins>
          </w:p>
          <w:p w:rsidR="00590DB4" w:rsidDel="001F21D6" w:rsidRDefault="00483963" w:rsidP="00590DB4">
            <w:pPr>
              <w:pStyle w:val="Odstavecseseznamem"/>
              <w:numPr>
                <w:ilvl w:val="0"/>
                <w:numId w:val="32"/>
              </w:numPr>
              <w:ind w:left="247" w:hanging="247"/>
              <w:jc w:val="both"/>
              <w:rPr>
                <w:del w:id="1086" w:author="Neubauerová Bronislava" w:date="2019-09-03T14:35:00Z"/>
              </w:rPr>
            </w:pPr>
            <w:del w:id="1087" w:author="Neubauerová Bronislava" w:date="2019-09-03T14:35:00Z">
              <w:r w:rsidRPr="008433D4" w:rsidDel="001F21D6">
                <w:delText xml:space="preserve">Základní pravidla a principy práce s daty: klíčové pojmy, návrh a tvorba datových struktur, relace, pořizování, úpravy a ukládání dat, zabezpečení apod. </w:delText>
              </w:r>
            </w:del>
          </w:p>
          <w:p w:rsidR="00483963" w:rsidRPr="008433D4" w:rsidDel="001F21D6" w:rsidRDefault="00483963" w:rsidP="004D784A">
            <w:pPr>
              <w:pStyle w:val="Odstavecseseznamem"/>
              <w:numPr>
                <w:ilvl w:val="0"/>
                <w:numId w:val="32"/>
              </w:numPr>
              <w:ind w:left="247" w:hanging="247"/>
              <w:jc w:val="both"/>
              <w:rPr>
                <w:del w:id="1088" w:author="Neubauerová Bronislava" w:date="2019-09-03T14:35:00Z"/>
              </w:rPr>
            </w:pPr>
            <w:del w:id="1089" w:author="Neubauerová Bronislava" w:date="2019-09-03T14:35:00Z">
              <w:r w:rsidRPr="008433D4" w:rsidDel="001F21D6">
                <w:delText xml:space="preserve">Získávání informací a analýza dat: výpočty a funkce, řazení, jednoduché a pokročilé filtrování, souhrny, kontingenční tabulky apod. </w:delText>
              </w:r>
            </w:del>
          </w:p>
          <w:p w:rsidR="00483963" w:rsidRPr="008433D4" w:rsidDel="001F21D6" w:rsidRDefault="00483963" w:rsidP="004D784A">
            <w:pPr>
              <w:pStyle w:val="Odstavecseseznamem"/>
              <w:numPr>
                <w:ilvl w:val="0"/>
                <w:numId w:val="32"/>
              </w:numPr>
              <w:ind w:left="247" w:hanging="247"/>
              <w:jc w:val="both"/>
              <w:rPr>
                <w:del w:id="1090" w:author="Neubauerová Bronislava" w:date="2019-09-03T14:35:00Z"/>
              </w:rPr>
            </w:pPr>
            <w:del w:id="1091" w:author="Neubauerová Bronislava" w:date="2019-09-03T14:35:00Z">
              <w:r w:rsidRPr="008433D4" w:rsidDel="001F21D6">
                <w:delText xml:space="preserve">Vyhodnocení a prezentace výstupů: formuláře, sestavy, grafy, kontingenční grafy, exporty apod. </w:delText>
              </w:r>
            </w:del>
          </w:p>
          <w:p w:rsidR="00483963" w:rsidRPr="008433D4" w:rsidRDefault="00483963" w:rsidP="004D784A">
            <w:pPr>
              <w:pStyle w:val="Odstavecseseznamem"/>
              <w:numPr>
                <w:ilvl w:val="0"/>
                <w:numId w:val="32"/>
              </w:numPr>
              <w:ind w:left="247" w:hanging="247"/>
              <w:jc w:val="both"/>
            </w:pPr>
            <w:del w:id="1092" w:author="Neubauerová Bronislava" w:date="2019-09-03T14:35:00Z">
              <w:r w:rsidRPr="008433D4" w:rsidDel="001F21D6">
                <w:delText>Efektivní vyhodnocování a zvýšení produktivity: volba optimálních nástrojů pro daný úkol, automatizace vyhodnocování, objekty pro ovládání, definice podmínek apod.</w:delText>
              </w:r>
            </w:del>
          </w:p>
        </w:tc>
      </w:tr>
      <w:tr w:rsidR="00483963" w:rsidRPr="008433D4" w:rsidTr="00886288">
        <w:trPr>
          <w:trHeight w:val="265"/>
        </w:trPr>
        <w:tc>
          <w:tcPr>
            <w:tcW w:w="3681" w:type="dxa"/>
            <w:gridSpan w:val="2"/>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6"/>
            <w:tcBorders>
              <w:top w:val="nil"/>
              <w:bottom w:val="nil"/>
            </w:tcBorders>
          </w:tcPr>
          <w:p w:rsidR="00483963" w:rsidRPr="008433D4" w:rsidRDefault="00483963" w:rsidP="002C6614">
            <w:pPr>
              <w:jc w:val="both"/>
            </w:pPr>
          </w:p>
        </w:tc>
      </w:tr>
      <w:tr w:rsidR="00483963" w:rsidRPr="008433D4" w:rsidTr="00886288">
        <w:trPr>
          <w:trHeight w:val="3273"/>
        </w:trPr>
        <w:tc>
          <w:tcPr>
            <w:tcW w:w="9930" w:type="dxa"/>
            <w:gridSpan w:val="8"/>
            <w:tcBorders>
              <w:top w:val="nil"/>
            </w:tcBorders>
          </w:tcPr>
          <w:p w:rsidR="00483963" w:rsidRPr="008433D4" w:rsidRDefault="00483963" w:rsidP="002C6614">
            <w:pPr>
              <w:jc w:val="both"/>
              <w:rPr>
                <w:b/>
              </w:rPr>
            </w:pPr>
            <w:r w:rsidRPr="008433D4">
              <w:rPr>
                <w:b/>
              </w:rPr>
              <w:lastRenderedPageBreak/>
              <w:t>Povinná literatura</w:t>
            </w:r>
          </w:p>
          <w:p w:rsidR="00483963" w:rsidRPr="00122F37" w:rsidRDefault="00483963" w:rsidP="002C6614">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483963" w:rsidRPr="008433D4" w:rsidRDefault="00483963" w:rsidP="002C6614">
            <w:pPr>
              <w:jc w:val="both"/>
            </w:pPr>
            <w:r w:rsidRPr="008433D4">
              <w:t>BELKO, P. </w:t>
            </w:r>
            <w:r w:rsidRPr="008433D4">
              <w:rPr>
                <w:i/>
              </w:rPr>
              <w:t>Microsoft Access 2013: podrobná uživatelská příručka</w:t>
            </w:r>
            <w:r w:rsidRPr="008433D4">
              <w:t>. Brno: Computer Press, 2014, 392 s. ISBN 978-80-251-4125-0.</w:t>
            </w:r>
          </w:p>
          <w:p w:rsidR="00483963" w:rsidRPr="00122F37" w:rsidRDefault="00483963" w:rsidP="002C6614">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483963" w:rsidRPr="008433D4" w:rsidRDefault="00483963" w:rsidP="002C6614">
            <w:pPr>
              <w:jc w:val="both"/>
              <w:rPr>
                <w:b/>
              </w:rPr>
            </w:pPr>
            <w:r w:rsidRPr="008433D4">
              <w:rPr>
                <w:b/>
              </w:rPr>
              <w:t>Doporučená literatura</w:t>
            </w:r>
          </w:p>
          <w:p w:rsidR="00483963" w:rsidRPr="009A5229" w:rsidRDefault="00483963" w:rsidP="002C6614">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483963" w:rsidRPr="008433D4" w:rsidRDefault="00483963" w:rsidP="002C6614">
            <w:pPr>
              <w:jc w:val="both"/>
            </w:pPr>
            <w:r w:rsidRPr="008433D4">
              <w:t xml:space="preserve">MACDONALD, M. </w:t>
            </w:r>
            <w:r w:rsidRPr="008433D4">
              <w:rPr>
                <w:i/>
              </w:rPr>
              <w:t>Access 2007.</w:t>
            </w:r>
            <w:r w:rsidRPr="008433D4">
              <w:t xml:space="preserve"> Farnham: O´Reilly, 2007. ISBN 978-0-596-52760-0. </w:t>
            </w:r>
          </w:p>
          <w:p w:rsidR="00483963" w:rsidRDefault="00483963" w:rsidP="002C6614">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483963" w:rsidRDefault="00483963" w:rsidP="002C6614">
            <w:pPr>
              <w:jc w:val="both"/>
            </w:pPr>
            <w:r w:rsidRPr="008433D4">
              <w:t>NAVARRŮ, M. </w:t>
            </w:r>
            <w:r w:rsidRPr="008433D4">
              <w:rPr>
                <w:i/>
              </w:rPr>
              <w:t>Excel 2016: podrobný průvodce uživatele.</w:t>
            </w:r>
            <w:r w:rsidRPr="008433D4">
              <w:t xml:space="preserve"> Praha: Grada, 2016, 229 s. ISBN 978-80-271-0193-1. </w:t>
            </w:r>
          </w:p>
          <w:p w:rsidR="00483963" w:rsidRPr="008433D4" w:rsidRDefault="00483963" w:rsidP="002C6614">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483963" w:rsidRPr="008433D4" w:rsidTr="0088628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886288">
        <w:tc>
          <w:tcPr>
            <w:tcW w:w="4824" w:type="dxa"/>
            <w:gridSpan w:val="3"/>
            <w:tcBorders>
              <w:top w:val="single" w:sz="2" w:space="0" w:color="auto"/>
            </w:tcBorders>
            <w:shd w:val="clear" w:color="auto" w:fill="F7CAAC"/>
          </w:tcPr>
          <w:p w:rsidR="00483963" w:rsidRPr="008433D4" w:rsidRDefault="00483963" w:rsidP="002C6614">
            <w:pPr>
              <w:jc w:val="both"/>
            </w:pPr>
            <w:r w:rsidRPr="008433D4">
              <w:rPr>
                <w:b/>
              </w:rPr>
              <w:t>Rozsah konzultací (soustředění)</w:t>
            </w:r>
          </w:p>
        </w:tc>
        <w:tc>
          <w:tcPr>
            <w:tcW w:w="896" w:type="dxa"/>
            <w:tcBorders>
              <w:top w:val="single" w:sz="2" w:space="0" w:color="auto"/>
            </w:tcBorders>
          </w:tcPr>
          <w:p w:rsidR="00483963" w:rsidRPr="008433D4" w:rsidRDefault="00483963" w:rsidP="002C6614">
            <w:pPr>
              <w:jc w:val="center"/>
            </w:pPr>
            <w:r w:rsidRPr="008433D4">
              <w:t>10</w:t>
            </w:r>
          </w:p>
        </w:tc>
        <w:tc>
          <w:tcPr>
            <w:tcW w:w="4210" w:type="dxa"/>
            <w:gridSpan w:val="4"/>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886288">
        <w:tc>
          <w:tcPr>
            <w:tcW w:w="9930" w:type="dxa"/>
            <w:gridSpan w:val="8"/>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886288">
        <w:trPr>
          <w:trHeight w:val="274"/>
        </w:trPr>
        <w:tc>
          <w:tcPr>
            <w:tcW w:w="9930" w:type="dxa"/>
            <w:gridSpan w:val="8"/>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83963" w:rsidRDefault="00483963">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3033"/>
        <w:gridCol w:w="51"/>
        <w:gridCol w:w="520"/>
        <w:gridCol w:w="47"/>
        <w:gridCol w:w="1095"/>
        <w:gridCol w:w="38"/>
        <w:gridCol w:w="858"/>
        <w:gridCol w:w="31"/>
        <w:gridCol w:w="791"/>
        <w:gridCol w:w="25"/>
        <w:gridCol w:w="2146"/>
        <w:gridCol w:w="9"/>
        <w:gridCol w:w="539"/>
        <w:gridCol w:w="673"/>
      </w:tblGrid>
      <w:tr w:rsidR="00483963" w:rsidTr="00483963">
        <w:tc>
          <w:tcPr>
            <w:tcW w:w="9930" w:type="dxa"/>
            <w:gridSpan w:val="15"/>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483963">
        <w:tc>
          <w:tcPr>
            <w:tcW w:w="3110" w:type="dxa"/>
            <w:gridSpan w:val="2"/>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13"/>
            <w:tcBorders>
              <w:top w:val="double" w:sz="4" w:space="0" w:color="auto"/>
            </w:tcBorders>
          </w:tcPr>
          <w:p w:rsidR="00483963" w:rsidRPr="008433D4" w:rsidRDefault="00483963" w:rsidP="002C6614">
            <w:pPr>
              <w:jc w:val="both"/>
            </w:pPr>
            <w:r w:rsidRPr="008433D4">
              <w:t xml:space="preserve">Makroekonomie I       </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Typ předmětu</w:t>
            </w:r>
          </w:p>
        </w:tc>
        <w:tc>
          <w:tcPr>
            <w:tcW w:w="3432" w:type="dxa"/>
            <w:gridSpan w:val="8"/>
          </w:tcPr>
          <w:p w:rsidR="00483963" w:rsidRPr="008433D4" w:rsidRDefault="00483963" w:rsidP="002C6614">
            <w:pPr>
              <w:jc w:val="both"/>
            </w:pPr>
            <w:r w:rsidRPr="008433D4">
              <w:t>povinný „ZT“</w:t>
            </w:r>
          </w:p>
        </w:tc>
        <w:tc>
          <w:tcPr>
            <w:tcW w:w="2715" w:type="dxa"/>
            <w:gridSpan w:val="4"/>
            <w:shd w:val="clear" w:color="auto" w:fill="F7CAAC"/>
          </w:tcPr>
          <w:p w:rsidR="00483963" w:rsidRPr="008433D4" w:rsidRDefault="00483963" w:rsidP="002C6614">
            <w:pPr>
              <w:jc w:val="both"/>
            </w:pPr>
            <w:r w:rsidRPr="008433D4">
              <w:rPr>
                <w:b/>
              </w:rPr>
              <w:t>doporučený ročník / semestr</w:t>
            </w:r>
          </w:p>
        </w:tc>
        <w:tc>
          <w:tcPr>
            <w:tcW w:w="673" w:type="dxa"/>
          </w:tcPr>
          <w:p w:rsidR="00483963" w:rsidRPr="008433D4" w:rsidRDefault="00483963" w:rsidP="002C6614">
            <w:pPr>
              <w:jc w:val="both"/>
            </w:pPr>
            <w:r w:rsidRPr="008433D4">
              <w:t>1/L</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Rozsah studijního předmětu</w:t>
            </w:r>
          </w:p>
        </w:tc>
        <w:tc>
          <w:tcPr>
            <w:tcW w:w="1714" w:type="dxa"/>
            <w:gridSpan w:val="4"/>
          </w:tcPr>
          <w:p w:rsidR="00483963" w:rsidRPr="008433D4" w:rsidRDefault="00483963" w:rsidP="002C6614">
            <w:pPr>
              <w:jc w:val="both"/>
            </w:pPr>
            <w:r w:rsidRPr="008433D4">
              <w:t>26p + 26s</w:t>
            </w:r>
          </w:p>
        </w:tc>
        <w:tc>
          <w:tcPr>
            <w:tcW w:w="896" w:type="dxa"/>
            <w:gridSpan w:val="2"/>
            <w:shd w:val="clear" w:color="auto" w:fill="F7CAAC"/>
          </w:tcPr>
          <w:p w:rsidR="00483963" w:rsidRPr="008433D4" w:rsidRDefault="00483963" w:rsidP="002C6614">
            <w:pPr>
              <w:jc w:val="both"/>
              <w:rPr>
                <w:b/>
              </w:rPr>
            </w:pPr>
            <w:r w:rsidRPr="008433D4">
              <w:rPr>
                <w:b/>
              </w:rPr>
              <w:t xml:space="preserve">hod. </w:t>
            </w:r>
          </w:p>
        </w:tc>
        <w:tc>
          <w:tcPr>
            <w:tcW w:w="822" w:type="dxa"/>
            <w:gridSpan w:val="2"/>
          </w:tcPr>
          <w:p w:rsidR="00483963" w:rsidRPr="008433D4" w:rsidRDefault="00483963" w:rsidP="002C6614">
            <w:pPr>
              <w:jc w:val="both"/>
            </w:pPr>
            <w:r w:rsidRPr="008433D4">
              <w:t>52</w:t>
            </w:r>
          </w:p>
        </w:tc>
        <w:tc>
          <w:tcPr>
            <w:tcW w:w="2172" w:type="dxa"/>
            <w:gridSpan w:val="2"/>
            <w:shd w:val="clear" w:color="auto" w:fill="F7CAAC"/>
          </w:tcPr>
          <w:p w:rsidR="00483963" w:rsidRPr="008433D4" w:rsidRDefault="00483963" w:rsidP="002C6614">
            <w:pPr>
              <w:jc w:val="both"/>
              <w:rPr>
                <w:b/>
              </w:rPr>
            </w:pPr>
            <w:r w:rsidRPr="008433D4">
              <w:rPr>
                <w:b/>
              </w:rPr>
              <w:t>kreditů</w:t>
            </w:r>
          </w:p>
        </w:tc>
        <w:tc>
          <w:tcPr>
            <w:tcW w:w="1216" w:type="dxa"/>
            <w:gridSpan w:val="3"/>
          </w:tcPr>
          <w:p w:rsidR="00483963" w:rsidRPr="008433D4" w:rsidRDefault="00483963" w:rsidP="002C6614">
            <w:pPr>
              <w:jc w:val="both"/>
            </w:pPr>
            <w:r w:rsidRPr="008433D4">
              <w:t>6</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Prerekvizity, korekvizity, ekvivalence</w:t>
            </w:r>
          </w:p>
        </w:tc>
        <w:tc>
          <w:tcPr>
            <w:tcW w:w="6820" w:type="dxa"/>
            <w:gridSpan w:val="13"/>
          </w:tcPr>
          <w:p w:rsidR="00483963" w:rsidRPr="008433D4" w:rsidRDefault="00483963" w:rsidP="002C6614">
            <w:pPr>
              <w:jc w:val="both"/>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Způsob ověření studijních výsledků</w:t>
            </w:r>
          </w:p>
        </w:tc>
        <w:tc>
          <w:tcPr>
            <w:tcW w:w="3432" w:type="dxa"/>
            <w:gridSpan w:val="8"/>
          </w:tcPr>
          <w:p w:rsidR="00483963" w:rsidRPr="008433D4" w:rsidRDefault="00483963" w:rsidP="002C6614">
            <w:pPr>
              <w:jc w:val="both"/>
            </w:pPr>
            <w:r w:rsidRPr="008433D4">
              <w:t>zápočet, zkouška</w:t>
            </w:r>
          </w:p>
        </w:tc>
        <w:tc>
          <w:tcPr>
            <w:tcW w:w="2172" w:type="dxa"/>
            <w:gridSpan w:val="2"/>
            <w:shd w:val="clear" w:color="auto" w:fill="F7CAAC"/>
          </w:tcPr>
          <w:p w:rsidR="00483963" w:rsidRPr="008433D4" w:rsidRDefault="00483963" w:rsidP="002C6614">
            <w:pPr>
              <w:jc w:val="both"/>
              <w:rPr>
                <w:b/>
              </w:rPr>
            </w:pPr>
            <w:r w:rsidRPr="008433D4">
              <w:rPr>
                <w:b/>
              </w:rPr>
              <w:t>Forma výuky</w:t>
            </w:r>
          </w:p>
        </w:tc>
        <w:tc>
          <w:tcPr>
            <w:tcW w:w="1216" w:type="dxa"/>
            <w:gridSpan w:val="3"/>
          </w:tcPr>
          <w:p w:rsidR="00483963" w:rsidRPr="008433D4" w:rsidRDefault="00483963" w:rsidP="002C6614">
            <w:pPr>
              <w:jc w:val="both"/>
            </w:pPr>
            <w:r w:rsidRPr="008433D4">
              <w:t>přednáška, seminář</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Forma způsobu ověření studijních výsledků a další požadavky na studenta</w:t>
            </w:r>
          </w:p>
        </w:tc>
        <w:tc>
          <w:tcPr>
            <w:tcW w:w="6820" w:type="dxa"/>
            <w:gridSpan w:val="13"/>
            <w:tcBorders>
              <w:bottom w:val="nil"/>
            </w:tcBorders>
          </w:tcPr>
          <w:p w:rsidR="00483963" w:rsidRPr="008433D4" w:rsidRDefault="00483963" w:rsidP="002C6614">
            <w:pPr>
              <w:jc w:val="both"/>
            </w:pPr>
            <w:r w:rsidRPr="008433D4">
              <w:t>Způsob zakončení předmětu – zápočet, zkouška</w:t>
            </w:r>
          </w:p>
          <w:p w:rsidR="00483963" w:rsidRPr="008433D4" w:rsidRDefault="00483963" w:rsidP="002C6614">
            <w:pPr>
              <w:jc w:val="both"/>
            </w:pPr>
            <w:r w:rsidRPr="008433D4">
              <w:t>Požadavky na zápočet: vypracování seminární práce dle požadavků vyučujícího</w:t>
            </w:r>
            <w:r>
              <w:t xml:space="preserve">; </w:t>
            </w:r>
            <w:r w:rsidRPr="008433D4">
              <w:t>80% aktivní účast na seminářích.</w:t>
            </w:r>
          </w:p>
        </w:tc>
      </w:tr>
      <w:tr w:rsidR="00483963" w:rsidRPr="008433D4" w:rsidTr="00483963">
        <w:trPr>
          <w:trHeight w:val="392"/>
        </w:trPr>
        <w:tc>
          <w:tcPr>
            <w:tcW w:w="9930" w:type="dxa"/>
            <w:gridSpan w:val="15"/>
            <w:tcBorders>
              <w:top w:val="nil"/>
            </w:tcBorders>
          </w:tcPr>
          <w:p w:rsidR="00483963" w:rsidRPr="008433D4" w:rsidRDefault="00483963" w:rsidP="002C6614">
            <w:pPr>
              <w:jc w:val="both"/>
            </w:pPr>
            <w:r w:rsidRPr="008433D4">
              <w:t>Požadavky na zkoušku:</w:t>
            </w:r>
            <w:r>
              <w:t xml:space="preserve"> </w:t>
            </w:r>
            <w:r w:rsidRPr="008433D4">
              <w:t xml:space="preserve">písemný test s maximálním možným počtem dosažitelných bodů 20 musí být napsán alespoň na </w:t>
            </w:r>
            <w:r>
              <w:t xml:space="preserve">      </w:t>
            </w:r>
            <w:r w:rsidRPr="008433D4">
              <w:t>60 %</w:t>
            </w:r>
            <w:r>
              <w:t xml:space="preserve">; </w:t>
            </w:r>
            <w:r w:rsidRPr="008433D4">
              <w:t>následuje ústní zkouška v rozsahu znalostí přednášek a seminářů.</w:t>
            </w:r>
          </w:p>
        </w:tc>
      </w:tr>
      <w:tr w:rsidR="00483963" w:rsidRPr="008433D4" w:rsidTr="00483963">
        <w:trPr>
          <w:trHeight w:val="197"/>
        </w:trPr>
        <w:tc>
          <w:tcPr>
            <w:tcW w:w="3110" w:type="dxa"/>
            <w:gridSpan w:val="2"/>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13"/>
            <w:tcBorders>
              <w:top w:val="nil"/>
            </w:tcBorders>
          </w:tcPr>
          <w:p w:rsidR="00483963" w:rsidRPr="008433D4" w:rsidRDefault="00483963" w:rsidP="002C6614">
            <w:pPr>
              <w:jc w:val="both"/>
            </w:pPr>
            <w:r w:rsidRPr="008433D4">
              <w:t>doc. Ing. Jena Švarcová, Ph.D.</w:t>
            </w:r>
          </w:p>
        </w:tc>
      </w:tr>
      <w:tr w:rsidR="00483963" w:rsidRPr="008433D4" w:rsidTr="00483963">
        <w:trPr>
          <w:trHeight w:val="243"/>
        </w:trPr>
        <w:tc>
          <w:tcPr>
            <w:tcW w:w="3110" w:type="dxa"/>
            <w:gridSpan w:val="2"/>
            <w:tcBorders>
              <w:top w:val="nil"/>
            </w:tcBorders>
            <w:shd w:val="clear" w:color="auto" w:fill="F7CAAC"/>
          </w:tcPr>
          <w:p w:rsidR="00483963" w:rsidRPr="008433D4" w:rsidRDefault="00483963" w:rsidP="002C6614">
            <w:pPr>
              <w:jc w:val="both"/>
              <w:rPr>
                <w:b/>
              </w:rPr>
            </w:pPr>
            <w:r w:rsidRPr="008433D4">
              <w:rPr>
                <w:b/>
              </w:rPr>
              <w:t>Zapojení garanta do výuky předmětu</w:t>
            </w:r>
          </w:p>
        </w:tc>
        <w:tc>
          <w:tcPr>
            <w:tcW w:w="6820" w:type="dxa"/>
            <w:gridSpan w:val="13"/>
            <w:tcBorders>
              <w:top w:val="nil"/>
            </w:tcBorders>
          </w:tcPr>
          <w:p w:rsidR="00483963" w:rsidRPr="008433D4" w:rsidRDefault="00483963" w:rsidP="002C6614">
            <w:pPr>
              <w:jc w:val="both"/>
            </w:pPr>
            <w:r w:rsidRPr="008433D4">
              <w:t>Garant se podílí na přednáškách v rozsahu</w:t>
            </w:r>
            <w:r>
              <w:t xml:space="preserve"> 100 %, dále stanovuje koncepci seminářů</w:t>
            </w:r>
            <w:r w:rsidRPr="008433D4">
              <w:t xml:space="preserve"> a dohlíží na jejich jednotné vedení.</w:t>
            </w:r>
          </w:p>
        </w:tc>
      </w:tr>
      <w:tr w:rsidR="00483963" w:rsidRPr="00A11110" w:rsidTr="00483963">
        <w:tc>
          <w:tcPr>
            <w:tcW w:w="3110" w:type="dxa"/>
            <w:gridSpan w:val="2"/>
            <w:shd w:val="clear" w:color="auto" w:fill="F7CAAC"/>
          </w:tcPr>
          <w:p w:rsidR="00483963" w:rsidRPr="008433D4" w:rsidRDefault="00483963" w:rsidP="002C6614">
            <w:pPr>
              <w:jc w:val="both"/>
              <w:rPr>
                <w:b/>
              </w:rPr>
            </w:pPr>
            <w:r w:rsidRPr="008433D4">
              <w:rPr>
                <w:b/>
              </w:rPr>
              <w:t>Vyučující</w:t>
            </w:r>
          </w:p>
        </w:tc>
        <w:tc>
          <w:tcPr>
            <w:tcW w:w="6820" w:type="dxa"/>
            <w:gridSpan w:val="13"/>
            <w:tcBorders>
              <w:bottom w:val="nil"/>
            </w:tcBorders>
          </w:tcPr>
          <w:p w:rsidR="00483963" w:rsidRPr="00A11110" w:rsidRDefault="00483963" w:rsidP="002C6614">
            <w:pPr>
              <w:jc w:val="both"/>
              <w:rPr>
                <w:highlight w:val="yellow"/>
              </w:rPr>
            </w:pPr>
            <w:r w:rsidRPr="002D2A27">
              <w:t>doc. Ing. Jena Švarcová, Ph.D. – přednášky (100%)</w:t>
            </w:r>
          </w:p>
        </w:tc>
      </w:tr>
      <w:tr w:rsidR="00483963" w:rsidRPr="00A11110" w:rsidTr="00483963">
        <w:trPr>
          <w:trHeight w:val="158"/>
        </w:trPr>
        <w:tc>
          <w:tcPr>
            <w:tcW w:w="9930" w:type="dxa"/>
            <w:gridSpan w:val="15"/>
            <w:tcBorders>
              <w:top w:val="nil"/>
            </w:tcBorders>
          </w:tcPr>
          <w:p w:rsidR="00483963" w:rsidRPr="00A11110" w:rsidRDefault="00483963" w:rsidP="002C6614">
            <w:pPr>
              <w:jc w:val="both"/>
              <w:rPr>
                <w:highlight w:val="yellow"/>
              </w:rPr>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Stručná anotace předmětu</w:t>
            </w:r>
          </w:p>
        </w:tc>
        <w:tc>
          <w:tcPr>
            <w:tcW w:w="6820" w:type="dxa"/>
            <w:gridSpan w:val="13"/>
            <w:tcBorders>
              <w:bottom w:val="nil"/>
            </w:tcBorders>
          </w:tcPr>
          <w:p w:rsidR="00483963" w:rsidRPr="008433D4" w:rsidRDefault="00483963" w:rsidP="002C6614">
            <w:pPr>
              <w:jc w:val="both"/>
            </w:pPr>
          </w:p>
        </w:tc>
      </w:tr>
      <w:tr w:rsidR="00483963" w:rsidRPr="008433D4" w:rsidTr="00483963">
        <w:trPr>
          <w:trHeight w:val="3938"/>
        </w:trPr>
        <w:tc>
          <w:tcPr>
            <w:tcW w:w="9930" w:type="dxa"/>
            <w:gridSpan w:val="15"/>
            <w:tcBorders>
              <w:top w:val="nil"/>
              <w:bottom w:val="single" w:sz="12" w:space="0" w:color="auto"/>
            </w:tcBorders>
          </w:tcPr>
          <w:p w:rsidR="00483963" w:rsidRPr="008433D4" w:rsidRDefault="00483963" w:rsidP="002C66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483963" w:rsidRPr="008433D4" w:rsidRDefault="00483963" w:rsidP="004D784A">
            <w:pPr>
              <w:pStyle w:val="Odstavecseseznamem"/>
              <w:numPr>
                <w:ilvl w:val="0"/>
                <w:numId w:val="31"/>
              </w:numPr>
              <w:ind w:left="322" w:hanging="284"/>
            </w:pPr>
            <w:r w:rsidRPr="008433D4">
              <w:t>Úvod do studia Makroekonomie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Měření produktu a důchodů</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Makroekonomická rovnováha, AS-AD model, výdajové multiplikátory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Trh peněz</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 xml:space="preserve">Měření cenové hladiny, inflace. </w:t>
            </w:r>
          </w:p>
          <w:p w:rsidR="00483963" w:rsidRPr="008433D4" w:rsidRDefault="00483963" w:rsidP="004D784A">
            <w:pPr>
              <w:pStyle w:val="Odstavecseseznamem"/>
              <w:numPr>
                <w:ilvl w:val="0"/>
                <w:numId w:val="31"/>
              </w:numPr>
              <w:ind w:left="322" w:hanging="284"/>
            </w:pPr>
            <w:r w:rsidRPr="008433D4">
              <w:t>Nezaměstnanost, vztah nezaměstnanosti a inflace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Ekonomický růst a hospodářský cyklus</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Mezinárodní finanční trhy, měnové kurzy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Monetární politika</w:t>
            </w:r>
            <w:r w:rsidR="00886288">
              <w:t>.</w:t>
            </w:r>
          </w:p>
          <w:p w:rsidR="00483963" w:rsidRPr="008433D4" w:rsidRDefault="00483963" w:rsidP="004D784A">
            <w:pPr>
              <w:pStyle w:val="Odstavecseseznamem"/>
              <w:numPr>
                <w:ilvl w:val="0"/>
                <w:numId w:val="31"/>
              </w:numPr>
              <w:ind w:left="322" w:hanging="284"/>
            </w:pPr>
            <w:r w:rsidRPr="008433D4">
              <w:t>Fiskální politika</w:t>
            </w:r>
            <w:r w:rsidR="00886288">
              <w:t>.</w:t>
            </w:r>
          </w:p>
          <w:p w:rsidR="00483963" w:rsidRPr="008433D4" w:rsidRDefault="00483963" w:rsidP="004D784A">
            <w:pPr>
              <w:pStyle w:val="Odstavecseseznamem"/>
              <w:numPr>
                <w:ilvl w:val="0"/>
                <w:numId w:val="31"/>
              </w:numPr>
              <w:ind w:left="322" w:hanging="284"/>
            </w:pPr>
            <w:r w:rsidRPr="008433D4">
              <w:t>Mezinárodní obchod, zahraniční investice a platební bilance</w:t>
            </w:r>
            <w:r w:rsidR="00886288">
              <w:t>.</w:t>
            </w:r>
          </w:p>
          <w:p w:rsidR="00483963" w:rsidRPr="008433D4" w:rsidRDefault="00483963" w:rsidP="004D784A">
            <w:pPr>
              <w:pStyle w:val="Odstavecseseznamem"/>
              <w:numPr>
                <w:ilvl w:val="0"/>
                <w:numId w:val="31"/>
              </w:numPr>
              <w:ind w:left="322" w:hanging="284"/>
            </w:pPr>
            <w:r w:rsidRPr="008433D4">
              <w:t>Mezinárodní souvislosti rozvoje české ekonomiky</w:t>
            </w:r>
            <w:r w:rsidR="00886288">
              <w:t>.</w:t>
            </w:r>
          </w:p>
        </w:tc>
      </w:tr>
      <w:tr w:rsidR="00483963" w:rsidRPr="008433D4" w:rsidTr="00483963">
        <w:trPr>
          <w:trHeight w:val="265"/>
        </w:trPr>
        <w:tc>
          <w:tcPr>
            <w:tcW w:w="3681" w:type="dxa"/>
            <w:gridSpan w:val="4"/>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11"/>
            <w:tcBorders>
              <w:top w:val="nil"/>
              <w:bottom w:val="nil"/>
            </w:tcBorders>
          </w:tcPr>
          <w:p w:rsidR="00483963" w:rsidRPr="008433D4" w:rsidRDefault="00483963" w:rsidP="002C6614">
            <w:pPr>
              <w:jc w:val="both"/>
            </w:pPr>
          </w:p>
        </w:tc>
      </w:tr>
      <w:tr w:rsidR="00483963" w:rsidRPr="008433D4" w:rsidTr="00483963">
        <w:trPr>
          <w:trHeight w:val="1497"/>
        </w:trPr>
        <w:tc>
          <w:tcPr>
            <w:tcW w:w="9930" w:type="dxa"/>
            <w:gridSpan w:val="15"/>
            <w:tcBorders>
              <w:top w:val="nil"/>
            </w:tcBorders>
          </w:tcPr>
          <w:p w:rsidR="00483963" w:rsidRPr="008433D4" w:rsidRDefault="00483963" w:rsidP="002C6614">
            <w:pPr>
              <w:jc w:val="both"/>
              <w:rPr>
                <w:b/>
              </w:rPr>
            </w:pPr>
            <w:r w:rsidRPr="008433D4">
              <w:rPr>
                <w:b/>
              </w:rPr>
              <w:t>Povinná literatura</w:t>
            </w:r>
          </w:p>
          <w:p w:rsidR="00483963" w:rsidRPr="008433D4" w:rsidRDefault="00483963" w:rsidP="002C6614">
            <w:pPr>
              <w:jc w:val="both"/>
            </w:pPr>
            <w:r w:rsidRPr="008433D4">
              <w:t xml:space="preserve">JUREČKA, V. </w:t>
            </w:r>
            <w:r w:rsidRPr="008433D4">
              <w:rPr>
                <w:i/>
                <w:iCs/>
              </w:rPr>
              <w:t>Makroekonomie</w:t>
            </w:r>
            <w:r w:rsidRPr="008433D4">
              <w:t>. 3., aktualizované a rozšířené vydání. Praha: Grada, 2017, 368 s. ISBN 978-80-271-0251-8.</w:t>
            </w:r>
          </w:p>
          <w:p w:rsidR="00483963" w:rsidRPr="008433D4" w:rsidRDefault="00483963" w:rsidP="002C6614">
            <w:pPr>
              <w:jc w:val="both"/>
              <w:rPr>
                <w:b/>
              </w:rPr>
            </w:pPr>
            <w:r w:rsidRPr="008433D4">
              <w:rPr>
                <w:b/>
              </w:rPr>
              <w:t>Doporučená literatura</w:t>
            </w:r>
          </w:p>
          <w:p w:rsidR="00483963" w:rsidRPr="008433D4" w:rsidRDefault="00483963" w:rsidP="002C6614">
            <w:pPr>
              <w:jc w:val="both"/>
            </w:pPr>
            <w:r w:rsidRPr="008433D4">
              <w:t xml:space="preserve">HOLMAN, R. </w:t>
            </w:r>
            <w:r w:rsidRPr="008433D4">
              <w:rPr>
                <w:i/>
                <w:iCs/>
              </w:rPr>
              <w:t>Ekonomie</w:t>
            </w:r>
            <w:r w:rsidRPr="008433D4">
              <w:t>. 6. vydání. Praha: C. H. Beck, 2016, 696 s. ISBN 978-80-7400-278-6.</w:t>
            </w:r>
          </w:p>
          <w:p w:rsidR="00483963" w:rsidRPr="008433D4" w:rsidRDefault="00483963" w:rsidP="002C6614">
            <w:pPr>
              <w:jc w:val="both"/>
            </w:pPr>
            <w:r w:rsidRPr="008433D4">
              <w:t xml:space="preserve">KLOUDOVÁ, J. </w:t>
            </w:r>
            <w:r w:rsidRPr="008433D4">
              <w:rPr>
                <w:i/>
                <w:iCs/>
              </w:rPr>
              <w:t>Makroekonomie: základní kurz</w:t>
            </w:r>
            <w:r w:rsidRPr="008433D4">
              <w:t>. 3. vyd. Bratislava: EUROKÓDEX, 2009, 200 s. ISBN 978-80-89447-10-7.</w:t>
            </w:r>
          </w:p>
          <w:p w:rsidR="00483963" w:rsidRPr="008433D4" w:rsidRDefault="00483963" w:rsidP="002C6614">
            <w:pPr>
              <w:jc w:val="both"/>
            </w:pPr>
            <w:r w:rsidRPr="008433D4">
              <w:t xml:space="preserve">KRUGMAN, P. R., WELLS, R. </w:t>
            </w:r>
            <w:r w:rsidRPr="008433D4">
              <w:rPr>
                <w:i/>
                <w:iCs/>
              </w:rPr>
              <w:t>Macroeconomics</w:t>
            </w:r>
            <w:r w:rsidRPr="008433D4">
              <w:t>. Fourth edition. New York: Worth Publishers, 2015, 595 p. ISBN 978-1-4641-1037-5.</w:t>
            </w:r>
          </w:p>
          <w:p w:rsidR="00483963" w:rsidRPr="008433D4" w:rsidRDefault="00483963" w:rsidP="002C6614">
            <w:pPr>
              <w:jc w:val="both"/>
            </w:pPr>
            <w:r w:rsidRPr="008433D4">
              <w:t xml:space="preserve">MANKIW, N. G., TAYLOR, M. P. </w:t>
            </w:r>
            <w:r w:rsidRPr="008433D4">
              <w:rPr>
                <w:i/>
                <w:iCs/>
              </w:rPr>
              <w:t>Macroeconomics</w:t>
            </w:r>
            <w:r w:rsidRPr="008433D4">
              <w:t>. 3rd ed. Andover: Cengage Learning, 2014, 451 p. ISBN 978-1-4080-8197-6.</w:t>
            </w:r>
          </w:p>
          <w:p w:rsidR="00483963" w:rsidRDefault="00483963" w:rsidP="002C66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483963" w:rsidRPr="008433D4" w:rsidRDefault="00483963" w:rsidP="002C6614">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483963" w:rsidRPr="008433D4" w:rsidTr="00483963">
        <w:tc>
          <w:tcPr>
            <w:tcW w:w="9930" w:type="dxa"/>
            <w:gridSpan w:val="15"/>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483963">
        <w:tc>
          <w:tcPr>
            <w:tcW w:w="4824" w:type="dxa"/>
            <w:gridSpan w:val="6"/>
            <w:tcBorders>
              <w:top w:val="single" w:sz="2" w:space="0" w:color="auto"/>
            </w:tcBorders>
            <w:shd w:val="clear" w:color="auto" w:fill="F7CAAC"/>
          </w:tcPr>
          <w:p w:rsidR="00483963" w:rsidRPr="008433D4" w:rsidRDefault="00483963" w:rsidP="002C6614">
            <w:pPr>
              <w:jc w:val="both"/>
            </w:pPr>
            <w:r w:rsidRPr="008433D4">
              <w:rPr>
                <w:b/>
              </w:rPr>
              <w:t>Rozsah konzultací (soustředění)</w:t>
            </w:r>
          </w:p>
        </w:tc>
        <w:tc>
          <w:tcPr>
            <w:tcW w:w="896" w:type="dxa"/>
            <w:gridSpan w:val="2"/>
            <w:tcBorders>
              <w:top w:val="single" w:sz="2" w:space="0" w:color="auto"/>
            </w:tcBorders>
          </w:tcPr>
          <w:p w:rsidR="00483963" w:rsidRPr="008433D4" w:rsidRDefault="00483963" w:rsidP="002C6614">
            <w:pPr>
              <w:jc w:val="both"/>
            </w:pPr>
            <w:r w:rsidRPr="008433D4">
              <w:t>20</w:t>
            </w:r>
          </w:p>
        </w:tc>
        <w:tc>
          <w:tcPr>
            <w:tcW w:w="4210" w:type="dxa"/>
            <w:gridSpan w:val="7"/>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483963">
        <w:tc>
          <w:tcPr>
            <w:tcW w:w="9930" w:type="dxa"/>
            <w:gridSpan w:val="15"/>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483963">
        <w:trPr>
          <w:trHeight w:val="699"/>
        </w:trPr>
        <w:tc>
          <w:tcPr>
            <w:tcW w:w="9930" w:type="dxa"/>
            <w:gridSpan w:val="15"/>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483963" w:rsidTr="00483963">
        <w:trPr>
          <w:gridBefore w:val="1"/>
          <w:wBefore w:w="75" w:type="dxa"/>
        </w:trPr>
        <w:tc>
          <w:tcPr>
            <w:tcW w:w="9855" w:type="dxa"/>
            <w:gridSpan w:val="14"/>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Tr="00483963">
        <w:trPr>
          <w:gridBefore w:val="1"/>
          <w:wBefore w:w="75" w:type="dxa"/>
        </w:trPr>
        <w:tc>
          <w:tcPr>
            <w:tcW w:w="3086" w:type="dxa"/>
            <w:gridSpan w:val="2"/>
            <w:tcBorders>
              <w:top w:val="double" w:sz="4" w:space="0" w:color="auto"/>
            </w:tcBorders>
            <w:shd w:val="clear" w:color="auto" w:fill="F7CAAC"/>
          </w:tcPr>
          <w:p w:rsidR="00483963" w:rsidRDefault="00483963" w:rsidP="002C6614">
            <w:pPr>
              <w:jc w:val="both"/>
              <w:rPr>
                <w:b/>
              </w:rPr>
            </w:pPr>
            <w:r>
              <w:rPr>
                <w:b/>
              </w:rPr>
              <w:t>Název studijního předmětu</w:t>
            </w:r>
          </w:p>
        </w:tc>
        <w:tc>
          <w:tcPr>
            <w:tcW w:w="6769" w:type="dxa"/>
            <w:gridSpan w:val="12"/>
            <w:tcBorders>
              <w:top w:val="double" w:sz="4" w:space="0" w:color="auto"/>
            </w:tcBorders>
          </w:tcPr>
          <w:p w:rsidR="00483963" w:rsidRDefault="00483963" w:rsidP="002C6614">
            <w:pPr>
              <w:jc w:val="both"/>
            </w:pPr>
            <w:r>
              <w:t>Základy účetnictví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Typ předmětu</w:t>
            </w:r>
          </w:p>
        </w:tc>
        <w:tc>
          <w:tcPr>
            <w:tcW w:w="3406" w:type="dxa"/>
            <w:gridSpan w:val="8"/>
          </w:tcPr>
          <w:p w:rsidR="00483963" w:rsidRDefault="00483963" w:rsidP="002C6614">
            <w:pPr>
              <w:jc w:val="both"/>
            </w:pPr>
            <w:r>
              <w:t>povinný „PZ“</w:t>
            </w:r>
          </w:p>
        </w:tc>
        <w:tc>
          <w:tcPr>
            <w:tcW w:w="2695" w:type="dxa"/>
            <w:gridSpan w:val="3"/>
            <w:shd w:val="clear" w:color="auto" w:fill="F7CAAC"/>
          </w:tcPr>
          <w:p w:rsidR="00483963" w:rsidRDefault="00483963" w:rsidP="002C6614">
            <w:pPr>
              <w:jc w:val="both"/>
            </w:pPr>
            <w:r>
              <w:rPr>
                <w:b/>
              </w:rPr>
              <w:t>doporučený ročník / semestr</w:t>
            </w:r>
          </w:p>
        </w:tc>
        <w:tc>
          <w:tcPr>
            <w:tcW w:w="668" w:type="dxa"/>
          </w:tcPr>
          <w:p w:rsidR="00483963" w:rsidRDefault="00483963" w:rsidP="002C6614">
            <w:pPr>
              <w:jc w:val="both"/>
            </w:pPr>
            <w:r>
              <w:t>1/L</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Rozsah studijního předmětu</w:t>
            </w:r>
          </w:p>
        </w:tc>
        <w:tc>
          <w:tcPr>
            <w:tcW w:w="1701" w:type="dxa"/>
            <w:gridSpan w:val="4"/>
          </w:tcPr>
          <w:p w:rsidR="00483963" w:rsidRDefault="00483963" w:rsidP="002C6614">
            <w:pPr>
              <w:jc w:val="both"/>
            </w:pPr>
            <w:r>
              <w:t>26p + 26c</w:t>
            </w:r>
          </w:p>
        </w:tc>
        <w:tc>
          <w:tcPr>
            <w:tcW w:w="889" w:type="dxa"/>
            <w:gridSpan w:val="2"/>
            <w:shd w:val="clear" w:color="auto" w:fill="F7CAAC"/>
          </w:tcPr>
          <w:p w:rsidR="00483963" w:rsidRDefault="00483963" w:rsidP="002C6614">
            <w:pPr>
              <w:jc w:val="both"/>
              <w:rPr>
                <w:b/>
              </w:rPr>
            </w:pPr>
            <w:r>
              <w:rPr>
                <w:b/>
              </w:rPr>
              <w:t xml:space="preserve">hod. </w:t>
            </w:r>
          </w:p>
        </w:tc>
        <w:tc>
          <w:tcPr>
            <w:tcW w:w="816" w:type="dxa"/>
            <w:gridSpan w:val="2"/>
          </w:tcPr>
          <w:p w:rsidR="00483963" w:rsidRDefault="00483963" w:rsidP="002C6614">
            <w:pPr>
              <w:jc w:val="both"/>
            </w:pPr>
          </w:p>
        </w:tc>
        <w:tc>
          <w:tcPr>
            <w:tcW w:w="2156" w:type="dxa"/>
            <w:gridSpan w:val="2"/>
            <w:shd w:val="clear" w:color="auto" w:fill="F7CAAC"/>
          </w:tcPr>
          <w:p w:rsidR="00483963" w:rsidRDefault="00483963" w:rsidP="002C6614">
            <w:pPr>
              <w:jc w:val="both"/>
              <w:rPr>
                <w:b/>
              </w:rPr>
            </w:pPr>
            <w:r>
              <w:rPr>
                <w:b/>
              </w:rPr>
              <w:t>kreditů</w:t>
            </w:r>
          </w:p>
        </w:tc>
        <w:tc>
          <w:tcPr>
            <w:tcW w:w="1207" w:type="dxa"/>
            <w:gridSpan w:val="2"/>
          </w:tcPr>
          <w:p w:rsidR="00483963" w:rsidRDefault="00483963" w:rsidP="002C6614">
            <w:pPr>
              <w:jc w:val="both"/>
            </w:pPr>
            <w:r>
              <w:t>3</w:t>
            </w:r>
          </w:p>
        </w:tc>
      </w:tr>
      <w:tr w:rsidR="00483963" w:rsidTr="00483963">
        <w:trPr>
          <w:gridBefore w:val="1"/>
          <w:wBefore w:w="75" w:type="dxa"/>
        </w:trPr>
        <w:tc>
          <w:tcPr>
            <w:tcW w:w="3086" w:type="dxa"/>
            <w:gridSpan w:val="2"/>
            <w:shd w:val="clear" w:color="auto" w:fill="F7CAAC"/>
          </w:tcPr>
          <w:p w:rsidR="00483963" w:rsidRDefault="00483963" w:rsidP="002C6614">
            <w:pPr>
              <w:jc w:val="both"/>
              <w:rPr>
                <w:b/>
                <w:sz w:val="22"/>
              </w:rPr>
            </w:pPr>
            <w:r>
              <w:rPr>
                <w:b/>
              </w:rPr>
              <w:t>Prerekvizity, korekvizity, ekvivalence</w:t>
            </w:r>
          </w:p>
        </w:tc>
        <w:tc>
          <w:tcPr>
            <w:tcW w:w="6769" w:type="dxa"/>
            <w:gridSpan w:val="12"/>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Způsob ověření studijních výsledků</w:t>
            </w:r>
          </w:p>
        </w:tc>
        <w:tc>
          <w:tcPr>
            <w:tcW w:w="3406" w:type="dxa"/>
            <w:gridSpan w:val="8"/>
          </w:tcPr>
          <w:p w:rsidR="00483963" w:rsidRDefault="00483963" w:rsidP="002C6614">
            <w:pPr>
              <w:jc w:val="both"/>
            </w:pPr>
            <w:r>
              <w:t>zápočet, zkouška</w:t>
            </w:r>
          </w:p>
        </w:tc>
        <w:tc>
          <w:tcPr>
            <w:tcW w:w="2156" w:type="dxa"/>
            <w:gridSpan w:val="2"/>
            <w:shd w:val="clear" w:color="auto" w:fill="F7CAAC"/>
          </w:tcPr>
          <w:p w:rsidR="00483963" w:rsidRDefault="00483963" w:rsidP="002C6614">
            <w:pPr>
              <w:jc w:val="both"/>
              <w:rPr>
                <w:b/>
              </w:rPr>
            </w:pPr>
            <w:r>
              <w:rPr>
                <w:b/>
              </w:rPr>
              <w:t>Forma výuky</w:t>
            </w:r>
          </w:p>
        </w:tc>
        <w:tc>
          <w:tcPr>
            <w:tcW w:w="1207" w:type="dxa"/>
            <w:gridSpan w:val="2"/>
          </w:tcPr>
          <w:p w:rsidR="00483963" w:rsidRDefault="00483963" w:rsidP="002C6614">
            <w:pPr>
              <w:jc w:val="both"/>
            </w:pPr>
            <w:r>
              <w:t>přednáška, cvičení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Forma způsobu ověření studijních výsledků a další požadavky na studenta</w:t>
            </w:r>
          </w:p>
        </w:tc>
        <w:tc>
          <w:tcPr>
            <w:tcW w:w="6769" w:type="dxa"/>
            <w:gridSpan w:val="12"/>
            <w:tcBorders>
              <w:bottom w:val="nil"/>
            </w:tcBorders>
          </w:tcPr>
          <w:p w:rsidR="00483963" w:rsidRPr="008433D4" w:rsidRDefault="00483963" w:rsidP="00483963">
            <w:pPr>
              <w:jc w:val="both"/>
            </w:pPr>
            <w:r w:rsidRPr="008433D4">
              <w:t>Způsob zakončení předmětu – zápočet, zkouška</w:t>
            </w:r>
          </w:p>
          <w:p w:rsidR="00483963" w:rsidRDefault="00483963" w:rsidP="002C6614">
            <w:pPr>
              <w:jc w:val="both"/>
            </w:pPr>
            <w:r w:rsidRPr="008433D4">
              <w:t>Požadavky na zápočet</w:t>
            </w:r>
            <w:r>
              <w: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60% bodů).</w:t>
            </w:r>
          </w:p>
          <w:p w:rsidR="00483963" w:rsidRDefault="00483963" w:rsidP="00483963">
            <w:pPr>
              <w:jc w:val="both"/>
            </w:pPr>
            <w:r>
              <w:t>Požadavky na zkoušku: Prokázání úspěšného zvládnutí probírané tématiky u ústní zkoušky.</w:t>
            </w:r>
          </w:p>
        </w:tc>
      </w:tr>
      <w:tr w:rsidR="00483963" w:rsidTr="00483963">
        <w:trPr>
          <w:gridBefore w:val="1"/>
          <w:wBefore w:w="75" w:type="dxa"/>
          <w:trHeight w:val="228"/>
        </w:trPr>
        <w:tc>
          <w:tcPr>
            <w:tcW w:w="9855" w:type="dxa"/>
            <w:gridSpan w:val="14"/>
            <w:tcBorders>
              <w:top w:val="nil"/>
            </w:tcBorders>
          </w:tcPr>
          <w:p w:rsidR="00483963" w:rsidRDefault="00483963" w:rsidP="002C6614">
            <w:pPr>
              <w:jc w:val="both"/>
            </w:pPr>
          </w:p>
        </w:tc>
      </w:tr>
      <w:tr w:rsidR="00483963" w:rsidTr="00483963">
        <w:trPr>
          <w:gridBefore w:val="1"/>
          <w:wBefore w:w="75" w:type="dxa"/>
          <w:trHeight w:val="197"/>
        </w:trPr>
        <w:tc>
          <w:tcPr>
            <w:tcW w:w="3086" w:type="dxa"/>
            <w:gridSpan w:val="2"/>
            <w:tcBorders>
              <w:top w:val="nil"/>
            </w:tcBorders>
            <w:shd w:val="clear" w:color="auto" w:fill="F7CAAC"/>
          </w:tcPr>
          <w:p w:rsidR="00483963" w:rsidRDefault="00483963" w:rsidP="002C6614">
            <w:pPr>
              <w:jc w:val="both"/>
              <w:rPr>
                <w:b/>
              </w:rPr>
            </w:pPr>
            <w:r>
              <w:rPr>
                <w:b/>
              </w:rPr>
              <w:t>Garant předmětu</w:t>
            </w:r>
          </w:p>
        </w:tc>
        <w:tc>
          <w:tcPr>
            <w:tcW w:w="6769" w:type="dxa"/>
            <w:gridSpan w:val="12"/>
            <w:tcBorders>
              <w:top w:val="nil"/>
            </w:tcBorders>
          </w:tcPr>
          <w:p w:rsidR="00483963" w:rsidRDefault="00483963" w:rsidP="002C6614">
            <w:pPr>
              <w:autoSpaceDE w:val="0"/>
              <w:autoSpaceDN w:val="0"/>
              <w:adjustRightInd w:val="0"/>
            </w:pPr>
            <w:r>
              <w:t>doc. Ing. Marie Paseková, Ph.D.</w:t>
            </w:r>
          </w:p>
        </w:tc>
      </w:tr>
      <w:tr w:rsidR="00483963" w:rsidTr="00483963">
        <w:trPr>
          <w:gridBefore w:val="1"/>
          <w:wBefore w:w="75" w:type="dxa"/>
          <w:trHeight w:val="243"/>
        </w:trPr>
        <w:tc>
          <w:tcPr>
            <w:tcW w:w="3086" w:type="dxa"/>
            <w:gridSpan w:val="2"/>
            <w:tcBorders>
              <w:top w:val="nil"/>
            </w:tcBorders>
            <w:shd w:val="clear" w:color="auto" w:fill="F7CAAC"/>
          </w:tcPr>
          <w:p w:rsidR="00483963" w:rsidRDefault="00483963" w:rsidP="002C6614">
            <w:pPr>
              <w:jc w:val="both"/>
              <w:rPr>
                <w:b/>
              </w:rPr>
            </w:pPr>
            <w:r>
              <w:rPr>
                <w:b/>
              </w:rPr>
              <w:t>Zapojení garanta do výuky předmětu</w:t>
            </w:r>
          </w:p>
        </w:tc>
        <w:tc>
          <w:tcPr>
            <w:tcW w:w="6769" w:type="dxa"/>
            <w:gridSpan w:val="12"/>
            <w:tcBorders>
              <w:top w:val="nil"/>
            </w:tcBorders>
          </w:tcPr>
          <w:p w:rsidR="00483963" w:rsidRDefault="00483963" w:rsidP="002C6614">
            <w:pPr>
              <w:jc w:val="both"/>
            </w:pPr>
            <w:r>
              <w:t>Garant se podílí na přednášení v rozsahu 60 %, dále stanovuje koncepci cvičení a dohlíží na jejich jednotné vedení.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Vyučující</w:t>
            </w:r>
          </w:p>
        </w:tc>
        <w:tc>
          <w:tcPr>
            <w:tcW w:w="6769" w:type="dxa"/>
            <w:gridSpan w:val="12"/>
            <w:tcBorders>
              <w:bottom w:val="nil"/>
            </w:tcBorders>
          </w:tcPr>
          <w:p w:rsidR="00483963" w:rsidRDefault="00483963" w:rsidP="009E0F35">
            <w:pPr>
              <w:jc w:val="both"/>
            </w:pPr>
            <w:r>
              <w:t xml:space="preserve">doc. Ing. Marie Paseková, Ph.D. </w:t>
            </w:r>
            <w:r w:rsidRPr="002D2A27">
              <w:t>– přednášky</w:t>
            </w:r>
            <w:r>
              <w:t xml:space="preserve"> (</w:t>
            </w:r>
            <w:r w:rsidR="009E0F35">
              <w:t>5</w:t>
            </w:r>
            <w:r>
              <w:t xml:space="preserve">0%), Ing. Bohumila Svitáková, Ph.D. </w:t>
            </w:r>
            <w:r w:rsidRPr="002D2A27">
              <w:t xml:space="preserve">– přednášky </w:t>
            </w:r>
            <w:r>
              <w:t>(40%)</w:t>
            </w:r>
            <w:r w:rsidR="009E0F35">
              <w:t xml:space="preserve">, </w:t>
            </w:r>
            <w:r w:rsidR="009E0F35" w:rsidRPr="009E0F35">
              <w:t>Ing. Anežka Vršovská</w:t>
            </w:r>
            <w:r w:rsidR="009E0F35">
              <w:t xml:space="preserve"> </w:t>
            </w:r>
            <w:r w:rsidR="009E0F35" w:rsidRPr="002D2A27">
              <w:t>– přednášky</w:t>
            </w:r>
            <w:r w:rsidR="009E0F35">
              <w:t xml:space="preserve"> (10%)</w:t>
            </w:r>
            <w:r w:rsidR="002D70A5">
              <w:t xml:space="preserve"> – ext.</w:t>
            </w:r>
          </w:p>
        </w:tc>
      </w:tr>
      <w:tr w:rsidR="00483963" w:rsidTr="00483963">
        <w:trPr>
          <w:gridBefore w:val="1"/>
          <w:wBefore w:w="75" w:type="dxa"/>
          <w:trHeight w:val="78"/>
        </w:trPr>
        <w:tc>
          <w:tcPr>
            <w:tcW w:w="9855" w:type="dxa"/>
            <w:gridSpan w:val="14"/>
            <w:tcBorders>
              <w:top w:val="nil"/>
            </w:tcBorders>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Stručná anotace předmětu</w:t>
            </w:r>
          </w:p>
        </w:tc>
        <w:tc>
          <w:tcPr>
            <w:tcW w:w="6769" w:type="dxa"/>
            <w:gridSpan w:val="12"/>
            <w:tcBorders>
              <w:bottom w:val="nil"/>
            </w:tcBorders>
          </w:tcPr>
          <w:p w:rsidR="00483963" w:rsidRDefault="00483963" w:rsidP="002C6614">
            <w:pPr>
              <w:jc w:val="both"/>
            </w:pPr>
          </w:p>
        </w:tc>
      </w:tr>
      <w:tr w:rsidR="00483963" w:rsidTr="00483963">
        <w:trPr>
          <w:gridBefore w:val="1"/>
          <w:wBefore w:w="75" w:type="dxa"/>
          <w:trHeight w:val="3938"/>
        </w:trPr>
        <w:tc>
          <w:tcPr>
            <w:tcW w:w="9855" w:type="dxa"/>
            <w:gridSpan w:val="14"/>
            <w:tcBorders>
              <w:top w:val="nil"/>
              <w:bottom w:val="single" w:sz="12" w:space="0" w:color="auto"/>
            </w:tcBorders>
          </w:tcPr>
          <w:p w:rsidR="00483963" w:rsidRDefault="00483963" w:rsidP="002C6614">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483963" w:rsidRDefault="00483963" w:rsidP="004D784A">
            <w:pPr>
              <w:pStyle w:val="Odstavecseseznamem"/>
              <w:numPr>
                <w:ilvl w:val="0"/>
                <w:numId w:val="52"/>
              </w:numPr>
              <w:autoSpaceDE w:val="0"/>
              <w:autoSpaceDN w:val="0"/>
              <w:adjustRightInd w:val="0"/>
              <w:ind w:left="252" w:hanging="252"/>
              <w:jc w:val="both"/>
            </w:pPr>
            <w:r>
              <w:t>Úvod do účetnictví. Uživatelé účetních výkazů. Majetek podniku a kapitál.</w:t>
            </w:r>
          </w:p>
          <w:p w:rsidR="00483963" w:rsidRDefault="00483963" w:rsidP="004D784A">
            <w:pPr>
              <w:pStyle w:val="Odstavecseseznamem"/>
              <w:numPr>
                <w:ilvl w:val="0"/>
                <w:numId w:val="52"/>
              </w:numPr>
              <w:autoSpaceDE w:val="0"/>
              <w:autoSpaceDN w:val="0"/>
              <w:adjustRightInd w:val="0"/>
              <w:ind w:left="252" w:hanging="252"/>
              <w:jc w:val="both"/>
            </w:pPr>
            <w:r>
              <w:t>Právní úprava účetnictví. Zákon o účetnictví, Zásady účetnictví. Organizace účetnictví v ČR.</w:t>
            </w:r>
          </w:p>
          <w:p w:rsidR="00483963" w:rsidRDefault="00483963" w:rsidP="004D784A">
            <w:pPr>
              <w:pStyle w:val="Odstavecseseznamem"/>
              <w:numPr>
                <w:ilvl w:val="0"/>
                <w:numId w:val="52"/>
              </w:numPr>
              <w:autoSpaceDE w:val="0"/>
              <w:autoSpaceDN w:val="0"/>
              <w:adjustRightInd w:val="0"/>
              <w:ind w:left="252" w:hanging="252"/>
              <w:jc w:val="both"/>
            </w:pPr>
            <w:r>
              <w:t>Klasifikace aktiv a pasív. Koloběh oběžného majetku.</w:t>
            </w:r>
          </w:p>
          <w:p w:rsidR="00483963" w:rsidRDefault="00483963" w:rsidP="004D784A">
            <w:pPr>
              <w:pStyle w:val="Odstavecseseznamem"/>
              <w:numPr>
                <w:ilvl w:val="0"/>
                <w:numId w:val="52"/>
              </w:numPr>
              <w:autoSpaceDE w:val="0"/>
              <w:autoSpaceDN w:val="0"/>
              <w:adjustRightInd w:val="0"/>
              <w:ind w:left="252" w:hanging="252"/>
              <w:jc w:val="both"/>
            </w:pPr>
            <w:r>
              <w:t>Metodické prvky účetnictví. Bilanční princip. Účty. Účetní knihy. Princip dokumentace. Princip podvojnosti a souvztažnosti. Vnitřní kontrolní systém. Inventarizace. Oceňování.</w:t>
            </w:r>
          </w:p>
          <w:p w:rsidR="00483963" w:rsidRDefault="00483963" w:rsidP="004D784A">
            <w:pPr>
              <w:pStyle w:val="Odstavecseseznamem"/>
              <w:numPr>
                <w:ilvl w:val="0"/>
                <w:numId w:val="52"/>
              </w:numPr>
              <w:autoSpaceDE w:val="0"/>
              <w:autoSpaceDN w:val="0"/>
              <w:adjustRightInd w:val="0"/>
              <w:ind w:left="252" w:hanging="252"/>
              <w:jc w:val="both"/>
            </w:pPr>
            <w:r>
              <w:t>Náklady a výnosy. Vznik nákladů a výnosů, vymezení nákladů a výnosů. Základní účtování nákladů a výnosů. Výkaz zisku a ztráty.</w:t>
            </w:r>
          </w:p>
          <w:p w:rsidR="00483963" w:rsidRDefault="00483963" w:rsidP="004D784A">
            <w:pPr>
              <w:pStyle w:val="Odstavecseseznamem"/>
              <w:numPr>
                <w:ilvl w:val="0"/>
                <w:numId w:val="52"/>
              </w:numPr>
              <w:autoSpaceDE w:val="0"/>
              <w:autoSpaceDN w:val="0"/>
              <w:adjustRightInd w:val="0"/>
              <w:ind w:left="252" w:hanging="252"/>
              <w:jc w:val="both"/>
            </w:pPr>
            <w:r>
              <w:t>Finanční majetek. Hotovostní platební styk. Bezhotovostní platební styk.</w:t>
            </w:r>
          </w:p>
          <w:p w:rsidR="00483963" w:rsidRDefault="00483963" w:rsidP="004D784A">
            <w:pPr>
              <w:pStyle w:val="Odstavecseseznamem"/>
              <w:numPr>
                <w:ilvl w:val="0"/>
                <w:numId w:val="52"/>
              </w:numPr>
              <w:autoSpaceDE w:val="0"/>
              <w:autoSpaceDN w:val="0"/>
              <w:adjustRightInd w:val="0"/>
              <w:ind w:left="252" w:hanging="252"/>
              <w:jc w:val="both"/>
            </w:pPr>
            <w:r>
              <w:t>Zásoby. Vymezení zásob. Oceňování zásob. Způsob účtování zásob metodou A a B. Spotřeba zásob. Výroba zásob. Prodej zásob. Inventarizační rozdíly u zásob.</w:t>
            </w:r>
          </w:p>
          <w:p w:rsidR="00483963" w:rsidRDefault="00483963" w:rsidP="004D784A">
            <w:pPr>
              <w:pStyle w:val="Odstavecseseznamem"/>
              <w:numPr>
                <w:ilvl w:val="0"/>
                <w:numId w:val="52"/>
              </w:numPr>
              <w:autoSpaceDE w:val="0"/>
              <w:autoSpaceDN w:val="0"/>
              <w:adjustRightInd w:val="0"/>
              <w:ind w:left="252" w:hanging="252"/>
              <w:jc w:val="both"/>
            </w:pPr>
            <w:r>
              <w:t>Dlouhodobý hmotný a nehmotný majetek. Vymezení dlouhodobého majetku, oceňování, pořízení nákupem, daňové odpisy, účtování odpisů, vyřazení dlouhodobého majetku fyzickou likvidací a prodejem.</w:t>
            </w:r>
          </w:p>
          <w:p w:rsidR="00483963" w:rsidRDefault="00483963" w:rsidP="004D784A">
            <w:pPr>
              <w:pStyle w:val="Odstavecseseznamem"/>
              <w:numPr>
                <w:ilvl w:val="0"/>
                <w:numId w:val="52"/>
              </w:numPr>
              <w:autoSpaceDE w:val="0"/>
              <w:autoSpaceDN w:val="0"/>
              <w:adjustRightInd w:val="0"/>
              <w:ind w:left="252" w:hanging="252"/>
              <w:jc w:val="both"/>
            </w:pPr>
            <w:r>
              <w:t>Zúčtovací vztahy. Vymezení pohledávek a závazků, pohledávky a závazky z obchodního styku, zúčtování se zaměstnanci, zúčtování daní (ostatní přímé daně a daň z přidané hodnoty).</w:t>
            </w:r>
          </w:p>
          <w:p w:rsidR="00483963" w:rsidRDefault="00483963" w:rsidP="004D784A">
            <w:pPr>
              <w:pStyle w:val="Odstavecseseznamem"/>
              <w:numPr>
                <w:ilvl w:val="0"/>
                <w:numId w:val="52"/>
              </w:numPr>
              <w:autoSpaceDE w:val="0"/>
              <w:autoSpaceDN w:val="0"/>
              <w:adjustRightInd w:val="0"/>
              <w:ind w:left="252" w:hanging="252"/>
              <w:jc w:val="both"/>
            </w:pPr>
            <w:r>
              <w:t>Účetní uzávěrka a závěrka. Uzavírání účetních knih. Sestavení rozvahy, výsledovky.</w:t>
            </w:r>
          </w:p>
        </w:tc>
      </w:tr>
      <w:tr w:rsidR="00483963" w:rsidTr="00483963">
        <w:trPr>
          <w:gridBefore w:val="1"/>
          <w:wBefore w:w="75" w:type="dxa"/>
          <w:trHeight w:val="265"/>
        </w:trPr>
        <w:tc>
          <w:tcPr>
            <w:tcW w:w="3653" w:type="dxa"/>
            <w:gridSpan w:val="4"/>
            <w:tcBorders>
              <w:top w:val="nil"/>
            </w:tcBorders>
            <w:shd w:val="clear" w:color="auto" w:fill="F7CAAC"/>
          </w:tcPr>
          <w:p w:rsidR="00483963" w:rsidRDefault="00483963" w:rsidP="002C6614">
            <w:pPr>
              <w:jc w:val="both"/>
            </w:pPr>
            <w:r>
              <w:rPr>
                <w:b/>
              </w:rPr>
              <w:t>Studijní literatura a studijní pomůcky</w:t>
            </w:r>
          </w:p>
        </w:tc>
        <w:tc>
          <w:tcPr>
            <w:tcW w:w="6202" w:type="dxa"/>
            <w:gridSpan w:val="10"/>
            <w:tcBorders>
              <w:top w:val="nil"/>
              <w:bottom w:val="nil"/>
            </w:tcBorders>
          </w:tcPr>
          <w:p w:rsidR="00483963" w:rsidRDefault="00483963" w:rsidP="002C6614">
            <w:pPr>
              <w:jc w:val="both"/>
            </w:pPr>
          </w:p>
        </w:tc>
      </w:tr>
      <w:tr w:rsidR="00483963" w:rsidTr="00483963">
        <w:trPr>
          <w:gridBefore w:val="1"/>
          <w:wBefore w:w="75" w:type="dxa"/>
          <w:trHeight w:val="841"/>
        </w:trPr>
        <w:tc>
          <w:tcPr>
            <w:tcW w:w="9855" w:type="dxa"/>
            <w:gridSpan w:val="14"/>
            <w:tcBorders>
              <w:top w:val="nil"/>
            </w:tcBorders>
          </w:tcPr>
          <w:p w:rsidR="00483963" w:rsidRPr="00C02B9F" w:rsidRDefault="00483963" w:rsidP="002C6614">
            <w:pPr>
              <w:jc w:val="both"/>
              <w:rPr>
                <w:b/>
              </w:rPr>
            </w:pPr>
            <w:r w:rsidRPr="00C02B9F">
              <w:rPr>
                <w:b/>
              </w:rPr>
              <w:t>Povinná</w:t>
            </w:r>
            <w:r>
              <w:rPr>
                <w:b/>
              </w:rPr>
              <w:t xml:space="preserve"> literatura</w:t>
            </w:r>
          </w:p>
          <w:p w:rsidR="00483963" w:rsidRDefault="00483963" w:rsidP="002C6614">
            <w:pPr>
              <w:jc w:val="both"/>
            </w:pPr>
            <w:r w:rsidRPr="00886288">
              <w:t>OTRUSINOVÁ, M., HÝBLOVÁ, E., ŠTEKER, K. </w:t>
            </w:r>
            <w:r w:rsidRPr="00886288">
              <w:rPr>
                <w:i/>
              </w:rPr>
              <w:t>Základy účetnictví v příkladech. Studijní pomůcka pro distanční studium</w:t>
            </w:r>
            <w:r w:rsidRPr="00886288">
              <w:t>. Zlín, 2016.</w:t>
            </w:r>
          </w:p>
          <w:p w:rsidR="00483963" w:rsidRDefault="00483963" w:rsidP="002C6614">
            <w:pPr>
              <w:jc w:val="both"/>
            </w:pPr>
            <w:r>
              <w:t>ŠTEKER</w:t>
            </w:r>
            <w:r w:rsidRPr="00A87F60">
              <w:t>, K, O</w:t>
            </w:r>
            <w:r>
              <w:t>TRUSINOVÁ</w:t>
            </w:r>
            <w:r w:rsidRPr="00A87F60">
              <w:t xml:space="preserve">, M. </w:t>
            </w:r>
            <w:r w:rsidRPr="00483963">
              <w:rPr>
                <w:i/>
              </w:rPr>
              <w:t>Jak číst účetní výkazy. Základy českého účetnictví a výkaznictví</w:t>
            </w:r>
            <w:r w:rsidRPr="00A87F60">
              <w:t xml:space="preserve">. Praha: </w:t>
            </w:r>
            <w:r>
              <w:t>Grada</w:t>
            </w:r>
            <w:r w:rsidRPr="00A87F60">
              <w:t xml:space="preserve">, 2016. </w:t>
            </w:r>
            <w:r>
              <w:t xml:space="preserve">288 s. </w:t>
            </w:r>
            <w:r w:rsidRPr="00A87F60">
              <w:t>ISBN 978-80-271-0048-4.</w:t>
            </w:r>
          </w:p>
          <w:p w:rsidR="00483963" w:rsidRDefault="00483963" w:rsidP="002C6614">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483963" w:rsidRPr="00C02B9F" w:rsidRDefault="00483963" w:rsidP="002C6614">
            <w:pPr>
              <w:jc w:val="both"/>
              <w:rPr>
                <w:b/>
              </w:rPr>
            </w:pPr>
            <w:r>
              <w:rPr>
                <w:b/>
              </w:rPr>
              <w:t>Doporučená literatura</w:t>
            </w:r>
          </w:p>
          <w:p w:rsidR="00483963" w:rsidRDefault="00483963" w:rsidP="002C6614">
            <w:pPr>
              <w:jc w:val="both"/>
            </w:pPr>
            <w:r>
              <w:t xml:space="preserve">DVOŘÁKOVÁ, D. </w:t>
            </w:r>
            <w:r w:rsidRPr="00483963">
              <w:rPr>
                <w:i/>
              </w:rPr>
              <w:t>Základy účetnictví</w:t>
            </w:r>
            <w:r>
              <w:t>. 2., aktualizované vydání. Praha: Wolters Kluwer ČR, 2017, 296</w:t>
            </w:r>
            <w:r w:rsidRPr="00A25300">
              <w:t xml:space="preserve"> s. ISBN 978-80-7</w:t>
            </w:r>
            <w:r>
              <w:t>552</w:t>
            </w:r>
            <w:r w:rsidRPr="00A25300">
              <w:t>-</w:t>
            </w:r>
            <w:r>
              <w:t>892-6</w:t>
            </w:r>
            <w:r w:rsidRPr="00A25300">
              <w:t>.</w:t>
            </w:r>
          </w:p>
          <w:p w:rsidR="00483963" w:rsidRDefault="00483963" w:rsidP="002C6614">
            <w:pPr>
              <w:jc w:val="both"/>
            </w:pPr>
            <w:r>
              <w:t xml:space="preserve">KOVANICOVÁ, D. </w:t>
            </w:r>
            <w:r w:rsidRPr="00483963">
              <w:rPr>
                <w:i/>
              </w:rPr>
              <w:t>Abeceda účetních znalostí pro každého</w:t>
            </w:r>
            <w:r>
              <w:t xml:space="preserve">. Praha: Polygon, 2012, 412 s. </w:t>
            </w:r>
            <w:r w:rsidRPr="00A25300">
              <w:t>ISBN 978-80-7273-169-5. </w:t>
            </w:r>
          </w:p>
          <w:p w:rsidR="00483963" w:rsidRDefault="00483963" w:rsidP="002C6614">
            <w:pPr>
              <w:jc w:val="both"/>
            </w:pPr>
            <w:r>
              <w:t xml:space="preserve">Kolektiv autorů. </w:t>
            </w:r>
            <w:r w:rsidRPr="00483963">
              <w:rPr>
                <w:i/>
              </w:rPr>
              <w:t>Meritum Účetnictví podnikatelů 2018</w:t>
            </w:r>
            <w:r>
              <w:t xml:space="preserve">. Praha: Wolters Kluwer ČR, 2018, 544 s. </w:t>
            </w:r>
            <w:r w:rsidRPr="001A7CA2">
              <w:t>ISBN 999-00-017-8074-6</w:t>
            </w:r>
            <w:r>
              <w:t>.</w:t>
            </w:r>
          </w:p>
          <w:p w:rsidR="00483963" w:rsidRDefault="00483963" w:rsidP="002C6614">
            <w:pPr>
              <w:jc w:val="both"/>
            </w:pPr>
            <w:r>
              <w:lastRenderedPageBreak/>
              <w:t xml:space="preserve">STROUHAL, J. </w:t>
            </w:r>
            <w:r w:rsidRPr="00483963">
              <w:rPr>
                <w:i/>
              </w:rPr>
              <w:t>Účetní souvztažnosti podnikatelských subjektů</w:t>
            </w:r>
            <w:r>
              <w:rPr>
                <w:i/>
              </w:rPr>
              <w:t>.</w:t>
            </w:r>
            <w:r>
              <w:t xml:space="preserve"> 2. vydání. Praha: Wolters Kluwer ČR, 2018, 280 s. ISBN 978-8</w:t>
            </w:r>
            <w:r w:rsidRPr="001A7CA2">
              <w:t>0-</w:t>
            </w:r>
            <w:r>
              <w:t>7552-991-6.</w:t>
            </w:r>
          </w:p>
          <w:p w:rsidR="00483963" w:rsidRDefault="00483963" w:rsidP="002C6614">
            <w:pPr>
              <w:jc w:val="both"/>
            </w:pPr>
            <w:r>
              <w:t>Vyhláška č. 500/2002 Sb. ve znění pozdějších předpisů</w:t>
            </w:r>
          </w:p>
          <w:p w:rsidR="00483963" w:rsidRDefault="00483963" w:rsidP="002C6614">
            <w:pPr>
              <w:jc w:val="both"/>
            </w:pPr>
            <w:r>
              <w:t>Zákon o účetnictví č. 563/1991 Sb. ve znění pozdějších předpisů</w:t>
            </w:r>
          </w:p>
        </w:tc>
      </w:tr>
      <w:tr w:rsidR="00483963" w:rsidTr="00483963">
        <w:trPr>
          <w:gridBefore w:val="1"/>
          <w:wBefore w:w="75" w:type="dxa"/>
        </w:trPr>
        <w:tc>
          <w:tcPr>
            <w:tcW w:w="9855" w:type="dxa"/>
            <w:gridSpan w:val="14"/>
            <w:tcBorders>
              <w:top w:val="single" w:sz="12" w:space="0" w:color="auto"/>
              <w:left w:val="single" w:sz="2" w:space="0" w:color="auto"/>
              <w:bottom w:val="single" w:sz="2" w:space="0" w:color="auto"/>
              <w:right w:val="single" w:sz="2" w:space="0" w:color="auto"/>
            </w:tcBorders>
            <w:shd w:val="clear" w:color="auto" w:fill="F7CAAC"/>
          </w:tcPr>
          <w:p w:rsidR="00483963" w:rsidRDefault="00483963" w:rsidP="002C6614">
            <w:pPr>
              <w:jc w:val="center"/>
              <w:rPr>
                <w:b/>
              </w:rPr>
            </w:pPr>
            <w:r>
              <w:rPr>
                <w:b/>
              </w:rPr>
              <w:lastRenderedPageBreak/>
              <w:t>Informace ke kombinované nebo distanční formě</w:t>
            </w:r>
          </w:p>
        </w:tc>
      </w:tr>
      <w:tr w:rsidR="00483963" w:rsidTr="00483963">
        <w:trPr>
          <w:gridBefore w:val="1"/>
          <w:wBefore w:w="75" w:type="dxa"/>
        </w:trPr>
        <w:tc>
          <w:tcPr>
            <w:tcW w:w="4787" w:type="dxa"/>
            <w:gridSpan w:val="6"/>
            <w:tcBorders>
              <w:top w:val="single" w:sz="2" w:space="0" w:color="auto"/>
            </w:tcBorders>
            <w:shd w:val="clear" w:color="auto" w:fill="F7CAAC"/>
          </w:tcPr>
          <w:p w:rsidR="00483963" w:rsidRDefault="00483963" w:rsidP="002C6614">
            <w:pPr>
              <w:jc w:val="both"/>
            </w:pPr>
            <w:r>
              <w:rPr>
                <w:b/>
              </w:rPr>
              <w:t>Rozsah konzultací (soustředění)</w:t>
            </w:r>
          </w:p>
        </w:tc>
        <w:tc>
          <w:tcPr>
            <w:tcW w:w="889" w:type="dxa"/>
            <w:gridSpan w:val="2"/>
            <w:tcBorders>
              <w:top w:val="single" w:sz="2" w:space="0" w:color="auto"/>
            </w:tcBorders>
          </w:tcPr>
          <w:p w:rsidR="00483963" w:rsidRDefault="00483963" w:rsidP="002C6614">
            <w:pPr>
              <w:jc w:val="both"/>
            </w:pPr>
            <w:r>
              <w:t>20</w:t>
            </w:r>
          </w:p>
        </w:tc>
        <w:tc>
          <w:tcPr>
            <w:tcW w:w="4179" w:type="dxa"/>
            <w:gridSpan w:val="6"/>
            <w:tcBorders>
              <w:top w:val="single" w:sz="2" w:space="0" w:color="auto"/>
            </w:tcBorders>
            <w:shd w:val="clear" w:color="auto" w:fill="F7CAAC"/>
          </w:tcPr>
          <w:p w:rsidR="00483963" w:rsidRDefault="00483963" w:rsidP="002C6614">
            <w:pPr>
              <w:jc w:val="both"/>
              <w:rPr>
                <w:b/>
              </w:rPr>
            </w:pPr>
            <w:r>
              <w:rPr>
                <w:b/>
              </w:rPr>
              <w:t xml:space="preserve">hodin </w:t>
            </w:r>
          </w:p>
        </w:tc>
      </w:tr>
      <w:tr w:rsidR="00483963" w:rsidTr="00483963">
        <w:trPr>
          <w:gridBefore w:val="1"/>
          <w:wBefore w:w="75" w:type="dxa"/>
        </w:trPr>
        <w:tc>
          <w:tcPr>
            <w:tcW w:w="9855" w:type="dxa"/>
            <w:gridSpan w:val="14"/>
            <w:shd w:val="clear" w:color="auto" w:fill="F7CAAC"/>
          </w:tcPr>
          <w:p w:rsidR="00483963" w:rsidRDefault="00483963" w:rsidP="002C6614">
            <w:pPr>
              <w:jc w:val="both"/>
              <w:rPr>
                <w:b/>
              </w:rPr>
            </w:pPr>
            <w:r>
              <w:rPr>
                <w:b/>
              </w:rPr>
              <w:t>Informace o způsobu kontaktu s vyučujícím</w:t>
            </w:r>
          </w:p>
        </w:tc>
      </w:tr>
      <w:tr w:rsidR="00483963" w:rsidTr="00483963">
        <w:trPr>
          <w:gridBefore w:val="1"/>
          <w:wBefore w:w="75" w:type="dxa"/>
          <w:trHeight w:val="709"/>
        </w:trPr>
        <w:tc>
          <w:tcPr>
            <w:tcW w:w="9855" w:type="dxa"/>
            <w:gridSpan w:val="14"/>
          </w:tcPr>
          <w:p w:rsidR="00483963" w:rsidRDefault="00483963" w:rsidP="0048396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C6614" w:rsidRDefault="002C6614"/>
    <w:p w:rsidR="002C6614" w:rsidRDefault="002C6614">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C6614" w:rsidRPr="0025458C" w:rsidTr="002C6614">
        <w:tc>
          <w:tcPr>
            <w:tcW w:w="9855" w:type="dxa"/>
            <w:gridSpan w:val="8"/>
            <w:tcBorders>
              <w:bottom w:val="double" w:sz="4" w:space="0" w:color="auto"/>
            </w:tcBorders>
            <w:shd w:val="clear" w:color="auto" w:fill="BDD6EE"/>
          </w:tcPr>
          <w:p w:rsidR="002C6614" w:rsidRPr="0025458C" w:rsidRDefault="002C6614" w:rsidP="002C6614">
            <w:pPr>
              <w:jc w:val="both"/>
              <w:rPr>
                <w:b/>
                <w:sz w:val="28"/>
              </w:rPr>
            </w:pPr>
            <w:r w:rsidRPr="0025458C">
              <w:lastRenderedPageBreak/>
              <w:br w:type="page"/>
            </w:r>
            <w:r w:rsidRPr="0025458C">
              <w:rPr>
                <w:b/>
                <w:sz w:val="28"/>
              </w:rPr>
              <w:t>B-III – Charakteristika studijního předmětu</w:t>
            </w:r>
          </w:p>
        </w:tc>
      </w:tr>
      <w:tr w:rsidR="002C6614" w:rsidRPr="0025458C" w:rsidTr="002C6614">
        <w:tc>
          <w:tcPr>
            <w:tcW w:w="3086" w:type="dxa"/>
            <w:tcBorders>
              <w:top w:val="double" w:sz="4" w:space="0" w:color="auto"/>
            </w:tcBorders>
            <w:shd w:val="clear" w:color="auto" w:fill="F7CAAC"/>
          </w:tcPr>
          <w:p w:rsidR="002C6614" w:rsidRPr="0025458C" w:rsidRDefault="002C6614" w:rsidP="002C6614">
            <w:pPr>
              <w:jc w:val="both"/>
              <w:rPr>
                <w:b/>
              </w:rPr>
            </w:pPr>
            <w:r w:rsidRPr="0025458C">
              <w:rPr>
                <w:b/>
              </w:rPr>
              <w:t>Název studijního předmětu</w:t>
            </w:r>
          </w:p>
        </w:tc>
        <w:tc>
          <w:tcPr>
            <w:tcW w:w="6769" w:type="dxa"/>
            <w:gridSpan w:val="7"/>
            <w:tcBorders>
              <w:top w:val="double" w:sz="4" w:space="0" w:color="auto"/>
            </w:tcBorders>
          </w:tcPr>
          <w:p w:rsidR="002C6614" w:rsidRPr="0025458C" w:rsidRDefault="002C6614" w:rsidP="002C6614">
            <w:pPr>
              <w:jc w:val="both"/>
            </w:pPr>
            <w:r w:rsidRPr="0025458C">
              <w:rPr>
                <w:color w:val="000000"/>
              </w:rPr>
              <w:t>Aplikovaná statistika I</w:t>
            </w:r>
          </w:p>
        </w:tc>
      </w:tr>
      <w:tr w:rsidR="002C6614" w:rsidRPr="0025458C" w:rsidTr="002C6614">
        <w:trPr>
          <w:trHeight w:val="249"/>
        </w:trPr>
        <w:tc>
          <w:tcPr>
            <w:tcW w:w="3086" w:type="dxa"/>
            <w:shd w:val="clear" w:color="auto" w:fill="F7CAAC"/>
          </w:tcPr>
          <w:p w:rsidR="002C6614" w:rsidRPr="0025458C" w:rsidRDefault="002C6614" w:rsidP="002C6614">
            <w:pPr>
              <w:jc w:val="both"/>
              <w:rPr>
                <w:b/>
              </w:rPr>
            </w:pPr>
            <w:r w:rsidRPr="0025458C">
              <w:rPr>
                <w:b/>
              </w:rPr>
              <w:t>Typ předmětu</w:t>
            </w:r>
          </w:p>
        </w:tc>
        <w:tc>
          <w:tcPr>
            <w:tcW w:w="3406" w:type="dxa"/>
            <w:gridSpan w:val="4"/>
          </w:tcPr>
          <w:p w:rsidR="002C6614" w:rsidRPr="0025458C" w:rsidRDefault="002C6614" w:rsidP="002C6614">
            <w:pPr>
              <w:jc w:val="both"/>
            </w:pPr>
            <w:r>
              <w:t>p</w:t>
            </w:r>
            <w:r w:rsidRPr="0025458C">
              <w:t xml:space="preserve">ovinný </w:t>
            </w:r>
            <w:r w:rsidR="00E061D7">
              <w:t xml:space="preserve"> </w:t>
            </w:r>
          </w:p>
        </w:tc>
        <w:tc>
          <w:tcPr>
            <w:tcW w:w="2695" w:type="dxa"/>
            <w:gridSpan w:val="2"/>
            <w:shd w:val="clear" w:color="auto" w:fill="F7CAAC"/>
          </w:tcPr>
          <w:p w:rsidR="002C6614" w:rsidRPr="0025458C" w:rsidRDefault="002C6614" w:rsidP="002C6614">
            <w:pPr>
              <w:jc w:val="both"/>
            </w:pPr>
            <w:r w:rsidRPr="0025458C">
              <w:rPr>
                <w:b/>
              </w:rPr>
              <w:t>doporučený ročník / semestr</w:t>
            </w:r>
          </w:p>
        </w:tc>
        <w:tc>
          <w:tcPr>
            <w:tcW w:w="668" w:type="dxa"/>
          </w:tcPr>
          <w:p w:rsidR="002C6614" w:rsidRPr="0025458C" w:rsidRDefault="002C6614" w:rsidP="002C6614">
            <w:pPr>
              <w:jc w:val="both"/>
            </w:pPr>
            <w:r w:rsidRPr="0025458C">
              <w:t>1/L</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Rozsah studijního předmětu</w:t>
            </w:r>
          </w:p>
        </w:tc>
        <w:tc>
          <w:tcPr>
            <w:tcW w:w="1701" w:type="dxa"/>
            <w:gridSpan w:val="2"/>
          </w:tcPr>
          <w:p w:rsidR="002C6614" w:rsidRPr="0025458C" w:rsidRDefault="002C6614" w:rsidP="002C6614">
            <w:pPr>
              <w:jc w:val="both"/>
            </w:pPr>
            <w:r w:rsidRPr="0025458C">
              <w:t>26p + 26c</w:t>
            </w:r>
          </w:p>
        </w:tc>
        <w:tc>
          <w:tcPr>
            <w:tcW w:w="889" w:type="dxa"/>
            <w:shd w:val="clear" w:color="auto" w:fill="F7CAAC"/>
          </w:tcPr>
          <w:p w:rsidR="002C6614" w:rsidRPr="0025458C" w:rsidRDefault="002C6614" w:rsidP="002C6614">
            <w:pPr>
              <w:jc w:val="both"/>
              <w:rPr>
                <w:b/>
              </w:rPr>
            </w:pPr>
            <w:r w:rsidRPr="0025458C">
              <w:rPr>
                <w:b/>
              </w:rPr>
              <w:t xml:space="preserve">hod. </w:t>
            </w:r>
          </w:p>
        </w:tc>
        <w:tc>
          <w:tcPr>
            <w:tcW w:w="816" w:type="dxa"/>
          </w:tcPr>
          <w:p w:rsidR="002C6614" w:rsidRPr="0025458C" w:rsidRDefault="002C6614" w:rsidP="002C6614">
            <w:pPr>
              <w:jc w:val="both"/>
            </w:pPr>
            <w:r w:rsidRPr="0025458C">
              <w:t>52</w:t>
            </w:r>
          </w:p>
        </w:tc>
        <w:tc>
          <w:tcPr>
            <w:tcW w:w="2156" w:type="dxa"/>
            <w:shd w:val="clear" w:color="auto" w:fill="F7CAAC"/>
          </w:tcPr>
          <w:p w:rsidR="002C6614" w:rsidRPr="0025458C" w:rsidRDefault="002C6614" w:rsidP="002C6614">
            <w:pPr>
              <w:jc w:val="both"/>
              <w:rPr>
                <w:b/>
              </w:rPr>
            </w:pPr>
            <w:r w:rsidRPr="0025458C">
              <w:rPr>
                <w:b/>
              </w:rPr>
              <w:t>kreditů</w:t>
            </w:r>
          </w:p>
        </w:tc>
        <w:tc>
          <w:tcPr>
            <w:tcW w:w="1207" w:type="dxa"/>
            <w:gridSpan w:val="2"/>
          </w:tcPr>
          <w:p w:rsidR="002C6614" w:rsidRPr="0025458C" w:rsidRDefault="002C6614" w:rsidP="002C6614">
            <w:pPr>
              <w:jc w:val="both"/>
            </w:pPr>
            <w:r w:rsidRPr="0025458C">
              <w:t>5</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Prerekvizity, korekvizity, ekvivalence</w:t>
            </w:r>
          </w:p>
        </w:tc>
        <w:tc>
          <w:tcPr>
            <w:tcW w:w="6769" w:type="dxa"/>
            <w:gridSpan w:val="7"/>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Způsob ověření studijních výsledků</w:t>
            </w:r>
          </w:p>
        </w:tc>
        <w:tc>
          <w:tcPr>
            <w:tcW w:w="3406" w:type="dxa"/>
            <w:gridSpan w:val="4"/>
          </w:tcPr>
          <w:p w:rsidR="002C6614" w:rsidRPr="0025458C" w:rsidRDefault="002C6614" w:rsidP="002C6614">
            <w:pPr>
              <w:jc w:val="both"/>
            </w:pPr>
            <w:r w:rsidRPr="0025458C">
              <w:t>zápočet, zkouška</w:t>
            </w:r>
          </w:p>
        </w:tc>
        <w:tc>
          <w:tcPr>
            <w:tcW w:w="2156" w:type="dxa"/>
            <w:shd w:val="clear" w:color="auto" w:fill="F7CAAC"/>
          </w:tcPr>
          <w:p w:rsidR="002C6614" w:rsidRPr="0025458C" w:rsidRDefault="002C6614" w:rsidP="002C6614">
            <w:pPr>
              <w:jc w:val="both"/>
              <w:rPr>
                <w:b/>
              </w:rPr>
            </w:pPr>
            <w:r w:rsidRPr="0025458C">
              <w:rPr>
                <w:b/>
              </w:rPr>
              <w:t>Forma výuky</w:t>
            </w:r>
          </w:p>
        </w:tc>
        <w:tc>
          <w:tcPr>
            <w:tcW w:w="1207" w:type="dxa"/>
            <w:gridSpan w:val="2"/>
          </w:tcPr>
          <w:p w:rsidR="002C6614" w:rsidRPr="0025458C" w:rsidRDefault="002C6614" w:rsidP="002C6614">
            <w:r w:rsidRPr="0025458C">
              <w:t>přednáška, cvičení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Forma způsobu ověření studijních výsledků a další požadavky na studenta</w:t>
            </w:r>
          </w:p>
        </w:tc>
        <w:tc>
          <w:tcPr>
            <w:tcW w:w="6769" w:type="dxa"/>
            <w:gridSpan w:val="7"/>
            <w:tcBorders>
              <w:bottom w:val="nil"/>
            </w:tcBorders>
          </w:tcPr>
          <w:p w:rsidR="002C6614" w:rsidRPr="0025458C" w:rsidRDefault="002C6614" w:rsidP="002C6614">
            <w:pPr>
              <w:jc w:val="both"/>
            </w:pPr>
            <w:r w:rsidRPr="0025458C">
              <w:t>Způsob zakončení předmětu – zápočet, zkouška</w:t>
            </w:r>
          </w:p>
          <w:p w:rsidR="002C6614" w:rsidRPr="0025458C" w:rsidRDefault="002C6614" w:rsidP="002C6614">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00327777">
              <w:t>80% aktivní účast na cvičeních</w:t>
            </w:r>
            <w:r w:rsidRPr="0025458C">
              <w:t>.</w:t>
            </w:r>
          </w:p>
          <w:p w:rsidR="002C6614" w:rsidRPr="0025458C" w:rsidRDefault="002C6614" w:rsidP="002C6614">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C6614" w:rsidRPr="0025458C" w:rsidTr="002C6614">
        <w:trPr>
          <w:trHeight w:val="154"/>
        </w:trPr>
        <w:tc>
          <w:tcPr>
            <w:tcW w:w="9855" w:type="dxa"/>
            <w:gridSpan w:val="8"/>
            <w:tcBorders>
              <w:top w:val="nil"/>
            </w:tcBorders>
          </w:tcPr>
          <w:p w:rsidR="002C6614" w:rsidRPr="0025458C" w:rsidRDefault="002C6614" w:rsidP="002C6614">
            <w:pPr>
              <w:jc w:val="both"/>
            </w:pPr>
          </w:p>
        </w:tc>
      </w:tr>
      <w:tr w:rsidR="002C6614" w:rsidRPr="0025458C" w:rsidTr="002C6614">
        <w:trPr>
          <w:trHeight w:val="197"/>
        </w:trPr>
        <w:tc>
          <w:tcPr>
            <w:tcW w:w="3086" w:type="dxa"/>
            <w:tcBorders>
              <w:top w:val="nil"/>
            </w:tcBorders>
            <w:shd w:val="clear" w:color="auto" w:fill="F7CAAC"/>
          </w:tcPr>
          <w:p w:rsidR="002C6614" w:rsidRPr="0025458C" w:rsidRDefault="002C6614" w:rsidP="002C6614">
            <w:pPr>
              <w:jc w:val="both"/>
              <w:rPr>
                <w:b/>
              </w:rPr>
            </w:pPr>
            <w:r w:rsidRPr="0025458C">
              <w:rPr>
                <w:b/>
              </w:rPr>
              <w:t>Garant předmětu</w:t>
            </w:r>
          </w:p>
        </w:tc>
        <w:tc>
          <w:tcPr>
            <w:tcW w:w="6769" w:type="dxa"/>
            <w:gridSpan w:val="7"/>
            <w:tcBorders>
              <w:top w:val="nil"/>
            </w:tcBorders>
          </w:tcPr>
          <w:p w:rsidR="002C6614" w:rsidRPr="0025458C" w:rsidRDefault="002C6614" w:rsidP="002C6614">
            <w:pPr>
              <w:jc w:val="both"/>
            </w:pPr>
            <w:r w:rsidRPr="0025458C">
              <w:t>Ing. et Ing. Martin Kovářík, Ph.D.</w:t>
            </w:r>
          </w:p>
        </w:tc>
      </w:tr>
      <w:tr w:rsidR="002C6614" w:rsidRPr="0025458C" w:rsidTr="002C6614">
        <w:trPr>
          <w:trHeight w:val="243"/>
        </w:trPr>
        <w:tc>
          <w:tcPr>
            <w:tcW w:w="3086" w:type="dxa"/>
            <w:tcBorders>
              <w:top w:val="nil"/>
            </w:tcBorders>
            <w:shd w:val="clear" w:color="auto" w:fill="F7CAAC"/>
          </w:tcPr>
          <w:p w:rsidR="002C6614" w:rsidRPr="0025458C" w:rsidRDefault="002C6614" w:rsidP="002C6614">
            <w:pPr>
              <w:jc w:val="both"/>
              <w:rPr>
                <w:b/>
              </w:rPr>
            </w:pPr>
            <w:r w:rsidRPr="0025458C">
              <w:rPr>
                <w:b/>
              </w:rPr>
              <w:t>Zapojení garanta do výuky předmětu</w:t>
            </w:r>
          </w:p>
        </w:tc>
        <w:tc>
          <w:tcPr>
            <w:tcW w:w="6769" w:type="dxa"/>
            <w:gridSpan w:val="7"/>
            <w:tcBorders>
              <w:top w:val="nil"/>
            </w:tcBorders>
          </w:tcPr>
          <w:p w:rsidR="002C6614" w:rsidRPr="0025458C" w:rsidRDefault="002C6614" w:rsidP="002C6614">
            <w:pPr>
              <w:jc w:val="both"/>
            </w:pPr>
            <w:r w:rsidRPr="0025458C">
              <w:t xml:space="preserve">Garant se podílí na přednáškách v rozsahu 100 %, dále stanovuje koncepci </w:t>
            </w:r>
            <w:r>
              <w:t>cvičení</w:t>
            </w:r>
            <w:r w:rsidRPr="0025458C">
              <w:t xml:space="preserve"> a dohlíží na jejich jednotné vedení.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Vyučující</w:t>
            </w:r>
          </w:p>
        </w:tc>
        <w:tc>
          <w:tcPr>
            <w:tcW w:w="6769" w:type="dxa"/>
            <w:gridSpan w:val="7"/>
            <w:tcBorders>
              <w:bottom w:val="nil"/>
            </w:tcBorders>
          </w:tcPr>
          <w:p w:rsidR="002C6614" w:rsidRPr="0025458C" w:rsidRDefault="002C6614" w:rsidP="002C6614">
            <w:pPr>
              <w:jc w:val="both"/>
            </w:pPr>
            <w:r w:rsidRPr="0025458C">
              <w:t>Ing. et Ing. Martin Kovářík, Ph.D.</w:t>
            </w:r>
            <w:r w:rsidRPr="002D2A27">
              <w:t xml:space="preserve"> – přednášky (100%)</w:t>
            </w:r>
          </w:p>
        </w:tc>
      </w:tr>
      <w:tr w:rsidR="002C6614" w:rsidRPr="0025458C" w:rsidTr="002C6614">
        <w:trPr>
          <w:trHeight w:val="100"/>
        </w:trPr>
        <w:tc>
          <w:tcPr>
            <w:tcW w:w="9855" w:type="dxa"/>
            <w:gridSpan w:val="8"/>
            <w:tcBorders>
              <w:top w:val="nil"/>
            </w:tcBorders>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Stručná anotace předmětu</w:t>
            </w:r>
          </w:p>
        </w:tc>
        <w:tc>
          <w:tcPr>
            <w:tcW w:w="6769" w:type="dxa"/>
            <w:gridSpan w:val="7"/>
            <w:tcBorders>
              <w:bottom w:val="nil"/>
            </w:tcBorders>
          </w:tcPr>
          <w:p w:rsidR="002C6614" w:rsidRPr="0025458C" w:rsidRDefault="002C6614" w:rsidP="002C6614">
            <w:pPr>
              <w:jc w:val="both"/>
            </w:pPr>
          </w:p>
        </w:tc>
      </w:tr>
      <w:tr w:rsidR="002C6614" w:rsidRPr="0025458C" w:rsidTr="002C6614">
        <w:trPr>
          <w:trHeight w:val="2117"/>
        </w:trPr>
        <w:tc>
          <w:tcPr>
            <w:tcW w:w="9855" w:type="dxa"/>
            <w:gridSpan w:val="8"/>
            <w:tcBorders>
              <w:top w:val="nil"/>
              <w:bottom w:val="single" w:sz="12" w:space="0" w:color="auto"/>
            </w:tcBorders>
          </w:tcPr>
          <w:p w:rsidR="002C6614" w:rsidRPr="0025458C" w:rsidRDefault="002C6614" w:rsidP="002C6614">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Náhodná veličina </w:t>
            </w:r>
            <w:r w:rsidRPr="0025458C">
              <w:rPr>
                <w:szCs w:val="22"/>
                <w:lang w:eastAsia="en-US"/>
              </w:rPr>
              <w:softHyphen/>
              <w:t xml:space="preserve"> proč ji zavádíme a proč je tento pojem tak důležitý v matematické statistice</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Základní pojmy matematické statistiky </w:t>
            </w:r>
            <w:r w:rsidRPr="0025458C">
              <w:rPr>
                <w:szCs w:val="22"/>
                <w:lang w:eastAsia="en-US"/>
              </w:rPr>
              <w:softHyphen/>
              <w:t xml:space="preserve"> role náhodného výběru v oblasti matematické statistiky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Bodové a intervalové odhady parametrů </w:t>
            </w:r>
            <w:r w:rsidRPr="0025458C">
              <w:rPr>
                <w:szCs w:val="22"/>
                <w:lang w:eastAsia="en-US"/>
              </w:rPr>
              <w:softHyphen/>
              <w:t xml:space="preserve"> jejich praktické použití</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r w:rsidR="00886288">
              <w:rPr>
                <w:szCs w:val="22"/>
                <w:lang w:eastAsia="en-US"/>
              </w:rPr>
              <w:t>.</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Parametrické testy o průměru, rozptylu a relativní četnosti</w:t>
            </w:r>
            <w:r w:rsidR="00886288">
              <w:rPr>
                <w:szCs w:val="22"/>
                <w:lang w:eastAsia="en-US"/>
              </w:rPr>
              <w:t>.</w:t>
            </w:r>
          </w:p>
          <w:p w:rsidR="002C6614" w:rsidRPr="0025458C" w:rsidRDefault="002C6614" w:rsidP="004D784A">
            <w:pPr>
              <w:numPr>
                <w:ilvl w:val="0"/>
                <w:numId w:val="33"/>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r w:rsidR="00886288">
              <w:rPr>
                <w:szCs w:val="22"/>
                <w:lang w:eastAsia="en-US"/>
              </w:rPr>
              <w:t>.</w:t>
            </w:r>
          </w:p>
        </w:tc>
      </w:tr>
      <w:tr w:rsidR="002C6614" w:rsidRPr="0025458C" w:rsidTr="002C6614">
        <w:trPr>
          <w:trHeight w:val="265"/>
        </w:trPr>
        <w:tc>
          <w:tcPr>
            <w:tcW w:w="3653" w:type="dxa"/>
            <w:gridSpan w:val="2"/>
            <w:tcBorders>
              <w:top w:val="nil"/>
            </w:tcBorders>
            <w:shd w:val="clear" w:color="auto" w:fill="F7CAAC"/>
          </w:tcPr>
          <w:p w:rsidR="002C6614" w:rsidRPr="0025458C" w:rsidRDefault="002C6614" w:rsidP="002C6614">
            <w:pPr>
              <w:jc w:val="both"/>
            </w:pPr>
            <w:r w:rsidRPr="0025458C">
              <w:rPr>
                <w:b/>
              </w:rPr>
              <w:t>Studijní literatura a studijní pomůcky</w:t>
            </w:r>
          </w:p>
        </w:tc>
        <w:tc>
          <w:tcPr>
            <w:tcW w:w="6202" w:type="dxa"/>
            <w:gridSpan w:val="6"/>
            <w:tcBorders>
              <w:top w:val="nil"/>
              <w:bottom w:val="nil"/>
            </w:tcBorders>
          </w:tcPr>
          <w:p w:rsidR="002C6614" w:rsidRPr="0025458C" w:rsidRDefault="002C6614" w:rsidP="002C6614">
            <w:pPr>
              <w:jc w:val="both"/>
            </w:pPr>
          </w:p>
        </w:tc>
      </w:tr>
      <w:tr w:rsidR="002C6614" w:rsidRPr="0025458C" w:rsidTr="002C6614">
        <w:trPr>
          <w:trHeight w:val="992"/>
        </w:trPr>
        <w:tc>
          <w:tcPr>
            <w:tcW w:w="9855" w:type="dxa"/>
            <w:gridSpan w:val="8"/>
            <w:tcBorders>
              <w:top w:val="nil"/>
            </w:tcBorders>
          </w:tcPr>
          <w:p w:rsidR="00D60A8E" w:rsidRPr="009F0840" w:rsidRDefault="00D60A8E" w:rsidP="00D60A8E">
            <w:pPr>
              <w:jc w:val="both"/>
              <w:rPr>
                <w:ins w:id="1093" w:author="Michal Pilík" w:date="2019-09-12T11:26:00Z"/>
                <w:b/>
              </w:rPr>
            </w:pPr>
            <w:ins w:id="1094" w:author="Michal Pilík" w:date="2019-09-12T11:26:00Z">
              <w:r w:rsidRPr="009F0840">
                <w:rPr>
                  <w:b/>
                </w:rPr>
                <w:t>Povinná literatura</w:t>
              </w:r>
            </w:ins>
          </w:p>
          <w:p w:rsidR="00D60A8E" w:rsidRPr="009F0840" w:rsidRDefault="00D60A8E" w:rsidP="00D60A8E">
            <w:pPr>
              <w:jc w:val="both"/>
              <w:rPr>
                <w:ins w:id="1095" w:author="Michal Pilík" w:date="2019-09-12T11:26:00Z"/>
                <w:rStyle w:val="normaltextrun"/>
                <w:lang w:eastAsia="en-US"/>
              </w:rPr>
            </w:pPr>
            <w:ins w:id="1096" w:author="Michal Pilík" w:date="2019-09-12T11:26:00Z">
              <w:r w:rsidRPr="009F0840">
                <w:rPr>
                  <w:rStyle w:val="normaltextrun"/>
                  <w:lang w:eastAsia="en-US"/>
                </w:rPr>
                <w:t xml:space="preserve">KOVÁŘÍK, M., KLÍMEK, P. </w:t>
              </w:r>
              <w:r w:rsidRPr="009F0840">
                <w:rPr>
                  <w:rStyle w:val="normaltextrun"/>
                  <w:i/>
                  <w:lang w:eastAsia="en-US"/>
                </w:rPr>
                <w:t xml:space="preserve">Počet pravděpodobnosti v programu XLStatistics. </w:t>
              </w:r>
              <w:r w:rsidRPr="009F0840">
                <w:rPr>
                  <w:rStyle w:val="normaltextrun"/>
                  <w:lang w:eastAsia="en-US"/>
                </w:rPr>
                <w:t>Skripta pro 1. ročník denního studia Zlín: UTB, FaME, 2011, 150 s. ISBN  978-80-7454-011-0.</w:t>
              </w:r>
            </w:ins>
          </w:p>
          <w:p w:rsidR="00D60A8E" w:rsidRPr="009F0840" w:rsidRDefault="00D60A8E" w:rsidP="00D60A8E">
            <w:pPr>
              <w:jc w:val="both"/>
              <w:rPr>
                <w:ins w:id="1097" w:author="Michal Pilík" w:date="2019-09-12T11:26:00Z"/>
                <w:rStyle w:val="normaltextrun"/>
                <w:lang w:eastAsia="en-US"/>
              </w:rPr>
            </w:pPr>
            <w:ins w:id="1098" w:author="Michal Pilík" w:date="2019-09-12T11:26:00Z">
              <w:r w:rsidRPr="009F0840">
                <w:rPr>
                  <w:rStyle w:val="normaltextrun"/>
                  <w:lang w:eastAsia="en-US"/>
                </w:rPr>
                <w:t xml:space="preserve">KOVÁŘÍK, M., KLÍMEK, P. </w:t>
              </w:r>
              <w:r w:rsidRPr="009F0840">
                <w:rPr>
                  <w:rStyle w:val="normaltextrun"/>
                  <w:i/>
                  <w:lang w:eastAsia="en-US"/>
                </w:rPr>
                <w:t>Matematická statistika v programu XLStatistics</w:t>
              </w:r>
              <w:r w:rsidRPr="009F0840">
                <w:rPr>
                  <w:rStyle w:val="normaltextrun"/>
                  <w:lang w:eastAsia="en-US"/>
                </w:rPr>
                <w:t>. Skripta pro 1. ročník denního studia Zlín: UTB, FaME, 2011, 150 s. ISBN  978-80-7454-010-3.</w:t>
              </w:r>
            </w:ins>
          </w:p>
          <w:p w:rsidR="00D60A8E" w:rsidRPr="009F0840" w:rsidRDefault="00D60A8E" w:rsidP="00D60A8E">
            <w:pPr>
              <w:jc w:val="both"/>
              <w:rPr>
                <w:ins w:id="1099" w:author="Michal Pilík" w:date="2019-09-12T11:26:00Z"/>
                <w:rStyle w:val="normaltextrun"/>
                <w:lang w:eastAsia="en-US"/>
              </w:rPr>
            </w:pPr>
            <w:ins w:id="1100" w:author="Michal Pilík" w:date="2019-09-12T11:26:00Z">
              <w:r w:rsidRPr="009F0840">
                <w:rPr>
                  <w:rStyle w:val="normaltextrun"/>
                  <w:lang w:eastAsia="en-US"/>
                </w:rPr>
                <w:t xml:space="preserve">KUHN, M., JOHNSON, K. </w:t>
              </w:r>
              <w:r w:rsidRPr="009F0840">
                <w:rPr>
                  <w:rStyle w:val="normaltextrun"/>
                  <w:i/>
                  <w:lang w:eastAsia="en-US"/>
                </w:rPr>
                <w:t>Applied predictive modeling.</w:t>
              </w:r>
              <w:r w:rsidRPr="009F0840">
                <w:rPr>
                  <w:rStyle w:val="normaltextrun"/>
                  <w:lang w:eastAsia="en-US"/>
                </w:rPr>
                <w:t xml:space="preserve"> New York: Springer, 2013, 600 p. ISBN 978-1-4614-6848-6.</w:t>
              </w:r>
            </w:ins>
          </w:p>
          <w:p w:rsidR="00D60A8E" w:rsidRPr="009F0840" w:rsidRDefault="00D60A8E" w:rsidP="00D60A8E">
            <w:pPr>
              <w:jc w:val="both"/>
              <w:rPr>
                <w:ins w:id="1101" w:author="Michal Pilík" w:date="2019-09-12T11:26:00Z"/>
                <w:color w:val="333333"/>
                <w:shd w:val="clear" w:color="auto" w:fill="FFFFFF"/>
              </w:rPr>
            </w:pPr>
            <w:ins w:id="1102" w:author="Michal Pilík" w:date="2019-09-12T11:26:00Z">
              <w:r w:rsidRPr="009F0840">
                <w:rPr>
                  <w:rStyle w:val="normaltextrun"/>
                  <w:lang w:eastAsia="en-US"/>
                </w:rPr>
                <w:t xml:space="preserve">ROSS, S. M. </w:t>
              </w:r>
              <w:r w:rsidRPr="009F0840">
                <w:rPr>
                  <w:rStyle w:val="normaltextrun"/>
                  <w:i/>
                  <w:lang w:eastAsia="en-US"/>
                </w:rPr>
                <w:t>Introductory Statistics</w:t>
              </w:r>
              <w:r w:rsidRPr="009F0840">
                <w:rPr>
                  <w:rStyle w:val="normaltextrun"/>
                  <w:lang w:eastAsia="en-US"/>
                </w:rPr>
                <w:t xml:space="preserve">. 3rd ed. Academic Press, 2010. 842 p. ISBN </w:t>
              </w:r>
              <w:r w:rsidRPr="009F0840">
                <w:rPr>
                  <w:shd w:val="clear" w:color="auto" w:fill="FFFFFF"/>
                </w:rPr>
                <w:t>0123743885.</w:t>
              </w:r>
            </w:ins>
          </w:p>
          <w:p w:rsidR="00D60A8E" w:rsidRPr="009F0840" w:rsidRDefault="00D60A8E" w:rsidP="00D60A8E">
            <w:pPr>
              <w:jc w:val="both"/>
              <w:rPr>
                <w:ins w:id="1103" w:author="Michal Pilík" w:date="2019-09-12T11:26:00Z"/>
                <w:rStyle w:val="normaltextrun"/>
                <w:b/>
                <w:lang w:eastAsia="en-US"/>
              </w:rPr>
            </w:pPr>
            <w:ins w:id="1104" w:author="Michal Pilík" w:date="2019-09-12T11:26:00Z">
              <w:r w:rsidRPr="009F0840">
                <w:rPr>
                  <w:b/>
                </w:rPr>
                <w:t>Doporučená literatura</w:t>
              </w:r>
            </w:ins>
          </w:p>
          <w:p w:rsidR="00D60A8E" w:rsidRPr="009F0840" w:rsidRDefault="00D60A8E" w:rsidP="00D60A8E">
            <w:pPr>
              <w:jc w:val="both"/>
              <w:rPr>
                <w:ins w:id="1105" w:author="Michal Pilík" w:date="2019-09-12T11:26:00Z"/>
                <w:rStyle w:val="normaltextrun"/>
                <w:lang w:eastAsia="en-US"/>
              </w:rPr>
            </w:pPr>
            <w:ins w:id="1106" w:author="Michal Pilík" w:date="2019-09-12T11:26:00Z">
              <w:r w:rsidRPr="009F0840">
                <w:rPr>
                  <w:rStyle w:val="normaltextrun"/>
                  <w:lang w:eastAsia="en-US"/>
                </w:rPr>
                <w:t xml:space="preserve">JAMES, G., WITTEN, D., HASTIE, T., TIBSHIRANI, R. </w:t>
              </w:r>
              <w:r w:rsidRPr="009F0840">
                <w:rPr>
                  <w:rStyle w:val="normaltextrun"/>
                  <w:i/>
                  <w:lang w:eastAsia="en-US"/>
                </w:rPr>
                <w:t xml:space="preserve">An introduction to statistical learning: with applications in R. </w:t>
              </w:r>
              <w:r w:rsidRPr="009F0840">
                <w:rPr>
                  <w:rStyle w:val="normaltextrun"/>
                  <w:lang w:eastAsia="en-US"/>
                </w:rPr>
                <w:t>New York: Springer, 2013, 426 p. ISBN 978-1-4614-7137-0.</w:t>
              </w:r>
            </w:ins>
          </w:p>
          <w:p w:rsidR="00D60A8E" w:rsidRPr="009F0840" w:rsidRDefault="00D60A8E" w:rsidP="00D60A8E">
            <w:pPr>
              <w:jc w:val="both"/>
              <w:rPr>
                <w:ins w:id="1107" w:author="Michal Pilík" w:date="2019-09-12T11:26:00Z"/>
                <w:rStyle w:val="normaltextrun"/>
                <w:lang w:eastAsia="en-US"/>
              </w:rPr>
            </w:pPr>
            <w:ins w:id="1108" w:author="Michal Pilík" w:date="2019-09-12T11:26:00Z">
              <w:r w:rsidRPr="009F0840">
                <w:rPr>
                  <w:rStyle w:val="normaltextrun"/>
                  <w:lang w:eastAsia="en-US"/>
                </w:rPr>
                <w:t xml:space="preserve">KOVÁŘÍK, M., KLÍMEK, P. </w:t>
              </w:r>
              <w:r w:rsidRPr="009F0840">
                <w:rPr>
                  <w:rStyle w:val="normaltextrun"/>
                  <w:i/>
                  <w:lang w:eastAsia="en-US"/>
                </w:rPr>
                <w:t>Aplikovaná statistika – Sbírka příkladů v programu XLStatistics</w:t>
              </w:r>
              <w:r w:rsidRPr="009F0840">
                <w:rPr>
                  <w:rStyle w:val="normaltextrun"/>
                  <w:lang w:eastAsia="en-US"/>
                </w:rPr>
                <w:t>. Skripta pro 2. ročník denního studia Zlín: UTB, FaME, 2011. 145 s. ISBN  978-80-7454-129-2.</w:t>
              </w:r>
            </w:ins>
          </w:p>
          <w:p w:rsidR="00D60A8E" w:rsidRDefault="00D60A8E" w:rsidP="00D60A8E">
            <w:pPr>
              <w:jc w:val="both"/>
              <w:rPr>
                <w:ins w:id="1109" w:author="Michal Pilík" w:date="2019-09-12T11:26:00Z"/>
                <w:rStyle w:val="normaltextrun"/>
                <w:lang w:eastAsia="en-US"/>
              </w:rPr>
            </w:pPr>
            <w:ins w:id="1110" w:author="Michal Pilík" w:date="2019-09-12T11:26:00Z">
              <w:r w:rsidRPr="009F0840">
                <w:rPr>
                  <w:rStyle w:val="normaltextrun"/>
                  <w:lang w:eastAsia="en-US"/>
                </w:rPr>
                <w:t xml:space="preserve">MONTGOMERY, D. C. </w:t>
              </w:r>
              <w:r w:rsidRPr="009F0840">
                <w:rPr>
                  <w:rStyle w:val="normaltextrun"/>
                  <w:i/>
                  <w:lang w:eastAsia="en-US"/>
                </w:rPr>
                <w:t>Introduction to Statistical Quality Control</w:t>
              </w:r>
              <w:r w:rsidRPr="009F0840">
                <w:rPr>
                  <w:rStyle w:val="normaltextrun"/>
                  <w:lang w:eastAsia="en-US"/>
                </w:rPr>
                <w:t xml:space="preserve">. vyd. 6. USA: John Wiley &amp; Sons, Inc, 2009. 734 p. ISBN 978-0470169926. </w:t>
              </w:r>
            </w:ins>
          </w:p>
          <w:p w:rsidR="002C6614" w:rsidRPr="0025458C" w:rsidDel="00D60A8E" w:rsidRDefault="00D60A8E" w:rsidP="00D60A8E">
            <w:pPr>
              <w:jc w:val="both"/>
              <w:rPr>
                <w:del w:id="1111" w:author="Michal Pilík" w:date="2019-09-12T11:26:00Z"/>
                <w:b/>
              </w:rPr>
            </w:pPr>
            <w:ins w:id="1112" w:author="Michal Pilík" w:date="2019-09-12T11:26:00Z">
              <w:r w:rsidRPr="009F0840">
                <w:rPr>
                  <w:rStyle w:val="normaltextrun"/>
                  <w:lang w:eastAsia="en-US"/>
                </w:rPr>
                <w:t>PECK, R., OLSEN, CH., DEVORE, J., L</w:t>
              </w:r>
              <w:r w:rsidRPr="009F0840">
                <w:rPr>
                  <w:rStyle w:val="normaltextrun"/>
                  <w:i/>
                  <w:lang w:eastAsia="en-US"/>
                </w:rPr>
                <w:t>. Introduction to Statistics and Data Analysis, Enhanced Review Edition</w:t>
              </w:r>
              <w:r w:rsidRPr="009F0840">
                <w:rPr>
                  <w:rStyle w:val="normaltextrun"/>
                  <w:lang w:eastAsia="en-US"/>
                </w:rPr>
                <w:t xml:space="preserve"> (4th Edition). Duxbury Press.</w:t>
              </w:r>
              <w:r>
                <w:rPr>
                  <w:rStyle w:val="normaltextrun"/>
                  <w:lang w:eastAsia="en-US"/>
                </w:rPr>
                <w:t xml:space="preserve"> 2011, 944 p. ISBN 0840054904.</w:t>
              </w:r>
            </w:ins>
            <w:del w:id="1113" w:author="Michal Pilík" w:date="2019-09-12T11:26:00Z">
              <w:r w:rsidR="002C6614" w:rsidRPr="0025458C" w:rsidDel="00D60A8E">
                <w:rPr>
                  <w:b/>
                </w:rPr>
                <w:delText>Povinná literatura</w:delText>
              </w:r>
            </w:del>
          </w:p>
          <w:p w:rsidR="002C6614" w:rsidRPr="0025458C" w:rsidDel="00D60A8E" w:rsidRDefault="002C6614" w:rsidP="002C6614">
            <w:pPr>
              <w:jc w:val="both"/>
              <w:rPr>
                <w:del w:id="1114" w:author="Michal Pilík" w:date="2019-09-12T11:26:00Z"/>
                <w:lang w:eastAsia="en-US"/>
              </w:rPr>
            </w:pPr>
            <w:del w:id="1115" w:author="Michal Pilík" w:date="2019-09-12T11:26:00Z">
              <w:r w:rsidRPr="0025458C" w:rsidDel="00D60A8E">
                <w:rPr>
                  <w:lang w:eastAsia="en-US"/>
                </w:rPr>
                <w:delText xml:space="preserve">FELLER, W. </w:delText>
              </w:r>
              <w:r w:rsidRPr="0025458C" w:rsidDel="00D60A8E">
                <w:rPr>
                  <w:i/>
                  <w:lang w:eastAsia="en-US"/>
                </w:rPr>
                <w:delText>An Introduction to Probability Theory and Its Applications</w:delText>
              </w:r>
              <w:r w:rsidRPr="0025458C" w:rsidDel="00D60A8E">
                <w:rPr>
                  <w:lang w:eastAsia="en-US"/>
                </w:rPr>
                <w:delText>, Volume II. New York: Wiley</w:delText>
              </w:r>
              <w:r w:rsidDel="00D60A8E">
                <w:rPr>
                  <w:lang w:eastAsia="en-US"/>
                </w:rPr>
                <w:delText>, 1971</w:delText>
              </w:r>
              <w:r w:rsidRPr="0025458C" w:rsidDel="00D60A8E">
                <w:rPr>
                  <w:lang w:eastAsia="en-US"/>
                </w:rPr>
                <w:delText>.</w:delText>
              </w:r>
            </w:del>
          </w:p>
          <w:p w:rsidR="002C6614" w:rsidRPr="0025458C" w:rsidDel="00D60A8E" w:rsidRDefault="002C6614" w:rsidP="002C6614">
            <w:pPr>
              <w:jc w:val="both"/>
              <w:rPr>
                <w:del w:id="1116" w:author="Michal Pilík" w:date="2019-09-12T11:26:00Z"/>
              </w:rPr>
            </w:pPr>
            <w:del w:id="1117" w:author="Michal Pilík" w:date="2019-09-12T11:26:00Z">
              <w:r w:rsidRPr="0025458C" w:rsidDel="00D60A8E">
                <w:delText>FREUND, J. E.</w:delText>
              </w:r>
              <w:r w:rsidDel="00D60A8E">
                <w:delText>,</w:delText>
              </w:r>
              <w:r w:rsidRPr="0025458C" w:rsidDel="00D60A8E">
                <w:delText xml:space="preserve"> WALPOLE, R. E. </w:delText>
              </w:r>
              <w:r w:rsidRPr="0025458C" w:rsidDel="00D60A8E">
                <w:rPr>
                  <w:i/>
                </w:rPr>
                <w:delText>Mathematical Statistics</w:delText>
              </w:r>
              <w:r w:rsidRPr="0025458C" w:rsidDel="00D60A8E">
                <w:delText>. Englewood Cliffs: Prantice-Hall</w:delText>
              </w:r>
              <w:r w:rsidDel="00D60A8E">
                <w:delText>, 1987</w:delText>
              </w:r>
              <w:r w:rsidRPr="0025458C" w:rsidDel="00D60A8E">
                <w:delText>.</w:delText>
              </w:r>
            </w:del>
          </w:p>
          <w:p w:rsidR="002C6614" w:rsidRPr="0025458C" w:rsidDel="00D60A8E" w:rsidRDefault="002C6614" w:rsidP="002C6614">
            <w:pPr>
              <w:jc w:val="both"/>
              <w:rPr>
                <w:del w:id="1118" w:author="Michal Pilík" w:date="2019-09-12T11:26:00Z"/>
              </w:rPr>
            </w:pPr>
            <w:del w:id="1119" w:author="Michal Pilík" w:date="2019-09-12T11:26:00Z">
              <w:r w:rsidDel="00D60A8E">
                <w:delText>PESTMAN, W. R.</w:delText>
              </w:r>
              <w:r w:rsidRPr="0025458C" w:rsidDel="00D60A8E">
                <w:delText xml:space="preserve"> </w:delText>
              </w:r>
              <w:r w:rsidRPr="0025458C" w:rsidDel="00D60A8E">
                <w:rPr>
                  <w:i/>
                </w:rPr>
                <w:delText>Mathematical Statistics: An Introduction</w:delText>
              </w:r>
              <w:r w:rsidRPr="0025458C" w:rsidDel="00D60A8E">
                <w:delText xml:space="preserve"> New York: Walter de Gruyter</w:delText>
              </w:r>
              <w:r w:rsidDel="00D60A8E">
                <w:delText>, 1998</w:delText>
              </w:r>
              <w:r w:rsidRPr="0025458C" w:rsidDel="00D60A8E">
                <w:delText>.</w:delText>
              </w:r>
            </w:del>
          </w:p>
          <w:p w:rsidR="002C6614" w:rsidRPr="0025458C" w:rsidDel="00D60A8E" w:rsidRDefault="002C6614" w:rsidP="002C6614">
            <w:pPr>
              <w:jc w:val="both"/>
              <w:rPr>
                <w:del w:id="1120" w:author="Michal Pilík" w:date="2019-09-12T11:26:00Z"/>
                <w:rFonts w:ascii="Arial" w:hAnsi="Arial" w:cs="Arial"/>
                <w:color w:val="333333"/>
                <w:shd w:val="clear" w:color="auto" w:fill="FFFFFF"/>
              </w:rPr>
            </w:pPr>
            <w:del w:id="1121" w:author="Michal Pilík" w:date="2019-09-12T11:26:00Z">
              <w:r w:rsidRPr="0025458C" w:rsidDel="00D60A8E">
                <w:rPr>
                  <w:lang w:eastAsia="en-US"/>
                </w:rPr>
                <w:delText xml:space="preserve">ROSS, S. M. </w:delText>
              </w:r>
              <w:r w:rsidRPr="0025458C" w:rsidDel="00D60A8E">
                <w:rPr>
                  <w:i/>
                  <w:lang w:eastAsia="en-US"/>
                </w:rPr>
                <w:delText>Introductory Statistics</w:delText>
              </w:r>
              <w:r w:rsidRPr="0025458C" w:rsidDel="00D60A8E">
                <w:rPr>
                  <w:lang w:eastAsia="en-US"/>
                </w:rPr>
                <w:delText xml:space="preserve">. 3rd ed. Academic Press, 2010. 842 p. ISBN </w:delText>
              </w:r>
              <w:r w:rsidRPr="0025458C" w:rsidDel="00D60A8E">
                <w:rPr>
                  <w:shd w:val="clear" w:color="auto" w:fill="FFFFFF"/>
                </w:rPr>
                <w:delText>0123743885.</w:delText>
              </w:r>
            </w:del>
          </w:p>
          <w:p w:rsidR="002C6614" w:rsidRPr="0025458C" w:rsidDel="00D60A8E" w:rsidRDefault="002C6614" w:rsidP="002C6614">
            <w:pPr>
              <w:jc w:val="both"/>
              <w:rPr>
                <w:del w:id="1122" w:author="Michal Pilík" w:date="2019-09-12T11:26:00Z"/>
                <w:lang w:eastAsia="en-US"/>
              </w:rPr>
            </w:pPr>
            <w:del w:id="1123" w:author="Michal Pilík" w:date="2019-09-12T11:26:00Z">
              <w:r w:rsidRPr="0025458C" w:rsidDel="00D60A8E">
                <w:rPr>
                  <w:lang w:eastAsia="en-US"/>
                </w:rPr>
                <w:delText xml:space="preserve">KUHN, M., JOHNSON, K. </w:delText>
              </w:r>
              <w:r w:rsidRPr="0025458C" w:rsidDel="00D60A8E">
                <w:rPr>
                  <w:i/>
                  <w:lang w:eastAsia="en-US"/>
                </w:rPr>
                <w:delText>Applied predictive modeling.</w:delText>
              </w:r>
              <w:r w:rsidRPr="0025458C" w:rsidDel="00D60A8E">
                <w:rPr>
                  <w:lang w:eastAsia="en-US"/>
                </w:rPr>
                <w:delText xml:space="preserve"> New York: Springer, 2013, 600 p. ISBN 978-1-4614-6848-6.</w:delText>
              </w:r>
            </w:del>
          </w:p>
          <w:p w:rsidR="002C6614" w:rsidRPr="0025458C" w:rsidDel="00D60A8E" w:rsidRDefault="002C6614" w:rsidP="002C6614">
            <w:pPr>
              <w:jc w:val="both"/>
              <w:rPr>
                <w:del w:id="1124" w:author="Michal Pilík" w:date="2019-09-12T11:26:00Z"/>
                <w:b/>
                <w:sz w:val="22"/>
                <w:szCs w:val="22"/>
                <w:lang w:eastAsia="en-US"/>
              </w:rPr>
            </w:pPr>
            <w:del w:id="1125" w:author="Michal Pilík" w:date="2019-09-12T11:26:00Z">
              <w:r w:rsidRPr="0025458C" w:rsidDel="00D60A8E">
                <w:rPr>
                  <w:b/>
                </w:rPr>
                <w:lastRenderedPageBreak/>
                <w:delText>Doporučená literatura</w:delText>
              </w:r>
            </w:del>
          </w:p>
          <w:p w:rsidR="002C6614" w:rsidRPr="0025458C" w:rsidDel="00D60A8E" w:rsidRDefault="002C6614" w:rsidP="002C6614">
            <w:pPr>
              <w:jc w:val="both"/>
              <w:rPr>
                <w:del w:id="1126" w:author="Michal Pilík" w:date="2019-09-12T11:26:00Z"/>
                <w:lang w:eastAsia="en-US"/>
              </w:rPr>
            </w:pPr>
            <w:del w:id="1127" w:author="Michal Pilík" w:date="2019-09-12T11:26:00Z">
              <w:r w:rsidRPr="0025458C" w:rsidDel="00D60A8E">
                <w:rPr>
                  <w:lang w:eastAsia="en-US"/>
                </w:rPr>
                <w:delText xml:space="preserve">JAMES, G., WITTEN, D., HASTIE, T., TIBSHIRANI, R. </w:delText>
              </w:r>
              <w:r w:rsidRPr="0025458C" w:rsidDel="00D60A8E">
                <w:rPr>
                  <w:i/>
                  <w:lang w:eastAsia="en-US"/>
                </w:rPr>
                <w:delText xml:space="preserve">An introduction to statistical learning: with applications in R. </w:delText>
              </w:r>
              <w:r w:rsidRPr="0025458C" w:rsidDel="00D60A8E">
                <w:rPr>
                  <w:lang w:eastAsia="en-US"/>
                </w:rPr>
                <w:delText>New York: Springer, 2013, 426 p. ISBN 978-1-4614-7137-0.</w:delText>
              </w:r>
            </w:del>
          </w:p>
          <w:p w:rsidR="002C6614" w:rsidRPr="0025458C" w:rsidDel="00D60A8E" w:rsidRDefault="002C6614" w:rsidP="002C6614">
            <w:pPr>
              <w:jc w:val="both"/>
              <w:rPr>
                <w:del w:id="1128" w:author="Michal Pilík" w:date="2019-09-12T11:26:00Z"/>
                <w:lang w:eastAsia="en-US"/>
              </w:rPr>
            </w:pPr>
            <w:del w:id="1129" w:author="Michal Pilík" w:date="2019-09-12T11:26:00Z">
              <w:r w:rsidRPr="0025458C" w:rsidDel="00D60A8E">
                <w:rPr>
                  <w:lang w:eastAsia="en-US"/>
                </w:rPr>
                <w:delText>PECK, R., OLSEN, CH., DEVORE, J., L</w:delText>
              </w:r>
              <w:r w:rsidRPr="0025458C" w:rsidDel="00D60A8E">
                <w:rPr>
                  <w:i/>
                  <w:lang w:eastAsia="en-US"/>
                </w:rPr>
                <w:delText>. Introduction to Statistics and Data Analysis, Enhanced Review Edition</w:delText>
              </w:r>
              <w:r w:rsidRPr="0025458C" w:rsidDel="00D60A8E">
                <w:rPr>
                  <w:lang w:eastAsia="en-US"/>
                </w:rPr>
                <w:delText xml:space="preserve"> (4th Edition). Duxbury Press. 2011, 944 p. ISBN 0840054904.</w:delText>
              </w:r>
            </w:del>
          </w:p>
          <w:p w:rsidR="002C6614" w:rsidRPr="0025458C" w:rsidRDefault="002C6614" w:rsidP="002C6614">
            <w:pPr>
              <w:ind w:hanging="36"/>
              <w:rPr>
                <w:b/>
              </w:rPr>
            </w:pPr>
            <w:del w:id="1130" w:author="Michal Pilík" w:date="2019-09-12T11:26:00Z">
              <w:r w:rsidRPr="0025458C" w:rsidDel="00D60A8E">
                <w:rPr>
                  <w:lang w:eastAsia="en-US"/>
                </w:rPr>
                <w:delText xml:space="preserve">MONTGOMERY, D. C. </w:delText>
              </w:r>
              <w:r w:rsidRPr="0025458C" w:rsidDel="00D60A8E">
                <w:rPr>
                  <w:i/>
                  <w:lang w:eastAsia="en-US"/>
                </w:rPr>
                <w:delText>Introduction to Statistical Quality Control</w:delText>
              </w:r>
              <w:r w:rsidRPr="0025458C" w:rsidDel="00D60A8E">
                <w:rPr>
                  <w:lang w:eastAsia="en-US"/>
                </w:rPr>
                <w:delText>. vyd. 6. USA: John Wiley &amp; Sons, Inc, 2009. 734 p. ISBN 978-0470169926.</w:delText>
              </w:r>
            </w:del>
          </w:p>
        </w:tc>
      </w:tr>
      <w:tr w:rsidR="002C6614" w:rsidRPr="0025458C"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C6614" w:rsidRPr="0025458C" w:rsidRDefault="002C6614" w:rsidP="002C6614">
            <w:pPr>
              <w:jc w:val="center"/>
              <w:rPr>
                <w:b/>
              </w:rPr>
            </w:pPr>
            <w:r w:rsidRPr="0025458C">
              <w:rPr>
                <w:b/>
              </w:rPr>
              <w:lastRenderedPageBreak/>
              <w:t>Informace ke kombinované nebo distanční formě</w:t>
            </w:r>
          </w:p>
        </w:tc>
      </w:tr>
      <w:tr w:rsidR="002C6614" w:rsidRPr="0025458C" w:rsidTr="002C6614">
        <w:tc>
          <w:tcPr>
            <w:tcW w:w="4787" w:type="dxa"/>
            <w:gridSpan w:val="3"/>
            <w:tcBorders>
              <w:top w:val="single" w:sz="2" w:space="0" w:color="auto"/>
            </w:tcBorders>
            <w:shd w:val="clear" w:color="auto" w:fill="F7CAAC"/>
          </w:tcPr>
          <w:p w:rsidR="002C6614" w:rsidRPr="0025458C" w:rsidRDefault="002C6614" w:rsidP="002C6614">
            <w:pPr>
              <w:jc w:val="both"/>
            </w:pPr>
            <w:r w:rsidRPr="0025458C">
              <w:rPr>
                <w:b/>
              </w:rPr>
              <w:t>Rozsah konzultací (soustředění)</w:t>
            </w:r>
          </w:p>
        </w:tc>
        <w:tc>
          <w:tcPr>
            <w:tcW w:w="889" w:type="dxa"/>
            <w:tcBorders>
              <w:top w:val="single" w:sz="2" w:space="0" w:color="auto"/>
            </w:tcBorders>
          </w:tcPr>
          <w:p w:rsidR="002C6614" w:rsidRPr="0025458C" w:rsidRDefault="002C6614" w:rsidP="002C6614">
            <w:pPr>
              <w:jc w:val="both"/>
            </w:pPr>
            <w:r w:rsidRPr="0025458C">
              <w:t>20</w:t>
            </w:r>
          </w:p>
        </w:tc>
        <w:tc>
          <w:tcPr>
            <w:tcW w:w="4179" w:type="dxa"/>
            <w:gridSpan w:val="4"/>
            <w:tcBorders>
              <w:top w:val="single" w:sz="2" w:space="0" w:color="auto"/>
            </w:tcBorders>
            <w:shd w:val="clear" w:color="auto" w:fill="F7CAAC"/>
          </w:tcPr>
          <w:p w:rsidR="002C6614" w:rsidRPr="0025458C" w:rsidRDefault="002C6614" w:rsidP="002C6614">
            <w:pPr>
              <w:jc w:val="both"/>
              <w:rPr>
                <w:b/>
              </w:rPr>
            </w:pPr>
            <w:r w:rsidRPr="0025458C">
              <w:rPr>
                <w:b/>
              </w:rPr>
              <w:t xml:space="preserve">hodin </w:t>
            </w:r>
          </w:p>
        </w:tc>
      </w:tr>
      <w:tr w:rsidR="002C6614" w:rsidRPr="0025458C" w:rsidTr="002C6614">
        <w:tc>
          <w:tcPr>
            <w:tcW w:w="9855" w:type="dxa"/>
            <w:gridSpan w:val="8"/>
            <w:shd w:val="clear" w:color="auto" w:fill="F7CAAC"/>
          </w:tcPr>
          <w:p w:rsidR="002C6614" w:rsidRPr="0025458C" w:rsidRDefault="002C6614" w:rsidP="002C6614">
            <w:pPr>
              <w:jc w:val="both"/>
              <w:rPr>
                <w:b/>
              </w:rPr>
            </w:pPr>
            <w:r w:rsidRPr="0025458C">
              <w:rPr>
                <w:b/>
              </w:rPr>
              <w:t>Informace o způsobu kontaktu s vyučujícím</w:t>
            </w:r>
          </w:p>
        </w:tc>
      </w:tr>
      <w:tr w:rsidR="002C6614" w:rsidRPr="0025458C" w:rsidTr="00072B9C">
        <w:trPr>
          <w:trHeight w:val="681"/>
        </w:trPr>
        <w:tc>
          <w:tcPr>
            <w:tcW w:w="9855" w:type="dxa"/>
            <w:gridSpan w:val="8"/>
          </w:tcPr>
          <w:p w:rsidR="002C6614" w:rsidRPr="0025458C" w:rsidRDefault="002C6614" w:rsidP="002C6614">
            <w:pPr>
              <w:jc w:val="both"/>
            </w:pPr>
            <w:r w:rsidRPr="0025458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E061D7">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Default="007A42B6" w:rsidP="00B012C7">
            <w:pPr>
              <w:jc w:val="both"/>
              <w:rPr>
                <w:ins w:id="1131" w:author="Neubauerová Bronislava" w:date="2019-08-29T10:49:00Z"/>
              </w:rPr>
            </w:pPr>
            <w:r w:rsidRPr="00280882">
              <w:t>V poslední části kurzu se zabývají procvičením pojmů z oblasti nekonečných číselných řad tak, aby zvládali úlohy z předmětu finanční matematika.</w:t>
            </w:r>
          </w:p>
          <w:p w:rsidR="00B11AE9" w:rsidRDefault="00B11AE9" w:rsidP="00B11AE9">
            <w:pPr>
              <w:jc w:val="both"/>
              <w:rPr>
                <w:ins w:id="1132" w:author="Neubauerová Bronislava" w:date="2019-08-29T10:55:00Z"/>
              </w:rPr>
            </w:pPr>
            <w:ins w:id="1133" w:author="Neubauerová Bronislava" w:date="2019-08-29T10:55:00Z">
              <w:r>
                <w:t>•</w:t>
              </w:r>
              <w:r>
                <w:tab/>
                <w:t xml:space="preserve">Primitivní funkce a neurčitý integrál. Přímá integrace. Úprava integrandu. </w:t>
              </w:r>
            </w:ins>
          </w:p>
          <w:p w:rsidR="00B11AE9" w:rsidRDefault="00B11AE9" w:rsidP="00B11AE9">
            <w:pPr>
              <w:jc w:val="both"/>
              <w:rPr>
                <w:ins w:id="1134" w:author="Neubauerová Bronislava" w:date="2019-08-29T10:55:00Z"/>
              </w:rPr>
            </w:pPr>
            <w:ins w:id="1135" w:author="Neubauerová Bronislava" w:date="2019-08-29T10:55:00Z">
              <w:r>
                <w:t>•</w:t>
              </w:r>
              <w:r>
                <w:tab/>
                <w:t xml:space="preserve">Integrace racionálních funkci. Základní integrační metody. </w:t>
              </w:r>
            </w:ins>
          </w:p>
          <w:p w:rsidR="00B11AE9" w:rsidRDefault="00B11AE9" w:rsidP="00B11AE9">
            <w:pPr>
              <w:jc w:val="both"/>
              <w:rPr>
                <w:ins w:id="1136" w:author="Neubauerová Bronislava" w:date="2019-08-29T10:55:00Z"/>
              </w:rPr>
            </w:pPr>
            <w:ins w:id="1137" w:author="Neubauerová Bronislava" w:date="2019-08-29T10:55:00Z">
              <w:r>
                <w:t>•</w:t>
              </w:r>
              <w:r>
                <w:tab/>
                <w:t xml:space="preserve">Určitý integrál. Vypočet určitého integrálu. </w:t>
              </w:r>
            </w:ins>
          </w:p>
          <w:p w:rsidR="00B11AE9" w:rsidRDefault="00B11AE9" w:rsidP="00B11AE9">
            <w:pPr>
              <w:jc w:val="both"/>
              <w:rPr>
                <w:ins w:id="1138" w:author="Neubauerová Bronislava" w:date="2019-08-29T10:55:00Z"/>
              </w:rPr>
            </w:pPr>
            <w:ins w:id="1139" w:author="Neubauerová Bronislava" w:date="2019-08-29T10:55:00Z">
              <w:r>
                <w:t>•</w:t>
              </w:r>
              <w:r>
                <w:tab/>
                <w:t xml:space="preserve">Užití určitého integrálu. Nevlastní integrál. </w:t>
              </w:r>
            </w:ins>
          </w:p>
          <w:p w:rsidR="00B11AE9" w:rsidRDefault="00B11AE9" w:rsidP="00B11AE9">
            <w:pPr>
              <w:jc w:val="both"/>
              <w:rPr>
                <w:ins w:id="1140" w:author="Neubauerová Bronislava" w:date="2019-08-29T10:55:00Z"/>
              </w:rPr>
            </w:pPr>
            <w:ins w:id="1141" w:author="Neubauerová Bronislava" w:date="2019-08-29T10:55:00Z">
              <w:r>
                <w:t>•</w:t>
              </w:r>
              <w:r>
                <w:tab/>
                <w:t xml:space="preserve">Reálná funkce n reálných proměnných. Definiční obor funkce dvou proměnných. </w:t>
              </w:r>
            </w:ins>
          </w:p>
          <w:p w:rsidR="00B11AE9" w:rsidRDefault="00B11AE9" w:rsidP="00B11AE9">
            <w:pPr>
              <w:jc w:val="both"/>
              <w:rPr>
                <w:ins w:id="1142" w:author="Neubauerová Bronislava" w:date="2019-08-29T10:55:00Z"/>
              </w:rPr>
            </w:pPr>
            <w:ins w:id="1143" w:author="Neubauerová Bronislava" w:date="2019-08-29T10:55:00Z">
              <w:r>
                <w:t>•</w:t>
              </w:r>
              <w:r>
                <w:tab/>
                <w:t xml:space="preserve">Parciální derivace. Diferenciál. </w:t>
              </w:r>
            </w:ins>
          </w:p>
          <w:p w:rsidR="00B11AE9" w:rsidRDefault="00B11AE9" w:rsidP="00B11AE9">
            <w:pPr>
              <w:jc w:val="both"/>
              <w:rPr>
                <w:ins w:id="1144" w:author="Neubauerová Bronislava" w:date="2019-08-29T10:55:00Z"/>
              </w:rPr>
            </w:pPr>
            <w:ins w:id="1145" w:author="Neubauerová Bronislava" w:date="2019-08-29T10:55:00Z">
              <w:r>
                <w:t>•</w:t>
              </w:r>
              <w:r>
                <w:tab/>
                <w:t xml:space="preserve">Lokální extrémy. </w:t>
              </w:r>
            </w:ins>
          </w:p>
          <w:p w:rsidR="00B11AE9" w:rsidRDefault="00B11AE9" w:rsidP="00B11AE9">
            <w:pPr>
              <w:jc w:val="both"/>
              <w:rPr>
                <w:ins w:id="1146" w:author="Neubauerová Bronislava" w:date="2019-08-29T10:55:00Z"/>
              </w:rPr>
            </w:pPr>
            <w:ins w:id="1147" w:author="Neubauerová Bronislava" w:date="2019-08-29T10:55:00Z">
              <w:r>
                <w:t>•</w:t>
              </w:r>
              <w:r>
                <w:tab/>
                <w:t xml:space="preserve">Vázané a globální extrémy. </w:t>
              </w:r>
            </w:ins>
          </w:p>
          <w:p w:rsidR="00B11AE9" w:rsidRDefault="0062413A" w:rsidP="00B11AE9">
            <w:pPr>
              <w:jc w:val="both"/>
              <w:rPr>
                <w:ins w:id="1148" w:author="Neubauerová Bronislava" w:date="2019-08-29T10:55:00Z"/>
              </w:rPr>
            </w:pPr>
            <w:ins w:id="1149" w:author="Neubauerová Bronislava" w:date="2019-08-29T10:55:00Z">
              <w:r>
                <w:t>•</w:t>
              </w:r>
              <w:r>
                <w:tab/>
                <w:t>Nekonečná</w:t>
              </w:r>
              <w:r w:rsidR="00B11AE9">
                <w:t xml:space="preserve"> číselná řada a její součet. Geometrická řada. Obecné vlastnosti číselných řad. </w:t>
              </w:r>
            </w:ins>
          </w:p>
          <w:p w:rsidR="00B11AE9" w:rsidRDefault="00B11AE9" w:rsidP="00B11AE9">
            <w:pPr>
              <w:jc w:val="both"/>
              <w:rPr>
                <w:ins w:id="1150" w:author="Neubauerová Bronislava" w:date="2019-08-29T10:55:00Z"/>
              </w:rPr>
            </w:pPr>
            <w:ins w:id="1151" w:author="Neubauerová Bronislava" w:date="2019-08-29T10:55:00Z">
              <w:r>
                <w:t>•</w:t>
              </w:r>
              <w:r>
                <w:tab/>
                <w:t xml:space="preserve">Kritéria konvergence pro číselné řady. </w:t>
              </w:r>
            </w:ins>
          </w:p>
          <w:p w:rsidR="00B11AE9" w:rsidRDefault="00B11AE9" w:rsidP="00B11AE9">
            <w:pPr>
              <w:jc w:val="both"/>
              <w:rPr>
                <w:ins w:id="1152" w:author="Neubauerová Bronislava" w:date="2019-08-29T10:55:00Z"/>
              </w:rPr>
            </w:pPr>
            <w:ins w:id="1153" w:author="Neubauerová Bronislava" w:date="2019-08-29T10:55:00Z">
              <w:r>
                <w:t>•</w:t>
              </w:r>
              <w:r>
                <w:tab/>
                <w:t xml:space="preserve">Alternující řady. Leibnizovo kritérium. </w:t>
              </w:r>
            </w:ins>
          </w:p>
          <w:p w:rsidR="00B11AE9" w:rsidRDefault="00B11AE9" w:rsidP="00B11AE9">
            <w:pPr>
              <w:jc w:val="both"/>
              <w:rPr>
                <w:ins w:id="1154" w:author="Neubauerová Bronislava" w:date="2019-08-29T10:55:00Z"/>
              </w:rPr>
            </w:pPr>
            <w:ins w:id="1155" w:author="Neubauerová Bronislava" w:date="2019-08-29T10:55:00Z">
              <w:r>
                <w:t>•</w:t>
              </w:r>
              <w:r>
                <w:tab/>
                <w:t xml:space="preserve">Funkční řady. Mocninné řady. </w:t>
              </w:r>
            </w:ins>
          </w:p>
          <w:p w:rsidR="00826D03" w:rsidRPr="00280882" w:rsidRDefault="00B11AE9" w:rsidP="00B11AE9">
            <w:pPr>
              <w:jc w:val="both"/>
            </w:pPr>
            <w:ins w:id="1156" w:author="Neubauerová Bronislava" w:date="2019-08-29T10:55:00Z">
              <w:r>
                <w:t>•</w:t>
              </w:r>
              <w:r>
                <w:tab/>
                <w:t>Ekonomické aplikace. Využití systému Maple při řešení úloh.</w:t>
              </w:r>
            </w:ins>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lastRenderedPageBreak/>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1/L</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327777">
              <w:t>cvičeních</w:t>
            </w:r>
            <w:r>
              <w:t>.</w:t>
            </w:r>
          </w:p>
          <w:p w:rsidR="00072B9C" w:rsidRDefault="00072B9C" w:rsidP="00327777">
            <w:pPr>
              <w:jc w:val="both"/>
            </w:pPr>
            <w:r>
              <w:t>Požadavky na zkoušku:</w:t>
            </w:r>
            <w:r w:rsidRPr="000667AD">
              <w:t xml:space="preserve"> </w:t>
            </w:r>
            <w:r>
              <w:t xml:space="preserve">ústní zkouška v rozsahu znalostí přednášek a </w:t>
            </w:r>
            <w:r w:rsidR="00327777">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RPr="008022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Ph.D.</w:t>
            </w:r>
          </w:p>
        </w:tc>
      </w:tr>
      <w:tr w:rsidR="00072B9C" w:rsidRPr="008022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50 %,</w:t>
            </w:r>
            <w:r w:rsidRPr="000667AD">
              <w:t xml:space="preserve"> dále stanovuje koncepci </w:t>
            </w:r>
            <w:r>
              <w:t xml:space="preserve">cvičení </w:t>
            </w:r>
            <w:r w:rsidRPr="000667AD">
              <w:t>a dohlíží na jejich jednotné vedení.</w:t>
            </w:r>
          </w:p>
        </w:tc>
      </w:tr>
      <w:tr w:rsidR="00072B9C" w:rsidRPr="008022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280882">
              <w:t>- přednášky</w:t>
            </w:r>
            <w:r>
              <w:rPr>
                <w:color w:val="000000"/>
                <w:szCs w:val="21"/>
              </w:rPr>
              <w:t xml:space="preserve"> (50</w:t>
            </w:r>
            <w:r w:rsidRPr="003237FA">
              <w:rPr>
                <w:color w:val="000000"/>
                <w:szCs w:val="21"/>
              </w:rPr>
              <w:t>%), Ing. Blanka Jarolímová</w:t>
            </w:r>
            <w:r>
              <w:rPr>
                <w:color w:val="000000"/>
                <w:szCs w:val="21"/>
              </w:rPr>
              <w:t xml:space="preserve"> </w:t>
            </w:r>
            <w:r w:rsidRPr="00280882">
              <w:t xml:space="preserve">- přednášky </w:t>
            </w:r>
            <w:r>
              <w:rPr>
                <w:color w:val="000000"/>
                <w:szCs w:val="21"/>
              </w:rPr>
              <w:t>(50%)</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Předmět uvádí studenty do daňové problematiky a seznamuje je </w:t>
            </w:r>
            <w:r w:rsidRPr="007A7CF0">
              <w:t>s principy a mechanismy fungování jednotlivých daní daňové soustavy ČR.</w:t>
            </w:r>
            <w:r>
              <w:t xml:space="preserve"> Zaměřuje se na zdaňování příjmů fyzických osob včetně odvodů sociálního a zdravotního pojištění, s c</w:t>
            </w:r>
            <w:r w:rsidRPr="00D67044">
              <w:t xml:space="preserve">ílem dosáhnout u studentů schopnost samostatné práce při metodicky a věcně správném zdaňování příjmů s využitím daňových </w:t>
            </w:r>
            <w:r>
              <w:t xml:space="preserve">a souvisejících </w:t>
            </w:r>
            <w:r w:rsidRPr="00D67044">
              <w:t>zákonů a schopnosti orientovat se v nich.</w:t>
            </w:r>
          </w:p>
          <w:p w:rsidR="00072B9C" w:rsidRDefault="00072B9C" w:rsidP="00072B9C">
            <w:pPr>
              <w:jc w:val="both"/>
            </w:pPr>
            <w:r>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w:t>
            </w:r>
            <w:r w:rsidRPr="001327D6">
              <w:t xml:space="preserve">Studenti si také osvojí výpočty měsíčních záloh na daň z příjmů ze závislé činnosti včetně ročního zúčtování záloh </w:t>
            </w:r>
            <w:r>
              <w:t xml:space="preserve">daně </w:t>
            </w:r>
            <w:r w:rsidRPr="001327D6">
              <w:t xml:space="preserve">a daňového zvýhodnění a </w:t>
            </w:r>
            <w:r>
              <w:t xml:space="preserve">budou schopni optimalizovat daňovou povinnost </w:t>
            </w:r>
            <w:r w:rsidRPr="001327D6">
              <w:t>uplatnění</w:t>
            </w:r>
            <w:r>
              <w:t>m</w:t>
            </w:r>
            <w:r w:rsidRPr="001327D6">
              <w:t xml:space="preserve"> nezdanitelných část</w:t>
            </w:r>
            <w:r>
              <w:t>í</w:t>
            </w:r>
            <w:r w:rsidRPr="001327D6">
              <w:t xml:space="preserve"> základu daně a slev na dani. Pozornost je věnována i postupům zaměřeným na zdaňování příjmů se zdrojem v zahraničí.</w:t>
            </w:r>
            <w:r w:rsidRPr="009610E1">
              <w:t xml:space="preserve"> </w:t>
            </w:r>
          </w:p>
          <w:p w:rsidR="00072B9C" w:rsidRDefault="00072B9C" w:rsidP="004D784A">
            <w:pPr>
              <w:pStyle w:val="Odstavecseseznamem"/>
              <w:numPr>
                <w:ilvl w:val="0"/>
                <w:numId w:val="61"/>
              </w:numPr>
              <w:ind w:left="247" w:hanging="247"/>
              <w:jc w:val="both"/>
            </w:pPr>
            <w:r>
              <w:t>Daně a daňová politika</w:t>
            </w:r>
            <w:r w:rsidR="00886288">
              <w:t>.</w:t>
            </w:r>
          </w:p>
          <w:p w:rsidR="00072B9C" w:rsidRDefault="00072B9C" w:rsidP="004D784A">
            <w:pPr>
              <w:pStyle w:val="Odstavecseseznamem"/>
              <w:numPr>
                <w:ilvl w:val="0"/>
                <w:numId w:val="61"/>
              </w:numPr>
              <w:ind w:left="247" w:hanging="247"/>
              <w:jc w:val="both"/>
            </w:pPr>
            <w:r>
              <w:t>Daňový systém ČR</w:t>
            </w:r>
            <w:r w:rsidR="00886288">
              <w:t>.</w:t>
            </w:r>
          </w:p>
          <w:p w:rsidR="00072B9C" w:rsidRDefault="00072B9C" w:rsidP="004D784A">
            <w:pPr>
              <w:pStyle w:val="Odstavecseseznamem"/>
              <w:numPr>
                <w:ilvl w:val="0"/>
                <w:numId w:val="61"/>
              </w:numPr>
              <w:ind w:left="247" w:hanging="247"/>
              <w:jc w:val="both"/>
            </w:pPr>
            <w:r>
              <w:t>Zdanění příjmů fyzických osob, konstrukční prvky daně a zákonná úprava</w:t>
            </w:r>
            <w:r w:rsidR="00886288">
              <w:t>.</w:t>
            </w:r>
          </w:p>
          <w:p w:rsidR="00072B9C" w:rsidRDefault="00072B9C" w:rsidP="004D784A">
            <w:pPr>
              <w:pStyle w:val="Odstavecseseznamem"/>
              <w:numPr>
                <w:ilvl w:val="0"/>
                <w:numId w:val="61"/>
              </w:numPr>
              <w:ind w:left="247" w:hanging="247"/>
              <w:jc w:val="both"/>
            </w:pPr>
            <w:r>
              <w:t>Zdanění příjmů ze závislé činnosti</w:t>
            </w:r>
            <w:r w:rsidR="00886288">
              <w:t>.</w:t>
            </w:r>
          </w:p>
          <w:p w:rsidR="00072B9C" w:rsidRDefault="00072B9C" w:rsidP="004D784A">
            <w:pPr>
              <w:pStyle w:val="Odstavecseseznamem"/>
              <w:numPr>
                <w:ilvl w:val="0"/>
                <w:numId w:val="61"/>
              </w:numPr>
              <w:ind w:left="247" w:hanging="247"/>
              <w:jc w:val="both"/>
            </w:pPr>
            <w:r>
              <w:t>Zdanění příjmů ze samostatné činnosti</w:t>
            </w:r>
            <w:r w:rsidR="00886288">
              <w:t>.</w:t>
            </w:r>
          </w:p>
          <w:p w:rsidR="00072B9C" w:rsidRDefault="00072B9C" w:rsidP="004D784A">
            <w:pPr>
              <w:pStyle w:val="Odstavecseseznamem"/>
              <w:numPr>
                <w:ilvl w:val="0"/>
                <w:numId w:val="61"/>
              </w:numPr>
              <w:ind w:left="247" w:hanging="247"/>
              <w:jc w:val="both"/>
            </w:pPr>
            <w:r>
              <w:t>Distorze ve zdanění příjmů fyzických osob</w:t>
            </w:r>
            <w:r w:rsidR="00886288">
              <w:t>.</w:t>
            </w:r>
          </w:p>
          <w:p w:rsidR="00072B9C" w:rsidRDefault="00072B9C" w:rsidP="004D784A">
            <w:pPr>
              <w:pStyle w:val="Odstavecseseznamem"/>
              <w:numPr>
                <w:ilvl w:val="0"/>
                <w:numId w:val="61"/>
              </w:numPr>
              <w:ind w:left="247" w:hanging="247"/>
              <w:jc w:val="both"/>
            </w:pPr>
            <w:r>
              <w:t>Zdanění příjmů z kapitálového majetku, příjmů z nájmu a ostatních příjmů</w:t>
            </w:r>
            <w:r w:rsidR="00886288">
              <w:t>.</w:t>
            </w:r>
          </w:p>
          <w:p w:rsidR="00072B9C" w:rsidRDefault="00072B9C" w:rsidP="004D784A">
            <w:pPr>
              <w:pStyle w:val="Odstavecseseznamem"/>
              <w:numPr>
                <w:ilvl w:val="0"/>
                <w:numId w:val="61"/>
              </w:numPr>
              <w:ind w:left="247" w:hanging="247"/>
              <w:jc w:val="both"/>
            </w:pPr>
            <w:r>
              <w:t>Nezdanitelné části základu daně, slevy na dani a institut spolupracující osoby</w:t>
            </w:r>
            <w:r w:rsidR="00886288">
              <w:t>.</w:t>
            </w:r>
          </w:p>
          <w:p w:rsidR="00072B9C" w:rsidRDefault="00072B9C" w:rsidP="004D784A">
            <w:pPr>
              <w:pStyle w:val="Odstavecseseznamem"/>
              <w:numPr>
                <w:ilvl w:val="0"/>
                <w:numId w:val="61"/>
              </w:numPr>
              <w:ind w:left="247" w:hanging="247"/>
              <w:jc w:val="both"/>
            </w:pPr>
            <w:r>
              <w:t>Sociální pojištění</w:t>
            </w:r>
            <w:r w:rsidR="00886288">
              <w:t>.</w:t>
            </w:r>
          </w:p>
          <w:p w:rsidR="00072B9C" w:rsidRDefault="00072B9C" w:rsidP="004D784A">
            <w:pPr>
              <w:pStyle w:val="Odstavecseseznamem"/>
              <w:numPr>
                <w:ilvl w:val="0"/>
                <w:numId w:val="61"/>
              </w:numPr>
              <w:ind w:left="247" w:hanging="247"/>
              <w:jc w:val="both"/>
            </w:pPr>
            <w:r>
              <w:t>Zdravotní pojištění</w:t>
            </w:r>
            <w:r w:rsidR="00886288">
              <w:t>.</w:t>
            </w:r>
          </w:p>
          <w:p w:rsidR="00072B9C" w:rsidRDefault="00072B9C" w:rsidP="004D784A">
            <w:pPr>
              <w:pStyle w:val="Odstavecseseznamem"/>
              <w:numPr>
                <w:ilvl w:val="0"/>
                <w:numId w:val="61"/>
              </w:numPr>
              <w:ind w:left="247" w:hanging="247"/>
              <w:jc w:val="both"/>
            </w:pPr>
            <w:r>
              <w:t>Daňově účinné a neúčinné náklady včetně metodiky daňového odepisování</w:t>
            </w:r>
            <w:r w:rsidR="00886288">
              <w:t>.</w:t>
            </w:r>
          </w:p>
          <w:p w:rsidR="00072B9C" w:rsidRDefault="00072B9C" w:rsidP="004D784A">
            <w:pPr>
              <w:pStyle w:val="Odstavecseseznamem"/>
              <w:numPr>
                <w:ilvl w:val="0"/>
                <w:numId w:val="61"/>
              </w:numPr>
              <w:ind w:left="247" w:hanging="247"/>
              <w:jc w:val="both"/>
            </w:pPr>
            <w:r>
              <w:t>Daňové přiznání, přehledy o příjmu a výdajích</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1497"/>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8B1078">
              <w:t xml:space="preserve">VANČUROVÁ, A., LÁCHOVÁ, L. </w:t>
            </w:r>
            <w:r w:rsidRPr="00072B9C">
              <w:rPr>
                <w:i/>
              </w:rPr>
              <w:t>Daňový systém ČR 2018.</w:t>
            </w:r>
            <w:r>
              <w:t xml:space="preserve"> Praha: VOX, 2018, 404 s. </w:t>
            </w:r>
            <w:r w:rsidRPr="008B1078">
              <w:t>ISBN 978-80-87480-63-2.</w:t>
            </w:r>
          </w:p>
          <w:p w:rsidR="00072B9C" w:rsidRDefault="00072B9C" w:rsidP="00072B9C">
            <w:pPr>
              <w:jc w:val="both"/>
            </w:pPr>
            <w:r>
              <w:t xml:space="preserve">VANČUROVÁ, A. </w:t>
            </w:r>
            <w:r w:rsidRPr="00072B9C">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72B9C" w:rsidRDefault="00072B9C" w:rsidP="00072B9C">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22" w:history="1">
              <w:r w:rsidRPr="00003EB1">
                <w:rPr>
                  <w:rStyle w:val="Hypertextovodkaz"/>
                </w:rPr>
                <w:t>http://vyuka.fame.utb.cz</w:t>
              </w:r>
            </w:hyperlink>
          </w:p>
          <w:p w:rsidR="00072B9C" w:rsidRPr="00787BAE" w:rsidRDefault="00072B9C" w:rsidP="00072B9C">
            <w:pPr>
              <w:shd w:val="clear" w:color="auto" w:fill="FFFFFF"/>
              <w:jc w:val="both"/>
            </w:pPr>
            <w:r w:rsidRPr="00F0284A">
              <w:rPr>
                <w:b/>
              </w:rPr>
              <w:t>Doporučená literatura</w:t>
            </w:r>
          </w:p>
          <w:p w:rsidR="00072B9C" w:rsidRPr="00787BAE" w:rsidRDefault="00072B9C" w:rsidP="00072B9C">
            <w:pPr>
              <w:jc w:val="both"/>
            </w:pPr>
            <w:r w:rsidRPr="00D70268">
              <w:t xml:space="preserve">KUBÁTOVÁ, K. </w:t>
            </w:r>
            <w:r w:rsidRPr="00072B9C">
              <w:rPr>
                <w:i/>
              </w:rPr>
              <w:t>Daňová teorie a politika.</w:t>
            </w:r>
            <w:r w:rsidRPr="00D70268">
              <w:t xml:space="preserve"> </w:t>
            </w:r>
            <w:r>
              <w:t>7</w:t>
            </w:r>
            <w:r w:rsidRPr="00D70268">
              <w:t>. aktual. vyd. Praha: Wolters Kluwer, 201</w:t>
            </w:r>
            <w:r>
              <w:t>8, 272 s</w:t>
            </w:r>
            <w:r w:rsidRPr="00D70268">
              <w:t xml:space="preserve">. </w:t>
            </w:r>
            <w:r w:rsidRPr="00787BAE">
              <w:t xml:space="preserve">ISBN </w:t>
            </w:r>
            <w:r w:rsidRPr="00787BAE">
              <w:rPr>
                <w:shd w:val="clear" w:color="auto" w:fill="FFFFFF"/>
              </w:rPr>
              <w:t>978-80-7598-165-3</w:t>
            </w:r>
            <w:r w:rsidRPr="00787BAE">
              <w:t>.</w:t>
            </w:r>
          </w:p>
          <w:p w:rsidR="00072B9C" w:rsidRDefault="00072B9C" w:rsidP="00072B9C">
            <w:pPr>
              <w:jc w:val="both"/>
            </w:pPr>
            <w:r>
              <w:t xml:space="preserve">NERUDOVÁ, D. </w:t>
            </w:r>
            <w:r w:rsidRPr="00072B9C">
              <w:rPr>
                <w:i/>
              </w:rPr>
              <w:t>Daňová politika v Evropské unii.</w:t>
            </w:r>
            <w:r>
              <w:t xml:space="preserve"> Praha: Wolters Kluwer, 2017, 228 s. ISBN 978-80-7552-682-3.</w:t>
            </w:r>
          </w:p>
          <w:p w:rsidR="00072B9C" w:rsidRDefault="00072B9C" w:rsidP="00072B9C">
            <w:pPr>
              <w:jc w:val="both"/>
            </w:pPr>
            <w:r>
              <w:t xml:space="preserve">SKÁLOVÁ, J. </w:t>
            </w:r>
            <w:r w:rsidRPr="00072B9C">
              <w:rPr>
                <w:i/>
              </w:rPr>
              <w:t>Daně v účetnictví.</w:t>
            </w:r>
            <w:r>
              <w:t xml:space="preserve"> Praha: Wolters Kluwer, 2017, 180 s. ISBN 978-80-7552-832-2.</w:t>
            </w:r>
          </w:p>
          <w:p w:rsidR="00072B9C" w:rsidRDefault="00072B9C" w:rsidP="00072B9C">
            <w:pPr>
              <w:jc w:val="both"/>
            </w:pPr>
            <w:r>
              <w:t xml:space="preserve">ŠIROKÝ, J. </w:t>
            </w:r>
            <w:r w:rsidRPr="00072B9C">
              <w:rPr>
                <w:i/>
              </w:rPr>
              <w:t>Základy daňové teorie s praktickými příklady.</w:t>
            </w:r>
            <w:r>
              <w:t xml:space="preserve"> 2. aktual. vyd. Praha: Wolters Kluwer, 2016, 128 s. ISBN 978-80-7552-315-0.</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60BE" w:rsidDel="006C3EBD" w:rsidTr="00072B9C">
        <w:trPr>
          <w:del w:id="1157" w:author="Drahomíra Pavelková" w:date="2019-09-02T15:42:00Z"/>
        </w:trPr>
        <w:tc>
          <w:tcPr>
            <w:tcW w:w="9855" w:type="dxa"/>
            <w:gridSpan w:val="8"/>
            <w:tcBorders>
              <w:bottom w:val="double" w:sz="4" w:space="0" w:color="auto"/>
            </w:tcBorders>
            <w:shd w:val="clear" w:color="auto" w:fill="BDD6EE"/>
          </w:tcPr>
          <w:p w:rsidR="00DF60BE" w:rsidDel="006C3EBD" w:rsidRDefault="00DF60BE" w:rsidP="00B012C7">
            <w:pPr>
              <w:jc w:val="both"/>
              <w:rPr>
                <w:del w:id="1158" w:author="Drahomíra Pavelková" w:date="2019-09-02T15:42:00Z"/>
                <w:b/>
                <w:sz w:val="28"/>
              </w:rPr>
            </w:pPr>
            <w:del w:id="1159" w:author="Drahomíra Pavelková" w:date="2019-09-02T15:42:00Z">
              <w:r w:rsidDel="006C3EBD">
                <w:lastRenderedPageBreak/>
                <w:br w:type="page"/>
              </w:r>
              <w:r w:rsidDel="006C3EBD">
                <w:rPr>
                  <w:b/>
                  <w:sz w:val="28"/>
                </w:rPr>
                <w:delText>B-III – Charakteristika studijního předmětu</w:delText>
              </w:r>
            </w:del>
          </w:p>
        </w:tc>
      </w:tr>
      <w:tr w:rsidR="00DF60BE" w:rsidRPr="006A2380" w:rsidDel="006C3EBD" w:rsidTr="00072B9C">
        <w:trPr>
          <w:del w:id="1160" w:author="Drahomíra Pavelková" w:date="2019-09-02T15:42:00Z"/>
        </w:trPr>
        <w:tc>
          <w:tcPr>
            <w:tcW w:w="3086" w:type="dxa"/>
            <w:tcBorders>
              <w:top w:val="double" w:sz="4" w:space="0" w:color="auto"/>
            </w:tcBorders>
            <w:shd w:val="clear" w:color="auto" w:fill="F7CAAC"/>
          </w:tcPr>
          <w:p w:rsidR="00DF60BE" w:rsidRPr="006A2380" w:rsidDel="006C3EBD" w:rsidRDefault="00DF60BE" w:rsidP="00B012C7">
            <w:pPr>
              <w:jc w:val="both"/>
              <w:rPr>
                <w:del w:id="1161" w:author="Drahomíra Pavelková" w:date="2019-09-02T15:42:00Z"/>
                <w:b/>
              </w:rPr>
            </w:pPr>
            <w:del w:id="1162" w:author="Drahomíra Pavelková" w:date="2019-09-02T15:42:00Z">
              <w:r w:rsidRPr="006A2380" w:rsidDel="006C3EBD">
                <w:rPr>
                  <w:b/>
                </w:rPr>
                <w:delText>Název studijního předmětu</w:delText>
              </w:r>
            </w:del>
          </w:p>
        </w:tc>
        <w:tc>
          <w:tcPr>
            <w:tcW w:w="6769" w:type="dxa"/>
            <w:gridSpan w:val="7"/>
            <w:tcBorders>
              <w:top w:val="double" w:sz="4" w:space="0" w:color="auto"/>
            </w:tcBorders>
          </w:tcPr>
          <w:p w:rsidR="00DF60BE" w:rsidRPr="006A2380" w:rsidDel="006C3EBD" w:rsidRDefault="00DF60BE" w:rsidP="00B012C7">
            <w:pPr>
              <w:jc w:val="both"/>
              <w:rPr>
                <w:del w:id="1163" w:author="Drahomíra Pavelková" w:date="2019-09-02T15:42:00Z"/>
              </w:rPr>
            </w:pPr>
            <w:del w:id="1164" w:author="Drahomíra Pavelková" w:date="2019-09-02T15:42:00Z">
              <w:r w:rsidRPr="006A2380" w:rsidDel="006C3EBD">
                <w:delText>Základy projektového řízení</w:delText>
              </w:r>
            </w:del>
          </w:p>
        </w:tc>
      </w:tr>
      <w:tr w:rsidR="00DF60BE" w:rsidRPr="006A2380" w:rsidDel="006C3EBD" w:rsidTr="00072B9C">
        <w:trPr>
          <w:trHeight w:val="249"/>
          <w:del w:id="1165" w:author="Drahomíra Pavelková" w:date="2019-09-02T15:42:00Z"/>
        </w:trPr>
        <w:tc>
          <w:tcPr>
            <w:tcW w:w="3086" w:type="dxa"/>
            <w:shd w:val="clear" w:color="auto" w:fill="F7CAAC"/>
          </w:tcPr>
          <w:p w:rsidR="00DF60BE" w:rsidRPr="006A2380" w:rsidDel="006C3EBD" w:rsidRDefault="00DF60BE" w:rsidP="00B012C7">
            <w:pPr>
              <w:jc w:val="both"/>
              <w:rPr>
                <w:del w:id="1166" w:author="Drahomíra Pavelková" w:date="2019-09-02T15:42:00Z"/>
                <w:b/>
              </w:rPr>
            </w:pPr>
            <w:del w:id="1167" w:author="Drahomíra Pavelková" w:date="2019-09-02T15:42:00Z">
              <w:r w:rsidRPr="006A2380" w:rsidDel="006C3EBD">
                <w:rPr>
                  <w:b/>
                </w:rPr>
                <w:delText>Typ předmětu</w:delText>
              </w:r>
            </w:del>
          </w:p>
        </w:tc>
        <w:tc>
          <w:tcPr>
            <w:tcW w:w="3406" w:type="dxa"/>
            <w:gridSpan w:val="4"/>
          </w:tcPr>
          <w:p w:rsidR="00DF60BE" w:rsidRPr="006A2380" w:rsidDel="006C3EBD" w:rsidRDefault="009D64D9" w:rsidP="00B012C7">
            <w:pPr>
              <w:jc w:val="both"/>
              <w:rPr>
                <w:del w:id="1168" w:author="Drahomíra Pavelková" w:date="2019-09-02T15:42:00Z"/>
              </w:rPr>
            </w:pPr>
            <w:del w:id="1169" w:author="Drahomíra Pavelková" w:date="2019-09-02T15:33:00Z">
              <w:r w:rsidRPr="006A2380" w:rsidDel="009D64D9">
                <w:delText>P</w:delText>
              </w:r>
            </w:del>
            <w:del w:id="1170" w:author="Drahomíra Pavelková" w:date="2019-09-02T15:42:00Z">
              <w:r w:rsidR="00DF60BE" w:rsidRPr="006A2380" w:rsidDel="006C3EBD">
                <w:delText>ovinn</w:delText>
              </w:r>
            </w:del>
            <w:del w:id="1171" w:author="Drahomíra Pavelková" w:date="2019-09-02T15:33:00Z">
              <w:r w:rsidR="00DF60BE" w:rsidRPr="006A2380" w:rsidDel="009D64D9">
                <w:delText xml:space="preserve">ý </w:delText>
              </w:r>
            </w:del>
            <w:del w:id="1172" w:author="Drahomíra Pavelková" w:date="2019-09-02T15:42:00Z">
              <w:r w:rsidR="00E061D7" w:rsidDel="006C3EBD">
                <w:delText xml:space="preserve"> </w:delText>
              </w:r>
            </w:del>
          </w:p>
        </w:tc>
        <w:tc>
          <w:tcPr>
            <w:tcW w:w="2695" w:type="dxa"/>
            <w:gridSpan w:val="2"/>
            <w:shd w:val="clear" w:color="auto" w:fill="F7CAAC"/>
          </w:tcPr>
          <w:p w:rsidR="00DF60BE" w:rsidRPr="006A2380" w:rsidDel="006C3EBD" w:rsidRDefault="00DF60BE" w:rsidP="00B012C7">
            <w:pPr>
              <w:jc w:val="both"/>
              <w:rPr>
                <w:del w:id="1173" w:author="Drahomíra Pavelková" w:date="2019-09-02T15:42:00Z"/>
              </w:rPr>
            </w:pPr>
            <w:del w:id="1174" w:author="Drahomíra Pavelková" w:date="2019-09-02T15:42:00Z">
              <w:r w:rsidRPr="006A2380" w:rsidDel="006C3EBD">
                <w:rPr>
                  <w:b/>
                </w:rPr>
                <w:delText>doporučený ročník / semestr</w:delText>
              </w:r>
            </w:del>
          </w:p>
        </w:tc>
        <w:tc>
          <w:tcPr>
            <w:tcW w:w="668" w:type="dxa"/>
          </w:tcPr>
          <w:p w:rsidR="00DF60BE" w:rsidRPr="006A2380" w:rsidDel="006C3EBD" w:rsidRDefault="00DF60BE" w:rsidP="00B012C7">
            <w:pPr>
              <w:jc w:val="both"/>
              <w:rPr>
                <w:del w:id="1175" w:author="Drahomíra Pavelková" w:date="2019-09-02T15:42:00Z"/>
              </w:rPr>
            </w:pPr>
            <w:del w:id="1176" w:author="Drahomíra Pavelková" w:date="2019-09-02T15:42:00Z">
              <w:r w:rsidRPr="006A2380" w:rsidDel="006C3EBD">
                <w:delText>1/L</w:delText>
              </w:r>
            </w:del>
          </w:p>
        </w:tc>
      </w:tr>
      <w:tr w:rsidR="00DF60BE" w:rsidRPr="006A2380" w:rsidDel="006C3EBD" w:rsidTr="00072B9C">
        <w:trPr>
          <w:del w:id="1177" w:author="Drahomíra Pavelková" w:date="2019-09-02T15:42:00Z"/>
        </w:trPr>
        <w:tc>
          <w:tcPr>
            <w:tcW w:w="3086" w:type="dxa"/>
            <w:shd w:val="clear" w:color="auto" w:fill="F7CAAC"/>
          </w:tcPr>
          <w:p w:rsidR="00DF60BE" w:rsidRPr="006A2380" w:rsidDel="006C3EBD" w:rsidRDefault="00DF60BE" w:rsidP="00B012C7">
            <w:pPr>
              <w:jc w:val="both"/>
              <w:rPr>
                <w:del w:id="1178" w:author="Drahomíra Pavelková" w:date="2019-09-02T15:42:00Z"/>
                <w:b/>
              </w:rPr>
            </w:pPr>
            <w:del w:id="1179" w:author="Drahomíra Pavelková" w:date="2019-09-02T15:42:00Z">
              <w:r w:rsidRPr="006A2380" w:rsidDel="006C3EBD">
                <w:rPr>
                  <w:b/>
                </w:rPr>
                <w:delText>Rozsah studijního předmětu</w:delText>
              </w:r>
            </w:del>
          </w:p>
        </w:tc>
        <w:tc>
          <w:tcPr>
            <w:tcW w:w="1701" w:type="dxa"/>
            <w:gridSpan w:val="2"/>
          </w:tcPr>
          <w:p w:rsidR="00DF60BE" w:rsidRPr="006A2380" w:rsidDel="006C3EBD" w:rsidRDefault="00DF60BE" w:rsidP="00B012C7">
            <w:pPr>
              <w:jc w:val="both"/>
              <w:rPr>
                <w:del w:id="1180" w:author="Drahomíra Pavelková" w:date="2019-09-02T15:42:00Z"/>
              </w:rPr>
            </w:pPr>
            <w:del w:id="1181" w:author="Drahomíra Pavelková" w:date="2019-09-02T15:42:00Z">
              <w:r w:rsidRPr="006A2380" w:rsidDel="006C3EBD">
                <w:delText xml:space="preserve">26p </w:delText>
              </w:r>
            </w:del>
          </w:p>
        </w:tc>
        <w:tc>
          <w:tcPr>
            <w:tcW w:w="889" w:type="dxa"/>
            <w:shd w:val="clear" w:color="auto" w:fill="F7CAAC"/>
          </w:tcPr>
          <w:p w:rsidR="00DF60BE" w:rsidRPr="006A2380" w:rsidDel="006C3EBD" w:rsidRDefault="00DF60BE" w:rsidP="00B012C7">
            <w:pPr>
              <w:jc w:val="both"/>
              <w:rPr>
                <w:del w:id="1182" w:author="Drahomíra Pavelková" w:date="2019-09-02T15:42:00Z"/>
                <w:b/>
              </w:rPr>
            </w:pPr>
            <w:del w:id="1183" w:author="Drahomíra Pavelková" w:date="2019-09-02T15:42:00Z">
              <w:r w:rsidRPr="006A2380" w:rsidDel="006C3EBD">
                <w:rPr>
                  <w:b/>
                </w:rPr>
                <w:delText xml:space="preserve">hod. </w:delText>
              </w:r>
            </w:del>
          </w:p>
        </w:tc>
        <w:tc>
          <w:tcPr>
            <w:tcW w:w="816" w:type="dxa"/>
          </w:tcPr>
          <w:p w:rsidR="00DF60BE" w:rsidRPr="006A2380" w:rsidDel="006C3EBD" w:rsidRDefault="00DF60BE" w:rsidP="00B012C7">
            <w:pPr>
              <w:jc w:val="both"/>
              <w:rPr>
                <w:del w:id="1184" w:author="Drahomíra Pavelková" w:date="2019-09-02T15:42:00Z"/>
              </w:rPr>
            </w:pPr>
            <w:del w:id="1185" w:author="Drahomíra Pavelková" w:date="2019-09-02T15:42:00Z">
              <w:r w:rsidRPr="006A2380" w:rsidDel="006C3EBD">
                <w:delText>26</w:delText>
              </w:r>
            </w:del>
          </w:p>
        </w:tc>
        <w:tc>
          <w:tcPr>
            <w:tcW w:w="2156" w:type="dxa"/>
            <w:shd w:val="clear" w:color="auto" w:fill="F7CAAC"/>
          </w:tcPr>
          <w:p w:rsidR="00DF60BE" w:rsidRPr="006A2380" w:rsidDel="006C3EBD" w:rsidRDefault="00DF60BE" w:rsidP="00B012C7">
            <w:pPr>
              <w:jc w:val="both"/>
              <w:rPr>
                <w:del w:id="1186" w:author="Drahomíra Pavelková" w:date="2019-09-02T15:42:00Z"/>
                <w:b/>
              </w:rPr>
            </w:pPr>
            <w:del w:id="1187" w:author="Drahomíra Pavelková" w:date="2019-09-02T15:42:00Z">
              <w:r w:rsidRPr="006A2380" w:rsidDel="006C3EBD">
                <w:rPr>
                  <w:b/>
                </w:rPr>
                <w:delText>kreditů</w:delText>
              </w:r>
            </w:del>
          </w:p>
        </w:tc>
        <w:tc>
          <w:tcPr>
            <w:tcW w:w="1207" w:type="dxa"/>
            <w:gridSpan w:val="2"/>
          </w:tcPr>
          <w:p w:rsidR="00DF60BE" w:rsidRPr="006A2380" w:rsidDel="006C3EBD" w:rsidRDefault="00DF60BE" w:rsidP="00B012C7">
            <w:pPr>
              <w:jc w:val="both"/>
              <w:rPr>
                <w:del w:id="1188" w:author="Drahomíra Pavelková" w:date="2019-09-02T15:42:00Z"/>
              </w:rPr>
            </w:pPr>
            <w:del w:id="1189" w:author="Drahomíra Pavelková" w:date="2019-09-02T15:42:00Z">
              <w:r w:rsidRPr="006A2380" w:rsidDel="006C3EBD">
                <w:delText>3</w:delText>
              </w:r>
            </w:del>
          </w:p>
        </w:tc>
      </w:tr>
      <w:tr w:rsidR="00DF60BE" w:rsidRPr="006A2380" w:rsidDel="006C3EBD" w:rsidTr="00072B9C">
        <w:trPr>
          <w:del w:id="1190" w:author="Drahomíra Pavelková" w:date="2019-09-02T15:42:00Z"/>
        </w:trPr>
        <w:tc>
          <w:tcPr>
            <w:tcW w:w="3086" w:type="dxa"/>
            <w:shd w:val="clear" w:color="auto" w:fill="F7CAAC"/>
          </w:tcPr>
          <w:p w:rsidR="00DF60BE" w:rsidRPr="006A2380" w:rsidDel="006C3EBD" w:rsidRDefault="00DF60BE" w:rsidP="00B012C7">
            <w:pPr>
              <w:jc w:val="both"/>
              <w:rPr>
                <w:del w:id="1191" w:author="Drahomíra Pavelková" w:date="2019-09-02T15:42:00Z"/>
                <w:b/>
              </w:rPr>
            </w:pPr>
            <w:del w:id="1192" w:author="Drahomíra Pavelková" w:date="2019-09-02T15:42:00Z">
              <w:r w:rsidRPr="006A2380" w:rsidDel="006C3EBD">
                <w:rPr>
                  <w:b/>
                </w:rPr>
                <w:delText>Prerekvizity, korekvizity, ekvivalence</w:delText>
              </w:r>
            </w:del>
          </w:p>
        </w:tc>
        <w:tc>
          <w:tcPr>
            <w:tcW w:w="6769" w:type="dxa"/>
            <w:gridSpan w:val="7"/>
          </w:tcPr>
          <w:p w:rsidR="00DF60BE" w:rsidRPr="006A2380" w:rsidDel="006C3EBD" w:rsidRDefault="00DF60BE" w:rsidP="00B012C7">
            <w:pPr>
              <w:jc w:val="both"/>
              <w:rPr>
                <w:del w:id="1193" w:author="Drahomíra Pavelková" w:date="2019-09-02T15:42:00Z"/>
              </w:rPr>
            </w:pPr>
          </w:p>
        </w:tc>
      </w:tr>
      <w:tr w:rsidR="00DF60BE" w:rsidRPr="006A2380" w:rsidDel="006C3EBD" w:rsidTr="00072B9C">
        <w:trPr>
          <w:del w:id="1194" w:author="Drahomíra Pavelková" w:date="2019-09-02T15:42:00Z"/>
        </w:trPr>
        <w:tc>
          <w:tcPr>
            <w:tcW w:w="3086" w:type="dxa"/>
            <w:shd w:val="clear" w:color="auto" w:fill="F7CAAC"/>
          </w:tcPr>
          <w:p w:rsidR="00DF60BE" w:rsidRPr="006A2380" w:rsidDel="006C3EBD" w:rsidRDefault="00DF60BE" w:rsidP="00B012C7">
            <w:pPr>
              <w:jc w:val="both"/>
              <w:rPr>
                <w:del w:id="1195" w:author="Drahomíra Pavelková" w:date="2019-09-02T15:42:00Z"/>
                <w:b/>
              </w:rPr>
            </w:pPr>
            <w:del w:id="1196" w:author="Drahomíra Pavelková" w:date="2019-09-02T15:42:00Z">
              <w:r w:rsidRPr="006A2380" w:rsidDel="006C3EBD">
                <w:rPr>
                  <w:b/>
                </w:rPr>
                <w:delText>Způsob ověření studijních výsledků</w:delText>
              </w:r>
            </w:del>
          </w:p>
        </w:tc>
        <w:tc>
          <w:tcPr>
            <w:tcW w:w="3406" w:type="dxa"/>
            <w:gridSpan w:val="4"/>
          </w:tcPr>
          <w:p w:rsidR="00DF60BE" w:rsidRPr="006A2380" w:rsidDel="006C3EBD" w:rsidRDefault="00DF60BE" w:rsidP="00B012C7">
            <w:pPr>
              <w:jc w:val="both"/>
              <w:rPr>
                <w:del w:id="1197" w:author="Drahomíra Pavelková" w:date="2019-09-02T15:42:00Z"/>
              </w:rPr>
            </w:pPr>
            <w:del w:id="1198" w:author="Drahomíra Pavelková" w:date="2019-09-02T15:42:00Z">
              <w:r w:rsidRPr="006A2380" w:rsidDel="006C3EBD">
                <w:delText>klasifikovaný zápočet</w:delText>
              </w:r>
            </w:del>
          </w:p>
        </w:tc>
        <w:tc>
          <w:tcPr>
            <w:tcW w:w="2156" w:type="dxa"/>
            <w:shd w:val="clear" w:color="auto" w:fill="F7CAAC"/>
          </w:tcPr>
          <w:p w:rsidR="00DF60BE" w:rsidRPr="006A2380" w:rsidDel="006C3EBD" w:rsidRDefault="00DF60BE" w:rsidP="00B012C7">
            <w:pPr>
              <w:jc w:val="both"/>
              <w:rPr>
                <w:del w:id="1199" w:author="Drahomíra Pavelková" w:date="2019-09-02T15:42:00Z"/>
                <w:b/>
              </w:rPr>
            </w:pPr>
            <w:del w:id="1200" w:author="Drahomíra Pavelková" w:date="2019-09-02T15:42:00Z">
              <w:r w:rsidRPr="006A2380" w:rsidDel="006C3EBD">
                <w:rPr>
                  <w:b/>
                </w:rPr>
                <w:delText>Forma výuky</w:delText>
              </w:r>
            </w:del>
          </w:p>
        </w:tc>
        <w:tc>
          <w:tcPr>
            <w:tcW w:w="1207" w:type="dxa"/>
            <w:gridSpan w:val="2"/>
          </w:tcPr>
          <w:p w:rsidR="00DF60BE" w:rsidRPr="006A2380" w:rsidDel="006C3EBD" w:rsidRDefault="00DF60BE" w:rsidP="00B012C7">
            <w:pPr>
              <w:jc w:val="both"/>
              <w:rPr>
                <w:del w:id="1201" w:author="Drahomíra Pavelková" w:date="2019-09-02T15:42:00Z"/>
              </w:rPr>
            </w:pPr>
            <w:del w:id="1202" w:author="Drahomíra Pavelková" w:date="2019-09-02T15:42:00Z">
              <w:r w:rsidRPr="006A2380" w:rsidDel="006C3EBD">
                <w:delText>přednáška</w:delText>
              </w:r>
            </w:del>
          </w:p>
        </w:tc>
      </w:tr>
      <w:tr w:rsidR="00DF60BE" w:rsidRPr="006A2380" w:rsidDel="006C3EBD" w:rsidTr="00072B9C">
        <w:trPr>
          <w:del w:id="1203" w:author="Drahomíra Pavelková" w:date="2019-09-02T15:42:00Z"/>
        </w:trPr>
        <w:tc>
          <w:tcPr>
            <w:tcW w:w="3086" w:type="dxa"/>
            <w:shd w:val="clear" w:color="auto" w:fill="F7CAAC"/>
          </w:tcPr>
          <w:p w:rsidR="00DF60BE" w:rsidRPr="006A2380" w:rsidDel="006C3EBD" w:rsidRDefault="00DF60BE" w:rsidP="00B012C7">
            <w:pPr>
              <w:jc w:val="both"/>
              <w:rPr>
                <w:del w:id="1204" w:author="Drahomíra Pavelková" w:date="2019-09-02T15:42:00Z"/>
                <w:b/>
              </w:rPr>
            </w:pPr>
            <w:del w:id="1205" w:author="Drahomíra Pavelková" w:date="2019-09-02T15:42:00Z">
              <w:r w:rsidRPr="006A2380" w:rsidDel="006C3EBD">
                <w:rPr>
                  <w:b/>
                </w:rPr>
                <w:delText>Forma způsobu ověření studijních výsledků a další požadavky na studenta</w:delText>
              </w:r>
            </w:del>
          </w:p>
        </w:tc>
        <w:tc>
          <w:tcPr>
            <w:tcW w:w="6769" w:type="dxa"/>
            <w:gridSpan w:val="7"/>
            <w:tcBorders>
              <w:bottom w:val="nil"/>
            </w:tcBorders>
          </w:tcPr>
          <w:p w:rsidR="00DF60BE" w:rsidRPr="006A2380" w:rsidDel="006C3EBD" w:rsidRDefault="00DF60BE" w:rsidP="00B012C7">
            <w:pPr>
              <w:jc w:val="both"/>
              <w:rPr>
                <w:del w:id="1206" w:author="Drahomíra Pavelková" w:date="2019-09-02T15:42:00Z"/>
              </w:rPr>
            </w:pPr>
            <w:del w:id="1207" w:author="Drahomíra Pavelková" w:date="2019-09-02T15:42:00Z">
              <w:r w:rsidRPr="006A2380" w:rsidDel="006C3EBD">
                <w:delText>Způsob zakončení předmětu – klasifikovaný zápočet</w:delText>
              </w:r>
            </w:del>
          </w:p>
          <w:p w:rsidR="00DF60BE" w:rsidRPr="006A2380" w:rsidDel="006C3EBD" w:rsidRDefault="00DF60BE" w:rsidP="00B012C7">
            <w:pPr>
              <w:jc w:val="both"/>
              <w:rPr>
                <w:del w:id="1208" w:author="Drahomíra Pavelková" w:date="2019-09-02T15:42:00Z"/>
              </w:rPr>
            </w:pPr>
            <w:del w:id="1209" w:author="Drahomíra Pavelková" w:date="2019-09-02T15:42:00Z">
              <w:r w:rsidRPr="006A2380" w:rsidDel="006C3EBD">
                <w:delText xml:space="preserve">Požadavky k zápočtu: </w:delText>
              </w:r>
            </w:del>
          </w:p>
          <w:p w:rsidR="00DF60BE" w:rsidRPr="006A2380" w:rsidDel="006C3EBD" w:rsidRDefault="00DF60BE" w:rsidP="00B012C7">
            <w:pPr>
              <w:jc w:val="both"/>
              <w:rPr>
                <w:del w:id="1210" w:author="Drahomíra Pavelková" w:date="2019-09-02T15:42:00Z"/>
              </w:rPr>
            </w:pPr>
            <w:del w:id="1211" w:author="Drahomíra Pavelková" w:date="2019-09-02T15:42:00Z">
              <w:r w:rsidRPr="006A2380" w:rsidDel="006C3EBD">
                <w:delText xml:space="preserve">1. realizovat projekt a uplatnit v něm nabyté znalosti </w:delText>
              </w:r>
            </w:del>
          </w:p>
          <w:p w:rsidR="00DF60BE" w:rsidRPr="006A2380" w:rsidDel="006C3EBD" w:rsidRDefault="00DF60BE" w:rsidP="00B012C7">
            <w:pPr>
              <w:jc w:val="both"/>
              <w:rPr>
                <w:del w:id="1212" w:author="Drahomíra Pavelková" w:date="2019-09-02T15:42:00Z"/>
              </w:rPr>
            </w:pPr>
            <w:del w:id="1213" w:author="Drahomíra Pavelková" w:date="2019-09-02T15:42:00Z">
              <w:r w:rsidRPr="006A2380" w:rsidDel="006C3EBD">
                <w:delText xml:space="preserve">- cíl projektu si studenti volí sami; </w:delText>
              </w:r>
            </w:del>
          </w:p>
          <w:p w:rsidR="00DF60BE" w:rsidRPr="006A2380" w:rsidDel="006C3EBD" w:rsidRDefault="00DF60BE" w:rsidP="00B012C7">
            <w:pPr>
              <w:jc w:val="both"/>
              <w:rPr>
                <w:del w:id="1214" w:author="Drahomíra Pavelková" w:date="2019-09-02T15:42:00Z"/>
              </w:rPr>
            </w:pPr>
            <w:del w:id="1215" w:author="Drahomíra Pavelková" w:date="2019-09-02T15:42:00Z">
              <w:r w:rsidRPr="006A2380" w:rsidDel="006C3EBD">
                <w:delText xml:space="preserve">- velikost týmu je možná do 7 osob s ohledem na téma projektu; </w:delText>
              </w:r>
            </w:del>
          </w:p>
          <w:p w:rsidR="00DF60BE" w:rsidRPr="006A2380" w:rsidDel="006C3EBD" w:rsidRDefault="00DF60BE" w:rsidP="00B012C7">
            <w:pPr>
              <w:jc w:val="both"/>
              <w:rPr>
                <w:del w:id="1216" w:author="Drahomíra Pavelková" w:date="2019-09-02T15:42:00Z"/>
              </w:rPr>
            </w:pPr>
            <w:del w:id="1217" w:author="Drahomíra Pavelková" w:date="2019-09-02T15:42:00Z">
              <w:r w:rsidRPr="006A2380" w:rsidDel="006C3EBD">
                <w:delText xml:space="preserve">- cíl projektu a složení týmu bude schvalováno vyučujícím </w:delText>
              </w:r>
            </w:del>
          </w:p>
          <w:p w:rsidR="00DF60BE" w:rsidRPr="006A2380" w:rsidDel="006C3EBD" w:rsidRDefault="00DF60BE" w:rsidP="00B012C7">
            <w:pPr>
              <w:jc w:val="both"/>
              <w:rPr>
                <w:del w:id="1218" w:author="Drahomíra Pavelková" w:date="2019-09-02T15:42:00Z"/>
              </w:rPr>
            </w:pPr>
            <w:del w:id="1219" w:author="Drahomíra Pavelková" w:date="2019-09-02T15:42:00Z">
              <w:r w:rsidRPr="006A2380" w:rsidDel="006C3EBD">
                <w:delTex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delText>
              </w:r>
            </w:del>
          </w:p>
          <w:p w:rsidR="00DF60BE" w:rsidRPr="006A2380" w:rsidDel="006C3EBD" w:rsidRDefault="00DF60BE" w:rsidP="00B012C7">
            <w:pPr>
              <w:jc w:val="both"/>
              <w:rPr>
                <w:del w:id="1220" w:author="Drahomíra Pavelková" w:date="2019-09-02T15:42:00Z"/>
              </w:rPr>
            </w:pPr>
            <w:del w:id="1221" w:author="Drahomíra Pavelková" w:date="2019-09-02T15:42:00Z">
              <w:r w:rsidRPr="006A2380" w:rsidDel="006C3EBD">
                <w:delText>Student může získat max. 50 bodů, pro klasifikovaný zápočet nutno získat min. 30 bodů (60 %).</w:delText>
              </w:r>
            </w:del>
          </w:p>
        </w:tc>
      </w:tr>
      <w:tr w:rsidR="00DF60BE" w:rsidRPr="0032227F" w:rsidDel="006C3EBD" w:rsidTr="00072B9C">
        <w:trPr>
          <w:trHeight w:val="70"/>
          <w:del w:id="1222" w:author="Drahomíra Pavelková" w:date="2019-09-02T15:42:00Z"/>
        </w:trPr>
        <w:tc>
          <w:tcPr>
            <w:tcW w:w="9855" w:type="dxa"/>
            <w:gridSpan w:val="8"/>
            <w:tcBorders>
              <w:top w:val="nil"/>
            </w:tcBorders>
          </w:tcPr>
          <w:p w:rsidR="00DF60BE" w:rsidRPr="0032227F" w:rsidDel="006C3EBD" w:rsidRDefault="00DF60BE" w:rsidP="00B012C7">
            <w:pPr>
              <w:jc w:val="both"/>
              <w:rPr>
                <w:del w:id="1223" w:author="Drahomíra Pavelková" w:date="2019-09-02T15:42:00Z"/>
                <w:sz w:val="16"/>
              </w:rPr>
            </w:pPr>
          </w:p>
        </w:tc>
      </w:tr>
      <w:tr w:rsidR="00DF60BE" w:rsidRPr="006A2380" w:rsidDel="006C3EBD" w:rsidTr="00072B9C">
        <w:trPr>
          <w:trHeight w:val="197"/>
          <w:del w:id="1224" w:author="Drahomíra Pavelková" w:date="2019-09-02T15:42:00Z"/>
        </w:trPr>
        <w:tc>
          <w:tcPr>
            <w:tcW w:w="3086" w:type="dxa"/>
            <w:tcBorders>
              <w:top w:val="nil"/>
            </w:tcBorders>
            <w:shd w:val="clear" w:color="auto" w:fill="F7CAAC"/>
          </w:tcPr>
          <w:p w:rsidR="00DF60BE" w:rsidRPr="006A2380" w:rsidDel="006C3EBD" w:rsidRDefault="00DF60BE" w:rsidP="00B012C7">
            <w:pPr>
              <w:jc w:val="both"/>
              <w:rPr>
                <w:del w:id="1225" w:author="Drahomíra Pavelková" w:date="2019-09-02T15:42:00Z"/>
                <w:b/>
              </w:rPr>
            </w:pPr>
            <w:del w:id="1226" w:author="Drahomíra Pavelková" w:date="2019-09-02T15:42:00Z">
              <w:r w:rsidRPr="006A2380" w:rsidDel="006C3EBD">
                <w:rPr>
                  <w:b/>
                </w:rPr>
                <w:delText>Garant předmětu</w:delText>
              </w:r>
            </w:del>
          </w:p>
        </w:tc>
        <w:tc>
          <w:tcPr>
            <w:tcW w:w="6769" w:type="dxa"/>
            <w:gridSpan w:val="7"/>
            <w:tcBorders>
              <w:top w:val="nil"/>
            </w:tcBorders>
          </w:tcPr>
          <w:p w:rsidR="00DF60BE" w:rsidRPr="006A2380" w:rsidDel="006C3EBD" w:rsidRDefault="00DF60BE" w:rsidP="00B012C7">
            <w:pPr>
              <w:jc w:val="both"/>
              <w:rPr>
                <w:del w:id="1227" w:author="Drahomíra Pavelková" w:date="2019-09-02T15:42:00Z"/>
              </w:rPr>
            </w:pPr>
            <w:del w:id="1228" w:author="Drahomíra Pavelková" w:date="2019-09-02T15:42:00Z">
              <w:r w:rsidRPr="006A2380" w:rsidDel="006C3EBD">
                <w:delText>Ing. Lucie Tomancová, Ph.D.</w:delText>
              </w:r>
            </w:del>
          </w:p>
        </w:tc>
      </w:tr>
      <w:tr w:rsidR="00DF60BE" w:rsidRPr="006A2380" w:rsidDel="006C3EBD" w:rsidTr="00327777">
        <w:trPr>
          <w:trHeight w:val="243"/>
          <w:del w:id="1229" w:author="Drahomíra Pavelková" w:date="2019-09-02T15:42:00Z"/>
        </w:trPr>
        <w:tc>
          <w:tcPr>
            <w:tcW w:w="3086" w:type="dxa"/>
            <w:tcBorders>
              <w:top w:val="nil"/>
            </w:tcBorders>
            <w:shd w:val="clear" w:color="auto" w:fill="F7CAAC"/>
          </w:tcPr>
          <w:p w:rsidR="00DF60BE" w:rsidRPr="006A2380" w:rsidDel="006C3EBD" w:rsidRDefault="00DF60BE" w:rsidP="00B012C7">
            <w:pPr>
              <w:jc w:val="both"/>
              <w:rPr>
                <w:del w:id="1230" w:author="Drahomíra Pavelková" w:date="2019-09-02T15:42:00Z"/>
                <w:b/>
              </w:rPr>
            </w:pPr>
            <w:del w:id="1231" w:author="Drahomíra Pavelková" w:date="2019-09-02T15:42:00Z">
              <w:r w:rsidRPr="006A2380" w:rsidDel="006C3EBD">
                <w:rPr>
                  <w:b/>
                </w:rPr>
                <w:delText>Zapojení garanta do výuky předmětu</w:delText>
              </w:r>
            </w:del>
          </w:p>
        </w:tc>
        <w:tc>
          <w:tcPr>
            <w:tcW w:w="6769" w:type="dxa"/>
            <w:gridSpan w:val="7"/>
            <w:tcBorders>
              <w:top w:val="nil"/>
              <w:bottom w:val="single" w:sz="4" w:space="0" w:color="auto"/>
            </w:tcBorders>
          </w:tcPr>
          <w:p w:rsidR="00DF60BE" w:rsidRPr="006A2380" w:rsidDel="006C3EBD" w:rsidRDefault="00DF60BE" w:rsidP="00B012C7">
            <w:pPr>
              <w:jc w:val="both"/>
              <w:rPr>
                <w:del w:id="1232" w:author="Drahomíra Pavelková" w:date="2019-09-02T15:42:00Z"/>
              </w:rPr>
            </w:pPr>
            <w:del w:id="1233" w:author="Drahomíra Pavelková" w:date="2019-09-02T15:42:00Z">
              <w:r w:rsidRPr="008433D4" w:rsidDel="006C3EBD">
                <w:delText>Garant se podílí na přednáškách v rozsahu</w:delText>
              </w:r>
              <w:r w:rsidDel="006C3EBD">
                <w:delText xml:space="preserve"> 100 %.</w:delText>
              </w:r>
            </w:del>
          </w:p>
        </w:tc>
      </w:tr>
      <w:tr w:rsidR="00DF60BE" w:rsidRPr="006A2380" w:rsidDel="006C3EBD" w:rsidTr="00327777">
        <w:trPr>
          <w:del w:id="1234" w:author="Drahomíra Pavelková" w:date="2019-09-02T15:42:00Z"/>
        </w:trPr>
        <w:tc>
          <w:tcPr>
            <w:tcW w:w="3086" w:type="dxa"/>
            <w:shd w:val="clear" w:color="auto" w:fill="F7CAAC"/>
          </w:tcPr>
          <w:p w:rsidR="00DF60BE" w:rsidRPr="006A2380" w:rsidDel="006C3EBD" w:rsidRDefault="00DF60BE" w:rsidP="00B012C7">
            <w:pPr>
              <w:jc w:val="both"/>
              <w:rPr>
                <w:del w:id="1235" w:author="Drahomíra Pavelková" w:date="2019-09-02T15:42:00Z"/>
                <w:b/>
              </w:rPr>
            </w:pPr>
            <w:del w:id="1236" w:author="Drahomíra Pavelková" w:date="2019-09-02T15:42:00Z">
              <w:r w:rsidRPr="006A2380" w:rsidDel="006C3EBD">
                <w:rPr>
                  <w:b/>
                </w:rPr>
                <w:delText>Vyučující</w:delText>
              </w:r>
            </w:del>
          </w:p>
        </w:tc>
        <w:tc>
          <w:tcPr>
            <w:tcW w:w="6769" w:type="dxa"/>
            <w:gridSpan w:val="7"/>
            <w:tcBorders>
              <w:bottom w:val="nil"/>
            </w:tcBorders>
          </w:tcPr>
          <w:p w:rsidR="00DF60BE" w:rsidRPr="006A2380" w:rsidDel="006C3EBD" w:rsidRDefault="00DF60BE" w:rsidP="00B012C7">
            <w:pPr>
              <w:jc w:val="both"/>
              <w:rPr>
                <w:del w:id="1237" w:author="Drahomíra Pavelková" w:date="2019-09-02T15:42:00Z"/>
              </w:rPr>
            </w:pPr>
            <w:del w:id="1238" w:author="Drahomíra Pavelková" w:date="2019-09-02T15:42:00Z">
              <w:r w:rsidRPr="006A2380" w:rsidDel="006C3EBD">
                <w:delText>Ing. Lucie Tomancová, Ph.D. – přednášky (100%)</w:delText>
              </w:r>
            </w:del>
          </w:p>
        </w:tc>
      </w:tr>
      <w:tr w:rsidR="00DF60BE" w:rsidRPr="0032227F" w:rsidDel="006C3EBD" w:rsidTr="00327777">
        <w:trPr>
          <w:trHeight w:val="120"/>
          <w:del w:id="1239" w:author="Drahomíra Pavelková" w:date="2019-09-02T15:42:00Z"/>
        </w:trPr>
        <w:tc>
          <w:tcPr>
            <w:tcW w:w="9855" w:type="dxa"/>
            <w:gridSpan w:val="8"/>
            <w:tcBorders>
              <w:top w:val="nil"/>
            </w:tcBorders>
          </w:tcPr>
          <w:p w:rsidR="00DF60BE" w:rsidRPr="0032227F" w:rsidDel="006C3EBD" w:rsidRDefault="00DF60BE" w:rsidP="00B012C7">
            <w:pPr>
              <w:jc w:val="both"/>
              <w:rPr>
                <w:del w:id="1240" w:author="Drahomíra Pavelková" w:date="2019-09-02T15:42:00Z"/>
                <w:sz w:val="16"/>
              </w:rPr>
            </w:pPr>
          </w:p>
        </w:tc>
      </w:tr>
      <w:tr w:rsidR="00DF60BE" w:rsidRPr="006A2380" w:rsidDel="006C3EBD" w:rsidTr="00072B9C">
        <w:trPr>
          <w:del w:id="1241" w:author="Drahomíra Pavelková" w:date="2019-09-02T15:42:00Z"/>
        </w:trPr>
        <w:tc>
          <w:tcPr>
            <w:tcW w:w="3086" w:type="dxa"/>
            <w:shd w:val="clear" w:color="auto" w:fill="F7CAAC"/>
          </w:tcPr>
          <w:p w:rsidR="00DF60BE" w:rsidRPr="006A2380" w:rsidDel="006C3EBD" w:rsidRDefault="00DF60BE" w:rsidP="00B012C7">
            <w:pPr>
              <w:jc w:val="both"/>
              <w:rPr>
                <w:del w:id="1242" w:author="Drahomíra Pavelková" w:date="2019-09-02T15:42:00Z"/>
                <w:b/>
              </w:rPr>
            </w:pPr>
            <w:del w:id="1243" w:author="Drahomíra Pavelková" w:date="2019-09-02T15:42:00Z">
              <w:r w:rsidRPr="006A2380" w:rsidDel="006C3EBD">
                <w:rPr>
                  <w:b/>
                </w:rPr>
                <w:delText>Stručná anotace předmětu</w:delText>
              </w:r>
            </w:del>
          </w:p>
        </w:tc>
        <w:tc>
          <w:tcPr>
            <w:tcW w:w="6769" w:type="dxa"/>
            <w:gridSpan w:val="7"/>
            <w:tcBorders>
              <w:bottom w:val="nil"/>
            </w:tcBorders>
          </w:tcPr>
          <w:p w:rsidR="00DF60BE" w:rsidRPr="006A2380" w:rsidDel="006C3EBD" w:rsidRDefault="00DF60BE" w:rsidP="00B012C7">
            <w:pPr>
              <w:jc w:val="both"/>
              <w:rPr>
                <w:del w:id="1244" w:author="Drahomíra Pavelková" w:date="2019-09-02T15:42:00Z"/>
              </w:rPr>
            </w:pPr>
          </w:p>
        </w:tc>
      </w:tr>
      <w:tr w:rsidR="00DF60BE" w:rsidRPr="006A2380" w:rsidDel="006C3EBD" w:rsidTr="00072B9C">
        <w:trPr>
          <w:trHeight w:val="3938"/>
          <w:del w:id="1245" w:author="Drahomíra Pavelková" w:date="2019-09-02T15:42:00Z"/>
        </w:trPr>
        <w:tc>
          <w:tcPr>
            <w:tcW w:w="9855" w:type="dxa"/>
            <w:gridSpan w:val="8"/>
            <w:tcBorders>
              <w:top w:val="nil"/>
              <w:bottom w:val="single" w:sz="12" w:space="0" w:color="auto"/>
            </w:tcBorders>
          </w:tcPr>
          <w:p w:rsidR="00DF60BE" w:rsidDel="006C3EBD" w:rsidRDefault="00DF60BE" w:rsidP="00B012C7">
            <w:pPr>
              <w:jc w:val="both"/>
              <w:rPr>
                <w:del w:id="1246" w:author="Drahomíra Pavelková" w:date="2019-09-02T15:42:00Z"/>
              </w:rPr>
            </w:pPr>
            <w:del w:id="1247" w:author="Drahomíra Pavelková" w:date="2019-09-02T15:42:00Z">
              <w:r w:rsidRPr="006A2380" w:rsidDel="006C3EBD">
                <w:delText>Cílem předmětu je poskytnout teoretické základy projektového řízení na úrovni mezinárodního certifikátu IPMA (úroveň D) zejména v oblasti technických kompetencí a uplatnit je při řešení vlastního projektu.</w:delText>
              </w:r>
            </w:del>
          </w:p>
          <w:p w:rsidR="00DF60BE" w:rsidDel="006C3EBD" w:rsidRDefault="00DF60BE" w:rsidP="00B012C7">
            <w:pPr>
              <w:jc w:val="both"/>
              <w:rPr>
                <w:del w:id="1248" w:author="Drahomíra Pavelková" w:date="2019-09-02T15:42:00Z"/>
              </w:rPr>
            </w:pPr>
            <w:del w:id="1249" w:author="Drahomíra Pavelková" w:date="2019-09-02T15:42:00Z">
              <w:r w:rsidRPr="00331B67" w:rsidDel="006C3EBD">
                <w:delText>Výuka předmětu bude probíhat střídavě formou přednášek a řízených konzultací ke konkrétním projektům.</w:delText>
              </w:r>
            </w:del>
          </w:p>
          <w:p w:rsidR="00DF60BE" w:rsidRPr="006A2380" w:rsidDel="006C3EBD" w:rsidRDefault="00DF60BE" w:rsidP="004D784A">
            <w:pPr>
              <w:pStyle w:val="Odstavecseseznamem"/>
              <w:numPr>
                <w:ilvl w:val="0"/>
                <w:numId w:val="34"/>
              </w:numPr>
              <w:ind w:left="247" w:hanging="247"/>
              <w:jc w:val="both"/>
              <w:rPr>
                <w:del w:id="1250" w:author="Drahomíra Pavelková" w:date="2019-09-02T15:42:00Z"/>
              </w:rPr>
            </w:pPr>
            <w:del w:id="1251" w:author="Drahomíra Pavelková" w:date="2019-09-02T15:42:00Z">
              <w:r w:rsidRPr="006A2380" w:rsidDel="006C3EBD">
                <w:delText>Úvod do projektového řízení (definice projektu a jeho atributů; obsah a rozsah projektu; kritéria úspěšnosti projektu; metoda trojimperativu pro stanovení cílů; základní principy stanovování efektivních cílů; metody projektového řízení)</w:delText>
              </w:r>
              <w:r w:rsidR="00886288" w:rsidDel="006C3EBD">
                <w:delText>.</w:delText>
              </w:r>
              <w:r w:rsidRPr="006A2380" w:rsidDel="006C3EBD">
                <w:delText xml:space="preserve"> </w:delText>
              </w:r>
            </w:del>
          </w:p>
          <w:p w:rsidR="00DF60BE" w:rsidRPr="006A2380" w:rsidDel="006C3EBD" w:rsidRDefault="00DF60BE" w:rsidP="004D784A">
            <w:pPr>
              <w:pStyle w:val="Odstavecseseznamem"/>
              <w:numPr>
                <w:ilvl w:val="0"/>
                <w:numId w:val="34"/>
              </w:numPr>
              <w:ind w:left="247" w:hanging="247"/>
              <w:jc w:val="both"/>
              <w:rPr>
                <w:del w:id="1252" w:author="Drahomíra Pavelková" w:date="2019-09-02T15:42:00Z"/>
              </w:rPr>
            </w:pPr>
            <w:del w:id="1253" w:author="Drahomíra Pavelková" w:date="2019-09-02T15:42:00Z">
              <w:r w:rsidRPr="006A2380" w:rsidDel="006C3EBD">
                <w:delText>Životní cyklus projektu (předprojektové fáze; projektové fáze; poprojektové fáze; stanovení SMART cílů; identifikační listina projektu)</w:delText>
              </w:r>
              <w:r w:rsidR="00886288" w:rsidDel="006C3EBD">
                <w:delText>.</w:delText>
              </w:r>
              <w:r w:rsidRPr="006A2380" w:rsidDel="006C3EBD">
                <w:delText xml:space="preserve"> </w:delText>
              </w:r>
            </w:del>
          </w:p>
          <w:p w:rsidR="00DF60BE" w:rsidRPr="006A2380" w:rsidDel="006C3EBD" w:rsidRDefault="00DF60BE" w:rsidP="004D784A">
            <w:pPr>
              <w:pStyle w:val="Odstavecseseznamem"/>
              <w:numPr>
                <w:ilvl w:val="0"/>
                <w:numId w:val="34"/>
              </w:numPr>
              <w:ind w:left="247" w:hanging="247"/>
              <w:jc w:val="both"/>
              <w:rPr>
                <w:del w:id="1254" w:author="Drahomíra Pavelková" w:date="2019-09-02T15:42:00Z"/>
              </w:rPr>
            </w:pPr>
            <w:del w:id="1255" w:author="Drahomíra Pavelková" w:date="2019-09-02T15:42:00Z">
              <w:r w:rsidRPr="006A2380" w:rsidDel="006C3EBD">
                <w:delText>Cíle projektu a logický rámec projektu (logická rámcová matice; SWOT; základní principy stanovování vize, cílů, záměru; tvor</w:delText>
              </w:r>
              <w:r w:rsidR="00886288" w:rsidDel="006C3EBD">
                <w:delText>ba a užití stromového diagramu).</w:delText>
              </w:r>
            </w:del>
          </w:p>
          <w:p w:rsidR="00DF60BE" w:rsidRPr="006A2380" w:rsidDel="006C3EBD" w:rsidRDefault="00DF60BE" w:rsidP="004D784A">
            <w:pPr>
              <w:pStyle w:val="Odstavecseseznamem"/>
              <w:numPr>
                <w:ilvl w:val="0"/>
                <w:numId w:val="34"/>
              </w:numPr>
              <w:ind w:left="247" w:hanging="247"/>
              <w:jc w:val="both"/>
              <w:rPr>
                <w:del w:id="1256" w:author="Drahomíra Pavelková" w:date="2019-09-02T15:42:00Z"/>
              </w:rPr>
            </w:pPr>
            <w:del w:id="1257" w:author="Drahomíra Pavelková" w:date="2019-09-02T15:42:00Z">
              <w:r w:rsidRPr="006A2380" w:rsidDel="006C3EBD">
                <w:delText xml:space="preserve">Předprojektové fáze (studie proveditelnosti; ROI, ROE, IRP, NPV - metody oceňování hodnoty a návratnosti projektu; </w:delText>
              </w:r>
              <w:r w:rsidR="00886288" w:rsidDel="006C3EBD">
                <w:delText>Cost Benefit analýza; cashflow).</w:delText>
              </w:r>
            </w:del>
          </w:p>
          <w:p w:rsidR="00DF60BE" w:rsidRPr="006A2380" w:rsidDel="006C3EBD" w:rsidRDefault="00DF60BE" w:rsidP="004D784A">
            <w:pPr>
              <w:pStyle w:val="Odstavecseseznamem"/>
              <w:numPr>
                <w:ilvl w:val="0"/>
                <w:numId w:val="34"/>
              </w:numPr>
              <w:ind w:left="247" w:hanging="247"/>
              <w:jc w:val="both"/>
              <w:rPr>
                <w:del w:id="1258" w:author="Drahomíra Pavelková" w:date="2019-09-02T15:42:00Z"/>
              </w:rPr>
            </w:pPr>
            <w:del w:id="1259" w:author="Drahomíra Pavelková" w:date="2019-09-02T15:42:00Z">
              <w:r w:rsidRPr="006A2380" w:rsidDel="006C3EBD">
                <w:delText>Analýza prostředí projektu a zainteresované strany (analýza zainteresovaných stran; analýza prostředí; stakeholder management pr</w:delText>
              </w:r>
              <w:r w:rsidR="00886288" w:rsidDel="006C3EBD">
                <w:delText>incipy).</w:delText>
              </w:r>
            </w:del>
          </w:p>
          <w:p w:rsidR="00DF60BE" w:rsidRPr="006A2380" w:rsidDel="006C3EBD" w:rsidRDefault="00DF60BE" w:rsidP="004D784A">
            <w:pPr>
              <w:pStyle w:val="Odstavecseseznamem"/>
              <w:numPr>
                <w:ilvl w:val="0"/>
                <w:numId w:val="34"/>
              </w:numPr>
              <w:ind w:left="247" w:hanging="247"/>
              <w:jc w:val="both"/>
              <w:rPr>
                <w:del w:id="1260" w:author="Drahomíra Pavelková" w:date="2019-09-02T15:42:00Z"/>
              </w:rPr>
            </w:pPr>
            <w:del w:id="1261" w:author="Drahomíra Pavelková" w:date="2019-09-02T15:42:00Z">
              <w:r w:rsidRPr="006A2380" w:rsidDel="006C3EBD">
                <w:delText>Vytváření plánu projektu a WBS (tvorba a užití stromového diagramu; tvorba WBS; harmon</w:delText>
              </w:r>
              <w:r w:rsidR="00886288" w:rsidDel="006C3EBD">
                <w:delText>ogram činností; pracovní balík).</w:delText>
              </w:r>
            </w:del>
          </w:p>
          <w:p w:rsidR="00DF60BE" w:rsidRPr="006A2380" w:rsidDel="006C3EBD" w:rsidRDefault="00DF60BE" w:rsidP="004D784A">
            <w:pPr>
              <w:pStyle w:val="Odstavecseseznamem"/>
              <w:numPr>
                <w:ilvl w:val="0"/>
                <w:numId w:val="34"/>
              </w:numPr>
              <w:ind w:left="247" w:hanging="247"/>
              <w:jc w:val="both"/>
              <w:rPr>
                <w:del w:id="1262" w:author="Drahomíra Pavelková" w:date="2019-09-02T15:42:00Z"/>
              </w:rPr>
            </w:pPr>
            <w:del w:id="1263" w:author="Drahomíra Pavelková" w:date="2019-09-02T15:42:00Z">
              <w:r w:rsidRPr="006A2380" w:rsidDel="006C3EBD">
                <w:delText xml:space="preserve">Plánování průběhu projektu (metody časového plánování (úsečkový harmonogram, síťový graf, Ganttův graf); metody síťové analýzy (hranová, uzlová, CPM, PERT), výpočet </w:delText>
              </w:r>
              <w:r w:rsidR="00886288" w:rsidDel="006C3EBD">
                <w:delText>rezerv, výpočet kritické cesty).</w:delText>
              </w:r>
            </w:del>
          </w:p>
          <w:p w:rsidR="00DF60BE" w:rsidRPr="006A2380" w:rsidDel="006C3EBD" w:rsidRDefault="00DF60BE" w:rsidP="004D784A">
            <w:pPr>
              <w:pStyle w:val="Odstavecseseznamem"/>
              <w:numPr>
                <w:ilvl w:val="0"/>
                <w:numId w:val="34"/>
              </w:numPr>
              <w:ind w:left="247" w:hanging="247"/>
              <w:jc w:val="both"/>
              <w:rPr>
                <w:del w:id="1264" w:author="Drahomíra Pavelková" w:date="2019-09-02T15:42:00Z"/>
              </w:rPr>
            </w:pPr>
            <w:del w:id="1265" w:author="Drahomíra Pavelková" w:date="2019-09-02T15:42:00Z">
              <w:r w:rsidRPr="006A2380" w:rsidDel="006C3EBD">
                <w:delText>Způsoby</w:delText>
              </w:r>
              <w:r w:rsidR="00886288" w:rsidDel="006C3EBD">
                <w:delText xml:space="preserve"> odhadování (metody odhadování).</w:delText>
              </w:r>
            </w:del>
          </w:p>
          <w:p w:rsidR="00DF60BE" w:rsidRPr="006A2380" w:rsidDel="006C3EBD" w:rsidRDefault="00DF60BE" w:rsidP="004D784A">
            <w:pPr>
              <w:pStyle w:val="Odstavecseseznamem"/>
              <w:numPr>
                <w:ilvl w:val="0"/>
                <w:numId w:val="34"/>
              </w:numPr>
              <w:ind w:left="247" w:hanging="247"/>
              <w:jc w:val="both"/>
              <w:rPr>
                <w:del w:id="1266" w:author="Drahomíra Pavelková" w:date="2019-09-02T15:42:00Z"/>
              </w:rPr>
            </w:pPr>
            <w:del w:id="1267" w:author="Drahomíra Pavelková" w:date="2019-09-02T15:42:00Z">
              <w:r w:rsidRPr="006A2380" w:rsidDel="006C3EBD">
                <w:delText>Teorie omezení a kritický řetězec (teorie omezení E.</w:delText>
              </w:r>
              <w:r w:rsidR="00886288" w:rsidDel="006C3EBD">
                <w:delText xml:space="preserve"> Goldratta a buffer management).</w:delText>
              </w:r>
            </w:del>
          </w:p>
          <w:p w:rsidR="00DF60BE" w:rsidRPr="006A2380" w:rsidDel="006C3EBD" w:rsidRDefault="00DF60BE" w:rsidP="004D784A">
            <w:pPr>
              <w:pStyle w:val="Odstavecseseznamem"/>
              <w:numPr>
                <w:ilvl w:val="0"/>
                <w:numId w:val="34"/>
              </w:numPr>
              <w:ind w:left="247" w:hanging="247"/>
              <w:jc w:val="both"/>
              <w:rPr>
                <w:del w:id="1268" w:author="Drahomíra Pavelková" w:date="2019-09-02T15:42:00Z"/>
              </w:rPr>
            </w:pPr>
            <w:del w:id="1269" w:author="Drahomíra Pavelková" w:date="2019-09-02T15:42:00Z">
              <w:r w:rsidRPr="006A2380" w:rsidDel="006C3EBD">
                <w:delText>Zdroje</w:delText>
              </w:r>
              <w:r w:rsidR="00886288" w:rsidDel="006C3EBD">
                <w:delText xml:space="preserve"> (histogramy; plánování zdrojů).</w:delText>
              </w:r>
            </w:del>
          </w:p>
          <w:p w:rsidR="00DF60BE" w:rsidRPr="006A2380" w:rsidDel="006C3EBD" w:rsidRDefault="00DF60BE" w:rsidP="004D784A">
            <w:pPr>
              <w:pStyle w:val="Odstavecseseznamem"/>
              <w:numPr>
                <w:ilvl w:val="0"/>
                <w:numId w:val="34"/>
              </w:numPr>
              <w:ind w:left="247" w:hanging="247"/>
              <w:jc w:val="both"/>
              <w:rPr>
                <w:del w:id="1270" w:author="Drahomíra Pavelková" w:date="2019-09-02T15:42:00Z"/>
              </w:rPr>
            </w:pPr>
            <w:del w:id="1271" w:author="Drahomíra Pavelková" w:date="2019-09-02T15:42:00Z">
              <w:r w:rsidRPr="006A2380" w:rsidDel="006C3EBD">
                <w:delText>Plánování nákladů (plán</w:delText>
              </w:r>
              <w:r w:rsidR="00886288" w:rsidDel="006C3EBD">
                <w:delText>ování nákladů; tvorba rozpočtu).</w:delText>
              </w:r>
            </w:del>
          </w:p>
          <w:p w:rsidR="00DF60BE" w:rsidRPr="006A2380" w:rsidDel="006C3EBD" w:rsidRDefault="00DF60BE" w:rsidP="004D784A">
            <w:pPr>
              <w:pStyle w:val="Odstavecseseznamem"/>
              <w:numPr>
                <w:ilvl w:val="0"/>
                <w:numId w:val="34"/>
              </w:numPr>
              <w:ind w:left="247" w:hanging="247"/>
              <w:jc w:val="both"/>
              <w:rPr>
                <w:del w:id="1272" w:author="Drahomíra Pavelková" w:date="2019-09-02T15:42:00Z"/>
              </w:rPr>
            </w:pPr>
            <w:del w:id="1273" w:author="Drahomíra Pavelková" w:date="2019-09-02T15:42:00Z">
              <w:r w:rsidRPr="006A2380" w:rsidDel="006C3EBD">
                <w:delText>Organizační začlenění a projektové role (matice zodpovědn</w:delText>
              </w:r>
              <w:r w:rsidR="00886288" w:rsidDel="006C3EBD">
                <w:delText>osti; typy organizace projektu).</w:delText>
              </w:r>
            </w:del>
          </w:p>
          <w:p w:rsidR="00DF60BE" w:rsidRPr="006A2380" w:rsidDel="006C3EBD" w:rsidRDefault="00DF60BE" w:rsidP="004D784A">
            <w:pPr>
              <w:pStyle w:val="Odstavecseseznamem"/>
              <w:numPr>
                <w:ilvl w:val="0"/>
                <w:numId w:val="34"/>
              </w:numPr>
              <w:ind w:left="247" w:hanging="247"/>
              <w:jc w:val="both"/>
              <w:rPr>
                <w:del w:id="1274" w:author="Drahomíra Pavelková" w:date="2019-09-02T15:42:00Z"/>
              </w:rPr>
            </w:pPr>
            <w:del w:id="1275" w:author="Drahomíra Pavelková" w:date="2019-09-02T15:42:00Z">
              <w:r w:rsidRPr="006A2380" w:rsidDel="006C3EBD">
                <w:delText>Rizika v projektech (metody identifikace a analýzy rizik (RIPRAN); opatř</w:delText>
              </w:r>
              <w:r w:rsidR="00886288" w:rsidDel="006C3EBD">
                <w:delText>ení a strategie eliminace rizik).</w:delText>
              </w:r>
            </w:del>
          </w:p>
        </w:tc>
      </w:tr>
      <w:tr w:rsidR="00DF60BE" w:rsidRPr="006A2380" w:rsidDel="006C3EBD" w:rsidTr="00072B9C">
        <w:trPr>
          <w:trHeight w:val="265"/>
          <w:del w:id="1276" w:author="Drahomíra Pavelková" w:date="2019-09-02T15:42:00Z"/>
        </w:trPr>
        <w:tc>
          <w:tcPr>
            <w:tcW w:w="3653" w:type="dxa"/>
            <w:gridSpan w:val="2"/>
            <w:tcBorders>
              <w:top w:val="nil"/>
            </w:tcBorders>
            <w:shd w:val="clear" w:color="auto" w:fill="F7CAAC"/>
          </w:tcPr>
          <w:p w:rsidR="00DF60BE" w:rsidRPr="006A2380" w:rsidDel="006C3EBD" w:rsidRDefault="00DF60BE" w:rsidP="00B012C7">
            <w:pPr>
              <w:jc w:val="both"/>
              <w:rPr>
                <w:del w:id="1277" w:author="Drahomíra Pavelková" w:date="2019-09-02T15:42:00Z"/>
              </w:rPr>
            </w:pPr>
            <w:del w:id="1278" w:author="Drahomíra Pavelková" w:date="2019-09-02T15:42:00Z">
              <w:r w:rsidRPr="006A2380" w:rsidDel="006C3EBD">
                <w:rPr>
                  <w:b/>
                </w:rPr>
                <w:delText>Studijní literatura a studijní pomůcky</w:delText>
              </w:r>
            </w:del>
          </w:p>
        </w:tc>
        <w:tc>
          <w:tcPr>
            <w:tcW w:w="6202" w:type="dxa"/>
            <w:gridSpan w:val="6"/>
            <w:tcBorders>
              <w:top w:val="nil"/>
              <w:bottom w:val="nil"/>
            </w:tcBorders>
          </w:tcPr>
          <w:p w:rsidR="00DF60BE" w:rsidRPr="006A2380" w:rsidDel="006C3EBD" w:rsidRDefault="00DF60BE" w:rsidP="00B012C7">
            <w:pPr>
              <w:jc w:val="both"/>
              <w:rPr>
                <w:del w:id="1279" w:author="Drahomíra Pavelková" w:date="2019-09-02T15:42:00Z"/>
              </w:rPr>
            </w:pPr>
          </w:p>
        </w:tc>
      </w:tr>
      <w:tr w:rsidR="00DF60BE" w:rsidRPr="006A2380" w:rsidDel="006C3EBD" w:rsidTr="00072B9C">
        <w:trPr>
          <w:trHeight w:val="1497"/>
          <w:del w:id="1280" w:author="Drahomíra Pavelková" w:date="2019-09-02T15:42:00Z"/>
        </w:trPr>
        <w:tc>
          <w:tcPr>
            <w:tcW w:w="9855" w:type="dxa"/>
            <w:gridSpan w:val="8"/>
            <w:tcBorders>
              <w:top w:val="nil"/>
            </w:tcBorders>
          </w:tcPr>
          <w:p w:rsidR="00DF60BE" w:rsidRPr="006A2380" w:rsidDel="006C3EBD" w:rsidRDefault="00DF60BE" w:rsidP="00B012C7">
            <w:pPr>
              <w:jc w:val="both"/>
              <w:rPr>
                <w:del w:id="1281" w:author="Drahomíra Pavelková" w:date="2019-09-02T15:42:00Z"/>
                <w:b/>
              </w:rPr>
            </w:pPr>
            <w:del w:id="1282" w:author="Drahomíra Pavelková" w:date="2019-09-02T15:42:00Z">
              <w:r w:rsidRPr="006A2380" w:rsidDel="006C3EBD">
                <w:rPr>
                  <w:b/>
                </w:rPr>
                <w:delText>Povinná literatura</w:delText>
              </w:r>
            </w:del>
          </w:p>
          <w:p w:rsidR="00DF60BE" w:rsidRPr="006A2380" w:rsidDel="006C3EBD" w:rsidRDefault="00DF60BE" w:rsidP="00B012C7">
            <w:pPr>
              <w:jc w:val="both"/>
              <w:rPr>
                <w:del w:id="1283" w:author="Drahomíra Pavelková" w:date="2019-09-02T15:42:00Z"/>
              </w:rPr>
            </w:pPr>
            <w:del w:id="1284" w:author="Drahomíra Pavelková" w:date="2019-09-02T15:42:00Z">
              <w:r w:rsidRPr="006A2380" w:rsidDel="006C3EBD">
                <w:delText xml:space="preserve">DINSMORE, P. C., CABANIS-BREWIN, J. </w:delText>
              </w:r>
              <w:r w:rsidRPr="006A2380" w:rsidDel="006C3EBD">
                <w:rPr>
                  <w:i/>
                </w:rPr>
                <w:delText>The AMA handbook of project management</w:delText>
              </w:r>
              <w:r w:rsidRPr="006A2380" w:rsidDel="006C3EBD">
                <w:delText xml:space="preserve">. 4th ed. New York: AMACOM, 2014, 560 s. ISBN 978-0-8144-3339-3. </w:delText>
              </w:r>
            </w:del>
          </w:p>
          <w:p w:rsidR="00DF60BE" w:rsidRPr="006A2380" w:rsidDel="006C3EBD" w:rsidRDefault="00DF60BE" w:rsidP="00B012C7">
            <w:pPr>
              <w:jc w:val="both"/>
              <w:rPr>
                <w:del w:id="1285" w:author="Drahomíra Pavelková" w:date="2019-09-02T15:42:00Z"/>
              </w:rPr>
            </w:pPr>
            <w:del w:id="1286" w:author="Drahomíra Pavelková" w:date="2019-09-02T15:42:00Z">
              <w:r w:rsidRPr="006A2380" w:rsidDel="006C3EBD">
                <w:delText xml:space="preserve">DOLEŽAL, J., MÁCHAL, P., LACKO, B. </w:delText>
              </w:r>
              <w:r w:rsidRPr="006A2380" w:rsidDel="006C3EBD">
                <w:rPr>
                  <w:i/>
                </w:rPr>
                <w:delText xml:space="preserve">Projektový management podle IPMA. </w:delText>
              </w:r>
              <w:r w:rsidRPr="006A2380" w:rsidDel="006C3EBD">
                <w:delText xml:space="preserve">2., aktualiz. a dopl. vyd. Praha: Grada, 2012, 526 s. ISBN 978-80-247-4275-5. </w:delText>
              </w:r>
            </w:del>
          </w:p>
          <w:p w:rsidR="00DF60BE" w:rsidRPr="006A2380" w:rsidDel="006C3EBD" w:rsidRDefault="00DF60BE" w:rsidP="00B012C7">
            <w:pPr>
              <w:jc w:val="both"/>
              <w:rPr>
                <w:del w:id="1287" w:author="Drahomíra Pavelková" w:date="2019-09-02T15:42:00Z"/>
              </w:rPr>
            </w:pPr>
            <w:del w:id="1288" w:author="Drahomíra Pavelková" w:date="2019-09-02T15:42:00Z">
              <w:r w:rsidRPr="006A2380" w:rsidDel="006C3EBD">
                <w:delText xml:space="preserve">GIDO, J., CLEMENTS, J. P. </w:delText>
              </w:r>
              <w:r w:rsidRPr="006A2380" w:rsidDel="006C3EBD">
                <w:rPr>
                  <w:i/>
                </w:rPr>
                <w:delText>Successful project management.</w:delText>
              </w:r>
              <w:r w:rsidRPr="006A2380" w:rsidDel="006C3EBD">
                <w:delText xml:space="preserve"> 6th ed. Stamford: Cengage Learning, 2015, 516 s. ISBN 978-1-285-06837-4. Dostupné také z: http://www.loc.gov/catdir/enhancements/fy1404/2013947444-b.html</w:delText>
              </w:r>
            </w:del>
          </w:p>
          <w:p w:rsidR="00DF60BE" w:rsidRPr="006A2380" w:rsidDel="006C3EBD" w:rsidRDefault="00DF60BE" w:rsidP="00B012C7">
            <w:pPr>
              <w:jc w:val="both"/>
              <w:rPr>
                <w:del w:id="1289" w:author="Drahomíra Pavelková" w:date="2019-09-02T15:42:00Z"/>
              </w:rPr>
            </w:pPr>
            <w:del w:id="1290" w:author="Drahomíra Pavelková" w:date="2019-09-02T15:42:00Z">
              <w:r w:rsidRPr="006A2380" w:rsidDel="006C3EBD">
                <w:lastRenderedPageBreak/>
                <w:delText xml:space="preserve">SVOZILOVÁ, A. </w:delText>
              </w:r>
              <w:r w:rsidRPr="006A2380" w:rsidDel="006C3EBD">
                <w:rPr>
                  <w:i/>
                </w:rPr>
                <w:delText>Projektový management: Systémový přístup k řízení projektů.</w:delText>
              </w:r>
              <w:r w:rsidRPr="006A2380" w:rsidDel="006C3EBD">
                <w:delText xml:space="preserve"> 3., aktualizované a rozšířené vydání. Praha: Grada, 2016, 421 s. ISBN 978-80-271-0075-0.</w:delText>
              </w:r>
            </w:del>
          </w:p>
          <w:p w:rsidR="00DF60BE" w:rsidRPr="006A2380" w:rsidDel="006C3EBD" w:rsidRDefault="00DF60BE" w:rsidP="00B012C7">
            <w:pPr>
              <w:jc w:val="both"/>
              <w:rPr>
                <w:del w:id="1291" w:author="Drahomíra Pavelková" w:date="2019-09-02T15:42:00Z"/>
                <w:b/>
              </w:rPr>
            </w:pPr>
            <w:del w:id="1292" w:author="Drahomíra Pavelková" w:date="2019-09-02T15:42:00Z">
              <w:r w:rsidRPr="006A2380" w:rsidDel="006C3EBD">
                <w:rPr>
                  <w:b/>
                </w:rPr>
                <w:delText>Doporučená literatura</w:delText>
              </w:r>
            </w:del>
          </w:p>
          <w:p w:rsidR="00DF60BE" w:rsidRPr="006A2380" w:rsidDel="006C3EBD" w:rsidRDefault="00DF60BE" w:rsidP="00B012C7">
            <w:pPr>
              <w:jc w:val="both"/>
              <w:rPr>
                <w:del w:id="1293" w:author="Drahomíra Pavelková" w:date="2019-09-02T15:42:00Z"/>
              </w:rPr>
            </w:pPr>
            <w:del w:id="1294" w:author="Drahomíra Pavelková" w:date="2019-09-02T15:42:00Z">
              <w:r w:rsidRPr="006A2380" w:rsidDel="006C3EBD">
                <w:delText xml:space="preserve">DVOŘÁK, D. </w:delText>
              </w:r>
              <w:r w:rsidRPr="006A2380" w:rsidDel="006C3EBD">
                <w:rPr>
                  <w:i/>
                </w:rPr>
                <w:delText>Řízení projektů – nejlepší praktiky s ukázkami v Microsoft Office.</w:delText>
              </w:r>
              <w:r w:rsidRPr="006A2380" w:rsidDel="006C3EBD">
                <w:delText xml:space="preserve"> 1. vydání. Brno: Computer Press. 2008, 244 s. ISBN 978-80-251-1885-6.</w:delText>
              </w:r>
            </w:del>
          </w:p>
          <w:p w:rsidR="00DF60BE" w:rsidRPr="006A2380" w:rsidDel="006C3EBD" w:rsidRDefault="00DF60BE" w:rsidP="00B012C7">
            <w:pPr>
              <w:jc w:val="both"/>
              <w:rPr>
                <w:del w:id="1295" w:author="Drahomíra Pavelková" w:date="2019-09-02T15:42:00Z"/>
              </w:rPr>
            </w:pPr>
            <w:del w:id="1296" w:author="Drahomíra Pavelková" w:date="2019-09-02T15:42:00Z">
              <w:r w:rsidRPr="006A2380" w:rsidDel="006C3EBD">
                <w:delText xml:space="preserve">GREENE, J., STELLMAN, A. </w:delText>
              </w:r>
              <w:r w:rsidRPr="006A2380" w:rsidDel="006C3EBD">
                <w:rPr>
                  <w:i/>
                </w:rPr>
                <w:delText>Head first PMP. 3rd ed. Sebastopol</w:delText>
              </w:r>
              <w:r w:rsidRPr="006A2380" w:rsidDel="006C3EBD">
                <w:delText>, CA: O'Reilly, 2014, 854 s. ISBN 978-1-449-36491-5.</w:delText>
              </w:r>
            </w:del>
          </w:p>
          <w:p w:rsidR="00DF60BE" w:rsidRPr="006A2380" w:rsidDel="006C3EBD" w:rsidRDefault="00DF60BE" w:rsidP="00B012C7">
            <w:pPr>
              <w:jc w:val="both"/>
              <w:rPr>
                <w:del w:id="1297" w:author="Drahomíra Pavelková" w:date="2019-09-02T15:42:00Z"/>
              </w:rPr>
            </w:pPr>
            <w:del w:id="1298" w:author="Drahomíra Pavelková" w:date="2019-09-02T15:42:00Z">
              <w:r w:rsidRPr="006A2380" w:rsidDel="006C3EBD">
                <w:delText xml:space="preserve">SWEENEY, B., STARK, E. </w:delText>
              </w:r>
              <w:r w:rsidRPr="006A2380" w:rsidDel="006C3EBD">
                <w:rPr>
                  <w:i/>
                </w:rPr>
                <w:delText xml:space="preserve">Project management for beginners: proven project management methods to complete projects with time &amp; money to spare. </w:delText>
              </w:r>
              <w:r w:rsidRPr="006A2380" w:rsidDel="006C3EBD">
                <w:delText>Albany: ClydeBank Media, 2015, 49 s. ISBN 978-1500816070.</w:delText>
              </w:r>
            </w:del>
          </w:p>
          <w:p w:rsidR="00DF60BE" w:rsidRPr="006A2380" w:rsidDel="006C3EBD" w:rsidRDefault="00DF60BE" w:rsidP="00B012C7">
            <w:pPr>
              <w:jc w:val="both"/>
              <w:rPr>
                <w:del w:id="1299" w:author="Drahomíra Pavelková" w:date="2019-09-02T15:42:00Z"/>
              </w:rPr>
            </w:pPr>
            <w:del w:id="1300" w:author="Drahomíra Pavelková" w:date="2019-09-02T15:42:00Z">
              <w:r w:rsidRPr="006A2380" w:rsidDel="006C3EBD">
                <w:delText xml:space="preserve">ŠVIRÁKOVÁ, E. a kol. </w:delText>
              </w:r>
              <w:r w:rsidRPr="006A2380" w:rsidDel="006C3EBD">
                <w:rPr>
                  <w:i/>
                </w:rPr>
                <w:delText>Inovace a tradice, kvalita a kvantita v projektovém managementu.</w:delText>
              </w:r>
              <w:r w:rsidRPr="006A2380" w:rsidDel="006C3EBD">
                <w:delText xml:space="preserve"> Zlín: VeRBuM. 2015, 138 s. ISBN 978-80-8750-069-9.</w:delText>
              </w:r>
            </w:del>
          </w:p>
        </w:tc>
      </w:tr>
      <w:tr w:rsidR="00DF60BE" w:rsidRPr="006A2380" w:rsidDel="006C3EBD" w:rsidTr="00072B9C">
        <w:trPr>
          <w:del w:id="1301" w:author="Drahomíra Pavelková" w:date="2019-09-02T15:42: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60BE" w:rsidRPr="006A2380" w:rsidDel="006C3EBD" w:rsidRDefault="00DF60BE" w:rsidP="00B012C7">
            <w:pPr>
              <w:jc w:val="center"/>
              <w:rPr>
                <w:del w:id="1302" w:author="Drahomíra Pavelková" w:date="2019-09-02T15:42:00Z"/>
                <w:b/>
              </w:rPr>
            </w:pPr>
            <w:del w:id="1303" w:author="Drahomíra Pavelková" w:date="2019-09-02T15:42:00Z">
              <w:r w:rsidRPr="006A2380" w:rsidDel="006C3EBD">
                <w:rPr>
                  <w:b/>
                </w:rPr>
                <w:lastRenderedPageBreak/>
                <w:delText>Informace ke kombinované nebo distanční formě</w:delText>
              </w:r>
            </w:del>
          </w:p>
        </w:tc>
      </w:tr>
      <w:tr w:rsidR="00DF60BE" w:rsidRPr="006A2380" w:rsidDel="006C3EBD" w:rsidTr="00072B9C">
        <w:trPr>
          <w:del w:id="1304" w:author="Drahomíra Pavelková" w:date="2019-09-02T15:42:00Z"/>
        </w:trPr>
        <w:tc>
          <w:tcPr>
            <w:tcW w:w="4787" w:type="dxa"/>
            <w:gridSpan w:val="3"/>
            <w:tcBorders>
              <w:top w:val="single" w:sz="2" w:space="0" w:color="auto"/>
            </w:tcBorders>
            <w:shd w:val="clear" w:color="auto" w:fill="F7CAAC"/>
          </w:tcPr>
          <w:p w:rsidR="00DF60BE" w:rsidRPr="006A2380" w:rsidDel="006C3EBD" w:rsidRDefault="00DF60BE" w:rsidP="00B012C7">
            <w:pPr>
              <w:jc w:val="both"/>
              <w:rPr>
                <w:del w:id="1305" w:author="Drahomíra Pavelková" w:date="2019-09-02T15:42:00Z"/>
              </w:rPr>
            </w:pPr>
            <w:del w:id="1306" w:author="Drahomíra Pavelková" w:date="2019-09-02T15:42:00Z">
              <w:r w:rsidRPr="006A2380" w:rsidDel="006C3EBD">
                <w:rPr>
                  <w:b/>
                </w:rPr>
                <w:delText>Rozsah konzultací (soustředění)</w:delText>
              </w:r>
            </w:del>
          </w:p>
        </w:tc>
        <w:tc>
          <w:tcPr>
            <w:tcW w:w="889" w:type="dxa"/>
            <w:tcBorders>
              <w:top w:val="single" w:sz="2" w:space="0" w:color="auto"/>
            </w:tcBorders>
          </w:tcPr>
          <w:p w:rsidR="00DF60BE" w:rsidRPr="006A2380" w:rsidDel="006C3EBD" w:rsidRDefault="00DF60BE" w:rsidP="00B012C7">
            <w:pPr>
              <w:jc w:val="both"/>
              <w:rPr>
                <w:del w:id="1307" w:author="Drahomíra Pavelková" w:date="2019-09-02T15:42:00Z"/>
              </w:rPr>
            </w:pPr>
            <w:del w:id="1308" w:author="Drahomíra Pavelková" w:date="2019-09-02T15:42:00Z">
              <w:r w:rsidRPr="006A2380" w:rsidDel="006C3EBD">
                <w:delText>10</w:delText>
              </w:r>
            </w:del>
          </w:p>
        </w:tc>
        <w:tc>
          <w:tcPr>
            <w:tcW w:w="4179" w:type="dxa"/>
            <w:gridSpan w:val="4"/>
            <w:tcBorders>
              <w:top w:val="single" w:sz="2" w:space="0" w:color="auto"/>
            </w:tcBorders>
            <w:shd w:val="clear" w:color="auto" w:fill="F7CAAC"/>
          </w:tcPr>
          <w:p w:rsidR="00DF60BE" w:rsidRPr="006A2380" w:rsidDel="006C3EBD" w:rsidRDefault="00DF60BE" w:rsidP="00B012C7">
            <w:pPr>
              <w:jc w:val="both"/>
              <w:rPr>
                <w:del w:id="1309" w:author="Drahomíra Pavelková" w:date="2019-09-02T15:42:00Z"/>
                <w:b/>
              </w:rPr>
            </w:pPr>
            <w:del w:id="1310" w:author="Drahomíra Pavelková" w:date="2019-09-02T15:42:00Z">
              <w:r w:rsidRPr="006A2380" w:rsidDel="006C3EBD">
                <w:rPr>
                  <w:b/>
                </w:rPr>
                <w:delText xml:space="preserve">hodin </w:delText>
              </w:r>
            </w:del>
          </w:p>
        </w:tc>
      </w:tr>
      <w:tr w:rsidR="00DF60BE" w:rsidRPr="006A2380" w:rsidDel="006C3EBD" w:rsidTr="00072B9C">
        <w:trPr>
          <w:del w:id="1311" w:author="Drahomíra Pavelková" w:date="2019-09-02T15:42:00Z"/>
        </w:trPr>
        <w:tc>
          <w:tcPr>
            <w:tcW w:w="9855" w:type="dxa"/>
            <w:gridSpan w:val="8"/>
            <w:shd w:val="clear" w:color="auto" w:fill="F7CAAC"/>
          </w:tcPr>
          <w:p w:rsidR="00DF60BE" w:rsidRPr="006A2380" w:rsidDel="006C3EBD" w:rsidRDefault="00DF60BE" w:rsidP="00B012C7">
            <w:pPr>
              <w:jc w:val="both"/>
              <w:rPr>
                <w:del w:id="1312" w:author="Drahomíra Pavelková" w:date="2019-09-02T15:42:00Z"/>
                <w:b/>
              </w:rPr>
            </w:pPr>
            <w:del w:id="1313" w:author="Drahomíra Pavelková" w:date="2019-09-02T15:42:00Z">
              <w:r w:rsidRPr="006A2380" w:rsidDel="006C3EBD">
                <w:rPr>
                  <w:b/>
                </w:rPr>
                <w:delText>Informace o způsobu kontaktu s vyučujícím</w:delText>
              </w:r>
            </w:del>
          </w:p>
        </w:tc>
      </w:tr>
      <w:tr w:rsidR="00DF60BE" w:rsidRPr="006A2380" w:rsidDel="006C3EBD" w:rsidTr="00072B9C">
        <w:trPr>
          <w:trHeight w:val="816"/>
          <w:del w:id="1314" w:author="Drahomíra Pavelková" w:date="2019-09-02T15:42:00Z"/>
        </w:trPr>
        <w:tc>
          <w:tcPr>
            <w:tcW w:w="9855" w:type="dxa"/>
            <w:gridSpan w:val="8"/>
          </w:tcPr>
          <w:p w:rsidR="00DF60BE" w:rsidRPr="006A2380" w:rsidDel="006C3EBD" w:rsidRDefault="00DF60BE" w:rsidP="00B012C7">
            <w:pPr>
              <w:jc w:val="both"/>
              <w:rPr>
                <w:del w:id="1315" w:author="Drahomíra Pavelková" w:date="2019-09-02T15:42:00Z"/>
              </w:rPr>
            </w:pPr>
            <w:del w:id="1316" w:author="Drahomíra Pavelková" w:date="2019-09-02T15:42:00Z">
              <w:r w:rsidRPr="006A2380" w:rsidDel="006C3EBD">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DF60BE" w:rsidDel="006C3EBD" w:rsidRDefault="00DF60BE">
      <w:pPr>
        <w:rPr>
          <w:del w:id="1317" w:author="Drahomíra Pavelková" w:date="2019-09-02T15:42:00Z"/>
        </w:rPr>
      </w:pPr>
    </w:p>
    <w:p w:rsidR="00DF60BE" w:rsidRDefault="00DF60BE">
      <w:del w:id="1318" w:author="Drahomíra Pavelková" w:date="2019-09-02T15:42:00Z">
        <w:r w:rsidDel="006C3EB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F57EDC">
            <w:pPr>
              <w:jc w:val="both"/>
            </w:pPr>
            <w:r>
              <w:t>Němčina – CJ2</w:t>
            </w:r>
            <w:r w:rsidR="00F57EDC">
              <w:t xml:space="preserve">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952687">
            <w:pPr>
              <w:jc w:val="both"/>
            </w:pPr>
            <w:r w:rsidRPr="00280882">
              <w:t>Mgr. Věra Kozáková, Ph.D.</w:t>
            </w:r>
            <w:r>
              <w:t xml:space="preserve"> - </w:t>
            </w:r>
            <w:r w:rsidR="00952687">
              <w:t xml:space="preserve">vedení </w:t>
            </w:r>
            <w:r w:rsidR="00952687" w:rsidRPr="006A3E90">
              <w:t xml:space="preserve">cvičení </w:t>
            </w:r>
            <w:r>
              <w:t>(100%)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4D784A">
            <w:pPr>
              <w:pStyle w:val="Odstavecseseznamem"/>
              <w:numPr>
                <w:ilvl w:val="0"/>
                <w:numId w:val="36"/>
              </w:numPr>
              <w:ind w:left="247" w:hanging="247"/>
              <w:jc w:val="both"/>
            </w:pPr>
            <w:r w:rsidRPr="00280882">
              <w:t>Zaměstnání, inzeráty</w:t>
            </w:r>
            <w:r w:rsidR="00886288">
              <w:t>.</w:t>
            </w:r>
          </w:p>
          <w:p w:rsidR="00EE64AC" w:rsidRPr="00280882" w:rsidRDefault="00EE64AC" w:rsidP="004D784A">
            <w:pPr>
              <w:pStyle w:val="Odstavecseseznamem"/>
              <w:numPr>
                <w:ilvl w:val="0"/>
                <w:numId w:val="36"/>
              </w:numPr>
              <w:ind w:left="247" w:hanging="247"/>
              <w:jc w:val="both"/>
            </w:pPr>
            <w:r w:rsidRPr="00280882">
              <w:t>Žádost o místo</w:t>
            </w:r>
            <w:r w:rsidR="00886288">
              <w:t>.</w:t>
            </w:r>
          </w:p>
          <w:p w:rsidR="00EE64AC" w:rsidRPr="00280882" w:rsidRDefault="00EE64AC" w:rsidP="004D784A">
            <w:pPr>
              <w:pStyle w:val="Odstavecseseznamem"/>
              <w:numPr>
                <w:ilvl w:val="0"/>
                <w:numId w:val="36"/>
              </w:numPr>
              <w:ind w:left="247" w:hanging="247"/>
              <w:jc w:val="both"/>
            </w:pPr>
            <w:r w:rsidRPr="00280882">
              <w:t>Přijímací pohovor, odborná slovní zásoba</w:t>
            </w:r>
            <w:r w:rsidR="00886288">
              <w:t>.</w:t>
            </w:r>
          </w:p>
          <w:p w:rsidR="00EE64AC" w:rsidRPr="00280882" w:rsidRDefault="00EE64AC" w:rsidP="004D784A">
            <w:pPr>
              <w:pStyle w:val="Odstavecseseznamem"/>
              <w:numPr>
                <w:ilvl w:val="0"/>
                <w:numId w:val="36"/>
              </w:numPr>
              <w:ind w:left="247" w:hanging="247"/>
              <w:jc w:val="both"/>
            </w:pPr>
            <w:r w:rsidRPr="00280882">
              <w:t>Zvratná slovesa</w:t>
            </w:r>
            <w:r w:rsidR="00886288">
              <w:t>.</w:t>
            </w:r>
          </w:p>
          <w:p w:rsidR="00EE64AC" w:rsidRPr="00280882" w:rsidRDefault="00EE64AC" w:rsidP="004D784A">
            <w:pPr>
              <w:pStyle w:val="Odstavecseseznamem"/>
              <w:numPr>
                <w:ilvl w:val="0"/>
                <w:numId w:val="36"/>
              </w:numPr>
              <w:ind w:left="247" w:hanging="247"/>
              <w:jc w:val="both"/>
            </w:pPr>
            <w:r w:rsidRPr="00280882">
              <w:t>Synonyma, antonyma a jejich expresivita</w:t>
            </w:r>
            <w:r w:rsidR="00886288">
              <w:t>.</w:t>
            </w:r>
          </w:p>
          <w:p w:rsidR="00EE64AC" w:rsidRPr="00280882" w:rsidRDefault="00EE64AC" w:rsidP="004D784A">
            <w:pPr>
              <w:pStyle w:val="Odstavecseseznamem"/>
              <w:numPr>
                <w:ilvl w:val="0"/>
                <w:numId w:val="36"/>
              </w:numPr>
              <w:ind w:left="247" w:hanging="247"/>
              <w:jc w:val="both"/>
            </w:pPr>
            <w:r w:rsidRPr="00280882">
              <w:t>Telefonování</w:t>
            </w:r>
            <w:r w:rsidR="00886288">
              <w:t>.</w:t>
            </w:r>
          </w:p>
          <w:p w:rsidR="00EE64AC" w:rsidRPr="00280882" w:rsidRDefault="00EE64AC" w:rsidP="004D784A">
            <w:pPr>
              <w:pStyle w:val="Odstavecseseznamem"/>
              <w:numPr>
                <w:ilvl w:val="0"/>
                <w:numId w:val="36"/>
              </w:numPr>
              <w:ind w:left="247" w:hanging="247"/>
              <w:jc w:val="both"/>
            </w:pPr>
            <w:r w:rsidRPr="00280882">
              <w:t>Systém minulých časů v</w:t>
            </w:r>
            <w:r w:rsidR="00886288">
              <w:t> </w:t>
            </w:r>
            <w:r w:rsidRPr="00280882">
              <w:t>němčině</w:t>
            </w:r>
            <w:r w:rsidR="00886288">
              <w:t>.</w:t>
            </w:r>
          </w:p>
          <w:p w:rsidR="00EE64AC" w:rsidRPr="00280882" w:rsidRDefault="00EE64AC" w:rsidP="004D784A">
            <w:pPr>
              <w:pStyle w:val="Odstavecseseznamem"/>
              <w:numPr>
                <w:ilvl w:val="0"/>
                <w:numId w:val="36"/>
              </w:numPr>
              <w:ind w:left="247" w:hanging="247"/>
              <w:jc w:val="both"/>
            </w:pPr>
            <w:r w:rsidRPr="00280882">
              <w:t>Perfektum, uplatnění ve větách</w:t>
            </w:r>
            <w:r w:rsidR="00886288">
              <w:t>.</w:t>
            </w:r>
          </w:p>
          <w:p w:rsidR="00EE64AC" w:rsidRPr="00280882" w:rsidRDefault="00EE64AC" w:rsidP="004D784A">
            <w:pPr>
              <w:pStyle w:val="Odstavecseseznamem"/>
              <w:numPr>
                <w:ilvl w:val="0"/>
                <w:numId w:val="36"/>
              </w:numPr>
              <w:ind w:left="247" w:hanging="247"/>
              <w:jc w:val="both"/>
            </w:pPr>
            <w:r w:rsidRPr="00280882">
              <w:t>Participium I, Participium II</w:t>
            </w:r>
            <w:r w:rsidR="00886288">
              <w:t>.</w:t>
            </w:r>
          </w:p>
          <w:p w:rsidR="00EE64AC" w:rsidRPr="00280882" w:rsidRDefault="00EE64AC" w:rsidP="004D784A">
            <w:pPr>
              <w:pStyle w:val="Odstavecseseznamem"/>
              <w:numPr>
                <w:ilvl w:val="0"/>
                <w:numId w:val="36"/>
              </w:numPr>
              <w:ind w:left="247" w:hanging="247"/>
              <w:jc w:val="both"/>
            </w:pPr>
            <w:r w:rsidRPr="00280882">
              <w:t>Prezentační dovednosti</w:t>
            </w:r>
            <w:r w:rsidR="00886288">
              <w:t>.</w:t>
            </w:r>
          </w:p>
          <w:p w:rsidR="00EE64AC" w:rsidRPr="00280882" w:rsidRDefault="00EE64AC" w:rsidP="004D784A">
            <w:pPr>
              <w:pStyle w:val="Odstavecseseznamem"/>
              <w:numPr>
                <w:ilvl w:val="0"/>
                <w:numId w:val="36"/>
              </w:numPr>
              <w:ind w:left="247" w:hanging="247"/>
              <w:jc w:val="both"/>
            </w:pPr>
            <w:r w:rsidRPr="00280882">
              <w:t>Prezentace firmy a produktu</w:t>
            </w:r>
            <w:r w:rsidR="00886288">
              <w:t>.</w:t>
            </w:r>
          </w:p>
          <w:p w:rsidR="00EE64AC" w:rsidRPr="00280882" w:rsidRDefault="00EE64AC" w:rsidP="004D784A">
            <w:pPr>
              <w:pStyle w:val="Odstavecseseznamem"/>
              <w:numPr>
                <w:ilvl w:val="0"/>
                <w:numId w:val="36"/>
              </w:numPr>
              <w:ind w:left="247" w:hanging="247"/>
              <w:jc w:val="both"/>
            </w:pPr>
            <w:r w:rsidRPr="00280882">
              <w:t>Testování</w:t>
            </w:r>
            <w:r w:rsidR="00886288">
              <w:t>.</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B8041B" w:rsidP="00B012C7">
            <w:pPr>
              <w:jc w:val="both"/>
              <w:rPr>
                <w:rStyle w:val="Hypertextovodkaz"/>
              </w:rPr>
            </w:pPr>
            <w:hyperlink r:id="rId23" w:history="1">
              <w:r w:rsidR="00EE64AC" w:rsidRPr="00280882">
                <w:rPr>
                  <w:rStyle w:val="Hypertextovodkaz"/>
                </w:rPr>
                <w:t>https://www.deutsch-perfekt.com/</w:t>
              </w:r>
            </w:hyperlink>
            <w:r w:rsidR="00EE64AC">
              <w:rPr>
                <w:rStyle w:val="Hypertextovodkaz"/>
              </w:rPr>
              <w:t xml:space="preserve">; </w:t>
            </w:r>
          </w:p>
          <w:p w:rsidR="00EE64AC" w:rsidRDefault="00B8041B" w:rsidP="00B012C7">
            <w:pPr>
              <w:jc w:val="both"/>
              <w:rPr>
                <w:rStyle w:val="Hypertextovodkaz"/>
              </w:rPr>
            </w:pPr>
            <w:hyperlink r:id="rId24" w:history="1">
              <w:r w:rsidR="00EE64AC" w:rsidRPr="00280882">
                <w:rPr>
                  <w:rStyle w:val="Hypertextovodkaz"/>
                </w:rPr>
                <w:t>http://www.wirtschaftsdeutsch.de/lehrmaterialien/index.php</w:t>
              </w:r>
            </w:hyperlink>
            <w:r w:rsidR="00EE64AC">
              <w:rPr>
                <w:rStyle w:val="Hypertextovodkaz"/>
              </w:rPr>
              <w:t xml:space="preserve">; </w:t>
            </w:r>
            <w:hyperlink r:id="rId25" w:history="1">
              <w:r w:rsidR="00EE64AC" w:rsidRPr="00280882">
                <w:rPr>
                  <w:rStyle w:val="Hypertextovodkaz"/>
                </w:rPr>
                <w:t>https://www.hueber.de/seite/pg_lehren_unterrichtsplan_mot</w:t>
              </w:r>
            </w:hyperlink>
          </w:p>
          <w:p w:rsidR="00EE64AC" w:rsidRDefault="00B8041B" w:rsidP="00B012C7">
            <w:pPr>
              <w:jc w:val="both"/>
              <w:rPr>
                <w:rStyle w:val="Hypertextovodkaz"/>
              </w:rPr>
            </w:pPr>
            <w:hyperlink r:id="rId26"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B8041B" w:rsidP="00B012C7">
            <w:pPr>
              <w:jc w:val="both"/>
            </w:pPr>
            <w:hyperlink r:id="rId27"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lastRenderedPageBreak/>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lastRenderedPageBreak/>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B012C7">
            <w:pPr>
              <w:jc w:val="both"/>
            </w:pPr>
            <w:r>
              <w:t>Angličtina – CJ2</w:t>
            </w:r>
            <w:r w:rsidR="00F57EDC">
              <w:t xml:space="preserve">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w:t>
            </w:r>
            <w:r w:rsidR="00952687">
              <w:t xml:space="preserve">vedení </w:t>
            </w:r>
            <w:r w:rsidR="00952687" w:rsidRPr="006A3E90">
              <w:t>cvičení</w:t>
            </w:r>
            <w:r>
              <w:rPr>
                <w:bCs/>
              </w:rPr>
              <w:t xml:space="preserve">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Default="00EE64AC" w:rsidP="00B012C7">
            <w:pPr>
              <w:jc w:val="both"/>
              <w:rPr>
                <w:ins w:id="1319" w:author="Neubauerová Bronislava" w:date="2019-08-29T10:59:00Z"/>
              </w:rPr>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B11AE9" w:rsidRDefault="00B11AE9" w:rsidP="00B11AE9">
            <w:pPr>
              <w:jc w:val="both"/>
              <w:rPr>
                <w:ins w:id="1320" w:author="Neubauerová Bronislava" w:date="2019-08-29T10:59:00Z"/>
              </w:rPr>
            </w:pPr>
            <w:ins w:id="1321" w:author="Neubauerová Bronislava" w:date="2019-08-29T10:59:00Z">
              <w:r>
                <w:t></w:t>
              </w:r>
              <w:r>
                <w:tab/>
                <w:t xml:space="preserve">Poznávání lidí </w:t>
              </w:r>
            </w:ins>
          </w:p>
          <w:p w:rsidR="00B11AE9" w:rsidRDefault="00B11AE9" w:rsidP="00B11AE9">
            <w:pPr>
              <w:jc w:val="both"/>
              <w:rPr>
                <w:ins w:id="1322" w:author="Neubauerová Bronislava" w:date="2019-08-29T10:59:00Z"/>
              </w:rPr>
            </w:pPr>
            <w:ins w:id="1323" w:author="Neubauerová Bronislava" w:date="2019-08-29T10:59:00Z">
              <w:r>
                <w:t></w:t>
              </w:r>
              <w:r>
                <w:tab/>
                <w:t xml:space="preserve">Minulý čas, Budoucí čas </w:t>
              </w:r>
            </w:ins>
          </w:p>
          <w:p w:rsidR="00B11AE9" w:rsidRDefault="00B11AE9" w:rsidP="00B11AE9">
            <w:pPr>
              <w:jc w:val="both"/>
              <w:rPr>
                <w:ins w:id="1324" w:author="Neubauerová Bronislava" w:date="2019-08-29T10:59:00Z"/>
              </w:rPr>
            </w:pPr>
            <w:ins w:id="1325" w:author="Neubauerová Bronislava" w:date="2019-08-29T10:59:00Z">
              <w:r>
                <w:t></w:t>
              </w:r>
              <w:r>
                <w:tab/>
                <w:t xml:space="preserve">Způsob, jakým lidé žijí </w:t>
              </w:r>
            </w:ins>
          </w:p>
          <w:p w:rsidR="00B11AE9" w:rsidRDefault="00B11AE9" w:rsidP="00B11AE9">
            <w:pPr>
              <w:jc w:val="both"/>
              <w:rPr>
                <w:ins w:id="1326" w:author="Neubauerová Bronislava" w:date="2019-08-29T10:59:00Z"/>
              </w:rPr>
            </w:pPr>
            <w:ins w:id="1327" w:author="Neubauerová Bronislava" w:date="2019-08-29T10:59:00Z">
              <w:r>
                <w:t></w:t>
              </w:r>
              <w:r>
                <w:tab/>
                <w:t xml:space="preserve">Přítomný čas </w:t>
              </w:r>
            </w:ins>
          </w:p>
          <w:p w:rsidR="00B11AE9" w:rsidRDefault="00B11AE9" w:rsidP="00B11AE9">
            <w:pPr>
              <w:jc w:val="both"/>
              <w:rPr>
                <w:ins w:id="1328" w:author="Neubauerová Bronislava" w:date="2019-08-29T10:59:00Z"/>
              </w:rPr>
            </w:pPr>
            <w:ins w:id="1329" w:author="Neubauerová Bronislava" w:date="2019-08-29T10:59:00Z">
              <w:r>
                <w:t></w:t>
              </w:r>
              <w:r>
                <w:tab/>
                <w:t xml:space="preserve">Have X Have got </w:t>
              </w:r>
            </w:ins>
          </w:p>
          <w:p w:rsidR="00B11AE9" w:rsidRDefault="00B11AE9" w:rsidP="00B11AE9">
            <w:pPr>
              <w:jc w:val="both"/>
              <w:rPr>
                <w:ins w:id="1330" w:author="Neubauerová Bronislava" w:date="2019-08-29T10:59:00Z"/>
              </w:rPr>
            </w:pPr>
            <w:ins w:id="1331" w:author="Neubauerová Bronislava" w:date="2019-08-29T10:59:00Z">
              <w:r>
                <w:t></w:t>
              </w:r>
              <w:r>
                <w:tab/>
                <w:t xml:space="preserve">Když se něco pokazí </w:t>
              </w:r>
            </w:ins>
          </w:p>
          <w:p w:rsidR="00B11AE9" w:rsidRDefault="00B11AE9" w:rsidP="00B11AE9">
            <w:pPr>
              <w:jc w:val="both"/>
              <w:rPr>
                <w:ins w:id="1332" w:author="Neubauerová Bronislava" w:date="2019-08-29T10:59:00Z"/>
              </w:rPr>
            </w:pPr>
            <w:ins w:id="1333" w:author="Neubauerová Bronislava" w:date="2019-08-29T10:59:00Z">
              <w:r>
                <w:t></w:t>
              </w:r>
              <w:r>
                <w:tab/>
                <w:t xml:space="preserve">Minulý čas </w:t>
              </w:r>
            </w:ins>
          </w:p>
          <w:p w:rsidR="00B11AE9" w:rsidRDefault="00B11AE9" w:rsidP="00B11AE9">
            <w:pPr>
              <w:jc w:val="both"/>
              <w:rPr>
                <w:ins w:id="1334" w:author="Neubauerová Bronislava" w:date="2019-08-29T10:59:00Z"/>
              </w:rPr>
            </w:pPr>
            <w:ins w:id="1335" w:author="Neubauerová Bronislava" w:date="2019-08-29T10:59:00Z">
              <w:r>
                <w:t></w:t>
              </w:r>
              <w:r>
                <w:tab/>
                <w:t xml:space="preserve">Nepravidelná slovesa </w:t>
              </w:r>
            </w:ins>
          </w:p>
          <w:p w:rsidR="00B11AE9" w:rsidRDefault="00B11AE9" w:rsidP="00B11AE9">
            <w:pPr>
              <w:jc w:val="both"/>
              <w:rPr>
                <w:ins w:id="1336" w:author="Neubauerová Bronislava" w:date="2019-08-29T10:59:00Z"/>
              </w:rPr>
            </w:pPr>
            <w:ins w:id="1337" w:author="Neubauerová Bronislava" w:date="2019-08-29T10:59:00Z">
              <w:r>
                <w:t></w:t>
              </w:r>
              <w:r>
                <w:tab/>
                <w:t xml:space="preserve">Nakupování </w:t>
              </w:r>
            </w:ins>
          </w:p>
          <w:p w:rsidR="00B11AE9" w:rsidRPr="00280882" w:rsidRDefault="00B11AE9" w:rsidP="00B11AE9">
            <w:pPr>
              <w:jc w:val="both"/>
            </w:pPr>
            <w:ins w:id="1338" w:author="Neubauerová Bronislava" w:date="2019-08-29T10:59:00Z">
              <w:r>
                <w:t></w:t>
              </w:r>
              <w:r>
                <w:tab/>
                <w:t>Vyjádření kvantity</w:t>
              </w:r>
            </w:ins>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lastRenderedPageBreak/>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Význam a základní prvky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zásady a principy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Právní úprava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Rezervy: podstata a funkce, tvorba a čerpání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Bankovní úvěry a finanční výpomoci: rozdělení, charakteristika</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Časové rozlišení: aktivní a pasivní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r w:rsidR="00886288">
              <w:rPr>
                <w:rFonts w:eastAsia="Calibri"/>
                <w:lang w:eastAsia="en-US"/>
              </w:rPr>
              <w:t>.</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w:t>
            </w:r>
            <w:r w:rsidRPr="00072B9C">
              <w:rPr>
                <w:iCs/>
              </w:rPr>
              <w:t>2016.</w:t>
            </w:r>
            <w:r w:rsidRPr="00E669D3">
              <w:rPr>
                <w:i/>
                <w:iCs/>
              </w:rPr>
              <w:t xml:space="preserve">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8"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lastRenderedPageBreak/>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RPr="005419FD" w:rsidTr="00072B9C">
        <w:tc>
          <w:tcPr>
            <w:tcW w:w="3086" w:type="dxa"/>
            <w:tcBorders>
              <w:top w:val="double" w:sz="4" w:space="0" w:color="auto"/>
            </w:tcBorders>
            <w:shd w:val="clear" w:color="auto" w:fill="F7CAAC"/>
          </w:tcPr>
          <w:p w:rsidR="00072B9C" w:rsidRPr="005419FD" w:rsidRDefault="00072B9C" w:rsidP="00072B9C">
            <w:pPr>
              <w:jc w:val="both"/>
              <w:rPr>
                <w:b/>
              </w:rPr>
            </w:pPr>
            <w:r w:rsidRPr="005419FD">
              <w:rPr>
                <w:b/>
              </w:rPr>
              <w:t>Název studijního předmětu</w:t>
            </w:r>
          </w:p>
        </w:tc>
        <w:tc>
          <w:tcPr>
            <w:tcW w:w="6769" w:type="dxa"/>
            <w:gridSpan w:val="7"/>
            <w:tcBorders>
              <w:top w:val="double" w:sz="4" w:space="0" w:color="auto"/>
            </w:tcBorders>
          </w:tcPr>
          <w:p w:rsidR="00072B9C" w:rsidRPr="005419FD" w:rsidRDefault="00FE773F" w:rsidP="00072B9C">
            <w:pPr>
              <w:jc w:val="both"/>
            </w:pPr>
            <w:ins w:id="1339" w:author="Drahomíra Pavelková" w:date="2019-09-02T15:07:00Z">
              <w:r>
                <w:t>Daňová evidence</w:t>
              </w:r>
            </w:ins>
            <w:del w:id="1340" w:author="Drahomíra Pavelková" w:date="2019-09-02T15:07:00Z">
              <w:r w:rsidR="00072B9C" w:rsidRPr="005419FD" w:rsidDel="00FE773F">
                <w:delText>Daně individuálního podnikatele</w:delText>
              </w:r>
            </w:del>
          </w:p>
        </w:tc>
      </w:tr>
      <w:tr w:rsidR="00072B9C" w:rsidRPr="005419FD" w:rsidTr="00072B9C">
        <w:trPr>
          <w:trHeight w:val="249"/>
        </w:trPr>
        <w:tc>
          <w:tcPr>
            <w:tcW w:w="3086" w:type="dxa"/>
            <w:shd w:val="clear" w:color="auto" w:fill="F7CAAC"/>
          </w:tcPr>
          <w:p w:rsidR="00072B9C" w:rsidRPr="005419FD" w:rsidRDefault="00072B9C" w:rsidP="00072B9C">
            <w:pPr>
              <w:jc w:val="both"/>
              <w:rPr>
                <w:b/>
              </w:rPr>
            </w:pPr>
            <w:r w:rsidRPr="005419FD">
              <w:rPr>
                <w:b/>
              </w:rPr>
              <w:t>Typ předmětu</w:t>
            </w:r>
          </w:p>
        </w:tc>
        <w:tc>
          <w:tcPr>
            <w:tcW w:w="3406" w:type="dxa"/>
            <w:gridSpan w:val="4"/>
          </w:tcPr>
          <w:p w:rsidR="00072B9C" w:rsidRPr="005419FD" w:rsidRDefault="00072B9C" w:rsidP="00072B9C">
            <w:pPr>
              <w:jc w:val="both"/>
            </w:pPr>
            <w:r w:rsidRPr="005419FD">
              <w:t>povinn</w:t>
            </w:r>
            <w:r>
              <w:t>ý</w:t>
            </w:r>
            <w:r w:rsidRPr="005419FD">
              <w:t xml:space="preserve"> „P</w:t>
            </w:r>
            <w:r>
              <w:t>Z</w:t>
            </w:r>
            <w:r w:rsidRPr="005419FD">
              <w:t>“</w:t>
            </w:r>
          </w:p>
        </w:tc>
        <w:tc>
          <w:tcPr>
            <w:tcW w:w="2695" w:type="dxa"/>
            <w:gridSpan w:val="2"/>
            <w:shd w:val="clear" w:color="auto" w:fill="F7CAAC"/>
          </w:tcPr>
          <w:p w:rsidR="00072B9C" w:rsidRPr="005419FD" w:rsidRDefault="00072B9C" w:rsidP="00072B9C">
            <w:pPr>
              <w:jc w:val="both"/>
            </w:pPr>
            <w:r w:rsidRPr="005419FD">
              <w:rPr>
                <w:b/>
              </w:rPr>
              <w:t>doporučený ročník / semestr</w:t>
            </w:r>
          </w:p>
        </w:tc>
        <w:tc>
          <w:tcPr>
            <w:tcW w:w="668" w:type="dxa"/>
          </w:tcPr>
          <w:p w:rsidR="00072B9C" w:rsidRPr="005419FD" w:rsidRDefault="00072B9C" w:rsidP="00072B9C">
            <w:pPr>
              <w:jc w:val="both"/>
            </w:pPr>
            <w:r w:rsidRPr="005419FD">
              <w:t>2/</w:t>
            </w:r>
            <w:r>
              <w:t>Z</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Rozsah studijního předmětu</w:t>
            </w:r>
          </w:p>
        </w:tc>
        <w:tc>
          <w:tcPr>
            <w:tcW w:w="1701" w:type="dxa"/>
            <w:gridSpan w:val="2"/>
          </w:tcPr>
          <w:p w:rsidR="00072B9C" w:rsidRPr="005419FD" w:rsidRDefault="00072B9C" w:rsidP="00072B9C">
            <w:pPr>
              <w:jc w:val="both"/>
            </w:pPr>
            <w:r w:rsidRPr="005419FD">
              <w:t>26s</w:t>
            </w:r>
          </w:p>
        </w:tc>
        <w:tc>
          <w:tcPr>
            <w:tcW w:w="889" w:type="dxa"/>
            <w:shd w:val="clear" w:color="auto" w:fill="F7CAAC"/>
          </w:tcPr>
          <w:p w:rsidR="00072B9C" w:rsidRPr="005419FD" w:rsidRDefault="00072B9C" w:rsidP="00072B9C">
            <w:pPr>
              <w:jc w:val="both"/>
              <w:rPr>
                <w:b/>
              </w:rPr>
            </w:pPr>
            <w:r w:rsidRPr="005419FD">
              <w:rPr>
                <w:b/>
              </w:rPr>
              <w:t xml:space="preserve">hod. </w:t>
            </w:r>
          </w:p>
        </w:tc>
        <w:tc>
          <w:tcPr>
            <w:tcW w:w="816" w:type="dxa"/>
          </w:tcPr>
          <w:p w:rsidR="00072B9C" w:rsidRPr="005419FD" w:rsidRDefault="00072B9C" w:rsidP="00072B9C">
            <w:pPr>
              <w:jc w:val="both"/>
            </w:pPr>
            <w:r w:rsidRPr="005419FD">
              <w:t>26</w:t>
            </w:r>
          </w:p>
        </w:tc>
        <w:tc>
          <w:tcPr>
            <w:tcW w:w="2156" w:type="dxa"/>
            <w:shd w:val="clear" w:color="auto" w:fill="F7CAAC"/>
          </w:tcPr>
          <w:p w:rsidR="00072B9C" w:rsidRPr="005419FD" w:rsidRDefault="00072B9C" w:rsidP="00072B9C">
            <w:pPr>
              <w:jc w:val="both"/>
              <w:rPr>
                <w:b/>
              </w:rPr>
            </w:pPr>
            <w:r w:rsidRPr="005419FD">
              <w:rPr>
                <w:b/>
              </w:rPr>
              <w:t>kreditů</w:t>
            </w:r>
          </w:p>
        </w:tc>
        <w:tc>
          <w:tcPr>
            <w:tcW w:w="1207" w:type="dxa"/>
            <w:gridSpan w:val="2"/>
          </w:tcPr>
          <w:p w:rsidR="00072B9C" w:rsidRPr="005419FD" w:rsidRDefault="00072B9C" w:rsidP="00072B9C">
            <w:pPr>
              <w:jc w:val="both"/>
            </w:pPr>
            <w:r w:rsidRPr="005419FD">
              <w:t>3</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Prerekvizity, korekvizity, ekvivalence</w:t>
            </w:r>
          </w:p>
        </w:tc>
        <w:tc>
          <w:tcPr>
            <w:tcW w:w="6769" w:type="dxa"/>
            <w:gridSpan w:val="7"/>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Způsob ověření studijních výsledků</w:t>
            </w:r>
          </w:p>
        </w:tc>
        <w:tc>
          <w:tcPr>
            <w:tcW w:w="3406" w:type="dxa"/>
            <w:gridSpan w:val="4"/>
          </w:tcPr>
          <w:p w:rsidR="00072B9C" w:rsidRPr="005419FD" w:rsidRDefault="00072B9C" w:rsidP="00072B9C">
            <w:pPr>
              <w:jc w:val="both"/>
            </w:pPr>
            <w:r w:rsidRPr="005419FD">
              <w:t>klasifikovaný zápočet</w:t>
            </w:r>
          </w:p>
        </w:tc>
        <w:tc>
          <w:tcPr>
            <w:tcW w:w="2156" w:type="dxa"/>
            <w:shd w:val="clear" w:color="auto" w:fill="F7CAAC"/>
          </w:tcPr>
          <w:p w:rsidR="00072B9C" w:rsidRPr="005419FD" w:rsidRDefault="00072B9C" w:rsidP="00072B9C">
            <w:pPr>
              <w:jc w:val="both"/>
              <w:rPr>
                <w:b/>
              </w:rPr>
            </w:pPr>
            <w:r w:rsidRPr="005419FD">
              <w:rPr>
                <w:b/>
              </w:rPr>
              <w:t>Forma výuky</w:t>
            </w:r>
          </w:p>
        </w:tc>
        <w:tc>
          <w:tcPr>
            <w:tcW w:w="1207" w:type="dxa"/>
            <w:gridSpan w:val="2"/>
          </w:tcPr>
          <w:p w:rsidR="00072B9C" w:rsidRPr="005419FD" w:rsidRDefault="00072B9C" w:rsidP="00072B9C">
            <w:pPr>
              <w:jc w:val="both"/>
            </w:pPr>
            <w:r w:rsidRPr="005419FD">
              <w:t>seminář</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Forma způsobu ověření studijních výsledků a další požadavky na studenta</w:t>
            </w:r>
          </w:p>
        </w:tc>
        <w:tc>
          <w:tcPr>
            <w:tcW w:w="6769" w:type="dxa"/>
            <w:gridSpan w:val="7"/>
            <w:tcBorders>
              <w:bottom w:val="nil"/>
            </w:tcBorders>
          </w:tcPr>
          <w:p w:rsidR="00072B9C" w:rsidRPr="005419FD" w:rsidRDefault="00072B9C" w:rsidP="00072B9C">
            <w:pPr>
              <w:jc w:val="both"/>
            </w:pPr>
            <w:r w:rsidRPr="005419FD">
              <w:t>Způsob zakončení předmětu – klasifikovaný zápočet</w:t>
            </w:r>
          </w:p>
          <w:p w:rsidR="00072B9C" w:rsidRPr="005419FD" w:rsidRDefault="00072B9C" w:rsidP="00072B9C">
            <w:r w:rsidRPr="005419FD">
              <w:t>Požadavky na klasifikovaný zápočet: zpracování</w:t>
            </w:r>
            <w:r>
              <w:t xml:space="preserve"> seminární práce na zadané téma; </w:t>
            </w:r>
            <w:r w:rsidRPr="005419FD">
              <w:t xml:space="preserve">úspěšné absolvování testu (min 60 %). </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rPr>
          <w:trHeight w:val="197"/>
        </w:trPr>
        <w:tc>
          <w:tcPr>
            <w:tcW w:w="3086" w:type="dxa"/>
            <w:tcBorders>
              <w:top w:val="nil"/>
            </w:tcBorders>
            <w:shd w:val="clear" w:color="auto" w:fill="F7CAAC"/>
          </w:tcPr>
          <w:p w:rsidR="00072B9C" w:rsidRPr="005419FD" w:rsidRDefault="00072B9C" w:rsidP="00072B9C">
            <w:pPr>
              <w:jc w:val="both"/>
              <w:rPr>
                <w:b/>
              </w:rPr>
            </w:pPr>
            <w:r w:rsidRPr="005419FD">
              <w:rPr>
                <w:b/>
              </w:rPr>
              <w:t>Garant předmětu</w:t>
            </w:r>
          </w:p>
        </w:tc>
        <w:tc>
          <w:tcPr>
            <w:tcW w:w="6769" w:type="dxa"/>
            <w:gridSpan w:val="7"/>
            <w:tcBorders>
              <w:top w:val="nil"/>
            </w:tcBorders>
          </w:tcPr>
          <w:p w:rsidR="00072B9C" w:rsidRPr="005419FD" w:rsidRDefault="00072B9C" w:rsidP="00072B9C">
            <w:pPr>
              <w:jc w:val="both"/>
            </w:pPr>
            <w:r w:rsidRPr="005419FD">
              <w:t>Mgr. Eva Kolářová, Ph.D.</w:t>
            </w:r>
          </w:p>
        </w:tc>
      </w:tr>
      <w:tr w:rsidR="00072B9C" w:rsidRPr="005419FD" w:rsidTr="00072B9C">
        <w:trPr>
          <w:trHeight w:val="243"/>
        </w:trPr>
        <w:tc>
          <w:tcPr>
            <w:tcW w:w="3086" w:type="dxa"/>
            <w:tcBorders>
              <w:top w:val="nil"/>
            </w:tcBorders>
            <w:shd w:val="clear" w:color="auto" w:fill="F7CAAC"/>
          </w:tcPr>
          <w:p w:rsidR="00072B9C" w:rsidRPr="005419FD" w:rsidRDefault="00072B9C" w:rsidP="00072B9C">
            <w:pPr>
              <w:jc w:val="both"/>
              <w:rPr>
                <w:b/>
              </w:rPr>
            </w:pPr>
            <w:r w:rsidRPr="005419FD">
              <w:rPr>
                <w:b/>
              </w:rPr>
              <w:t>Zapojení garanta do výuky předmětu</w:t>
            </w:r>
          </w:p>
        </w:tc>
        <w:tc>
          <w:tcPr>
            <w:tcW w:w="6769" w:type="dxa"/>
            <w:gridSpan w:val="7"/>
            <w:tcBorders>
              <w:top w:val="nil"/>
            </w:tcBorders>
          </w:tcPr>
          <w:p w:rsidR="00072B9C" w:rsidRPr="005419FD" w:rsidRDefault="00072B9C" w:rsidP="00072B9C">
            <w:pPr>
              <w:jc w:val="both"/>
            </w:pPr>
            <w:r w:rsidRPr="009245CD">
              <w:t xml:space="preserve">Garant se podílí v rozsahu </w:t>
            </w:r>
            <w:r>
              <w:t>5</w:t>
            </w:r>
            <w:r w:rsidRPr="009245CD">
              <w:t>0 %, stanovuje koncepci seminářů a dohlíží na jejich jednotné vedení.</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Vyučující</w:t>
            </w:r>
          </w:p>
        </w:tc>
        <w:tc>
          <w:tcPr>
            <w:tcW w:w="6769" w:type="dxa"/>
            <w:gridSpan w:val="7"/>
            <w:tcBorders>
              <w:bottom w:val="nil"/>
            </w:tcBorders>
          </w:tcPr>
          <w:p w:rsidR="00072B9C" w:rsidRPr="005419FD" w:rsidRDefault="00072B9C" w:rsidP="00072B9C">
            <w:pPr>
              <w:jc w:val="both"/>
            </w:pPr>
            <w:r w:rsidRPr="005419FD">
              <w:t xml:space="preserve">Mgr. Eva Kolářová, Ph.D. </w:t>
            </w:r>
            <w:r>
              <w:t>- semináře</w:t>
            </w:r>
            <w:r w:rsidRPr="005419FD">
              <w:t xml:space="preserve"> (</w:t>
            </w:r>
            <w:r>
              <w:t>5</w:t>
            </w:r>
            <w:r w:rsidRPr="005419FD">
              <w:t>0%)</w:t>
            </w:r>
            <w:r>
              <w:t>, Ing. Bohumila Svitáková, Ph.D. – semináře (50%)</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Stručná anotace předmětu</w:t>
            </w:r>
          </w:p>
        </w:tc>
        <w:tc>
          <w:tcPr>
            <w:tcW w:w="6769" w:type="dxa"/>
            <w:gridSpan w:val="7"/>
            <w:tcBorders>
              <w:bottom w:val="nil"/>
            </w:tcBorders>
          </w:tcPr>
          <w:p w:rsidR="00072B9C" w:rsidRPr="005419FD" w:rsidRDefault="00072B9C" w:rsidP="00072B9C">
            <w:pPr>
              <w:jc w:val="both"/>
            </w:pPr>
          </w:p>
        </w:tc>
      </w:tr>
      <w:tr w:rsidR="00072B9C" w:rsidRPr="005419FD" w:rsidTr="00072B9C">
        <w:trPr>
          <w:trHeight w:val="3938"/>
        </w:trPr>
        <w:tc>
          <w:tcPr>
            <w:tcW w:w="9855" w:type="dxa"/>
            <w:gridSpan w:val="8"/>
            <w:tcBorders>
              <w:top w:val="nil"/>
              <w:bottom w:val="single" w:sz="12" w:space="0" w:color="auto"/>
            </w:tcBorders>
          </w:tcPr>
          <w:p w:rsidR="00072B9C" w:rsidRPr="005419FD" w:rsidRDefault="00072B9C" w:rsidP="00072B9C">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072B9C" w:rsidRPr="009A1164" w:rsidRDefault="00072B9C" w:rsidP="004D784A">
            <w:pPr>
              <w:pStyle w:val="Odstavecseseznamem"/>
              <w:numPr>
                <w:ilvl w:val="0"/>
                <w:numId w:val="54"/>
              </w:numPr>
              <w:ind w:left="247" w:hanging="247"/>
            </w:pPr>
            <w:r w:rsidRPr="005419FD">
              <w:rPr>
                <w:color w:val="000000"/>
                <w:shd w:val="clear" w:color="auto" w:fill="FFFFFF"/>
              </w:rPr>
              <w:t>Vedení evidence, zahájení podnik</w:t>
            </w:r>
            <w:r>
              <w:rPr>
                <w:color w:val="000000"/>
                <w:shd w:val="clear" w:color="auto" w:fill="FFFFFF"/>
              </w:rPr>
              <w:t>ání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Sociální a zdravotní pojištění</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sidRPr="005419FD">
              <w:rPr>
                <w:color w:val="000000"/>
                <w:shd w:val="clear" w:color="auto" w:fill="FFFFFF"/>
              </w:rPr>
              <w:t xml:space="preserve">Hmotný a nehmotný </w:t>
            </w:r>
            <w:r>
              <w:rPr>
                <w:color w:val="000000"/>
                <w:shd w:val="clear" w:color="auto" w:fill="FFFFFF"/>
              </w:rPr>
              <w:t>majetek v daňové evidenci</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Pohledávky, záva</w:t>
            </w:r>
            <w:r>
              <w:rPr>
                <w:color w:val="000000"/>
                <w:shd w:val="clear" w:color="auto" w:fill="FFFFFF"/>
              </w:rPr>
              <w:t>zky, finanční majetek</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Zásoby</w:t>
            </w:r>
            <w:r w:rsidR="00886288">
              <w:t>.</w:t>
            </w:r>
          </w:p>
          <w:p w:rsidR="00072B9C" w:rsidRPr="005419FD" w:rsidRDefault="00072B9C" w:rsidP="004D784A">
            <w:pPr>
              <w:pStyle w:val="Odstavecseseznamem"/>
              <w:numPr>
                <w:ilvl w:val="0"/>
                <w:numId w:val="54"/>
              </w:numPr>
              <w:ind w:left="247" w:hanging="247"/>
            </w:pPr>
            <w:r>
              <w:rPr>
                <w:color w:val="000000"/>
                <w:shd w:val="clear" w:color="auto" w:fill="FFFFFF"/>
              </w:rPr>
              <w:t>Mzdy, rezervy, cizí měna v daňové evidenci</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Pr>
                <w:color w:val="000000"/>
                <w:shd w:val="clear" w:color="auto" w:fill="FFFFFF"/>
              </w:rPr>
              <w:t>Uzavření daňové evidence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Zda</w:t>
            </w:r>
            <w:r>
              <w:rPr>
                <w:color w:val="000000"/>
                <w:shd w:val="clear" w:color="auto" w:fill="FFFFFF"/>
              </w:rPr>
              <w:t>nění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Přechod daňové evidence na účetnictví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Vedení účetnic</w:t>
            </w:r>
            <w:r>
              <w:rPr>
                <w:color w:val="000000"/>
                <w:shd w:val="clear" w:color="auto" w:fill="FFFFFF"/>
              </w:rPr>
              <w:t>tví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Účetní závěrka</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Ukončení podnikání</w:t>
            </w:r>
            <w:r w:rsidR="00886288">
              <w:t>.</w:t>
            </w:r>
          </w:p>
        </w:tc>
      </w:tr>
      <w:tr w:rsidR="00072B9C" w:rsidRPr="005419FD" w:rsidTr="00072B9C">
        <w:trPr>
          <w:trHeight w:val="265"/>
        </w:trPr>
        <w:tc>
          <w:tcPr>
            <w:tcW w:w="3653" w:type="dxa"/>
            <w:gridSpan w:val="2"/>
            <w:tcBorders>
              <w:top w:val="nil"/>
            </w:tcBorders>
            <w:shd w:val="clear" w:color="auto" w:fill="F7CAAC"/>
          </w:tcPr>
          <w:p w:rsidR="00072B9C" w:rsidRPr="005419FD" w:rsidRDefault="00072B9C" w:rsidP="00072B9C">
            <w:pPr>
              <w:jc w:val="both"/>
            </w:pPr>
            <w:r w:rsidRPr="005419FD">
              <w:rPr>
                <w:b/>
              </w:rPr>
              <w:t>Studijní literatura a studijní pomůcky</w:t>
            </w:r>
          </w:p>
        </w:tc>
        <w:tc>
          <w:tcPr>
            <w:tcW w:w="6202" w:type="dxa"/>
            <w:gridSpan w:val="6"/>
            <w:tcBorders>
              <w:top w:val="nil"/>
              <w:bottom w:val="nil"/>
            </w:tcBorders>
          </w:tcPr>
          <w:p w:rsidR="00072B9C" w:rsidRPr="005419FD" w:rsidRDefault="00072B9C" w:rsidP="00072B9C">
            <w:pPr>
              <w:jc w:val="both"/>
            </w:pPr>
          </w:p>
        </w:tc>
      </w:tr>
      <w:tr w:rsidR="00072B9C" w:rsidRPr="005419FD" w:rsidTr="00072B9C">
        <w:trPr>
          <w:trHeight w:val="1497"/>
        </w:trPr>
        <w:tc>
          <w:tcPr>
            <w:tcW w:w="9855" w:type="dxa"/>
            <w:gridSpan w:val="8"/>
            <w:tcBorders>
              <w:top w:val="nil"/>
            </w:tcBorders>
          </w:tcPr>
          <w:p w:rsidR="00072B9C" w:rsidRPr="005419FD" w:rsidRDefault="00072B9C" w:rsidP="00072B9C">
            <w:pPr>
              <w:ind w:left="360" w:hanging="360"/>
              <w:jc w:val="both"/>
              <w:rPr>
                <w:b/>
              </w:rPr>
            </w:pPr>
            <w:r w:rsidRPr="005419FD">
              <w:rPr>
                <w:b/>
              </w:rPr>
              <w:t>Povinná literatura</w:t>
            </w:r>
          </w:p>
          <w:p w:rsidR="00072B9C" w:rsidRDefault="00072B9C" w:rsidP="00072B9C">
            <w:pPr>
              <w:jc w:val="both"/>
            </w:pPr>
            <w:r>
              <w:t>Daňové zákony a související předpisy v aktuálním znění.</w:t>
            </w:r>
          </w:p>
          <w:p w:rsidR="00072B9C" w:rsidRPr="005419FD" w:rsidRDefault="00072B9C" w:rsidP="00072B9C">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072B9C" w:rsidRDefault="00072B9C" w:rsidP="00072B9C">
            <w:pPr>
              <w:ind w:left="360" w:hanging="360"/>
              <w:jc w:val="both"/>
            </w:pPr>
            <w:r>
              <w:t xml:space="preserve">ÚZ – </w:t>
            </w:r>
            <w:r w:rsidRPr="00B448FB">
              <w:rPr>
                <w:i/>
              </w:rPr>
              <w:t>Sociální zabezpečení</w:t>
            </w:r>
            <w:r>
              <w:t>, aktuální znění.</w:t>
            </w:r>
          </w:p>
          <w:p w:rsidR="00072B9C" w:rsidRDefault="00072B9C" w:rsidP="00072B9C">
            <w:pPr>
              <w:ind w:left="360" w:hanging="360"/>
              <w:jc w:val="both"/>
            </w:pPr>
            <w:r>
              <w:t xml:space="preserve">ÚZ – </w:t>
            </w:r>
            <w:r w:rsidRPr="00D44890">
              <w:rPr>
                <w:i/>
              </w:rPr>
              <w:t>Zdravotní pojištění</w:t>
            </w:r>
            <w:r>
              <w:t>, aktuální znění.</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29" w:history="1">
              <w:r w:rsidRPr="00003EB1">
                <w:rPr>
                  <w:rStyle w:val="Hypertextovodkaz"/>
                </w:rPr>
                <w:t>http://vyuka.fame.utb.cz</w:t>
              </w:r>
            </w:hyperlink>
          </w:p>
          <w:p w:rsidR="00072B9C" w:rsidRPr="005419FD" w:rsidRDefault="00072B9C" w:rsidP="00072B9C">
            <w:pPr>
              <w:ind w:left="360" w:hanging="360"/>
              <w:jc w:val="both"/>
              <w:rPr>
                <w:b/>
              </w:rPr>
            </w:pPr>
            <w:r>
              <w:rPr>
                <w:b/>
              </w:rPr>
              <w:t>D</w:t>
            </w:r>
            <w:r w:rsidRPr="005419FD">
              <w:rPr>
                <w:b/>
              </w:rPr>
              <w:t>oporučená literatura</w:t>
            </w:r>
          </w:p>
          <w:p w:rsidR="00072B9C" w:rsidRDefault="00072B9C" w:rsidP="00072B9C">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072B9C" w:rsidRDefault="00072B9C" w:rsidP="00072B9C">
            <w:pPr>
              <w:ind w:left="360" w:hanging="360"/>
              <w:jc w:val="both"/>
            </w:pPr>
            <w:r>
              <w:t xml:space="preserve">ÚZ – </w:t>
            </w:r>
            <w:r w:rsidRPr="00D44890">
              <w:rPr>
                <w:i/>
              </w:rPr>
              <w:t>Zákoník práce</w:t>
            </w:r>
            <w:r>
              <w:t>, aktuální znění.</w:t>
            </w:r>
          </w:p>
          <w:p w:rsidR="00072B9C" w:rsidRPr="005419FD" w:rsidRDefault="00072B9C" w:rsidP="00072B9C">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72B9C" w:rsidRPr="005419FD" w:rsidRDefault="00072B9C" w:rsidP="00072B9C">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072B9C" w:rsidRPr="005419FD"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5419FD" w:rsidRDefault="00072B9C" w:rsidP="00072B9C">
            <w:pPr>
              <w:jc w:val="center"/>
              <w:rPr>
                <w:b/>
              </w:rPr>
            </w:pPr>
            <w:r w:rsidRPr="005419FD">
              <w:rPr>
                <w:b/>
              </w:rPr>
              <w:t>Informace ke kombinované nebo distanční formě</w:t>
            </w:r>
          </w:p>
        </w:tc>
      </w:tr>
      <w:tr w:rsidR="00072B9C" w:rsidRPr="005419FD" w:rsidTr="00072B9C">
        <w:tc>
          <w:tcPr>
            <w:tcW w:w="4787" w:type="dxa"/>
            <w:gridSpan w:val="3"/>
            <w:tcBorders>
              <w:top w:val="single" w:sz="2" w:space="0" w:color="auto"/>
            </w:tcBorders>
            <w:shd w:val="clear" w:color="auto" w:fill="F7CAAC"/>
          </w:tcPr>
          <w:p w:rsidR="00072B9C" w:rsidRPr="005419FD" w:rsidRDefault="00072B9C" w:rsidP="00072B9C">
            <w:pPr>
              <w:jc w:val="both"/>
            </w:pPr>
            <w:r w:rsidRPr="005419FD">
              <w:rPr>
                <w:b/>
              </w:rPr>
              <w:t>Rozsah konzultací (soustředění)</w:t>
            </w:r>
          </w:p>
        </w:tc>
        <w:tc>
          <w:tcPr>
            <w:tcW w:w="889" w:type="dxa"/>
            <w:tcBorders>
              <w:top w:val="single" w:sz="2" w:space="0" w:color="auto"/>
            </w:tcBorders>
          </w:tcPr>
          <w:p w:rsidR="00072B9C" w:rsidRPr="005419FD" w:rsidRDefault="00072B9C" w:rsidP="00072B9C">
            <w:pPr>
              <w:jc w:val="both"/>
            </w:pPr>
            <w:r w:rsidRPr="005419FD">
              <w:t>10</w:t>
            </w:r>
          </w:p>
        </w:tc>
        <w:tc>
          <w:tcPr>
            <w:tcW w:w="4179" w:type="dxa"/>
            <w:gridSpan w:val="4"/>
            <w:tcBorders>
              <w:top w:val="single" w:sz="2" w:space="0" w:color="auto"/>
            </w:tcBorders>
            <w:shd w:val="clear" w:color="auto" w:fill="F7CAAC"/>
          </w:tcPr>
          <w:p w:rsidR="00072B9C" w:rsidRPr="005419FD" w:rsidRDefault="00072B9C" w:rsidP="00072B9C">
            <w:pPr>
              <w:jc w:val="both"/>
              <w:rPr>
                <w:b/>
              </w:rPr>
            </w:pPr>
            <w:r w:rsidRPr="005419FD">
              <w:rPr>
                <w:b/>
              </w:rPr>
              <w:t xml:space="preserve">hodin </w:t>
            </w:r>
          </w:p>
        </w:tc>
      </w:tr>
      <w:tr w:rsidR="00072B9C" w:rsidRPr="005419FD" w:rsidTr="00072B9C">
        <w:tc>
          <w:tcPr>
            <w:tcW w:w="9855" w:type="dxa"/>
            <w:gridSpan w:val="8"/>
            <w:shd w:val="clear" w:color="auto" w:fill="F7CAAC"/>
          </w:tcPr>
          <w:p w:rsidR="00072B9C" w:rsidRPr="005419FD" w:rsidRDefault="00072B9C" w:rsidP="00072B9C">
            <w:pPr>
              <w:jc w:val="both"/>
              <w:rPr>
                <w:b/>
              </w:rPr>
            </w:pPr>
            <w:r w:rsidRPr="005419FD">
              <w:rPr>
                <w:b/>
              </w:rPr>
              <w:t>Informace o způsobu kontaktu s vyučujícím</w:t>
            </w:r>
          </w:p>
        </w:tc>
      </w:tr>
      <w:tr w:rsidR="00072B9C" w:rsidRPr="005419FD" w:rsidTr="00072B9C">
        <w:trPr>
          <w:trHeight w:val="818"/>
        </w:trPr>
        <w:tc>
          <w:tcPr>
            <w:tcW w:w="9855" w:type="dxa"/>
            <w:gridSpan w:val="8"/>
          </w:tcPr>
          <w:p w:rsidR="00072B9C" w:rsidRPr="005419FD" w:rsidRDefault="00072B9C" w:rsidP="00072B9C">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2/Z</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AB66DC">
              <w:t>cvičení</w:t>
            </w:r>
            <w:r>
              <w:t>ch.</w:t>
            </w:r>
          </w:p>
          <w:p w:rsidR="00072B9C" w:rsidRDefault="00072B9C" w:rsidP="00AB66DC">
            <w:pPr>
              <w:jc w:val="both"/>
            </w:pPr>
            <w:r>
              <w:t>Požadavky na zkoušku</w:t>
            </w:r>
            <w:r w:rsidRPr="000667AD">
              <w:t xml:space="preserve"> – </w:t>
            </w:r>
            <w:r>
              <w:t xml:space="preserve">ústní zkouška v rozsahu znalostí přednášek a </w:t>
            </w:r>
            <w:r w:rsidR="00AB66DC">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p>
        </w:tc>
      </w:tr>
      <w:tr w:rsidR="00072B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w:t>
            </w:r>
            <w:r w:rsidRPr="000667AD">
              <w:t xml:space="preserve"> dále stanovuje koncepci </w:t>
            </w:r>
            <w:r>
              <w:t xml:space="preserve">cvičení </w:t>
            </w:r>
            <w:r w:rsidRPr="000667AD">
              <w:t>a dohlíží na jejich jednotné vedení.</w:t>
            </w:r>
          </w:p>
        </w:tc>
      </w:tr>
      <w:tr w:rsidR="00072B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E669D3">
              <w:t xml:space="preserve">– přednášky </w:t>
            </w:r>
            <w:r>
              <w:rPr>
                <w:color w:val="000000"/>
                <w:szCs w:val="21"/>
              </w:rPr>
              <w:t>(50%)</w:t>
            </w:r>
            <w:r w:rsidRPr="00730079">
              <w:rPr>
                <w:color w:val="000000"/>
                <w:szCs w:val="21"/>
              </w:rPr>
              <w:t>, Ing. Blanka Jarolímová</w:t>
            </w:r>
            <w:r>
              <w:rPr>
                <w:color w:val="000000"/>
                <w:szCs w:val="21"/>
              </w:rPr>
              <w:t xml:space="preserve"> </w:t>
            </w:r>
            <w:r w:rsidRPr="00E669D3">
              <w:t xml:space="preserve">– přednášky </w:t>
            </w:r>
            <w:r>
              <w:rPr>
                <w:color w:val="000000"/>
                <w:szCs w:val="21"/>
              </w:rPr>
              <w:t>(50%)</w:t>
            </w:r>
          </w:p>
        </w:tc>
      </w:tr>
      <w:tr w:rsidR="00072B9C" w:rsidTr="00072B9C">
        <w:trPr>
          <w:trHeight w:val="119"/>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Cílem předmětu je </w:t>
            </w:r>
            <w:r w:rsidRPr="009C2DF2">
              <w:t>seznámi</w:t>
            </w:r>
            <w:r>
              <w:t>t studenty</w:t>
            </w:r>
            <w:r w:rsidRPr="009C2DF2">
              <w:t xml:space="preserve"> se základními principy zdanění příjmů právnických osob, s metodikou stanovení a výpočtu základu daně a daně z příjmů právnických osob </w:t>
            </w:r>
            <w:r>
              <w:t xml:space="preserve">a </w:t>
            </w:r>
            <w:r w:rsidRPr="002E2CBB">
              <w:t>dosáhnout</w:t>
            </w:r>
            <w:r>
              <w:t xml:space="preserve"> jejich </w:t>
            </w:r>
            <w:r w:rsidRPr="002E2CBB">
              <w:t>schopnost</w:t>
            </w:r>
            <w:r>
              <w:t xml:space="preserve">i </w:t>
            </w:r>
            <w:r w:rsidRPr="002E2CBB">
              <w:t>samostatné práce při metodicky a věcně správném využívání daňových zákonů</w:t>
            </w:r>
            <w:r>
              <w:t xml:space="preserve">, včetně </w:t>
            </w:r>
            <w:r w:rsidRPr="009C2DF2">
              <w:t>vypl</w:t>
            </w:r>
            <w:r>
              <w:t>nění</w:t>
            </w:r>
            <w:r w:rsidRPr="009C2DF2">
              <w:t xml:space="preserve"> přiznání k dani z příjmů právnických osob.  </w:t>
            </w:r>
          </w:p>
          <w:p w:rsidR="00072B9C" w:rsidRDefault="00072B9C" w:rsidP="00072B9C">
            <w:pPr>
              <w:jc w:val="both"/>
            </w:pPr>
            <w:r w:rsidRPr="009C2DF2">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rsidR="00072B9C" w:rsidRDefault="00072B9C" w:rsidP="004D784A">
            <w:pPr>
              <w:pStyle w:val="Odstavecseseznamem"/>
              <w:numPr>
                <w:ilvl w:val="0"/>
                <w:numId w:val="61"/>
              </w:numPr>
              <w:ind w:left="247" w:hanging="247"/>
              <w:jc w:val="both"/>
            </w:pPr>
            <w:r w:rsidRPr="00552608">
              <w:t>Daň z příjmů právnických osob – úvod do problematiky</w:t>
            </w:r>
            <w:r w:rsidR="00886288">
              <w:t>.</w:t>
            </w:r>
          </w:p>
          <w:p w:rsidR="00072B9C" w:rsidRDefault="00072B9C" w:rsidP="004D784A">
            <w:pPr>
              <w:pStyle w:val="Odstavecseseznamem"/>
              <w:numPr>
                <w:ilvl w:val="0"/>
                <w:numId w:val="61"/>
              </w:numPr>
              <w:ind w:left="247" w:hanging="247"/>
              <w:jc w:val="both"/>
            </w:pPr>
            <w:r w:rsidRPr="00F30BD2">
              <w:t>Daň z příjmů právnických osob – úprava základu daně</w:t>
            </w:r>
            <w:r w:rsidR="00886288">
              <w:t>.</w:t>
            </w:r>
          </w:p>
          <w:p w:rsidR="00072B9C" w:rsidRDefault="00072B9C" w:rsidP="004D784A">
            <w:pPr>
              <w:pStyle w:val="Odstavecseseznamem"/>
              <w:numPr>
                <w:ilvl w:val="0"/>
                <w:numId w:val="61"/>
              </w:numPr>
              <w:ind w:left="247" w:hanging="247"/>
              <w:jc w:val="both"/>
            </w:pPr>
            <w:r w:rsidRPr="007520E7">
              <w:t>Daň z příjmu právnických osob – odečitatelné položky a slevy n</w:t>
            </w:r>
            <w:r w:rsidR="00886288">
              <w:t>a dani.</w:t>
            </w:r>
          </w:p>
          <w:p w:rsidR="00072B9C" w:rsidRDefault="00072B9C" w:rsidP="004D784A">
            <w:pPr>
              <w:pStyle w:val="Odstavecseseznamem"/>
              <w:numPr>
                <w:ilvl w:val="0"/>
                <w:numId w:val="61"/>
              </w:numPr>
              <w:ind w:left="247" w:hanging="247"/>
              <w:jc w:val="both"/>
            </w:pPr>
            <w:r w:rsidRPr="00EF7DE3">
              <w:t>Daňově účinné a neúčinné náklady – obecné principy včetně vazby na účetnictví</w:t>
            </w:r>
            <w:r w:rsidR="00886288">
              <w:t>.</w:t>
            </w:r>
          </w:p>
          <w:p w:rsidR="00072B9C" w:rsidRDefault="00072B9C" w:rsidP="004D784A">
            <w:pPr>
              <w:pStyle w:val="Odstavecseseznamem"/>
              <w:numPr>
                <w:ilvl w:val="0"/>
                <w:numId w:val="61"/>
              </w:numPr>
              <w:ind w:left="247" w:hanging="247"/>
              <w:jc w:val="both"/>
            </w:pPr>
            <w:r w:rsidRPr="00E61D13">
              <w:t>Hmotný a nehmotný majetek dle zákona o dani z</w:t>
            </w:r>
            <w:r>
              <w:t> </w:t>
            </w:r>
            <w:r w:rsidRPr="00E61D13">
              <w:t>příjmů</w:t>
            </w:r>
            <w:r>
              <w:t xml:space="preserve"> a</w:t>
            </w:r>
            <w:r w:rsidRPr="00E61D13">
              <w:t xml:space="preserve"> daňové odpisy</w:t>
            </w:r>
            <w:r w:rsidR="00886288">
              <w:t>.</w:t>
            </w:r>
          </w:p>
          <w:p w:rsidR="00072B9C" w:rsidRDefault="00072B9C" w:rsidP="004D784A">
            <w:pPr>
              <w:pStyle w:val="Odstavecseseznamem"/>
              <w:numPr>
                <w:ilvl w:val="0"/>
                <w:numId w:val="61"/>
              </w:numPr>
              <w:ind w:left="247" w:hanging="247"/>
              <w:jc w:val="both"/>
            </w:pPr>
            <w:r w:rsidRPr="00E34298">
              <w:t>Daňové aspekty rezerv</w:t>
            </w:r>
            <w:r>
              <w:t>, leasingu</w:t>
            </w:r>
            <w:r w:rsidRPr="00E34298">
              <w:t xml:space="preserve"> a </w:t>
            </w:r>
            <w:r w:rsidR="00886288">
              <w:t>opravných položek k pohledávkám.</w:t>
            </w:r>
          </w:p>
          <w:p w:rsidR="00072B9C" w:rsidRDefault="00072B9C" w:rsidP="004D784A">
            <w:pPr>
              <w:pStyle w:val="Odstavecseseznamem"/>
              <w:numPr>
                <w:ilvl w:val="0"/>
                <w:numId w:val="61"/>
              </w:numPr>
              <w:ind w:left="247" w:hanging="247"/>
              <w:jc w:val="both"/>
            </w:pPr>
            <w:r w:rsidRPr="00B20A6E">
              <w:t>Mezinárodní zdanění – úvod do problematiky, smlouvy o zamezení dvojímu zdanění</w:t>
            </w:r>
            <w:r w:rsidR="00886288">
              <w:t>.</w:t>
            </w:r>
          </w:p>
          <w:p w:rsidR="00072B9C" w:rsidRDefault="00072B9C" w:rsidP="004D784A">
            <w:pPr>
              <w:pStyle w:val="Odstavecseseznamem"/>
              <w:numPr>
                <w:ilvl w:val="0"/>
                <w:numId w:val="61"/>
              </w:numPr>
              <w:ind w:left="247" w:hanging="247"/>
              <w:jc w:val="both"/>
            </w:pPr>
            <w:r w:rsidRPr="00EB55F4">
              <w:t>Mezinárodní zdanění – te</w:t>
            </w:r>
            <w:r w:rsidR="00886288">
              <w:t>chniky zamezení dvojímu zdanění.</w:t>
            </w:r>
          </w:p>
          <w:p w:rsidR="00072B9C" w:rsidRDefault="00072B9C" w:rsidP="004D784A">
            <w:pPr>
              <w:pStyle w:val="Odstavecseseznamem"/>
              <w:numPr>
                <w:ilvl w:val="0"/>
                <w:numId w:val="61"/>
              </w:numPr>
              <w:ind w:left="247" w:hanging="247"/>
              <w:jc w:val="both"/>
            </w:pPr>
            <w:r w:rsidRPr="002B4250">
              <w:t>Daňový řád – obecné zásady správy daní</w:t>
            </w:r>
            <w:r w:rsidR="00886288">
              <w:t>.</w:t>
            </w:r>
          </w:p>
          <w:p w:rsidR="00072B9C" w:rsidRDefault="00072B9C" w:rsidP="004D784A">
            <w:pPr>
              <w:pStyle w:val="Odstavecseseznamem"/>
              <w:numPr>
                <w:ilvl w:val="0"/>
                <w:numId w:val="61"/>
              </w:numPr>
              <w:ind w:left="247" w:hanging="247"/>
              <w:jc w:val="both"/>
            </w:pPr>
            <w:r w:rsidRPr="00022601">
              <w:t>Daňov</w:t>
            </w:r>
            <w:r w:rsidR="00886288">
              <w:t>ý řád – postupy při správě daní.</w:t>
            </w:r>
          </w:p>
          <w:p w:rsidR="00072B9C" w:rsidRDefault="00072B9C" w:rsidP="004D784A">
            <w:pPr>
              <w:pStyle w:val="Odstavecseseznamem"/>
              <w:numPr>
                <w:ilvl w:val="0"/>
                <w:numId w:val="61"/>
              </w:numPr>
              <w:ind w:left="247" w:hanging="247"/>
              <w:jc w:val="both"/>
            </w:pPr>
            <w:r w:rsidRPr="00A17C89">
              <w:t xml:space="preserve">Daňové poradenství (zákon o daňovém poradenství a </w:t>
            </w:r>
            <w:r>
              <w:t>K</w:t>
            </w:r>
            <w:r w:rsidRPr="00A17C89">
              <w:t>omoře daňových poradců ČR, principy daňového poradenství, etický kodex)</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3125"/>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F32AA2">
              <w:t>KOB</w:t>
            </w:r>
            <w:r>
              <w:t>ÍK</w:t>
            </w:r>
            <w:r w:rsidRPr="00F32AA2">
              <w:t>, J., KOHOUTKOV</w:t>
            </w:r>
            <w:r>
              <w:t>Á</w:t>
            </w:r>
            <w:r w:rsidRPr="00F32AA2">
              <w:t xml:space="preserve">, A. </w:t>
            </w:r>
            <w:r w:rsidRPr="00F32AA2">
              <w:rPr>
                <w:i/>
              </w:rPr>
              <w:t>Daňový řád s komentářem</w:t>
            </w:r>
            <w:r w:rsidRPr="00F32AA2">
              <w:t>. Olomouc: Anag, 2018</w:t>
            </w:r>
            <w:r>
              <w:t>, 400 s</w:t>
            </w:r>
            <w:r w:rsidRPr="00F32AA2">
              <w:t>. ISBN 978-80-7554-146-8</w:t>
            </w:r>
            <w:r>
              <w:t>.</w:t>
            </w:r>
          </w:p>
          <w:p w:rsidR="00072B9C" w:rsidRDefault="00072B9C" w:rsidP="00072B9C">
            <w:pPr>
              <w:jc w:val="both"/>
            </w:pPr>
            <w:r w:rsidRPr="008B1078">
              <w:t>VANČUROVÁ, A., LÁCHOVÁ, L. Daňový sy</w:t>
            </w:r>
            <w:r>
              <w:t xml:space="preserve">stém ČR 2018. Praha: VOX, 2018, 404 s. </w:t>
            </w:r>
            <w:r w:rsidRPr="008B1078">
              <w:t>ISBN 978-80-87480-63-2.</w:t>
            </w:r>
          </w:p>
          <w:p w:rsidR="00072B9C" w:rsidRDefault="00072B9C" w:rsidP="00072B9C">
            <w:pPr>
              <w:jc w:val="both"/>
            </w:pPr>
            <w:r w:rsidRPr="008B1078">
              <w:t xml:space="preserve">VANČUROVÁ, A., </w:t>
            </w:r>
            <w:r w:rsidRPr="0025371D">
              <w:t xml:space="preserve">SOJKA, V. </w:t>
            </w:r>
            <w:r w:rsidRPr="0025371D">
              <w:rPr>
                <w:i/>
              </w:rPr>
              <w:t>Mezinárodní zdanění příjmů</w:t>
            </w:r>
            <w:r w:rsidRPr="0025371D">
              <w:t>. Praha: Wolters Kluwer, 2013. ISBN 978-80-747-8035-6.</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30" w:history="1">
              <w:r w:rsidRPr="00003EB1">
                <w:rPr>
                  <w:rStyle w:val="Hypertextovodkaz"/>
                </w:rPr>
                <w:t>http://vyuka.fame.utb.cz</w:t>
              </w:r>
            </w:hyperlink>
          </w:p>
          <w:p w:rsidR="00072B9C" w:rsidRDefault="00072B9C" w:rsidP="00072B9C">
            <w:pPr>
              <w:jc w:val="both"/>
              <w:rPr>
                <w:b/>
              </w:rPr>
            </w:pPr>
            <w:r w:rsidRPr="00F0284A">
              <w:rPr>
                <w:b/>
              </w:rPr>
              <w:t>Doporučená literatura</w:t>
            </w:r>
          </w:p>
          <w:p w:rsidR="00072B9C" w:rsidRDefault="00072B9C" w:rsidP="00072B9C">
            <w:pPr>
              <w:jc w:val="both"/>
            </w:pPr>
            <w:r w:rsidRPr="00CF7F4D">
              <w:t xml:space="preserve">HNÁTEK, M. </w:t>
            </w:r>
            <w:r w:rsidRPr="00CF7F4D">
              <w:rPr>
                <w:i/>
              </w:rPr>
              <w:t>Daňové a nedaňové náklady 2019</w:t>
            </w:r>
            <w:r w:rsidRPr="00CF7F4D">
              <w:t>. Praha: Grada, 2019</w:t>
            </w:r>
            <w:r>
              <w:t>, 280 s</w:t>
            </w:r>
            <w:r w:rsidRPr="00CF7F4D">
              <w:t>. ISBN 978-80-905899-8-8</w:t>
            </w:r>
            <w:r>
              <w:t>.</w:t>
            </w:r>
          </w:p>
          <w:p w:rsidR="00072B9C" w:rsidRDefault="00072B9C" w:rsidP="00072B9C">
            <w:pPr>
              <w:jc w:val="both"/>
            </w:pPr>
            <w:r w:rsidRPr="00336CEB">
              <w:t xml:space="preserve">KDPČR. </w:t>
            </w:r>
            <w:r w:rsidRPr="00336CEB">
              <w:rPr>
                <w:i/>
              </w:rPr>
              <w:t>Sborník příkladů 2018</w:t>
            </w:r>
            <w:r w:rsidRPr="00336CEB">
              <w:t>. Brno: KDPČR, 2018</w:t>
            </w:r>
            <w:r>
              <w:t>, 296 s.</w:t>
            </w:r>
          </w:p>
          <w:p w:rsidR="00072B9C" w:rsidRDefault="00072B9C" w:rsidP="00072B9C">
            <w:pPr>
              <w:jc w:val="both"/>
            </w:pPr>
            <w:r w:rsidRPr="00524F14">
              <w:t>PRUDKÝ, P., LOŠŤÁ</w:t>
            </w:r>
            <w:r>
              <w:t>K</w:t>
            </w:r>
            <w:r w:rsidRPr="00524F14">
              <w:t xml:space="preserve">, M. </w:t>
            </w:r>
            <w:r w:rsidRPr="00524F14">
              <w:rPr>
                <w:i/>
              </w:rPr>
              <w:t>Hmotný a nehmotný majetek v praxi</w:t>
            </w:r>
            <w:r w:rsidRPr="00524F14">
              <w:t>. Olomouc: Anag, 2017</w:t>
            </w:r>
            <w:r>
              <w:t>, 352 s</w:t>
            </w:r>
            <w:r w:rsidRPr="00524F14">
              <w:t>. ISBN 978-80-7554-063-8.</w:t>
            </w:r>
          </w:p>
          <w:p w:rsidR="00072B9C" w:rsidRDefault="00072B9C" w:rsidP="00072B9C">
            <w:pPr>
              <w:jc w:val="both"/>
            </w:pPr>
            <w:r w:rsidRPr="005D12BB">
              <w:t>Zákon č. 523/1992 Sb. o daňovém poradenství a Komoře daňových poradců České republiky ve znění pozdějších předpisů (online: https://www.kdpcr.cz/informace/predpisy/zakon-o-danovem-poradenstvi</w:t>
            </w:r>
            <w:r>
              <w:t>)</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lastRenderedPageBreak/>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RPr="00072B9C" w:rsidTr="00072B9C">
        <w:tc>
          <w:tcPr>
            <w:tcW w:w="9855" w:type="dxa"/>
            <w:gridSpan w:val="8"/>
            <w:tcBorders>
              <w:bottom w:val="double" w:sz="4" w:space="0" w:color="auto"/>
            </w:tcBorders>
            <w:shd w:val="clear" w:color="auto" w:fill="BDD6EE"/>
          </w:tcPr>
          <w:p w:rsidR="00072B9C" w:rsidRPr="00072B9C" w:rsidRDefault="00072B9C" w:rsidP="00072B9C">
            <w:pPr>
              <w:jc w:val="both"/>
              <w:rPr>
                <w:b/>
              </w:rPr>
            </w:pPr>
            <w:r w:rsidRPr="00072B9C">
              <w:lastRenderedPageBreak/>
              <w:br w:type="page"/>
            </w:r>
            <w:r w:rsidRPr="00072B9C">
              <w:rPr>
                <w:b/>
                <w:sz w:val="24"/>
              </w:rPr>
              <w:t>B-III – Charakteristika studijního předmětu</w:t>
            </w:r>
          </w:p>
        </w:tc>
      </w:tr>
      <w:tr w:rsidR="00072B9C" w:rsidRPr="00072B9C" w:rsidTr="00072B9C">
        <w:tc>
          <w:tcPr>
            <w:tcW w:w="3086" w:type="dxa"/>
            <w:tcBorders>
              <w:top w:val="double" w:sz="4" w:space="0" w:color="auto"/>
            </w:tcBorders>
            <w:shd w:val="clear" w:color="auto" w:fill="F7CAAC"/>
          </w:tcPr>
          <w:p w:rsidR="00072B9C" w:rsidRPr="00072B9C" w:rsidRDefault="00072B9C" w:rsidP="00072B9C">
            <w:pPr>
              <w:jc w:val="both"/>
              <w:rPr>
                <w:b/>
              </w:rPr>
            </w:pPr>
            <w:r w:rsidRPr="00072B9C">
              <w:rPr>
                <w:b/>
              </w:rPr>
              <w:t>Název studijního předmětu</w:t>
            </w:r>
          </w:p>
        </w:tc>
        <w:tc>
          <w:tcPr>
            <w:tcW w:w="6769" w:type="dxa"/>
            <w:gridSpan w:val="7"/>
            <w:tcBorders>
              <w:top w:val="double" w:sz="4" w:space="0" w:color="auto"/>
            </w:tcBorders>
          </w:tcPr>
          <w:p w:rsidR="00072B9C" w:rsidRPr="00072B9C" w:rsidRDefault="00072B9C" w:rsidP="00072B9C">
            <w:pPr>
              <w:jc w:val="both"/>
            </w:pPr>
            <w:r w:rsidRPr="00072B9C">
              <w:t>Finanční trhy a bankovnictví I</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Typ předmětu</w:t>
            </w:r>
          </w:p>
        </w:tc>
        <w:tc>
          <w:tcPr>
            <w:tcW w:w="3406" w:type="dxa"/>
            <w:gridSpan w:val="4"/>
          </w:tcPr>
          <w:p w:rsidR="00072B9C" w:rsidRPr="00072B9C" w:rsidRDefault="00072B9C" w:rsidP="00072B9C">
            <w:pPr>
              <w:jc w:val="both"/>
            </w:pPr>
            <w:r>
              <w:t>p</w:t>
            </w:r>
            <w:r w:rsidRPr="00072B9C">
              <w:t>ovinný</w:t>
            </w:r>
            <w:r>
              <w:t xml:space="preserve"> </w:t>
            </w:r>
            <w:r w:rsidR="00E061D7">
              <w:t xml:space="preserve"> </w:t>
            </w:r>
          </w:p>
        </w:tc>
        <w:tc>
          <w:tcPr>
            <w:tcW w:w="2695" w:type="dxa"/>
            <w:gridSpan w:val="2"/>
            <w:shd w:val="clear" w:color="auto" w:fill="F7CAAC"/>
          </w:tcPr>
          <w:p w:rsidR="00072B9C" w:rsidRPr="00072B9C" w:rsidRDefault="00072B9C" w:rsidP="00072B9C">
            <w:pPr>
              <w:jc w:val="both"/>
            </w:pPr>
            <w:r w:rsidRPr="00072B9C">
              <w:rPr>
                <w:b/>
              </w:rPr>
              <w:t>doporučený ročník / semestr</w:t>
            </w:r>
          </w:p>
        </w:tc>
        <w:tc>
          <w:tcPr>
            <w:tcW w:w="668" w:type="dxa"/>
          </w:tcPr>
          <w:p w:rsidR="00072B9C" w:rsidRPr="00072B9C" w:rsidRDefault="00072B9C" w:rsidP="00072B9C">
            <w:pPr>
              <w:jc w:val="both"/>
            </w:pPr>
            <w:r w:rsidRPr="00072B9C">
              <w:t>2/Z</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Rozsah studijního předmětu</w:t>
            </w:r>
          </w:p>
        </w:tc>
        <w:tc>
          <w:tcPr>
            <w:tcW w:w="1701" w:type="dxa"/>
            <w:gridSpan w:val="2"/>
          </w:tcPr>
          <w:p w:rsidR="00072B9C" w:rsidRPr="00072B9C" w:rsidRDefault="00072B9C" w:rsidP="00072B9C">
            <w:pPr>
              <w:jc w:val="both"/>
            </w:pPr>
            <w:r w:rsidRPr="00072B9C">
              <w:t>26p + 26s</w:t>
            </w:r>
          </w:p>
        </w:tc>
        <w:tc>
          <w:tcPr>
            <w:tcW w:w="889" w:type="dxa"/>
            <w:shd w:val="clear" w:color="auto" w:fill="F7CAAC"/>
          </w:tcPr>
          <w:p w:rsidR="00072B9C" w:rsidRPr="00072B9C" w:rsidRDefault="00072B9C" w:rsidP="00072B9C">
            <w:pPr>
              <w:jc w:val="both"/>
              <w:rPr>
                <w:b/>
              </w:rPr>
            </w:pPr>
            <w:r w:rsidRPr="00072B9C">
              <w:rPr>
                <w:b/>
              </w:rPr>
              <w:t xml:space="preserve">hod. </w:t>
            </w:r>
          </w:p>
        </w:tc>
        <w:tc>
          <w:tcPr>
            <w:tcW w:w="816" w:type="dxa"/>
          </w:tcPr>
          <w:p w:rsidR="00072B9C" w:rsidRPr="00072B9C" w:rsidRDefault="00072B9C" w:rsidP="00072B9C">
            <w:pPr>
              <w:jc w:val="both"/>
            </w:pPr>
            <w:r w:rsidRPr="00072B9C">
              <w:t>52</w:t>
            </w:r>
          </w:p>
        </w:tc>
        <w:tc>
          <w:tcPr>
            <w:tcW w:w="2156" w:type="dxa"/>
            <w:shd w:val="clear" w:color="auto" w:fill="F7CAAC"/>
          </w:tcPr>
          <w:p w:rsidR="00072B9C" w:rsidRPr="00072B9C" w:rsidRDefault="00072B9C" w:rsidP="00072B9C">
            <w:pPr>
              <w:jc w:val="both"/>
              <w:rPr>
                <w:b/>
              </w:rPr>
            </w:pPr>
            <w:r w:rsidRPr="00072B9C">
              <w:rPr>
                <w:b/>
              </w:rPr>
              <w:t>kreditů</w:t>
            </w:r>
          </w:p>
        </w:tc>
        <w:tc>
          <w:tcPr>
            <w:tcW w:w="1207" w:type="dxa"/>
            <w:gridSpan w:val="2"/>
          </w:tcPr>
          <w:p w:rsidR="00072B9C" w:rsidRPr="00072B9C" w:rsidRDefault="00072B9C" w:rsidP="00072B9C">
            <w:pPr>
              <w:jc w:val="both"/>
            </w:pPr>
            <w:r w:rsidRPr="00072B9C">
              <w:t>5</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Prerekvizity, korekvizity, ekvivalence</w:t>
            </w:r>
          </w:p>
        </w:tc>
        <w:tc>
          <w:tcPr>
            <w:tcW w:w="6769" w:type="dxa"/>
            <w:gridSpan w:val="7"/>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Způsob ověření studijních výsledků</w:t>
            </w:r>
          </w:p>
        </w:tc>
        <w:tc>
          <w:tcPr>
            <w:tcW w:w="3406" w:type="dxa"/>
            <w:gridSpan w:val="4"/>
          </w:tcPr>
          <w:p w:rsidR="00072B9C" w:rsidRPr="00072B9C" w:rsidRDefault="00072B9C" w:rsidP="00072B9C">
            <w:pPr>
              <w:jc w:val="both"/>
            </w:pPr>
            <w:r>
              <w:t>z</w:t>
            </w:r>
            <w:r w:rsidRPr="00072B9C">
              <w:t>ápočet, zkouška</w:t>
            </w:r>
          </w:p>
        </w:tc>
        <w:tc>
          <w:tcPr>
            <w:tcW w:w="2156" w:type="dxa"/>
            <w:shd w:val="clear" w:color="auto" w:fill="F7CAAC"/>
          </w:tcPr>
          <w:p w:rsidR="00072B9C" w:rsidRPr="00072B9C" w:rsidRDefault="00072B9C" w:rsidP="00072B9C">
            <w:pPr>
              <w:jc w:val="both"/>
              <w:rPr>
                <w:b/>
              </w:rPr>
            </w:pPr>
            <w:r w:rsidRPr="00072B9C">
              <w:rPr>
                <w:b/>
              </w:rPr>
              <w:t>Forma výuky</w:t>
            </w:r>
          </w:p>
        </w:tc>
        <w:tc>
          <w:tcPr>
            <w:tcW w:w="1207" w:type="dxa"/>
            <w:gridSpan w:val="2"/>
          </w:tcPr>
          <w:p w:rsidR="00072B9C" w:rsidRPr="00072B9C" w:rsidRDefault="00072B9C" w:rsidP="00072B9C">
            <w:pPr>
              <w:jc w:val="both"/>
            </w:pPr>
            <w:r>
              <w:t>p</w:t>
            </w:r>
            <w:r w:rsidRPr="00072B9C">
              <w:t>řednáška, seminář</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Forma způsobu ověření studijních výsledků a další požadavky na studenta</w:t>
            </w:r>
          </w:p>
        </w:tc>
        <w:tc>
          <w:tcPr>
            <w:tcW w:w="6769" w:type="dxa"/>
            <w:gridSpan w:val="7"/>
            <w:tcBorders>
              <w:bottom w:val="nil"/>
            </w:tcBorders>
          </w:tcPr>
          <w:p w:rsidR="00072B9C" w:rsidRPr="00072B9C" w:rsidRDefault="00072B9C" w:rsidP="00072B9C">
            <w:pPr>
              <w:rPr>
                <w:color w:val="000000"/>
                <w:shd w:val="clear" w:color="auto" w:fill="FFFFFF"/>
              </w:rPr>
            </w:pPr>
            <w:r w:rsidRPr="00072B9C">
              <w:rPr>
                <w:color w:val="000000"/>
                <w:shd w:val="clear" w:color="auto" w:fill="FFFFFF"/>
              </w:rPr>
              <w:t>Způsob zakončení předmětu – zápočet, zkouška </w:t>
            </w:r>
          </w:p>
          <w:p w:rsidR="00072B9C" w:rsidRPr="00072B9C" w:rsidRDefault="00072B9C" w:rsidP="00072B9C">
            <w:pPr>
              <w:jc w:val="both"/>
              <w:rPr>
                <w:color w:val="000000"/>
                <w:shd w:val="clear" w:color="auto" w:fill="FFFFFF"/>
              </w:rPr>
            </w:pPr>
            <w:r w:rsidRPr="00072B9C">
              <w:rPr>
                <w:color w:val="000000"/>
                <w:shd w:val="clear" w:color="auto" w:fill="FFFFFF"/>
              </w:rPr>
              <w:t>Požadavky k zápočtu:</w:t>
            </w:r>
            <w:r>
              <w:rPr>
                <w:color w:val="000000"/>
                <w:shd w:val="clear" w:color="auto" w:fill="FFFFFF"/>
              </w:rPr>
              <w:t xml:space="preserve"> </w:t>
            </w:r>
            <w:r w:rsidR="00AB66DC">
              <w:rPr>
                <w:color w:val="000000"/>
                <w:shd w:val="clear" w:color="auto" w:fill="FFFFFF"/>
              </w:rPr>
              <w:t>z</w:t>
            </w:r>
            <w:r w:rsidRPr="00072B9C">
              <w:rPr>
                <w:color w:val="000000"/>
                <w:shd w:val="clear" w:color="auto" w:fill="FFFFFF"/>
              </w:rPr>
              <w:t xml:space="preserve">ískání zápočtu na základě 2 písemných testů v průběhu semestru </w:t>
            </w:r>
            <w:r w:rsidRPr="00072B9C">
              <w:t>(získání min. 60% bodů).</w:t>
            </w:r>
            <w:r w:rsidRPr="00072B9C">
              <w:rPr>
                <w:color w:val="000000"/>
                <w:shd w:val="clear" w:color="auto" w:fill="FFFFFF"/>
              </w:rPr>
              <w:t xml:space="preserve"> Otázky písemných testů jsou z celého rozsahu výuky probrané v rámci seminářů.</w:t>
            </w:r>
          </w:p>
          <w:p w:rsidR="00072B9C" w:rsidRPr="00072B9C" w:rsidRDefault="00072B9C" w:rsidP="00072B9C">
            <w:pPr>
              <w:jc w:val="both"/>
            </w:pPr>
            <w:r w:rsidRPr="00072B9C">
              <w:rPr>
                <w:color w:val="000000"/>
                <w:shd w:val="clear" w:color="auto" w:fill="FFFFFF"/>
              </w:rPr>
              <w:t>Požadavky ke zkoušce:</w:t>
            </w:r>
            <w:r>
              <w:rPr>
                <w:color w:val="000000"/>
                <w:shd w:val="clear" w:color="auto" w:fill="FFFFFF"/>
              </w:rPr>
              <w:t xml:space="preserve"> </w:t>
            </w:r>
            <w:r w:rsidR="00AB66DC">
              <w:rPr>
                <w:color w:val="000000"/>
                <w:shd w:val="clear" w:color="auto" w:fill="FFFFFF"/>
              </w:rPr>
              <w:t>ú</w:t>
            </w:r>
            <w:r w:rsidRPr="00072B9C">
              <w:rPr>
                <w:color w:val="000000"/>
                <w:shd w:val="clear" w:color="auto" w:fill="FFFFFF"/>
              </w:rPr>
              <w:t xml:space="preserve">spěšné absolvování písemného testu </w:t>
            </w:r>
            <w:r w:rsidRPr="00072B9C">
              <w:t>(získání min. 60% bodů).</w:t>
            </w:r>
            <w:r w:rsidRPr="00072B9C">
              <w:rPr>
                <w:color w:val="000000"/>
                <w:shd w:val="clear" w:color="auto" w:fill="FFFFFF"/>
              </w:rPr>
              <w:t xml:space="preserve"> Otázky písemného testu jsou z celého rozsahu předmětu podle základní studijní literatury. </w:t>
            </w:r>
          </w:p>
        </w:tc>
      </w:tr>
      <w:tr w:rsidR="00072B9C" w:rsidRPr="00072B9C" w:rsidTr="00072B9C">
        <w:trPr>
          <w:trHeight w:val="78"/>
        </w:trPr>
        <w:tc>
          <w:tcPr>
            <w:tcW w:w="9855" w:type="dxa"/>
            <w:gridSpan w:val="8"/>
            <w:tcBorders>
              <w:top w:val="nil"/>
            </w:tcBorders>
          </w:tcPr>
          <w:p w:rsidR="00072B9C" w:rsidRPr="00072B9C" w:rsidRDefault="00072B9C" w:rsidP="00072B9C">
            <w:pPr>
              <w:jc w:val="both"/>
            </w:pPr>
          </w:p>
        </w:tc>
      </w:tr>
      <w:tr w:rsidR="00072B9C" w:rsidRPr="00072B9C" w:rsidTr="00072B9C">
        <w:trPr>
          <w:trHeight w:val="197"/>
        </w:trPr>
        <w:tc>
          <w:tcPr>
            <w:tcW w:w="3086" w:type="dxa"/>
            <w:tcBorders>
              <w:top w:val="nil"/>
            </w:tcBorders>
            <w:shd w:val="clear" w:color="auto" w:fill="F7CAAC"/>
          </w:tcPr>
          <w:p w:rsidR="00072B9C" w:rsidRPr="00072B9C" w:rsidRDefault="00072B9C" w:rsidP="00072B9C">
            <w:pPr>
              <w:jc w:val="both"/>
              <w:rPr>
                <w:b/>
              </w:rPr>
            </w:pPr>
            <w:r w:rsidRPr="00072B9C">
              <w:rPr>
                <w:b/>
              </w:rPr>
              <w:t>Garant předmětu</w:t>
            </w:r>
          </w:p>
        </w:tc>
        <w:tc>
          <w:tcPr>
            <w:tcW w:w="6769" w:type="dxa"/>
            <w:gridSpan w:val="7"/>
            <w:tcBorders>
              <w:top w:val="nil"/>
            </w:tcBorders>
          </w:tcPr>
          <w:p w:rsidR="00072B9C" w:rsidRPr="00072B9C" w:rsidRDefault="00072B9C" w:rsidP="00072B9C">
            <w:pPr>
              <w:jc w:val="both"/>
            </w:pPr>
            <w:r w:rsidRPr="00072B9C">
              <w:t>Ing. Blanka Kameníková, Ph.D.</w:t>
            </w:r>
          </w:p>
        </w:tc>
      </w:tr>
      <w:tr w:rsidR="00072B9C" w:rsidRPr="00072B9C" w:rsidTr="00072B9C">
        <w:trPr>
          <w:trHeight w:val="243"/>
        </w:trPr>
        <w:tc>
          <w:tcPr>
            <w:tcW w:w="3086" w:type="dxa"/>
            <w:tcBorders>
              <w:top w:val="nil"/>
            </w:tcBorders>
            <w:shd w:val="clear" w:color="auto" w:fill="F7CAAC"/>
          </w:tcPr>
          <w:p w:rsidR="00072B9C" w:rsidRPr="00072B9C" w:rsidRDefault="00072B9C" w:rsidP="00072B9C">
            <w:pPr>
              <w:jc w:val="both"/>
              <w:rPr>
                <w:b/>
              </w:rPr>
            </w:pPr>
            <w:r w:rsidRPr="00072B9C">
              <w:rPr>
                <w:b/>
              </w:rPr>
              <w:t>Zapojení garanta do výuky předmětu</w:t>
            </w:r>
          </w:p>
        </w:tc>
        <w:tc>
          <w:tcPr>
            <w:tcW w:w="6769" w:type="dxa"/>
            <w:gridSpan w:val="7"/>
            <w:tcBorders>
              <w:top w:val="nil"/>
            </w:tcBorders>
          </w:tcPr>
          <w:p w:rsidR="00072B9C" w:rsidRPr="00072B9C" w:rsidRDefault="00AB66DC" w:rsidP="00AB66DC">
            <w:pPr>
              <w:jc w:val="both"/>
            </w:pPr>
            <w:r w:rsidRPr="000667AD">
              <w:t xml:space="preserve">Garant se podílí na přednášení v rozsahu </w:t>
            </w:r>
            <w:r>
              <w:t>100%,</w:t>
            </w:r>
            <w:r w:rsidRPr="000667AD">
              <w:t xml:space="preserve"> dále stanovuje koncepci </w:t>
            </w:r>
            <w:r>
              <w:t xml:space="preserve">seminářů </w:t>
            </w:r>
            <w:r w:rsidRPr="000667AD">
              <w:t>a dohlíží na jejich jednotné vedení.</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Vyučující</w:t>
            </w:r>
          </w:p>
        </w:tc>
        <w:tc>
          <w:tcPr>
            <w:tcW w:w="6769" w:type="dxa"/>
            <w:gridSpan w:val="7"/>
            <w:tcBorders>
              <w:bottom w:val="nil"/>
            </w:tcBorders>
          </w:tcPr>
          <w:p w:rsidR="00072B9C" w:rsidRPr="00072B9C" w:rsidRDefault="00072B9C" w:rsidP="00072B9C">
            <w:pPr>
              <w:jc w:val="both"/>
            </w:pPr>
            <w:r w:rsidRPr="00072B9C">
              <w:t xml:space="preserve">Ing. Blanka Kameníková, Ph.D - </w:t>
            </w:r>
            <w:r w:rsidR="00493D32" w:rsidRPr="00E669D3">
              <w:t xml:space="preserve">přednášky </w:t>
            </w:r>
            <w:r w:rsidR="00493D32">
              <w:rPr>
                <w:color w:val="000000"/>
                <w:szCs w:val="21"/>
              </w:rPr>
              <w:t>(100%)</w:t>
            </w:r>
          </w:p>
        </w:tc>
      </w:tr>
      <w:tr w:rsidR="00072B9C" w:rsidRPr="00072B9C" w:rsidTr="00072B9C">
        <w:trPr>
          <w:trHeight w:val="226"/>
        </w:trPr>
        <w:tc>
          <w:tcPr>
            <w:tcW w:w="9855" w:type="dxa"/>
            <w:gridSpan w:val="8"/>
            <w:tcBorders>
              <w:top w:val="nil"/>
            </w:tcBorders>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Stručná anotace předmětu</w:t>
            </w:r>
          </w:p>
        </w:tc>
        <w:tc>
          <w:tcPr>
            <w:tcW w:w="6769" w:type="dxa"/>
            <w:gridSpan w:val="7"/>
            <w:tcBorders>
              <w:bottom w:val="nil"/>
            </w:tcBorders>
          </w:tcPr>
          <w:p w:rsidR="00072B9C" w:rsidRPr="00072B9C" w:rsidRDefault="00072B9C" w:rsidP="00072B9C">
            <w:pPr>
              <w:jc w:val="both"/>
            </w:pPr>
          </w:p>
        </w:tc>
      </w:tr>
      <w:tr w:rsidR="00072B9C" w:rsidRPr="00072B9C" w:rsidTr="00072B9C">
        <w:trPr>
          <w:trHeight w:val="3938"/>
        </w:trPr>
        <w:tc>
          <w:tcPr>
            <w:tcW w:w="9855" w:type="dxa"/>
            <w:gridSpan w:val="8"/>
            <w:tcBorders>
              <w:top w:val="nil"/>
              <w:bottom w:val="single" w:sz="12" w:space="0" w:color="auto"/>
            </w:tcBorders>
          </w:tcPr>
          <w:p w:rsidR="00072B9C" w:rsidRPr="00072B9C" w:rsidRDefault="00072B9C" w:rsidP="00072B9C">
            <w:pPr>
              <w:jc w:val="both"/>
            </w:pPr>
            <w:r w:rsidRPr="00072B9C">
              <w:t>Předmět je zaměřen na problematiku fungování finančních trhů, finančních institucí a finančních dokumentů se zaměřením na bankovní sektor. Teoretické poznatky jsou doplněny matematickými postupy včetně odvození výrazů pro finanční výpočty používanými v bankovní sféře. U bankovního sektoru je pozornost věnovaná zejména základním informacím o podstatě a fungování bank a bankovního odvětví v tržním systému hospodářství. Jde zejména o charakteristiku základních bankovních obchodů a produktů (aktivní bankovní obchody se zaměřením na úvěrové obchody, pasivní operace, platební styk, platební systémy, záruční instrumenty a cenné papíry) - to vše ve vazbě na optimální využití uvedených produktů pro retailové a firemní finanční řízení v ostatních segmentech ekonomiky. Na seminářích je tématika procvičena na konkrétních příkladech z finanční a bankovní praxe.</w:t>
            </w:r>
          </w:p>
          <w:p w:rsidR="00072B9C" w:rsidRPr="00072B9C" w:rsidRDefault="00072B9C" w:rsidP="004D784A">
            <w:pPr>
              <w:numPr>
                <w:ilvl w:val="0"/>
                <w:numId w:val="62"/>
              </w:numPr>
              <w:ind w:left="252" w:hanging="252"/>
              <w:contextualSpacing/>
              <w:jc w:val="both"/>
            </w:pPr>
            <w:r w:rsidRPr="00072B9C">
              <w:t>Hospodářský systém a jeho podstata, finanční trh a finanční systém</w:t>
            </w:r>
            <w:r w:rsidR="00886288">
              <w:t>.</w:t>
            </w:r>
          </w:p>
          <w:p w:rsidR="00072B9C" w:rsidRPr="00072B9C" w:rsidRDefault="00072B9C" w:rsidP="004D784A">
            <w:pPr>
              <w:numPr>
                <w:ilvl w:val="0"/>
                <w:numId w:val="62"/>
              </w:numPr>
              <w:ind w:left="252" w:hanging="252"/>
              <w:contextualSpacing/>
              <w:jc w:val="both"/>
            </w:pPr>
            <w:r w:rsidRPr="00072B9C">
              <w:t>Úročení, úroková míra, úrokové období</w:t>
            </w:r>
            <w:r w:rsidR="00886288">
              <w:t>.</w:t>
            </w:r>
          </w:p>
          <w:p w:rsidR="00072B9C" w:rsidRPr="00072B9C" w:rsidRDefault="00072B9C" w:rsidP="004D784A">
            <w:pPr>
              <w:numPr>
                <w:ilvl w:val="0"/>
                <w:numId w:val="62"/>
              </w:numPr>
              <w:ind w:left="252" w:hanging="252"/>
              <w:contextualSpacing/>
              <w:jc w:val="both"/>
            </w:pPr>
            <w:r w:rsidRPr="00072B9C">
              <w:t>Současná a budoucí hodnota peněz, diskontování, diskontní sazba</w:t>
            </w:r>
            <w:r w:rsidR="00886288">
              <w:t>.</w:t>
            </w:r>
          </w:p>
          <w:p w:rsidR="00072B9C" w:rsidRPr="00072B9C" w:rsidRDefault="00072B9C" w:rsidP="004D784A">
            <w:pPr>
              <w:numPr>
                <w:ilvl w:val="0"/>
                <w:numId w:val="62"/>
              </w:numPr>
              <w:ind w:left="252" w:hanging="252"/>
              <w:contextualSpacing/>
              <w:jc w:val="both"/>
            </w:pPr>
            <w:r w:rsidRPr="00072B9C">
              <w:t>Spoření, důchody</w:t>
            </w:r>
            <w:r w:rsidR="00886288">
              <w:t>.</w:t>
            </w:r>
          </w:p>
          <w:p w:rsidR="00072B9C" w:rsidRPr="00072B9C" w:rsidRDefault="00072B9C" w:rsidP="004D784A">
            <w:pPr>
              <w:numPr>
                <w:ilvl w:val="0"/>
                <w:numId w:val="62"/>
              </w:numPr>
              <w:ind w:left="252" w:hanging="252"/>
              <w:contextualSpacing/>
              <w:jc w:val="both"/>
            </w:pPr>
            <w:r w:rsidRPr="00072B9C">
              <w:t>Akcie, dluhopisy, měny</w:t>
            </w:r>
            <w:r w:rsidR="00886288">
              <w:t>.</w:t>
            </w:r>
          </w:p>
          <w:p w:rsidR="00072B9C" w:rsidRPr="00072B9C" w:rsidRDefault="00072B9C" w:rsidP="004D784A">
            <w:pPr>
              <w:numPr>
                <w:ilvl w:val="0"/>
                <w:numId w:val="62"/>
              </w:numPr>
              <w:ind w:left="252" w:hanging="252"/>
              <w:contextualSpacing/>
              <w:jc w:val="both"/>
            </w:pPr>
            <w:r w:rsidRPr="00072B9C">
              <w:t>Bankovní systém, jeho podstata a druhy bank</w:t>
            </w:r>
            <w:r w:rsidR="00886288">
              <w:t>.</w:t>
            </w:r>
          </w:p>
          <w:p w:rsidR="00072B9C" w:rsidRPr="00072B9C" w:rsidRDefault="00072B9C" w:rsidP="004D784A">
            <w:pPr>
              <w:numPr>
                <w:ilvl w:val="0"/>
                <w:numId w:val="62"/>
              </w:numPr>
              <w:ind w:left="252" w:hanging="252"/>
              <w:contextualSpacing/>
              <w:jc w:val="both"/>
            </w:pPr>
            <w:r w:rsidRPr="00072B9C">
              <w:t>Podstata bankovního podnikání, řízení konkurenceschopnosti komerčních bank</w:t>
            </w:r>
            <w:r w:rsidR="00886288">
              <w:t>.</w:t>
            </w:r>
          </w:p>
          <w:p w:rsidR="00072B9C" w:rsidRPr="00072B9C" w:rsidRDefault="00072B9C" w:rsidP="004D784A">
            <w:pPr>
              <w:numPr>
                <w:ilvl w:val="0"/>
                <w:numId w:val="62"/>
              </w:numPr>
              <w:ind w:left="252" w:hanging="252"/>
              <w:contextualSpacing/>
              <w:jc w:val="both"/>
            </w:pPr>
            <w:r w:rsidRPr="00072B9C">
              <w:t>Řízení bankovních aktiv a pasiv</w:t>
            </w:r>
            <w:r w:rsidR="00886288">
              <w:t>.</w:t>
            </w:r>
          </w:p>
          <w:p w:rsidR="00072B9C" w:rsidRPr="00072B9C" w:rsidRDefault="00072B9C" w:rsidP="004D784A">
            <w:pPr>
              <w:numPr>
                <w:ilvl w:val="0"/>
                <w:numId w:val="62"/>
              </w:numPr>
              <w:ind w:left="252" w:hanging="252"/>
              <w:contextualSpacing/>
              <w:jc w:val="both"/>
            </w:pPr>
            <w:r w:rsidRPr="00072B9C">
              <w:t>Pasivní operace bank, účet a jeho podstata, zákon o ochraně vkladů</w:t>
            </w:r>
            <w:r w:rsidR="00886288">
              <w:t>.</w:t>
            </w:r>
          </w:p>
          <w:p w:rsidR="00072B9C" w:rsidRPr="00072B9C" w:rsidRDefault="00072B9C" w:rsidP="004D784A">
            <w:pPr>
              <w:numPr>
                <w:ilvl w:val="0"/>
                <w:numId w:val="62"/>
              </w:numPr>
              <w:ind w:left="252" w:hanging="252"/>
              <w:contextualSpacing/>
              <w:jc w:val="both"/>
            </w:pPr>
            <w:r w:rsidRPr="00072B9C">
              <w:t>Aktivní operace bank, metody řízení bankovních úvěrových rizik</w:t>
            </w:r>
            <w:r w:rsidR="00886288">
              <w:t>.</w:t>
            </w:r>
          </w:p>
          <w:p w:rsidR="00072B9C" w:rsidRPr="00072B9C" w:rsidRDefault="00072B9C" w:rsidP="004D784A">
            <w:pPr>
              <w:numPr>
                <w:ilvl w:val="0"/>
                <w:numId w:val="62"/>
              </w:numPr>
              <w:ind w:left="252" w:hanging="252"/>
              <w:contextualSpacing/>
              <w:jc w:val="both"/>
            </w:pPr>
            <w:r w:rsidRPr="00072B9C">
              <w:t>Směnečné operace, eskont a reeskont směnek</w:t>
            </w:r>
            <w:r w:rsidR="00886288">
              <w:t>.</w:t>
            </w:r>
          </w:p>
          <w:p w:rsidR="00072B9C" w:rsidRPr="00072B9C" w:rsidRDefault="00072B9C" w:rsidP="004D784A">
            <w:pPr>
              <w:numPr>
                <w:ilvl w:val="0"/>
                <w:numId w:val="62"/>
              </w:numPr>
              <w:ind w:left="252" w:hanging="252"/>
              <w:contextualSpacing/>
              <w:jc w:val="both"/>
            </w:pPr>
            <w:r w:rsidRPr="00072B9C">
              <w:t>Organizace platebního styku v komerční bance, principy platebních systému, CERTIS</w:t>
            </w:r>
            <w:r w:rsidR="00886288">
              <w:t>.</w:t>
            </w:r>
          </w:p>
        </w:tc>
      </w:tr>
      <w:tr w:rsidR="00072B9C" w:rsidRPr="00072B9C" w:rsidTr="00072B9C">
        <w:trPr>
          <w:trHeight w:val="265"/>
        </w:trPr>
        <w:tc>
          <w:tcPr>
            <w:tcW w:w="3653" w:type="dxa"/>
            <w:gridSpan w:val="2"/>
            <w:tcBorders>
              <w:top w:val="nil"/>
            </w:tcBorders>
            <w:shd w:val="clear" w:color="auto" w:fill="F7CAAC"/>
          </w:tcPr>
          <w:p w:rsidR="00072B9C" w:rsidRPr="00072B9C" w:rsidRDefault="00072B9C" w:rsidP="00072B9C">
            <w:pPr>
              <w:jc w:val="both"/>
            </w:pPr>
            <w:r w:rsidRPr="00072B9C">
              <w:rPr>
                <w:b/>
              </w:rPr>
              <w:t>Studijní literatura a studijní pomůcky</w:t>
            </w:r>
          </w:p>
        </w:tc>
        <w:tc>
          <w:tcPr>
            <w:tcW w:w="6202" w:type="dxa"/>
            <w:gridSpan w:val="6"/>
            <w:tcBorders>
              <w:top w:val="nil"/>
              <w:bottom w:val="nil"/>
            </w:tcBorders>
          </w:tcPr>
          <w:p w:rsidR="00072B9C" w:rsidRPr="00072B9C" w:rsidRDefault="00072B9C" w:rsidP="00072B9C">
            <w:pPr>
              <w:jc w:val="both"/>
            </w:pPr>
          </w:p>
        </w:tc>
      </w:tr>
      <w:tr w:rsidR="00072B9C" w:rsidRPr="00072B9C" w:rsidTr="00072B9C">
        <w:trPr>
          <w:trHeight w:val="567"/>
        </w:trPr>
        <w:tc>
          <w:tcPr>
            <w:tcW w:w="9855" w:type="dxa"/>
            <w:gridSpan w:val="8"/>
            <w:tcBorders>
              <w:top w:val="nil"/>
            </w:tcBorders>
          </w:tcPr>
          <w:p w:rsidR="00072B9C" w:rsidRPr="00072B9C" w:rsidRDefault="00072B9C" w:rsidP="00072B9C">
            <w:pPr>
              <w:jc w:val="both"/>
              <w:rPr>
                <w:b/>
              </w:rPr>
            </w:pPr>
            <w:r w:rsidRPr="00072B9C">
              <w:rPr>
                <w:b/>
              </w:rPr>
              <w:t>Povinná literatura</w:t>
            </w:r>
          </w:p>
          <w:p w:rsidR="00072B9C" w:rsidRPr="00072B9C" w:rsidRDefault="00072B9C" w:rsidP="00072B9C">
            <w:pPr>
              <w:shd w:val="clear" w:color="auto" w:fill="FFFFFF"/>
              <w:jc w:val="both"/>
            </w:pPr>
            <w:r w:rsidRPr="00072B9C">
              <w:t>BELÁS, J. a kol. </w:t>
            </w:r>
            <w:r w:rsidRPr="00072B9C">
              <w:rPr>
                <w:i/>
              </w:rPr>
              <w:t>Finanční trhy Bankovnictví Pojišťovnictví</w:t>
            </w:r>
            <w:r w:rsidRPr="00072B9C">
              <w:t>. Žilina: GEORG, 2013, 596 s. ISBN 978-80-8154-024-0. </w:t>
            </w:r>
          </w:p>
          <w:p w:rsidR="00072B9C" w:rsidRPr="00072B9C" w:rsidRDefault="00072B9C" w:rsidP="00072B9C">
            <w:pPr>
              <w:shd w:val="clear" w:color="auto" w:fill="FFFFFF"/>
              <w:jc w:val="both"/>
            </w:pPr>
            <w:r w:rsidRPr="00072B9C">
              <w:t>RADOVÁ, J., DVOŘÁK</w:t>
            </w:r>
            <w:r>
              <w:t>, P.,</w:t>
            </w:r>
            <w:r w:rsidRPr="00072B9C">
              <w:t xml:space="preserve"> MÁLEK</w:t>
            </w:r>
            <w:r>
              <w:t>, J</w:t>
            </w:r>
            <w:r w:rsidRPr="00072B9C">
              <w:t>. </w:t>
            </w:r>
            <w:r w:rsidRPr="00072B9C">
              <w:rPr>
                <w:i/>
              </w:rPr>
              <w:t>Finanční matematika pro každého</w:t>
            </w:r>
            <w:r w:rsidRPr="00072B9C">
              <w:t>. 7., aktualiz. vyd. Praha: Grada, 2009, 296 s. ISBN 978-80-247-3291-6.</w:t>
            </w:r>
          </w:p>
          <w:p w:rsidR="00072B9C" w:rsidRPr="00072B9C" w:rsidRDefault="00072B9C" w:rsidP="00072B9C">
            <w:pPr>
              <w:shd w:val="clear" w:color="auto" w:fill="FFFFFF"/>
              <w:jc w:val="both"/>
            </w:pPr>
            <w:r w:rsidRPr="00072B9C">
              <w:t xml:space="preserve">Studijní opory e-learningového kurzu na LMS Moodle dostupné na </w:t>
            </w:r>
            <w:hyperlink r:id="rId31" w:history="1">
              <w:r w:rsidRPr="00072B9C">
                <w:rPr>
                  <w:color w:val="0000FF"/>
                  <w:u w:val="single"/>
                </w:rPr>
                <w:t>http://vyuka.fame.utb.cz</w:t>
              </w:r>
            </w:hyperlink>
            <w:r w:rsidRPr="00072B9C">
              <w:t xml:space="preserve"> </w:t>
            </w:r>
          </w:p>
          <w:p w:rsidR="00072B9C" w:rsidRPr="00072B9C" w:rsidRDefault="00072B9C" w:rsidP="00072B9C">
            <w:pPr>
              <w:shd w:val="clear" w:color="auto" w:fill="FFFFFF"/>
              <w:jc w:val="both"/>
              <w:rPr>
                <w:b/>
              </w:rPr>
            </w:pPr>
            <w:r w:rsidRPr="00072B9C">
              <w:rPr>
                <w:b/>
              </w:rPr>
              <w:t>Doporučená literatura</w:t>
            </w:r>
          </w:p>
          <w:p w:rsidR="00072B9C" w:rsidRPr="00072B9C" w:rsidRDefault="00072B9C" w:rsidP="00072B9C">
            <w:pPr>
              <w:shd w:val="clear" w:color="auto" w:fill="FFFFFF"/>
              <w:jc w:val="both"/>
            </w:pPr>
            <w:r w:rsidRPr="00072B9C">
              <w:t>KAMENÍKOVÁ, B., ŘEDINOVÁ, H., POLÁCH, J. </w:t>
            </w:r>
            <w:r w:rsidRPr="00072B9C">
              <w:rPr>
                <w:i/>
              </w:rPr>
              <w:t>Bankovnictví a pojišťovnictví - cvičebnice.</w:t>
            </w:r>
            <w:r w:rsidRPr="00072B9C">
              <w:t xml:space="preserve"> </w:t>
            </w:r>
            <w:r>
              <w:t xml:space="preserve">Zlín: </w:t>
            </w:r>
            <w:r w:rsidRPr="00072B9C">
              <w:t>FaME UTB ve Zlíně, 2011. ISBN 978-80-7454-117-9.</w:t>
            </w:r>
          </w:p>
          <w:p w:rsidR="00072B9C" w:rsidRPr="00072B9C" w:rsidRDefault="00072B9C" w:rsidP="00072B9C">
            <w:pPr>
              <w:shd w:val="clear" w:color="auto" w:fill="FFFFFF"/>
              <w:jc w:val="both"/>
            </w:pPr>
            <w:r w:rsidRPr="00072B9C">
              <w:t>KANTNEROVÁ, L. </w:t>
            </w:r>
            <w:r w:rsidRPr="00072B9C">
              <w:rPr>
                <w:i/>
              </w:rPr>
              <w:t>Základy bankovnictví: teorie a praxe</w:t>
            </w:r>
            <w:r w:rsidRPr="00072B9C">
              <w:t xml:space="preserve">. Praha: C.H. Beck, 2016, 232 s. ISBN </w:t>
            </w:r>
            <w:r w:rsidRPr="00072B9C">
              <w:rPr>
                <w:shd w:val="clear" w:color="auto" w:fill="FFFFFF"/>
              </w:rPr>
              <w:t>978-80-7400-595-4</w:t>
            </w:r>
            <w:r w:rsidRPr="00072B9C">
              <w:t>.</w:t>
            </w:r>
          </w:p>
          <w:p w:rsidR="00072B9C" w:rsidRPr="00072B9C" w:rsidRDefault="00B8041B" w:rsidP="00072B9C">
            <w:pPr>
              <w:shd w:val="clear" w:color="auto" w:fill="FFFFFF"/>
              <w:jc w:val="both"/>
            </w:pPr>
            <w:hyperlink r:id="rId32" w:tgtFrame="_blank" w:history="1">
              <w:r w:rsidR="00072B9C" w:rsidRPr="00072B9C">
                <w:t>KRÁĽ, M. B</w:t>
              </w:r>
              <w:r w:rsidR="00072B9C" w:rsidRPr="00072B9C">
                <w:rPr>
                  <w:i/>
                </w:rPr>
                <w:t>ankovnictví a jeho produkty.</w:t>
              </w:r>
              <w:r w:rsidR="00072B9C" w:rsidRPr="00072B9C">
                <w:t xml:space="preserve"> Žilina: GEORG, 2009, 265 s. ISBN 978-80-89401-07-9. </w:t>
              </w:r>
            </w:hyperlink>
          </w:p>
          <w:p w:rsidR="00072B9C" w:rsidRPr="00072B9C" w:rsidRDefault="00072B9C" w:rsidP="00072B9C">
            <w:pPr>
              <w:shd w:val="clear" w:color="auto" w:fill="FFFFFF"/>
              <w:jc w:val="both"/>
            </w:pPr>
            <w:r w:rsidRPr="00072B9C">
              <w:t>MISHKIN, F. S. </w:t>
            </w:r>
            <w:r w:rsidRPr="00072B9C">
              <w:rPr>
                <w:rFonts w:eastAsia="Calibri"/>
                <w:i/>
              </w:rPr>
              <w:t>The economics of money, banking, and financial markets</w:t>
            </w:r>
            <w:r w:rsidRPr="00072B9C">
              <w:rPr>
                <w:rFonts w:eastAsia="Calibri"/>
              </w:rPr>
              <w:t>. Eleventh edition. Boston: Pearson, 2016, 724 s. ISBN 978-1-292-09418-2.</w:t>
            </w:r>
          </w:p>
          <w:p w:rsidR="00072B9C" w:rsidRPr="00072B9C" w:rsidRDefault="00072B9C" w:rsidP="00072B9C">
            <w:pPr>
              <w:shd w:val="clear" w:color="auto" w:fill="FFFFFF"/>
              <w:jc w:val="both"/>
            </w:pPr>
            <w:r w:rsidRPr="00072B9C">
              <w:t>POLOUČEK, S. a kol. </w:t>
            </w:r>
            <w:r w:rsidRPr="00072B9C">
              <w:rPr>
                <w:i/>
              </w:rPr>
              <w:t>Bankovnictví.</w:t>
            </w:r>
            <w:r w:rsidRPr="00072B9C">
              <w:t xml:space="preserve"> Praha: C.H. Beck, 2013, 496 s. ISBN 978-80-7400-491-9. </w:t>
            </w:r>
          </w:p>
          <w:p w:rsidR="00072B9C" w:rsidRPr="00072B9C" w:rsidRDefault="00072B9C" w:rsidP="00072B9C">
            <w:pPr>
              <w:jc w:val="both"/>
            </w:pPr>
            <w:r w:rsidRPr="00072B9C">
              <w:t>REVENDA, Z. </w:t>
            </w:r>
            <w:r w:rsidRPr="00072B9C">
              <w:rPr>
                <w:i/>
              </w:rPr>
              <w:t>Peněžní ekonomie a bankovnictví</w:t>
            </w:r>
            <w:r w:rsidRPr="00072B9C">
              <w:t>. 5., aktualiz. vyd. Praha: Management Press, 2014, 424 s. ISBN 978-80-7261-279-6.</w:t>
            </w:r>
          </w:p>
          <w:p w:rsidR="00072B9C" w:rsidRPr="00072B9C" w:rsidRDefault="00072B9C" w:rsidP="00072B9C">
            <w:pPr>
              <w:jc w:val="both"/>
            </w:pPr>
            <w:r w:rsidRPr="00072B9C">
              <w:lastRenderedPageBreak/>
              <w:t>ŠOBA, O.</w:t>
            </w:r>
            <w:r>
              <w:t>,</w:t>
            </w:r>
            <w:r w:rsidRPr="00072B9C">
              <w:t xml:space="preserve"> ŠIRŮČEK</w:t>
            </w:r>
            <w:r>
              <w:t>, M</w:t>
            </w:r>
            <w:r w:rsidRPr="00072B9C">
              <w:t>. </w:t>
            </w:r>
            <w:r w:rsidRPr="00072B9C">
              <w:rPr>
                <w:i/>
              </w:rPr>
              <w:t xml:space="preserve">Finanční matematika v praxi. </w:t>
            </w:r>
            <w:r w:rsidRPr="00072B9C">
              <w:t>2. aktualizované a rozšířené vydání. Praha: Grada, 2017, 330 s. ISBN 978-80-271-0250-1.</w:t>
            </w:r>
          </w:p>
        </w:tc>
      </w:tr>
      <w:tr w:rsidR="00072B9C" w:rsidRP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072B9C" w:rsidRDefault="00072B9C" w:rsidP="00072B9C">
            <w:pPr>
              <w:jc w:val="center"/>
              <w:rPr>
                <w:b/>
              </w:rPr>
            </w:pPr>
            <w:r w:rsidRPr="00072B9C">
              <w:rPr>
                <w:b/>
              </w:rPr>
              <w:lastRenderedPageBreak/>
              <w:t>Informace ke kombinované nebo distanční formě</w:t>
            </w:r>
          </w:p>
        </w:tc>
      </w:tr>
      <w:tr w:rsidR="00072B9C" w:rsidRPr="00072B9C" w:rsidTr="00072B9C">
        <w:tc>
          <w:tcPr>
            <w:tcW w:w="4787" w:type="dxa"/>
            <w:gridSpan w:val="3"/>
            <w:tcBorders>
              <w:top w:val="single" w:sz="2" w:space="0" w:color="auto"/>
            </w:tcBorders>
            <w:shd w:val="clear" w:color="auto" w:fill="F7CAAC"/>
          </w:tcPr>
          <w:p w:rsidR="00072B9C" w:rsidRPr="00072B9C" w:rsidRDefault="00072B9C" w:rsidP="00072B9C">
            <w:pPr>
              <w:jc w:val="both"/>
            </w:pPr>
            <w:r w:rsidRPr="00072B9C">
              <w:rPr>
                <w:b/>
              </w:rPr>
              <w:t>Rozsah konzultací (soustředění)</w:t>
            </w:r>
          </w:p>
        </w:tc>
        <w:tc>
          <w:tcPr>
            <w:tcW w:w="889" w:type="dxa"/>
            <w:tcBorders>
              <w:top w:val="single" w:sz="2" w:space="0" w:color="auto"/>
            </w:tcBorders>
          </w:tcPr>
          <w:p w:rsidR="00072B9C" w:rsidRPr="00072B9C" w:rsidRDefault="00072B9C" w:rsidP="00072B9C">
            <w:pPr>
              <w:jc w:val="both"/>
            </w:pPr>
            <w:r w:rsidRPr="00072B9C">
              <w:t>20</w:t>
            </w:r>
          </w:p>
        </w:tc>
        <w:tc>
          <w:tcPr>
            <w:tcW w:w="4179" w:type="dxa"/>
            <w:gridSpan w:val="4"/>
            <w:tcBorders>
              <w:top w:val="single" w:sz="2" w:space="0" w:color="auto"/>
            </w:tcBorders>
            <w:shd w:val="clear" w:color="auto" w:fill="F7CAAC"/>
          </w:tcPr>
          <w:p w:rsidR="00072B9C" w:rsidRPr="00072B9C" w:rsidRDefault="00072B9C" w:rsidP="00072B9C">
            <w:pPr>
              <w:jc w:val="both"/>
              <w:rPr>
                <w:b/>
              </w:rPr>
            </w:pPr>
            <w:r w:rsidRPr="00072B9C">
              <w:rPr>
                <w:b/>
              </w:rPr>
              <w:t xml:space="preserve">hodin </w:t>
            </w:r>
          </w:p>
        </w:tc>
      </w:tr>
      <w:tr w:rsidR="00072B9C" w:rsidRPr="00072B9C" w:rsidTr="00072B9C">
        <w:tc>
          <w:tcPr>
            <w:tcW w:w="9855" w:type="dxa"/>
            <w:gridSpan w:val="8"/>
            <w:shd w:val="clear" w:color="auto" w:fill="F7CAAC"/>
          </w:tcPr>
          <w:p w:rsidR="00072B9C" w:rsidRPr="00072B9C" w:rsidRDefault="00072B9C" w:rsidP="00072B9C">
            <w:pPr>
              <w:jc w:val="both"/>
              <w:rPr>
                <w:b/>
              </w:rPr>
            </w:pPr>
            <w:r w:rsidRPr="00072B9C">
              <w:rPr>
                <w:b/>
              </w:rPr>
              <w:t>Informace o způsobu kontaktu s vyučujícím</w:t>
            </w:r>
          </w:p>
        </w:tc>
      </w:tr>
      <w:tr w:rsidR="00072B9C" w:rsidRPr="00072B9C" w:rsidTr="00072B9C">
        <w:trPr>
          <w:trHeight w:val="812"/>
        </w:trPr>
        <w:tc>
          <w:tcPr>
            <w:tcW w:w="9855" w:type="dxa"/>
            <w:gridSpan w:val="8"/>
          </w:tcPr>
          <w:p w:rsidR="00072B9C" w:rsidRPr="00072B9C" w:rsidRDefault="00072B9C" w:rsidP="00072B9C">
            <w:pPr>
              <w:jc w:val="both"/>
            </w:pPr>
            <w:r w:rsidRPr="00072B9C">
              <w:t>Vyučující mají trvale vypsány a zveřejněny konzultace minimálně 2h/týden. V rámci konzultačních hodin mají studenti možnosti konzultovat podrobněji probíranou látku. Dále mohou studenti komunikovat s vyučujícím pomocí e-mailu a LMS Moodle.</w:t>
            </w:r>
          </w:p>
        </w:tc>
      </w:tr>
    </w:tbl>
    <w:p w:rsidR="00BF0DE5" w:rsidRDefault="00BF0DE5"/>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lastRenderedPageBreak/>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t>Němčina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rPr>
          <w:trHeight w:val="135"/>
        </w:trPr>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 xml:space="preserve">Požadavky na klasifikovaný zápočet: 80% účast na cvičeních, práce studentů je sledována komunikačními aktivitami v hodinách. </w:t>
            </w:r>
          </w:p>
          <w:p w:rsidR="00952687" w:rsidRPr="006A3E90" w:rsidRDefault="00952687" w:rsidP="00B26512">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jc w:val="both"/>
            </w:pPr>
            <w:r w:rsidRPr="006A3E90">
              <w:t>Mgr. Věra Kozáková, Ph.D.</w:t>
            </w:r>
          </w:p>
        </w:tc>
      </w:tr>
      <w:tr w:rsidR="00952687" w:rsidRPr="006A3E90" w:rsidTr="00B26512">
        <w:trPr>
          <w:trHeight w:val="64"/>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B26512">
            <w:pPr>
              <w:jc w:val="both"/>
            </w:pPr>
            <w:r w:rsidRPr="006A3E90">
              <w:t xml:space="preserve">Mgr. Věra Kozáková, Ph.D. – </w:t>
            </w:r>
            <w:r>
              <w:t xml:space="preserve">vedení </w:t>
            </w:r>
            <w:r w:rsidRPr="006A3E90">
              <w:t>cvičení (100%)</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764"/>
        </w:trPr>
        <w:tc>
          <w:tcPr>
            <w:tcW w:w="9855" w:type="dxa"/>
            <w:gridSpan w:val="8"/>
            <w:tcBorders>
              <w:top w:val="nil"/>
              <w:bottom w:val="single" w:sz="12" w:space="0" w:color="auto"/>
            </w:tcBorders>
          </w:tcPr>
          <w:p w:rsidR="00952687" w:rsidRPr="006A3E90" w:rsidRDefault="00952687" w:rsidP="00B26512">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Nabídka, E-maily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Slovesa s odlišnou vazbou od češtiny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Příčestí minulé, výběr obtížných nepravidelných sloves</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Počítač, kancelářské potřeby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Trpný rod</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 xml:space="preserve">Konjunktiv II </w:t>
            </w:r>
            <w:r>
              <w:rPr>
                <w:rFonts w:eastAsia="Calibri"/>
                <w:lang w:eastAsia="en-US"/>
              </w:rPr>
              <w:t>–</w:t>
            </w:r>
            <w:r w:rsidRPr="006A3E90">
              <w:rPr>
                <w:rFonts w:eastAsia="Calibri"/>
                <w:lang w:eastAsia="en-US"/>
              </w:rPr>
              <w:t xml:space="preserve"> opakování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Předložky s časovými údaji</w:t>
            </w:r>
            <w:r>
              <w:rPr>
                <w:rFonts w:eastAsia="Calibri"/>
                <w:lang w:eastAsia="en-US"/>
              </w:rPr>
              <w:t>.</w:t>
            </w:r>
            <w:r w:rsidRPr="006A3E90">
              <w:rPr>
                <w:rFonts w:eastAsia="Calibri"/>
                <w:lang w:eastAsia="en-US"/>
              </w:rPr>
              <w:t xml:space="preserve"> </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Vyjadřování množství a kvality, další číselné údaje</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Pr>
                <w:rFonts w:eastAsia="Calibri"/>
                <w:lang w:eastAsia="en-US"/>
              </w:rPr>
              <w:t>Popis produktu, vlastnosti.</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Prezentace produktu</w:t>
            </w:r>
            <w:r>
              <w:rPr>
                <w:rFonts w:eastAsia="Calibri"/>
                <w:lang w:eastAsia="en-US"/>
              </w:rPr>
              <w:t>.</w:t>
            </w:r>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1497"/>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HÖPPNEROVÁ, V. </w:t>
            </w:r>
            <w:r w:rsidRPr="006A3E90">
              <w:rPr>
                <w:i/>
              </w:rPr>
              <w:t xml:space="preserve">Němčina pro jazykové školy nově 1. </w:t>
            </w:r>
            <w:r w:rsidRPr="006A3E90">
              <w:t>1. vyd. Plzeň: Fraus, 2010, 232 s. ISBN 978-80-7238-912-4.</w:t>
            </w:r>
          </w:p>
          <w:p w:rsidR="00952687" w:rsidRPr="006A3E90" w:rsidRDefault="00952687" w:rsidP="00B26512">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952687" w:rsidRPr="006A3E90" w:rsidRDefault="00952687" w:rsidP="00B26512">
            <w:pPr>
              <w:jc w:val="both"/>
            </w:pPr>
            <w:r w:rsidRPr="006A3E90">
              <w:t xml:space="preserve">KOZÁKOVÁ, V. </w:t>
            </w:r>
            <w:r w:rsidRPr="006A3E90">
              <w:rPr>
                <w:i/>
              </w:rPr>
              <w:t xml:space="preserve">Obchodní němčina. Wirtschaftsdeutsch. </w:t>
            </w:r>
            <w:r w:rsidRPr="006A3E90">
              <w:t>Brno: Albatros Media, a.s., 2012, 280 s. ISBN 978-80-266-0039-8.</w:t>
            </w:r>
          </w:p>
          <w:p w:rsidR="00952687" w:rsidRPr="006A3E90" w:rsidRDefault="00952687" w:rsidP="00B26512">
            <w:pPr>
              <w:jc w:val="both"/>
            </w:pPr>
            <w:r w:rsidRPr="006A3E90">
              <w:t xml:space="preserve">MÜLLER, A., SCHLÜTER, S. </w:t>
            </w:r>
            <w:r w:rsidRPr="006A3E90">
              <w:rPr>
                <w:i/>
              </w:rPr>
              <w:t xml:space="preserve">Im Beruf. </w:t>
            </w:r>
            <w:r w:rsidRPr="006A3E90">
              <w:t>Ismaning: Hueber Verlag, 2013. ISBN 978-3-19-101190-1.</w:t>
            </w:r>
          </w:p>
          <w:p w:rsidR="00952687" w:rsidRPr="006A3E90" w:rsidRDefault="00952687" w:rsidP="00B26512">
            <w:pPr>
              <w:jc w:val="both"/>
              <w:rPr>
                <w:b/>
              </w:rPr>
            </w:pPr>
            <w:r w:rsidRPr="006A3E90">
              <w:t xml:space="preserve">BETZ, J., BILLINA, A. </w:t>
            </w:r>
            <w:r w:rsidRPr="006A3E90">
              <w:rPr>
                <w:i/>
              </w:rPr>
              <w:t xml:space="preserve">Deutsch  fur Besserwisser Bl. </w:t>
            </w:r>
            <w:r w:rsidRPr="006A3E90">
              <w:t>Hueber Verlag. 2016, 184 s. ISBN 978-3-19-027499-4.</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t xml:space="preserve">GOTTSTEIN-SCHRAMM, B. </w:t>
            </w:r>
            <w:r w:rsidRPr="006A3E90">
              <w:rPr>
                <w:i/>
              </w:rPr>
              <w:t xml:space="preserve">Grammatik – ganz klar! </w:t>
            </w:r>
            <w:r w:rsidRPr="006A3E90">
              <w:t>Ismaning: Hueber Verlag, 2011, 224 s. ISBN 978-3-19-051555-4.</w:t>
            </w:r>
          </w:p>
          <w:p w:rsidR="00952687" w:rsidRPr="006A3E90" w:rsidRDefault="00952687" w:rsidP="00B26512">
            <w:pPr>
              <w:jc w:val="both"/>
            </w:pPr>
            <w:r w:rsidRPr="006A3E90">
              <w:t xml:space="preserve">KRENN, W., PUCHTA, H. </w:t>
            </w:r>
            <w:r w:rsidRPr="006A3E90">
              <w:rPr>
                <w:i/>
              </w:rPr>
              <w:t>Motive</w:t>
            </w:r>
            <w:r w:rsidRPr="006A3E90">
              <w:t>. München: Hueber Verlag, 2016, 260 s. ISBN 978-3-19-001878-9.</w:t>
            </w:r>
          </w:p>
          <w:p w:rsidR="00952687" w:rsidRPr="006A3E90" w:rsidRDefault="00952687" w:rsidP="00B26512">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952687" w:rsidRPr="006A3E90" w:rsidRDefault="00952687" w:rsidP="00B26512">
            <w:pPr>
              <w:jc w:val="both"/>
            </w:pPr>
            <w:r w:rsidRPr="006A3E90">
              <w:t>Doplňující materiály:</w:t>
            </w:r>
          </w:p>
          <w:p w:rsidR="00952687" w:rsidRPr="006A3E90" w:rsidRDefault="00B8041B" w:rsidP="00B26512">
            <w:pPr>
              <w:jc w:val="both"/>
              <w:rPr>
                <w:color w:val="0000FF"/>
                <w:u w:val="single"/>
              </w:rPr>
            </w:pPr>
            <w:hyperlink r:id="rId33" w:history="1">
              <w:r w:rsidR="00952687" w:rsidRPr="006A3E90">
                <w:rPr>
                  <w:color w:val="0000FF"/>
                  <w:u w:val="single"/>
                </w:rPr>
                <w:t>https://www.deutsch-perfekt.com/</w:t>
              </w:r>
            </w:hyperlink>
            <w:r w:rsidR="00952687" w:rsidRPr="006A3E90">
              <w:rPr>
                <w:color w:val="0000FF"/>
                <w:u w:val="single"/>
              </w:rPr>
              <w:t xml:space="preserve">; </w:t>
            </w:r>
          </w:p>
          <w:p w:rsidR="00952687" w:rsidRPr="006A3E90" w:rsidRDefault="00B8041B" w:rsidP="00B26512">
            <w:pPr>
              <w:jc w:val="both"/>
              <w:rPr>
                <w:color w:val="0000FF"/>
                <w:u w:val="single"/>
              </w:rPr>
            </w:pPr>
            <w:hyperlink r:id="rId34" w:history="1">
              <w:r w:rsidR="00952687" w:rsidRPr="006A3E90">
                <w:rPr>
                  <w:color w:val="0000FF"/>
                  <w:u w:val="single"/>
                </w:rPr>
                <w:t>http://www.wirtschaftsdeutsch.de/lehrmaterialien/index.php</w:t>
              </w:r>
            </w:hyperlink>
            <w:r w:rsidR="00952687" w:rsidRPr="006A3E90">
              <w:rPr>
                <w:color w:val="0000FF"/>
                <w:u w:val="single"/>
              </w:rPr>
              <w:t xml:space="preserve">; </w:t>
            </w:r>
            <w:hyperlink r:id="rId35" w:history="1">
              <w:r w:rsidR="00952687" w:rsidRPr="006A3E90">
                <w:rPr>
                  <w:color w:val="0000FF"/>
                  <w:u w:val="single"/>
                </w:rPr>
                <w:t>https://www.hueber.de/seite/pg_lehren_unterrichtsplan_mot</w:t>
              </w:r>
            </w:hyperlink>
          </w:p>
          <w:p w:rsidR="00952687" w:rsidRPr="006A3E90" w:rsidRDefault="00B8041B" w:rsidP="00B26512">
            <w:pPr>
              <w:jc w:val="both"/>
              <w:rPr>
                <w:color w:val="0000FF"/>
                <w:u w:val="single"/>
              </w:rPr>
            </w:pPr>
            <w:hyperlink r:id="rId36" w:history="1">
              <w:r w:rsidR="00952687" w:rsidRPr="006A3E90">
                <w:rPr>
                  <w:color w:val="0000FF"/>
                  <w:u w:val="single"/>
                </w:rPr>
                <w:t>https://www.schubert-verlag.de/aufgaben/arbeitsblaetter_a1_z/a1_arbeitsblaetter_index_z.htm</w:t>
              </w:r>
            </w:hyperlink>
          </w:p>
          <w:p w:rsidR="00952687" w:rsidRPr="006A3E90" w:rsidRDefault="00952687" w:rsidP="00B26512">
            <w:pPr>
              <w:jc w:val="both"/>
              <w:rPr>
                <w:color w:val="0000FF"/>
                <w:u w:val="single"/>
              </w:rPr>
            </w:pPr>
            <w:r w:rsidRPr="006A3E90">
              <w:rPr>
                <w:color w:val="0000FF"/>
                <w:u w:val="single"/>
              </w:rPr>
              <w:t>https://www.dw.com/de/deutsch-lernen/deutsch-unterrichten/s-2233</w:t>
            </w:r>
          </w:p>
          <w:p w:rsidR="00952687" w:rsidRPr="006A3E90" w:rsidRDefault="00B8041B" w:rsidP="00B26512">
            <w:pPr>
              <w:jc w:val="both"/>
            </w:pPr>
            <w:hyperlink r:id="rId37" w:history="1">
              <w:r w:rsidR="00952687" w:rsidRPr="006A3E90">
                <w:rPr>
                  <w:color w:val="0000FF"/>
                  <w:u w:val="single"/>
                </w:rPr>
                <w:t>https://portal.mpsv.cz/eures/podminky/dokumenty/slovnik/slovnik_0.pdf</w:t>
              </w:r>
            </w:hyperlink>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lastRenderedPageBreak/>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425"/>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52687" w:rsidRDefault="00952687" w:rsidP="00952687"/>
    <w:p w:rsidR="00952687" w:rsidRDefault="00952687" w:rsidP="0095268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lastRenderedPageBreak/>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rsidRPr="006A3E90">
              <w:t>Ang</w:t>
            </w:r>
            <w:r>
              <w:t>ličtina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952687" w:rsidRPr="006A3E90" w:rsidTr="00B26512">
        <w:trPr>
          <w:trHeight w:val="70"/>
        </w:trPr>
        <w:tc>
          <w:tcPr>
            <w:tcW w:w="9855" w:type="dxa"/>
            <w:gridSpan w:val="8"/>
            <w:tcBorders>
              <w:top w:val="nil"/>
            </w:tcBorders>
          </w:tcPr>
          <w:p w:rsidR="00952687" w:rsidRPr="006A3E90" w:rsidRDefault="00952687" w:rsidP="00B26512">
            <w:pPr>
              <w:jc w:val="both"/>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shd w:val="clear" w:color="auto" w:fill="FFFFFF"/>
              <w:spacing w:after="100" w:afterAutospacing="1"/>
              <w:outlineLvl w:val="3"/>
              <w:rPr>
                <w:bCs/>
                <w:color w:val="222222"/>
              </w:rPr>
            </w:pPr>
            <w:r w:rsidRPr="006A3E90">
              <w:rPr>
                <w:bCs/>
              </w:rPr>
              <w:t>PhDr. Jana Semotamová</w:t>
            </w:r>
          </w:p>
        </w:tc>
      </w:tr>
      <w:tr w:rsidR="00952687" w:rsidRPr="006A3E90" w:rsidTr="00B26512">
        <w:trPr>
          <w:trHeight w:val="243"/>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952687">
            <w:pPr>
              <w:jc w:val="both"/>
            </w:pPr>
            <w:r w:rsidRPr="006A3E90">
              <w:rPr>
                <w:bCs/>
              </w:rPr>
              <w:t xml:space="preserve">PhDr. Jana Semotamová </w:t>
            </w:r>
            <w:r>
              <w:t xml:space="preserve">- vedení </w:t>
            </w:r>
            <w:r w:rsidRPr="006A3E90">
              <w:t>cvičení (100%)</w:t>
            </w:r>
          </w:p>
        </w:tc>
      </w:tr>
      <w:tr w:rsidR="00952687" w:rsidRPr="006A3E90" w:rsidTr="00B26512">
        <w:trPr>
          <w:trHeight w:val="170"/>
        </w:trPr>
        <w:tc>
          <w:tcPr>
            <w:tcW w:w="9855" w:type="dxa"/>
            <w:gridSpan w:val="8"/>
            <w:tcBorders>
              <w:top w:val="nil"/>
            </w:tcBorders>
          </w:tcPr>
          <w:p w:rsidR="00952687" w:rsidRPr="006A3E90" w:rsidRDefault="00952687" w:rsidP="00B26512">
            <w:pPr>
              <w:jc w:val="both"/>
              <w:rPr>
                <w:sz w:val="16"/>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432"/>
        </w:trPr>
        <w:tc>
          <w:tcPr>
            <w:tcW w:w="9855" w:type="dxa"/>
            <w:gridSpan w:val="8"/>
            <w:tcBorders>
              <w:top w:val="nil"/>
              <w:bottom w:val="single" w:sz="12" w:space="0" w:color="auto"/>
            </w:tcBorders>
          </w:tcPr>
          <w:p w:rsidR="00952687" w:rsidRPr="006A3E90" w:rsidRDefault="00952687" w:rsidP="00B26512">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952687" w:rsidRPr="006A3E90" w:rsidRDefault="00952687" w:rsidP="00B26512">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952687" w:rsidRPr="006A3E90" w:rsidRDefault="00952687" w:rsidP="00B26512">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952687" w:rsidRPr="006A3E90" w:rsidRDefault="00952687" w:rsidP="00B26512">
            <w:pPr>
              <w:jc w:val="both"/>
            </w:pPr>
            <w:r w:rsidRPr="006A3E90">
              <w:t>Další získané dovednosti zahrnují:</w:t>
            </w:r>
          </w:p>
          <w:p w:rsidR="00B11AE9" w:rsidRPr="00B11AE9" w:rsidRDefault="00B11AE9" w:rsidP="00B11AE9">
            <w:pPr>
              <w:numPr>
                <w:ilvl w:val="0"/>
                <w:numId w:val="44"/>
              </w:numPr>
              <w:contextualSpacing/>
              <w:jc w:val="both"/>
              <w:rPr>
                <w:ins w:id="1341" w:author="Neubauerová Bronislava" w:date="2019-08-29T11:03:00Z"/>
                <w:rFonts w:eastAsia="Calibri"/>
                <w:lang w:eastAsia="en-US"/>
              </w:rPr>
            </w:pPr>
            <w:ins w:id="1342" w:author="Neubauerová Bronislava" w:date="2019-08-29T11:03:00Z">
              <w:r w:rsidRPr="00B11AE9">
                <w:rPr>
                  <w:rFonts w:eastAsia="Calibri"/>
                  <w:lang w:eastAsia="en-US"/>
                </w:rPr>
                <w:t xml:space="preserve">Prezentování </w:t>
              </w:r>
            </w:ins>
          </w:p>
          <w:p w:rsidR="00B11AE9" w:rsidRPr="00B11AE9" w:rsidRDefault="00B11AE9" w:rsidP="00B11AE9">
            <w:pPr>
              <w:numPr>
                <w:ilvl w:val="0"/>
                <w:numId w:val="44"/>
              </w:numPr>
              <w:contextualSpacing/>
              <w:jc w:val="both"/>
              <w:rPr>
                <w:ins w:id="1343" w:author="Neubauerová Bronislava" w:date="2019-08-29T11:03:00Z"/>
                <w:rFonts w:eastAsia="Calibri"/>
                <w:lang w:eastAsia="en-US"/>
              </w:rPr>
            </w:pPr>
            <w:ins w:id="1344" w:author="Neubauerová Bronislava" w:date="2019-08-29T11:03:00Z">
              <w:r w:rsidRPr="00B11AE9">
                <w:rPr>
                  <w:rFonts w:eastAsia="Calibri"/>
                  <w:lang w:eastAsia="en-US"/>
                </w:rPr>
                <w:t xml:space="preserve">Navazování kontaktů </w:t>
              </w:r>
            </w:ins>
          </w:p>
          <w:p w:rsidR="00B11AE9" w:rsidRPr="00B11AE9" w:rsidRDefault="00B11AE9" w:rsidP="00B11AE9">
            <w:pPr>
              <w:numPr>
                <w:ilvl w:val="0"/>
                <w:numId w:val="44"/>
              </w:numPr>
              <w:contextualSpacing/>
              <w:jc w:val="both"/>
              <w:rPr>
                <w:ins w:id="1345" w:author="Neubauerová Bronislava" w:date="2019-08-29T11:03:00Z"/>
                <w:rFonts w:eastAsia="Calibri"/>
                <w:lang w:eastAsia="en-US"/>
              </w:rPr>
            </w:pPr>
            <w:ins w:id="1346" w:author="Neubauerová Bronislava" w:date="2019-08-29T11:03:00Z">
              <w:r w:rsidRPr="00B11AE9">
                <w:rPr>
                  <w:rFonts w:eastAsia="Calibri"/>
                  <w:lang w:eastAsia="en-US"/>
                </w:rPr>
                <w:t xml:space="preserve">Konference </w:t>
              </w:r>
            </w:ins>
          </w:p>
          <w:p w:rsidR="00B11AE9" w:rsidRPr="00B11AE9" w:rsidRDefault="00B11AE9" w:rsidP="00B11AE9">
            <w:pPr>
              <w:numPr>
                <w:ilvl w:val="0"/>
                <w:numId w:val="44"/>
              </w:numPr>
              <w:contextualSpacing/>
              <w:jc w:val="both"/>
              <w:rPr>
                <w:ins w:id="1347" w:author="Neubauerová Bronislava" w:date="2019-08-29T11:03:00Z"/>
                <w:rFonts w:eastAsia="Calibri"/>
                <w:lang w:eastAsia="en-US"/>
              </w:rPr>
            </w:pPr>
            <w:ins w:id="1348" w:author="Neubauerová Bronislava" w:date="2019-08-29T11:03:00Z">
              <w:r w:rsidRPr="00B11AE9">
                <w:rPr>
                  <w:rFonts w:eastAsia="Calibri"/>
                  <w:lang w:eastAsia="en-US"/>
                </w:rPr>
                <w:t xml:space="preserve">Přítomný čas </w:t>
              </w:r>
            </w:ins>
          </w:p>
          <w:p w:rsidR="00B11AE9" w:rsidRPr="00B11AE9" w:rsidRDefault="00B11AE9" w:rsidP="00B11AE9">
            <w:pPr>
              <w:numPr>
                <w:ilvl w:val="0"/>
                <w:numId w:val="44"/>
              </w:numPr>
              <w:contextualSpacing/>
              <w:jc w:val="both"/>
              <w:rPr>
                <w:ins w:id="1349" w:author="Neubauerová Bronislava" w:date="2019-08-29T11:03:00Z"/>
                <w:rFonts w:eastAsia="Calibri"/>
                <w:lang w:eastAsia="en-US"/>
              </w:rPr>
            </w:pPr>
            <w:ins w:id="1350" w:author="Neubauerová Bronislava" w:date="2019-08-29T11:03:00Z">
              <w:r w:rsidRPr="00B11AE9">
                <w:rPr>
                  <w:rFonts w:eastAsia="Calibri"/>
                  <w:lang w:eastAsia="en-US"/>
                </w:rPr>
                <w:t xml:space="preserve">Slovosled </w:t>
              </w:r>
            </w:ins>
          </w:p>
          <w:p w:rsidR="00B11AE9" w:rsidRPr="00B11AE9" w:rsidRDefault="00B11AE9" w:rsidP="00B11AE9">
            <w:pPr>
              <w:numPr>
                <w:ilvl w:val="0"/>
                <w:numId w:val="44"/>
              </w:numPr>
              <w:contextualSpacing/>
              <w:jc w:val="both"/>
              <w:rPr>
                <w:ins w:id="1351" w:author="Neubauerová Bronislava" w:date="2019-08-29T11:03:00Z"/>
                <w:rFonts w:eastAsia="Calibri"/>
                <w:lang w:eastAsia="en-US"/>
              </w:rPr>
            </w:pPr>
            <w:ins w:id="1352" w:author="Neubauerová Bronislava" w:date="2019-08-29T11:03:00Z">
              <w:r w:rsidRPr="00B11AE9">
                <w:rPr>
                  <w:rFonts w:eastAsia="Calibri"/>
                  <w:lang w:eastAsia="en-US"/>
                </w:rPr>
                <w:t xml:space="preserve">Telefonování </w:t>
              </w:r>
            </w:ins>
          </w:p>
          <w:p w:rsidR="00B11AE9" w:rsidRPr="00B11AE9" w:rsidRDefault="00B11AE9" w:rsidP="00B11AE9">
            <w:pPr>
              <w:numPr>
                <w:ilvl w:val="0"/>
                <w:numId w:val="44"/>
              </w:numPr>
              <w:contextualSpacing/>
              <w:jc w:val="both"/>
              <w:rPr>
                <w:ins w:id="1353" w:author="Neubauerová Bronislava" w:date="2019-08-29T11:03:00Z"/>
                <w:rFonts w:eastAsia="Calibri"/>
                <w:lang w:eastAsia="en-US"/>
              </w:rPr>
            </w:pPr>
            <w:ins w:id="1354" w:author="Neubauerová Bronislava" w:date="2019-08-29T11:03:00Z">
              <w:r w:rsidRPr="00B11AE9">
                <w:rPr>
                  <w:rFonts w:eastAsia="Calibri"/>
                  <w:lang w:eastAsia="en-US"/>
                </w:rPr>
                <w:t xml:space="preserve">Minulé časy </w:t>
              </w:r>
            </w:ins>
          </w:p>
          <w:p w:rsidR="00B11AE9" w:rsidRPr="00B11AE9" w:rsidRDefault="00B11AE9" w:rsidP="00B11AE9">
            <w:pPr>
              <w:numPr>
                <w:ilvl w:val="0"/>
                <w:numId w:val="44"/>
              </w:numPr>
              <w:contextualSpacing/>
              <w:jc w:val="both"/>
              <w:rPr>
                <w:ins w:id="1355" w:author="Neubauerová Bronislava" w:date="2019-08-29T11:03:00Z"/>
                <w:rFonts w:eastAsia="Calibri"/>
                <w:lang w:eastAsia="en-US"/>
              </w:rPr>
            </w:pPr>
            <w:ins w:id="1356" w:author="Neubauerová Bronislava" w:date="2019-08-29T11:03:00Z">
              <w:r w:rsidRPr="00B11AE9">
                <w:rPr>
                  <w:rFonts w:eastAsia="Calibri"/>
                  <w:lang w:eastAsia="en-US"/>
                </w:rPr>
                <w:t xml:space="preserve">Objasnění nedorozumění </w:t>
              </w:r>
            </w:ins>
          </w:p>
          <w:p w:rsidR="00B11AE9" w:rsidRPr="00B11AE9" w:rsidRDefault="00B11AE9" w:rsidP="00B11AE9">
            <w:pPr>
              <w:numPr>
                <w:ilvl w:val="0"/>
                <w:numId w:val="44"/>
              </w:numPr>
              <w:contextualSpacing/>
              <w:jc w:val="both"/>
              <w:rPr>
                <w:ins w:id="1357" w:author="Neubauerová Bronislava" w:date="2019-08-29T11:03:00Z"/>
                <w:rFonts w:eastAsia="Calibri"/>
                <w:lang w:eastAsia="en-US"/>
              </w:rPr>
            </w:pPr>
            <w:ins w:id="1358" w:author="Neubauerová Bronislava" w:date="2019-08-29T11:03:00Z">
              <w:r w:rsidRPr="00B11AE9">
                <w:rPr>
                  <w:rFonts w:eastAsia="Calibri"/>
                  <w:lang w:eastAsia="en-US"/>
                </w:rPr>
                <w:t xml:space="preserve">Přídavná jména a příslovce </w:t>
              </w:r>
            </w:ins>
          </w:p>
          <w:p w:rsidR="00952687" w:rsidRPr="006A3E90" w:rsidDel="00B11AE9" w:rsidRDefault="00952687" w:rsidP="00B26512">
            <w:pPr>
              <w:numPr>
                <w:ilvl w:val="0"/>
                <w:numId w:val="44"/>
              </w:numPr>
              <w:ind w:left="247" w:hanging="284"/>
              <w:contextualSpacing/>
              <w:jc w:val="both"/>
              <w:rPr>
                <w:del w:id="1359" w:author="Neubauerová Bronislava" w:date="2019-08-29T11:03:00Z"/>
                <w:rFonts w:eastAsia="Calibri"/>
                <w:lang w:eastAsia="en-US"/>
              </w:rPr>
            </w:pPr>
            <w:del w:id="1360" w:author="Neubauerová Bronislava" w:date="2019-08-29T11:03:00Z">
              <w:r w:rsidRPr="006A3E90" w:rsidDel="00B11AE9">
                <w:rPr>
                  <w:rFonts w:eastAsia="Calibri"/>
                  <w:lang w:eastAsia="en-US"/>
                </w:rPr>
                <w:delText xml:space="preserve">Tvorba a odpověď na písemnou žádost, písemná nabídka, vytvoření objednávky a její přijetí, fakturování. </w:delText>
              </w:r>
            </w:del>
          </w:p>
          <w:p w:rsidR="00952687" w:rsidRPr="006A3E90" w:rsidDel="00B11AE9" w:rsidRDefault="00952687" w:rsidP="00B26512">
            <w:pPr>
              <w:numPr>
                <w:ilvl w:val="0"/>
                <w:numId w:val="44"/>
              </w:numPr>
              <w:ind w:left="247" w:hanging="284"/>
              <w:contextualSpacing/>
              <w:jc w:val="both"/>
              <w:rPr>
                <w:del w:id="1361" w:author="Neubauerová Bronislava" w:date="2019-08-29T11:03:00Z"/>
                <w:rFonts w:eastAsia="Calibri"/>
                <w:lang w:eastAsia="en-US"/>
              </w:rPr>
            </w:pPr>
            <w:del w:id="1362" w:author="Neubauerová Bronislava" w:date="2019-08-29T11:03:00Z">
              <w:r w:rsidRPr="006A3E90" w:rsidDel="00B11AE9">
                <w:rPr>
                  <w:rFonts w:eastAsia="Calibri"/>
                  <w:lang w:eastAsia="en-US"/>
                </w:rPr>
                <w:delText xml:space="preserve">Jednání se zákazníky při prodeji a v případě reklamace. </w:delText>
              </w:r>
            </w:del>
          </w:p>
          <w:p w:rsidR="00952687" w:rsidRPr="006A3E90" w:rsidRDefault="00952687" w:rsidP="00B26512">
            <w:pPr>
              <w:numPr>
                <w:ilvl w:val="0"/>
                <w:numId w:val="44"/>
              </w:numPr>
              <w:ind w:left="247" w:hanging="284"/>
              <w:contextualSpacing/>
              <w:jc w:val="both"/>
              <w:rPr>
                <w:rFonts w:eastAsia="Calibri"/>
                <w:lang w:eastAsia="en-US"/>
              </w:rPr>
            </w:pPr>
            <w:del w:id="1363" w:author="Neubauerová Bronislava" w:date="2019-08-29T11:03:00Z">
              <w:r w:rsidRPr="006A3E90" w:rsidDel="00B11AE9">
                <w:rPr>
                  <w:rFonts w:eastAsia="Calibri"/>
                  <w:lang w:eastAsia="en-US"/>
                </w:rPr>
                <w:delText xml:space="preserve">Poskytování informací, stížnosti a omluvy.  </w:delText>
              </w:r>
            </w:del>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553"/>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952687" w:rsidRPr="006A3E90" w:rsidRDefault="00952687" w:rsidP="00B26512">
            <w:pPr>
              <w:jc w:val="both"/>
            </w:pPr>
            <w:r w:rsidRPr="006A3E90">
              <w:t xml:space="preserve">POWELL, M. </w:t>
            </w:r>
            <w:r w:rsidRPr="006A3E90">
              <w:rPr>
                <w:i/>
              </w:rPr>
              <w:t xml:space="preserve">In Company Intermediate 3.0. </w:t>
            </w:r>
            <w:r w:rsidRPr="006A3E90">
              <w:t>Oxford: Macmillan, 2014, 159 s. ISBN 978-0-230-45520-7.</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lastRenderedPageBreak/>
              <w:t xml:space="preserve">ASHLEY, A. </w:t>
            </w:r>
            <w:r w:rsidRPr="006A3E90">
              <w:rPr>
                <w:i/>
              </w:rPr>
              <w:t>Oxford Handbook Of Commercial Correspondence</w:t>
            </w:r>
            <w:r w:rsidRPr="006A3E90">
              <w:t>. Oxford: Oxford University Press, 2003, 304 s. ISBN 0-19-427406-3.</w:t>
            </w:r>
          </w:p>
          <w:p w:rsidR="00952687" w:rsidRPr="006A3E90" w:rsidRDefault="00952687" w:rsidP="00B26512">
            <w:pPr>
              <w:jc w:val="both"/>
              <w:rPr>
                <w:i/>
              </w:rPr>
            </w:pPr>
            <w:r w:rsidRPr="006A3E90">
              <w:t xml:space="preserve">BABÁKOVÁ, J. </w:t>
            </w:r>
            <w:r w:rsidRPr="006A3E90">
              <w:rPr>
                <w:i/>
              </w:rPr>
              <w:t xml:space="preserve">Anglická obchodní korespondence. </w:t>
            </w:r>
            <w:r w:rsidRPr="006A3E90">
              <w:t>1. vyd. Plzeň: Fraus, 1999, 128 s. ISBN 80-7238-051-6.</w:t>
            </w:r>
          </w:p>
          <w:p w:rsidR="00952687" w:rsidRPr="006A3E90" w:rsidRDefault="00952687" w:rsidP="00B26512">
            <w:pPr>
              <w:jc w:val="both"/>
            </w:pPr>
            <w:r w:rsidRPr="006A3E90">
              <w:t xml:space="preserve">EMMERSON, P. </w:t>
            </w:r>
            <w:r w:rsidRPr="006A3E90">
              <w:rPr>
                <w:i/>
              </w:rPr>
              <w:t xml:space="preserve">Business Builder Intermediate. </w:t>
            </w:r>
            <w:r w:rsidRPr="006A3E90">
              <w:t>Oxford: Macmillan, 2006, 271 s. ISBN 978-0-3337-5492-4.</w:t>
            </w:r>
          </w:p>
          <w:p w:rsidR="00952687" w:rsidRPr="006A3E90" w:rsidRDefault="00952687" w:rsidP="00B26512">
            <w:pPr>
              <w:jc w:val="both"/>
            </w:pPr>
            <w:r w:rsidRPr="006A3E90">
              <w:t xml:space="preserve">HUGHES, J. </w:t>
            </w:r>
            <w:r w:rsidRPr="006A3E90">
              <w:rPr>
                <w:i/>
              </w:rPr>
              <w:t xml:space="preserve">Telephone English. </w:t>
            </w:r>
            <w:r w:rsidRPr="006A3E90">
              <w:t xml:space="preserve">Oxford: Macmillan, 2006, 96 s. ISBN 978-1-4050-8219-8. </w:t>
            </w:r>
          </w:p>
          <w:p w:rsidR="00952687" w:rsidRPr="006A3E90" w:rsidRDefault="00952687" w:rsidP="00B26512">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lastRenderedPageBreak/>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680"/>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95C34" w:rsidRDefault="00995C34" w:rsidP="00952687"/>
    <w:p w:rsidR="00995C34" w:rsidRDefault="00995C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95C34" w:rsidTr="00995C34">
        <w:tc>
          <w:tcPr>
            <w:tcW w:w="9855" w:type="dxa"/>
            <w:gridSpan w:val="8"/>
            <w:tcBorders>
              <w:bottom w:val="double" w:sz="4" w:space="0" w:color="auto"/>
            </w:tcBorders>
            <w:shd w:val="clear" w:color="auto" w:fill="BDD6EE"/>
          </w:tcPr>
          <w:p w:rsidR="00995C34" w:rsidRDefault="00995C34" w:rsidP="00995C34">
            <w:pPr>
              <w:jc w:val="both"/>
              <w:rPr>
                <w:b/>
                <w:sz w:val="28"/>
              </w:rPr>
            </w:pPr>
            <w:r>
              <w:lastRenderedPageBreak/>
              <w:br w:type="page"/>
            </w:r>
            <w:r>
              <w:rPr>
                <w:b/>
                <w:sz w:val="28"/>
              </w:rPr>
              <w:t>B-III – Charakteristika studijního předmětu</w:t>
            </w:r>
          </w:p>
        </w:tc>
      </w:tr>
      <w:tr w:rsidR="00995C34" w:rsidRPr="0095136E" w:rsidTr="00995C34">
        <w:tc>
          <w:tcPr>
            <w:tcW w:w="3086" w:type="dxa"/>
            <w:tcBorders>
              <w:top w:val="double" w:sz="4" w:space="0" w:color="auto"/>
            </w:tcBorders>
            <w:shd w:val="clear" w:color="auto" w:fill="F7CAAC"/>
          </w:tcPr>
          <w:p w:rsidR="00995C34" w:rsidRPr="0095136E" w:rsidRDefault="00995C34" w:rsidP="00995C34">
            <w:pPr>
              <w:jc w:val="both"/>
              <w:rPr>
                <w:b/>
              </w:rPr>
            </w:pPr>
            <w:r w:rsidRPr="0095136E">
              <w:rPr>
                <w:b/>
              </w:rPr>
              <w:t>Název studijního předmětu</w:t>
            </w:r>
          </w:p>
        </w:tc>
        <w:tc>
          <w:tcPr>
            <w:tcW w:w="6769" w:type="dxa"/>
            <w:gridSpan w:val="7"/>
            <w:tcBorders>
              <w:top w:val="double" w:sz="4" w:space="0" w:color="auto"/>
            </w:tcBorders>
          </w:tcPr>
          <w:p w:rsidR="00995C34" w:rsidRPr="0095136E" w:rsidRDefault="00995C34" w:rsidP="00995C34">
            <w:r>
              <w:t>Daně III</w:t>
            </w:r>
          </w:p>
        </w:tc>
      </w:tr>
      <w:tr w:rsidR="00995C34" w:rsidTr="00995C34">
        <w:tc>
          <w:tcPr>
            <w:tcW w:w="3086" w:type="dxa"/>
            <w:shd w:val="clear" w:color="auto" w:fill="F7CAAC"/>
          </w:tcPr>
          <w:p w:rsidR="00995C34" w:rsidRPr="0095136E" w:rsidRDefault="00995C34" w:rsidP="00995C34">
            <w:pPr>
              <w:jc w:val="both"/>
              <w:rPr>
                <w:b/>
              </w:rPr>
            </w:pPr>
            <w:r w:rsidRPr="0095136E">
              <w:rPr>
                <w:b/>
              </w:rPr>
              <w:t>Typ předmětu</w:t>
            </w:r>
          </w:p>
        </w:tc>
        <w:tc>
          <w:tcPr>
            <w:tcW w:w="3406" w:type="dxa"/>
            <w:gridSpan w:val="4"/>
          </w:tcPr>
          <w:p w:rsidR="00995C34" w:rsidRPr="0095136E" w:rsidRDefault="00995C34" w:rsidP="00995C34">
            <w:pPr>
              <w:jc w:val="both"/>
            </w:pPr>
            <w:r>
              <w:t>p</w:t>
            </w:r>
            <w:r w:rsidRPr="0095136E">
              <w:t>ovinný „</w:t>
            </w:r>
            <w:r>
              <w:t>P</w:t>
            </w:r>
            <w:r w:rsidRPr="0095136E">
              <w:t>Z“</w:t>
            </w:r>
          </w:p>
        </w:tc>
        <w:tc>
          <w:tcPr>
            <w:tcW w:w="2695" w:type="dxa"/>
            <w:gridSpan w:val="2"/>
            <w:shd w:val="clear" w:color="auto" w:fill="F7CAAC"/>
          </w:tcPr>
          <w:p w:rsidR="00995C34" w:rsidRDefault="00995C34" w:rsidP="00995C34">
            <w:pPr>
              <w:jc w:val="both"/>
            </w:pPr>
            <w:r>
              <w:rPr>
                <w:b/>
              </w:rPr>
              <w:t>doporučený ročník / semestr</w:t>
            </w:r>
          </w:p>
        </w:tc>
        <w:tc>
          <w:tcPr>
            <w:tcW w:w="668" w:type="dxa"/>
          </w:tcPr>
          <w:p w:rsidR="00995C34" w:rsidRDefault="00995C34" w:rsidP="00995C34">
            <w:pPr>
              <w:jc w:val="both"/>
            </w:pPr>
            <w:r>
              <w:t>2/L</w:t>
            </w:r>
          </w:p>
        </w:tc>
      </w:tr>
      <w:tr w:rsidR="00995C34" w:rsidTr="00995C34">
        <w:tc>
          <w:tcPr>
            <w:tcW w:w="3086" w:type="dxa"/>
            <w:shd w:val="clear" w:color="auto" w:fill="F7CAAC"/>
          </w:tcPr>
          <w:p w:rsidR="00995C34" w:rsidRPr="0095136E" w:rsidRDefault="00995C34" w:rsidP="00995C34">
            <w:pPr>
              <w:jc w:val="both"/>
              <w:rPr>
                <w:b/>
              </w:rPr>
            </w:pPr>
            <w:r w:rsidRPr="0095136E">
              <w:rPr>
                <w:b/>
              </w:rPr>
              <w:t>Rozsah studijního předmětu</w:t>
            </w:r>
          </w:p>
        </w:tc>
        <w:tc>
          <w:tcPr>
            <w:tcW w:w="1701" w:type="dxa"/>
            <w:gridSpan w:val="2"/>
          </w:tcPr>
          <w:p w:rsidR="00995C34" w:rsidRPr="0095136E" w:rsidRDefault="00995C34" w:rsidP="00995C34">
            <w:pPr>
              <w:jc w:val="both"/>
            </w:pPr>
            <w:r w:rsidRPr="0095136E">
              <w:t xml:space="preserve">26p + </w:t>
            </w:r>
            <w:r>
              <w:t>26c</w:t>
            </w:r>
          </w:p>
        </w:tc>
        <w:tc>
          <w:tcPr>
            <w:tcW w:w="889" w:type="dxa"/>
            <w:shd w:val="clear" w:color="auto" w:fill="F7CAAC"/>
          </w:tcPr>
          <w:p w:rsidR="00995C34" w:rsidRPr="0095136E" w:rsidRDefault="00995C34" w:rsidP="00995C34">
            <w:pPr>
              <w:jc w:val="both"/>
              <w:rPr>
                <w:b/>
              </w:rPr>
            </w:pPr>
            <w:r w:rsidRPr="0095136E">
              <w:rPr>
                <w:b/>
              </w:rPr>
              <w:t xml:space="preserve">hod. </w:t>
            </w:r>
          </w:p>
        </w:tc>
        <w:tc>
          <w:tcPr>
            <w:tcW w:w="816" w:type="dxa"/>
          </w:tcPr>
          <w:p w:rsidR="00995C34" w:rsidRDefault="00995C34" w:rsidP="00995C34">
            <w:pPr>
              <w:jc w:val="both"/>
            </w:pPr>
            <w:r>
              <w:t>52</w:t>
            </w:r>
          </w:p>
        </w:tc>
        <w:tc>
          <w:tcPr>
            <w:tcW w:w="2156" w:type="dxa"/>
            <w:shd w:val="clear" w:color="auto" w:fill="F7CAAC"/>
          </w:tcPr>
          <w:p w:rsidR="00995C34" w:rsidRDefault="00995C34" w:rsidP="00995C34">
            <w:pPr>
              <w:jc w:val="both"/>
              <w:rPr>
                <w:b/>
              </w:rPr>
            </w:pPr>
            <w:r>
              <w:rPr>
                <w:b/>
              </w:rPr>
              <w:t>kreditů</w:t>
            </w:r>
          </w:p>
        </w:tc>
        <w:tc>
          <w:tcPr>
            <w:tcW w:w="1207" w:type="dxa"/>
            <w:gridSpan w:val="2"/>
          </w:tcPr>
          <w:p w:rsidR="00995C34" w:rsidRDefault="00995C34" w:rsidP="00995C34">
            <w:pPr>
              <w:jc w:val="both"/>
            </w:pPr>
            <w:r>
              <w:t>5</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Prerekvizity, korekvizity, ekvivalence</w:t>
            </w:r>
          </w:p>
        </w:tc>
        <w:tc>
          <w:tcPr>
            <w:tcW w:w="6769" w:type="dxa"/>
            <w:gridSpan w:val="7"/>
          </w:tcPr>
          <w:p w:rsidR="00995C34" w:rsidRPr="0095136E" w:rsidRDefault="00995C34" w:rsidP="00995C34">
            <w:pPr>
              <w:jc w:val="both"/>
            </w:pPr>
          </w:p>
        </w:tc>
      </w:tr>
      <w:tr w:rsidR="00995C34" w:rsidTr="00995C34">
        <w:tc>
          <w:tcPr>
            <w:tcW w:w="3086" w:type="dxa"/>
            <w:shd w:val="clear" w:color="auto" w:fill="F7CAAC"/>
          </w:tcPr>
          <w:p w:rsidR="00995C34" w:rsidRPr="0095136E" w:rsidRDefault="00995C34" w:rsidP="00995C34">
            <w:pPr>
              <w:jc w:val="both"/>
              <w:rPr>
                <w:b/>
              </w:rPr>
            </w:pPr>
            <w:r w:rsidRPr="0095136E">
              <w:rPr>
                <w:b/>
              </w:rPr>
              <w:t>Způsob ověření studijních výsledků</w:t>
            </w:r>
          </w:p>
        </w:tc>
        <w:tc>
          <w:tcPr>
            <w:tcW w:w="3406" w:type="dxa"/>
            <w:gridSpan w:val="4"/>
          </w:tcPr>
          <w:p w:rsidR="00995C34" w:rsidRPr="0095136E" w:rsidRDefault="00995C34" w:rsidP="00995C34">
            <w:pPr>
              <w:jc w:val="both"/>
            </w:pPr>
            <w:r>
              <w:t>z</w:t>
            </w:r>
            <w:r w:rsidRPr="0095136E">
              <w:t>ápočet, zkouška</w:t>
            </w:r>
          </w:p>
        </w:tc>
        <w:tc>
          <w:tcPr>
            <w:tcW w:w="2156" w:type="dxa"/>
            <w:shd w:val="clear" w:color="auto" w:fill="F7CAAC"/>
          </w:tcPr>
          <w:p w:rsidR="00995C34" w:rsidRDefault="00995C34" w:rsidP="00995C34">
            <w:pPr>
              <w:jc w:val="both"/>
              <w:rPr>
                <w:b/>
              </w:rPr>
            </w:pPr>
            <w:r>
              <w:rPr>
                <w:b/>
              </w:rPr>
              <w:t>Forma výuky</w:t>
            </w:r>
          </w:p>
        </w:tc>
        <w:tc>
          <w:tcPr>
            <w:tcW w:w="1207" w:type="dxa"/>
            <w:gridSpan w:val="2"/>
          </w:tcPr>
          <w:p w:rsidR="00995C34" w:rsidRDefault="00995C34" w:rsidP="00995C34">
            <w:pPr>
              <w:jc w:val="both"/>
            </w:pPr>
            <w:r>
              <w:t>přednáška, cvičení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Forma způsobu ověření studijních výsledků a další požadavky na studenta</w:t>
            </w:r>
          </w:p>
        </w:tc>
        <w:tc>
          <w:tcPr>
            <w:tcW w:w="6769" w:type="dxa"/>
            <w:gridSpan w:val="7"/>
            <w:tcBorders>
              <w:bottom w:val="nil"/>
            </w:tcBorders>
          </w:tcPr>
          <w:p w:rsidR="00995C34" w:rsidRDefault="00995C34" w:rsidP="00995C34">
            <w:r w:rsidRPr="0095136E">
              <w:t xml:space="preserve">Způsob zakončení předmětu </w:t>
            </w:r>
            <w:r>
              <w:t>–</w:t>
            </w:r>
            <w:r w:rsidRPr="0095136E">
              <w:t xml:space="preserve"> </w:t>
            </w:r>
            <w:r>
              <w:t xml:space="preserve">zápočet, </w:t>
            </w:r>
            <w:r w:rsidRPr="0095136E">
              <w:t>zkouška</w:t>
            </w:r>
          </w:p>
          <w:p w:rsidR="00995C34" w:rsidRPr="0095136E" w:rsidRDefault="00995C34" w:rsidP="00995C34">
            <w:pPr>
              <w:jc w:val="both"/>
            </w:pPr>
            <w:r>
              <w:t>Požadavky na zápočet: z</w:t>
            </w:r>
            <w:r w:rsidRPr="00254FAB">
              <w:t>pracování daňového přiznání k</w:t>
            </w:r>
            <w:r>
              <w:t xml:space="preserve"> DPH a </w:t>
            </w:r>
            <w:r w:rsidRPr="00254FAB">
              <w:t>silniční daně</w:t>
            </w:r>
            <w:r>
              <w:t>.</w:t>
            </w:r>
          </w:p>
          <w:p w:rsidR="00995C34" w:rsidRPr="0095136E" w:rsidRDefault="00995C34" w:rsidP="00995C34">
            <w:pPr>
              <w:jc w:val="both"/>
            </w:pPr>
            <w:r w:rsidRPr="0095136E">
              <w:t>Požadavky na zkoušku</w:t>
            </w:r>
            <w:r>
              <w:t>: p</w:t>
            </w:r>
            <w:r w:rsidRPr="0095136E">
              <w:t>ísemná část zkoušky - doba trvání 60 minut (5 příkladů), pro absolvování písemné zkoušky je třeba získat minimálně 60 bodů. Ústní část zkoušky (4 okruhy-</w:t>
            </w:r>
            <w:r>
              <w:t>daň z přidané hodnoty</w:t>
            </w:r>
            <w:r w:rsidRPr="0095136E">
              <w:t>,</w:t>
            </w:r>
            <w:r>
              <w:t xml:space="preserve"> spotřební daně</w:t>
            </w:r>
            <w:r w:rsidRPr="0095136E">
              <w:t>,</w:t>
            </w:r>
            <w:r>
              <w:t xml:space="preserve"> silniční daň a majetkové daně</w:t>
            </w:r>
            <w:r w:rsidRPr="0095136E">
              <w:t>).</w:t>
            </w:r>
          </w:p>
        </w:tc>
      </w:tr>
      <w:tr w:rsidR="00995C34" w:rsidRPr="0095136E" w:rsidTr="00995C34">
        <w:trPr>
          <w:trHeight w:val="132"/>
        </w:trPr>
        <w:tc>
          <w:tcPr>
            <w:tcW w:w="9855" w:type="dxa"/>
            <w:gridSpan w:val="8"/>
            <w:tcBorders>
              <w:top w:val="nil"/>
            </w:tcBorders>
          </w:tcPr>
          <w:p w:rsidR="00995C34" w:rsidRPr="0095136E" w:rsidRDefault="00995C34" w:rsidP="00995C34">
            <w:pPr>
              <w:jc w:val="both"/>
            </w:pPr>
          </w:p>
        </w:tc>
      </w:tr>
      <w:tr w:rsidR="00995C34" w:rsidRPr="0095136E" w:rsidTr="00995C34">
        <w:trPr>
          <w:trHeight w:val="197"/>
        </w:trPr>
        <w:tc>
          <w:tcPr>
            <w:tcW w:w="3086" w:type="dxa"/>
            <w:tcBorders>
              <w:top w:val="nil"/>
            </w:tcBorders>
            <w:shd w:val="clear" w:color="auto" w:fill="F7CAAC"/>
          </w:tcPr>
          <w:p w:rsidR="00995C34" w:rsidRPr="0095136E" w:rsidRDefault="00995C34" w:rsidP="00995C34">
            <w:pPr>
              <w:jc w:val="both"/>
              <w:rPr>
                <w:b/>
              </w:rPr>
            </w:pPr>
            <w:r w:rsidRPr="0095136E">
              <w:rPr>
                <w:b/>
              </w:rPr>
              <w:t>Garant předmětu</w:t>
            </w:r>
          </w:p>
        </w:tc>
        <w:tc>
          <w:tcPr>
            <w:tcW w:w="6769" w:type="dxa"/>
            <w:gridSpan w:val="7"/>
            <w:tcBorders>
              <w:top w:val="nil"/>
            </w:tcBorders>
          </w:tcPr>
          <w:p w:rsidR="00995C34" w:rsidRPr="0095136E" w:rsidRDefault="00995C34" w:rsidP="00995C34">
            <w:pPr>
              <w:jc w:val="both"/>
            </w:pPr>
            <w:r w:rsidRPr="0095136E">
              <w:t>Mgr. Eva Kolářová, Ph.D.</w:t>
            </w:r>
          </w:p>
        </w:tc>
      </w:tr>
      <w:tr w:rsidR="00995C34" w:rsidRPr="0095136E" w:rsidTr="00995C34">
        <w:trPr>
          <w:trHeight w:val="243"/>
        </w:trPr>
        <w:tc>
          <w:tcPr>
            <w:tcW w:w="3086" w:type="dxa"/>
            <w:tcBorders>
              <w:top w:val="nil"/>
            </w:tcBorders>
            <w:shd w:val="clear" w:color="auto" w:fill="F7CAAC"/>
          </w:tcPr>
          <w:p w:rsidR="00995C34" w:rsidRPr="0095136E" w:rsidRDefault="00995C34" w:rsidP="00995C34">
            <w:pPr>
              <w:jc w:val="both"/>
              <w:rPr>
                <w:b/>
              </w:rPr>
            </w:pPr>
            <w:r w:rsidRPr="0095136E">
              <w:rPr>
                <w:b/>
              </w:rPr>
              <w:t>Zapojení garanta do výuky předmětu</w:t>
            </w:r>
          </w:p>
        </w:tc>
        <w:tc>
          <w:tcPr>
            <w:tcW w:w="6769" w:type="dxa"/>
            <w:gridSpan w:val="7"/>
            <w:tcBorders>
              <w:top w:val="nil"/>
            </w:tcBorders>
          </w:tcPr>
          <w:p w:rsidR="00995C34" w:rsidRPr="0095136E" w:rsidRDefault="00995C34" w:rsidP="00995C34">
            <w:pPr>
              <w:jc w:val="both"/>
            </w:pPr>
            <w:r w:rsidRPr="00DF7C70">
              <w:t xml:space="preserve">Garant se podílí na přednáškách v rozsahu </w:t>
            </w:r>
            <w:r>
              <w:t>6</w:t>
            </w:r>
            <w:r w:rsidRPr="00DF7C70">
              <w:t xml:space="preserve">0 %, dále stanovuje koncepci </w:t>
            </w:r>
            <w:r>
              <w:t>cvičení</w:t>
            </w:r>
            <w:r w:rsidRPr="00DF7C70">
              <w:t xml:space="preserve"> a dohlíží na jejich jednotné vedení.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Vyučující</w:t>
            </w:r>
          </w:p>
        </w:tc>
        <w:tc>
          <w:tcPr>
            <w:tcW w:w="6769" w:type="dxa"/>
            <w:gridSpan w:val="7"/>
            <w:tcBorders>
              <w:bottom w:val="nil"/>
            </w:tcBorders>
          </w:tcPr>
          <w:p w:rsidR="00995C34" w:rsidRPr="0095136E" w:rsidRDefault="00995C34" w:rsidP="00995C34">
            <w:pPr>
              <w:jc w:val="both"/>
            </w:pPr>
            <w:r w:rsidRPr="0095136E">
              <w:t xml:space="preserve">Mgr. Eva Kolářová, Ph.D. </w:t>
            </w:r>
            <w:r>
              <w:t xml:space="preserve">– přednášky </w:t>
            </w:r>
            <w:r w:rsidRPr="0095136E">
              <w:t>(</w:t>
            </w:r>
            <w:r>
              <w:t>6</w:t>
            </w:r>
            <w:r w:rsidRPr="0095136E">
              <w:t>0%)</w:t>
            </w:r>
            <w:r>
              <w:t>, Ing. Eva Kramná, Ph.D. – přednášky (40%)</w:t>
            </w:r>
          </w:p>
        </w:tc>
      </w:tr>
      <w:tr w:rsidR="00995C34" w:rsidRPr="0095136E" w:rsidTr="00995C34">
        <w:trPr>
          <w:trHeight w:val="70"/>
        </w:trPr>
        <w:tc>
          <w:tcPr>
            <w:tcW w:w="9855" w:type="dxa"/>
            <w:gridSpan w:val="8"/>
            <w:tcBorders>
              <w:top w:val="nil"/>
            </w:tcBorders>
          </w:tcPr>
          <w:p w:rsidR="00995C34" w:rsidRPr="0095136E" w:rsidRDefault="00995C34" w:rsidP="00995C34">
            <w:pPr>
              <w:jc w:val="both"/>
            </w:pP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Stručná anotace předmětu</w:t>
            </w:r>
          </w:p>
        </w:tc>
        <w:tc>
          <w:tcPr>
            <w:tcW w:w="6769" w:type="dxa"/>
            <w:gridSpan w:val="7"/>
            <w:tcBorders>
              <w:bottom w:val="nil"/>
            </w:tcBorders>
          </w:tcPr>
          <w:p w:rsidR="00995C34" w:rsidRPr="0095136E" w:rsidRDefault="00995C34" w:rsidP="00995C34">
            <w:pPr>
              <w:jc w:val="both"/>
            </w:pPr>
          </w:p>
        </w:tc>
      </w:tr>
      <w:tr w:rsidR="00995C34" w:rsidRPr="00B0493E" w:rsidTr="00995C34">
        <w:trPr>
          <w:trHeight w:val="3938"/>
        </w:trPr>
        <w:tc>
          <w:tcPr>
            <w:tcW w:w="9855" w:type="dxa"/>
            <w:gridSpan w:val="8"/>
            <w:tcBorders>
              <w:top w:val="nil"/>
              <w:bottom w:val="single" w:sz="12" w:space="0" w:color="auto"/>
            </w:tcBorders>
          </w:tcPr>
          <w:p w:rsidR="00995C34" w:rsidRDefault="00995C34" w:rsidP="00995C34">
            <w:pPr>
              <w:jc w:val="both"/>
            </w:pPr>
            <w:r>
              <w:t xml:space="preserve">Předmět seznamuje studenty se základními daňovými pojmy týkající se spotřebních daní, daně z přidané hodnoty a majetkových daní. </w:t>
            </w:r>
          </w:p>
          <w:p w:rsidR="00995C34" w:rsidRDefault="00995C34" w:rsidP="00995C34">
            <w:pPr>
              <w:jc w:val="both"/>
            </w:pPr>
            <w:r>
              <w:t>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procvičí na daňovém přiznání.</w:t>
            </w:r>
          </w:p>
          <w:p w:rsidR="00995C34" w:rsidRDefault="00995C34" w:rsidP="00995C34">
            <w:pPr>
              <w:jc w:val="both"/>
            </w:pPr>
            <w:r>
              <w:t>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Princip daně z přidané hodnoty.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Místo plnění. </w:t>
            </w:r>
          </w:p>
          <w:p w:rsidR="00995C34" w:rsidRPr="00B0493E" w:rsidRDefault="00995C34" w:rsidP="00995C34">
            <w:pPr>
              <w:pStyle w:val="Odstavecseseznamem"/>
              <w:numPr>
                <w:ilvl w:val="0"/>
                <w:numId w:val="63"/>
              </w:numPr>
              <w:ind w:left="252" w:hanging="252"/>
              <w:rPr>
                <w:shd w:val="clear" w:color="auto" w:fill="FFFFFF"/>
              </w:rPr>
            </w:pPr>
            <w:r w:rsidRPr="00B0493E">
              <w:t>Zdanitelná plnění</w:t>
            </w:r>
            <w:r w:rsidRPr="00B0493E">
              <w:rPr>
                <w:shd w:val="clear" w:color="auto" w:fill="FFFFFF"/>
              </w:rPr>
              <w:t>.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doklady.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DPH.</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Silniční daň</w:t>
            </w:r>
            <w:r>
              <w:rPr>
                <w:shd w:val="clear" w:color="auto" w:fill="FFFFFF"/>
              </w:rPr>
              <w:t>.</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silniční dani.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Spotřební daně.</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 z nemovitých věcí. </w:t>
            </w:r>
          </w:p>
          <w:p w:rsidR="00995C34" w:rsidRPr="00B0493E" w:rsidRDefault="00995C34" w:rsidP="00995C34">
            <w:pPr>
              <w:pStyle w:val="Odstavecseseznamem"/>
              <w:numPr>
                <w:ilvl w:val="0"/>
                <w:numId w:val="63"/>
              </w:numPr>
              <w:ind w:left="252" w:hanging="252"/>
              <w:rPr>
                <w:rFonts w:ascii="Arial Narrow" w:hAnsi="Arial Narrow"/>
                <w:b/>
                <w:sz w:val="22"/>
                <w:szCs w:val="22"/>
              </w:rPr>
            </w:pPr>
            <w:r w:rsidRPr="00B0493E">
              <w:rPr>
                <w:shd w:val="clear" w:color="auto" w:fill="FFFFFF"/>
              </w:rPr>
              <w:t>Daň z nabytí nemovitých věcí.</w:t>
            </w:r>
          </w:p>
        </w:tc>
      </w:tr>
      <w:tr w:rsidR="00995C34" w:rsidRPr="0095136E" w:rsidTr="00995C34">
        <w:trPr>
          <w:trHeight w:val="265"/>
        </w:trPr>
        <w:tc>
          <w:tcPr>
            <w:tcW w:w="3653" w:type="dxa"/>
            <w:gridSpan w:val="2"/>
            <w:tcBorders>
              <w:top w:val="nil"/>
              <w:bottom w:val="nil"/>
            </w:tcBorders>
            <w:shd w:val="clear" w:color="auto" w:fill="F7CAAC"/>
          </w:tcPr>
          <w:p w:rsidR="00995C34" w:rsidRPr="0095136E" w:rsidRDefault="00995C34" w:rsidP="00995C34">
            <w:pPr>
              <w:contextualSpacing/>
              <w:jc w:val="both"/>
            </w:pPr>
            <w:r w:rsidRPr="0095136E">
              <w:rPr>
                <w:b/>
              </w:rPr>
              <w:t>Studijní literatura a studijní pomůcky</w:t>
            </w:r>
          </w:p>
        </w:tc>
        <w:tc>
          <w:tcPr>
            <w:tcW w:w="6202" w:type="dxa"/>
            <w:gridSpan w:val="6"/>
            <w:tcBorders>
              <w:top w:val="nil"/>
              <w:bottom w:val="nil"/>
            </w:tcBorders>
          </w:tcPr>
          <w:p w:rsidR="00995C34" w:rsidRPr="0095136E" w:rsidRDefault="00995C34" w:rsidP="00995C34">
            <w:pPr>
              <w:jc w:val="both"/>
            </w:pPr>
          </w:p>
        </w:tc>
      </w:tr>
      <w:tr w:rsidR="00995C34" w:rsidRPr="000A5F86" w:rsidTr="00995C34">
        <w:trPr>
          <w:trHeight w:val="1497"/>
        </w:trPr>
        <w:tc>
          <w:tcPr>
            <w:tcW w:w="9855" w:type="dxa"/>
            <w:gridSpan w:val="8"/>
            <w:tcBorders>
              <w:top w:val="nil"/>
            </w:tcBorders>
          </w:tcPr>
          <w:p w:rsidR="00995C34" w:rsidRPr="008A6E2E" w:rsidRDefault="00995C34" w:rsidP="00995C34">
            <w:pPr>
              <w:rPr>
                <w:b/>
                <w:bCs/>
              </w:rPr>
            </w:pPr>
            <w:r w:rsidRPr="008A6E2E">
              <w:rPr>
                <w:b/>
                <w:bCs/>
              </w:rPr>
              <w:t>Povinná literatura</w:t>
            </w:r>
          </w:p>
          <w:p w:rsidR="00995C34" w:rsidRDefault="00995C34" w:rsidP="00995C34">
            <w:pPr>
              <w:jc w:val="both"/>
            </w:pPr>
            <w:r>
              <w:t>Daňové zákony a související předpisy v aktuálním znění.</w:t>
            </w:r>
          </w:p>
          <w:p w:rsidR="00995C34" w:rsidRDefault="00995C34" w:rsidP="00995C34">
            <w:pPr>
              <w:rPr>
                <w:caps/>
              </w:rPr>
            </w:pPr>
            <w:r>
              <w:rPr>
                <w:caps/>
              </w:rPr>
              <w:t xml:space="preserve">GALOČÍK, S., PAIKERT, O. </w:t>
            </w:r>
            <w:r w:rsidRPr="00F86E90">
              <w:rPr>
                <w:i/>
                <w:caps/>
              </w:rPr>
              <w:t>DPH 2018</w:t>
            </w:r>
            <w:r>
              <w:rPr>
                <w:caps/>
              </w:rPr>
              <w:t xml:space="preserve">. </w:t>
            </w:r>
            <w:r>
              <w:t xml:space="preserve">Praha: Grada, </w:t>
            </w:r>
            <w:r>
              <w:rPr>
                <w:caps/>
              </w:rPr>
              <w:t xml:space="preserve">2018, 432 </w:t>
            </w:r>
            <w:r w:rsidRPr="005419FD">
              <w:t>s</w:t>
            </w:r>
            <w:r>
              <w:rPr>
                <w:caps/>
              </w:rPr>
              <w:t>. ISBN 978-80-271-0799-5.</w:t>
            </w:r>
          </w:p>
          <w:p w:rsidR="00995C34" w:rsidRPr="005419FD" w:rsidRDefault="00995C34" w:rsidP="00995C34">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xml:space="preserve">, </w:t>
            </w:r>
            <w:r>
              <w:t>404</w:t>
            </w:r>
            <w:r w:rsidRPr="005419FD">
              <w:t xml:space="preserve"> s. ISBN 978-80-8748</w:t>
            </w:r>
            <w:r>
              <w:t>0</w:t>
            </w:r>
            <w:r w:rsidRPr="005419FD">
              <w:t>-</w:t>
            </w:r>
            <w:r>
              <w:t>63</w:t>
            </w:r>
            <w:r w:rsidRPr="005419FD">
              <w:t>-</w:t>
            </w:r>
            <w:r>
              <w:t>2.</w:t>
            </w:r>
            <w:r w:rsidRPr="005419FD">
              <w:t xml:space="preserve"> </w:t>
            </w:r>
          </w:p>
          <w:p w:rsidR="00995C34" w:rsidRPr="00B120B5" w:rsidRDefault="00995C34" w:rsidP="00995C34">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38" w:history="1">
              <w:r w:rsidRPr="00003EB1">
                <w:rPr>
                  <w:rStyle w:val="Hypertextovodkaz"/>
                </w:rPr>
                <w:t>http://vyuka.fame.utb.cz</w:t>
              </w:r>
            </w:hyperlink>
          </w:p>
          <w:p w:rsidR="00995C34" w:rsidRDefault="00995C34" w:rsidP="00995C34">
            <w:pPr>
              <w:rPr>
                <w:b/>
              </w:rPr>
            </w:pPr>
            <w:r>
              <w:rPr>
                <w:b/>
              </w:rPr>
              <w:t xml:space="preserve">Doporučená literatura </w:t>
            </w:r>
          </w:p>
          <w:p w:rsidR="00995C34" w:rsidRPr="000A5F86" w:rsidRDefault="00995C34" w:rsidP="00995C34">
            <w:pPr>
              <w:jc w:val="both"/>
              <w:rPr>
                <w:rFonts w:ascii="Arial Narrow" w:hAnsi="Arial Narrow"/>
                <w:color w:val="000000"/>
                <w:sz w:val="22"/>
                <w:szCs w:val="22"/>
              </w:rPr>
            </w:pPr>
            <w:r>
              <w:rPr>
                <w:caps/>
              </w:rPr>
              <w:t xml:space="preserve">GALOČÍK, S. </w:t>
            </w:r>
            <w:r w:rsidRPr="00F86E90">
              <w:rPr>
                <w:i/>
                <w:color w:val="000000"/>
              </w:rPr>
              <w:t>DPH a účtování:</w:t>
            </w:r>
            <w:r>
              <w:rPr>
                <w:i/>
                <w:color w:val="000000"/>
              </w:rPr>
              <w:t xml:space="preserve"> </w:t>
            </w:r>
            <w:r w:rsidRPr="00F86E90">
              <w:rPr>
                <w:i/>
                <w:color w:val="000000"/>
              </w:rPr>
              <w:t>Příprava, dovoz, vývoz,</w:t>
            </w:r>
            <w:r>
              <w:rPr>
                <w:i/>
                <w:color w:val="000000"/>
              </w:rPr>
              <w:t xml:space="preserve"> </w:t>
            </w:r>
            <w:r w:rsidRPr="00F86E90">
              <w:rPr>
                <w:i/>
                <w:color w:val="000000"/>
              </w:rPr>
              <w:t>služby</w:t>
            </w:r>
            <w:r>
              <w:rPr>
                <w:i/>
                <w:color w:val="000000"/>
              </w:rPr>
              <w:t xml:space="preserve">. </w:t>
            </w:r>
            <w:r w:rsidRPr="00F86E90">
              <w:rPr>
                <w:color w:val="000000"/>
              </w:rPr>
              <w:t>Praha: Grada</w:t>
            </w:r>
            <w:r>
              <w:rPr>
                <w:color w:val="000000"/>
              </w:rPr>
              <w:t>,</w:t>
            </w:r>
            <w:r w:rsidRPr="00F86E90">
              <w:rPr>
                <w:color w:val="000000"/>
              </w:rPr>
              <w:t xml:space="preserve"> 201</w:t>
            </w:r>
            <w:r>
              <w:rPr>
                <w:color w:val="000000"/>
              </w:rPr>
              <w:t xml:space="preserve">6, 168 s, ISBN </w:t>
            </w:r>
            <w:r w:rsidRPr="00F86E90">
              <w:t>978-80-247-5838-1</w:t>
            </w:r>
            <w:r>
              <w:t>.</w:t>
            </w:r>
          </w:p>
          <w:p w:rsidR="00995C34" w:rsidRDefault="00995C34" w:rsidP="00995C34">
            <w:pPr>
              <w:jc w:val="both"/>
              <w:textAlignment w:val="top"/>
            </w:pPr>
            <w:r w:rsidRPr="00F86E90">
              <w:t xml:space="preserve">HUŠÁKOVÁ, Z. </w:t>
            </w:r>
            <w:r w:rsidRPr="00F86E90">
              <w:rPr>
                <w:i/>
              </w:rPr>
              <w:t>Daň z přidané hodnoty 2018</w:t>
            </w:r>
            <w:r>
              <w:t>. Praha</w:t>
            </w:r>
            <w:r w:rsidRPr="00F86E90">
              <w:t xml:space="preserve">: </w:t>
            </w:r>
            <w:hyperlink r:id="rId39" w:tooltip="Wolters Kluwer" w:history="1">
              <w:r w:rsidRPr="00BF0DE5">
                <w:rPr>
                  <w:rFonts w:eastAsia="Calibri"/>
                </w:rPr>
                <w:t>Wolters Kluwer</w:t>
              </w:r>
            </w:hyperlink>
            <w:r w:rsidRPr="00BF0DE5">
              <w:t>,</w:t>
            </w:r>
            <w:r w:rsidRPr="00F86E90">
              <w:t xml:space="preserve"> 2018</w:t>
            </w:r>
            <w:r>
              <w:t>, 138 s. ISBN 978-80-7552-997-8.</w:t>
            </w:r>
          </w:p>
          <w:p w:rsidR="00995C34" w:rsidRPr="000A5F86" w:rsidRDefault="00995C34" w:rsidP="00995C34">
            <w:pPr>
              <w:jc w:val="both"/>
            </w:pPr>
            <w:r w:rsidRPr="000A5F86">
              <w:rPr>
                <w:caps/>
              </w:rPr>
              <w:t>Široký, J.</w:t>
            </w:r>
            <w:r w:rsidRPr="000A5F86">
              <w:t xml:space="preserve"> </w:t>
            </w:r>
            <w:r w:rsidRPr="000A5F86">
              <w:rPr>
                <w:i/>
              </w:rPr>
              <w:t>Daně v Evropské Unii, 7. aktualizované a přepracované vyd.</w:t>
            </w:r>
            <w:r w:rsidRPr="000A5F86">
              <w:t xml:space="preserve"> Praha: L</w:t>
            </w:r>
            <w:r>
              <w:t>eges</w:t>
            </w:r>
            <w:r w:rsidRPr="000A5F86">
              <w:t xml:space="preserve">, 2018, 384 s. ISBN </w:t>
            </w:r>
            <w:r w:rsidRPr="000A5F86">
              <w:rPr>
                <w:shd w:val="clear" w:color="auto" w:fill="FFFFFF"/>
              </w:rPr>
              <w:t>978-80-7502-274-5.</w:t>
            </w:r>
          </w:p>
        </w:tc>
      </w:tr>
      <w:tr w:rsidR="00995C34" w:rsidRPr="0095136E" w:rsidTr="00995C3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95C34" w:rsidRPr="0095136E" w:rsidRDefault="00995C34" w:rsidP="00995C34">
            <w:pPr>
              <w:jc w:val="center"/>
              <w:rPr>
                <w:b/>
              </w:rPr>
            </w:pPr>
            <w:r w:rsidRPr="0095136E">
              <w:rPr>
                <w:b/>
              </w:rPr>
              <w:t>Informace ke kombinované nebo distanční formě</w:t>
            </w:r>
          </w:p>
        </w:tc>
      </w:tr>
      <w:tr w:rsidR="00995C34" w:rsidTr="00995C34">
        <w:tc>
          <w:tcPr>
            <w:tcW w:w="4787" w:type="dxa"/>
            <w:gridSpan w:val="3"/>
            <w:tcBorders>
              <w:top w:val="single" w:sz="2" w:space="0" w:color="auto"/>
            </w:tcBorders>
            <w:shd w:val="clear" w:color="auto" w:fill="F7CAAC"/>
          </w:tcPr>
          <w:p w:rsidR="00995C34" w:rsidRPr="0095136E" w:rsidRDefault="00995C34" w:rsidP="00995C34">
            <w:pPr>
              <w:jc w:val="both"/>
            </w:pPr>
            <w:r w:rsidRPr="0095136E">
              <w:rPr>
                <w:b/>
              </w:rPr>
              <w:t>Rozsah konzultací (soustředění)</w:t>
            </w:r>
          </w:p>
        </w:tc>
        <w:tc>
          <w:tcPr>
            <w:tcW w:w="889" w:type="dxa"/>
            <w:tcBorders>
              <w:top w:val="single" w:sz="2" w:space="0" w:color="auto"/>
            </w:tcBorders>
          </w:tcPr>
          <w:p w:rsidR="00995C34" w:rsidRPr="0095136E" w:rsidRDefault="00995C34" w:rsidP="00995C34">
            <w:pPr>
              <w:jc w:val="both"/>
            </w:pPr>
            <w:r>
              <w:t>20</w:t>
            </w:r>
          </w:p>
        </w:tc>
        <w:tc>
          <w:tcPr>
            <w:tcW w:w="4179" w:type="dxa"/>
            <w:gridSpan w:val="4"/>
            <w:tcBorders>
              <w:top w:val="single" w:sz="2" w:space="0" w:color="auto"/>
            </w:tcBorders>
            <w:shd w:val="clear" w:color="auto" w:fill="F7CAAC"/>
          </w:tcPr>
          <w:p w:rsidR="00995C34" w:rsidRDefault="00995C34" w:rsidP="00995C34">
            <w:pPr>
              <w:jc w:val="both"/>
              <w:rPr>
                <w:b/>
              </w:rPr>
            </w:pPr>
            <w:r>
              <w:rPr>
                <w:b/>
              </w:rPr>
              <w:t xml:space="preserve">hodin </w:t>
            </w:r>
          </w:p>
        </w:tc>
      </w:tr>
      <w:tr w:rsidR="00995C34" w:rsidRPr="0095136E" w:rsidTr="00995C34">
        <w:tc>
          <w:tcPr>
            <w:tcW w:w="9855" w:type="dxa"/>
            <w:gridSpan w:val="8"/>
            <w:shd w:val="clear" w:color="auto" w:fill="F7CAAC"/>
          </w:tcPr>
          <w:p w:rsidR="00995C34" w:rsidRPr="0095136E" w:rsidRDefault="00995C34" w:rsidP="00995C34">
            <w:pPr>
              <w:jc w:val="both"/>
              <w:rPr>
                <w:b/>
              </w:rPr>
            </w:pPr>
            <w:r w:rsidRPr="0095136E">
              <w:rPr>
                <w:b/>
              </w:rPr>
              <w:t>Informace o způsobu kontaktu s vyučujícím</w:t>
            </w:r>
          </w:p>
        </w:tc>
      </w:tr>
      <w:tr w:rsidR="00995C34" w:rsidRPr="0095136E" w:rsidTr="00995C34">
        <w:trPr>
          <w:trHeight w:val="694"/>
        </w:trPr>
        <w:tc>
          <w:tcPr>
            <w:tcW w:w="9855" w:type="dxa"/>
            <w:gridSpan w:val="8"/>
          </w:tcPr>
          <w:p w:rsidR="00995C34" w:rsidRPr="0095136E" w:rsidRDefault="00995C34" w:rsidP="00995C3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r w:rsidR="009D6D3B" w:rsidRPr="006A3E90" w:rsidTr="00132CBA">
        <w:tc>
          <w:tcPr>
            <w:tcW w:w="9855" w:type="dxa"/>
            <w:gridSpan w:val="8"/>
            <w:tcBorders>
              <w:bottom w:val="double" w:sz="4" w:space="0" w:color="auto"/>
            </w:tcBorders>
            <w:shd w:val="clear" w:color="auto" w:fill="BDD6EE"/>
          </w:tcPr>
          <w:p w:rsidR="009D6D3B" w:rsidRPr="006A3E90" w:rsidRDefault="009D6D3B" w:rsidP="00132CBA">
            <w:pPr>
              <w:jc w:val="both"/>
              <w:rPr>
                <w:b/>
                <w:sz w:val="28"/>
              </w:rPr>
            </w:pPr>
            <w:r w:rsidRPr="006A3E90">
              <w:lastRenderedPageBreak/>
              <w:br w:type="page"/>
            </w:r>
            <w:r w:rsidRPr="006A3E90">
              <w:rPr>
                <w:b/>
                <w:sz w:val="28"/>
              </w:rPr>
              <w:t>B-III – Charakteristika studijního předmětu</w:t>
            </w:r>
          </w:p>
        </w:tc>
      </w:tr>
      <w:tr w:rsidR="009D6D3B" w:rsidRPr="006A3E90" w:rsidTr="00132CBA">
        <w:tc>
          <w:tcPr>
            <w:tcW w:w="3086" w:type="dxa"/>
            <w:tcBorders>
              <w:top w:val="double" w:sz="4" w:space="0" w:color="auto"/>
            </w:tcBorders>
            <w:shd w:val="clear" w:color="auto" w:fill="F7CAAC"/>
          </w:tcPr>
          <w:p w:rsidR="009D6D3B" w:rsidRPr="006A3E90" w:rsidRDefault="009D6D3B" w:rsidP="00132CBA">
            <w:pPr>
              <w:jc w:val="both"/>
              <w:rPr>
                <w:b/>
              </w:rPr>
            </w:pPr>
            <w:r w:rsidRPr="006A3E90">
              <w:rPr>
                <w:b/>
              </w:rPr>
              <w:t>Název studijního předmětu</w:t>
            </w:r>
          </w:p>
        </w:tc>
        <w:tc>
          <w:tcPr>
            <w:tcW w:w="6769" w:type="dxa"/>
            <w:gridSpan w:val="7"/>
            <w:tcBorders>
              <w:top w:val="double" w:sz="4" w:space="0" w:color="auto"/>
            </w:tcBorders>
          </w:tcPr>
          <w:p w:rsidR="009D6D3B" w:rsidRPr="006A3E90" w:rsidRDefault="009D6D3B" w:rsidP="00132CBA">
            <w:pPr>
              <w:jc w:val="both"/>
            </w:pPr>
            <w:r w:rsidRPr="006A3E90">
              <w:t>Manažerské účetnictví</w:t>
            </w:r>
          </w:p>
        </w:tc>
      </w:tr>
      <w:tr w:rsidR="009D6D3B" w:rsidRPr="006A3E90" w:rsidTr="00132CBA">
        <w:trPr>
          <w:trHeight w:val="249"/>
        </w:trPr>
        <w:tc>
          <w:tcPr>
            <w:tcW w:w="3086" w:type="dxa"/>
            <w:shd w:val="clear" w:color="auto" w:fill="F7CAAC"/>
          </w:tcPr>
          <w:p w:rsidR="009D6D3B" w:rsidRPr="006A3E90" w:rsidRDefault="009D6D3B" w:rsidP="00132CBA">
            <w:pPr>
              <w:jc w:val="both"/>
              <w:rPr>
                <w:b/>
              </w:rPr>
            </w:pPr>
            <w:r w:rsidRPr="006A3E90">
              <w:rPr>
                <w:b/>
              </w:rPr>
              <w:t>Typ předmětu</w:t>
            </w:r>
          </w:p>
        </w:tc>
        <w:tc>
          <w:tcPr>
            <w:tcW w:w="3406" w:type="dxa"/>
            <w:gridSpan w:val="4"/>
          </w:tcPr>
          <w:p w:rsidR="009D6D3B" w:rsidRPr="006A3E90" w:rsidRDefault="009D6D3B" w:rsidP="00132CBA">
            <w:pPr>
              <w:jc w:val="both"/>
            </w:pPr>
            <w:r w:rsidRPr="006A3E90">
              <w:t>povinný „ZT“</w:t>
            </w:r>
          </w:p>
        </w:tc>
        <w:tc>
          <w:tcPr>
            <w:tcW w:w="2695" w:type="dxa"/>
            <w:gridSpan w:val="2"/>
            <w:shd w:val="clear" w:color="auto" w:fill="F7CAAC"/>
          </w:tcPr>
          <w:p w:rsidR="009D6D3B" w:rsidRPr="006A3E90" w:rsidRDefault="009D6D3B" w:rsidP="00132CBA">
            <w:pPr>
              <w:jc w:val="both"/>
            </w:pPr>
            <w:r w:rsidRPr="006A3E90">
              <w:rPr>
                <w:b/>
              </w:rPr>
              <w:t>doporučený ročník / semestr</w:t>
            </w:r>
          </w:p>
        </w:tc>
        <w:tc>
          <w:tcPr>
            <w:tcW w:w="668" w:type="dxa"/>
          </w:tcPr>
          <w:p w:rsidR="009D6D3B" w:rsidRPr="006A3E90" w:rsidRDefault="009D6D3B" w:rsidP="00132CBA">
            <w:pPr>
              <w:jc w:val="both"/>
            </w:pPr>
            <w:r w:rsidRPr="006A3E90">
              <w:t>2/L</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Rozsah studijního předmětu</w:t>
            </w:r>
          </w:p>
        </w:tc>
        <w:tc>
          <w:tcPr>
            <w:tcW w:w="1701" w:type="dxa"/>
            <w:gridSpan w:val="2"/>
          </w:tcPr>
          <w:p w:rsidR="009D6D3B" w:rsidRPr="006A3E90" w:rsidRDefault="009D6D3B" w:rsidP="00132CBA">
            <w:pPr>
              <w:jc w:val="both"/>
            </w:pPr>
            <w:r w:rsidRPr="006A3E90">
              <w:t>26p + 26c</w:t>
            </w:r>
          </w:p>
        </w:tc>
        <w:tc>
          <w:tcPr>
            <w:tcW w:w="889" w:type="dxa"/>
            <w:shd w:val="clear" w:color="auto" w:fill="F7CAAC"/>
          </w:tcPr>
          <w:p w:rsidR="009D6D3B" w:rsidRPr="006A3E90" w:rsidRDefault="009D6D3B" w:rsidP="00132CBA">
            <w:pPr>
              <w:jc w:val="both"/>
              <w:rPr>
                <w:b/>
              </w:rPr>
            </w:pPr>
            <w:r w:rsidRPr="006A3E90">
              <w:rPr>
                <w:b/>
              </w:rPr>
              <w:t xml:space="preserve">hod. </w:t>
            </w:r>
          </w:p>
        </w:tc>
        <w:tc>
          <w:tcPr>
            <w:tcW w:w="816" w:type="dxa"/>
          </w:tcPr>
          <w:p w:rsidR="009D6D3B" w:rsidRPr="006A3E90" w:rsidRDefault="009D6D3B" w:rsidP="00132CBA">
            <w:pPr>
              <w:jc w:val="both"/>
            </w:pPr>
            <w:r w:rsidRPr="006A3E90">
              <w:t>52</w:t>
            </w:r>
          </w:p>
        </w:tc>
        <w:tc>
          <w:tcPr>
            <w:tcW w:w="2156" w:type="dxa"/>
            <w:shd w:val="clear" w:color="auto" w:fill="F7CAAC"/>
          </w:tcPr>
          <w:p w:rsidR="009D6D3B" w:rsidRPr="006A3E90" w:rsidRDefault="009D6D3B" w:rsidP="00132CBA">
            <w:pPr>
              <w:jc w:val="both"/>
              <w:rPr>
                <w:b/>
              </w:rPr>
            </w:pPr>
            <w:r w:rsidRPr="006A3E90">
              <w:rPr>
                <w:b/>
              </w:rPr>
              <w:t>kreditů</w:t>
            </w:r>
          </w:p>
        </w:tc>
        <w:tc>
          <w:tcPr>
            <w:tcW w:w="1207" w:type="dxa"/>
            <w:gridSpan w:val="2"/>
          </w:tcPr>
          <w:p w:rsidR="009D6D3B" w:rsidRPr="006A3E90" w:rsidRDefault="009D6D3B" w:rsidP="00132CBA">
            <w:pPr>
              <w:jc w:val="both"/>
            </w:pPr>
            <w:r w:rsidRPr="006A3E90">
              <w:t>6</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Prerekvizity, korekvizity, ekvivalence</w:t>
            </w:r>
          </w:p>
        </w:tc>
        <w:tc>
          <w:tcPr>
            <w:tcW w:w="6769" w:type="dxa"/>
            <w:gridSpan w:val="7"/>
          </w:tcPr>
          <w:p w:rsidR="009D6D3B" w:rsidRPr="006A3E90" w:rsidRDefault="009D6D3B" w:rsidP="00132CBA">
            <w:pPr>
              <w:jc w:val="both"/>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Způsob ověření studijních výsledků</w:t>
            </w:r>
          </w:p>
        </w:tc>
        <w:tc>
          <w:tcPr>
            <w:tcW w:w="3406" w:type="dxa"/>
            <w:gridSpan w:val="4"/>
          </w:tcPr>
          <w:p w:rsidR="009D6D3B" w:rsidRPr="006A3E90" w:rsidRDefault="009D6D3B" w:rsidP="00132CBA">
            <w:pPr>
              <w:jc w:val="both"/>
            </w:pPr>
            <w:r w:rsidRPr="006A3E90">
              <w:t>zápočet, zkouška</w:t>
            </w:r>
          </w:p>
        </w:tc>
        <w:tc>
          <w:tcPr>
            <w:tcW w:w="2156" w:type="dxa"/>
            <w:shd w:val="clear" w:color="auto" w:fill="F7CAAC"/>
          </w:tcPr>
          <w:p w:rsidR="009D6D3B" w:rsidRPr="006A3E90" w:rsidRDefault="009D6D3B" w:rsidP="00132CBA">
            <w:pPr>
              <w:jc w:val="both"/>
              <w:rPr>
                <w:b/>
              </w:rPr>
            </w:pPr>
            <w:r w:rsidRPr="006A3E90">
              <w:rPr>
                <w:b/>
              </w:rPr>
              <w:t>Forma výuky</w:t>
            </w:r>
          </w:p>
        </w:tc>
        <w:tc>
          <w:tcPr>
            <w:tcW w:w="1207" w:type="dxa"/>
            <w:gridSpan w:val="2"/>
          </w:tcPr>
          <w:p w:rsidR="009D6D3B" w:rsidRPr="006A3E90" w:rsidRDefault="009D6D3B" w:rsidP="00132CBA">
            <w:pPr>
              <w:jc w:val="both"/>
            </w:pPr>
            <w:r w:rsidRPr="006A3E90">
              <w:t>přednáška, cvičení</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Forma způsobu ověření studijních výsledků a další požadavky na studenta</w:t>
            </w:r>
          </w:p>
        </w:tc>
        <w:tc>
          <w:tcPr>
            <w:tcW w:w="6769" w:type="dxa"/>
            <w:gridSpan w:val="7"/>
            <w:tcBorders>
              <w:bottom w:val="nil"/>
            </w:tcBorders>
          </w:tcPr>
          <w:p w:rsidR="009D6D3B" w:rsidRPr="006A3E90" w:rsidRDefault="009D6D3B" w:rsidP="00132CBA">
            <w:pPr>
              <w:jc w:val="both"/>
            </w:pPr>
            <w:r w:rsidRPr="006A3E90">
              <w:t>Způsob zakončení předmětu – zápočet, zkouška</w:t>
            </w:r>
          </w:p>
          <w:p w:rsidR="009D6D3B" w:rsidRPr="006A3E90" w:rsidRDefault="009D6D3B" w:rsidP="00132CBA">
            <w:pPr>
              <w:jc w:val="both"/>
            </w:pPr>
            <w:r w:rsidRPr="006A3E90">
              <w:t>Požadavky na zápočet: vypracování seminární práce a její obhajoba dle požadavků vyučujícího, 80% aktivní účast na cvičeních.</w:t>
            </w:r>
          </w:p>
          <w:p w:rsidR="009D6D3B" w:rsidRPr="006A3E90" w:rsidRDefault="009D6D3B" w:rsidP="00132CBA">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rPr>
          <w:trHeight w:val="197"/>
        </w:trPr>
        <w:tc>
          <w:tcPr>
            <w:tcW w:w="3086" w:type="dxa"/>
            <w:tcBorders>
              <w:top w:val="nil"/>
            </w:tcBorders>
            <w:shd w:val="clear" w:color="auto" w:fill="F7CAAC"/>
          </w:tcPr>
          <w:p w:rsidR="009D6D3B" w:rsidRPr="006A3E90" w:rsidRDefault="009D6D3B" w:rsidP="00132CBA">
            <w:pPr>
              <w:jc w:val="both"/>
              <w:rPr>
                <w:b/>
              </w:rPr>
            </w:pPr>
            <w:r w:rsidRPr="006A3E90">
              <w:rPr>
                <w:b/>
              </w:rPr>
              <w:t>Garant předmětu</w:t>
            </w:r>
          </w:p>
        </w:tc>
        <w:tc>
          <w:tcPr>
            <w:tcW w:w="6769" w:type="dxa"/>
            <w:gridSpan w:val="7"/>
            <w:tcBorders>
              <w:top w:val="nil"/>
            </w:tcBorders>
          </w:tcPr>
          <w:p w:rsidR="009D6D3B" w:rsidRPr="006A3E90" w:rsidRDefault="009D6D3B" w:rsidP="00132CBA">
            <w:del w:id="1364" w:author="Pavla Trefilová" w:date="2019-09-10T15:42:00Z">
              <w:r w:rsidRPr="006A3E90" w:rsidDel="003F47B3">
                <w:delText>doc</w:delText>
              </w:r>
            </w:del>
            <w:ins w:id="1365" w:author="Pavla Trefilová" w:date="2019-09-10T15:42:00Z">
              <w:r w:rsidR="003F47B3">
                <w:t>prof</w:t>
              </w:r>
            </w:ins>
            <w:r w:rsidRPr="006A3E90">
              <w:t>. Ing. Boris Popesko, Ph.D.</w:t>
            </w:r>
          </w:p>
        </w:tc>
      </w:tr>
      <w:tr w:rsidR="009D6D3B" w:rsidRPr="006A3E90" w:rsidTr="00132CBA">
        <w:trPr>
          <w:trHeight w:val="243"/>
        </w:trPr>
        <w:tc>
          <w:tcPr>
            <w:tcW w:w="3086" w:type="dxa"/>
            <w:tcBorders>
              <w:top w:val="nil"/>
            </w:tcBorders>
            <w:shd w:val="clear" w:color="auto" w:fill="F7CAAC"/>
          </w:tcPr>
          <w:p w:rsidR="009D6D3B" w:rsidRPr="006A3E90" w:rsidRDefault="009D6D3B" w:rsidP="00132CBA">
            <w:pPr>
              <w:jc w:val="both"/>
              <w:rPr>
                <w:b/>
              </w:rPr>
            </w:pPr>
            <w:r w:rsidRPr="006A3E90">
              <w:rPr>
                <w:b/>
              </w:rPr>
              <w:t>Zapojení garanta do výuky předmětu</w:t>
            </w:r>
          </w:p>
        </w:tc>
        <w:tc>
          <w:tcPr>
            <w:tcW w:w="6769" w:type="dxa"/>
            <w:gridSpan w:val="7"/>
            <w:tcBorders>
              <w:top w:val="nil"/>
            </w:tcBorders>
          </w:tcPr>
          <w:p w:rsidR="009D6D3B" w:rsidRPr="006A3E90" w:rsidRDefault="009D6D3B" w:rsidP="00132CBA">
            <w:pPr>
              <w:jc w:val="both"/>
            </w:pPr>
            <w:r w:rsidRPr="006A3E90">
              <w:t xml:space="preserve">Garant se podílí na přednášení v rozsahu 60 %, dále stanovuje koncepci cvičení a dohlíží na jejich jednotné vedení. </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Vyučující</w:t>
            </w:r>
          </w:p>
        </w:tc>
        <w:tc>
          <w:tcPr>
            <w:tcW w:w="6769" w:type="dxa"/>
            <w:gridSpan w:val="7"/>
            <w:tcBorders>
              <w:bottom w:val="nil"/>
            </w:tcBorders>
          </w:tcPr>
          <w:p w:rsidR="009D6D3B" w:rsidRPr="006A3E90" w:rsidRDefault="009D6D3B" w:rsidP="00132CBA">
            <w:del w:id="1366" w:author="Pavla Trefilová" w:date="2019-09-10T15:42:00Z">
              <w:r w:rsidRPr="006A3E90" w:rsidDel="003F47B3">
                <w:delText>doc</w:delText>
              </w:r>
            </w:del>
            <w:ins w:id="1367" w:author="Pavla Trefilová" w:date="2019-09-10T15:42:00Z">
              <w:r w:rsidR="003F47B3">
                <w:t>prof</w:t>
              </w:r>
            </w:ins>
            <w:r w:rsidRPr="006A3E90">
              <w:t>. Ing. Boris Popesko, Ph.D. – přednášky (60%), Ing. Šárka Papadaki, Ph.D. – přednášky (40%)</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Stručná anotace předmětu</w:t>
            </w:r>
          </w:p>
        </w:tc>
        <w:tc>
          <w:tcPr>
            <w:tcW w:w="6769" w:type="dxa"/>
            <w:gridSpan w:val="7"/>
            <w:tcBorders>
              <w:bottom w:val="nil"/>
            </w:tcBorders>
          </w:tcPr>
          <w:p w:rsidR="009D6D3B" w:rsidRPr="006A3E90" w:rsidRDefault="009D6D3B" w:rsidP="00132CBA">
            <w:pPr>
              <w:jc w:val="both"/>
            </w:pPr>
          </w:p>
        </w:tc>
      </w:tr>
      <w:tr w:rsidR="009D6D3B" w:rsidRPr="006A3E90" w:rsidTr="00132CBA">
        <w:trPr>
          <w:trHeight w:val="3938"/>
        </w:trPr>
        <w:tc>
          <w:tcPr>
            <w:tcW w:w="9855" w:type="dxa"/>
            <w:gridSpan w:val="8"/>
            <w:tcBorders>
              <w:top w:val="nil"/>
              <w:bottom w:val="single" w:sz="12" w:space="0" w:color="auto"/>
            </w:tcBorders>
          </w:tcPr>
          <w:p w:rsidR="009D6D3B" w:rsidRPr="006A3E90" w:rsidRDefault="009D6D3B" w:rsidP="00132CBA">
            <w:pPr>
              <w:jc w:val="both"/>
            </w:pPr>
            <w:r w:rsidRPr="006A3E90">
              <w:t xml:space="preserve">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 finanční účetnictví a </w:t>
            </w:r>
            <w:ins w:id="1368" w:author="Drahomíra Pavelková" w:date="2019-09-04T16:27:00Z">
              <w:r w:rsidR="00571A9C">
                <w:t>základy podnikové ekonomiky</w:t>
              </w:r>
            </w:ins>
            <w:del w:id="1369" w:author="Drahomíra Pavelková" w:date="2019-09-04T16:27:00Z">
              <w:r w:rsidRPr="006A3E90" w:rsidDel="00571A9C">
                <w:delText>podnikovou ekonomiku I a II</w:delText>
              </w:r>
            </w:del>
            <w:r w:rsidRPr="006A3E90">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9D6D3B" w:rsidRPr="006A3E90" w:rsidRDefault="009D6D3B" w:rsidP="00132CBA">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9D6D3B" w:rsidRPr="006A3E90" w:rsidRDefault="009D6D3B" w:rsidP="00132CBA">
            <w:pPr>
              <w:jc w:val="both"/>
            </w:pPr>
            <w:r w:rsidRPr="006A3E90">
              <w:t>Cílem kurzu je připravit posluchače na tvůrčí uplatnění teoretických poznatků v konkrétních podmínkách jednotlivých firem.</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Úvod do manažerského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Členění nákladů v manažerském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Nástroje nákladového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Náklady a výnosy z hlediska rozhodování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Kalkulační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Metody absorpční kalkulace</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 xml:space="preserve">Kalkulace variabilních nákladů – řízení </w:t>
            </w:r>
            <w:r w:rsidR="00886288">
              <w:rPr>
                <w:rFonts w:eastAsia="Calibri"/>
                <w:lang w:eastAsia="en-US"/>
              </w:rPr>
              <w:t>nákladů pro potřeby rozhodování.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Metoda standar</w:t>
            </w:r>
            <w:r w:rsidR="00886288">
              <w:rPr>
                <w:rFonts w:eastAsia="Calibri"/>
                <w:lang w:eastAsia="en-US"/>
              </w:rPr>
              <w:t>dních nákladů – řízení odchylek.</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Odpovědnostní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Rozpočetnictví</w:t>
            </w:r>
            <w:r w:rsidR="00886288">
              <w:rPr>
                <w:rFonts w:eastAsia="Calibri"/>
                <w:lang w:eastAsia="en-US"/>
              </w:rPr>
              <w:t>.</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Manažerské rozhodovací úlohy.</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Informace MÚ pro cenová rozhodování</w:t>
            </w:r>
            <w:r w:rsidR="00886288">
              <w:rPr>
                <w:rFonts w:eastAsia="Calibri"/>
                <w:lang w:eastAsia="en-US"/>
              </w:rPr>
              <w:t>.</w:t>
            </w:r>
          </w:p>
        </w:tc>
      </w:tr>
      <w:tr w:rsidR="009D6D3B" w:rsidRPr="006A3E90" w:rsidTr="00132CBA">
        <w:trPr>
          <w:trHeight w:val="265"/>
        </w:trPr>
        <w:tc>
          <w:tcPr>
            <w:tcW w:w="3653" w:type="dxa"/>
            <w:gridSpan w:val="2"/>
            <w:tcBorders>
              <w:top w:val="nil"/>
            </w:tcBorders>
            <w:shd w:val="clear" w:color="auto" w:fill="F7CAAC"/>
          </w:tcPr>
          <w:p w:rsidR="009D6D3B" w:rsidRPr="006A3E90" w:rsidRDefault="009D6D3B" w:rsidP="00132CBA">
            <w:pPr>
              <w:jc w:val="both"/>
            </w:pPr>
            <w:r w:rsidRPr="006A3E90">
              <w:rPr>
                <w:b/>
              </w:rPr>
              <w:t>Studijní literatura a studijní pomůcky</w:t>
            </w:r>
          </w:p>
        </w:tc>
        <w:tc>
          <w:tcPr>
            <w:tcW w:w="6202" w:type="dxa"/>
            <w:gridSpan w:val="6"/>
            <w:tcBorders>
              <w:top w:val="nil"/>
              <w:bottom w:val="nil"/>
            </w:tcBorders>
          </w:tcPr>
          <w:p w:rsidR="009D6D3B" w:rsidRPr="006A3E90" w:rsidRDefault="009D6D3B" w:rsidP="00132CBA">
            <w:pPr>
              <w:jc w:val="both"/>
            </w:pPr>
          </w:p>
        </w:tc>
      </w:tr>
      <w:tr w:rsidR="009D6D3B" w:rsidRPr="006A3E90" w:rsidTr="00132CBA">
        <w:trPr>
          <w:trHeight w:val="283"/>
        </w:trPr>
        <w:tc>
          <w:tcPr>
            <w:tcW w:w="9855" w:type="dxa"/>
            <w:gridSpan w:val="8"/>
            <w:tcBorders>
              <w:top w:val="nil"/>
            </w:tcBorders>
          </w:tcPr>
          <w:p w:rsidR="009D6D3B" w:rsidRPr="006A3E90" w:rsidRDefault="009D6D3B" w:rsidP="00132CBA">
            <w:pPr>
              <w:jc w:val="both"/>
              <w:rPr>
                <w:b/>
              </w:rPr>
            </w:pPr>
            <w:r w:rsidRPr="006A3E90">
              <w:rPr>
                <w:b/>
              </w:rPr>
              <w:t>Povinná literatura</w:t>
            </w:r>
          </w:p>
          <w:p w:rsidR="009D6D3B" w:rsidRPr="006A3E90" w:rsidRDefault="009D6D3B" w:rsidP="00132CBA">
            <w:pPr>
              <w:jc w:val="both"/>
            </w:pPr>
            <w:r w:rsidRPr="006A3E90">
              <w:t xml:space="preserve">DRURY, C. </w:t>
            </w:r>
            <w:r w:rsidRPr="006A3E90">
              <w:rPr>
                <w:i/>
                <w:iCs/>
              </w:rPr>
              <w:t>Management and Cost Accounting</w:t>
            </w:r>
            <w:r w:rsidRPr="006A3E90">
              <w:t>. 8th Edition. Cengage Learning, 2012, 816 p. ISBN 978-1408064313.</w:t>
            </w:r>
          </w:p>
          <w:p w:rsidR="009D6D3B" w:rsidRPr="006A3E90" w:rsidRDefault="009D6D3B" w:rsidP="00132CBA">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9D6D3B" w:rsidRPr="006A3E90" w:rsidRDefault="009D6D3B" w:rsidP="00132CBA">
            <w:pPr>
              <w:jc w:val="both"/>
            </w:pPr>
            <w:r w:rsidRPr="006A3E90">
              <w:t xml:space="preserve">POPESKO, B., VEJMĚLKOVÁ, E., ŠKODÁKOVÁ, P. </w:t>
            </w:r>
            <w:r w:rsidRPr="006A3E90">
              <w:rPr>
                <w:i/>
              </w:rPr>
              <w:t>Manažerské účetnictví</w:t>
            </w:r>
            <w:r w:rsidRPr="006A3E90">
              <w:t>. Zlín: Univerzita Tomáše Bati, 2008, 161 s. ISBN 978-80-7318-702-6.</w:t>
            </w:r>
          </w:p>
          <w:p w:rsidR="009D6D3B" w:rsidRPr="006A3E90" w:rsidRDefault="009D6D3B" w:rsidP="00132CBA">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9D6D3B" w:rsidRPr="006A3E90" w:rsidRDefault="009D6D3B" w:rsidP="00132CBA">
            <w:pPr>
              <w:jc w:val="both"/>
              <w:rPr>
                <w:b/>
              </w:rPr>
            </w:pPr>
            <w:r w:rsidRPr="006A3E90">
              <w:rPr>
                <w:b/>
              </w:rPr>
              <w:t>Doporučená literatura</w:t>
            </w:r>
          </w:p>
          <w:p w:rsidR="009D6D3B" w:rsidRPr="006A3E90" w:rsidRDefault="009D6D3B" w:rsidP="00132CBA">
            <w:pPr>
              <w:jc w:val="both"/>
            </w:pPr>
            <w:r w:rsidRPr="006A3E90">
              <w:t>FIÍROVÁ, J., ŠOLJAKOVÁ, L., WAGNER, J., PETERA, P. Manažerské účetnictví – Nástroje a metody. 2., aktualiz. a přeprac. vyd. Praha: Wolters Kluwer ČR, 2015, 402 s. ISBN 978-80-7478-743-0.</w:t>
            </w:r>
          </w:p>
          <w:p w:rsidR="009D6D3B" w:rsidRPr="006A3E90" w:rsidRDefault="009D6D3B" w:rsidP="00132CBA">
            <w:pPr>
              <w:jc w:val="both"/>
            </w:pPr>
            <w:r w:rsidRPr="006A3E90">
              <w:lastRenderedPageBreak/>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9D6D3B" w:rsidRPr="006A3E90"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6D3B" w:rsidRPr="006A3E90" w:rsidRDefault="009D6D3B" w:rsidP="00132CBA">
            <w:pPr>
              <w:jc w:val="center"/>
              <w:rPr>
                <w:b/>
              </w:rPr>
            </w:pPr>
            <w:r w:rsidRPr="006A3E90">
              <w:rPr>
                <w:b/>
              </w:rPr>
              <w:lastRenderedPageBreak/>
              <w:t>Informace ke kombinované nebo distanční formě</w:t>
            </w:r>
          </w:p>
        </w:tc>
      </w:tr>
      <w:tr w:rsidR="009D6D3B" w:rsidRPr="006A3E90" w:rsidTr="00132CBA">
        <w:tc>
          <w:tcPr>
            <w:tcW w:w="4787" w:type="dxa"/>
            <w:gridSpan w:val="3"/>
            <w:tcBorders>
              <w:top w:val="single" w:sz="2" w:space="0" w:color="auto"/>
            </w:tcBorders>
            <w:shd w:val="clear" w:color="auto" w:fill="F7CAAC"/>
          </w:tcPr>
          <w:p w:rsidR="009D6D3B" w:rsidRPr="006A3E90" w:rsidRDefault="009D6D3B" w:rsidP="00132CBA">
            <w:pPr>
              <w:jc w:val="both"/>
            </w:pPr>
            <w:r w:rsidRPr="006A3E90">
              <w:rPr>
                <w:b/>
              </w:rPr>
              <w:t>Rozsah konzultací (soustředění)</w:t>
            </w:r>
          </w:p>
        </w:tc>
        <w:tc>
          <w:tcPr>
            <w:tcW w:w="889" w:type="dxa"/>
            <w:tcBorders>
              <w:top w:val="single" w:sz="2" w:space="0" w:color="auto"/>
            </w:tcBorders>
          </w:tcPr>
          <w:p w:rsidR="009D6D3B" w:rsidRPr="006A3E90" w:rsidRDefault="009D6D3B" w:rsidP="00132CBA">
            <w:pPr>
              <w:jc w:val="both"/>
            </w:pPr>
            <w:r w:rsidRPr="006A3E90">
              <w:t>20</w:t>
            </w:r>
          </w:p>
        </w:tc>
        <w:tc>
          <w:tcPr>
            <w:tcW w:w="4179" w:type="dxa"/>
            <w:gridSpan w:val="4"/>
            <w:tcBorders>
              <w:top w:val="single" w:sz="2" w:space="0" w:color="auto"/>
            </w:tcBorders>
            <w:shd w:val="clear" w:color="auto" w:fill="F7CAAC"/>
          </w:tcPr>
          <w:p w:rsidR="009D6D3B" w:rsidRPr="006A3E90" w:rsidRDefault="009D6D3B" w:rsidP="00132CBA">
            <w:pPr>
              <w:jc w:val="both"/>
              <w:rPr>
                <w:b/>
              </w:rPr>
            </w:pPr>
            <w:r w:rsidRPr="006A3E90">
              <w:rPr>
                <w:b/>
              </w:rPr>
              <w:t xml:space="preserve">hodin </w:t>
            </w:r>
          </w:p>
        </w:tc>
      </w:tr>
      <w:tr w:rsidR="009D6D3B" w:rsidRPr="006A3E90" w:rsidTr="00132CBA">
        <w:tc>
          <w:tcPr>
            <w:tcW w:w="9855" w:type="dxa"/>
            <w:gridSpan w:val="8"/>
            <w:shd w:val="clear" w:color="auto" w:fill="F7CAAC"/>
          </w:tcPr>
          <w:p w:rsidR="009D6D3B" w:rsidRPr="006A3E90" w:rsidRDefault="009D6D3B" w:rsidP="00132CBA">
            <w:pPr>
              <w:jc w:val="both"/>
              <w:rPr>
                <w:b/>
              </w:rPr>
            </w:pPr>
            <w:r w:rsidRPr="006A3E90">
              <w:rPr>
                <w:b/>
              </w:rPr>
              <w:t>Informace o způsobu kontaktu s vyučujícím</w:t>
            </w:r>
          </w:p>
        </w:tc>
      </w:tr>
      <w:tr w:rsidR="009D6D3B" w:rsidRPr="006A3E90" w:rsidTr="00132CBA">
        <w:trPr>
          <w:trHeight w:val="681"/>
        </w:trPr>
        <w:tc>
          <w:tcPr>
            <w:tcW w:w="9855" w:type="dxa"/>
            <w:gridSpan w:val="8"/>
          </w:tcPr>
          <w:p w:rsidR="009D6D3B" w:rsidRPr="006A3E90" w:rsidRDefault="009D6D3B" w:rsidP="00132CB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0802C6" w:rsidRDefault="00BF0DE5" w:rsidP="00BF0DE5">
            <w:pPr>
              <w:jc w:val="both"/>
              <w:rPr>
                <w:b/>
              </w:rPr>
            </w:pPr>
            <w:r w:rsidRPr="000802C6">
              <w:rPr>
                <w:b/>
              </w:rPr>
              <w:t>Název studijního předmětu</w:t>
            </w:r>
          </w:p>
        </w:tc>
        <w:tc>
          <w:tcPr>
            <w:tcW w:w="6769" w:type="dxa"/>
            <w:gridSpan w:val="7"/>
            <w:tcBorders>
              <w:top w:val="double" w:sz="4" w:space="0" w:color="auto"/>
            </w:tcBorders>
          </w:tcPr>
          <w:p w:rsidR="00BF0DE5" w:rsidRPr="000802C6" w:rsidRDefault="00BF0DE5" w:rsidP="00BF0DE5">
            <w:pPr>
              <w:jc w:val="both"/>
            </w:pPr>
            <w:r w:rsidRPr="000802C6">
              <w:t>Finanční účetnictví I</w:t>
            </w:r>
            <w:r>
              <w:t>I</w:t>
            </w:r>
          </w:p>
        </w:tc>
      </w:tr>
      <w:tr w:rsidR="00BF0DE5" w:rsidTr="00BF0DE5">
        <w:trPr>
          <w:trHeight w:val="249"/>
        </w:trPr>
        <w:tc>
          <w:tcPr>
            <w:tcW w:w="3086" w:type="dxa"/>
            <w:shd w:val="clear" w:color="auto" w:fill="F7CAAC"/>
          </w:tcPr>
          <w:p w:rsidR="00BF0DE5" w:rsidRPr="000802C6" w:rsidRDefault="00BF0DE5" w:rsidP="00BF0DE5">
            <w:pPr>
              <w:jc w:val="both"/>
              <w:rPr>
                <w:b/>
              </w:rPr>
            </w:pPr>
            <w:r w:rsidRPr="000802C6">
              <w:rPr>
                <w:b/>
              </w:rPr>
              <w:t>Typ předmětu</w:t>
            </w:r>
          </w:p>
        </w:tc>
        <w:tc>
          <w:tcPr>
            <w:tcW w:w="3406" w:type="dxa"/>
            <w:gridSpan w:val="4"/>
          </w:tcPr>
          <w:p w:rsidR="00BF0DE5" w:rsidRPr="000802C6" w:rsidRDefault="00BF0DE5" w:rsidP="00BF0DE5">
            <w:pPr>
              <w:jc w:val="both"/>
            </w:pPr>
            <w:r w:rsidRPr="000802C6">
              <w:t>povinný „PZ“</w:t>
            </w:r>
          </w:p>
        </w:tc>
        <w:tc>
          <w:tcPr>
            <w:tcW w:w="2695" w:type="dxa"/>
            <w:gridSpan w:val="2"/>
            <w:shd w:val="clear" w:color="auto" w:fill="F7CAAC"/>
          </w:tcPr>
          <w:p w:rsidR="00BF0DE5" w:rsidRDefault="00BF0DE5" w:rsidP="00BF0DE5">
            <w:pPr>
              <w:jc w:val="both"/>
            </w:pPr>
            <w:r>
              <w:rPr>
                <w:b/>
              </w:rPr>
              <w:t>doporučený ročník / semestr</w:t>
            </w:r>
          </w:p>
        </w:tc>
        <w:tc>
          <w:tcPr>
            <w:tcW w:w="668" w:type="dxa"/>
          </w:tcPr>
          <w:p w:rsidR="00BF0DE5" w:rsidRDefault="00BF0DE5" w:rsidP="00BF0DE5">
            <w:pPr>
              <w:jc w:val="both"/>
            </w:pPr>
            <w:r>
              <w:t>2/L</w:t>
            </w:r>
          </w:p>
        </w:tc>
      </w:tr>
      <w:tr w:rsidR="00BF0DE5" w:rsidTr="00BF0DE5">
        <w:tc>
          <w:tcPr>
            <w:tcW w:w="3086" w:type="dxa"/>
            <w:shd w:val="clear" w:color="auto" w:fill="F7CAAC"/>
          </w:tcPr>
          <w:p w:rsidR="00BF0DE5" w:rsidRPr="000802C6" w:rsidRDefault="00BF0DE5" w:rsidP="00BF0DE5">
            <w:pPr>
              <w:jc w:val="both"/>
              <w:rPr>
                <w:b/>
              </w:rPr>
            </w:pPr>
            <w:r w:rsidRPr="000802C6">
              <w:rPr>
                <w:b/>
              </w:rPr>
              <w:t>Rozsah studijního předmětu</w:t>
            </w:r>
          </w:p>
        </w:tc>
        <w:tc>
          <w:tcPr>
            <w:tcW w:w="1701" w:type="dxa"/>
            <w:gridSpan w:val="2"/>
          </w:tcPr>
          <w:p w:rsidR="00BF0DE5" w:rsidRPr="000802C6" w:rsidRDefault="00BF0DE5" w:rsidP="00BF0DE5">
            <w:pPr>
              <w:jc w:val="both"/>
            </w:pPr>
            <w:r w:rsidRPr="000802C6">
              <w:t>26p + 26c</w:t>
            </w:r>
          </w:p>
        </w:tc>
        <w:tc>
          <w:tcPr>
            <w:tcW w:w="889" w:type="dxa"/>
            <w:shd w:val="clear" w:color="auto" w:fill="F7CAAC"/>
          </w:tcPr>
          <w:p w:rsidR="00BF0DE5" w:rsidRPr="000802C6" w:rsidRDefault="00BF0DE5" w:rsidP="00BF0DE5">
            <w:pPr>
              <w:jc w:val="both"/>
              <w:rPr>
                <w:b/>
              </w:rPr>
            </w:pPr>
            <w:r w:rsidRPr="000802C6">
              <w:rPr>
                <w:b/>
              </w:rPr>
              <w:t xml:space="preserve">hod. </w:t>
            </w:r>
          </w:p>
        </w:tc>
        <w:tc>
          <w:tcPr>
            <w:tcW w:w="816" w:type="dxa"/>
          </w:tcPr>
          <w:p w:rsidR="00BF0DE5" w:rsidRDefault="00BF0DE5" w:rsidP="00BF0DE5">
            <w:pPr>
              <w:jc w:val="both"/>
            </w:pPr>
            <w:r>
              <w:t>52</w:t>
            </w:r>
          </w:p>
        </w:tc>
        <w:tc>
          <w:tcPr>
            <w:tcW w:w="2156" w:type="dxa"/>
            <w:shd w:val="clear" w:color="auto" w:fill="F7CAAC"/>
          </w:tcPr>
          <w:p w:rsidR="00BF0DE5" w:rsidRDefault="00BF0DE5" w:rsidP="00BF0DE5">
            <w:pPr>
              <w:jc w:val="both"/>
              <w:rPr>
                <w:b/>
              </w:rPr>
            </w:pPr>
            <w:r>
              <w:rPr>
                <w:b/>
              </w:rPr>
              <w:t>kreditů</w:t>
            </w:r>
          </w:p>
        </w:tc>
        <w:tc>
          <w:tcPr>
            <w:tcW w:w="1207" w:type="dxa"/>
            <w:gridSpan w:val="2"/>
          </w:tcPr>
          <w:p w:rsidR="00BF0DE5" w:rsidRDefault="00BF0DE5" w:rsidP="00BF0DE5">
            <w:pPr>
              <w:jc w:val="both"/>
            </w:pPr>
            <w:r>
              <w:t>5</w:t>
            </w:r>
          </w:p>
        </w:tc>
      </w:tr>
      <w:tr w:rsidR="00BF0DE5" w:rsidTr="00BF0DE5">
        <w:tc>
          <w:tcPr>
            <w:tcW w:w="3086" w:type="dxa"/>
            <w:shd w:val="clear" w:color="auto" w:fill="F7CAAC"/>
          </w:tcPr>
          <w:p w:rsidR="00BF0DE5" w:rsidRPr="000802C6" w:rsidRDefault="00BF0DE5" w:rsidP="00BF0DE5">
            <w:pPr>
              <w:jc w:val="both"/>
              <w:rPr>
                <w:b/>
              </w:rPr>
            </w:pPr>
            <w:r w:rsidRPr="000802C6">
              <w:rPr>
                <w:b/>
              </w:rPr>
              <w:t>Prerekvizity, korekvizity, ekvivalence</w:t>
            </w:r>
          </w:p>
        </w:tc>
        <w:tc>
          <w:tcPr>
            <w:tcW w:w="6769" w:type="dxa"/>
            <w:gridSpan w:val="7"/>
          </w:tcPr>
          <w:p w:rsidR="00BF0DE5" w:rsidRPr="000802C6" w:rsidRDefault="00BF0DE5" w:rsidP="00BF0DE5">
            <w:pPr>
              <w:jc w:val="both"/>
            </w:pPr>
          </w:p>
        </w:tc>
      </w:tr>
      <w:tr w:rsidR="00BF0DE5" w:rsidTr="00BF0DE5">
        <w:tc>
          <w:tcPr>
            <w:tcW w:w="3086" w:type="dxa"/>
            <w:shd w:val="clear" w:color="auto" w:fill="F7CAAC"/>
          </w:tcPr>
          <w:p w:rsidR="00BF0DE5" w:rsidRPr="000802C6" w:rsidRDefault="00BF0DE5" w:rsidP="00BF0DE5">
            <w:pPr>
              <w:jc w:val="both"/>
              <w:rPr>
                <w:b/>
              </w:rPr>
            </w:pPr>
            <w:r w:rsidRPr="000802C6">
              <w:rPr>
                <w:b/>
              </w:rPr>
              <w:t>Způsob ověření studijních výsledků</w:t>
            </w:r>
          </w:p>
        </w:tc>
        <w:tc>
          <w:tcPr>
            <w:tcW w:w="3406" w:type="dxa"/>
            <w:gridSpan w:val="4"/>
          </w:tcPr>
          <w:p w:rsidR="00BF0DE5" w:rsidRPr="000802C6" w:rsidRDefault="00BF0DE5" w:rsidP="00BF0DE5">
            <w:pPr>
              <w:jc w:val="both"/>
            </w:pPr>
            <w:r w:rsidRPr="000802C6">
              <w:t>zápočet, zkouška</w:t>
            </w:r>
          </w:p>
        </w:tc>
        <w:tc>
          <w:tcPr>
            <w:tcW w:w="2156" w:type="dxa"/>
            <w:shd w:val="clear" w:color="auto" w:fill="F7CAAC"/>
          </w:tcPr>
          <w:p w:rsidR="00BF0DE5" w:rsidRDefault="00BF0DE5" w:rsidP="00BF0DE5">
            <w:pPr>
              <w:jc w:val="both"/>
              <w:rPr>
                <w:b/>
              </w:rPr>
            </w:pPr>
            <w:r>
              <w:rPr>
                <w:b/>
              </w:rPr>
              <w:t>Forma výuky</w:t>
            </w:r>
          </w:p>
        </w:tc>
        <w:tc>
          <w:tcPr>
            <w:tcW w:w="1207" w:type="dxa"/>
            <w:gridSpan w:val="2"/>
          </w:tcPr>
          <w:p w:rsidR="00BF0DE5" w:rsidRDefault="00BF0DE5" w:rsidP="00BF0DE5">
            <w:pPr>
              <w:jc w:val="both"/>
            </w:pPr>
            <w:r>
              <w:t>přednáška, cvičení</w:t>
            </w:r>
          </w:p>
        </w:tc>
      </w:tr>
      <w:tr w:rsidR="00BF0DE5" w:rsidTr="00BF0DE5">
        <w:tc>
          <w:tcPr>
            <w:tcW w:w="3086" w:type="dxa"/>
            <w:shd w:val="clear" w:color="auto" w:fill="F7CAAC"/>
          </w:tcPr>
          <w:p w:rsidR="00BF0DE5" w:rsidRPr="000802C6" w:rsidRDefault="00BF0DE5" w:rsidP="00BF0DE5">
            <w:pPr>
              <w:jc w:val="both"/>
              <w:rPr>
                <w:b/>
              </w:rPr>
            </w:pPr>
            <w:r w:rsidRPr="000802C6">
              <w:rPr>
                <w:b/>
              </w:rPr>
              <w:t>Forma způsobu ověření studijních výsledků a další požadavky na studenta</w:t>
            </w:r>
          </w:p>
        </w:tc>
        <w:tc>
          <w:tcPr>
            <w:tcW w:w="6769" w:type="dxa"/>
            <w:gridSpan w:val="7"/>
            <w:tcBorders>
              <w:bottom w:val="nil"/>
            </w:tcBorders>
          </w:tcPr>
          <w:p w:rsidR="00BF0DE5" w:rsidRPr="000802C6" w:rsidRDefault="00BF0DE5" w:rsidP="00BF0DE5">
            <w:pPr>
              <w:jc w:val="both"/>
            </w:pPr>
            <w:r w:rsidRPr="000802C6">
              <w:t>Způsob zakončení předmětu – zápočet, zkouška</w:t>
            </w:r>
          </w:p>
          <w:p w:rsidR="00BF0DE5" w:rsidRPr="000802C6" w:rsidRDefault="00BF0DE5" w:rsidP="00BF0DE5">
            <w:pPr>
              <w:jc w:val="both"/>
            </w:pPr>
            <w:r w:rsidRPr="000802C6">
              <w:t xml:space="preserve">Požadavky na zápočet: </w:t>
            </w:r>
            <w:r>
              <w:rPr>
                <w:color w:val="000000"/>
                <w:shd w:val="clear" w:color="auto" w:fill="FFFFFF"/>
              </w:rPr>
              <w:t xml:space="preserve">úspěšné absolvování písemného testu </w:t>
            </w:r>
            <w:r>
              <w:t>(získání min. 60% bodů);</w:t>
            </w:r>
            <w:r w:rsidRPr="000802C6">
              <w:t xml:space="preserve"> 80% aktivní účast na </w:t>
            </w:r>
            <w:r>
              <w:t>cvičeních</w:t>
            </w:r>
            <w:r w:rsidRPr="000802C6">
              <w:t>.</w:t>
            </w:r>
          </w:p>
          <w:p w:rsidR="00BF0DE5" w:rsidRPr="000802C6" w:rsidRDefault="00BF0DE5" w:rsidP="00BF0DE5">
            <w:pPr>
              <w:jc w:val="both"/>
            </w:pPr>
            <w:r w:rsidRPr="000802C6">
              <w:t xml:space="preserve">Požadavky na zkoušku – </w:t>
            </w:r>
            <w:r>
              <w:t>ú</w:t>
            </w:r>
            <w:r>
              <w:rPr>
                <w:color w:val="000000"/>
                <w:shd w:val="clear" w:color="auto" w:fill="FFFFFF"/>
              </w:rPr>
              <w:t xml:space="preserve">spěšné absolvování písemného testu </w:t>
            </w:r>
            <w:r>
              <w:t>(získání min. 60% bodů)</w:t>
            </w:r>
            <w:r>
              <w:rPr>
                <w:color w:val="000000"/>
                <w:shd w:val="clear" w:color="auto" w:fill="FFFFFF"/>
              </w:rPr>
              <w:t xml:space="preserve"> </w:t>
            </w:r>
            <w:r>
              <w:t>a ústní přezkoušení.</w:t>
            </w:r>
          </w:p>
        </w:tc>
      </w:tr>
      <w:tr w:rsidR="00BF0DE5" w:rsidTr="00BF0DE5">
        <w:trPr>
          <w:trHeight w:val="64"/>
        </w:trPr>
        <w:tc>
          <w:tcPr>
            <w:tcW w:w="9855" w:type="dxa"/>
            <w:gridSpan w:val="8"/>
            <w:tcBorders>
              <w:top w:val="nil"/>
            </w:tcBorders>
          </w:tcPr>
          <w:p w:rsidR="00BF0DE5" w:rsidRPr="009F4A37" w:rsidRDefault="00BF0DE5" w:rsidP="00BF0DE5">
            <w:pPr>
              <w:jc w:val="both"/>
              <w:rPr>
                <w:sz w:val="16"/>
              </w:rPr>
            </w:pPr>
          </w:p>
        </w:tc>
      </w:tr>
      <w:tr w:rsidR="00BF0DE5" w:rsidTr="00BF0DE5">
        <w:trPr>
          <w:trHeight w:val="197"/>
        </w:trPr>
        <w:tc>
          <w:tcPr>
            <w:tcW w:w="3086" w:type="dxa"/>
            <w:tcBorders>
              <w:top w:val="nil"/>
            </w:tcBorders>
            <w:shd w:val="clear" w:color="auto" w:fill="F7CAAC"/>
          </w:tcPr>
          <w:p w:rsidR="00BF0DE5" w:rsidRPr="000802C6" w:rsidRDefault="00BF0DE5" w:rsidP="00BF0DE5">
            <w:pPr>
              <w:jc w:val="both"/>
              <w:rPr>
                <w:b/>
              </w:rPr>
            </w:pPr>
            <w:r w:rsidRPr="000802C6">
              <w:rPr>
                <w:b/>
              </w:rPr>
              <w:t>Garant předmětu</w:t>
            </w:r>
          </w:p>
        </w:tc>
        <w:tc>
          <w:tcPr>
            <w:tcW w:w="6769" w:type="dxa"/>
            <w:gridSpan w:val="7"/>
            <w:tcBorders>
              <w:top w:val="nil"/>
            </w:tcBorders>
          </w:tcPr>
          <w:p w:rsidR="00BF0DE5" w:rsidRPr="000802C6" w:rsidRDefault="00BF0DE5" w:rsidP="00BF0DE5">
            <w:r w:rsidRPr="000802C6">
              <w:t xml:space="preserve">Ing. </w:t>
            </w:r>
            <w:r>
              <w:t>Bohumila Svitáková</w:t>
            </w:r>
            <w:r w:rsidRPr="000802C6">
              <w:t>, Ph.D.</w:t>
            </w:r>
          </w:p>
        </w:tc>
      </w:tr>
      <w:tr w:rsidR="00BF0DE5" w:rsidTr="00BF0DE5">
        <w:trPr>
          <w:trHeight w:val="243"/>
        </w:trPr>
        <w:tc>
          <w:tcPr>
            <w:tcW w:w="3086" w:type="dxa"/>
            <w:tcBorders>
              <w:top w:val="nil"/>
            </w:tcBorders>
            <w:shd w:val="clear" w:color="auto" w:fill="F7CAAC"/>
          </w:tcPr>
          <w:p w:rsidR="00BF0DE5" w:rsidRPr="000802C6" w:rsidRDefault="00BF0DE5" w:rsidP="00BF0DE5">
            <w:pPr>
              <w:jc w:val="both"/>
              <w:rPr>
                <w:b/>
              </w:rPr>
            </w:pPr>
            <w:r w:rsidRPr="000802C6">
              <w:rPr>
                <w:b/>
              </w:rPr>
              <w:t>Zapojení garanta do výuky předmětu</w:t>
            </w:r>
          </w:p>
        </w:tc>
        <w:tc>
          <w:tcPr>
            <w:tcW w:w="6769" w:type="dxa"/>
            <w:gridSpan w:val="7"/>
            <w:tcBorders>
              <w:top w:val="nil"/>
            </w:tcBorders>
          </w:tcPr>
          <w:p w:rsidR="00BF0DE5" w:rsidRPr="000802C6" w:rsidRDefault="00BF0DE5" w:rsidP="00BF0DE5">
            <w:pPr>
              <w:jc w:val="both"/>
            </w:pPr>
            <w:r w:rsidRPr="000802C6">
              <w:t>Garant se podílí</w:t>
            </w:r>
            <w:r>
              <w:t xml:space="preserve"> na přednášení v rozsahu 8</w:t>
            </w:r>
            <w:r w:rsidRPr="000802C6">
              <w:t>0%, dále stanovuje koncepci cvičení a dohlíží na jednotné vedení</w:t>
            </w:r>
          </w:p>
        </w:tc>
      </w:tr>
      <w:tr w:rsidR="00BF0DE5" w:rsidTr="00BF0DE5">
        <w:tc>
          <w:tcPr>
            <w:tcW w:w="3086" w:type="dxa"/>
            <w:shd w:val="clear" w:color="auto" w:fill="F7CAAC"/>
          </w:tcPr>
          <w:p w:rsidR="00BF0DE5" w:rsidRPr="000802C6" w:rsidRDefault="00BF0DE5" w:rsidP="00BF0DE5">
            <w:pPr>
              <w:jc w:val="both"/>
              <w:rPr>
                <w:b/>
              </w:rPr>
            </w:pPr>
            <w:r w:rsidRPr="000802C6">
              <w:rPr>
                <w:b/>
              </w:rPr>
              <w:t>Vyučující</w:t>
            </w:r>
          </w:p>
        </w:tc>
        <w:tc>
          <w:tcPr>
            <w:tcW w:w="6769" w:type="dxa"/>
            <w:gridSpan w:val="7"/>
            <w:tcBorders>
              <w:bottom w:val="nil"/>
            </w:tcBorders>
          </w:tcPr>
          <w:p w:rsidR="00BF0DE5" w:rsidRPr="000802C6" w:rsidRDefault="00BF0DE5" w:rsidP="00BF0DE5">
            <w:pPr>
              <w:jc w:val="both"/>
            </w:pPr>
            <w:r w:rsidRPr="000802C6">
              <w:t xml:space="preserve">Ing. </w:t>
            </w:r>
            <w:r>
              <w:t>Bohumila Svitáková</w:t>
            </w:r>
            <w:r w:rsidRPr="000802C6">
              <w:t xml:space="preserve">, Ph.D. </w:t>
            </w:r>
            <w:r>
              <w:t xml:space="preserve">– přednášky </w:t>
            </w:r>
            <w:r w:rsidRPr="000802C6">
              <w:t>(</w:t>
            </w:r>
            <w:r>
              <w:t>8</w:t>
            </w:r>
            <w:r w:rsidRPr="000802C6">
              <w:t xml:space="preserve">0%), Ing. </w:t>
            </w:r>
            <w:r>
              <w:t>Eliška Kozubíková</w:t>
            </w:r>
            <w:r w:rsidRPr="000802C6">
              <w:t xml:space="preserve">, Ph.D. </w:t>
            </w:r>
            <w:r>
              <w:t>– přednášky (2</w:t>
            </w:r>
            <w:r w:rsidRPr="000802C6">
              <w:t>0%)</w:t>
            </w:r>
          </w:p>
        </w:tc>
      </w:tr>
      <w:tr w:rsidR="00BF0DE5" w:rsidTr="00BF0DE5">
        <w:trPr>
          <w:trHeight w:val="70"/>
        </w:trPr>
        <w:tc>
          <w:tcPr>
            <w:tcW w:w="9855" w:type="dxa"/>
            <w:gridSpan w:val="8"/>
            <w:tcBorders>
              <w:top w:val="nil"/>
            </w:tcBorders>
          </w:tcPr>
          <w:p w:rsidR="00BF0DE5" w:rsidRPr="009F4A37" w:rsidRDefault="00BF0DE5" w:rsidP="00BF0DE5">
            <w:pPr>
              <w:jc w:val="both"/>
              <w:rPr>
                <w:sz w:val="16"/>
              </w:rPr>
            </w:pPr>
          </w:p>
        </w:tc>
      </w:tr>
      <w:tr w:rsidR="00BF0DE5" w:rsidTr="00BF0DE5">
        <w:tc>
          <w:tcPr>
            <w:tcW w:w="3086" w:type="dxa"/>
            <w:shd w:val="clear" w:color="auto" w:fill="F7CAAC"/>
          </w:tcPr>
          <w:p w:rsidR="00BF0DE5" w:rsidRPr="000802C6" w:rsidRDefault="00BF0DE5" w:rsidP="00BF0DE5">
            <w:pPr>
              <w:jc w:val="both"/>
              <w:rPr>
                <w:b/>
              </w:rPr>
            </w:pPr>
            <w:r w:rsidRPr="000802C6">
              <w:rPr>
                <w:b/>
              </w:rPr>
              <w:t>Stručná anotace předmětu</w:t>
            </w:r>
          </w:p>
        </w:tc>
        <w:tc>
          <w:tcPr>
            <w:tcW w:w="6769" w:type="dxa"/>
            <w:gridSpan w:val="7"/>
            <w:tcBorders>
              <w:bottom w:val="nil"/>
            </w:tcBorders>
          </w:tcPr>
          <w:p w:rsidR="00BF0DE5" w:rsidRPr="000802C6"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Default="00BF0DE5" w:rsidP="00BF0DE5">
            <w:pPr>
              <w:jc w:val="both"/>
            </w:pPr>
            <w:r w:rsidRPr="00ED6B01">
              <w:t>Cílem předmětu je poskytnout studentům komplexní orientaci v českém účetnictví, včetně daňových souvislostí, aspektů environmentálního účetnictví a legislativní úpravy všech typů účetních jednotek v kontextu vyhlášek MF ČR č. 501-504/2002 Sb. Předmět Finanční účetnictví II navazuje na předmět Finanční účetnictví I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p>
          <w:p w:rsidR="00BF0DE5" w:rsidRPr="00183E1D" w:rsidRDefault="00BF0DE5" w:rsidP="004D784A">
            <w:pPr>
              <w:pStyle w:val="Odstavecseseznamem"/>
              <w:numPr>
                <w:ilvl w:val="0"/>
                <w:numId w:val="38"/>
              </w:numPr>
              <w:spacing w:after="160" w:line="259" w:lineRule="auto"/>
              <w:ind w:left="252" w:hanging="252"/>
              <w:jc w:val="both"/>
            </w:pPr>
            <w:r w:rsidRPr="00183E1D">
              <w:t>Legislativní úprava českého účetnictví: zákon o účetnictví, prováděcí vyhlášky k zákonu o účetnictví, české účetní standardy.</w:t>
            </w:r>
          </w:p>
          <w:p w:rsidR="00BF0DE5" w:rsidRPr="00183E1D" w:rsidRDefault="00BF0DE5" w:rsidP="004D784A">
            <w:pPr>
              <w:pStyle w:val="Odstavecseseznamem"/>
              <w:numPr>
                <w:ilvl w:val="0"/>
                <w:numId w:val="38"/>
              </w:numPr>
              <w:spacing w:after="160" w:line="259" w:lineRule="auto"/>
              <w:ind w:left="252" w:hanging="252"/>
              <w:jc w:val="both"/>
            </w:pPr>
            <w:r w:rsidRPr="00183E1D">
              <w:t>Sestavení všech platných výkazů v</w:t>
            </w:r>
            <w:r>
              <w:t> </w:t>
            </w:r>
            <w:r w:rsidRPr="00183E1D">
              <w:t>ČR</w:t>
            </w:r>
            <w:r>
              <w:t xml:space="preserve"> a účetní výkaznictví</w:t>
            </w:r>
            <w:r w:rsidRPr="00183E1D">
              <w:t>: náležitosti účetní závěrky, sestavení a provázanost účetních výkazů (rozvaha, výkaz zisku a ztráty, přehled o peněžních tocích, přehled o změnách ve vlastním kapitálu, příloha)</w:t>
            </w:r>
            <w:r>
              <w:t>, práce s účetními výkazy</w:t>
            </w:r>
            <w:r w:rsidRPr="00183E1D">
              <w:t>.</w:t>
            </w:r>
          </w:p>
          <w:p w:rsidR="00BF0DE5" w:rsidRPr="00183E1D" w:rsidRDefault="00BF0DE5" w:rsidP="004D784A">
            <w:pPr>
              <w:pStyle w:val="Odstavecseseznamem"/>
              <w:numPr>
                <w:ilvl w:val="0"/>
                <w:numId w:val="38"/>
              </w:numPr>
              <w:spacing w:after="160" w:line="259" w:lineRule="auto"/>
              <w:ind w:left="252" w:hanging="252"/>
              <w:jc w:val="both"/>
            </w:pPr>
            <w:r>
              <w:t>Daně v účetnictví a o</w:t>
            </w:r>
            <w:r w:rsidRPr="00183E1D">
              <w:t>dložená daň:</w:t>
            </w:r>
            <w:r>
              <w:t xml:space="preserve"> vztah daní a účetnictví</w:t>
            </w:r>
            <w:r w:rsidRPr="00183E1D">
              <w:t xml:space="preserve"> legislativní úprava, způsob a metoda výpočtu</w:t>
            </w:r>
            <w:r>
              <w:t xml:space="preserve"> odložené daně</w:t>
            </w:r>
            <w:r w:rsidRPr="00183E1D">
              <w:t>, účtování.</w:t>
            </w:r>
          </w:p>
          <w:p w:rsidR="00BF0DE5" w:rsidRPr="00183E1D" w:rsidRDefault="00BF0DE5" w:rsidP="004D784A">
            <w:pPr>
              <w:pStyle w:val="Odstavecseseznamem"/>
              <w:numPr>
                <w:ilvl w:val="0"/>
                <w:numId w:val="38"/>
              </w:numPr>
              <w:spacing w:after="160" w:line="259" w:lineRule="auto"/>
              <w:ind w:left="252" w:hanging="252"/>
              <w:jc w:val="both"/>
            </w:pPr>
            <w:r w:rsidRPr="00183E1D">
              <w:t>Operace s cennými papíry a deriváty: oceňování, účtování pořízení, přecenění a vyřazení cenných papírů (akcie, dluhopisy, směnky) a derivátů (forwardy, opce).</w:t>
            </w:r>
          </w:p>
          <w:p w:rsidR="00BF0DE5" w:rsidRPr="00183E1D" w:rsidRDefault="00BF0DE5" w:rsidP="004D784A">
            <w:pPr>
              <w:pStyle w:val="Odstavecseseznamem"/>
              <w:numPr>
                <w:ilvl w:val="0"/>
                <w:numId w:val="38"/>
              </w:numPr>
              <w:spacing w:after="160" w:line="259" w:lineRule="auto"/>
              <w:ind w:left="252" w:hanging="252"/>
              <w:jc w:val="both"/>
            </w:pPr>
            <w:r w:rsidRPr="00183E1D">
              <w:t>Operace ve vlastním kapitálu: jednotlivé složky a jejich význam, peněžité a nepeněžité vklady, podíly, způsoby zvýšení a snížení základního kapitálu, rozdělování výsledku hospodaření.</w:t>
            </w:r>
          </w:p>
          <w:p w:rsidR="00BF0DE5" w:rsidRPr="00183E1D" w:rsidRDefault="00BF0DE5" w:rsidP="004D784A">
            <w:pPr>
              <w:pStyle w:val="Odstavecseseznamem"/>
              <w:numPr>
                <w:ilvl w:val="0"/>
                <w:numId w:val="38"/>
              </w:numPr>
              <w:spacing w:after="160" w:line="259" w:lineRule="auto"/>
              <w:ind w:left="252" w:hanging="252"/>
              <w:jc w:val="both"/>
            </w:pPr>
            <w:r w:rsidRPr="00183E1D">
              <w:t>Operace s obchodní korporací: založení, vklad, prodej a nájem, přeměny (fúze, rozdělení, převod jmění na společníka, změna právní formy), zrušení.</w:t>
            </w:r>
          </w:p>
          <w:p w:rsidR="00BF0DE5" w:rsidRPr="000802C6" w:rsidRDefault="00BF0DE5" w:rsidP="004D784A">
            <w:pPr>
              <w:pStyle w:val="Odstavecseseznamem"/>
              <w:numPr>
                <w:ilvl w:val="0"/>
                <w:numId w:val="38"/>
              </w:numPr>
              <w:ind w:left="252" w:hanging="252"/>
              <w:jc w:val="both"/>
            </w:pPr>
            <w:r w:rsidRPr="00183E1D">
              <w:t>Environmentální účetnictví: historické souvislosti, environmentální účetnictví na makroekonomické a podnikové úrovni, současný stav implementace environmentálního účetnictví v ČR.</w:t>
            </w:r>
          </w:p>
        </w:tc>
      </w:tr>
      <w:tr w:rsidR="00BF0DE5" w:rsidTr="00BF0DE5">
        <w:trPr>
          <w:trHeight w:val="265"/>
        </w:trPr>
        <w:tc>
          <w:tcPr>
            <w:tcW w:w="3653" w:type="dxa"/>
            <w:gridSpan w:val="2"/>
            <w:tcBorders>
              <w:top w:val="nil"/>
            </w:tcBorders>
            <w:shd w:val="clear" w:color="auto" w:fill="F7CAAC"/>
          </w:tcPr>
          <w:p w:rsidR="00BF0DE5" w:rsidRPr="000802C6" w:rsidRDefault="00BF0DE5" w:rsidP="00BF0DE5">
            <w:pPr>
              <w:jc w:val="both"/>
            </w:pPr>
            <w:r w:rsidRPr="000802C6">
              <w:rPr>
                <w:b/>
              </w:rPr>
              <w:t>Studijní literatura a studijní pomůcky</w:t>
            </w:r>
          </w:p>
        </w:tc>
        <w:tc>
          <w:tcPr>
            <w:tcW w:w="6202" w:type="dxa"/>
            <w:gridSpan w:val="6"/>
            <w:tcBorders>
              <w:top w:val="nil"/>
              <w:bottom w:val="nil"/>
            </w:tcBorders>
          </w:tcPr>
          <w:p w:rsidR="00BF0DE5" w:rsidRPr="000802C6" w:rsidRDefault="00BF0DE5" w:rsidP="00BF0DE5">
            <w:pPr>
              <w:jc w:val="both"/>
            </w:pPr>
          </w:p>
        </w:tc>
      </w:tr>
      <w:tr w:rsidR="00BF0DE5" w:rsidTr="00BF0DE5">
        <w:trPr>
          <w:trHeight w:val="425"/>
        </w:trPr>
        <w:tc>
          <w:tcPr>
            <w:tcW w:w="9855" w:type="dxa"/>
            <w:gridSpan w:val="8"/>
            <w:tcBorders>
              <w:top w:val="nil"/>
            </w:tcBorders>
          </w:tcPr>
          <w:p w:rsidR="00BF0DE5" w:rsidRDefault="00BF0DE5" w:rsidP="00BF0DE5">
            <w:pPr>
              <w:jc w:val="both"/>
              <w:rPr>
                <w:b/>
              </w:rPr>
            </w:pPr>
            <w:r>
              <w:rPr>
                <w:b/>
              </w:rPr>
              <w:t>Povinná literatura</w:t>
            </w:r>
          </w:p>
          <w:p w:rsidR="00BF0DE5" w:rsidRDefault="00BF0DE5" w:rsidP="00BF0DE5">
            <w:pPr>
              <w:jc w:val="both"/>
            </w:pPr>
            <w:r w:rsidRPr="00510E4F">
              <w:t xml:space="preserve">ANTWEILER, W. </w:t>
            </w:r>
            <w:r w:rsidRPr="00BF0DE5">
              <w:rPr>
                <w:i/>
              </w:rPr>
              <w:t>Elements of environmental management.</w:t>
            </w:r>
            <w:r w:rsidRPr="00510E4F">
              <w:t xml:space="preserve"> Toronto</w:t>
            </w:r>
            <w:r>
              <w:t xml:space="preserve">: University of Toronto Press, </w:t>
            </w:r>
            <w:r w:rsidRPr="00510E4F">
              <w:t>2014, 400</w:t>
            </w:r>
            <w:r>
              <w:t xml:space="preserve"> s</w:t>
            </w:r>
            <w:r w:rsidRPr="00510E4F">
              <w:t>. ISBN 978-1-4426-2613-3.</w:t>
            </w:r>
          </w:p>
          <w:p w:rsidR="00BF0DE5" w:rsidRPr="00386FEE" w:rsidRDefault="00BF0DE5" w:rsidP="00BF0DE5">
            <w:pPr>
              <w:jc w:val="both"/>
            </w:pPr>
            <w:r w:rsidRPr="00386FEE">
              <w:t xml:space="preserve">SKÁLOVÁ, J. </w:t>
            </w:r>
            <w:r w:rsidRPr="00BF0DE5">
              <w:rPr>
                <w:i/>
              </w:rPr>
              <w:t>Účetní a daňové souvislosti přeměn obchodních společností.</w:t>
            </w:r>
            <w:r w:rsidRPr="00386FEE">
              <w:t xml:space="preserve"> Praha: Wolters Kluwer ČR, 2015, 248 s. ISBN </w:t>
            </w:r>
            <w:r w:rsidRPr="00386FEE">
              <w:rPr>
                <w:shd w:val="clear" w:color="auto" w:fill="FFFFFF"/>
              </w:rPr>
              <w:t>978-80-7478-700-3</w:t>
            </w:r>
            <w:r w:rsidRPr="00386FEE">
              <w:t xml:space="preserve">. </w:t>
            </w:r>
          </w:p>
          <w:p w:rsidR="00BF0DE5" w:rsidRDefault="00BF0DE5" w:rsidP="00BF0DE5">
            <w:pPr>
              <w:jc w:val="both"/>
            </w:pPr>
            <w:r w:rsidRPr="00510E4F">
              <w:t xml:space="preserve">Vyhlášky MF ČR č. 501-504/2002 Sb. kterými se provádějí některá ustanovení zákona č. 563/1991 Sb., o účetnictví, ve znění pozdějších předpisů. </w:t>
            </w:r>
          </w:p>
          <w:p w:rsidR="00BF0DE5" w:rsidRPr="00510E4F" w:rsidRDefault="00BF0DE5" w:rsidP="00BF0DE5">
            <w:pPr>
              <w:jc w:val="both"/>
            </w:pPr>
            <w:r w:rsidRPr="00510E4F">
              <w:t>Zákon č. 563/1991 Sb., o účetnictví, ve znění pozdějších předpisů a zákon č. 125/2008 Sb., o přeměnách obchodních společností a družstev, ve znění pozdějších předpisů</w:t>
            </w:r>
            <w:r>
              <w:t>.</w:t>
            </w:r>
          </w:p>
          <w:p w:rsidR="00BF0DE5" w:rsidRPr="00510E4F" w:rsidRDefault="00BF0DE5" w:rsidP="00BF0DE5">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40" w:history="1">
              <w:r w:rsidRPr="00003EB1">
                <w:rPr>
                  <w:rStyle w:val="Hypertextovodkaz"/>
                </w:rPr>
                <w:t>http://vyuka.fame.utb.cz</w:t>
              </w:r>
            </w:hyperlink>
            <w:r>
              <w:t xml:space="preserve"> </w:t>
            </w:r>
          </w:p>
          <w:p w:rsidR="00BF0DE5" w:rsidRDefault="00BF0DE5" w:rsidP="00BF0DE5">
            <w:pPr>
              <w:jc w:val="both"/>
              <w:rPr>
                <w:b/>
              </w:rPr>
            </w:pPr>
            <w:r>
              <w:rPr>
                <w:b/>
              </w:rPr>
              <w:t>Doporučená literatura</w:t>
            </w:r>
          </w:p>
          <w:p w:rsidR="00BF0DE5" w:rsidRPr="00510E4F" w:rsidRDefault="00BF0DE5" w:rsidP="00BF0DE5">
            <w:pPr>
              <w:jc w:val="both"/>
            </w:pPr>
            <w:r w:rsidRPr="00510E4F">
              <w:t>České účetní standardy pro účetní jednotky, ve znění pozdějších předpisů.</w:t>
            </w:r>
          </w:p>
          <w:p w:rsidR="00BF0DE5" w:rsidRDefault="00BF0DE5" w:rsidP="00BF0DE5">
            <w:pPr>
              <w:jc w:val="both"/>
            </w:pPr>
            <w:r w:rsidRPr="00510E4F">
              <w:t>FREEDMAN, M</w:t>
            </w:r>
            <w:r>
              <w:t>.,</w:t>
            </w:r>
            <w:r w:rsidRPr="00510E4F">
              <w:t xml:space="preserve"> JAGGI</w:t>
            </w:r>
            <w:r>
              <w:t>, B</w:t>
            </w:r>
            <w:r w:rsidRPr="00510E4F">
              <w:t xml:space="preserve">. </w:t>
            </w:r>
            <w:r w:rsidRPr="00BF0DE5">
              <w:rPr>
                <w:i/>
              </w:rPr>
              <w:t>Sustainability, environmental performance and disclosures.</w:t>
            </w:r>
            <w:r w:rsidRPr="00510E4F">
              <w:t xml:space="preserve"> Bingley, U.K.: Em</w:t>
            </w:r>
            <w:r>
              <w:t>erald, 2010, 1 online zdroj,</w:t>
            </w:r>
            <w:r w:rsidRPr="00510E4F">
              <w:t xml:space="preserve"> 177 p. </w:t>
            </w:r>
          </w:p>
          <w:p w:rsidR="00BF0DE5" w:rsidRPr="00386FEE" w:rsidRDefault="00BF0DE5" w:rsidP="00BF0DE5">
            <w:pPr>
              <w:jc w:val="both"/>
            </w:pPr>
            <w:r w:rsidRPr="00386FEE">
              <w:t xml:space="preserve">SKÁLOVÁ, J. </w:t>
            </w:r>
            <w:r w:rsidRPr="00BF0DE5">
              <w:rPr>
                <w:i/>
              </w:rPr>
              <w:t>Daně v účetnictví</w:t>
            </w:r>
            <w:r w:rsidRPr="00386FEE">
              <w:t xml:space="preserve">. Praha: Wolters Kluwer, 2017, 180 s. ISBN 978-80-7552-832-2. </w:t>
            </w:r>
          </w:p>
          <w:p w:rsidR="00BF0DE5" w:rsidRPr="00510E4F" w:rsidRDefault="00BF0DE5" w:rsidP="00BF0DE5">
            <w:pPr>
              <w:jc w:val="both"/>
            </w:pPr>
            <w:r w:rsidRPr="00195EEE">
              <w:lastRenderedPageBreak/>
              <w:t xml:space="preserve">STROUHAL, J. </w:t>
            </w:r>
            <w:r w:rsidRPr="00BF0DE5">
              <w:rPr>
                <w:i/>
              </w:rPr>
              <w:t>Zveřejňování obchodních korporací</w:t>
            </w:r>
            <w:r w:rsidRPr="00195EEE">
              <w:t>. Praha: Wolters Kluwer, 2016</w:t>
            </w:r>
            <w:r>
              <w:t>, 224 s</w:t>
            </w:r>
            <w:r w:rsidRPr="00195EEE">
              <w:t xml:space="preserve">. ISBN 978-80-7552-157-6. </w:t>
            </w:r>
          </w:p>
          <w:p w:rsidR="00BF0DE5" w:rsidRPr="000802C6" w:rsidRDefault="00BF0DE5" w:rsidP="00BF0DE5">
            <w:pPr>
              <w:jc w:val="both"/>
            </w:pPr>
            <w:r w:rsidRPr="000802C6">
              <w:t xml:space="preserve">ŠTEKER, K., OTRUSINOVÁ, M. </w:t>
            </w:r>
            <w:r w:rsidRPr="000802C6">
              <w:rPr>
                <w:i/>
              </w:rPr>
              <w:t>Jak číst účetní výkazy. Základy českého účetnictví a výkaznictví</w:t>
            </w:r>
            <w:r w:rsidRPr="000802C6">
              <w:t>. 2. aktualizované a rozšířené vydání. Praha: Grada, 2016</w:t>
            </w:r>
            <w:r>
              <w:t>, 288 s</w:t>
            </w:r>
            <w:r w:rsidRPr="000802C6">
              <w:t>. ISBN 978-80-271-0048-4.</w:t>
            </w:r>
          </w:p>
          <w:p w:rsidR="00BF0DE5" w:rsidRPr="00510E4F" w:rsidRDefault="00BF0DE5" w:rsidP="00BF0DE5">
            <w:pPr>
              <w:jc w:val="both"/>
            </w:pPr>
            <w:r w:rsidRPr="00510E4F">
              <w:t>United Nations, European Union, Food and Agriculture Organization of the United Nations, International Monetary Fund, Organisation for Economic Co-operation and Development a The World Bank. System of Environmental-Economic Accounting 2012- Central Framework. United Nations, New York, 2014. 378 s. ISBN: 987-92-1-161563-0. Dostupné také z: https://seea.un.org/sites/seea.un.org/files/seea_cf_final_en.pdf</w:t>
            </w:r>
            <w:r>
              <w:t>.</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0802C6" w:rsidRDefault="00BF0DE5" w:rsidP="00BF0DE5">
            <w:pPr>
              <w:jc w:val="center"/>
              <w:rPr>
                <w:b/>
              </w:rPr>
            </w:pPr>
            <w:r w:rsidRPr="000802C6">
              <w:rPr>
                <w:b/>
              </w:rPr>
              <w:lastRenderedPageBreak/>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0802C6" w:rsidRDefault="00BF0DE5" w:rsidP="00BF0DE5">
            <w:pPr>
              <w:jc w:val="both"/>
            </w:pPr>
            <w:r w:rsidRPr="000802C6">
              <w:rPr>
                <w:b/>
              </w:rPr>
              <w:t>Rozsah konzultací (soustředění)</w:t>
            </w:r>
          </w:p>
        </w:tc>
        <w:tc>
          <w:tcPr>
            <w:tcW w:w="889" w:type="dxa"/>
            <w:tcBorders>
              <w:top w:val="single" w:sz="2" w:space="0" w:color="auto"/>
            </w:tcBorders>
          </w:tcPr>
          <w:p w:rsidR="00BF0DE5" w:rsidRPr="000802C6" w:rsidRDefault="00BF0DE5" w:rsidP="00BF0DE5">
            <w:pPr>
              <w:jc w:val="both"/>
            </w:pPr>
            <w:r w:rsidRPr="000802C6">
              <w:t>20</w:t>
            </w:r>
          </w:p>
        </w:tc>
        <w:tc>
          <w:tcPr>
            <w:tcW w:w="4179" w:type="dxa"/>
            <w:gridSpan w:val="4"/>
            <w:tcBorders>
              <w:top w:val="single" w:sz="2" w:space="0" w:color="auto"/>
            </w:tcBorders>
            <w:shd w:val="clear" w:color="auto" w:fill="F7CAAC"/>
          </w:tcPr>
          <w:p w:rsidR="00BF0DE5" w:rsidRDefault="00BF0DE5" w:rsidP="00BF0DE5">
            <w:pPr>
              <w:jc w:val="both"/>
              <w:rPr>
                <w:b/>
              </w:rPr>
            </w:pPr>
            <w:r>
              <w:rPr>
                <w:b/>
              </w:rPr>
              <w:t xml:space="preserve">hodin </w:t>
            </w:r>
          </w:p>
        </w:tc>
      </w:tr>
      <w:tr w:rsidR="00BF0DE5" w:rsidTr="00BF0DE5">
        <w:tc>
          <w:tcPr>
            <w:tcW w:w="9855" w:type="dxa"/>
            <w:gridSpan w:val="8"/>
            <w:shd w:val="clear" w:color="auto" w:fill="F7CAAC"/>
          </w:tcPr>
          <w:p w:rsidR="00BF0DE5" w:rsidRPr="000802C6" w:rsidRDefault="00BF0DE5" w:rsidP="00BF0DE5">
            <w:pPr>
              <w:jc w:val="both"/>
              <w:rPr>
                <w:b/>
              </w:rPr>
            </w:pPr>
            <w:r w:rsidRPr="000802C6">
              <w:rPr>
                <w:b/>
              </w:rPr>
              <w:t>Informace o způsobu kontaktu s vyučujícím</w:t>
            </w:r>
          </w:p>
        </w:tc>
      </w:tr>
      <w:tr w:rsidR="00BF0DE5" w:rsidTr="00BF0DE5">
        <w:trPr>
          <w:trHeight w:val="640"/>
        </w:trPr>
        <w:tc>
          <w:tcPr>
            <w:tcW w:w="9855" w:type="dxa"/>
            <w:gridSpan w:val="8"/>
          </w:tcPr>
          <w:p w:rsidR="00BF0DE5" w:rsidRPr="000802C6" w:rsidRDefault="00BF0DE5" w:rsidP="00BF0DE5">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Del="006C3EBD" w:rsidTr="006A3E90">
        <w:trPr>
          <w:del w:id="1370" w:author="Drahomíra Pavelková" w:date="2019-09-02T15:44:00Z"/>
        </w:trPr>
        <w:tc>
          <w:tcPr>
            <w:tcW w:w="9855" w:type="dxa"/>
            <w:gridSpan w:val="8"/>
            <w:tcBorders>
              <w:bottom w:val="double" w:sz="4" w:space="0" w:color="auto"/>
            </w:tcBorders>
            <w:shd w:val="clear" w:color="auto" w:fill="BDD6EE"/>
          </w:tcPr>
          <w:p w:rsidR="00DA2BBE" w:rsidRPr="00DA2BBE" w:rsidDel="006C3EBD" w:rsidRDefault="00DA2BBE" w:rsidP="00DA2BBE">
            <w:pPr>
              <w:jc w:val="both"/>
              <w:rPr>
                <w:del w:id="1371" w:author="Drahomíra Pavelková" w:date="2019-09-02T15:44:00Z"/>
                <w:b/>
                <w:sz w:val="28"/>
              </w:rPr>
            </w:pPr>
            <w:del w:id="1372" w:author="Drahomíra Pavelková" w:date="2019-09-02T15:44:00Z">
              <w:r w:rsidRPr="00DA2BBE" w:rsidDel="006C3EBD">
                <w:lastRenderedPageBreak/>
                <w:br w:type="page"/>
              </w:r>
              <w:r w:rsidRPr="00DA2BBE" w:rsidDel="006C3EBD">
                <w:rPr>
                  <w:b/>
                  <w:sz w:val="28"/>
                </w:rPr>
                <w:delText>B-III – Charakteristika studijního předmětu</w:delText>
              </w:r>
            </w:del>
          </w:p>
        </w:tc>
      </w:tr>
      <w:tr w:rsidR="00DA2BBE" w:rsidRPr="00DA2BBE" w:rsidDel="006C3EBD" w:rsidTr="006A3E90">
        <w:trPr>
          <w:del w:id="1373" w:author="Drahomíra Pavelková" w:date="2019-09-02T15:44:00Z"/>
        </w:trPr>
        <w:tc>
          <w:tcPr>
            <w:tcW w:w="3086" w:type="dxa"/>
            <w:tcBorders>
              <w:top w:val="double" w:sz="4" w:space="0" w:color="auto"/>
            </w:tcBorders>
            <w:shd w:val="clear" w:color="auto" w:fill="F7CAAC"/>
          </w:tcPr>
          <w:p w:rsidR="00DA2BBE" w:rsidRPr="00DA2BBE" w:rsidDel="006C3EBD" w:rsidRDefault="00DA2BBE" w:rsidP="00DA2BBE">
            <w:pPr>
              <w:jc w:val="both"/>
              <w:rPr>
                <w:del w:id="1374" w:author="Drahomíra Pavelková" w:date="2019-09-02T15:44:00Z"/>
                <w:b/>
              </w:rPr>
            </w:pPr>
            <w:del w:id="1375" w:author="Drahomíra Pavelková" w:date="2019-09-02T15:44:00Z">
              <w:r w:rsidRPr="00DA2BBE" w:rsidDel="006C3EBD">
                <w:rPr>
                  <w:b/>
                </w:rPr>
                <w:delText>Název studijního předmětu</w:delText>
              </w:r>
            </w:del>
          </w:p>
        </w:tc>
        <w:tc>
          <w:tcPr>
            <w:tcW w:w="6769" w:type="dxa"/>
            <w:gridSpan w:val="7"/>
            <w:tcBorders>
              <w:top w:val="double" w:sz="4" w:space="0" w:color="auto"/>
            </w:tcBorders>
          </w:tcPr>
          <w:p w:rsidR="00DA2BBE" w:rsidRPr="00DA2BBE" w:rsidDel="006C3EBD" w:rsidRDefault="00DA2BBE" w:rsidP="00DA2BBE">
            <w:pPr>
              <w:jc w:val="both"/>
              <w:rPr>
                <w:del w:id="1376" w:author="Drahomíra Pavelková" w:date="2019-09-02T15:44:00Z"/>
              </w:rPr>
            </w:pPr>
            <w:del w:id="1377" w:author="Drahomíra Pavelková" w:date="2019-09-02T15:44:00Z">
              <w:r w:rsidRPr="00DA2BBE" w:rsidDel="006C3EBD">
                <w:delText>Řízení lidských zdrojů I</w:delText>
              </w:r>
            </w:del>
          </w:p>
        </w:tc>
      </w:tr>
      <w:tr w:rsidR="00DA2BBE" w:rsidRPr="00DA2BBE" w:rsidDel="006C3EBD" w:rsidTr="006A3E90">
        <w:trPr>
          <w:del w:id="1378" w:author="Drahomíra Pavelková" w:date="2019-09-02T15:44:00Z"/>
        </w:trPr>
        <w:tc>
          <w:tcPr>
            <w:tcW w:w="3086" w:type="dxa"/>
            <w:shd w:val="clear" w:color="auto" w:fill="F7CAAC"/>
          </w:tcPr>
          <w:p w:rsidR="00DA2BBE" w:rsidRPr="00DA2BBE" w:rsidDel="006C3EBD" w:rsidRDefault="00DA2BBE" w:rsidP="00DA2BBE">
            <w:pPr>
              <w:jc w:val="both"/>
              <w:rPr>
                <w:del w:id="1379" w:author="Drahomíra Pavelková" w:date="2019-09-02T15:44:00Z"/>
                <w:b/>
              </w:rPr>
            </w:pPr>
            <w:del w:id="1380" w:author="Drahomíra Pavelková" w:date="2019-09-02T15:44:00Z">
              <w:r w:rsidRPr="00DA2BBE" w:rsidDel="006C3EBD">
                <w:rPr>
                  <w:b/>
                </w:rPr>
                <w:delText>Typ předmětu</w:delText>
              </w:r>
            </w:del>
          </w:p>
        </w:tc>
        <w:tc>
          <w:tcPr>
            <w:tcW w:w="3406" w:type="dxa"/>
            <w:gridSpan w:val="4"/>
          </w:tcPr>
          <w:p w:rsidR="00DA2BBE" w:rsidRPr="00DA2BBE" w:rsidDel="006C3EBD" w:rsidRDefault="009D64D9" w:rsidP="00952687">
            <w:pPr>
              <w:jc w:val="both"/>
              <w:rPr>
                <w:del w:id="1381" w:author="Drahomíra Pavelková" w:date="2019-09-02T15:44:00Z"/>
              </w:rPr>
            </w:pPr>
            <w:del w:id="1382" w:author="Drahomíra Pavelková" w:date="2019-09-02T15:33:00Z">
              <w:r w:rsidRPr="00DA2BBE" w:rsidDel="009D64D9">
                <w:delText>P</w:delText>
              </w:r>
            </w:del>
            <w:del w:id="1383" w:author="Drahomíra Pavelková" w:date="2019-09-02T15:44:00Z">
              <w:r w:rsidR="00DA2BBE" w:rsidRPr="00DA2BBE" w:rsidDel="006C3EBD">
                <w:delText>ovinn</w:delText>
              </w:r>
            </w:del>
            <w:del w:id="1384" w:author="Drahomíra Pavelková" w:date="2019-09-02T15:31:00Z">
              <w:r w:rsidR="00DA2BBE" w:rsidRPr="00DA2BBE" w:rsidDel="009D64D9">
                <w:delText>ý</w:delText>
              </w:r>
            </w:del>
            <w:del w:id="1385" w:author="Drahomíra Pavelková" w:date="2019-09-02T15:44:00Z">
              <w:r w:rsidR="00DA2BBE" w:rsidRPr="00DA2BBE" w:rsidDel="006C3EBD">
                <w:delText xml:space="preserve"> „</w:delText>
              </w:r>
              <w:r w:rsidR="00952687" w:rsidDel="006C3EBD">
                <w:delText>P</w:delText>
              </w:r>
            </w:del>
            <w:del w:id="1386" w:author="Drahomíra Pavelková" w:date="2019-09-02T15:31:00Z">
              <w:r w:rsidR="00DA2BBE" w:rsidRPr="00DA2BBE" w:rsidDel="009D64D9">
                <w:delText>Z</w:delText>
              </w:r>
            </w:del>
            <w:del w:id="1387" w:author="Drahomíra Pavelková" w:date="2019-09-02T15:44:00Z">
              <w:r w:rsidR="00DA2BBE" w:rsidRPr="00DA2BBE" w:rsidDel="006C3EBD">
                <w:delText>“</w:delText>
              </w:r>
            </w:del>
          </w:p>
        </w:tc>
        <w:tc>
          <w:tcPr>
            <w:tcW w:w="2695" w:type="dxa"/>
            <w:gridSpan w:val="2"/>
            <w:shd w:val="clear" w:color="auto" w:fill="F7CAAC"/>
          </w:tcPr>
          <w:p w:rsidR="00DA2BBE" w:rsidRPr="00DA2BBE" w:rsidDel="006C3EBD" w:rsidRDefault="00DA2BBE" w:rsidP="00DA2BBE">
            <w:pPr>
              <w:jc w:val="both"/>
              <w:rPr>
                <w:del w:id="1388" w:author="Drahomíra Pavelková" w:date="2019-09-02T15:44:00Z"/>
              </w:rPr>
            </w:pPr>
            <w:del w:id="1389" w:author="Drahomíra Pavelková" w:date="2019-09-02T15:44:00Z">
              <w:r w:rsidRPr="00DA2BBE" w:rsidDel="006C3EBD">
                <w:rPr>
                  <w:b/>
                </w:rPr>
                <w:delText>doporučený ročník / semestr</w:delText>
              </w:r>
            </w:del>
          </w:p>
        </w:tc>
        <w:tc>
          <w:tcPr>
            <w:tcW w:w="668" w:type="dxa"/>
          </w:tcPr>
          <w:p w:rsidR="00DA2BBE" w:rsidRPr="00DA2BBE" w:rsidDel="006C3EBD" w:rsidRDefault="00493D32" w:rsidP="00DA2BBE">
            <w:pPr>
              <w:jc w:val="both"/>
              <w:rPr>
                <w:del w:id="1390" w:author="Drahomíra Pavelková" w:date="2019-09-02T15:44:00Z"/>
              </w:rPr>
            </w:pPr>
            <w:del w:id="1391" w:author="Drahomíra Pavelková" w:date="2019-09-02T15:44:00Z">
              <w:r w:rsidDel="006C3EBD">
                <w:delText>2</w:delText>
              </w:r>
              <w:r w:rsidR="00DA2BBE" w:rsidRPr="00DA2BBE" w:rsidDel="006C3EBD">
                <w:delText>/L</w:delText>
              </w:r>
            </w:del>
          </w:p>
        </w:tc>
      </w:tr>
      <w:tr w:rsidR="00DA2BBE" w:rsidRPr="00DA2BBE" w:rsidDel="006C3EBD" w:rsidTr="006A3E90">
        <w:trPr>
          <w:del w:id="1392" w:author="Drahomíra Pavelková" w:date="2019-09-02T15:44:00Z"/>
        </w:trPr>
        <w:tc>
          <w:tcPr>
            <w:tcW w:w="3086" w:type="dxa"/>
            <w:shd w:val="clear" w:color="auto" w:fill="F7CAAC"/>
          </w:tcPr>
          <w:p w:rsidR="00DA2BBE" w:rsidRPr="00DA2BBE" w:rsidDel="006C3EBD" w:rsidRDefault="00DA2BBE" w:rsidP="00DA2BBE">
            <w:pPr>
              <w:jc w:val="both"/>
              <w:rPr>
                <w:del w:id="1393" w:author="Drahomíra Pavelková" w:date="2019-09-02T15:44:00Z"/>
                <w:b/>
              </w:rPr>
            </w:pPr>
            <w:del w:id="1394" w:author="Drahomíra Pavelková" w:date="2019-09-02T15:44:00Z">
              <w:r w:rsidRPr="00DA2BBE" w:rsidDel="006C3EBD">
                <w:rPr>
                  <w:b/>
                </w:rPr>
                <w:delText>Rozsah studijního předmětu</w:delText>
              </w:r>
            </w:del>
          </w:p>
        </w:tc>
        <w:tc>
          <w:tcPr>
            <w:tcW w:w="1701" w:type="dxa"/>
            <w:gridSpan w:val="2"/>
          </w:tcPr>
          <w:p w:rsidR="00DA2BBE" w:rsidRPr="00DA2BBE" w:rsidDel="006C3EBD" w:rsidRDefault="00493D32" w:rsidP="00493D32">
            <w:pPr>
              <w:jc w:val="both"/>
              <w:rPr>
                <w:del w:id="1395" w:author="Drahomíra Pavelková" w:date="2019-09-02T15:44:00Z"/>
              </w:rPr>
            </w:pPr>
            <w:del w:id="1396" w:author="Drahomíra Pavelková" w:date="2019-09-02T15:44:00Z">
              <w:r w:rsidDel="006C3EBD">
                <w:delText>26</w:delText>
              </w:r>
              <w:r w:rsidR="00DA2BBE" w:rsidRPr="00DA2BBE" w:rsidDel="006C3EBD">
                <w:delText xml:space="preserve">p + </w:delText>
              </w:r>
              <w:r w:rsidDel="006C3EBD">
                <w:delText>13</w:delText>
              </w:r>
              <w:r w:rsidR="00DA2BBE" w:rsidRPr="00DA2BBE" w:rsidDel="006C3EBD">
                <w:delText>s</w:delText>
              </w:r>
            </w:del>
          </w:p>
        </w:tc>
        <w:tc>
          <w:tcPr>
            <w:tcW w:w="889" w:type="dxa"/>
            <w:shd w:val="clear" w:color="auto" w:fill="F7CAAC"/>
          </w:tcPr>
          <w:p w:rsidR="00DA2BBE" w:rsidRPr="00DA2BBE" w:rsidDel="006C3EBD" w:rsidRDefault="00DA2BBE" w:rsidP="00DA2BBE">
            <w:pPr>
              <w:jc w:val="both"/>
              <w:rPr>
                <w:del w:id="1397" w:author="Drahomíra Pavelková" w:date="2019-09-02T15:44:00Z"/>
                <w:b/>
              </w:rPr>
            </w:pPr>
            <w:del w:id="1398" w:author="Drahomíra Pavelková" w:date="2019-09-02T15:44:00Z">
              <w:r w:rsidRPr="00DA2BBE" w:rsidDel="006C3EBD">
                <w:rPr>
                  <w:b/>
                </w:rPr>
                <w:delText xml:space="preserve">hod. </w:delText>
              </w:r>
            </w:del>
          </w:p>
        </w:tc>
        <w:tc>
          <w:tcPr>
            <w:tcW w:w="816" w:type="dxa"/>
          </w:tcPr>
          <w:p w:rsidR="00DA2BBE" w:rsidRPr="00DA2BBE" w:rsidDel="006C3EBD" w:rsidRDefault="00493D32" w:rsidP="00DA2BBE">
            <w:pPr>
              <w:jc w:val="both"/>
              <w:rPr>
                <w:del w:id="1399" w:author="Drahomíra Pavelková" w:date="2019-09-02T15:44:00Z"/>
              </w:rPr>
            </w:pPr>
            <w:del w:id="1400" w:author="Drahomíra Pavelková" w:date="2019-09-02T15:44:00Z">
              <w:r w:rsidDel="006C3EBD">
                <w:delText>39</w:delText>
              </w:r>
            </w:del>
          </w:p>
        </w:tc>
        <w:tc>
          <w:tcPr>
            <w:tcW w:w="2156" w:type="dxa"/>
            <w:shd w:val="clear" w:color="auto" w:fill="F7CAAC"/>
          </w:tcPr>
          <w:p w:rsidR="00DA2BBE" w:rsidRPr="00DA2BBE" w:rsidDel="006C3EBD" w:rsidRDefault="00DA2BBE" w:rsidP="00DA2BBE">
            <w:pPr>
              <w:jc w:val="both"/>
              <w:rPr>
                <w:del w:id="1401" w:author="Drahomíra Pavelková" w:date="2019-09-02T15:44:00Z"/>
                <w:b/>
              </w:rPr>
            </w:pPr>
            <w:del w:id="1402" w:author="Drahomíra Pavelková" w:date="2019-09-02T15:44:00Z">
              <w:r w:rsidRPr="00DA2BBE" w:rsidDel="006C3EBD">
                <w:rPr>
                  <w:b/>
                </w:rPr>
                <w:delText>kreditů</w:delText>
              </w:r>
            </w:del>
          </w:p>
        </w:tc>
        <w:tc>
          <w:tcPr>
            <w:tcW w:w="1207" w:type="dxa"/>
            <w:gridSpan w:val="2"/>
          </w:tcPr>
          <w:p w:rsidR="00DA2BBE" w:rsidRPr="00DA2BBE" w:rsidDel="006C3EBD" w:rsidRDefault="00DA2BBE" w:rsidP="00DA2BBE">
            <w:pPr>
              <w:jc w:val="both"/>
              <w:rPr>
                <w:del w:id="1403" w:author="Drahomíra Pavelková" w:date="2019-09-02T15:44:00Z"/>
              </w:rPr>
            </w:pPr>
            <w:del w:id="1404" w:author="Drahomíra Pavelková" w:date="2019-09-02T15:44:00Z">
              <w:r w:rsidRPr="00DA2BBE" w:rsidDel="006C3EBD">
                <w:delText>4</w:delText>
              </w:r>
            </w:del>
          </w:p>
        </w:tc>
      </w:tr>
      <w:tr w:rsidR="00DA2BBE" w:rsidRPr="00DA2BBE" w:rsidDel="006C3EBD" w:rsidTr="006A3E90">
        <w:trPr>
          <w:del w:id="1405" w:author="Drahomíra Pavelková" w:date="2019-09-02T15:44:00Z"/>
        </w:trPr>
        <w:tc>
          <w:tcPr>
            <w:tcW w:w="3086" w:type="dxa"/>
            <w:shd w:val="clear" w:color="auto" w:fill="F7CAAC"/>
          </w:tcPr>
          <w:p w:rsidR="00DA2BBE" w:rsidRPr="00DA2BBE" w:rsidDel="006C3EBD" w:rsidRDefault="00DA2BBE" w:rsidP="00DA2BBE">
            <w:pPr>
              <w:jc w:val="both"/>
              <w:rPr>
                <w:del w:id="1406" w:author="Drahomíra Pavelková" w:date="2019-09-02T15:44:00Z"/>
                <w:b/>
              </w:rPr>
            </w:pPr>
            <w:del w:id="1407" w:author="Drahomíra Pavelková" w:date="2019-09-02T15:44:00Z">
              <w:r w:rsidRPr="00DA2BBE" w:rsidDel="006C3EBD">
                <w:rPr>
                  <w:b/>
                </w:rPr>
                <w:delText>Prerekvizity, korekvizity, ekvivalence</w:delText>
              </w:r>
            </w:del>
          </w:p>
        </w:tc>
        <w:tc>
          <w:tcPr>
            <w:tcW w:w="6769" w:type="dxa"/>
            <w:gridSpan w:val="7"/>
          </w:tcPr>
          <w:p w:rsidR="00DA2BBE" w:rsidRPr="00DA2BBE" w:rsidDel="006C3EBD" w:rsidRDefault="00DA2BBE" w:rsidP="00DA2BBE">
            <w:pPr>
              <w:jc w:val="both"/>
              <w:rPr>
                <w:del w:id="1408" w:author="Drahomíra Pavelková" w:date="2019-09-02T15:44:00Z"/>
              </w:rPr>
            </w:pPr>
            <w:del w:id="1409" w:author="Drahomíra Pavelková" w:date="2019-09-02T15:44:00Z">
              <w:r w:rsidRPr="00DA2BBE" w:rsidDel="006C3EBD">
                <w:delText>Ekvivalence (Human Resource Management I)</w:delText>
              </w:r>
            </w:del>
          </w:p>
        </w:tc>
      </w:tr>
      <w:tr w:rsidR="00DA2BBE" w:rsidRPr="00DA2BBE" w:rsidDel="006C3EBD" w:rsidTr="006A3E90">
        <w:trPr>
          <w:del w:id="1410" w:author="Drahomíra Pavelková" w:date="2019-09-02T15:44:00Z"/>
        </w:trPr>
        <w:tc>
          <w:tcPr>
            <w:tcW w:w="3086" w:type="dxa"/>
            <w:shd w:val="clear" w:color="auto" w:fill="F7CAAC"/>
          </w:tcPr>
          <w:p w:rsidR="00DA2BBE" w:rsidRPr="00DA2BBE" w:rsidDel="006C3EBD" w:rsidRDefault="00DA2BBE" w:rsidP="00DA2BBE">
            <w:pPr>
              <w:jc w:val="both"/>
              <w:rPr>
                <w:del w:id="1411" w:author="Drahomíra Pavelková" w:date="2019-09-02T15:44:00Z"/>
                <w:b/>
              </w:rPr>
            </w:pPr>
            <w:del w:id="1412" w:author="Drahomíra Pavelková" w:date="2019-09-02T15:44:00Z">
              <w:r w:rsidRPr="00DA2BBE" w:rsidDel="006C3EBD">
                <w:rPr>
                  <w:b/>
                </w:rPr>
                <w:delText>Způsob ověření studijních výsledků</w:delText>
              </w:r>
            </w:del>
          </w:p>
        </w:tc>
        <w:tc>
          <w:tcPr>
            <w:tcW w:w="3406" w:type="dxa"/>
            <w:gridSpan w:val="4"/>
          </w:tcPr>
          <w:p w:rsidR="00DA2BBE" w:rsidRPr="00DA2BBE" w:rsidDel="006C3EBD" w:rsidRDefault="00DA2BBE" w:rsidP="00DA2BBE">
            <w:pPr>
              <w:jc w:val="both"/>
              <w:rPr>
                <w:del w:id="1413" w:author="Drahomíra Pavelková" w:date="2019-09-02T15:44:00Z"/>
              </w:rPr>
            </w:pPr>
            <w:del w:id="1414" w:author="Drahomíra Pavelková" w:date="2019-09-02T15:44:00Z">
              <w:r w:rsidRPr="00DA2BBE" w:rsidDel="006C3EBD">
                <w:delText>zápočet, zkouška</w:delText>
              </w:r>
            </w:del>
          </w:p>
        </w:tc>
        <w:tc>
          <w:tcPr>
            <w:tcW w:w="2156" w:type="dxa"/>
            <w:shd w:val="clear" w:color="auto" w:fill="F7CAAC"/>
          </w:tcPr>
          <w:p w:rsidR="00DA2BBE" w:rsidRPr="00DA2BBE" w:rsidDel="006C3EBD" w:rsidRDefault="00DA2BBE" w:rsidP="00DA2BBE">
            <w:pPr>
              <w:jc w:val="both"/>
              <w:rPr>
                <w:del w:id="1415" w:author="Drahomíra Pavelková" w:date="2019-09-02T15:44:00Z"/>
                <w:b/>
              </w:rPr>
            </w:pPr>
            <w:del w:id="1416" w:author="Drahomíra Pavelková" w:date="2019-09-02T15:44:00Z">
              <w:r w:rsidRPr="00DA2BBE" w:rsidDel="006C3EBD">
                <w:rPr>
                  <w:b/>
                </w:rPr>
                <w:delText>Forma výuky</w:delText>
              </w:r>
            </w:del>
          </w:p>
        </w:tc>
        <w:tc>
          <w:tcPr>
            <w:tcW w:w="1207" w:type="dxa"/>
            <w:gridSpan w:val="2"/>
          </w:tcPr>
          <w:p w:rsidR="00DA2BBE" w:rsidRPr="00DA2BBE" w:rsidDel="006C3EBD" w:rsidRDefault="00DA2BBE" w:rsidP="00DA2BBE">
            <w:pPr>
              <w:jc w:val="both"/>
              <w:rPr>
                <w:del w:id="1417" w:author="Drahomíra Pavelková" w:date="2019-09-02T15:44:00Z"/>
              </w:rPr>
            </w:pPr>
            <w:del w:id="1418" w:author="Drahomíra Pavelková" w:date="2019-09-02T15:44:00Z">
              <w:r w:rsidRPr="00DA2BBE" w:rsidDel="006C3EBD">
                <w:delText>přednáška, seminář</w:delText>
              </w:r>
            </w:del>
          </w:p>
        </w:tc>
      </w:tr>
      <w:tr w:rsidR="00DA2BBE" w:rsidRPr="00DA2BBE" w:rsidDel="006C3EBD" w:rsidTr="006A3E90">
        <w:trPr>
          <w:del w:id="1419" w:author="Drahomíra Pavelková" w:date="2019-09-02T15:44:00Z"/>
        </w:trPr>
        <w:tc>
          <w:tcPr>
            <w:tcW w:w="3086" w:type="dxa"/>
            <w:shd w:val="clear" w:color="auto" w:fill="F7CAAC"/>
          </w:tcPr>
          <w:p w:rsidR="00DA2BBE" w:rsidRPr="00DA2BBE" w:rsidDel="006C3EBD" w:rsidRDefault="00DA2BBE" w:rsidP="00DA2BBE">
            <w:pPr>
              <w:jc w:val="both"/>
              <w:rPr>
                <w:del w:id="1420" w:author="Drahomíra Pavelková" w:date="2019-09-02T15:44:00Z"/>
                <w:b/>
              </w:rPr>
            </w:pPr>
            <w:del w:id="1421" w:author="Drahomíra Pavelková" w:date="2019-09-02T15:44:00Z">
              <w:r w:rsidRPr="00DA2BBE" w:rsidDel="006C3EBD">
                <w:rPr>
                  <w:b/>
                </w:rPr>
                <w:delText>Forma způsobu ověření studijních výsledků a další požadavky na studenta</w:delText>
              </w:r>
            </w:del>
          </w:p>
        </w:tc>
        <w:tc>
          <w:tcPr>
            <w:tcW w:w="6769" w:type="dxa"/>
            <w:gridSpan w:val="7"/>
            <w:tcBorders>
              <w:bottom w:val="nil"/>
            </w:tcBorders>
          </w:tcPr>
          <w:p w:rsidR="00DA2BBE" w:rsidRPr="00DA2BBE" w:rsidDel="006C3EBD" w:rsidRDefault="00DA2BBE" w:rsidP="00DA2BBE">
            <w:pPr>
              <w:jc w:val="both"/>
              <w:rPr>
                <w:del w:id="1422" w:author="Drahomíra Pavelková" w:date="2019-09-02T15:44:00Z"/>
              </w:rPr>
            </w:pPr>
            <w:del w:id="1423" w:author="Drahomíra Pavelková" w:date="2019-09-02T15:44:00Z">
              <w:r w:rsidRPr="00DA2BBE" w:rsidDel="006C3EBD">
                <w:delText>Způsob zakončení předmětu – zápočet, zkouška</w:delText>
              </w:r>
            </w:del>
          </w:p>
          <w:p w:rsidR="00DA2BBE" w:rsidRPr="00DA2BBE" w:rsidDel="006C3EBD" w:rsidRDefault="00DA2BBE" w:rsidP="00DA2BBE">
            <w:pPr>
              <w:jc w:val="both"/>
              <w:rPr>
                <w:del w:id="1424" w:author="Drahomíra Pavelková" w:date="2019-09-02T15:44:00Z"/>
              </w:rPr>
            </w:pPr>
            <w:del w:id="1425" w:author="Drahomíra Pavelková" w:date="2019-09-02T15:44:00Z">
              <w:r w:rsidRPr="00DA2BBE" w:rsidDel="006C3EBD">
                <w:delText>Požadavky na zápočet: získat hodnocení "splněno" či "splněno s pochvalou" za zadaný seminární úkol; docházka na min. 80 % realizovaných seminářů; aktivní zapojení na seminářích.</w:delText>
              </w:r>
            </w:del>
          </w:p>
          <w:p w:rsidR="00DA2BBE" w:rsidRPr="00DA2BBE" w:rsidDel="006C3EBD" w:rsidRDefault="00DA2BBE" w:rsidP="00DA2BBE">
            <w:pPr>
              <w:jc w:val="both"/>
              <w:rPr>
                <w:del w:id="1426" w:author="Drahomíra Pavelková" w:date="2019-09-02T15:44:00Z"/>
              </w:rPr>
            </w:pPr>
            <w:del w:id="1427" w:author="Drahomíra Pavelková" w:date="2019-09-02T15:44:00Z">
              <w:r w:rsidRPr="00DA2BBE" w:rsidDel="006C3EBD">
                <w:delText>Požadavky na zkoušku: zvládnutí znalostí, které jsou vymezeny jednotlivými tematickými okruhy kursu. Zkouška má dvě části: písemnou a ústní. Písemný test musí být napsán alespoň na 60 %.</w:delText>
              </w:r>
            </w:del>
          </w:p>
        </w:tc>
      </w:tr>
      <w:tr w:rsidR="00DA2BBE" w:rsidRPr="00DA2BBE" w:rsidDel="006C3EBD" w:rsidTr="006A3E90">
        <w:trPr>
          <w:trHeight w:val="132"/>
          <w:del w:id="1428" w:author="Drahomíra Pavelková" w:date="2019-09-02T15:44:00Z"/>
        </w:trPr>
        <w:tc>
          <w:tcPr>
            <w:tcW w:w="9855" w:type="dxa"/>
            <w:gridSpan w:val="8"/>
            <w:tcBorders>
              <w:top w:val="nil"/>
            </w:tcBorders>
          </w:tcPr>
          <w:p w:rsidR="00DA2BBE" w:rsidRPr="00DA2BBE" w:rsidDel="006C3EBD" w:rsidRDefault="00DA2BBE" w:rsidP="00DA2BBE">
            <w:pPr>
              <w:jc w:val="both"/>
              <w:rPr>
                <w:del w:id="1429" w:author="Drahomíra Pavelková" w:date="2019-09-02T15:44:00Z"/>
                <w:sz w:val="16"/>
              </w:rPr>
            </w:pPr>
          </w:p>
        </w:tc>
      </w:tr>
      <w:tr w:rsidR="00DA2BBE" w:rsidRPr="00DA2BBE" w:rsidDel="006C3EBD" w:rsidTr="006A3E90">
        <w:trPr>
          <w:trHeight w:val="197"/>
          <w:del w:id="1430" w:author="Drahomíra Pavelková" w:date="2019-09-02T15:44:00Z"/>
        </w:trPr>
        <w:tc>
          <w:tcPr>
            <w:tcW w:w="3086" w:type="dxa"/>
            <w:tcBorders>
              <w:top w:val="nil"/>
            </w:tcBorders>
            <w:shd w:val="clear" w:color="auto" w:fill="F7CAAC"/>
          </w:tcPr>
          <w:p w:rsidR="00DA2BBE" w:rsidRPr="00DA2BBE" w:rsidDel="006C3EBD" w:rsidRDefault="00DA2BBE" w:rsidP="00DA2BBE">
            <w:pPr>
              <w:jc w:val="both"/>
              <w:rPr>
                <w:del w:id="1431" w:author="Drahomíra Pavelková" w:date="2019-09-02T15:44:00Z"/>
                <w:b/>
              </w:rPr>
            </w:pPr>
            <w:del w:id="1432" w:author="Drahomíra Pavelková" w:date="2019-09-02T15:44:00Z">
              <w:r w:rsidRPr="00DA2BBE" w:rsidDel="006C3EBD">
                <w:rPr>
                  <w:b/>
                </w:rPr>
                <w:delText>Garant předmětu</w:delText>
              </w:r>
            </w:del>
          </w:p>
        </w:tc>
        <w:tc>
          <w:tcPr>
            <w:tcW w:w="6769" w:type="dxa"/>
            <w:gridSpan w:val="7"/>
            <w:tcBorders>
              <w:top w:val="nil"/>
            </w:tcBorders>
          </w:tcPr>
          <w:p w:rsidR="00DA2BBE" w:rsidRPr="00DA2BBE" w:rsidDel="006C3EBD" w:rsidRDefault="00DA2BBE" w:rsidP="00DA2BBE">
            <w:pPr>
              <w:jc w:val="both"/>
              <w:rPr>
                <w:del w:id="1433" w:author="Drahomíra Pavelková" w:date="2019-09-02T15:44:00Z"/>
              </w:rPr>
            </w:pPr>
            <w:del w:id="1434" w:author="Drahomíra Pavelková" w:date="2019-09-02T15:44:00Z">
              <w:r w:rsidRPr="00DA2BBE" w:rsidDel="006C3EBD">
                <w:delText>Ing. Jana Matošková, Ph.D.</w:delText>
              </w:r>
            </w:del>
          </w:p>
        </w:tc>
      </w:tr>
      <w:tr w:rsidR="00DA2BBE" w:rsidRPr="00DA2BBE" w:rsidDel="006C3EBD" w:rsidTr="006A3E90">
        <w:trPr>
          <w:trHeight w:val="243"/>
          <w:del w:id="1435" w:author="Drahomíra Pavelková" w:date="2019-09-02T15:44:00Z"/>
        </w:trPr>
        <w:tc>
          <w:tcPr>
            <w:tcW w:w="3086" w:type="dxa"/>
            <w:tcBorders>
              <w:top w:val="nil"/>
            </w:tcBorders>
            <w:shd w:val="clear" w:color="auto" w:fill="F7CAAC"/>
          </w:tcPr>
          <w:p w:rsidR="00DA2BBE" w:rsidRPr="00DA2BBE" w:rsidDel="006C3EBD" w:rsidRDefault="00DA2BBE" w:rsidP="00DA2BBE">
            <w:pPr>
              <w:jc w:val="both"/>
              <w:rPr>
                <w:del w:id="1436" w:author="Drahomíra Pavelková" w:date="2019-09-02T15:44:00Z"/>
                <w:b/>
              </w:rPr>
            </w:pPr>
            <w:del w:id="1437" w:author="Drahomíra Pavelková" w:date="2019-09-02T15:44:00Z">
              <w:r w:rsidRPr="00DA2BBE" w:rsidDel="006C3EBD">
                <w:rPr>
                  <w:b/>
                </w:rPr>
                <w:delText>Zapojení garanta do výuky předmětu</w:delText>
              </w:r>
            </w:del>
          </w:p>
        </w:tc>
        <w:tc>
          <w:tcPr>
            <w:tcW w:w="6769" w:type="dxa"/>
            <w:gridSpan w:val="7"/>
            <w:tcBorders>
              <w:top w:val="nil"/>
            </w:tcBorders>
          </w:tcPr>
          <w:p w:rsidR="00DA2BBE" w:rsidRPr="00DA2BBE" w:rsidDel="006C3EBD" w:rsidRDefault="00DA2BBE" w:rsidP="00DA2BBE">
            <w:pPr>
              <w:jc w:val="both"/>
              <w:rPr>
                <w:del w:id="1438" w:author="Drahomíra Pavelková" w:date="2019-09-02T15:44:00Z"/>
              </w:rPr>
            </w:pPr>
            <w:del w:id="1439" w:author="Drahomíra Pavelková" w:date="2019-09-02T15:44:00Z">
              <w:r w:rsidRPr="00DA2BBE" w:rsidDel="006C3EBD">
                <w:delText xml:space="preserve">Garant se podílí na přednášení v rozsahu 100 %, dále stanovuje koncepci seminářů a dohlíží na jejich jednotné vedení. </w:delText>
              </w:r>
            </w:del>
          </w:p>
        </w:tc>
      </w:tr>
      <w:tr w:rsidR="00DA2BBE" w:rsidRPr="00DA2BBE" w:rsidDel="006C3EBD" w:rsidTr="006A3E90">
        <w:trPr>
          <w:del w:id="1440" w:author="Drahomíra Pavelková" w:date="2019-09-02T15:44:00Z"/>
        </w:trPr>
        <w:tc>
          <w:tcPr>
            <w:tcW w:w="3086" w:type="dxa"/>
            <w:shd w:val="clear" w:color="auto" w:fill="F7CAAC"/>
          </w:tcPr>
          <w:p w:rsidR="00DA2BBE" w:rsidRPr="00DA2BBE" w:rsidDel="006C3EBD" w:rsidRDefault="00DA2BBE" w:rsidP="00DA2BBE">
            <w:pPr>
              <w:jc w:val="both"/>
              <w:rPr>
                <w:del w:id="1441" w:author="Drahomíra Pavelková" w:date="2019-09-02T15:44:00Z"/>
                <w:b/>
              </w:rPr>
            </w:pPr>
            <w:del w:id="1442" w:author="Drahomíra Pavelková" w:date="2019-09-02T15:44:00Z">
              <w:r w:rsidRPr="00DA2BBE" w:rsidDel="006C3EBD">
                <w:rPr>
                  <w:b/>
                </w:rPr>
                <w:delText>Vyučující</w:delText>
              </w:r>
            </w:del>
          </w:p>
        </w:tc>
        <w:tc>
          <w:tcPr>
            <w:tcW w:w="6769" w:type="dxa"/>
            <w:gridSpan w:val="7"/>
            <w:tcBorders>
              <w:bottom w:val="nil"/>
            </w:tcBorders>
          </w:tcPr>
          <w:p w:rsidR="00DA2BBE" w:rsidRPr="00DA2BBE" w:rsidDel="006C3EBD" w:rsidRDefault="00DA2BBE" w:rsidP="00DA2BBE">
            <w:pPr>
              <w:jc w:val="both"/>
              <w:rPr>
                <w:del w:id="1443" w:author="Drahomíra Pavelková" w:date="2019-09-02T15:44:00Z"/>
              </w:rPr>
            </w:pPr>
            <w:del w:id="1444" w:author="Drahomíra Pavelková" w:date="2019-09-02T15:44:00Z">
              <w:r w:rsidRPr="00DA2BBE" w:rsidDel="006C3EBD">
                <w:delText>Ing. Jana Matošková, Ph.D. – přednášky (100%)</w:delText>
              </w:r>
            </w:del>
          </w:p>
        </w:tc>
      </w:tr>
      <w:tr w:rsidR="00DA2BBE" w:rsidRPr="00DA2BBE" w:rsidDel="006C3EBD" w:rsidTr="006A3E90">
        <w:trPr>
          <w:trHeight w:val="78"/>
          <w:del w:id="1445" w:author="Drahomíra Pavelková" w:date="2019-09-02T15:44:00Z"/>
        </w:trPr>
        <w:tc>
          <w:tcPr>
            <w:tcW w:w="9855" w:type="dxa"/>
            <w:gridSpan w:val="8"/>
            <w:tcBorders>
              <w:top w:val="nil"/>
            </w:tcBorders>
          </w:tcPr>
          <w:p w:rsidR="00DA2BBE" w:rsidRPr="00DA2BBE" w:rsidDel="006C3EBD" w:rsidRDefault="00DA2BBE" w:rsidP="00DA2BBE">
            <w:pPr>
              <w:jc w:val="both"/>
              <w:rPr>
                <w:del w:id="1446" w:author="Drahomíra Pavelková" w:date="2019-09-02T15:44:00Z"/>
                <w:sz w:val="16"/>
              </w:rPr>
            </w:pPr>
          </w:p>
        </w:tc>
      </w:tr>
      <w:tr w:rsidR="00DA2BBE" w:rsidRPr="00DA2BBE" w:rsidDel="006C3EBD" w:rsidTr="006A3E90">
        <w:trPr>
          <w:del w:id="1447" w:author="Drahomíra Pavelková" w:date="2019-09-02T15:44:00Z"/>
        </w:trPr>
        <w:tc>
          <w:tcPr>
            <w:tcW w:w="3086" w:type="dxa"/>
            <w:shd w:val="clear" w:color="auto" w:fill="F7CAAC"/>
          </w:tcPr>
          <w:p w:rsidR="00DA2BBE" w:rsidRPr="00DA2BBE" w:rsidDel="006C3EBD" w:rsidRDefault="00DA2BBE" w:rsidP="00DA2BBE">
            <w:pPr>
              <w:jc w:val="both"/>
              <w:rPr>
                <w:del w:id="1448" w:author="Drahomíra Pavelková" w:date="2019-09-02T15:44:00Z"/>
                <w:b/>
              </w:rPr>
            </w:pPr>
            <w:del w:id="1449" w:author="Drahomíra Pavelková" w:date="2019-09-02T15:44:00Z">
              <w:r w:rsidRPr="00DA2BBE" w:rsidDel="006C3EBD">
                <w:rPr>
                  <w:b/>
                </w:rPr>
                <w:delText>Stručná anotace předmětu</w:delText>
              </w:r>
            </w:del>
          </w:p>
        </w:tc>
        <w:tc>
          <w:tcPr>
            <w:tcW w:w="6769" w:type="dxa"/>
            <w:gridSpan w:val="7"/>
            <w:tcBorders>
              <w:bottom w:val="nil"/>
            </w:tcBorders>
          </w:tcPr>
          <w:p w:rsidR="00DA2BBE" w:rsidRPr="00DA2BBE" w:rsidDel="006C3EBD" w:rsidRDefault="00DA2BBE" w:rsidP="00DA2BBE">
            <w:pPr>
              <w:jc w:val="both"/>
              <w:rPr>
                <w:del w:id="1450" w:author="Drahomíra Pavelková" w:date="2019-09-02T15:44:00Z"/>
              </w:rPr>
            </w:pPr>
          </w:p>
        </w:tc>
      </w:tr>
      <w:tr w:rsidR="00DA2BBE" w:rsidRPr="00DA2BBE" w:rsidDel="006C3EBD" w:rsidTr="006A3E90">
        <w:trPr>
          <w:trHeight w:val="3938"/>
          <w:del w:id="1451" w:author="Drahomíra Pavelková" w:date="2019-09-02T15:44:00Z"/>
        </w:trPr>
        <w:tc>
          <w:tcPr>
            <w:tcW w:w="9855" w:type="dxa"/>
            <w:gridSpan w:val="8"/>
            <w:tcBorders>
              <w:top w:val="nil"/>
              <w:bottom w:val="single" w:sz="12" w:space="0" w:color="auto"/>
            </w:tcBorders>
          </w:tcPr>
          <w:p w:rsidR="00DA2BBE" w:rsidRPr="00DA2BBE" w:rsidDel="006C3EBD" w:rsidRDefault="00DA2BBE" w:rsidP="00DA2BBE">
            <w:pPr>
              <w:jc w:val="both"/>
              <w:rPr>
                <w:del w:id="1452" w:author="Drahomíra Pavelková" w:date="2019-09-02T15:44:00Z"/>
              </w:rPr>
            </w:pPr>
            <w:del w:id="1453" w:author="Drahomíra Pavelková" w:date="2019-09-02T15:44:00Z">
              <w:r w:rsidRPr="00DA2BBE" w:rsidDel="006C3EBD">
                <w:delTex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delText>
              </w:r>
            </w:del>
          </w:p>
          <w:p w:rsidR="00DA2BBE" w:rsidRPr="00DA2BBE" w:rsidDel="006C3EBD" w:rsidRDefault="00DA2BBE" w:rsidP="004D784A">
            <w:pPr>
              <w:numPr>
                <w:ilvl w:val="0"/>
                <w:numId w:val="40"/>
              </w:numPr>
              <w:ind w:left="247" w:hanging="247"/>
              <w:contextualSpacing/>
              <w:rPr>
                <w:del w:id="1454" w:author="Drahomíra Pavelková" w:date="2019-09-02T15:44:00Z"/>
                <w:rFonts w:eastAsia="Calibri"/>
                <w:lang w:eastAsia="en-US"/>
              </w:rPr>
            </w:pPr>
            <w:del w:id="1455" w:author="Drahomíra Pavelková" w:date="2019-09-02T15:44:00Z">
              <w:r w:rsidRPr="00DA2BBE" w:rsidDel="006C3EBD">
                <w:rPr>
                  <w:rFonts w:eastAsia="Calibri"/>
                  <w:lang w:eastAsia="en-US"/>
                </w:rPr>
                <w:delText xml:space="preserve">Vývoj názorů na úlohu řízení lidských zdrojů v podniku. Moderní koncepce personálního řízení. </w:delText>
              </w:r>
            </w:del>
          </w:p>
          <w:p w:rsidR="00DA2BBE" w:rsidRPr="00DA2BBE" w:rsidDel="006C3EBD" w:rsidRDefault="00DA2BBE" w:rsidP="004D784A">
            <w:pPr>
              <w:numPr>
                <w:ilvl w:val="0"/>
                <w:numId w:val="40"/>
              </w:numPr>
              <w:ind w:left="247" w:hanging="247"/>
              <w:contextualSpacing/>
              <w:rPr>
                <w:del w:id="1456" w:author="Drahomíra Pavelková" w:date="2019-09-02T15:44:00Z"/>
                <w:rFonts w:eastAsia="Calibri"/>
                <w:lang w:eastAsia="en-US"/>
              </w:rPr>
            </w:pPr>
            <w:del w:id="1457" w:author="Drahomíra Pavelková" w:date="2019-09-02T15:44:00Z">
              <w:r w:rsidRPr="00DA2BBE" w:rsidDel="006C3EBD">
                <w:rPr>
                  <w:rFonts w:eastAsia="Calibri"/>
                  <w:lang w:eastAsia="en-US"/>
                </w:rPr>
                <w:delText>Analýza práce, vytváření pracovních úkolů a pracovních míst. Organizace pracovní doby.</w:delText>
              </w:r>
            </w:del>
          </w:p>
          <w:p w:rsidR="00DA2BBE" w:rsidRPr="00DA2BBE" w:rsidDel="006C3EBD" w:rsidRDefault="00DA2BBE" w:rsidP="004D784A">
            <w:pPr>
              <w:numPr>
                <w:ilvl w:val="0"/>
                <w:numId w:val="40"/>
              </w:numPr>
              <w:ind w:left="247" w:hanging="247"/>
              <w:contextualSpacing/>
              <w:rPr>
                <w:del w:id="1458" w:author="Drahomíra Pavelková" w:date="2019-09-02T15:44:00Z"/>
                <w:rFonts w:eastAsia="Calibri"/>
                <w:lang w:eastAsia="en-US"/>
              </w:rPr>
            </w:pPr>
            <w:del w:id="1459" w:author="Drahomíra Pavelková" w:date="2019-09-02T15:44:00Z">
              <w:r w:rsidRPr="00DA2BBE" w:rsidDel="006C3EBD">
                <w:rPr>
                  <w:rFonts w:eastAsia="Calibri"/>
                  <w:lang w:eastAsia="en-US"/>
                </w:rPr>
                <w:delText xml:space="preserve">Pracovní motivace a odměňování pracovníků. </w:delText>
              </w:r>
            </w:del>
          </w:p>
          <w:p w:rsidR="00DA2BBE" w:rsidRPr="00DA2BBE" w:rsidDel="006C3EBD" w:rsidRDefault="00DA2BBE" w:rsidP="004D784A">
            <w:pPr>
              <w:numPr>
                <w:ilvl w:val="0"/>
                <w:numId w:val="40"/>
              </w:numPr>
              <w:ind w:left="247" w:hanging="247"/>
              <w:contextualSpacing/>
              <w:rPr>
                <w:del w:id="1460" w:author="Drahomíra Pavelková" w:date="2019-09-02T15:44:00Z"/>
                <w:rFonts w:eastAsia="Calibri"/>
                <w:lang w:eastAsia="en-US"/>
              </w:rPr>
            </w:pPr>
            <w:del w:id="1461" w:author="Drahomíra Pavelková" w:date="2019-09-02T15:44:00Z">
              <w:r w:rsidRPr="00DA2BBE" w:rsidDel="006C3EBD">
                <w:rPr>
                  <w:rFonts w:eastAsia="Calibri"/>
                  <w:lang w:eastAsia="en-US"/>
                </w:rPr>
                <w:delText xml:space="preserve">Vyhledávání, výběr, příjem a adaptace pracovníků. </w:delText>
              </w:r>
            </w:del>
          </w:p>
          <w:p w:rsidR="00DA2BBE" w:rsidRPr="00DA2BBE" w:rsidDel="006C3EBD" w:rsidRDefault="00DA2BBE" w:rsidP="004D784A">
            <w:pPr>
              <w:numPr>
                <w:ilvl w:val="0"/>
                <w:numId w:val="40"/>
              </w:numPr>
              <w:ind w:left="247" w:hanging="247"/>
              <w:contextualSpacing/>
              <w:rPr>
                <w:del w:id="1462" w:author="Drahomíra Pavelková" w:date="2019-09-02T15:44:00Z"/>
                <w:rFonts w:eastAsia="Calibri"/>
                <w:lang w:eastAsia="en-US"/>
              </w:rPr>
            </w:pPr>
            <w:del w:id="1463" w:author="Drahomíra Pavelková" w:date="2019-09-02T15:44:00Z">
              <w:r w:rsidRPr="00DA2BBE" w:rsidDel="006C3EBD">
                <w:rPr>
                  <w:rFonts w:eastAsia="Calibri"/>
                  <w:lang w:eastAsia="en-US"/>
                </w:rPr>
                <w:delText xml:space="preserve">Řízení pracovního výkonu a hodnocení pracovníků. </w:delText>
              </w:r>
            </w:del>
          </w:p>
          <w:p w:rsidR="00DA2BBE" w:rsidRPr="00DA2BBE" w:rsidDel="006C3EBD" w:rsidRDefault="00DA2BBE" w:rsidP="004D784A">
            <w:pPr>
              <w:numPr>
                <w:ilvl w:val="0"/>
                <w:numId w:val="40"/>
              </w:numPr>
              <w:ind w:left="247" w:hanging="247"/>
              <w:contextualSpacing/>
              <w:rPr>
                <w:del w:id="1464" w:author="Drahomíra Pavelková" w:date="2019-09-02T15:44:00Z"/>
                <w:rFonts w:eastAsia="Calibri"/>
                <w:lang w:eastAsia="en-US"/>
              </w:rPr>
            </w:pPr>
            <w:del w:id="1465" w:author="Drahomíra Pavelková" w:date="2019-09-02T15:44:00Z">
              <w:r w:rsidRPr="00DA2BBE" w:rsidDel="006C3EBD">
                <w:rPr>
                  <w:rFonts w:eastAsia="Calibri"/>
                  <w:lang w:eastAsia="en-US"/>
                </w:rPr>
                <w:delText xml:space="preserve">Odchody pracovníků z organizace. </w:delText>
              </w:r>
            </w:del>
          </w:p>
          <w:p w:rsidR="00DA2BBE" w:rsidRPr="00DA2BBE" w:rsidDel="006C3EBD" w:rsidRDefault="00DA2BBE" w:rsidP="004D784A">
            <w:pPr>
              <w:numPr>
                <w:ilvl w:val="0"/>
                <w:numId w:val="40"/>
              </w:numPr>
              <w:ind w:left="247" w:hanging="247"/>
              <w:contextualSpacing/>
              <w:rPr>
                <w:del w:id="1466" w:author="Drahomíra Pavelková" w:date="2019-09-02T15:44:00Z"/>
                <w:rFonts w:eastAsia="Calibri"/>
                <w:lang w:eastAsia="en-US"/>
              </w:rPr>
            </w:pPr>
            <w:del w:id="1467" w:author="Drahomíra Pavelková" w:date="2019-09-02T15:44:00Z">
              <w:r w:rsidRPr="00DA2BBE" w:rsidDel="006C3EBD">
                <w:rPr>
                  <w:rFonts w:eastAsia="Calibri"/>
                  <w:lang w:eastAsia="en-US"/>
                </w:rPr>
                <w:delText xml:space="preserve">Vzdělávání a rozvoj pracovníků. </w:delText>
              </w:r>
            </w:del>
          </w:p>
          <w:p w:rsidR="00DA2BBE" w:rsidRPr="00DA2BBE" w:rsidDel="006C3EBD" w:rsidRDefault="00DA2BBE" w:rsidP="004D784A">
            <w:pPr>
              <w:numPr>
                <w:ilvl w:val="0"/>
                <w:numId w:val="40"/>
              </w:numPr>
              <w:ind w:left="247" w:hanging="247"/>
              <w:contextualSpacing/>
              <w:rPr>
                <w:del w:id="1468" w:author="Drahomíra Pavelková" w:date="2019-09-02T15:44:00Z"/>
                <w:rFonts w:eastAsia="Calibri"/>
                <w:lang w:eastAsia="en-US"/>
              </w:rPr>
            </w:pPr>
            <w:del w:id="1469" w:author="Drahomíra Pavelková" w:date="2019-09-02T15:44:00Z">
              <w:r w:rsidRPr="00DA2BBE" w:rsidDel="006C3EBD">
                <w:rPr>
                  <w:rFonts w:eastAsia="Calibri"/>
                  <w:lang w:eastAsia="en-US"/>
                </w:rPr>
                <w:delText xml:space="preserve">Informační zabezpečení personálního řízení. Personální evidence. </w:delText>
              </w:r>
            </w:del>
          </w:p>
          <w:p w:rsidR="00DA2BBE" w:rsidRPr="00DA2BBE" w:rsidDel="006C3EBD" w:rsidRDefault="00DA2BBE" w:rsidP="004D784A">
            <w:pPr>
              <w:numPr>
                <w:ilvl w:val="0"/>
                <w:numId w:val="40"/>
              </w:numPr>
              <w:ind w:left="247" w:hanging="247"/>
              <w:contextualSpacing/>
              <w:rPr>
                <w:del w:id="1470" w:author="Drahomíra Pavelková" w:date="2019-09-02T15:44:00Z"/>
                <w:rFonts w:eastAsia="Calibri"/>
                <w:lang w:eastAsia="en-US"/>
              </w:rPr>
            </w:pPr>
            <w:del w:id="1471" w:author="Drahomíra Pavelková" w:date="2019-09-02T15:44:00Z">
              <w:r w:rsidRPr="00DA2BBE" w:rsidDel="006C3EBD">
                <w:rPr>
                  <w:rFonts w:eastAsia="Calibri"/>
                  <w:lang w:eastAsia="en-US"/>
                </w:rPr>
                <w:delText xml:space="preserve">Organizační kultura a její složky. </w:delText>
              </w:r>
            </w:del>
          </w:p>
          <w:p w:rsidR="00DA2BBE" w:rsidRPr="00DA2BBE" w:rsidDel="006C3EBD" w:rsidRDefault="00DA2BBE" w:rsidP="004D784A">
            <w:pPr>
              <w:numPr>
                <w:ilvl w:val="0"/>
                <w:numId w:val="40"/>
              </w:numPr>
              <w:ind w:left="247" w:hanging="247"/>
              <w:contextualSpacing/>
              <w:rPr>
                <w:del w:id="1472" w:author="Drahomíra Pavelková" w:date="2019-09-02T15:44:00Z"/>
                <w:rFonts w:eastAsia="Calibri"/>
                <w:lang w:eastAsia="en-US"/>
              </w:rPr>
            </w:pPr>
            <w:del w:id="1473" w:author="Drahomíra Pavelková" w:date="2019-09-02T15:44:00Z">
              <w:r w:rsidRPr="00DA2BBE" w:rsidDel="006C3EBD">
                <w:rPr>
                  <w:rFonts w:eastAsia="Calibri"/>
                  <w:lang w:eastAsia="en-US"/>
                </w:rPr>
                <w:delText xml:space="preserve">Péče o pracovníky. </w:delText>
              </w:r>
            </w:del>
          </w:p>
          <w:p w:rsidR="00DA2BBE" w:rsidRPr="00DA2BBE" w:rsidDel="006C3EBD" w:rsidRDefault="00DA2BBE" w:rsidP="004D784A">
            <w:pPr>
              <w:numPr>
                <w:ilvl w:val="0"/>
                <w:numId w:val="40"/>
              </w:numPr>
              <w:ind w:left="247" w:hanging="247"/>
              <w:contextualSpacing/>
              <w:rPr>
                <w:del w:id="1474" w:author="Drahomíra Pavelková" w:date="2019-09-02T15:44:00Z"/>
                <w:rFonts w:eastAsia="Calibri"/>
                <w:lang w:eastAsia="en-US"/>
              </w:rPr>
            </w:pPr>
            <w:del w:id="1475" w:author="Drahomíra Pavelková" w:date="2019-09-02T15:44:00Z">
              <w:r w:rsidRPr="00DA2BBE" w:rsidDel="006C3EBD">
                <w:rPr>
                  <w:rFonts w:eastAsia="Calibri"/>
                  <w:lang w:eastAsia="en-US"/>
                </w:rPr>
                <w:delText xml:space="preserve">Pracovní vztahy. </w:delText>
              </w:r>
            </w:del>
          </w:p>
          <w:p w:rsidR="00DA2BBE" w:rsidRPr="00DA2BBE" w:rsidDel="006C3EBD" w:rsidRDefault="00DA2BBE" w:rsidP="004D784A">
            <w:pPr>
              <w:numPr>
                <w:ilvl w:val="0"/>
                <w:numId w:val="40"/>
              </w:numPr>
              <w:ind w:left="247" w:hanging="247"/>
              <w:contextualSpacing/>
              <w:rPr>
                <w:del w:id="1476" w:author="Drahomíra Pavelková" w:date="2019-09-02T15:44:00Z"/>
                <w:rFonts w:eastAsia="Calibri"/>
                <w:lang w:eastAsia="en-US"/>
              </w:rPr>
            </w:pPr>
            <w:del w:id="1477" w:author="Drahomíra Pavelková" w:date="2019-09-02T15:44:00Z">
              <w:r w:rsidRPr="00DA2BBE" w:rsidDel="006C3EBD">
                <w:rPr>
                  <w:rFonts w:eastAsia="Calibri"/>
                  <w:lang w:eastAsia="en-US"/>
                </w:rPr>
                <w:delText xml:space="preserve">Odbory a kolektivní vyjednávání. </w:delText>
              </w:r>
            </w:del>
          </w:p>
          <w:p w:rsidR="00DA2BBE" w:rsidRPr="00DA2BBE" w:rsidDel="006C3EBD" w:rsidRDefault="00DA2BBE" w:rsidP="004D784A">
            <w:pPr>
              <w:numPr>
                <w:ilvl w:val="0"/>
                <w:numId w:val="40"/>
              </w:numPr>
              <w:ind w:left="247" w:hanging="247"/>
              <w:contextualSpacing/>
              <w:rPr>
                <w:del w:id="1478" w:author="Drahomíra Pavelková" w:date="2019-09-02T15:44:00Z"/>
                <w:rFonts w:eastAsia="Calibri"/>
                <w:lang w:eastAsia="en-US"/>
              </w:rPr>
            </w:pPr>
            <w:del w:id="1479" w:author="Drahomíra Pavelková" w:date="2019-09-02T15:44:00Z">
              <w:r w:rsidRPr="00DA2BBE" w:rsidDel="006C3EBD">
                <w:rPr>
                  <w:rFonts w:eastAsia="Calibri"/>
                  <w:lang w:eastAsia="en-US"/>
                </w:rPr>
                <w:delText>Tvorba pracovního prostředí a pracovních podmínek. Bezpečnost a ochrana zdraví při práci.</w:delText>
              </w:r>
            </w:del>
          </w:p>
        </w:tc>
      </w:tr>
      <w:tr w:rsidR="00DA2BBE" w:rsidRPr="00DA2BBE" w:rsidDel="006C3EBD" w:rsidTr="006A3E90">
        <w:trPr>
          <w:trHeight w:val="265"/>
          <w:del w:id="1480" w:author="Drahomíra Pavelková" w:date="2019-09-02T15:44:00Z"/>
        </w:trPr>
        <w:tc>
          <w:tcPr>
            <w:tcW w:w="3653" w:type="dxa"/>
            <w:gridSpan w:val="2"/>
            <w:tcBorders>
              <w:top w:val="nil"/>
            </w:tcBorders>
            <w:shd w:val="clear" w:color="auto" w:fill="F7CAAC"/>
          </w:tcPr>
          <w:p w:rsidR="00DA2BBE" w:rsidRPr="00DA2BBE" w:rsidDel="006C3EBD" w:rsidRDefault="00DA2BBE" w:rsidP="00DA2BBE">
            <w:pPr>
              <w:jc w:val="both"/>
              <w:rPr>
                <w:del w:id="1481" w:author="Drahomíra Pavelková" w:date="2019-09-02T15:44:00Z"/>
              </w:rPr>
            </w:pPr>
            <w:del w:id="1482" w:author="Drahomíra Pavelková" w:date="2019-09-02T15:44:00Z">
              <w:r w:rsidRPr="00DA2BBE" w:rsidDel="006C3EBD">
                <w:rPr>
                  <w:b/>
                </w:rPr>
                <w:delText>Studijní literatura a studijní pomůcky</w:delText>
              </w:r>
            </w:del>
          </w:p>
        </w:tc>
        <w:tc>
          <w:tcPr>
            <w:tcW w:w="6202" w:type="dxa"/>
            <w:gridSpan w:val="6"/>
            <w:tcBorders>
              <w:top w:val="nil"/>
              <w:bottom w:val="nil"/>
            </w:tcBorders>
          </w:tcPr>
          <w:p w:rsidR="00DA2BBE" w:rsidRPr="00DA2BBE" w:rsidDel="006C3EBD" w:rsidRDefault="00DA2BBE" w:rsidP="00DA2BBE">
            <w:pPr>
              <w:jc w:val="both"/>
              <w:rPr>
                <w:del w:id="1483" w:author="Drahomíra Pavelková" w:date="2019-09-02T15:44:00Z"/>
              </w:rPr>
            </w:pPr>
          </w:p>
        </w:tc>
      </w:tr>
      <w:tr w:rsidR="00DA2BBE" w:rsidRPr="00DA2BBE" w:rsidDel="006C3EBD" w:rsidTr="006A3E90">
        <w:trPr>
          <w:trHeight w:val="283"/>
          <w:del w:id="1484" w:author="Drahomíra Pavelková" w:date="2019-09-02T15:44:00Z"/>
        </w:trPr>
        <w:tc>
          <w:tcPr>
            <w:tcW w:w="9855" w:type="dxa"/>
            <w:gridSpan w:val="8"/>
            <w:tcBorders>
              <w:top w:val="nil"/>
            </w:tcBorders>
          </w:tcPr>
          <w:p w:rsidR="00DA2BBE" w:rsidRPr="00DA2BBE" w:rsidDel="006C3EBD" w:rsidRDefault="00DA2BBE" w:rsidP="00DA2BBE">
            <w:pPr>
              <w:jc w:val="both"/>
              <w:rPr>
                <w:del w:id="1485" w:author="Drahomíra Pavelková" w:date="2019-09-02T15:44:00Z"/>
                <w:b/>
              </w:rPr>
            </w:pPr>
            <w:del w:id="1486" w:author="Drahomíra Pavelková" w:date="2019-09-02T15:44:00Z">
              <w:r w:rsidRPr="00DA2BBE" w:rsidDel="006C3EBD">
                <w:rPr>
                  <w:b/>
                </w:rPr>
                <w:delText>Povinná literatura</w:delText>
              </w:r>
            </w:del>
          </w:p>
          <w:p w:rsidR="00DA2BBE" w:rsidRPr="00DA2BBE" w:rsidDel="006C3EBD" w:rsidRDefault="00DA2BBE" w:rsidP="00DA2BBE">
            <w:pPr>
              <w:jc w:val="both"/>
              <w:rPr>
                <w:del w:id="1487" w:author="Drahomíra Pavelková" w:date="2019-09-02T15:44:00Z"/>
              </w:rPr>
            </w:pPr>
            <w:del w:id="1488" w:author="Drahomíra Pavelková" w:date="2019-09-02T15:44:00Z">
              <w:r w:rsidRPr="00DA2BBE" w:rsidDel="006C3EBD">
                <w:delText xml:space="preserve">ARMSTRONG, M., TAYLOR, S. </w:delText>
              </w:r>
              <w:r w:rsidRPr="00DA2BBE" w:rsidDel="006C3EBD">
                <w:rPr>
                  <w:i/>
                  <w:iCs/>
                </w:rPr>
                <w:delText>Řízení lidských zdrojů: moderní pojetí a postupy</w:delText>
              </w:r>
              <w:r w:rsidRPr="00DA2BBE" w:rsidDel="006C3EBD">
                <w:delText>. 13. vyd. Praha: Grada, 2015, 920 s. ISBN 978-80-247-5258-7.</w:delText>
              </w:r>
            </w:del>
          </w:p>
          <w:p w:rsidR="00DA2BBE" w:rsidRPr="00DA2BBE" w:rsidDel="006C3EBD" w:rsidRDefault="00DA2BBE" w:rsidP="00DA2BBE">
            <w:pPr>
              <w:jc w:val="both"/>
              <w:rPr>
                <w:del w:id="1489" w:author="Drahomíra Pavelková" w:date="2019-09-02T15:44:00Z"/>
              </w:rPr>
            </w:pPr>
            <w:del w:id="1490" w:author="Drahomíra Pavelková" w:date="2019-09-02T15:44:00Z">
              <w:r w:rsidRPr="00DA2BBE" w:rsidDel="006C3EBD">
                <w:delText xml:space="preserve">DVOŘÁKOVÁ, Z. </w:delText>
              </w:r>
              <w:r w:rsidRPr="00DA2BBE" w:rsidDel="006C3EBD">
                <w:rPr>
                  <w:i/>
                  <w:iCs/>
                </w:rPr>
                <w:delText>Řízení lidských zdrojů</w:delText>
              </w:r>
              <w:r w:rsidRPr="00DA2BBE" w:rsidDel="006C3EBD">
                <w:delText>. 1. vyd. Praha: C.H. Beck, 2012, 559 s. ISBN 978-80-7400-347-9.</w:delText>
              </w:r>
            </w:del>
          </w:p>
          <w:p w:rsidR="00DA2BBE" w:rsidRPr="00DA2BBE" w:rsidDel="006C3EBD" w:rsidRDefault="00DA2BBE" w:rsidP="00DA2BBE">
            <w:pPr>
              <w:jc w:val="both"/>
              <w:rPr>
                <w:del w:id="1491" w:author="Drahomíra Pavelková" w:date="2019-09-02T15:44:00Z"/>
              </w:rPr>
            </w:pPr>
            <w:del w:id="1492" w:author="Drahomíra Pavelková" w:date="2019-09-02T15:44:00Z">
              <w:r w:rsidRPr="00DA2BBE" w:rsidDel="006C3EBD">
                <w:delText xml:space="preserve">GREGAR, A. </w:delText>
              </w:r>
              <w:r w:rsidRPr="00DA2BBE" w:rsidDel="006C3EBD">
                <w:rPr>
                  <w:i/>
                  <w:iCs/>
                </w:rPr>
                <w:delText>Personální management: vybrané kapitoly</w:delText>
              </w:r>
              <w:r w:rsidRPr="00DA2BBE" w:rsidDel="006C3EBD">
                <w:delText>. 1. vyd. Zlín: Univerzita Tomáše Bati ve Zlíně, 2010, 95 s. ISBN 978-80-7318-915-0.</w:delText>
              </w:r>
            </w:del>
          </w:p>
          <w:p w:rsidR="00DA2BBE" w:rsidRPr="00DA2BBE" w:rsidDel="006C3EBD" w:rsidRDefault="00DA2BBE" w:rsidP="00DA2BBE">
            <w:pPr>
              <w:jc w:val="both"/>
              <w:rPr>
                <w:del w:id="1493" w:author="Drahomíra Pavelková" w:date="2019-09-02T15:44:00Z"/>
              </w:rPr>
            </w:pPr>
            <w:del w:id="1494" w:author="Drahomíra Pavelková" w:date="2019-09-02T15:44:00Z">
              <w:r w:rsidRPr="00DA2BBE" w:rsidDel="006C3EBD">
                <w:delText xml:space="preserve">KOUBEK, J. </w:delText>
              </w:r>
              <w:r w:rsidRPr="00DA2BBE" w:rsidDel="006C3EBD">
                <w:rPr>
                  <w:i/>
                  <w:iCs/>
                </w:rPr>
                <w:delText>Řízení lidských zdrojů: základy moderní personalistiky</w:delText>
              </w:r>
              <w:r w:rsidRPr="00DA2BBE" w:rsidDel="006C3EBD">
                <w:delText>. 5. vyd. Praha: Management Press, 2015, 399 s. ISBN 978-80-7261-288-8.</w:delText>
              </w:r>
            </w:del>
          </w:p>
          <w:p w:rsidR="00DA2BBE" w:rsidRPr="00DA2BBE" w:rsidDel="006C3EBD" w:rsidRDefault="00DA2BBE" w:rsidP="00DA2BBE">
            <w:pPr>
              <w:jc w:val="both"/>
              <w:rPr>
                <w:del w:id="1495" w:author="Drahomíra Pavelková" w:date="2019-09-02T15:44:00Z"/>
                <w:b/>
              </w:rPr>
            </w:pPr>
            <w:del w:id="1496" w:author="Drahomíra Pavelková" w:date="2019-09-02T15:44:00Z">
              <w:r w:rsidRPr="00DA2BBE" w:rsidDel="006C3EBD">
                <w:rPr>
                  <w:b/>
                </w:rPr>
                <w:delText>Doporučená literatura</w:delText>
              </w:r>
            </w:del>
          </w:p>
          <w:p w:rsidR="00DA2BBE" w:rsidRPr="00DA2BBE" w:rsidDel="006C3EBD" w:rsidRDefault="00DA2BBE" w:rsidP="00DA2BBE">
            <w:pPr>
              <w:jc w:val="both"/>
              <w:rPr>
                <w:del w:id="1497" w:author="Drahomíra Pavelková" w:date="2019-09-02T15:44:00Z"/>
              </w:rPr>
            </w:pPr>
            <w:del w:id="1498" w:author="Drahomíra Pavelková" w:date="2019-09-02T15:44:00Z">
              <w:r w:rsidRPr="00DA2BBE" w:rsidDel="006C3EBD">
                <w:delText xml:space="preserve">FAERBER, Y., STÖWE, C. </w:delText>
              </w:r>
              <w:r w:rsidRPr="00DA2BBE" w:rsidDel="006C3EBD">
                <w:rPr>
                  <w:i/>
                  <w:iCs/>
                </w:rPr>
                <w:delText>Vedení lidí v praxi: zlepšete své manažerské dovednosti</w:delText>
              </w:r>
              <w:r w:rsidRPr="00DA2BBE" w:rsidDel="006C3EBD">
                <w:delText>. 1. vyd. Praha: Grada, 2007, 152 s. ISBN 978-80-247-2009-8.</w:delText>
              </w:r>
            </w:del>
          </w:p>
          <w:p w:rsidR="00DA2BBE" w:rsidRPr="00DA2BBE" w:rsidDel="006C3EBD" w:rsidRDefault="00DA2BBE" w:rsidP="00DA2BBE">
            <w:pPr>
              <w:jc w:val="both"/>
              <w:rPr>
                <w:del w:id="1499" w:author="Drahomíra Pavelková" w:date="2019-09-02T15:44:00Z"/>
              </w:rPr>
            </w:pPr>
            <w:del w:id="1500" w:author="Drahomíra Pavelková" w:date="2019-09-02T15:44:00Z">
              <w:r w:rsidRPr="00DA2BBE" w:rsidDel="006C3EBD">
                <w:delText xml:space="preserve">KOCIANOVÁ, R. </w:delText>
              </w:r>
              <w:r w:rsidRPr="00DA2BBE" w:rsidDel="006C3EBD">
                <w:rPr>
                  <w:i/>
                  <w:iCs/>
                </w:rPr>
                <w:delText>Personální řízení: východiska a vývoj</w:delText>
              </w:r>
              <w:r w:rsidRPr="00DA2BBE" w:rsidDel="006C3EBD">
                <w:delText>. 2. vyd. Praha: Grada, 2012, 149 s. ISBN 978-80-247-3269-5.</w:delText>
              </w:r>
            </w:del>
          </w:p>
          <w:p w:rsidR="00DA2BBE" w:rsidRPr="00DA2BBE" w:rsidDel="006C3EBD" w:rsidRDefault="00DA2BBE" w:rsidP="00DA2BBE">
            <w:pPr>
              <w:jc w:val="both"/>
              <w:rPr>
                <w:del w:id="1501" w:author="Drahomíra Pavelková" w:date="2019-09-02T15:44:00Z"/>
              </w:rPr>
            </w:pPr>
            <w:del w:id="1502" w:author="Drahomíra Pavelková" w:date="2019-09-02T15:44:00Z">
              <w:r w:rsidRPr="00DA2BBE" w:rsidDel="006C3EBD">
                <w:delText xml:space="preserve">MARCIANO, P. L. </w:delText>
              </w:r>
              <w:r w:rsidRPr="00DA2BBE" w:rsidDel="006C3EBD">
                <w:rPr>
                  <w:i/>
                  <w:iCs/>
                </w:rPr>
                <w:delText>Cukr a bič nefungují: vybudujte si kulturu zapojení zaměstnanců na principech respektu</w:delText>
              </w:r>
              <w:r w:rsidRPr="00DA2BBE" w:rsidDel="006C3EBD">
                <w:delText>. Brno: Motiv Press, 2013, 232 s. ISBN 978-80-904133-9-9.</w:delText>
              </w:r>
            </w:del>
          </w:p>
          <w:p w:rsidR="00DA2BBE" w:rsidRPr="00DA2BBE" w:rsidDel="006C3EBD" w:rsidRDefault="00DA2BBE" w:rsidP="00DA2BBE">
            <w:pPr>
              <w:jc w:val="both"/>
              <w:rPr>
                <w:del w:id="1503" w:author="Drahomíra Pavelková" w:date="2019-09-02T15:44:00Z"/>
              </w:rPr>
            </w:pPr>
            <w:del w:id="1504" w:author="Drahomíra Pavelková" w:date="2019-09-02T15:44:00Z">
              <w:r w:rsidRPr="00DA2BBE" w:rsidDel="006C3EBD">
                <w:delText xml:space="preserve">URBAN, J. </w:delText>
              </w:r>
              <w:r w:rsidRPr="00DA2BBE" w:rsidDel="006C3EBD">
                <w:rPr>
                  <w:i/>
                  <w:iCs/>
                </w:rPr>
                <w:delText>Řízení lidí v organizaci: personální rozměr managementu</w:delText>
              </w:r>
              <w:r w:rsidRPr="00DA2BBE" w:rsidDel="006C3EBD">
                <w:delText>. 2. vyd. Praha: Wolters Kluwer ČR, 2013, 275 s. ISBN 978-80-7357-925-8.</w:delText>
              </w:r>
            </w:del>
          </w:p>
          <w:p w:rsidR="00DA2BBE" w:rsidRPr="00DA2BBE" w:rsidDel="006C3EBD" w:rsidRDefault="00DA2BBE" w:rsidP="00DA2BBE">
            <w:pPr>
              <w:jc w:val="both"/>
              <w:rPr>
                <w:del w:id="1505" w:author="Drahomíra Pavelková" w:date="2019-09-02T15:44:00Z"/>
              </w:rPr>
            </w:pPr>
            <w:del w:id="1506" w:author="Drahomíra Pavelková" w:date="2019-09-02T15:44:00Z">
              <w:r w:rsidRPr="00DA2BBE" w:rsidDel="006C3EBD">
                <w:lastRenderedPageBreak/>
                <w:delText xml:space="preserve">URBAN, J. a kol. </w:delText>
              </w:r>
              <w:r w:rsidRPr="00DA2BBE" w:rsidDel="006C3EBD">
                <w:rPr>
                  <w:i/>
                  <w:iCs/>
                </w:rPr>
                <w:delText>Personalistika</w:delText>
              </w:r>
              <w:r w:rsidRPr="00DA2BBE" w:rsidDel="006C3EBD">
                <w:delText>. 4. vyd. Praha: Wolters Kluwer ČR, 2011, 984 s. ISBN 978-80-7357-627-1.</w:delText>
              </w:r>
            </w:del>
          </w:p>
        </w:tc>
      </w:tr>
      <w:tr w:rsidR="00DA2BBE" w:rsidRPr="00DA2BBE" w:rsidDel="006C3EBD" w:rsidTr="006A3E90">
        <w:trPr>
          <w:del w:id="1507" w:author="Drahomíra Pavelková" w:date="2019-09-02T15:44: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Del="006C3EBD" w:rsidRDefault="00DA2BBE" w:rsidP="00DA2BBE">
            <w:pPr>
              <w:jc w:val="center"/>
              <w:rPr>
                <w:del w:id="1508" w:author="Drahomíra Pavelková" w:date="2019-09-02T15:44:00Z"/>
                <w:b/>
              </w:rPr>
            </w:pPr>
            <w:del w:id="1509" w:author="Drahomíra Pavelková" w:date="2019-09-02T15:44:00Z">
              <w:r w:rsidRPr="00DA2BBE" w:rsidDel="006C3EBD">
                <w:rPr>
                  <w:b/>
                </w:rPr>
                <w:lastRenderedPageBreak/>
                <w:delText>Informace ke kombinované nebo distanční formě</w:delText>
              </w:r>
            </w:del>
          </w:p>
        </w:tc>
      </w:tr>
      <w:tr w:rsidR="00DA2BBE" w:rsidRPr="00DA2BBE" w:rsidDel="006C3EBD" w:rsidTr="006A3E90">
        <w:trPr>
          <w:del w:id="1510" w:author="Drahomíra Pavelková" w:date="2019-09-02T15:44:00Z"/>
        </w:trPr>
        <w:tc>
          <w:tcPr>
            <w:tcW w:w="4787" w:type="dxa"/>
            <w:gridSpan w:val="3"/>
            <w:tcBorders>
              <w:top w:val="single" w:sz="2" w:space="0" w:color="auto"/>
            </w:tcBorders>
            <w:shd w:val="clear" w:color="auto" w:fill="F7CAAC"/>
          </w:tcPr>
          <w:p w:rsidR="00DA2BBE" w:rsidRPr="00DA2BBE" w:rsidDel="006C3EBD" w:rsidRDefault="00DA2BBE" w:rsidP="00DA2BBE">
            <w:pPr>
              <w:jc w:val="both"/>
              <w:rPr>
                <w:del w:id="1511" w:author="Drahomíra Pavelková" w:date="2019-09-02T15:44:00Z"/>
              </w:rPr>
            </w:pPr>
            <w:del w:id="1512" w:author="Drahomíra Pavelková" w:date="2019-09-02T15:44:00Z">
              <w:r w:rsidRPr="00DA2BBE" w:rsidDel="006C3EBD">
                <w:rPr>
                  <w:b/>
                </w:rPr>
                <w:delText>Rozsah konzultací (soustředění)</w:delText>
              </w:r>
            </w:del>
          </w:p>
        </w:tc>
        <w:tc>
          <w:tcPr>
            <w:tcW w:w="889" w:type="dxa"/>
            <w:tcBorders>
              <w:top w:val="single" w:sz="2" w:space="0" w:color="auto"/>
            </w:tcBorders>
          </w:tcPr>
          <w:p w:rsidR="00DA2BBE" w:rsidRPr="00DA2BBE" w:rsidDel="006C3EBD" w:rsidRDefault="00DA2BBE" w:rsidP="00DA2BBE">
            <w:pPr>
              <w:jc w:val="both"/>
              <w:rPr>
                <w:del w:id="1513" w:author="Drahomíra Pavelková" w:date="2019-09-02T15:44:00Z"/>
              </w:rPr>
            </w:pPr>
            <w:del w:id="1514" w:author="Drahomíra Pavelková" w:date="2019-09-02T15:44:00Z">
              <w:r w:rsidRPr="00DA2BBE" w:rsidDel="006C3EBD">
                <w:delText>15</w:delText>
              </w:r>
            </w:del>
          </w:p>
        </w:tc>
        <w:tc>
          <w:tcPr>
            <w:tcW w:w="4179" w:type="dxa"/>
            <w:gridSpan w:val="4"/>
            <w:tcBorders>
              <w:top w:val="single" w:sz="2" w:space="0" w:color="auto"/>
            </w:tcBorders>
            <w:shd w:val="clear" w:color="auto" w:fill="F7CAAC"/>
          </w:tcPr>
          <w:p w:rsidR="00DA2BBE" w:rsidRPr="00DA2BBE" w:rsidDel="006C3EBD" w:rsidRDefault="00DA2BBE" w:rsidP="00DA2BBE">
            <w:pPr>
              <w:jc w:val="both"/>
              <w:rPr>
                <w:del w:id="1515" w:author="Drahomíra Pavelková" w:date="2019-09-02T15:44:00Z"/>
                <w:b/>
              </w:rPr>
            </w:pPr>
            <w:del w:id="1516" w:author="Drahomíra Pavelková" w:date="2019-09-02T15:44:00Z">
              <w:r w:rsidRPr="00DA2BBE" w:rsidDel="006C3EBD">
                <w:rPr>
                  <w:b/>
                </w:rPr>
                <w:delText xml:space="preserve">hodin </w:delText>
              </w:r>
            </w:del>
          </w:p>
        </w:tc>
      </w:tr>
      <w:tr w:rsidR="00DA2BBE" w:rsidRPr="00DA2BBE" w:rsidDel="006C3EBD" w:rsidTr="006A3E90">
        <w:trPr>
          <w:del w:id="1517" w:author="Drahomíra Pavelková" w:date="2019-09-02T15:44:00Z"/>
        </w:trPr>
        <w:tc>
          <w:tcPr>
            <w:tcW w:w="9855" w:type="dxa"/>
            <w:gridSpan w:val="8"/>
            <w:shd w:val="clear" w:color="auto" w:fill="F7CAAC"/>
          </w:tcPr>
          <w:p w:rsidR="00DA2BBE" w:rsidRPr="00DA2BBE" w:rsidDel="006C3EBD" w:rsidRDefault="00DA2BBE" w:rsidP="00DA2BBE">
            <w:pPr>
              <w:jc w:val="both"/>
              <w:rPr>
                <w:del w:id="1518" w:author="Drahomíra Pavelková" w:date="2019-09-02T15:44:00Z"/>
                <w:b/>
              </w:rPr>
            </w:pPr>
            <w:del w:id="1519" w:author="Drahomíra Pavelková" w:date="2019-09-02T15:44:00Z">
              <w:r w:rsidRPr="00DA2BBE" w:rsidDel="006C3EBD">
                <w:rPr>
                  <w:b/>
                </w:rPr>
                <w:delText>Informace o způsobu kontaktu s vyučujícím</w:delText>
              </w:r>
            </w:del>
          </w:p>
        </w:tc>
      </w:tr>
      <w:tr w:rsidR="00DA2BBE" w:rsidRPr="00DA2BBE" w:rsidDel="006C3EBD" w:rsidTr="006A3E90">
        <w:trPr>
          <w:trHeight w:val="818"/>
          <w:del w:id="1520" w:author="Drahomíra Pavelková" w:date="2019-09-02T15:44:00Z"/>
        </w:trPr>
        <w:tc>
          <w:tcPr>
            <w:tcW w:w="9855" w:type="dxa"/>
            <w:gridSpan w:val="8"/>
          </w:tcPr>
          <w:p w:rsidR="00DA2BBE" w:rsidRPr="00DA2BBE" w:rsidDel="006C3EBD" w:rsidRDefault="00DA2BBE" w:rsidP="00DA2BBE">
            <w:pPr>
              <w:jc w:val="both"/>
              <w:rPr>
                <w:del w:id="1521" w:author="Drahomíra Pavelková" w:date="2019-09-02T15:44:00Z"/>
              </w:rPr>
            </w:pPr>
            <w:del w:id="1522" w:author="Drahomíra Pavelková" w:date="2019-09-02T15:44:00Z">
              <w:r w:rsidRPr="00DA2BBE" w:rsidDel="006C3EBD">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7521C2" w:rsidDel="006C3EBD" w:rsidRDefault="007521C2">
      <w:pPr>
        <w:rPr>
          <w:del w:id="1523" w:author="Drahomíra Pavelková" w:date="2019-09-02T15:44:00Z"/>
        </w:rPr>
      </w:pPr>
    </w:p>
    <w:p w:rsidR="007521C2" w:rsidRDefault="007521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Del="006C3EBD" w:rsidTr="00660A04">
        <w:trPr>
          <w:del w:id="1524" w:author="Drahomíra Pavelková" w:date="2019-09-02T15:46:00Z"/>
        </w:trPr>
        <w:tc>
          <w:tcPr>
            <w:tcW w:w="9855" w:type="dxa"/>
            <w:gridSpan w:val="8"/>
            <w:tcBorders>
              <w:bottom w:val="double" w:sz="4" w:space="0" w:color="auto"/>
            </w:tcBorders>
            <w:shd w:val="clear" w:color="auto" w:fill="BDD6EE"/>
          </w:tcPr>
          <w:p w:rsidR="007521C2" w:rsidDel="006C3EBD" w:rsidRDefault="007521C2" w:rsidP="00660A04">
            <w:pPr>
              <w:jc w:val="both"/>
              <w:rPr>
                <w:del w:id="1525" w:author="Drahomíra Pavelková" w:date="2019-09-02T15:46:00Z"/>
                <w:b/>
                <w:sz w:val="28"/>
              </w:rPr>
            </w:pPr>
            <w:del w:id="1526" w:author="Drahomíra Pavelková" w:date="2019-09-02T15:46:00Z">
              <w:r w:rsidDel="006C3EBD">
                <w:lastRenderedPageBreak/>
                <w:br w:type="page"/>
              </w:r>
              <w:r w:rsidDel="006C3EBD">
                <w:rPr>
                  <w:b/>
                  <w:sz w:val="28"/>
                </w:rPr>
                <w:delText>B-III – Charakteristika studijního předmětu</w:delText>
              </w:r>
            </w:del>
          </w:p>
        </w:tc>
      </w:tr>
      <w:tr w:rsidR="007521C2" w:rsidDel="006C3EBD" w:rsidTr="00660A04">
        <w:trPr>
          <w:del w:id="1527" w:author="Drahomíra Pavelková" w:date="2019-09-02T15:46:00Z"/>
        </w:trPr>
        <w:tc>
          <w:tcPr>
            <w:tcW w:w="3086" w:type="dxa"/>
            <w:tcBorders>
              <w:top w:val="double" w:sz="4" w:space="0" w:color="auto"/>
            </w:tcBorders>
            <w:shd w:val="clear" w:color="auto" w:fill="F7CAAC"/>
          </w:tcPr>
          <w:p w:rsidR="007521C2" w:rsidRPr="008271D7" w:rsidDel="006C3EBD" w:rsidRDefault="007521C2" w:rsidP="00660A04">
            <w:pPr>
              <w:jc w:val="both"/>
              <w:rPr>
                <w:del w:id="1528" w:author="Drahomíra Pavelková" w:date="2019-09-02T15:46:00Z"/>
                <w:b/>
              </w:rPr>
            </w:pPr>
            <w:del w:id="1529" w:author="Drahomíra Pavelková" w:date="2019-09-02T15:46:00Z">
              <w:r w:rsidRPr="008271D7" w:rsidDel="006C3EBD">
                <w:rPr>
                  <w:b/>
                </w:rPr>
                <w:delText>Název studijního předmětu</w:delText>
              </w:r>
            </w:del>
          </w:p>
        </w:tc>
        <w:tc>
          <w:tcPr>
            <w:tcW w:w="6769" w:type="dxa"/>
            <w:gridSpan w:val="7"/>
            <w:tcBorders>
              <w:top w:val="double" w:sz="4" w:space="0" w:color="auto"/>
            </w:tcBorders>
          </w:tcPr>
          <w:p w:rsidR="007521C2" w:rsidRPr="008271D7" w:rsidDel="006C3EBD" w:rsidRDefault="007521C2" w:rsidP="00660A04">
            <w:pPr>
              <w:jc w:val="both"/>
              <w:rPr>
                <w:del w:id="1530" w:author="Drahomíra Pavelková" w:date="2019-09-02T15:46:00Z"/>
              </w:rPr>
            </w:pPr>
            <w:del w:id="1531" w:author="Drahomíra Pavelková" w:date="2019-09-02T15:46:00Z">
              <w:r w:rsidRPr="008271D7" w:rsidDel="006C3EBD">
                <w:delText>Human Resource Management I</w:delText>
              </w:r>
            </w:del>
          </w:p>
        </w:tc>
      </w:tr>
      <w:tr w:rsidR="007521C2" w:rsidDel="006C3EBD" w:rsidTr="00660A04">
        <w:trPr>
          <w:del w:id="1532" w:author="Drahomíra Pavelková" w:date="2019-09-02T15:46:00Z"/>
        </w:trPr>
        <w:tc>
          <w:tcPr>
            <w:tcW w:w="3086" w:type="dxa"/>
            <w:shd w:val="clear" w:color="auto" w:fill="F7CAAC"/>
          </w:tcPr>
          <w:p w:rsidR="007521C2" w:rsidRPr="008271D7" w:rsidDel="006C3EBD" w:rsidRDefault="007521C2" w:rsidP="00660A04">
            <w:pPr>
              <w:jc w:val="both"/>
              <w:rPr>
                <w:del w:id="1533" w:author="Drahomíra Pavelková" w:date="2019-09-02T15:46:00Z"/>
                <w:b/>
              </w:rPr>
            </w:pPr>
            <w:del w:id="1534" w:author="Drahomíra Pavelková" w:date="2019-09-02T15:46:00Z">
              <w:r w:rsidRPr="008271D7" w:rsidDel="006C3EBD">
                <w:rPr>
                  <w:b/>
                </w:rPr>
                <w:delText>Typ předmětu</w:delText>
              </w:r>
            </w:del>
          </w:p>
        </w:tc>
        <w:tc>
          <w:tcPr>
            <w:tcW w:w="3406" w:type="dxa"/>
            <w:gridSpan w:val="4"/>
          </w:tcPr>
          <w:p w:rsidR="007521C2" w:rsidRPr="008271D7" w:rsidDel="006C3EBD" w:rsidRDefault="007521C2" w:rsidP="007521C2">
            <w:pPr>
              <w:jc w:val="both"/>
              <w:rPr>
                <w:del w:id="1535" w:author="Drahomíra Pavelková" w:date="2019-09-02T15:46:00Z"/>
              </w:rPr>
            </w:pPr>
            <w:del w:id="1536" w:author="Drahomíra Pavelková" w:date="2019-09-02T15:46:00Z">
              <w:r w:rsidDel="006C3EBD">
                <w:delText>povinný „P</w:delText>
              </w:r>
              <w:r w:rsidR="00952687" w:rsidDel="006C3EBD">
                <w:delText>Z</w:delText>
              </w:r>
              <w:r w:rsidRPr="008271D7" w:rsidDel="006C3EBD">
                <w:delText>“</w:delText>
              </w:r>
            </w:del>
          </w:p>
        </w:tc>
        <w:tc>
          <w:tcPr>
            <w:tcW w:w="2695" w:type="dxa"/>
            <w:gridSpan w:val="2"/>
            <w:shd w:val="clear" w:color="auto" w:fill="F7CAAC"/>
          </w:tcPr>
          <w:p w:rsidR="007521C2" w:rsidRPr="008271D7" w:rsidDel="006C3EBD" w:rsidRDefault="007521C2" w:rsidP="00660A04">
            <w:pPr>
              <w:jc w:val="both"/>
              <w:rPr>
                <w:del w:id="1537" w:author="Drahomíra Pavelková" w:date="2019-09-02T15:46:00Z"/>
              </w:rPr>
            </w:pPr>
            <w:del w:id="1538" w:author="Drahomíra Pavelková" w:date="2019-09-02T15:46:00Z">
              <w:r w:rsidRPr="008271D7" w:rsidDel="006C3EBD">
                <w:rPr>
                  <w:b/>
                </w:rPr>
                <w:delText>doporučený ročník / semestr</w:delText>
              </w:r>
            </w:del>
          </w:p>
        </w:tc>
        <w:tc>
          <w:tcPr>
            <w:tcW w:w="668" w:type="dxa"/>
          </w:tcPr>
          <w:p w:rsidR="007521C2" w:rsidRPr="008271D7" w:rsidDel="006C3EBD" w:rsidRDefault="00493D32" w:rsidP="00660A04">
            <w:pPr>
              <w:jc w:val="both"/>
              <w:rPr>
                <w:del w:id="1539" w:author="Drahomíra Pavelková" w:date="2019-09-02T15:46:00Z"/>
              </w:rPr>
            </w:pPr>
            <w:del w:id="1540" w:author="Drahomíra Pavelková" w:date="2019-09-02T15:46:00Z">
              <w:r w:rsidDel="006C3EBD">
                <w:delText>2</w:delText>
              </w:r>
              <w:r w:rsidR="007521C2" w:rsidRPr="008271D7" w:rsidDel="006C3EBD">
                <w:delText>/L</w:delText>
              </w:r>
            </w:del>
          </w:p>
        </w:tc>
      </w:tr>
      <w:tr w:rsidR="007521C2" w:rsidDel="006C3EBD" w:rsidTr="00660A04">
        <w:trPr>
          <w:del w:id="1541" w:author="Drahomíra Pavelková" w:date="2019-09-02T15:46:00Z"/>
        </w:trPr>
        <w:tc>
          <w:tcPr>
            <w:tcW w:w="3086" w:type="dxa"/>
            <w:shd w:val="clear" w:color="auto" w:fill="F7CAAC"/>
          </w:tcPr>
          <w:p w:rsidR="007521C2" w:rsidRPr="008271D7" w:rsidDel="006C3EBD" w:rsidRDefault="007521C2" w:rsidP="00660A04">
            <w:pPr>
              <w:jc w:val="both"/>
              <w:rPr>
                <w:del w:id="1542" w:author="Drahomíra Pavelková" w:date="2019-09-02T15:46:00Z"/>
                <w:b/>
              </w:rPr>
            </w:pPr>
            <w:del w:id="1543" w:author="Drahomíra Pavelková" w:date="2019-09-02T15:46:00Z">
              <w:r w:rsidRPr="008271D7" w:rsidDel="006C3EBD">
                <w:rPr>
                  <w:b/>
                </w:rPr>
                <w:delText>Rozsah studijního předmětu</w:delText>
              </w:r>
            </w:del>
          </w:p>
        </w:tc>
        <w:tc>
          <w:tcPr>
            <w:tcW w:w="1701" w:type="dxa"/>
            <w:gridSpan w:val="2"/>
          </w:tcPr>
          <w:p w:rsidR="007521C2" w:rsidRPr="008271D7" w:rsidDel="006C3EBD" w:rsidRDefault="007521C2" w:rsidP="00493D32">
            <w:pPr>
              <w:jc w:val="both"/>
              <w:rPr>
                <w:del w:id="1544" w:author="Drahomíra Pavelková" w:date="2019-09-02T15:46:00Z"/>
              </w:rPr>
            </w:pPr>
            <w:del w:id="1545" w:author="Drahomíra Pavelková" w:date="2019-09-02T15:46:00Z">
              <w:r w:rsidRPr="008271D7" w:rsidDel="006C3EBD">
                <w:delText>2</w:delText>
              </w:r>
              <w:r w:rsidR="00493D32" w:rsidDel="006C3EBD">
                <w:delText>6</w:delText>
              </w:r>
              <w:r w:rsidRPr="008271D7" w:rsidDel="006C3EBD">
                <w:delText>p + 1</w:delText>
              </w:r>
              <w:r w:rsidR="00493D32" w:rsidDel="006C3EBD">
                <w:delText>3</w:delText>
              </w:r>
              <w:r w:rsidRPr="008271D7" w:rsidDel="006C3EBD">
                <w:delText>s</w:delText>
              </w:r>
            </w:del>
          </w:p>
        </w:tc>
        <w:tc>
          <w:tcPr>
            <w:tcW w:w="889" w:type="dxa"/>
            <w:shd w:val="clear" w:color="auto" w:fill="F7CAAC"/>
          </w:tcPr>
          <w:p w:rsidR="007521C2" w:rsidRPr="008271D7" w:rsidDel="006C3EBD" w:rsidRDefault="007521C2" w:rsidP="00660A04">
            <w:pPr>
              <w:jc w:val="both"/>
              <w:rPr>
                <w:del w:id="1546" w:author="Drahomíra Pavelková" w:date="2019-09-02T15:46:00Z"/>
                <w:b/>
              </w:rPr>
            </w:pPr>
            <w:del w:id="1547" w:author="Drahomíra Pavelková" w:date="2019-09-02T15:46:00Z">
              <w:r w:rsidRPr="008271D7" w:rsidDel="006C3EBD">
                <w:rPr>
                  <w:b/>
                </w:rPr>
                <w:delText xml:space="preserve">hod. </w:delText>
              </w:r>
            </w:del>
          </w:p>
        </w:tc>
        <w:tc>
          <w:tcPr>
            <w:tcW w:w="816" w:type="dxa"/>
          </w:tcPr>
          <w:p w:rsidR="007521C2" w:rsidRPr="008271D7" w:rsidDel="006C3EBD" w:rsidRDefault="00493D32" w:rsidP="00660A04">
            <w:pPr>
              <w:jc w:val="both"/>
              <w:rPr>
                <w:del w:id="1548" w:author="Drahomíra Pavelková" w:date="2019-09-02T15:46:00Z"/>
              </w:rPr>
            </w:pPr>
            <w:del w:id="1549" w:author="Drahomíra Pavelková" w:date="2019-09-02T15:46:00Z">
              <w:r w:rsidDel="006C3EBD">
                <w:delText>39</w:delText>
              </w:r>
            </w:del>
          </w:p>
        </w:tc>
        <w:tc>
          <w:tcPr>
            <w:tcW w:w="2156" w:type="dxa"/>
            <w:shd w:val="clear" w:color="auto" w:fill="F7CAAC"/>
          </w:tcPr>
          <w:p w:rsidR="007521C2" w:rsidRPr="008271D7" w:rsidDel="006C3EBD" w:rsidRDefault="007521C2" w:rsidP="00660A04">
            <w:pPr>
              <w:jc w:val="both"/>
              <w:rPr>
                <w:del w:id="1550" w:author="Drahomíra Pavelková" w:date="2019-09-02T15:46:00Z"/>
                <w:b/>
              </w:rPr>
            </w:pPr>
            <w:del w:id="1551" w:author="Drahomíra Pavelková" w:date="2019-09-02T15:46:00Z">
              <w:r w:rsidRPr="008271D7" w:rsidDel="006C3EBD">
                <w:rPr>
                  <w:b/>
                </w:rPr>
                <w:delText>kreditů</w:delText>
              </w:r>
            </w:del>
          </w:p>
        </w:tc>
        <w:tc>
          <w:tcPr>
            <w:tcW w:w="1207" w:type="dxa"/>
            <w:gridSpan w:val="2"/>
          </w:tcPr>
          <w:p w:rsidR="007521C2" w:rsidRPr="008271D7" w:rsidDel="006C3EBD" w:rsidRDefault="007521C2" w:rsidP="00660A04">
            <w:pPr>
              <w:jc w:val="both"/>
              <w:rPr>
                <w:del w:id="1552" w:author="Drahomíra Pavelková" w:date="2019-09-02T15:46:00Z"/>
              </w:rPr>
            </w:pPr>
            <w:del w:id="1553" w:author="Drahomíra Pavelková" w:date="2019-09-02T15:46:00Z">
              <w:r w:rsidRPr="008271D7" w:rsidDel="006C3EBD">
                <w:delText>4</w:delText>
              </w:r>
            </w:del>
          </w:p>
        </w:tc>
      </w:tr>
      <w:tr w:rsidR="007521C2" w:rsidDel="006C3EBD" w:rsidTr="00660A04">
        <w:trPr>
          <w:del w:id="1554" w:author="Drahomíra Pavelková" w:date="2019-09-02T15:46:00Z"/>
        </w:trPr>
        <w:tc>
          <w:tcPr>
            <w:tcW w:w="3086" w:type="dxa"/>
            <w:shd w:val="clear" w:color="auto" w:fill="F7CAAC"/>
          </w:tcPr>
          <w:p w:rsidR="007521C2" w:rsidRPr="008271D7" w:rsidDel="006C3EBD" w:rsidRDefault="007521C2" w:rsidP="00660A04">
            <w:pPr>
              <w:jc w:val="both"/>
              <w:rPr>
                <w:del w:id="1555" w:author="Drahomíra Pavelková" w:date="2019-09-02T15:46:00Z"/>
                <w:b/>
              </w:rPr>
            </w:pPr>
            <w:del w:id="1556" w:author="Drahomíra Pavelková" w:date="2019-09-02T15:46:00Z">
              <w:r w:rsidRPr="008271D7" w:rsidDel="006C3EBD">
                <w:rPr>
                  <w:b/>
                </w:rPr>
                <w:delText>Prerekvizity, korekvizity, ekvivalence</w:delText>
              </w:r>
            </w:del>
          </w:p>
        </w:tc>
        <w:tc>
          <w:tcPr>
            <w:tcW w:w="6769" w:type="dxa"/>
            <w:gridSpan w:val="7"/>
          </w:tcPr>
          <w:p w:rsidR="007521C2" w:rsidRPr="008271D7" w:rsidDel="006C3EBD" w:rsidRDefault="007521C2" w:rsidP="00660A04">
            <w:pPr>
              <w:jc w:val="both"/>
              <w:rPr>
                <w:del w:id="1557" w:author="Drahomíra Pavelková" w:date="2019-09-02T15:46:00Z"/>
              </w:rPr>
            </w:pPr>
            <w:del w:id="1558" w:author="Drahomíra Pavelková" w:date="2019-09-02T15:46:00Z">
              <w:r w:rsidRPr="008271D7" w:rsidDel="006C3EBD">
                <w:delText>Ekvivalence (Řízení lidských zdrojů I)</w:delText>
              </w:r>
            </w:del>
          </w:p>
        </w:tc>
      </w:tr>
      <w:tr w:rsidR="007521C2" w:rsidDel="006C3EBD" w:rsidTr="00660A04">
        <w:trPr>
          <w:del w:id="1559" w:author="Drahomíra Pavelková" w:date="2019-09-02T15:46:00Z"/>
        </w:trPr>
        <w:tc>
          <w:tcPr>
            <w:tcW w:w="3086" w:type="dxa"/>
            <w:shd w:val="clear" w:color="auto" w:fill="F7CAAC"/>
          </w:tcPr>
          <w:p w:rsidR="007521C2" w:rsidRPr="008271D7" w:rsidDel="006C3EBD" w:rsidRDefault="007521C2" w:rsidP="00660A04">
            <w:pPr>
              <w:jc w:val="both"/>
              <w:rPr>
                <w:del w:id="1560" w:author="Drahomíra Pavelková" w:date="2019-09-02T15:46:00Z"/>
                <w:b/>
              </w:rPr>
            </w:pPr>
            <w:del w:id="1561" w:author="Drahomíra Pavelková" w:date="2019-09-02T15:46:00Z">
              <w:r w:rsidRPr="008271D7" w:rsidDel="006C3EBD">
                <w:rPr>
                  <w:b/>
                </w:rPr>
                <w:delText>Způsob ověření studijních výsledků</w:delText>
              </w:r>
            </w:del>
          </w:p>
        </w:tc>
        <w:tc>
          <w:tcPr>
            <w:tcW w:w="3406" w:type="dxa"/>
            <w:gridSpan w:val="4"/>
          </w:tcPr>
          <w:p w:rsidR="007521C2" w:rsidRPr="008271D7" w:rsidDel="006C3EBD" w:rsidRDefault="007521C2" w:rsidP="00660A04">
            <w:pPr>
              <w:jc w:val="both"/>
              <w:rPr>
                <w:del w:id="1562" w:author="Drahomíra Pavelková" w:date="2019-09-02T15:46:00Z"/>
              </w:rPr>
            </w:pPr>
            <w:del w:id="1563" w:author="Drahomíra Pavelková" w:date="2019-09-02T15:46:00Z">
              <w:r w:rsidRPr="008271D7" w:rsidDel="006C3EBD">
                <w:delText>zápočet, zkouška</w:delText>
              </w:r>
            </w:del>
          </w:p>
        </w:tc>
        <w:tc>
          <w:tcPr>
            <w:tcW w:w="2156" w:type="dxa"/>
            <w:shd w:val="clear" w:color="auto" w:fill="F7CAAC"/>
          </w:tcPr>
          <w:p w:rsidR="007521C2" w:rsidRPr="008271D7" w:rsidDel="006C3EBD" w:rsidRDefault="007521C2" w:rsidP="00660A04">
            <w:pPr>
              <w:jc w:val="both"/>
              <w:rPr>
                <w:del w:id="1564" w:author="Drahomíra Pavelková" w:date="2019-09-02T15:46:00Z"/>
                <w:b/>
              </w:rPr>
            </w:pPr>
            <w:del w:id="1565" w:author="Drahomíra Pavelková" w:date="2019-09-02T15:46:00Z">
              <w:r w:rsidRPr="008271D7" w:rsidDel="006C3EBD">
                <w:rPr>
                  <w:b/>
                </w:rPr>
                <w:delText>Forma výuky</w:delText>
              </w:r>
            </w:del>
          </w:p>
        </w:tc>
        <w:tc>
          <w:tcPr>
            <w:tcW w:w="1207" w:type="dxa"/>
            <w:gridSpan w:val="2"/>
          </w:tcPr>
          <w:p w:rsidR="007521C2" w:rsidRPr="008271D7" w:rsidDel="006C3EBD" w:rsidRDefault="007521C2" w:rsidP="00660A04">
            <w:pPr>
              <w:jc w:val="both"/>
              <w:rPr>
                <w:del w:id="1566" w:author="Drahomíra Pavelková" w:date="2019-09-02T15:46:00Z"/>
              </w:rPr>
            </w:pPr>
            <w:del w:id="1567" w:author="Drahomíra Pavelková" w:date="2019-09-02T15:46:00Z">
              <w:r w:rsidRPr="008271D7" w:rsidDel="006C3EBD">
                <w:delText>přednáška, seminář</w:delText>
              </w:r>
            </w:del>
          </w:p>
        </w:tc>
      </w:tr>
      <w:tr w:rsidR="007521C2" w:rsidDel="006C3EBD" w:rsidTr="00660A04">
        <w:trPr>
          <w:del w:id="1568" w:author="Drahomíra Pavelková" w:date="2019-09-02T15:46:00Z"/>
        </w:trPr>
        <w:tc>
          <w:tcPr>
            <w:tcW w:w="3086" w:type="dxa"/>
            <w:shd w:val="clear" w:color="auto" w:fill="F7CAAC"/>
          </w:tcPr>
          <w:p w:rsidR="007521C2" w:rsidRPr="008271D7" w:rsidDel="006C3EBD" w:rsidRDefault="007521C2" w:rsidP="00660A04">
            <w:pPr>
              <w:jc w:val="both"/>
              <w:rPr>
                <w:del w:id="1569" w:author="Drahomíra Pavelková" w:date="2019-09-02T15:46:00Z"/>
                <w:b/>
              </w:rPr>
            </w:pPr>
            <w:del w:id="1570" w:author="Drahomíra Pavelková" w:date="2019-09-02T15:46:00Z">
              <w:r w:rsidRPr="008271D7" w:rsidDel="006C3EBD">
                <w:rPr>
                  <w:b/>
                </w:rPr>
                <w:delText>Forma způsobu ověření studijních výsledků a další požadavky na studenta</w:delText>
              </w:r>
            </w:del>
          </w:p>
        </w:tc>
        <w:tc>
          <w:tcPr>
            <w:tcW w:w="6769" w:type="dxa"/>
            <w:gridSpan w:val="7"/>
            <w:tcBorders>
              <w:bottom w:val="nil"/>
            </w:tcBorders>
          </w:tcPr>
          <w:p w:rsidR="007521C2" w:rsidRPr="008271D7" w:rsidDel="006C3EBD" w:rsidRDefault="007521C2" w:rsidP="00660A04">
            <w:pPr>
              <w:jc w:val="both"/>
              <w:rPr>
                <w:del w:id="1571" w:author="Drahomíra Pavelková" w:date="2019-09-02T15:46:00Z"/>
              </w:rPr>
            </w:pPr>
            <w:del w:id="1572" w:author="Drahomíra Pavelková" w:date="2019-09-02T15:46:00Z">
              <w:r w:rsidRPr="008271D7" w:rsidDel="006C3EBD">
                <w:delText>Způsob zakončení předmětu – zápočet, zkouška</w:delText>
              </w:r>
            </w:del>
          </w:p>
          <w:p w:rsidR="007521C2" w:rsidRPr="008271D7" w:rsidDel="006C3EBD" w:rsidRDefault="007521C2" w:rsidP="00660A04">
            <w:pPr>
              <w:jc w:val="both"/>
              <w:rPr>
                <w:del w:id="1573" w:author="Drahomíra Pavelková" w:date="2019-09-02T15:46:00Z"/>
              </w:rPr>
            </w:pPr>
            <w:del w:id="1574" w:author="Drahomíra Pavelková" w:date="2019-09-02T15:46:00Z">
              <w:r w:rsidRPr="008271D7" w:rsidDel="006C3EBD">
                <w:delText>Požadavky na zápočet: získat hodnocení "splněno" či "splněno s poch</w:delText>
              </w:r>
              <w:r w:rsidDel="006C3EBD">
                <w:delText xml:space="preserve">valou" za zadaný seminární úkol; </w:delText>
              </w:r>
              <w:r w:rsidRPr="008271D7" w:rsidDel="006C3EBD">
                <w:delText>docházka na mi</w:delText>
              </w:r>
              <w:r w:rsidDel="006C3EBD">
                <w:delText xml:space="preserve">n. 80 % realizovaných seminářů; </w:delText>
              </w:r>
              <w:r w:rsidRPr="008271D7" w:rsidDel="006C3EBD">
                <w:delText>aktivní zapojení na seminářích.</w:delText>
              </w:r>
            </w:del>
          </w:p>
          <w:p w:rsidR="007521C2" w:rsidRPr="008271D7" w:rsidDel="006C3EBD" w:rsidRDefault="007521C2" w:rsidP="00660A04">
            <w:pPr>
              <w:jc w:val="both"/>
              <w:rPr>
                <w:del w:id="1575" w:author="Drahomíra Pavelková" w:date="2019-09-02T15:46:00Z"/>
              </w:rPr>
            </w:pPr>
            <w:del w:id="1576" w:author="Drahomíra Pavelková" w:date="2019-09-02T15:46:00Z">
              <w:r w:rsidRPr="008271D7" w:rsidDel="006C3EBD">
                <w:delText>Požadavky na zkoušku: zvládnutí znalostí, které jsou vymezeny jednotlivými tematickými okruhy kursu. Zkouška má dvě části: písemnou a ústní. Písemný test musí být napsán alespoň na 60 %.</w:delText>
              </w:r>
            </w:del>
          </w:p>
        </w:tc>
      </w:tr>
      <w:tr w:rsidR="007521C2" w:rsidDel="006C3EBD" w:rsidTr="00660A04">
        <w:trPr>
          <w:trHeight w:val="132"/>
          <w:del w:id="1577" w:author="Drahomíra Pavelková" w:date="2019-09-02T15:46:00Z"/>
        </w:trPr>
        <w:tc>
          <w:tcPr>
            <w:tcW w:w="9855" w:type="dxa"/>
            <w:gridSpan w:val="8"/>
            <w:tcBorders>
              <w:top w:val="nil"/>
            </w:tcBorders>
          </w:tcPr>
          <w:p w:rsidR="007521C2" w:rsidRPr="004A46D7" w:rsidDel="006C3EBD" w:rsidRDefault="007521C2" w:rsidP="00660A04">
            <w:pPr>
              <w:jc w:val="both"/>
              <w:rPr>
                <w:del w:id="1578" w:author="Drahomíra Pavelková" w:date="2019-09-02T15:46:00Z"/>
                <w:sz w:val="16"/>
              </w:rPr>
            </w:pPr>
          </w:p>
        </w:tc>
      </w:tr>
      <w:tr w:rsidR="007521C2" w:rsidDel="006C3EBD" w:rsidTr="00660A04">
        <w:trPr>
          <w:trHeight w:val="197"/>
          <w:del w:id="1579" w:author="Drahomíra Pavelková" w:date="2019-09-02T15:46:00Z"/>
        </w:trPr>
        <w:tc>
          <w:tcPr>
            <w:tcW w:w="3086" w:type="dxa"/>
            <w:tcBorders>
              <w:top w:val="nil"/>
            </w:tcBorders>
            <w:shd w:val="clear" w:color="auto" w:fill="F7CAAC"/>
          </w:tcPr>
          <w:p w:rsidR="007521C2" w:rsidRPr="008271D7" w:rsidDel="006C3EBD" w:rsidRDefault="007521C2" w:rsidP="00660A04">
            <w:pPr>
              <w:jc w:val="both"/>
              <w:rPr>
                <w:del w:id="1580" w:author="Drahomíra Pavelková" w:date="2019-09-02T15:46:00Z"/>
                <w:b/>
              </w:rPr>
            </w:pPr>
            <w:del w:id="1581" w:author="Drahomíra Pavelková" w:date="2019-09-02T15:46:00Z">
              <w:r w:rsidRPr="008271D7" w:rsidDel="006C3EBD">
                <w:rPr>
                  <w:b/>
                </w:rPr>
                <w:delText>Garant předmětu</w:delText>
              </w:r>
            </w:del>
          </w:p>
        </w:tc>
        <w:tc>
          <w:tcPr>
            <w:tcW w:w="6769" w:type="dxa"/>
            <w:gridSpan w:val="7"/>
            <w:tcBorders>
              <w:top w:val="nil"/>
            </w:tcBorders>
          </w:tcPr>
          <w:p w:rsidR="007521C2" w:rsidRPr="008271D7" w:rsidDel="006C3EBD" w:rsidRDefault="007521C2" w:rsidP="00660A04">
            <w:pPr>
              <w:jc w:val="both"/>
              <w:rPr>
                <w:del w:id="1582" w:author="Drahomíra Pavelková" w:date="2019-09-02T15:46:00Z"/>
              </w:rPr>
            </w:pPr>
            <w:del w:id="1583" w:author="Drahomíra Pavelková" w:date="2019-09-02T15:46:00Z">
              <w:r w:rsidRPr="008271D7" w:rsidDel="006C3EBD">
                <w:delText>Ing. Jana Matošková, Ph.D.</w:delText>
              </w:r>
            </w:del>
          </w:p>
        </w:tc>
      </w:tr>
      <w:tr w:rsidR="007521C2" w:rsidDel="006C3EBD" w:rsidTr="00660A04">
        <w:trPr>
          <w:trHeight w:val="243"/>
          <w:del w:id="1584" w:author="Drahomíra Pavelková" w:date="2019-09-02T15:46:00Z"/>
        </w:trPr>
        <w:tc>
          <w:tcPr>
            <w:tcW w:w="3086" w:type="dxa"/>
            <w:tcBorders>
              <w:top w:val="nil"/>
            </w:tcBorders>
            <w:shd w:val="clear" w:color="auto" w:fill="F7CAAC"/>
          </w:tcPr>
          <w:p w:rsidR="007521C2" w:rsidRPr="008271D7" w:rsidDel="006C3EBD" w:rsidRDefault="007521C2" w:rsidP="00660A04">
            <w:pPr>
              <w:jc w:val="both"/>
              <w:rPr>
                <w:del w:id="1585" w:author="Drahomíra Pavelková" w:date="2019-09-02T15:46:00Z"/>
                <w:b/>
              </w:rPr>
            </w:pPr>
            <w:del w:id="1586" w:author="Drahomíra Pavelková" w:date="2019-09-02T15:46:00Z">
              <w:r w:rsidRPr="008271D7" w:rsidDel="006C3EBD">
                <w:rPr>
                  <w:b/>
                </w:rPr>
                <w:delText>Zapojení garanta do výuky předmětu</w:delText>
              </w:r>
            </w:del>
          </w:p>
        </w:tc>
        <w:tc>
          <w:tcPr>
            <w:tcW w:w="6769" w:type="dxa"/>
            <w:gridSpan w:val="7"/>
            <w:tcBorders>
              <w:top w:val="nil"/>
            </w:tcBorders>
          </w:tcPr>
          <w:p w:rsidR="007521C2" w:rsidRPr="008271D7" w:rsidDel="006C3EBD" w:rsidRDefault="007521C2" w:rsidP="00660A04">
            <w:pPr>
              <w:jc w:val="both"/>
              <w:rPr>
                <w:del w:id="1587" w:author="Drahomíra Pavelková" w:date="2019-09-02T15:46:00Z"/>
              </w:rPr>
            </w:pPr>
            <w:del w:id="1588" w:author="Drahomíra Pavelková" w:date="2019-09-02T15:46:00Z">
              <w:r w:rsidRPr="008271D7" w:rsidDel="006C3EBD">
                <w:delText xml:space="preserve">Garant se podílí na přednášení v rozsahu 100 %, dále stanovuje koncepci seminářů a dohlíží na jejich jednotné vedení. </w:delText>
              </w:r>
            </w:del>
          </w:p>
        </w:tc>
      </w:tr>
      <w:tr w:rsidR="007521C2" w:rsidDel="006C3EBD" w:rsidTr="00660A04">
        <w:trPr>
          <w:del w:id="1589" w:author="Drahomíra Pavelková" w:date="2019-09-02T15:46:00Z"/>
        </w:trPr>
        <w:tc>
          <w:tcPr>
            <w:tcW w:w="3086" w:type="dxa"/>
            <w:shd w:val="clear" w:color="auto" w:fill="F7CAAC"/>
          </w:tcPr>
          <w:p w:rsidR="007521C2" w:rsidRPr="008271D7" w:rsidDel="006C3EBD" w:rsidRDefault="007521C2" w:rsidP="00660A04">
            <w:pPr>
              <w:jc w:val="both"/>
              <w:rPr>
                <w:del w:id="1590" w:author="Drahomíra Pavelková" w:date="2019-09-02T15:46:00Z"/>
                <w:b/>
              </w:rPr>
            </w:pPr>
            <w:del w:id="1591" w:author="Drahomíra Pavelková" w:date="2019-09-02T15:46:00Z">
              <w:r w:rsidRPr="008271D7" w:rsidDel="006C3EBD">
                <w:rPr>
                  <w:b/>
                </w:rPr>
                <w:delText>Vyučující</w:delText>
              </w:r>
            </w:del>
          </w:p>
        </w:tc>
        <w:tc>
          <w:tcPr>
            <w:tcW w:w="6769" w:type="dxa"/>
            <w:gridSpan w:val="7"/>
            <w:tcBorders>
              <w:bottom w:val="nil"/>
            </w:tcBorders>
          </w:tcPr>
          <w:p w:rsidR="007521C2" w:rsidRPr="008271D7" w:rsidDel="006C3EBD" w:rsidRDefault="007521C2" w:rsidP="00660A04">
            <w:pPr>
              <w:jc w:val="both"/>
              <w:rPr>
                <w:del w:id="1592" w:author="Drahomíra Pavelková" w:date="2019-09-02T15:46:00Z"/>
              </w:rPr>
            </w:pPr>
            <w:del w:id="1593" w:author="Drahomíra Pavelková" w:date="2019-09-02T15:46:00Z">
              <w:r w:rsidRPr="008271D7" w:rsidDel="006C3EBD">
                <w:delText>Ing. Jana Matošková, Ph.D. – přednášky (100%)</w:delText>
              </w:r>
            </w:del>
          </w:p>
        </w:tc>
      </w:tr>
      <w:tr w:rsidR="007521C2" w:rsidDel="006C3EBD" w:rsidTr="00660A04">
        <w:trPr>
          <w:trHeight w:val="70"/>
          <w:del w:id="1594" w:author="Drahomíra Pavelková" w:date="2019-09-02T15:46:00Z"/>
        </w:trPr>
        <w:tc>
          <w:tcPr>
            <w:tcW w:w="9855" w:type="dxa"/>
            <w:gridSpan w:val="8"/>
            <w:tcBorders>
              <w:top w:val="nil"/>
            </w:tcBorders>
          </w:tcPr>
          <w:p w:rsidR="007521C2" w:rsidRPr="004A46D7" w:rsidDel="006C3EBD" w:rsidRDefault="007521C2" w:rsidP="00660A04">
            <w:pPr>
              <w:jc w:val="both"/>
              <w:rPr>
                <w:del w:id="1595" w:author="Drahomíra Pavelková" w:date="2019-09-02T15:46:00Z"/>
                <w:sz w:val="16"/>
              </w:rPr>
            </w:pPr>
          </w:p>
        </w:tc>
      </w:tr>
      <w:tr w:rsidR="007521C2" w:rsidDel="006C3EBD" w:rsidTr="00660A04">
        <w:trPr>
          <w:del w:id="1596" w:author="Drahomíra Pavelková" w:date="2019-09-02T15:46:00Z"/>
        </w:trPr>
        <w:tc>
          <w:tcPr>
            <w:tcW w:w="3086" w:type="dxa"/>
            <w:shd w:val="clear" w:color="auto" w:fill="F7CAAC"/>
          </w:tcPr>
          <w:p w:rsidR="007521C2" w:rsidRPr="008271D7" w:rsidDel="006C3EBD" w:rsidRDefault="007521C2" w:rsidP="00660A04">
            <w:pPr>
              <w:jc w:val="both"/>
              <w:rPr>
                <w:del w:id="1597" w:author="Drahomíra Pavelková" w:date="2019-09-02T15:46:00Z"/>
                <w:b/>
              </w:rPr>
            </w:pPr>
            <w:del w:id="1598" w:author="Drahomíra Pavelková" w:date="2019-09-02T15:46:00Z">
              <w:r w:rsidRPr="008271D7" w:rsidDel="006C3EBD">
                <w:rPr>
                  <w:b/>
                </w:rPr>
                <w:delText>Stručná anotace předmětu</w:delText>
              </w:r>
            </w:del>
          </w:p>
        </w:tc>
        <w:tc>
          <w:tcPr>
            <w:tcW w:w="6769" w:type="dxa"/>
            <w:gridSpan w:val="7"/>
            <w:tcBorders>
              <w:bottom w:val="nil"/>
            </w:tcBorders>
          </w:tcPr>
          <w:p w:rsidR="007521C2" w:rsidRPr="008271D7" w:rsidDel="006C3EBD" w:rsidRDefault="007521C2" w:rsidP="00660A04">
            <w:pPr>
              <w:jc w:val="both"/>
              <w:rPr>
                <w:del w:id="1599" w:author="Drahomíra Pavelková" w:date="2019-09-02T15:46:00Z"/>
              </w:rPr>
            </w:pPr>
          </w:p>
        </w:tc>
      </w:tr>
      <w:tr w:rsidR="007521C2" w:rsidDel="006C3EBD" w:rsidTr="00660A04">
        <w:trPr>
          <w:trHeight w:val="3938"/>
          <w:del w:id="1600" w:author="Drahomíra Pavelková" w:date="2019-09-02T15:46:00Z"/>
        </w:trPr>
        <w:tc>
          <w:tcPr>
            <w:tcW w:w="9855" w:type="dxa"/>
            <w:gridSpan w:val="8"/>
            <w:tcBorders>
              <w:top w:val="nil"/>
              <w:bottom w:val="single" w:sz="12" w:space="0" w:color="auto"/>
            </w:tcBorders>
          </w:tcPr>
          <w:p w:rsidR="007521C2" w:rsidDel="006C3EBD" w:rsidRDefault="007521C2" w:rsidP="00660A04">
            <w:pPr>
              <w:jc w:val="both"/>
              <w:rPr>
                <w:del w:id="1601" w:author="Drahomíra Pavelková" w:date="2019-09-02T15:46:00Z"/>
              </w:rPr>
            </w:pPr>
            <w:del w:id="1602" w:author="Drahomíra Pavelková" w:date="2019-09-02T15:46:00Z">
              <w:r w:rsidRPr="008271D7" w:rsidDel="006C3EBD">
                <w:delTex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delText>
              </w:r>
            </w:del>
          </w:p>
          <w:p w:rsidR="007521C2" w:rsidRPr="008271D7" w:rsidDel="006C3EBD" w:rsidRDefault="007521C2" w:rsidP="004D784A">
            <w:pPr>
              <w:pStyle w:val="Odstavecseseznamem"/>
              <w:numPr>
                <w:ilvl w:val="0"/>
                <w:numId w:val="50"/>
              </w:numPr>
              <w:ind w:left="247" w:hanging="247"/>
              <w:rPr>
                <w:del w:id="1603" w:author="Drahomíra Pavelková" w:date="2019-09-02T15:46:00Z"/>
              </w:rPr>
            </w:pPr>
            <w:del w:id="1604" w:author="Drahomíra Pavelková" w:date="2019-09-02T15:46:00Z">
              <w:r w:rsidRPr="008271D7" w:rsidDel="006C3EBD">
                <w:delText xml:space="preserve">Vývoj názorů na úlohu řízení lidských zdrojů v podniku. Moderní koncepce personálního řízení. </w:delText>
              </w:r>
            </w:del>
          </w:p>
          <w:p w:rsidR="007521C2" w:rsidRPr="008271D7" w:rsidDel="006C3EBD" w:rsidRDefault="007521C2" w:rsidP="004D784A">
            <w:pPr>
              <w:pStyle w:val="Odstavecseseznamem"/>
              <w:numPr>
                <w:ilvl w:val="0"/>
                <w:numId w:val="50"/>
              </w:numPr>
              <w:ind w:left="247" w:hanging="247"/>
              <w:rPr>
                <w:del w:id="1605" w:author="Drahomíra Pavelková" w:date="2019-09-02T15:46:00Z"/>
              </w:rPr>
            </w:pPr>
            <w:del w:id="1606" w:author="Drahomíra Pavelková" w:date="2019-09-02T15:46:00Z">
              <w:r w:rsidRPr="008271D7" w:rsidDel="006C3EBD">
                <w:delText>Analýza práce, vytváření pracovních úkolů a pracovních míst. Organizace pracovní doby.</w:delText>
              </w:r>
            </w:del>
          </w:p>
          <w:p w:rsidR="007521C2" w:rsidRPr="008271D7" w:rsidDel="006C3EBD" w:rsidRDefault="007521C2" w:rsidP="004D784A">
            <w:pPr>
              <w:pStyle w:val="Odstavecseseznamem"/>
              <w:numPr>
                <w:ilvl w:val="0"/>
                <w:numId w:val="50"/>
              </w:numPr>
              <w:ind w:left="247" w:hanging="247"/>
              <w:rPr>
                <w:del w:id="1607" w:author="Drahomíra Pavelková" w:date="2019-09-02T15:46:00Z"/>
              </w:rPr>
            </w:pPr>
            <w:del w:id="1608" w:author="Drahomíra Pavelková" w:date="2019-09-02T15:46:00Z">
              <w:r w:rsidRPr="008271D7" w:rsidDel="006C3EBD">
                <w:delText xml:space="preserve">Pracovní motivace a odměňování pracovníků. </w:delText>
              </w:r>
            </w:del>
          </w:p>
          <w:p w:rsidR="007521C2" w:rsidRPr="008271D7" w:rsidDel="006C3EBD" w:rsidRDefault="007521C2" w:rsidP="004D784A">
            <w:pPr>
              <w:pStyle w:val="Odstavecseseznamem"/>
              <w:numPr>
                <w:ilvl w:val="0"/>
                <w:numId w:val="50"/>
              </w:numPr>
              <w:ind w:left="247" w:hanging="247"/>
              <w:rPr>
                <w:del w:id="1609" w:author="Drahomíra Pavelková" w:date="2019-09-02T15:46:00Z"/>
              </w:rPr>
            </w:pPr>
            <w:del w:id="1610" w:author="Drahomíra Pavelková" w:date="2019-09-02T15:46:00Z">
              <w:r w:rsidRPr="008271D7" w:rsidDel="006C3EBD">
                <w:delText xml:space="preserve">Vyhledávání, výběr, příjem a adaptace pracovníků. </w:delText>
              </w:r>
            </w:del>
          </w:p>
          <w:p w:rsidR="007521C2" w:rsidRPr="008271D7" w:rsidDel="006C3EBD" w:rsidRDefault="007521C2" w:rsidP="004D784A">
            <w:pPr>
              <w:pStyle w:val="Odstavecseseznamem"/>
              <w:numPr>
                <w:ilvl w:val="0"/>
                <w:numId w:val="50"/>
              </w:numPr>
              <w:ind w:left="247" w:hanging="247"/>
              <w:rPr>
                <w:del w:id="1611" w:author="Drahomíra Pavelková" w:date="2019-09-02T15:46:00Z"/>
              </w:rPr>
            </w:pPr>
            <w:del w:id="1612" w:author="Drahomíra Pavelková" w:date="2019-09-02T15:46:00Z">
              <w:r w:rsidRPr="008271D7" w:rsidDel="006C3EBD">
                <w:delText xml:space="preserve">Řízení pracovního výkonu a hodnocení pracovníků. </w:delText>
              </w:r>
            </w:del>
          </w:p>
          <w:p w:rsidR="007521C2" w:rsidRPr="008271D7" w:rsidDel="006C3EBD" w:rsidRDefault="007521C2" w:rsidP="004D784A">
            <w:pPr>
              <w:pStyle w:val="Odstavecseseznamem"/>
              <w:numPr>
                <w:ilvl w:val="0"/>
                <w:numId w:val="50"/>
              </w:numPr>
              <w:ind w:left="247" w:hanging="247"/>
              <w:rPr>
                <w:del w:id="1613" w:author="Drahomíra Pavelková" w:date="2019-09-02T15:46:00Z"/>
              </w:rPr>
            </w:pPr>
            <w:del w:id="1614" w:author="Drahomíra Pavelková" w:date="2019-09-02T15:46:00Z">
              <w:r w:rsidRPr="008271D7" w:rsidDel="006C3EBD">
                <w:delText xml:space="preserve">Odchody pracovníků z organizace. </w:delText>
              </w:r>
            </w:del>
          </w:p>
          <w:p w:rsidR="007521C2" w:rsidRPr="008271D7" w:rsidDel="006C3EBD" w:rsidRDefault="007521C2" w:rsidP="004D784A">
            <w:pPr>
              <w:pStyle w:val="Odstavecseseznamem"/>
              <w:numPr>
                <w:ilvl w:val="0"/>
                <w:numId w:val="50"/>
              </w:numPr>
              <w:ind w:left="247" w:hanging="247"/>
              <w:rPr>
                <w:del w:id="1615" w:author="Drahomíra Pavelková" w:date="2019-09-02T15:46:00Z"/>
              </w:rPr>
            </w:pPr>
            <w:del w:id="1616" w:author="Drahomíra Pavelková" w:date="2019-09-02T15:46:00Z">
              <w:r w:rsidRPr="008271D7" w:rsidDel="006C3EBD">
                <w:delText xml:space="preserve">Vzdělávání a rozvoj pracovníků. </w:delText>
              </w:r>
            </w:del>
          </w:p>
          <w:p w:rsidR="007521C2" w:rsidRPr="008271D7" w:rsidDel="006C3EBD" w:rsidRDefault="007521C2" w:rsidP="004D784A">
            <w:pPr>
              <w:pStyle w:val="Odstavecseseznamem"/>
              <w:numPr>
                <w:ilvl w:val="0"/>
                <w:numId w:val="50"/>
              </w:numPr>
              <w:ind w:left="247" w:hanging="247"/>
              <w:rPr>
                <w:del w:id="1617" w:author="Drahomíra Pavelková" w:date="2019-09-02T15:46:00Z"/>
              </w:rPr>
            </w:pPr>
            <w:del w:id="1618" w:author="Drahomíra Pavelková" w:date="2019-09-02T15:46:00Z">
              <w:r w:rsidRPr="008271D7" w:rsidDel="006C3EBD">
                <w:delText xml:space="preserve">Informační zabezpečení personálního řízení. Personální evidence. </w:delText>
              </w:r>
            </w:del>
          </w:p>
          <w:p w:rsidR="007521C2" w:rsidRPr="008271D7" w:rsidDel="006C3EBD" w:rsidRDefault="007521C2" w:rsidP="004D784A">
            <w:pPr>
              <w:pStyle w:val="Odstavecseseznamem"/>
              <w:numPr>
                <w:ilvl w:val="0"/>
                <w:numId w:val="50"/>
              </w:numPr>
              <w:ind w:left="247" w:hanging="247"/>
              <w:rPr>
                <w:del w:id="1619" w:author="Drahomíra Pavelková" w:date="2019-09-02T15:46:00Z"/>
              </w:rPr>
            </w:pPr>
            <w:del w:id="1620" w:author="Drahomíra Pavelková" w:date="2019-09-02T15:46:00Z">
              <w:r w:rsidRPr="008271D7" w:rsidDel="006C3EBD">
                <w:delText xml:space="preserve">Organizační kultura a její složky. </w:delText>
              </w:r>
            </w:del>
          </w:p>
          <w:p w:rsidR="007521C2" w:rsidRPr="008271D7" w:rsidDel="006C3EBD" w:rsidRDefault="007521C2" w:rsidP="004D784A">
            <w:pPr>
              <w:pStyle w:val="Odstavecseseznamem"/>
              <w:numPr>
                <w:ilvl w:val="0"/>
                <w:numId w:val="50"/>
              </w:numPr>
              <w:ind w:left="247" w:hanging="247"/>
              <w:rPr>
                <w:del w:id="1621" w:author="Drahomíra Pavelková" w:date="2019-09-02T15:46:00Z"/>
              </w:rPr>
            </w:pPr>
            <w:del w:id="1622" w:author="Drahomíra Pavelková" w:date="2019-09-02T15:46:00Z">
              <w:r w:rsidRPr="008271D7" w:rsidDel="006C3EBD">
                <w:delText xml:space="preserve">Péče o pracovníky. </w:delText>
              </w:r>
            </w:del>
          </w:p>
          <w:p w:rsidR="007521C2" w:rsidRPr="008271D7" w:rsidDel="006C3EBD" w:rsidRDefault="007521C2" w:rsidP="004D784A">
            <w:pPr>
              <w:pStyle w:val="Odstavecseseznamem"/>
              <w:numPr>
                <w:ilvl w:val="0"/>
                <w:numId w:val="50"/>
              </w:numPr>
              <w:ind w:left="247" w:hanging="247"/>
              <w:rPr>
                <w:del w:id="1623" w:author="Drahomíra Pavelková" w:date="2019-09-02T15:46:00Z"/>
              </w:rPr>
            </w:pPr>
            <w:del w:id="1624" w:author="Drahomíra Pavelková" w:date="2019-09-02T15:46:00Z">
              <w:r w:rsidRPr="008271D7" w:rsidDel="006C3EBD">
                <w:delText xml:space="preserve">Pracovní vztahy. </w:delText>
              </w:r>
            </w:del>
          </w:p>
          <w:p w:rsidR="007521C2" w:rsidRPr="008271D7" w:rsidDel="006C3EBD" w:rsidRDefault="007521C2" w:rsidP="004D784A">
            <w:pPr>
              <w:pStyle w:val="Odstavecseseznamem"/>
              <w:numPr>
                <w:ilvl w:val="0"/>
                <w:numId w:val="50"/>
              </w:numPr>
              <w:ind w:left="247" w:hanging="247"/>
              <w:rPr>
                <w:del w:id="1625" w:author="Drahomíra Pavelková" w:date="2019-09-02T15:46:00Z"/>
              </w:rPr>
            </w:pPr>
            <w:del w:id="1626" w:author="Drahomíra Pavelková" w:date="2019-09-02T15:46:00Z">
              <w:r w:rsidRPr="008271D7" w:rsidDel="006C3EBD">
                <w:delText xml:space="preserve">Odbory a kolektivní vyjednávání. </w:delText>
              </w:r>
            </w:del>
          </w:p>
          <w:p w:rsidR="007521C2" w:rsidRPr="008271D7" w:rsidDel="006C3EBD" w:rsidRDefault="007521C2" w:rsidP="004D784A">
            <w:pPr>
              <w:pStyle w:val="Odstavecseseznamem"/>
              <w:numPr>
                <w:ilvl w:val="0"/>
                <w:numId w:val="50"/>
              </w:numPr>
              <w:ind w:left="247" w:hanging="247"/>
              <w:rPr>
                <w:del w:id="1627" w:author="Drahomíra Pavelková" w:date="2019-09-02T15:46:00Z"/>
              </w:rPr>
            </w:pPr>
            <w:del w:id="1628" w:author="Drahomíra Pavelková" w:date="2019-09-02T15:46:00Z">
              <w:r w:rsidRPr="008271D7" w:rsidDel="006C3EBD">
                <w:delText>Tvorba pracovního prostředí a pracovních podmínek. Bezpečnost a ochrana zdraví při práci.</w:delText>
              </w:r>
            </w:del>
          </w:p>
        </w:tc>
      </w:tr>
      <w:tr w:rsidR="007521C2" w:rsidDel="006C3EBD" w:rsidTr="00660A04">
        <w:trPr>
          <w:trHeight w:val="265"/>
          <w:del w:id="1629" w:author="Drahomíra Pavelková" w:date="2019-09-02T15:46:00Z"/>
        </w:trPr>
        <w:tc>
          <w:tcPr>
            <w:tcW w:w="3653" w:type="dxa"/>
            <w:gridSpan w:val="2"/>
            <w:tcBorders>
              <w:top w:val="nil"/>
            </w:tcBorders>
            <w:shd w:val="clear" w:color="auto" w:fill="F7CAAC"/>
          </w:tcPr>
          <w:p w:rsidR="007521C2" w:rsidRPr="008271D7" w:rsidDel="006C3EBD" w:rsidRDefault="007521C2" w:rsidP="00660A04">
            <w:pPr>
              <w:jc w:val="both"/>
              <w:rPr>
                <w:del w:id="1630" w:author="Drahomíra Pavelková" w:date="2019-09-02T15:46:00Z"/>
              </w:rPr>
            </w:pPr>
            <w:del w:id="1631" w:author="Drahomíra Pavelková" w:date="2019-09-02T15:46:00Z">
              <w:r w:rsidRPr="008271D7" w:rsidDel="006C3EBD">
                <w:rPr>
                  <w:b/>
                </w:rPr>
                <w:delText>Studijní literatura a studijní pomůcky</w:delText>
              </w:r>
            </w:del>
          </w:p>
        </w:tc>
        <w:tc>
          <w:tcPr>
            <w:tcW w:w="6202" w:type="dxa"/>
            <w:gridSpan w:val="6"/>
            <w:tcBorders>
              <w:top w:val="nil"/>
              <w:bottom w:val="nil"/>
            </w:tcBorders>
          </w:tcPr>
          <w:p w:rsidR="007521C2" w:rsidRPr="008271D7" w:rsidDel="006C3EBD" w:rsidRDefault="007521C2" w:rsidP="00660A04">
            <w:pPr>
              <w:jc w:val="both"/>
              <w:rPr>
                <w:del w:id="1632" w:author="Drahomíra Pavelková" w:date="2019-09-02T15:46:00Z"/>
              </w:rPr>
            </w:pPr>
          </w:p>
        </w:tc>
      </w:tr>
      <w:tr w:rsidR="007521C2" w:rsidDel="006C3EBD" w:rsidTr="00660A04">
        <w:trPr>
          <w:trHeight w:val="283"/>
          <w:del w:id="1633" w:author="Drahomíra Pavelková" w:date="2019-09-02T15:46:00Z"/>
        </w:trPr>
        <w:tc>
          <w:tcPr>
            <w:tcW w:w="9855" w:type="dxa"/>
            <w:gridSpan w:val="8"/>
            <w:tcBorders>
              <w:top w:val="nil"/>
            </w:tcBorders>
          </w:tcPr>
          <w:p w:rsidR="007521C2" w:rsidRPr="008271D7" w:rsidDel="006C3EBD" w:rsidRDefault="007521C2" w:rsidP="00660A04">
            <w:pPr>
              <w:jc w:val="both"/>
              <w:rPr>
                <w:del w:id="1634" w:author="Drahomíra Pavelková" w:date="2019-09-02T15:46:00Z"/>
                <w:b/>
              </w:rPr>
            </w:pPr>
            <w:del w:id="1635" w:author="Drahomíra Pavelková" w:date="2019-09-02T15:46:00Z">
              <w:r w:rsidRPr="008271D7" w:rsidDel="006C3EBD">
                <w:rPr>
                  <w:b/>
                </w:rPr>
                <w:delText>Povinná literatura</w:delText>
              </w:r>
            </w:del>
          </w:p>
          <w:p w:rsidR="007521C2" w:rsidRPr="008271D7" w:rsidDel="006C3EBD" w:rsidRDefault="007521C2" w:rsidP="00660A04">
            <w:pPr>
              <w:jc w:val="both"/>
              <w:rPr>
                <w:del w:id="1636" w:author="Drahomíra Pavelková" w:date="2019-09-02T15:46:00Z"/>
              </w:rPr>
            </w:pPr>
            <w:del w:id="1637" w:author="Drahomíra Pavelková" w:date="2019-09-02T15:46:00Z">
              <w:r w:rsidRPr="008271D7" w:rsidDel="006C3EBD">
                <w:delText xml:space="preserve">ARMSTRONG, M. </w:delText>
              </w:r>
              <w:r w:rsidRPr="008271D7" w:rsidDel="006C3EBD">
                <w:rPr>
                  <w:i/>
                </w:rPr>
                <w:delText>Armstrong’s handbook of human resource management practice</w:delText>
              </w:r>
              <w:r w:rsidRPr="008271D7" w:rsidDel="006C3EBD">
                <w:delText xml:space="preserve">. 14. vyd. New York: Kogan Page Limited, 2017, pp. 776. ISBN 978-0-7494-7411-9. </w:delText>
              </w:r>
            </w:del>
          </w:p>
          <w:p w:rsidR="007521C2" w:rsidRPr="008271D7" w:rsidDel="006C3EBD" w:rsidRDefault="007521C2" w:rsidP="00660A04">
            <w:pPr>
              <w:jc w:val="both"/>
              <w:rPr>
                <w:del w:id="1638" w:author="Drahomíra Pavelková" w:date="2019-09-02T15:46:00Z"/>
              </w:rPr>
            </w:pPr>
            <w:del w:id="1639" w:author="Drahomíra Pavelková" w:date="2019-09-02T15:46:00Z">
              <w:r w:rsidRPr="008271D7" w:rsidDel="006C3EBD">
                <w:delText xml:space="preserve">BANFIELD, P. </w:delText>
              </w:r>
              <w:r w:rsidRPr="008271D7" w:rsidDel="006C3EBD">
                <w:rPr>
                  <w:i/>
                </w:rPr>
                <w:delText>Introduction to human resource management.</w:delText>
              </w:r>
              <w:r w:rsidRPr="008271D7" w:rsidDel="006C3EBD">
                <w:delText xml:space="preserve"> 3. vyd. New York: Oxford University Press, 2018, pp 472. ISBN 978-0-19-870282-5. </w:delText>
              </w:r>
            </w:del>
          </w:p>
          <w:p w:rsidR="007521C2" w:rsidRPr="008271D7" w:rsidDel="006C3EBD" w:rsidRDefault="007521C2" w:rsidP="00660A04">
            <w:pPr>
              <w:jc w:val="both"/>
              <w:rPr>
                <w:del w:id="1640" w:author="Drahomíra Pavelková" w:date="2019-09-02T15:46:00Z"/>
              </w:rPr>
            </w:pPr>
            <w:del w:id="1641" w:author="Drahomíra Pavelková" w:date="2019-09-02T15:46:00Z">
              <w:r w:rsidRPr="008271D7" w:rsidDel="006C3EBD">
                <w:delText xml:space="preserve">NOE, R. A., ed. </w:delText>
              </w:r>
              <w:r w:rsidRPr="008271D7" w:rsidDel="006C3EBD">
                <w:rPr>
                  <w:i/>
                </w:rPr>
                <w:delText xml:space="preserve">Fundamentals of human resource management. </w:delText>
              </w:r>
              <w:r w:rsidRPr="008271D7" w:rsidDel="006C3EBD">
                <w:delText xml:space="preserve">5. vyd. New York: McGraw-Hill/Irwin, 2014, pp. 608. ISBN 978-0-07-811261-4. </w:delText>
              </w:r>
            </w:del>
          </w:p>
          <w:p w:rsidR="007521C2" w:rsidRPr="008271D7" w:rsidDel="006C3EBD" w:rsidRDefault="007521C2" w:rsidP="00660A04">
            <w:pPr>
              <w:jc w:val="both"/>
              <w:rPr>
                <w:del w:id="1642" w:author="Drahomíra Pavelková" w:date="2019-09-02T15:46:00Z"/>
              </w:rPr>
            </w:pPr>
            <w:del w:id="1643" w:author="Drahomíra Pavelková" w:date="2019-09-02T15:46:00Z">
              <w:r w:rsidRPr="008271D7" w:rsidDel="006C3EBD">
                <w:delText xml:space="preserve">WILTON, N. </w:delText>
              </w:r>
              <w:r w:rsidRPr="008271D7" w:rsidDel="006C3EBD">
                <w:rPr>
                  <w:i/>
                </w:rPr>
                <w:delText>An introduction to human resource management</w:delText>
              </w:r>
              <w:r w:rsidRPr="008271D7" w:rsidDel="006C3EBD">
                <w:delText xml:space="preserve">. 3. vyd. Los Angeles: SAGE, 2016, pp. 526. ISBN 978-1-4739-5419-9.  </w:delText>
              </w:r>
            </w:del>
          </w:p>
          <w:p w:rsidR="007521C2" w:rsidRPr="008271D7" w:rsidDel="006C3EBD" w:rsidRDefault="007521C2" w:rsidP="00660A04">
            <w:pPr>
              <w:jc w:val="both"/>
              <w:rPr>
                <w:del w:id="1644" w:author="Drahomíra Pavelková" w:date="2019-09-02T15:46:00Z"/>
                <w:b/>
              </w:rPr>
            </w:pPr>
            <w:del w:id="1645" w:author="Drahomíra Pavelková" w:date="2019-09-02T15:46:00Z">
              <w:r w:rsidRPr="008271D7" w:rsidDel="006C3EBD">
                <w:rPr>
                  <w:b/>
                </w:rPr>
                <w:delText>Doporučená literatura</w:delText>
              </w:r>
            </w:del>
          </w:p>
          <w:p w:rsidR="007521C2" w:rsidRPr="008271D7" w:rsidDel="006C3EBD" w:rsidRDefault="007521C2" w:rsidP="00660A04">
            <w:pPr>
              <w:jc w:val="both"/>
              <w:rPr>
                <w:del w:id="1646" w:author="Drahomíra Pavelková" w:date="2019-09-02T15:46:00Z"/>
              </w:rPr>
            </w:pPr>
            <w:del w:id="1647" w:author="Drahomíra Pavelková" w:date="2019-09-02T15:46:00Z">
              <w:r w:rsidRPr="008271D7" w:rsidDel="006C3EBD">
                <w:delText xml:space="preserve">MATHIS, R. L., J. H. JACKSON a S. R. VALENTINE. </w:delText>
              </w:r>
              <w:r w:rsidRPr="008271D7" w:rsidDel="006C3EBD">
                <w:rPr>
                  <w:i/>
                  <w:iCs/>
                </w:rPr>
                <w:delText>Human resource management: essential perspectives</w:delText>
              </w:r>
              <w:r w:rsidRPr="008271D7" w:rsidDel="006C3EBD">
                <w:delText>. 7. vyd. Boston: Cengage Learning, 2016, pp. 288. ISBN 978-1-305-11524-8.</w:delText>
              </w:r>
            </w:del>
          </w:p>
          <w:p w:rsidR="007521C2" w:rsidRPr="008271D7" w:rsidDel="006C3EBD" w:rsidRDefault="007521C2" w:rsidP="00660A04">
            <w:pPr>
              <w:jc w:val="both"/>
              <w:rPr>
                <w:del w:id="1648" w:author="Drahomíra Pavelková" w:date="2019-09-02T15:46:00Z"/>
              </w:rPr>
            </w:pPr>
            <w:del w:id="1649" w:author="Drahomíra Pavelková" w:date="2019-09-02T15:46:00Z">
              <w:r w:rsidRPr="008271D7" w:rsidDel="006C3EBD">
                <w:delText xml:space="preserve">REDMAN, T., A. WILKINSON a T. DUNDON, ed. </w:delText>
              </w:r>
              <w:r w:rsidRPr="008271D7" w:rsidDel="006C3EBD">
                <w:rPr>
                  <w:i/>
                  <w:iCs/>
                </w:rPr>
                <w:delText>Contemporary human resource management: text and cases</w:delText>
              </w:r>
              <w:r w:rsidRPr="008271D7" w:rsidDel="006C3EBD">
                <w:delText>. 5. vyd. Harlow: Pearson Education, 2017, pp. 632. ISBN 978-1-292-08824-2.</w:delText>
              </w:r>
            </w:del>
          </w:p>
          <w:p w:rsidR="007521C2" w:rsidRPr="008271D7" w:rsidDel="006C3EBD" w:rsidRDefault="007521C2" w:rsidP="00660A04">
            <w:pPr>
              <w:jc w:val="both"/>
              <w:rPr>
                <w:del w:id="1650" w:author="Drahomíra Pavelková" w:date="2019-09-02T15:46:00Z"/>
              </w:rPr>
            </w:pPr>
            <w:del w:id="1651" w:author="Drahomíra Pavelková" w:date="2019-09-02T15:46:00Z">
              <w:r w:rsidRPr="008271D7" w:rsidDel="006C3EBD">
                <w:delText xml:space="preserve">STREDWICK, J. </w:delText>
              </w:r>
              <w:r w:rsidRPr="008271D7" w:rsidDel="006C3EBD">
                <w:rPr>
                  <w:i/>
                  <w:iCs/>
                </w:rPr>
                <w:delText>An introduction to human resource management</w:delText>
              </w:r>
              <w:r w:rsidRPr="008271D7" w:rsidDel="006C3EBD">
                <w:delText>. 3. vyd. New York: Routledge, 2014, pp. 528. ISBN 978-1-135-01789-7.</w:delText>
              </w:r>
            </w:del>
          </w:p>
        </w:tc>
      </w:tr>
      <w:tr w:rsidR="007521C2" w:rsidDel="006C3EBD" w:rsidTr="00660A04">
        <w:trPr>
          <w:del w:id="1652" w:author="Drahomíra Pavelková" w:date="2019-09-02T15:4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Del="006C3EBD" w:rsidRDefault="007521C2" w:rsidP="00660A04">
            <w:pPr>
              <w:jc w:val="center"/>
              <w:rPr>
                <w:del w:id="1653" w:author="Drahomíra Pavelková" w:date="2019-09-02T15:46:00Z"/>
                <w:b/>
              </w:rPr>
            </w:pPr>
            <w:del w:id="1654" w:author="Drahomíra Pavelková" w:date="2019-09-02T15:46:00Z">
              <w:r w:rsidRPr="008271D7" w:rsidDel="006C3EBD">
                <w:rPr>
                  <w:b/>
                </w:rPr>
                <w:lastRenderedPageBreak/>
                <w:delText>Informace ke kombinované nebo distanční formě</w:delText>
              </w:r>
            </w:del>
          </w:p>
        </w:tc>
      </w:tr>
      <w:tr w:rsidR="007521C2" w:rsidDel="006C3EBD" w:rsidTr="00660A04">
        <w:trPr>
          <w:del w:id="1655" w:author="Drahomíra Pavelková" w:date="2019-09-02T15:46:00Z"/>
        </w:trPr>
        <w:tc>
          <w:tcPr>
            <w:tcW w:w="4787" w:type="dxa"/>
            <w:gridSpan w:val="3"/>
            <w:tcBorders>
              <w:top w:val="single" w:sz="2" w:space="0" w:color="auto"/>
            </w:tcBorders>
            <w:shd w:val="clear" w:color="auto" w:fill="F7CAAC"/>
          </w:tcPr>
          <w:p w:rsidR="007521C2" w:rsidRPr="008271D7" w:rsidDel="006C3EBD" w:rsidRDefault="007521C2" w:rsidP="00660A04">
            <w:pPr>
              <w:jc w:val="both"/>
              <w:rPr>
                <w:del w:id="1656" w:author="Drahomíra Pavelková" w:date="2019-09-02T15:46:00Z"/>
              </w:rPr>
            </w:pPr>
            <w:del w:id="1657" w:author="Drahomíra Pavelková" w:date="2019-09-02T15:46:00Z">
              <w:r w:rsidRPr="008271D7" w:rsidDel="006C3EBD">
                <w:rPr>
                  <w:b/>
                </w:rPr>
                <w:delText>Rozsah konzultací (soustředění)</w:delText>
              </w:r>
            </w:del>
          </w:p>
        </w:tc>
        <w:tc>
          <w:tcPr>
            <w:tcW w:w="889" w:type="dxa"/>
            <w:tcBorders>
              <w:top w:val="single" w:sz="2" w:space="0" w:color="auto"/>
            </w:tcBorders>
          </w:tcPr>
          <w:p w:rsidR="007521C2" w:rsidRPr="008271D7" w:rsidDel="006C3EBD" w:rsidRDefault="007521C2" w:rsidP="00660A04">
            <w:pPr>
              <w:jc w:val="both"/>
              <w:rPr>
                <w:del w:id="1658" w:author="Drahomíra Pavelková" w:date="2019-09-02T15:46:00Z"/>
              </w:rPr>
            </w:pPr>
            <w:del w:id="1659" w:author="Drahomíra Pavelková" w:date="2019-09-02T15:46:00Z">
              <w:r w:rsidRPr="008271D7" w:rsidDel="006C3EBD">
                <w:delText>15</w:delText>
              </w:r>
            </w:del>
          </w:p>
        </w:tc>
        <w:tc>
          <w:tcPr>
            <w:tcW w:w="4179" w:type="dxa"/>
            <w:gridSpan w:val="4"/>
            <w:tcBorders>
              <w:top w:val="single" w:sz="2" w:space="0" w:color="auto"/>
            </w:tcBorders>
            <w:shd w:val="clear" w:color="auto" w:fill="F7CAAC"/>
          </w:tcPr>
          <w:p w:rsidR="007521C2" w:rsidRPr="008271D7" w:rsidDel="006C3EBD" w:rsidRDefault="007521C2" w:rsidP="00660A04">
            <w:pPr>
              <w:jc w:val="both"/>
              <w:rPr>
                <w:del w:id="1660" w:author="Drahomíra Pavelková" w:date="2019-09-02T15:46:00Z"/>
                <w:b/>
              </w:rPr>
            </w:pPr>
            <w:del w:id="1661" w:author="Drahomíra Pavelková" w:date="2019-09-02T15:46:00Z">
              <w:r w:rsidRPr="008271D7" w:rsidDel="006C3EBD">
                <w:rPr>
                  <w:b/>
                </w:rPr>
                <w:delText xml:space="preserve">hodin </w:delText>
              </w:r>
            </w:del>
          </w:p>
        </w:tc>
      </w:tr>
      <w:tr w:rsidR="007521C2" w:rsidDel="006C3EBD" w:rsidTr="00660A04">
        <w:trPr>
          <w:del w:id="1662" w:author="Drahomíra Pavelková" w:date="2019-09-02T15:46:00Z"/>
        </w:trPr>
        <w:tc>
          <w:tcPr>
            <w:tcW w:w="9855" w:type="dxa"/>
            <w:gridSpan w:val="8"/>
            <w:shd w:val="clear" w:color="auto" w:fill="F7CAAC"/>
          </w:tcPr>
          <w:p w:rsidR="007521C2" w:rsidRPr="008271D7" w:rsidDel="006C3EBD" w:rsidRDefault="007521C2" w:rsidP="00660A04">
            <w:pPr>
              <w:jc w:val="both"/>
              <w:rPr>
                <w:del w:id="1663" w:author="Drahomíra Pavelková" w:date="2019-09-02T15:46:00Z"/>
                <w:b/>
              </w:rPr>
            </w:pPr>
            <w:del w:id="1664" w:author="Drahomíra Pavelková" w:date="2019-09-02T15:46:00Z">
              <w:r w:rsidRPr="008271D7" w:rsidDel="006C3EBD">
                <w:rPr>
                  <w:b/>
                </w:rPr>
                <w:delText>Informace o způsobu kontaktu s vyučujícím</w:delText>
              </w:r>
            </w:del>
          </w:p>
        </w:tc>
      </w:tr>
      <w:tr w:rsidR="007521C2" w:rsidDel="006C3EBD" w:rsidTr="00660A04">
        <w:trPr>
          <w:trHeight w:val="681"/>
          <w:del w:id="1665" w:author="Drahomíra Pavelková" w:date="2019-09-02T15:46:00Z"/>
        </w:trPr>
        <w:tc>
          <w:tcPr>
            <w:tcW w:w="9855" w:type="dxa"/>
            <w:gridSpan w:val="8"/>
          </w:tcPr>
          <w:p w:rsidR="007521C2" w:rsidRPr="008271D7" w:rsidDel="006C3EBD" w:rsidRDefault="007521C2" w:rsidP="00660A04">
            <w:pPr>
              <w:jc w:val="both"/>
              <w:rPr>
                <w:del w:id="1666" w:author="Drahomíra Pavelková" w:date="2019-09-02T15:46:00Z"/>
              </w:rPr>
            </w:pPr>
            <w:del w:id="1667" w:author="Drahomíra Pavelková" w:date="2019-09-02T15:46:00Z">
              <w:r w:rsidRPr="008271D7" w:rsidDel="006C3EBD">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EE64AC" w:rsidDel="006C3EBD" w:rsidRDefault="00EE64AC">
      <w:pPr>
        <w:rPr>
          <w:del w:id="1668" w:author="Drahomíra Pavelková" w:date="2019-09-02T15:46:00Z"/>
        </w:rPr>
      </w:pPr>
    </w:p>
    <w:p w:rsidR="00DA2BBE" w:rsidRDefault="00DA2BBE">
      <w:del w:id="1669" w:author="Drahomíra Pavelková" w:date="2019-09-02T15:46:00Z">
        <w:r w:rsidDel="006C3EB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E061D7">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9D6D3B"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493D32" w:rsidP="00493D32">
            <w:pPr>
              <w:jc w:val="both"/>
            </w:pPr>
            <w:r>
              <w:t>39</w:t>
            </w:r>
            <w:r w:rsidR="00DA2BBE" w:rsidRPr="00DA2BBE">
              <w:t>p + 1</w:t>
            </w:r>
            <w:r>
              <w:t>3</w:t>
            </w:r>
            <w:r w:rsidR="00DA2BBE"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493D32" w:rsidP="00DA2BBE">
            <w:pPr>
              <w:jc w:val="both"/>
            </w:pPr>
            <w:r>
              <w:t>49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rPr>
                <w:color w:val="000000"/>
              </w:rPr>
            </w:pPr>
            <w:r w:rsidRPr="00DA2BBE">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Úvod do problematiky</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Subjekt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Předpoklady k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Překážka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Postup pro získání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úřady, kompetence, kontrola</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Obchodní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Obecné základy založení, vzniku, zániku korporací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obchodních korporací (osobní, kapitálové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Družstva, evropská družstva a společnosti</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Založení korporací dle občanského zákoníku (podnikatel, spolky, fundace)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zastupování podnikatele</w:t>
            </w:r>
            <w:r w:rsidR="00886288">
              <w:rPr>
                <w:rFonts w:eastAsia="Calibri"/>
                <w:u w:val="single"/>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Závazkové vztahy (smlouvy, náležitosti, obsah smlouvy, zánik smluvního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Odpovědnost ve smluvním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r w:rsidR="00952687">
              <w:rPr>
                <w:rFonts w:eastAsia="Calibri"/>
                <w:lang w:eastAsia="en-US"/>
              </w:rPr>
              <w:t>)</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Trestní odpovědnost podnikatele</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hospodářských trestných činů</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majetkových trestných činů</w:t>
            </w:r>
            <w:r w:rsidR="00952687">
              <w:rPr>
                <w:rFonts w:eastAsia="Calibri"/>
                <w:lang w:eastAsia="en-US"/>
              </w:rPr>
              <w:t>.</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lastRenderedPageBreak/>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EB276B" w:rsidP="006A3E90">
            <w:pPr>
              <w:jc w:val="both"/>
            </w:pPr>
            <w:r>
              <w:t>Němčina – CJ4</w:t>
            </w:r>
            <w:r w:rsidR="00F57EDC">
              <w:t xml:space="preserve">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E061D7">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 xml:space="preserve">Mgr. Věra Kozáková, Ph.D. – </w:t>
            </w:r>
            <w:r w:rsidR="00952687">
              <w:t xml:space="preserve">vedení </w:t>
            </w:r>
            <w:r w:rsidR="00952687" w:rsidRPr="006A3E90">
              <w:t>cvičení</w:t>
            </w:r>
            <w:r w:rsidRPr="006A3E90">
              <w:t xml:space="preserve">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Kupní smlouva, odborná slovní zásoba</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Předminulý čas, užití ve větách</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Rozkazovací způsob, opakování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Porovnání množ</w:t>
            </w:r>
            <w:r w:rsidR="00952687">
              <w:rPr>
                <w:rFonts w:eastAsia="Calibri"/>
                <w:lang w:eastAsia="en-US"/>
              </w:rPr>
              <w:t>ství a kvality, dodací podmínky.</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Rezervace a ubytování v</w:t>
            </w:r>
            <w:r w:rsidR="00952687">
              <w:rPr>
                <w:rFonts w:eastAsia="Calibri"/>
                <w:lang w:eastAsia="en-US"/>
              </w:rPr>
              <w:t> </w:t>
            </w:r>
            <w:r w:rsidRPr="006A3E90">
              <w:rPr>
                <w:rFonts w:eastAsia="Calibri"/>
                <w:lang w:eastAsia="en-US"/>
              </w:rPr>
              <w:t>hotelu</w:t>
            </w:r>
            <w:r w:rsidR="00952687">
              <w:rPr>
                <w:rFonts w:eastAsia="Calibri"/>
                <w:lang w:eastAsia="en-US"/>
              </w:rPr>
              <w: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Systém vedlejších vět.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Procvičení vybraných vedlejších v</w:t>
            </w:r>
            <w:r w:rsidR="00952687">
              <w:rPr>
                <w:rFonts w:eastAsia="Calibri"/>
                <w:lang w:eastAsia="en-US"/>
              </w:rPr>
              <w:t>ět.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Neurčité tvary slovesné.</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Dopravní prostředky</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Odborné texty a slovní zásoba ve vztahu k přepravě zboží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Graf a popis grafu</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Prezentace ekonomických ukazatelů</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Testování</w:t>
            </w:r>
            <w:r w:rsidR="00952687">
              <w:rPr>
                <w:rFonts w:eastAsia="Calibri"/>
                <w:lang w:eastAsia="en-US"/>
              </w:rPr>
              <w:t>.</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B8041B" w:rsidP="006A3E90">
            <w:pPr>
              <w:jc w:val="both"/>
              <w:rPr>
                <w:color w:val="0000FF"/>
                <w:u w:val="single"/>
              </w:rPr>
            </w:pPr>
            <w:hyperlink r:id="rId41"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B8041B" w:rsidP="006A3E90">
            <w:pPr>
              <w:jc w:val="both"/>
              <w:rPr>
                <w:color w:val="0000FF"/>
                <w:u w:val="single"/>
              </w:rPr>
            </w:pPr>
            <w:hyperlink r:id="rId42" w:history="1">
              <w:r w:rsidR="006A3E90" w:rsidRPr="006A3E90">
                <w:rPr>
                  <w:color w:val="0000FF"/>
                  <w:u w:val="single"/>
                </w:rPr>
                <w:t>http://www.wirtschaftsdeutsch.de/lehrmaterialien/index.php</w:t>
              </w:r>
            </w:hyperlink>
            <w:r w:rsidR="006A3E90" w:rsidRPr="006A3E90">
              <w:rPr>
                <w:color w:val="0000FF"/>
                <w:u w:val="single"/>
              </w:rPr>
              <w:t xml:space="preserve">; </w:t>
            </w:r>
            <w:hyperlink r:id="rId43" w:history="1">
              <w:r w:rsidR="006A3E90" w:rsidRPr="006A3E90">
                <w:rPr>
                  <w:color w:val="0000FF"/>
                  <w:u w:val="single"/>
                </w:rPr>
                <w:t>https://www.hueber.de/seite/pg_lehren_unterrichtsplan_mot</w:t>
              </w:r>
            </w:hyperlink>
          </w:p>
          <w:p w:rsidR="006A3E90" w:rsidRPr="006A3E90" w:rsidRDefault="00B8041B" w:rsidP="006A3E90">
            <w:pPr>
              <w:jc w:val="both"/>
              <w:rPr>
                <w:color w:val="0000FF"/>
                <w:u w:val="single"/>
              </w:rPr>
            </w:pPr>
            <w:hyperlink r:id="rId44"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B8041B" w:rsidP="006A3E90">
            <w:pPr>
              <w:jc w:val="both"/>
            </w:pPr>
            <w:hyperlink r:id="rId45"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lastRenderedPageBreak/>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lastRenderedPageBreak/>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EB276B" w:rsidP="00F57EDC">
            <w:pPr>
              <w:jc w:val="both"/>
            </w:pPr>
            <w:r>
              <w:t>Angličtina – CJ4</w:t>
            </w:r>
            <w:r w:rsidR="00F57EDC">
              <w:t xml:space="preserve">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E061D7">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952687">
            <w:pPr>
              <w:jc w:val="both"/>
            </w:pPr>
            <w:r w:rsidRPr="00465E29">
              <w:rPr>
                <w:bCs/>
              </w:rPr>
              <w:t>PhDr. Jana Semotamová</w:t>
            </w:r>
            <w:r>
              <w:rPr>
                <w:bCs/>
              </w:rPr>
              <w:t xml:space="preserve"> </w:t>
            </w:r>
            <w:r>
              <w:t xml:space="preserve">– </w:t>
            </w:r>
            <w:r w:rsidR="00952687">
              <w:t xml:space="preserve">vedení </w:t>
            </w:r>
            <w:r w:rsidR="00952687" w:rsidRPr="006A3E90">
              <w:t xml:space="preserve">cvičení </w:t>
            </w:r>
            <w:r>
              <w:t>(100%)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Default="006A3E90" w:rsidP="006A3E90">
            <w:pPr>
              <w:jc w:val="both"/>
              <w:rPr>
                <w:ins w:id="1670" w:author="Neubauerová Bronislava" w:date="2019-08-29T13:06:00Z"/>
              </w:rPr>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p w:rsidR="00470C83" w:rsidRDefault="00470C83" w:rsidP="00470C83">
            <w:pPr>
              <w:jc w:val="both"/>
              <w:rPr>
                <w:ins w:id="1671" w:author="Neubauerová Bronislava" w:date="2019-08-29T13:07:00Z"/>
              </w:rPr>
            </w:pPr>
            <w:ins w:id="1672" w:author="Neubauerová Bronislava" w:date="2019-08-29T13:07:00Z">
              <w:r>
                <w:t></w:t>
              </w:r>
              <w:r>
                <w:tab/>
                <w:t xml:space="preserve">Práce v týmu </w:t>
              </w:r>
            </w:ins>
          </w:p>
          <w:p w:rsidR="00470C83" w:rsidRDefault="00470C83" w:rsidP="00470C83">
            <w:pPr>
              <w:jc w:val="both"/>
              <w:rPr>
                <w:ins w:id="1673" w:author="Neubauerová Bronislava" w:date="2019-08-29T13:07:00Z"/>
              </w:rPr>
            </w:pPr>
            <w:ins w:id="1674" w:author="Neubauerová Bronislava" w:date="2019-08-29T13:07:00Z">
              <w:r>
                <w:t></w:t>
              </w:r>
              <w:r>
                <w:tab/>
                <w:t xml:space="preserve">Brainstorming </w:t>
              </w:r>
            </w:ins>
          </w:p>
          <w:p w:rsidR="00470C83" w:rsidRDefault="00470C83" w:rsidP="00470C83">
            <w:pPr>
              <w:jc w:val="both"/>
              <w:rPr>
                <w:ins w:id="1675" w:author="Neubauerová Bronislava" w:date="2019-08-29T13:07:00Z"/>
              </w:rPr>
            </w:pPr>
            <w:ins w:id="1676" w:author="Neubauerová Bronislava" w:date="2019-08-29T13:07:00Z">
              <w:r>
                <w:t></w:t>
              </w:r>
              <w:r>
                <w:tab/>
                <w:t xml:space="preserve">Stravování v restauraci </w:t>
              </w:r>
            </w:ins>
          </w:p>
          <w:p w:rsidR="00470C83" w:rsidRDefault="00470C83" w:rsidP="00470C83">
            <w:pPr>
              <w:jc w:val="both"/>
              <w:rPr>
                <w:ins w:id="1677" w:author="Neubauerová Bronislava" w:date="2019-08-29T13:07:00Z"/>
              </w:rPr>
            </w:pPr>
            <w:ins w:id="1678" w:author="Neubauerová Bronislava" w:date="2019-08-29T13:07:00Z">
              <w:r>
                <w:t></w:t>
              </w:r>
              <w:r>
                <w:tab/>
                <w:t xml:space="preserve">Stravování ve světě </w:t>
              </w:r>
            </w:ins>
          </w:p>
          <w:p w:rsidR="00470C83" w:rsidRDefault="00470C83" w:rsidP="00470C83">
            <w:pPr>
              <w:jc w:val="both"/>
              <w:rPr>
                <w:ins w:id="1679" w:author="Neubauerová Bronislava" w:date="2019-08-29T13:07:00Z"/>
              </w:rPr>
            </w:pPr>
            <w:ins w:id="1680" w:author="Neubauerová Bronislava" w:date="2019-08-29T13:07:00Z">
              <w:r>
                <w:t></w:t>
              </w:r>
              <w:r>
                <w:tab/>
                <w:t xml:space="preserve">Trpný rod </w:t>
              </w:r>
            </w:ins>
          </w:p>
          <w:p w:rsidR="00470C83" w:rsidRDefault="00470C83" w:rsidP="00470C83">
            <w:pPr>
              <w:jc w:val="both"/>
              <w:rPr>
                <w:ins w:id="1681" w:author="Neubauerová Bronislava" w:date="2019-08-29T13:07:00Z"/>
              </w:rPr>
            </w:pPr>
            <w:ins w:id="1682" w:author="Neubauerová Bronislava" w:date="2019-08-29T13:07:00Z">
              <w:r>
                <w:t></w:t>
              </w:r>
              <w:r>
                <w:tab/>
                <w:t xml:space="preserve">Telekomunikace </w:t>
              </w:r>
            </w:ins>
          </w:p>
          <w:p w:rsidR="00470C83" w:rsidRDefault="00470C83" w:rsidP="00470C83">
            <w:pPr>
              <w:jc w:val="both"/>
              <w:rPr>
                <w:ins w:id="1683" w:author="Neubauerová Bronislava" w:date="2019-08-29T13:07:00Z"/>
              </w:rPr>
            </w:pPr>
            <w:ins w:id="1684" w:author="Neubauerová Bronislava" w:date="2019-08-29T13:07:00Z">
              <w:r>
                <w:t></w:t>
              </w:r>
              <w:r>
                <w:tab/>
                <w:t xml:space="preserve">Telekonference </w:t>
              </w:r>
            </w:ins>
          </w:p>
          <w:p w:rsidR="00470C83" w:rsidRDefault="00470C83" w:rsidP="00470C83">
            <w:pPr>
              <w:jc w:val="both"/>
              <w:rPr>
                <w:ins w:id="1685" w:author="Neubauerová Bronislava" w:date="2019-08-29T13:07:00Z"/>
              </w:rPr>
            </w:pPr>
            <w:ins w:id="1686" w:author="Neubauerová Bronislava" w:date="2019-08-29T13:07:00Z">
              <w:r>
                <w:t></w:t>
              </w:r>
              <w:r>
                <w:tab/>
                <w:t xml:space="preserve">Nepřímá řeč </w:t>
              </w:r>
            </w:ins>
          </w:p>
          <w:p w:rsidR="00470C83" w:rsidRDefault="00470C83" w:rsidP="00470C83">
            <w:pPr>
              <w:jc w:val="both"/>
              <w:rPr>
                <w:ins w:id="1687" w:author="Neubauerová Bronislava" w:date="2019-08-29T13:07:00Z"/>
              </w:rPr>
            </w:pPr>
            <w:ins w:id="1688" w:author="Neubauerová Bronislava" w:date="2019-08-29T13:07:00Z">
              <w:r>
                <w:t></w:t>
              </w:r>
              <w:r>
                <w:tab/>
                <w:t xml:space="preserve">Vyjednávání </w:t>
              </w:r>
            </w:ins>
          </w:p>
          <w:p w:rsidR="00470C83" w:rsidRDefault="00470C83" w:rsidP="00470C83">
            <w:pPr>
              <w:jc w:val="both"/>
              <w:rPr>
                <w:ins w:id="1689" w:author="Neubauerová Bronislava" w:date="2019-08-29T13:07:00Z"/>
              </w:rPr>
            </w:pPr>
            <w:ins w:id="1690" w:author="Neubauerová Bronislava" w:date="2019-08-29T13:07:00Z">
              <w:r>
                <w:t></w:t>
              </w:r>
              <w:r>
                <w:tab/>
                <w:t xml:space="preserve">Diplomatický jazyk </w:t>
              </w:r>
            </w:ins>
          </w:p>
          <w:p w:rsidR="00470C83" w:rsidRPr="00465E29" w:rsidRDefault="00470C83" w:rsidP="00470C83">
            <w:pPr>
              <w:jc w:val="both"/>
            </w:pPr>
            <w:ins w:id="1691" w:author="Neubauerová Bronislava" w:date="2019-08-29T13:07:00Z">
              <w:r>
                <w:t></w:t>
              </w:r>
              <w:r>
                <w:tab/>
                <w:t>Asertivita</w:t>
              </w:r>
            </w:ins>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lastRenderedPageBreak/>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lastRenderedPageBreak/>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E061D7">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Výběr tématu bakalářské práce</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Osobní plán práce studenta</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w:t>
            </w:r>
            <w:r w:rsidR="00952687">
              <w:rPr>
                <w:rFonts w:eastAsia="Calibri"/>
                <w:lang w:eastAsia="en-US"/>
              </w:rPr>
              <w:t> </w:t>
            </w:r>
            <w:r w:rsidRPr="00BD6BEC">
              <w:rPr>
                <w:rFonts w:eastAsia="Calibri"/>
                <w:lang w:eastAsia="en-US"/>
              </w:rPr>
              <w:t>informacemi</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 xml:space="preserve">Metodologie a </w:t>
            </w:r>
            <w:r w:rsidR="00952687">
              <w:rPr>
                <w:rFonts w:eastAsia="Calibri"/>
                <w:lang w:eastAsia="en-US"/>
              </w:rPr>
              <w:t>její využití v bakalářské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Doporučení a návrhy ř</w:t>
            </w:r>
            <w:r w:rsidR="00952687">
              <w:rPr>
                <w:rFonts w:eastAsia="Calibri"/>
                <w:lang w:eastAsia="en-US"/>
              </w:rPr>
              <w:t>ešení jako cíl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 literaturou (citace, parafráze, citační etika)</w:t>
            </w:r>
            <w:r w:rsidR="00952687">
              <w:rPr>
                <w:rFonts w:eastAsia="Calibri"/>
                <w:lang w:eastAsia="en-US"/>
              </w:rPr>
              <w:t>.</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F</w:t>
            </w:r>
            <w:r w:rsidR="00952687">
              <w:rPr>
                <w:rFonts w:eastAsia="Calibri"/>
                <w:lang w:eastAsia="en-US"/>
              </w:rPr>
              <w:t>ormální úprava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Zásady tvorby prezent</w:t>
            </w:r>
            <w:r w:rsidR="00952687">
              <w:rPr>
                <w:rFonts w:eastAsia="Calibri"/>
                <w:lang w:eastAsia="en-US"/>
              </w:rPr>
              <w:t>ace a její příprava na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Jak úsp</w:t>
            </w:r>
            <w:r w:rsidR="00952687">
              <w:rPr>
                <w:rFonts w:eastAsia="Calibri"/>
                <w:lang w:eastAsia="en-US"/>
              </w:rPr>
              <w:t>ěšně obhájit bakalářskou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Individuální konzultace k tématům bakalářských prací</w:t>
            </w:r>
            <w:r w:rsidR="00952687">
              <w:rPr>
                <w:rFonts w:eastAsia="Calibri"/>
                <w:lang w:eastAsia="en-US"/>
              </w:rPr>
              <w:t>.</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952687">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6"/>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952687">
            <w:pPr>
              <w:spacing w:after="60"/>
              <w:jc w:val="both"/>
            </w:pPr>
            <w:r w:rsidRPr="00B246CF">
              <w:t xml:space="preserve">Garant se podílí na přednášení v rozsahu </w:t>
            </w:r>
            <w:r w:rsidR="00952687">
              <w:t>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7"/>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w:t>
            </w:r>
            <w:r w:rsidR="00952687">
              <w:t>p</w:t>
            </w:r>
            <w:r w:rsidRPr="00B246CF">
              <w:t>roblematice oceňování podniků.</w:t>
            </w:r>
          </w:p>
          <w:p w:rsidR="00B246CF" w:rsidRPr="00B246CF" w:rsidRDefault="00B26512" w:rsidP="004D784A">
            <w:pPr>
              <w:numPr>
                <w:ilvl w:val="0"/>
                <w:numId w:val="48"/>
              </w:numPr>
              <w:ind w:left="247" w:hanging="247"/>
              <w:contextualSpacing/>
              <w:jc w:val="both"/>
              <w:rPr>
                <w:rFonts w:eastAsia="Calibri"/>
                <w:lang w:eastAsia="en-US"/>
              </w:rPr>
            </w:pPr>
            <w:r>
              <w:rPr>
                <w:rFonts w:eastAsia="Calibri"/>
                <w:lang w:eastAsia="en-US"/>
              </w:rPr>
              <w:t>C</w:t>
            </w:r>
            <w:r w:rsidR="00B246CF" w:rsidRPr="00B246CF">
              <w:rPr>
                <w:rFonts w:eastAsia="Calibri"/>
                <w:lang w:eastAsia="en-US"/>
              </w:rPr>
              <w:t>har</w:t>
            </w:r>
            <w:r w:rsidR="00D07FC0">
              <w:rPr>
                <w:rFonts w:eastAsia="Calibri"/>
                <w:lang w:eastAsia="en-US"/>
              </w:rPr>
              <w:t>akteristika podnikových financí.</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Časová hodnota peněz a riziko ve finančním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Majetková a finanční struktura podniku. Výnosy, náklady a zisk. Cash flow</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analýza podniku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Řízení oběžného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Zdroje a formy krátkodobého financování</w:t>
            </w:r>
            <w:r w:rsidR="00D07FC0">
              <w:rPr>
                <w:rFonts w:eastAsia="Calibri"/>
                <w:lang w:eastAsia="en-US"/>
              </w:rPr>
              <w:t>.</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Investiční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Dlouhodobé financování investičního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Náklady kapitálu. Kapitálová struktura a její optimalizace</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Podnikový zisk a dividendová politika</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plánování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Oceňování podniku</w:t>
            </w:r>
            <w:r w:rsidR="00D07FC0">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8041B" w:rsidP="00B246CF">
            <w:pPr>
              <w:jc w:val="both"/>
            </w:pPr>
            <w:hyperlink r:id="rId46"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7"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B8041B" w:rsidP="00B246CF">
            <w:pPr>
              <w:jc w:val="both"/>
              <w:rPr>
                <w:u w:val="single"/>
              </w:rPr>
            </w:pPr>
            <w:hyperlink r:id="rId48"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C27F1B">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D07FC0" w:rsidRPr="00B246CF" w:rsidRDefault="00D07FC0" w:rsidP="00D07FC0">
            <w:pPr>
              <w:numPr>
                <w:ilvl w:val="0"/>
                <w:numId w:val="49"/>
              </w:numPr>
              <w:ind w:left="250" w:hanging="250"/>
              <w:contextualSpacing/>
              <w:jc w:val="both"/>
              <w:rPr>
                <w:rFonts w:eastAsia="Calibri"/>
                <w:lang w:eastAsia="en-US"/>
              </w:rPr>
            </w:pPr>
            <w:r>
              <w:rPr>
                <w:rFonts w:eastAsia="Calibri"/>
                <w:lang w:eastAsia="en-US"/>
              </w:rPr>
              <w:t>C</w:t>
            </w:r>
            <w:r w:rsidRPr="00B246CF">
              <w:rPr>
                <w:rFonts w:eastAsia="Calibri"/>
                <w:lang w:eastAsia="en-US"/>
              </w:rPr>
              <w:t>har</w:t>
            </w:r>
            <w:r>
              <w:rPr>
                <w:rFonts w:eastAsia="Calibri"/>
                <w:lang w:eastAsia="en-US"/>
              </w:rPr>
              <w:t>akteristika podnikových financí.</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Časová hodnota peněz a riziko ve finančním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Majetková a finanční struktura podniku. Výnosy, náklady a zisk. Cash flow</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analýza podniku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Řízení oběžného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Zdroje a formy krátkodobého financování</w:t>
            </w:r>
            <w:r>
              <w:rPr>
                <w:rFonts w:eastAsia="Calibri"/>
                <w:lang w:eastAsia="en-US"/>
              </w:rPr>
              <w:t>.</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Investiční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Dlouhodobé financování investičního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Náklady kapitálu. Kapitálová struktura a její optimalizace</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Podnikový zisk a dividendová politika</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plánování</w:t>
            </w:r>
            <w:r>
              <w:rPr>
                <w:rFonts w:eastAsia="Calibri"/>
                <w:lang w:eastAsia="en-US"/>
              </w:rPr>
              <w:t>.</w:t>
            </w:r>
            <w:r w:rsidRPr="00B246CF">
              <w:rPr>
                <w:rFonts w:eastAsia="Calibri"/>
                <w:lang w:eastAsia="en-US"/>
              </w:rPr>
              <w:t xml:space="preserve"> </w:t>
            </w:r>
          </w:p>
          <w:p w:rsidR="00B246CF"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Oceňování podniku</w:t>
            </w:r>
            <w:r>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911525" w:rsidRDefault="00BF0DE5" w:rsidP="00BF0DE5">
            <w:pPr>
              <w:jc w:val="both"/>
              <w:rPr>
                <w:b/>
              </w:rPr>
            </w:pPr>
            <w:r w:rsidRPr="00911525">
              <w:rPr>
                <w:b/>
              </w:rPr>
              <w:t>Název studijního předmětu</w:t>
            </w:r>
          </w:p>
        </w:tc>
        <w:tc>
          <w:tcPr>
            <w:tcW w:w="6769" w:type="dxa"/>
            <w:gridSpan w:val="7"/>
            <w:tcBorders>
              <w:top w:val="double" w:sz="4" w:space="0" w:color="auto"/>
            </w:tcBorders>
          </w:tcPr>
          <w:p w:rsidR="00BF0DE5" w:rsidRPr="00911525" w:rsidRDefault="00BF0DE5" w:rsidP="00BF0DE5">
            <w:pPr>
              <w:jc w:val="both"/>
            </w:pPr>
            <w:r w:rsidRPr="00911525">
              <w:t>Účetní a daňové SW</w:t>
            </w:r>
          </w:p>
        </w:tc>
      </w:tr>
      <w:tr w:rsidR="00BF0DE5" w:rsidTr="00BF0DE5">
        <w:trPr>
          <w:trHeight w:val="249"/>
        </w:trPr>
        <w:tc>
          <w:tcPr>
            <w:tcW w:w="3086" w:type="dxa"/>
            <w:shd w:val="clear" w:color="auto" w:fill="F7CAAC"/>
          </w:tcPr>
          <w:p w:rsidR="00BF0DE5" w:rsidRPr="00911525" w:rsidRDefault="00BF0DE5" w:rsidP="00BF0DE5">
            <w:pPr>
              <w:jc w:val="both"/>
              <w:rPr>
                <w:b/>
              </w:rPr>
            </w:pPr>
            <w:r w:rsidRPr="00911525">
              <w:rPr>
                <w:b/>
              </w:rPr>
              <w:t>Typ předmětu</w:t>
            </w:r>
          </w:p>
        </w:tc>
        <w:tc>
          <w:tcPr>
            <w:tcW w:w="3406" w:type="dxa"/>
            <w:gridSpan w:val="4"/>
          </w:tcPr>
          <w:p w:rsidR="00BF0DE5" w:rsidRPr="00911525" w:rsidRDefault="00BF0DE5" w:rsidP="00BF0DE5">
            <w:pPr>
              <w:jc w:val="both"/>
            </w:pPr>
            <w:r>
              <w:t>p</w:t>
            </w:r>
            <w:r w:rsidRPr="00911525">
              <w:t>ovinn</w:t>
            </w:r>
            <w:r>
              <w:t>ý</w:t>
            </w:r>
            <w:r w:rsidRPr="00911525">
              <w:t xml:space="preserve"> </w:t>
            </w:r>
            <w:r w:rsidR="00E061D7">
              <w:t xml:space="preserve"> </w:t>
            </w:r>
          </w:p>
        </w:tc>
        <w:tc>
          <w:tcPr>
            <w:tcW w:w="2695" w:type="dxa"/>
            <w:gridSpan w:val="2"/>
            <w:shd w:val="clear" w:color="auto" w:fill="F7CAAC"/>
          </w:tcPr>
          <w:p w:rsidR="00BF0DE5" w:rsidRPr="00911525" w:rsidRDefault="00BF0DE5" w:rsidP="00BF0DE5">
            <w:pPr>
              <w:jc w:val="both"/>
            </w:pPr>
            <w:r w:rsidRPr="00911525">
              <w:rPr>
                <w:b/>
              </w:rPr>
              <w:t>doporučený ročník / semestr</w:t>
            </w:r>
          </w:p>
        </w:tc>
        <w:tc>
          <w:tcPr>
            <w:tcW w:w="668" w:type="dxa"/>
          </w:tcPr>
          <w:p w:rsidR="00BF0DE5" w:rsidRPr="00911525" w:rsidRDefault="00BF0DE5" w:rsidP="00BF0DE5">
            <w:pPr>
              <w:jc w:val="both"/>
            </w:pPr>
            <w:r>
              <w:t>3</w:t>
            </w:r>
            <w:r w:rsidRPr="00911525">
              <w:t>/</w:t>
            </w:r>
            <w:r>
              <w:t>Z</w:t>
            </w:r>
          </w:p>
        </w:tc>
      </w:tr>
      <w:tr w:rsidR="00BF0DE5" w:rsidTr="00BF0DE5">
        <w:tc>
          <w:tcPr>
            <w:tcW w:w="3086" w:type="dxa"/>
            <w:shd w:val="clear" w:color="auto" w:fill="F7CAAC"/>
          </w:tcPr>
          <w:p w:rsidR="00BF0DE5" w:rsidRPr="00911525" w:rsidRDefault="00BF0DE5" w:rsidP="00BF0DE5">
            <w:pPr>
              <w:jc w:val="both"/>
              <w:rPr>
                <w:b/>
              </w:rPr>
            </w:pPr>
            <w:r w:rsidRPr="00911525">
              <w:rPr>
                <w:b/>
              </w:rPr>
              <w:t>Rozsah studijního předmětu</w:t>
            </w:r>
          </w:p>
        </w:tc>
        <w:tc>
          <w:tcPr>
            <w:tcW w:w="1701" w:type="dxa"/>
            <w:gridSpan w:val="2"/>
          </w:tcPr>
          <w:p w:rsidR="00BF0DE5" w:rsidRPr="00911525" w:rsidRDefault="00BF0DE5" w:rsidP="00BF0DE5">
            <w:pPr>
              <w:jc w:val="both"/>
            </w:pPr>
            <w:r w:rsidRPr="00911525">
              <w:t>26c</w:t>
            </w:r>
          </w:p>
        </w:tc>
        <w:tc>
          <w:tcPr>
            <w:tcW w:w="889" w:type="dxa"/>
            <w:shd w:val="clear" w:color="auto" w:fill="F7CAAC"/>
          </w:tcPr>
          <w:p w:rsidR="00BF0DE5" w:rsidRPr="00911525" w:rsidRDefault="00BF0DE5" w:rsidP="00BF0DE5">
            <w:pPr>
              <w:jc w:val="both"/>
              <w:rPr>
                <w:b/>
              </w:rPr>
            </w:pPr>
            <w:r w:rsidRPr="00911525">
              <w:rPr>
                <w:b/>
              </w:rPr>
              <w:t xml:space="preserve">hod. </w:t>
            </w:r>
          </w:p>
        </w:tc>
        <w:tc>
          <w:tcPr>
            <w:tcW w:w="816" w:type="dxa"/>
          </w:tcPr>
          <w:p w:rsidR="00BF0DE5" w:rsidRPr="00911525" w:rsidRDefault="00BF0DE5" w:rsidP="00BF0DE5">
            <w:pPr>
              <w:jc w:val="both"/>
            </w:pPr>
            <w:r w:rsidRPr="00911525">
              <w:t>26</w:t>
            </w:r>
          </w:p>
        </w:tc>
        <w:tc>
          <w:tcPr>
            <w:tcW w:w="2156" w:type="dxa"/>
            <w:shd w:val="clear" w:color="auto" w:fill="F7CAAC"/>
          </w:tcPr>
          <w:p w:rsidR="00BF0DE5" w:rsidRPr="00911525" w:rsidRDefault="00BF0DE5" w:rsidP="00BF0DE5">
            <w:pPr>
              <w:jc w:val="both"/>
              <w:rPr>
                <w:b/>
              </w:rPr>
            </w:pPr>
            <w:r w:rsidRPr="00911525">
              <w:rPr>
                <w:b/>
              </w:rPr>
              <w:t>kreditů</w:t>
            </w:r>
          </w:p>
        </w:tc>
        <w:tc>
          <w:tcPr>
            <w:tcW w:w="1207" w:type="dxa"/>
            <w:gridSpan w:val="2"/>
          </w:tcPr>
          <w:p w:rsidR="00BF0DE5" w:rsidRPr="00911525" w:rsidRDefault="00BF0DE5" w:rsidP="00BF0DE5">
            <w:pPr>
              <w:jc w:val="both"/>
            </w:pPr>
            <w:r w:rsidRPr="00911525">
              <w:t>3</w:t>
            </w:r>
          </w:p>
        </w:tc>
      </w:tr>
      <w:tr w:rsidR="00BF0DE5" w:rsidTr="00BF0DE5">
        <w:tc>
          <w:tcPr>
            <w:tcW w:w="3086" w:type="dxa"/>
            <w:shd w:val="clear" w:color="auto" w:fill="F7CAAC"/>
          </w:tcPr>
          <w:p w:rsidR="00BF0DE5" w:rsidRPr="00911525" w:rsidRDefault="00BF0DE5" w:rsidP="00BF0DE5">
            <w:pPr>
              <w:jc w:val="both"/>
              <w:rPr>
                <w:b/>
              </w:rPr>
            </w:pPr>
            <w:r w:rsidRPr="00911525">
              <w:rPr>
                <w:b/>
              </w:rPr>
              <w:t>Prerekvizity, korekvizity, ekvivalence</w:t>
            </w:r>
          </w:p>
        </w:tc>
        <w:tc>
          <w:tcPr>
            <w:tcW w:w="6769" w:type="dxa"/>
            <w:gridSpan w:val="7"/>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Způsob ověření studijních výsledků</w:t>
            </w:r>
          </w:p>
        </w:tc>
        <w:tc>
          <w:tcPr>
            <w:tcW w:w="3406" w:type="dxa"/>
            <w:gridSpan w:val="4"/>
          </w:tcPr>
          <w:p w:rsidR="00BF0DE5" w:rsidRPr="00911525" w:rsidRDefault="00BF0DE5" w:rsidP="00BF0DE5">
            <w:pPr>
              <w:jc w:val="both"/>
            </w:pPr>
            <w:r w:rsidRPr="00911525">
              <w:t>klasifikovaný zápočet</w:t>
            </w:r>
          </w:p>
        </w:tc>
        <w:tc>
          <w:tcPr>
            <w:tcW w:w="2156" w:type="dxa"/>
            <w:shd w:val="clear" w:color="auto" w:fill="F7CAAC"/>
          </w:tcPr>
          <w:p w:rsidR="00BF0DE5" w:rsidRPr="00911525" w:rsidRDefault="00BF0DE5" w:rsidP="00BF0DE5">
            <w:pPr>
              <w:jc w:val="both"/>
              <w:rPr>
                <w:b/>
              </w:rPr>
            </w:pPr>
            <w:r w:rsidRPr="00911525">
              <w:rPr>
                <w:b/>
              </w:rPr>
              <w:t>Forma výuky</w:t>
            </w:r>
          </w:p>
        </w:tc>
        <w:tc>
          <w:tcPr>
            <w:tcW w:w="1207" w:type="dxa"/>
            <w:gridSpan w:val="2"/>
          </w:tcPr>
          <w:p w:rsidR="00BF0DE5" w:rsidRPr="00911525" w:rsidRDefault="00BF0DE5" w:rsidP="00BF0DE5">
            <w:pPr>
              <w:jc w:val="both"/>
            </w:pPr>
            <w:r w:rsidRPr="00911525">
              <w:t>cvičení</w:t>
            </w:r>
          </w:p>
        </w:tc>
      </w:tr>
      <w:tr w:rsidR="00BF0DE5" w:rsidTr="00BF0DE5">
        <w:tc>
          <w:tcPr>
            <w:tcW w:w="3086" w:type="dxa"/>
            <w:shd w:val="clear" w:color="auto" w:fill="F7CAAC"/>
          </w:tcPr>
          <w:p w:rsidR="00BF0DE5" w:rsidRPr="00911525" w:rsidRDefault="00BF0DE5" w:rsidP="00BF0DE5">
            <w:pPr>
              <w:jc w:val="both"/>
              <w:rPr>
                <w:b/>
              </w:rPr>
            </w:pPr>
            <w:r w:rsidRPr="00911525">
              <w:rPr>
                <w:b/>
              </w:rPr>
              <w:t>Forma způsobu ověření studijních výsledků a další požadavky na studenta</w:t>
            </w:r>
          </w:p>
        </w:tc>
        <w:tc>
          <w:tcPr>
            <w:tcW w:w="6769" w:type="dxa"/>
            <w:gridSpan w:val="7"/>
            <w:tcBorders>
              <w:bottom w:val="nil"/>
            </w:tcBorders>
          </w:tcPr>
          <w:p w:rsidR="00BF0DE5" w:rsidRDefault="00BF0DE5" w:rsidP="00BF0DE5">
            <w:r w:rsidRPr="00911525">
              <w:t>Způsob zakončení předmětu - klasifikovaný zápočet</w:t>
            </w:r>
          </w:p>
          <w:p w:rsidR="00BF0DE5" w:rsidRPr="00911525" w:rsidRDefault="00BF0DE5" w:rsidP="00BF0DE5">
            <w:pPr>
              <w:jc w:val="both"/>
            </w:pPr>
            <w:r>
              <w:t xml:space="preserve">Požadavky ke klasifikovanému zápočtu: </w:t>
            </w:r>
            <w:r w:rsidRPr="00911525">
              <w:t xml:space="preserve">odevzdání průběžných úkolů; úspěšné absolvování testu (min 60 %) na programu MONEY S4 </w:t>
            </w:r>
          </w:p>
        </w:tc>
      </w:tr>
      <w:tr w:rsidR="00BF0DE5" w:rsidTr="00BF0DE5">
        <w:trPr>
          <w:trHeight w:val="250"/>
        </w:trPr>
        <w:tc>
          <w:tcPr>
            <w:tcW w:w="9855" w:type="dxa"/>
            <w:gridSpan w:val="8"/>
            <w:tcBorders>
              <w:top w:val="nil"/>
            </w:tcBorders>
          </w:tcPr>
          <w:p w:rsidR="00BF0DE5" w:rsidRPr="00911525" w:rsidRDefault="00BF0DE5" w:rsidP="00BF0DE5">
            <w:pPr>
              <w:jc w:val="both"/>
            </w:pPr>
          </w:p>
        </w:tc>
      </w:tr>
      <w:tr w:rsidR="00BF0DE5" w:rsidTr="00BF0DE5">
        <w:trPr>
          <w:trHeight w:val="197"/>
        </w:trPr>
        <w:tc>
          <w:tcPr>
            <w:tcW w:w="3086" w:type="dxa"/>
            <w:tcBorders>
              <w:top w:val="nil"/>
            </w:tcBorders>
            <w:shd w:val="clear" w:color="auto" w:fill="F7CAAC"/>
          </w:tcPr>
          <w:p w:rsidR="00BF0DE5" w:rsidRPr="00911525" w:rsidRDefault="00BF0DE5" w:rsidP="00BF0DE5">
            <w:pPr>
              <w:jc w:val="both"/>
              <w:rPr>
                <w:b/>
              </w:rPr>
            </w:pPr>
            <w:r w:rsidRPr="00911525">
              <w:rPr>
                <w:b/>
              </w:rPr>
              <w:t>Garant předmětu</w:t>
            </w:r>
          </w:p>
        </w:tc>
        <w:tc>
          <w:tcPr>
            <w:tcW w:w="6769" w:type="dxa"/>
            <w:gridSpan w:val="7"/>
            <w:tcBorders>
              <w:top w:val="nil"/>
            </w:tcBorders>
          </w:tcPr>
          <w:p w:rsidR="00BF0DE5" w:rsidRPr="00911525" w:rsidRDefault="00BF0DE5" w:rsidP="00BF0DE5">
            <w:pPr>
              <w:jc w:val="both"/>
            </w:pPr>
            <w:r w:rsidRPr="00911525">
              <w:t>Mgr. Eva Kolářová, Ph.D.</w:t>
            </w:r>
          </w:p>
        </w:tc>
      </w:tr>
      <w:tr w:rsidR="00BF0DE5" w:rsidTr="00BF0DE5">
        <w:trPr>
          <w:trHeight w:val="243"/>
        </w:trPr>
        <w:tc>
          <w:tcPr>
            <w:tcW w:w="3086" w:type="dxa"/>
            <w:tcBorders>
              <w:top w:val="nil"/>
            </w:tcBorders>
            <w:shd w:val="clear" w:color="auto" w:fill="F7CAAC"/>
          </w:tcPr>
          <w:p w:rsidR="00BF0DE5" w:rsidRPr="00911525" w:rsidRDefault="00BF0DE5" w:rsidP="00BF0DE5">
            <w:pPr>
              <w:jc w:val="both"/>
              <w:rPr>
                <w:b/>
              </w:rPr>
            </w:pPr>
            <w:r w:rsidRPr="00911525">
              <w:rPr>
                <w:b/>
              </w:rPr>
              <w:t>Zapojení garanta do výuky předmětu</w:t>
            </w:r>
          </w:p>
        </w:tc>
        <w:tc>
          <w:tcPr>
            <w:tcW w:w="6769" w:type="dxa"/>
            <w:gridSpan w:val="7"/>
            <w:tcBorders>
              <w:top w:val="nil"/>
            </w:tcBorders>
          </w:tcPr>
          <w:p w:rsidR="00BF0DE5" w:rsidRPr="00911525" w:rsidRDefault="00BF0DE5" w:rsidP="00BF0DE5">
            <w:pPr>
              <w:jc w:val="both"/>
            </w:pPr>
            <w:r w:rsidRPr="009245CD">
              <w:t>Garant se podílí v rozsahu 100 %, stanovuje koncepci cvičení a dohlíží na jejich jednotné vedení.</w:t>
            </w:r>
          </w:p>
        </w:tc>
      </w:tr>
      <w:tr w:rsidR="00BF0DE5" w:rsidTr="00BF0DE5">
        <w:tc>
          <w:tcPr>
            <w:tcW w:w="3086" w:type="dxa"/>
            <w:shd w:val="clear" w:color="auto" w:fill="F7CAAC"/>
          </w:tcPr>
          <w:p w:rsidR="00BF0DE5" w:rsidRPr="00911525" w:rsidRDefault="00BF0DE5" w:rsidP="00BF0DE5">
            <w:pPr>
              <w:jc w:val="both"/>
              <w:rPr>
                <w:b/>
              </w:rPr>
            </w:pPr>
            <w:r w:rsidRPr="00911525">
              <w:rPr>
                <w:b/>
              </w:rPr>
              <w:t>Vyučující</w:t>
            </w:r>
          </w:p>
        </w:tc>
        <w:tc>
          <w:tcPr>
            <w:tcW w:w="6769" w:type="dxa"/>
            <w:gridSpan w:val="7"/>
            <w:tcBorders>
              <w:bottom w:val="nil"/>
            </w:tcBorders>
          </w:tcPr>
          <w:p w:rsidR="00BF0DE5" w:rsidRPr="00911525" w:rsidRDefault="00BF0DE5" w:rsidP="00BF0DE5">
            <w:pPr>
              <w:jc w:val="both"/>
            </w:pPr>
            <w:r w:rsidRPr="00911525">
              <w:t xml:space="preserve">Mgr. Eva Kolářová, Ph.D. </w:t>
            </w:r>
            <w:r>
              <w:t>–</w:t>
            </w:r>
            <w:r w:rsidR="00D07FC0">
              <w:t xml:space="preserve"> vedení</w:t>
            </w:r>
            <w:r>
              <w:t xml:space="preserve"> cvičení </w:t>
            </w:r>
            <w:r w:rsidRPr="00911525">
              <w:t>(100%)</w:t>
            </w:r>
          </w:p>
        </w:tc>
      </w:tr>
      <w:tr w:rsidR="00BF0DE5" w:rsidTr="00BF0DE5">
        <w:trPr>
          <w:trHeight w:val="70"/>
        </w:trPr>
        <w:tc>
          <w:tcPr>
            <w:tcW w:w="9855" w:type="dxa"/>
            <w:gridSpan w:val="8"/>
            <w:tcBorders>
              <w:top w:val="nil"/>
            </w:tcBorders>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Stručná anotace předmětu</w:t>
            </w:r>
          </w:p>
        </w:tc>
        <w:tc>
          <w:tcPr>
            <w:tcW w:w="6769" w:type="dxa"/>
            <w:gridSpan w:val="7"/>
            <w:tcBorders>
              <w:bottom w:val="nil"/>
            </w:tcBorders>
          </w:tcPr>
          <w:p w:rsidR="00BF0DE5" w:rsidRPr="00911525"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Pr="00911525" w:rsidRDefault="00BF0DE5" w:rsidP="00BF0DE5">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BF0DE5" w:rsidRDefault="00BF0DE5" w:rsidP="00BF0DE5">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3D4BF3" w:rsidRDefault="003D4BF3" w:rsidP="00BF0DE5">
            <w:pPr>
              <w:jc w:val="both"/>
              <w:rPr>
                <w:ins w:id="1692" w:author="Neubauerová Bronislava" w:date="2019-08-29T10:38:00Z"/>
              </w:rPr>
            </w:pPr>
            <w:ins w:id="1693" w:author="Neubauerová Bronislava" w:date="2019-08-29T10:39:00Z">
              <w:r w:rsidRPr="003D4BF3">
                <w:t>V rámci předmětu Účetní a daňové SW jsou studenti se během semestru seznamují s nejrozšířenějšími účetními systémy v České republice, konkrétní výuka probíhá na informačním systému Money S4, který využívají společnosti, které s potřebou vlastností velkého ERP systému.  K dispozici jsou veškeré moduly k vedení účetnictví a mezd, vyřizování objednávek nebo správu ceníků.</w:t>
              </w:r>
            </w:ins>
          </w:p>
          <w:p w:rsidR="00BF0DE5" w:rsidRDefault="00BF0DE5" w:rsidP="004D784A">
            <w:pPr>
              <w:pStyle w:val="Odstavecseseznamem"/>
              <w:numPr>
                <w:ilvl w:val="0"/>
                <w:numId w:val="39"/>
              </w:numPr>
              <w:ind w:left="247" w:hanging="247"/>
              <w:jc w:val="both"/>
            </w:pPr>
            <w:r w:rsidRPr="00911525">
              <w:t>Nastavení agendy</w:t>
            </w:r>
            <w:r w:rsidR="00D07FC0">
              <w:t>.</w:t>
            </w:r>
          </w:p>
          <w:p w:rsidR="00BF0DE5" w:rsidRPr="00911525" w:rsidRDefault="00BF0DE5" w:rsidP="004D784A">
            <w:pPr>
              <w:pStyle w:val="Odstavecseseznamem"/>
              <w:numPr>
                <w:ilvl w:val="0"/>
                <w:numId w:val="39"/>
              </w:numPr>
              <w:ind w:left="247" w:hanging="247"/>
              <w:jc w:val="both"/>
            </w:pPr>
            <w:r>
              <w:t>F</w:t>
            </w:r>
            <w:r w:rsidRPr="00911525">
              <w:t>aktura</w:t>
            </w:r>
            <w:r>
              <w:t>ce</w:t>
            </w:r>
            <w:r w:rsidR="00D07FC0">
              <w:t>.</w:t>
            </w:r>
          </w:p>
          <w:p w:rsidR="00BF0DE5" w:rsidRPr="00911525" w:rsidRDefault="00BF0DE5" w:rsidP="004D784A">
            <w:pPr>
              <w:pStyle w:val="Odstavecseseznamem"/>
              <w:numPr>
                <w:ilvl w:val="0"/>
                <w:numId w:val="39"/>
              </w:numPr>
              <w:ind w:left="247" w:hanging="247"/>
              <w:jc w:val="both"/>
            </w:pPr>
            <w:r w:rsidRPr="00911525">
              <w:t xml:space="preserve">Pokladní </w:t>
            </w:r>
            <w:r>
              <w:t>doklady</w:t>
            </w:r>
            <w:r w:rsidR="00D07FC0">
              <w:t>.</w:t>
            </w:r>
          </w:p>
          <w:p w:rsidR="00BF0DE5" w:rsidRPr="00911525" w:rsidRDefault="00BF0DE5" w:rsidP="004D784A">
            <w:pPr>
              <w:pStyle w:val="Odstavecseseznamem"/>
              <w:numPr>
                <w:ilvl w:val="0"/>
                <w:numId w:val="39"/>
              </w:numPr>
              <w:ind w:left="247" w:hanging="247"/>
              <w:jc w:val="both"/>
            </w:pPr>
            <w:r w:rsidRPr="00911525">
              <w:t>Bankovní výpis</w:t>
            </w:r>
            <w:r w:rsidR="00D07FC0">
              <w:t>.</w:t>
            </w:r>
          </w:p>
          <w:p w:rsidR="00BF0DE5" w:rsidRPr="00911525" w:rsidRDefault="00BF0DE5" w:rsidP="004D784A">
            <w:pPr>
              <w:pStyle w:val="Odstavecseseznamem"/>
              <w:numPr>
                <w:ilvl w:val="0"/>
                <w:numId w:val="39"/>
              </w:numPr>
              <w:ind w:left="247" w:hanging="247"/>
              <w:jc w:val="both"/>
            </w:pPr>
            <w:r w:rsidRPr="00911525">
              <w:t>Daňové přiznání k</w:t>
            </w:r>
            <w:r w:rsidR="00D07FC0">
              <w:t> </w:t>
            </w:r>
            <w:r w:rsidRPr="00911525">
              <w:t>DPH</w:t>
            </w:r>
            <w:r w:rsidR="00D07FC0">
              <w:t>.</w:t>
            </w:r>
          </w:p>
          <w:p w:rsidR="00BF0DE5" w:rsidRPr="00911525" w:rsidRDefault="00BF0DE5" w:rsidP="004D784A">
            <w:pPr>
              <w:pStyle w:val="Odstavecseseznamem"/>
              <w:numPr>
                <w:ilvl w:val="0"/>
                <w:numId w:val="39"/>
              </w:numPr>
              <w:ind w:left="247" w:hanging="247"/>
              <w:jc w:val="both"/>
            </w:pPr>
            <w:r w:rsidRPr="00911525">
              <w:t>Mzdy</w:t>
            </w:r>
            <w:r w:rsidR="00D07FC0">
              <w:t>.</w:t>
            </w:r>
          </w:p>
          <w:p w:rsidR="00BF0DE5" w:rsidRPr="00911525" w:rsidRDefault="00BF0DE5" w:rsidP="004D784A">
            <w:pPr>
              <w:pStyle w:val="Odstavecseseznamem"/>
              <w:numPr>
                <w:ilvl w:val="0"/>
                <w:numId w:val="39"/>
              </w:numPr>
              <w:ind w:left="247" w:hanging="247"/>
              <w:jc w:val="both"/>
            </w:pPr>
            <w:r w:rsidRPr="00911525">
              <w:t>Kniha jízd</w:t>
            </w:r>
            <w:r w:rsidR="00D07FC0">
              <w:t>.</w:t>
            </w:r>
          </w:p>
          <w:p w:rsidR="00BF0DE5" w:rsidRPr="00911525" w:rsidRDefault="00BF0DE5" w:rsidP="004D784A">
            <w:pPr>
              <w:pStyle w:val="Odstavecseseznamem"/>
              <w:numPr>
                <w:ilvl w:val="0"/>
                <w:numId w:val="39"/>
              </w:numPr>
              <w:ind w:left="247" w:hanging="247"/>
              <w:jc w:val="both"/>
            </w:pPr>
            <w:r w:rsidRPr="00911525">
              <w:t>Karta majetku</w:t>
            </w:r>
            <w:r w:rsidR="00D07FC0">
              <w:t>.</w:t>
            </w:r>
          </w:p>
          <w:p w:rsidR="00BF0DE5" w:rsidRPr="00911525" w:rsidRDefault="00BF0DE5" w:rsidP="004D784A">
            <w:pPr>
              <w:pStyle w:val="Odstavecseseznamem"/>
              <w:numPr>
                <w:ilvl w:val="0"/>
                <w:numId w:val="39"/>
              </w:numPr>
              <w:ind w:left="247" w:hanging="247"/>
              <w:jc w:val="both"/>
            </w:pPr>
            <w:r w:rsidRPr="00911525">
              <w:t>Objednávky</w:t>
            </w:r>
            <w:r w:rsidR="00D07FC0">
              <w:t>.</w:t>
            </w:r>
          </w:p>
          <w:p w:rsidR="00BF0DE5" w:rsidRPr="00911525" w:rsidRDefault="00BF0DE5" w:rsidP="004D784A">
            <w:pPr>
              <w:pStyle w:val="Odstavecseseznamem"/>
              <w:numPr>
                <w:ilvl w:val="0"/>
                <w:numId w:val="39"/>
              </w:numPr>
              <w:ind w:left="247" w:hanging="247"/>
              <w:jc w:val="both"/>
            </w:pPr>
            <w:r w:rsidRPr="00911525">
              <w:t>Nákup a prodej zboží</w:t>
            </w:r>
            <w:r w:rsidR="00D07FC0">
              <w:t>.</w:t>
            </w:r>
          </w:p>
          <w:p w:rsidR="00BF0DE5" w:rsidRPr="00911525" w:rsidRDefault="00BF0DE5" w:rsidP="004D784A">
            <w:pPr>
              <w:pStyle w:val="Odstavecseseznamem"/>
              <w:numPr>
                <w:ilvl w:val="0"/>
                <w:numId w:val="39"/>
              </w:numPr>
              <w:ind w:left="247" w:hanging="247"/>
              <w:jc w:val="both"/>
            </w:pPr>
            <w:r w:rsidRPr="00911525">
              <w:t>Sklad</w:t>
            </w:r>
            <w:r w:rsidR="00D07FC0">
              <w:t>.</w:t>
            </w:r>
          </w:p>
          <w:p w:rsidR="00BF0DE5" w:rsidRPr="00911525" w:rsidRDefault="00BF0DE5" w:rsidP="004D784A">
            <w:pPr>
              <w:pStyle w:val="Odstavecseseznamem"/>
              <w:numPr>
                <w:ilvl w:val="0"/>
                <w:numId w:val="39"/>
              </w:numPr>
              <w:ind w:left="247" w:hanging="247"/>
              <w:jc w:val="both"/>
            </w:pPr>
            <w:r w:rsidRPr="00911525">
              <w:t>Účetní programy</w:t>
            </w:r>
            <w:r w:rsidR="00D07FC0">
              <w:t>.</w:t>
            </w:r>
          </w:p>
        </w:tc>
      </w:tr>
      <w:tr w:rsidR="00BF0DE5" w:rsidTr="00BF0DE5">
        <w:trPr>
          <w:trHeight w:val="265"/>
        </w:trPr>
        <w:tc>
          <w:tcPr>
            <w:tcW w:w="3653" w:type="dxa"/>
            <w:gridSpan w:val="2"/>
            <w:tcBorders>
              <w:top w:val="nil"/>
            </w:tcBorders>
            <w:shd w:val="clear" w:color="auto" w:fill="F7CAAC"/>
          </w:tcPr>
          <w:p w:rsidR="00BF0DE5" w:rsidRPr="00911525" w:rsidRDefault="00BF0DE5" w:rsidP="00BF0DE5">
            <w:pPr>
              <w:jc w:val="both"/>
            </w:pPr>
            <w:r w:rsidRPr="00911525">
              <w:rPr>
                <w:b/>
              </w:rPr>
              <w:t>Studijní literatura a studijní pomůcky</w:t>
            </w:r>
          </w:p>
        </w:tc>
        <w:tc>
          <w:tcPr>
            <w:tcW w:w="6202" w:type="dxa"/>
            <w:gridSpan w:val="6"/>
            <w:tcBorders>
              <w:top w:val="nil"/>
              <w:bottom w:val="nil"/>
            </w:tcBorders>
          </w:tcPr>
          <w:p w:rsidR="00BF0DE5" w:rsidRPr="00911525" w:rsidRDefault="00BF0DE5" w:rsidP="00BF0DE5">
            <w:pPr>
              <w:jc w:val="both"/>
            </w:pPr>
          </w:p>
        </w:tc>
      </w:tr>
      <w:tr w:rsidR="00BF0DE5" w:rsidTr="00BF0DE5">
        <w:trPr>
          <w:trHeight w:val="1638"/>
        </w:trPr>
        <w:tc>
          <w:tcPr>
            <w:tcW w:w="9855" w:type="dxa"/>
            <w:gridSpan w:val="8"/>
            <w:tcBorders>
              <w:top w:val="nil"/>
            </w:tcBorders>
          </w:tcPr>
          <w:p w:rsidR="00BF0DE5" w:rsidRDefault="00BF0DE5" w:rsidP="00BF0DE5">
            <w:pPr>
              <w:ind w:left="360" w:hanging="360"/>
              <w:rPr>
                <w:b/>
              </w:rPr>
            </w:pPr>
            <w:r>
              <w:rPr>
                <w:b/>
              </w:rPr>
              <w:t>Povinná literatura</w:t>
            </w:r>
          </w:p>
          <w:p w:rsidR="00BF0DE5" w:rsidRDefault="00BF0DE5" w:rsidP="00BF0DE5">
            <w:pPr>
              <w:jc w:val="both"/>
            </w:pPr>
            <w:r>
              <w:t>Daňové zákony a související předpisy v aktuálním znění.</w:t>
            </w:r>
          </w:p>
          <w:p w:rsidR="00BF0DE5" w:rsidRDefault="00BF0DE5" w:rsidP="00BF0DE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49" w:history="1">
              <w:r w:rsidRPr="00003EB1">
                <w:rPr>
                  <w:rStyle w:val="Hypertextovodkaz"/>
                </w:rPr>
                <w:t>http://vyuka.fame.utb.cz</w:t>
              </w:r>
            </w:hyperlink>
          </w:p>
          <w:p w:rsidR="00BF0DE5" w:rsidRDefault="00BF0DE5" w:rsidP="00BF0DE5">
            <w:pPr>
              <w:ind w:left="360" w:hanging="360"/>
              <w:rPr>
                <w:b/>
              </w:rPr>
            </w:pPr>
            <w:r>
              <w:rPr>
                <w:b/>
              </w:rPr>
              <w:t>Doporučená literatura</w:t>
            </w:r>
          </w:p>
          <w:p w:rsidR="00BF0DE5" w:rsidRDefault="00BF0DE5" w:rsidP="00BF0DE5">
            <w:pPr>
              <w:ind w:left="360" w:hanging="360"/>
            </w:pPr>
            <w:r w:rsidRPr="00526E0E">
              <w:t>https://www.money.cz/wp-content/uploads/jak-vybrat-erp-system.pdf</w:t>
            </w:r>
          </w:p>
          <w:p w:rsidR="00BF0DE5" w:rsidRPr="00596297" w:rsidRDefault="00B8041B" w:rsidP="00BF0DE5">
            <w:pPr>
              <w:ind w:left="360" w:hanging="360"/>
              <w:rPr>
                <w:b/>
              </w:rPr>
            </w:pPr>
            <w:hyperlink r:id="rId50" w:history="1">
              <w:r w:rsidR="00BF0DE5" w:rsidRPr="00911525">
                <w:rPr>
                  <w:rStyle w:val="Hypertextovodkaz"/>
                  <w:i/>
                  <w:iCs/>
                </w:rPr>
                <w:t>http://www.abra.eu/ke-stazeni/abra-g2?utm_source=seznam&amp;utm_medium=cpc&amp;utm_campaign=obecna</w:t>
              </w:r>
            </w:hyperlink>
          </w:p>
          <w:p w:rsidR="00BF0DE5" w:rsidRPr="00911525" w:rsidRDefault="00BF0DE5" w:rsidP="00BF0DE5">
            <w:pPr>
              <w:ind w:left="360" w:hanging="360"/>
            </w:pPr>
            <w:r w:rsidRPr="00911525">
              <w:rPr>
                <w:i/>
                <w:iCs/>
              </w:rPr>
              <w:t>http://www.stormware.cz/pohoda/</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911525" w:rsidRDefault="00BF0DE5" w:rsidP="00BF0DE5">
            <w:pPr>
              <w:jc w:val="center"/>
              <w:rPr>
                <w:b/>
              </w:rPr>
            </w:pPr>
            <w:r w:rsidRPr="00911525">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911525" w:rsidRDefault="00BF0DE5" w:rsidP="00BF0DE5">
            <w:pPr>
              <w:jc w:val="both"/>
            </w:pPr>
            <w:r w:rsidRPr="00911525">
              <w:rPr>
                <w:b/>
              </w:rPr>
              <w:t>Rozsah konzultací (soustředění)</w:t>
            </w:r>
          </w:p>
        </w:tc>
        <w:tc>
          <w:tcPr>
            <w:tcW w:w="889" w:type="dxa"/>
            <w:tcBorders>
              <w:top w:val="single" w:sz="2" w:space="0" w:color="auto"/>
            </w:tcBorders>
          </w:tcPr>
          <w:p w:rsidR="00BF0DE5" w:rsidRPr="00911525" w:rsidRDefault="00BF0DE5" w:rsidP="00BF0DE5">
            <w:pPr>
              <w:jc w:val="both"/>
            </w:pPr>
            <w:r w:rsidRPr="00911525">
              <w:t>10</w:t>
            </w:r>
          </w:p>
        </w:tc>
        <w:tc>
          <w:tcPr>
            <w:tcW w:w="4179" w:type="dxa"/>
            <w:gridSpan w:val="4"/>
            <w:tcBorders>
              <w:top w:val="single" w:sz="2" w:space="0" w:color="auto"/>
            </w:tcBorders>
            <w:shd w:val="clear" w:color="auto" w:fill="F7CAAC"/>
          </w:tcPr>
          <w:p w:rsidR="00BF0DE5" w:rsidRPr="00911525" w:rsidRDefault="00BF0DE5" w:rsidP="00BF0DE5">
            <w:pPr>
              <w:jc w:val="both"/>
              <w:rPr>
                <w:b/>
              </w:rPr>
            </w:pPr>
            <w:r w:rsidRPr="00911525">
              <w:rPr>
                <w:b/>
              </w:rPr>
              <w:t xml:space="preserve">hodin </w:t>
            </w:r>
          </w:p>
        </w:tc>
      </w:tr>
      <w:tr w:rsidR="00BF0DE5" w:rsidTr="00BF0DE5">
        <w:tc>
          <w:tcPr>
            <w:tcW w:w="9855" w:type="dxa"/>
            <w:gridSpan w:val="8"/>
            <w:shd w:val="clear" w:color="auto" w:fill="F7CAAC"/>
          </w:tcPr>
          <w:p w:rsidR="00BF0DE5" w:rsidRPr="00911525" w:rsidRDefault="00BF0DE5" w:rsidP="00BF0DE5">
            <w:pPr>
              <w:jc w:val="both"/>
              <w:rPr>
                <w:b/>
              </w:rPr>
            </w:pPr>
            <w:r w:rsidRPr="00911525">
              <w:rPr>
                <w:b/>
              </w:rPr>
              <w:t>Informace o způsobu kontaktu s vyučujícím</w:t>
            </w:r>
          </w:p>
        </w:tc>
      </w:tr>
      <w:tr w:rsidR="00BF0DE5" w:rsidTr="00BF0DE5">
        <w:trPr>
          <w:trHeight w:val="723"/>
        </w:trPr>
        <w:tc>
          <w:tcPr>
            <w:tcW w:w="9855" w:type="dxa"/>
            <w:gridSpan w:val="8"/>
          </w:tcPr>
          <w:p w:rsidR="00BF0DE5" w:rsidRPr="00911525" w:rsidRDefault="00BF0DE5" w:rsidP="00BF0DE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BC18AE" w:rsidRDefault="00BF0DE5" w:rsidP="00BF0DE5">
            <w:pPr>
              <w:jc w:val="both"/>
              <w:rPr>
                <w:b/>
              </w:rPr>
            </w:pPr>
            <w:r w:rsidRPr="00BC18AE">
              <w:rPr>
                <w:b/>
              </w:rPr>
              <w:t>Název studijního předmětu</w:t>
            </w:r>
          </w:p>
        </w:tc>
        <w:tc>
          <w:tcPr>
            <w:tcW w:w="6769" w:type="dxa"/>
            <w:gridSpan w:val="7"/>
            <w:tcBorders>
              <w:top w:val="double" w:sz="4" w:space="0" w:color="auto"/>
            </w:tcBorders>
          </w:tcPr>
          <w:p w:rsidR="00BF0DE5" w:rsidRPr="00855FD8" w:rsidRDefault="00BF0DE5" w:rsidP="00BF0DE5">
            <w:pPr>
              <w:rPr>
                <w:color w:val="000000"/>
              </w:rPr>
            </w:pPr>
            <w:r>
              <w:rPr>
                <w:color w:val="000000"/>
              </w:rPr>
              <w:t>Základy mezinárodního účetnictví</w:t>
            </w:r>
          </w:p>
        </w:tc>
      </w:tr>
      <w:tr w:rsidR="00BF0DE5" w:rsidTr="00BF0DE5">
        <w:trPr>
          <w:trHeight w:val="249"/>
        </w:trPr>
        <w:tc>
          <w:tcPr>
            <w:tcW w:w="3086" w:type="dxa"/>
            <w:shd w:val="clear" w:color="auto" w:fill="F7CAAC"/>
          </w:tcPr>
          <w:p w:rsidR="00BF0DE5" w:rsidRPr="00BC18AE" w:rsidRDefault="00BF0DE5" w:rsidP="00BF0DE5">
            <w:pPr>
              <w:jc w:val="both"/>
              <w:rPr>
                <w:b/>
              </w:rPr>
            </w:pPr>
            <w:r w:rsidRPr="00BC18AE">
              <w:rPr>
                <w:b/>
              </w:rPr>
              <w:t>Typ předmětu</w:t>
            </w:r>
          </w:p>
        </w:tc>
        <w:tc>
          <w:tcPr>
            <w:tcW w:w="3406" w:type="dxa"/>
            <w:gridSpan w:val="4"/>
          </w:tcPr>
          <w:p w:rsidR="00BF0DE5" w:rsidRPr="00BC18AE" w:rsidRDefault="00BF0DE5" w:rsidP="00BF0DE5">
            <w:pPr>
              <w:jc w:val="both"/>
            </w:pPr>
            <w:r>
              <w:t>povinný</w:t>
            </w:r>
            <w:r w:rsidRPr="00BC18AE">
              <w:t xml:space="preserve"> „P</w:t>
            </w:r>
            <w:r>
              <w:t>Z</w:t>
            </w:r>
            <w:r w:rsidRPr="00BC18AE">
              <w:t>“</w:t>
            </w:r>
          </w:p>
        </w:tc>
        <w:tc>
          <w:tcPr>
            <w:tcW w:w="2695" w:type="dxa"/>
            <w:gridSpan w:val="2"/>
            <w:shd w:val="clear" w:color="auto" w:fill="F7CAAC"/>
          </w:tcPr>
          <w:p w:rsidR="00BF0DE5" w:rsidRPr="00BC18AE" w:rsidRDefault="00BF0DE5" w:rsidP="00BF0DE5">
            <w:pPr>
              <w:jc w:val="both"/>
            </w:pPr>
            <w:r w:rsidRPr="00BC18AE">
              <w:rPr>
                <w:b/>
              </w:rPr>
              <w:t>doporučený ročník / semestr</w:t>
            </w:r>
          </w:p>
        </w:tc>
        <w:tc>
          <w:tcPr>
            <w:tcW w:w="668" w:type="dxa"/>
          </w:tcPr>
          <w:p w:rsidR="00BF0DE5" w:rsidRPr="00BC18AE" w:rsidRDefault="00BF0DE5" w:rsidP="00BF0DE5">
            <w:pPr>
              <w:jc w:val="both"/>
            </w:pPr>
            <w:r>
              <w:t>3/Z</w:t>
            </w:r>
          </w:p>
        </w:tc>
      </w:tr>
      <w:tr w:rsidR="00BF0DE5" w:rsidTr="00BF0DE5">
        <w:tc>
          <w:tcPr>
            <w:tcW w:w="3086" w:type="dxa"/>
            <w:shd w:val="clear" w:color="auto" w:fill="F7CAAC"/>
          </w:tcPr>
          <w:p w:rsidR="00BF0DE5" w:rsidRPr="00BC18AE" w:rsidRDefault="00BF0DE5" w:rsidP="00BF0DE5">
            <w:pPr>
              <w:jc w:val="both"/>
              <w:rPr>
                <w:b/>
              </w:rPr>
            </w:pPr>
            <w:r w:rsidRPr="00BC18AE">
              <w:rPr>
                <w:b/>
              </w:rPr>
              <w:t>Rozsah studijního předmětu</w:t>
            </w:r>
          </w:p>
        </w:tc>
        <w:tc>
          <w:tcPr>
            <w:tcW w:w="1701" w:type="dxa"/>
            <w:gridSpan w:val="2"/>
          </w:tcPr>
          <w:p w:rsidR="00BF0DE5" w:rsidRPr="00BC18AE" w:rsidRDefault="00BF0DE5" w:rsidP="00BF0DE5">
            <w:pPr>
              <w:jc w:val="both"/>
            </w:pPr>
            <w:r>
              <w:t>26p + 13</w:t>
            </w:r>
            <w:r w:rsidRPr="00BC18AE">
              <w:t>c</w:t>
            </w:r>
          </w:p>
        </w:tc>
        <w:tc>
          <w:tcPr>
            <w:tcW w:w="889" w:type="dxa"/>
            <w:shd w:val="clear" w:color="auto" w:fill="F7CAAC"/>
          </w:tcPr>
          <w:p w:rsidR="00BF0DE5" w:rsidRPr="00BC18AE" w:rsidRDefault="00BF0DE5" w:rsidP="00BF0DE5">
            <w:pPr>
              <w:jc w:val="both"/>
              <w:rPr>
                <w:b/>
              </w:rPr>
            </w:pPr>
            <w:r w:rsidRPr="00BC18AE">
              <w:rPr>
                <w:b/>
              </w:rPr>
              <w:t xml:space="preserve">hod. </w:t>
            </w:r>
          </w:p>
        </w:tc>
        <w:tc>
          <w:tcPr>
            <w:tcW w:w="816" w:type="dxa"/>
          </w:tcPr>
          <w:p w:rsidR="00BF0DE5" w:rsidRPr="00BC18AE" w:rsidRDefault="00BF0DE5" w:rsidP="00BF0DE5">
            <w:pPr>
              <w:jc w:val="both"/>
            </w:pPr>
            <w:r>
              <w:t>39</w:t>
            </w:r>
          </w:p>
        </w:tc>
        <w:tc>
          <w:tcPr>
            <w:tcW w:w="2156" w:type="dxa"/>
            <w:shd w:val="clear" w:color="auto" w:fill="F7CAAC"/>
          </w:tcPr>
          <w:p w:rsidR="00BF0DE5" w:rsidRPr="00BC18AE" w:rsidRDefault="00BF0DE5" w:rsidP="00BF0DE5">
            <w:pPr>
              <w:jc w:val="both"/>
              <w:rPr>
                <w:b/>
              </w:rPr>
            </w:pPr>
            <w:r w:rsidRPr="00BC18AE">
              <w:rPr>
                <w:b/>
              </w:rPr>
              <w:t>kreditů</w:t>
            </w:r>
          </w:p>
        </w:tc>
        <w:tc>
          <w:tcPr>
            <w:tcW w:w="1207" w:type="dxa"/>
            <w:gridSpan w:val="2"/>
          </w:tcPr>
          <w:p w:rsidR="00BF0DE5" w:rsidRPr="00BC18AE" w:rsidRDefault="00BF0DE5" w:rsidP="00BF0DE5">
            <w:pPr>
              <w:jc w:val="both"/>
            </w:pPr>
            <w:r w:rsidRPr="00BC18AE">
              <w:t>4</w:t>
            </w:r>
          </w:p>
        </w:tc>
      </w:tr>
      <w:tr w:rsidR="00BF0DE5" w:rsidTr="00BF0DE5">
        <w:tc>
          <w:tcPr>
            <w:tcW w:w="3086" w:type="dxa"/>
            <w:shd w:val="clear" w:color="auto" w:fill="F7CAAC"/>
          </w:tcPr>
          <w:p w:rsidR="00BF0DE5" w:rsidRPr="00BC18AE" w:rsidRDefault="00BF0DE5" w:rsidP="00BF0DE5">
            <w:pPr>
              <w:jc w:val="both"/>
              <w:rPr>
                <w:b/>
              </w:rPr>
            </w:pPr>
            <w:r w:rsidRPr="00BC18AE">
              <w:rPr>
                <w:b/>
              </w:rPr>
              <w:t>Prerekvizity, korekvizity, ekvivalence</w:t>
            </w:r>
          </w:p>
        </w:tc>
        <w:tc>
          <w:tcPr>
            <w:tcW w:w="6769" w:type="dxa"/>
            <w:gridSpan w:val="7"/>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Způsob ověření studijních výsledků</w:t>
            </w:r>
          </w:p>
        </w:tc>
        <w:tc>
          <w:tcPr>
            <w:tcW w:w="3406" w:type="dxa"/>
            <w:gridSpan w:val="4"/>
          </w:tcPr>
          <w:p w:rsidR="00BF0DE5" w:rsidRPr="00BC18AE" w:rsidRDefault="00BF0DE5" w:rsidP="00BF0DE5">
            <w:pPr>
              <w:jc w:val="both"/>
            </w:pPr>
            <w:r w:rsidRPr="00BC18AE">
              <w:t>klasifikovaný zápočet</w:t>
            </w:r>
          </w:p>
        </w:tc>
        <w:tc>
          <w:tcPr>
            <w:tcW w:w="2156" w:type="dxa"/>
            <w:shd w:val="clear" w:color="auto" w:fill="F7CAAC"/>
          </w:tcPr>
          <w:p w:rsidR="00BF0DE5" w:rsidRPr="00BC18AE" w:rsidRDefault="00BF0DE5" w:rsidP="00BF0DE5">
            <w:pPr>
              <w:jc w:val="both"/>
              <w:rPr>
                <w:b/>
              </w:rPr>
            </w:pPr>
            <w:r w:rsidRPr="00BC18AE">
              <w:rPr>
                <w:b/>
              </w:rPr>
              <w:t>Forma výuky</w:t>
            </w:r>
          </w:p>
        </w:tc>
        <w:tc>
          <w:tcPr>
            <w:tcW w:w="1207" w:type="dxa"/>
            <w:gridSpan w:val="2"/>
          </w:tcPr>
          <w:p w:rsidR="00BF0DE5" w:rsidRPr="00BC18AE" w:rsidRDefault="00BF0DE5" w:rsidP="00BF0DE5">
            <w:pPr>
              <w:jc w:val="both"/>
            </w:pPr>
            <w:r w:rsidRPr="00BC18AE">
              <w:t>přednáška, cvičení</w:t>
            </w:r>
          </w:p>
        </w:tc>
      </w:tr>
      <w:tr w:rsidR="00BF0DE5" w:rsidTr="00BF0DE5">
        <w:tc>
          <w:tcPr>
            <w:tcW w:w="3086" w:type="dxa"/>
            <w:shd w:val="clear" w:color="auto" w:fill="F7CAAC"/>
          </w:tcPr>
          <w:p w:rsidR="00BF0DE5" w:rsidRPr="00BC18AE" w:rsidRDefault="00BF0DE5" w:rsidP="00BF0DE5">
            <w:pPr>
              <w:jc w:val="both"/>
              <w:rPr>
                <w:b/>
              </w:rPr>
            </w:pPr>
            <w:r w:rsidRPr="00BC18AE">
              <w:rPr>
                <w:b/>
              </w:rPr>
              <w:t>Forma způsobu ověření studijních výsledků a další požadavky na studenta</w:t>
            </w:r>
          </w:p>
        </w:tc>
        <w:tc>
          <w:tcPr>
            <w:tcW w:w="6769" w:type="dxa"/>
            <w:gridSpan w:val="7"/>
            <w:tcBorders>
              <w:bottom w:val="nil"/>
            </w:tcBorders>
          </w:tcPr>
          <w:p w:rsidR="00BF0DE5" w:rsidRDefault="00BF0DE5" w:rsidP="00BF0DE5">
            <w:pPr>
              <w:rPr>
                <w:color w:val="000000"/>
                <w:shd w:val="clear" w:color="auto" w:fill="FFFFFF"/>
              </w:rPr>
            </w:pPr>
            <w:r w:rsidRPr="00BC18AE">
              <w:rPr>
                <w:color w:val="000000"/>
                <w:shd w:val="clear" w:color="auto" w:fill="FFFFFF"/>
              </w:rPr>
              <w:t>Způsob zakončení předmětu - klasifikovaný zápočet</w:t>
            </w:r>
          </w:p>
          <w:p w:rsidR="00BF0DE5" w:rsidRPr="00BC18AE" w:rsidRDefault="00BF0DE5" w:rsidP="00BF0DE5">
            <w:pPr>
              <w:jc w:val="both"/>
              <w:rPr>
                <w:color w:val="1F497D"/>
              </w:rPr>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cvičeních</w:t>
            </w:r>
            <w:r w:rsidRPr="00BC18AE">
              <w:rPr>
                <w:color w:val="000000"/>
                <w:shd w:val="clear" w:color="auto" w:fill="FFFFFF"/>
              </w:rPr>
              <w:t xml:space="preserve"> (80%)</w:t>
            </w:r>
            <w:r>
              <w:rPr>
                <w:color w:val="000000"/>
              </w:rPr>
              <w:t xml:space="preserve">; </w:t>
            </w:r>
            <w:r>
              <w:rPr>
                <w:color w:val="000000"/>
                <w:shd w:val="clear" w:color="auto" w:fill="FFFFFF"/>
              </w:rPr>
              <w:t xml:space="preserve">úspěšné absolvování 1 písemného testu </w:t>
            </w:r>
            <w:r>
              <w:t>(získání min. 60% bodů).</w:t>
            </w:r>
          </w:p>
        </w:tc>
      </w:tr>
      <w:tr w:rsidR="00BF0DE5" w:rsidTr="00BF0DE5">
        <w:trPr>
          <w:trHeight w:val="250"/>
        </w:trPr>
        <w:tc>
          <w:tcPr>
            <w:tcW w:w="9855" w:type="dxa"/>
            <w:gridSpan w:val="8"/>
            <w:tcBorders>
              <w:top w:val="nil"/>
            </w:tcBorders>
          </w:tcPr>
          <w:p w:rsidR="00BF0DE5" w:rsidRPr="00BC18AE" w:rsidRDefault="00BF0DE5" w:rsidP="00BF0DE5">
            <w:pPr>
              <w:jc w:val="both"/>
            </w:pPr>
          </w:p>
        </w:tc>
      </w:tr>
      <w:tr w:rsidR="00BF0DE5" w:rsidTr="00BF0DE5">
        <w:trPr>
          <w:trHeight w:val="197"/>
        </w:trPr>
        <w:tc>
          <w:tcPr>
            <w:tcW w:w="3086" w:type="dxa"/>
            <w:tcBorders>
              <w:top w:val="nil"/>
            </w:tcBorders>
            <w:shd w:val="clear" w:color="auto" w:fill="F7CAAC"/>
          </w:tcPr>
          <w:p w:rsidR="00BF0DE5" w:rsidRPr="00BC18AE" w:rsidRDefault="00BF0DE5" w:rsidP="00BF0DE5">
            <w:pPr>
              <w:jc w:val="both"/>
              <w:rPr>
                <w:b/>
              </w:rPr>
            </w:pPr>
            <w:r w:rsidRPr="00BC18AE">
              <w:rPr>
                <w:b/>
              </w:rPr>
              <w:t>Garant předmětu</w:t>
            </w:r>
          </w:p>
        </w:tc>
        <w:tc>
          <w:tcPr>
            <w:tcW w:w="6769" w:type="dxa"/>
            <w:gridSpan w:val="7"/>
            <w:tcBorders>
              <w:top w:val="nil"/>
            </w:tcBorders>
          </w:tcPr>
          <w:p w:rsidR="00BF0DE5" w:rsidRPr="00BC18AE" w:rsidRDefault="00BF0DE5" w:rsidP="00BF0DE5">
            <w:pPr>
              <w:jc w:val="both"/>
            </w:pPr>
            <w:r w:rsidRPr="00BC18AE">
              <w:t>doc. Ing. Marie Paseková, Ph.D.</w:t>
            </w:r>
          </w:p>
        </w:tc>
      </w:tr>
      <w:tr w:rsidR="00BF0DE5" w:rsidTr="00BF0DE5">
        <w:trPr>
          <w:trHeight w:val="243"/>
        </w:trPr>
        <w:tc>
          <w:tcPr>
            <w:tcW w:w="3086" w:type="dxa"/>
            <w:tcBorders>
              <w:top w:val="nil"/>
            </w:tcBorders>
            <w:shd w:val="clear" w:color="auto" w:fill="F7CAAC"/>
          </w:tcPr>
          <w:p w:rsidR="00BF0DE5" w:rsidRPr="00BC18AE" w:rsidRDefault="00BF0DE5" w:rsidP="00BF0DE5">
            <w:pPr>
              <w:jc w:val="both"/>
              <w:rPr>
                <w:b/>
              </w:rPr>
            </w:pPr>
            <w:r w:rsidRPr="00BC18AE">
              <w:rPr>
                <w:b/>
              </w:rPr>
              <w:t>Zapojení garanta do výuky předmětu</w:t>
            </w:r>
          </w:p>
        </w:tc>
        <w:tc>
          <w:tcPr>
            <w:tcW w:w="6769" w:type="dxa"/>
            <w:gridSpan w:val="7"/>
            <w:tcBorders>
              <w:top w:val="nil"/>
            </w:tcBorders>
          </w:tcPr>
          <w:p w:rsidR="00BF0DE5" w:rsidRPr="00BC18AE" w:rsidRDefault="00BF0DE5" w:rsidP="00BF0DE5">
            <w:pPr>
              <w:jc w:val="both"/>
            </w:pPr>
            <w:r w:rsidRPr="00BC18AE">
              <w:t xml:space="preserve">Garant se podílí na přednášení v rozsahu </w:t>
            </w:r>
            <w:r>
              <w:t>5</w:t>
            </w:r>
            <w:r w:rsidRPr="00BC18AE">
              <w:t>0 %, dále stanovuje koncepci cvičení a dohlíží na jejich jednotné vedení.</w:t>
            </w:r>
          </w:p>
        </w:tc>
      </w:tr>
      <w:tr w:rsidR="00BF0DE5" w:rsidTr="00BF0DE5">
        <w:tc>
          <w:tcPr>
            <w:tcW w:w="3086" w:type="dxa"/>
            <w:shd w:val="clear" w:color="auto" w:fill="F7CAAC"/>
          </w:tcPr>
          <w:p w:rsidR="00BF0DE5" w:rsidRPr="00BC18AE" w:rsidRDefault="00BF0DE5" w:rsidP="00BF0DE5">
            <w:pPr>
              <w:jc w:val="both"/>
              <w:rPr>
                <w:b/>
              </w:rPr>
            </w:pPr>
            <w:r w:rsidRPr="00BC18AE">
              <w:rPr>
                <w:b/>
              </w:rPr>
              <w:t>Vyučující</w:t>
            </w:r>
          </w:p>
        </w:tc>
        <w:tc>
          <w:tcPr>
            <w:tcW w:w="6769" w:type="dxa"/>
            <w:gridSpan w:val="7"/>
            <w:tcBorders>
              <w:bottom w:val="nil"/>
            </w:tcBorders>
          </w:tcPr>
          <w:p w:rsidR="00BF0DE5" w:rsidRPr="00BC18AE" w:rsidRDefault="00BF0DE5" w:rsidP="00BF0DE5">
            <w:pPr>
              <w:jc w:val="both"/>
            </w:pPr>
            <w:r w:rsidRPr="00BC18AE">
              <w:t xml:space="preserve">doc. Ing. Marie Paseková, Ph.D. </w:t>
            </w:r>
            <w:r>
              <w:t>– přednášky (5</w:t>
            </w:r>
            <w:r w:rsidRPr="00BC18AE">
              <w:t xml:space="preserve">0%), Ing. </w:t>
            </w:r>
            <w:r>
              <w:t>Karel Šteker, Ph.D.</w:t>
            </w:r>
            <w:r w:rsidRPr="00BC18AE">
              <w:t xml:space="preserve"> </w:t>
            </w:r>
            <w:r>
              <w:t>– přednášky (5</w:t>
            </w:r>
            <w:r w:rsidRPr="00BC18AE">
              <w:t>0%)</w:t>
            </w:r>
            <w:r w:rsidR="008071CE">
              <w:t xml:space="preserve"> – ext.</w:t>
            </w:r>
          </w:p>
        </w:tc>
      </w:tr>
      <w:tr w:rsidR="00BF0DE5" w:rsidTr="00BF0DE5">
        <w:trPr>
          <w:trHeight w:val="168"/>
        </w:trPr>
        <w:tc>
          <w:tcPr>
            <w:tcW w:w="9855" w:type="dxa"/>
            <w:gridSpan w:val="8"/>
            <w:tcBorders>
              <w:top w:val="nil"/>
            </w:tcBorders>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Stručná anotace předmětu</w:t>
            </w:r>
          </w:p>
        </w:tc>
        <w:tc>
          <w:tcPr>
            <w:tcW w:w="6769" w:type="dxa"/>
            <w:gridSpan w:val="7"/>
            <w:tcBorders>
              <w:bottom w:val="nil"/>
            </w:tcBorders>
          </w:tcPr>
          <w:p w:rsidR="00BF0DE5" w:rsidRPr="00BC18AE" w:rsidRDefault="00BF0DE5" w:rsidP="00BF0DE5">
            <w:pPr>
              <w:jc w:val="both"/>
            </w:pPr>
          </w:p>
        </w:tc>
      </w:tr>
      <w:tr w:rsidR="00BF0DE5" w:rsidTr="00D07FC0">
        <w:trPr>
          <w:trHeight w:val="3269"/>
        </w:trPr>
        <w:tc>
          <w:tcPr>
            <w:tcW w:w="9855" w:type="dxa"/>
            <w:gridSpan w:val="8"/>
            <w:tcBorders>
              <w:top w:val="nil"/>
              <w:bottom w:val="single" w:sz="12" w:space="0" w:color="auto"/>
            </w:tcBorders>
          </w:tcPr>
          <w:p w:rsidR="00BF0DE5" w:rsidRDefault="00BF0DE5" w:rsidP="00BF0DE5">
            <w:pPr>
              <w:jc w:val="both"/>
            </w:pPr>
            <w:r>
              <w:t xml:space="preserve">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w:t>
            </w:r>
          </w:p>
          <w:p w:rsidR="001F21D6" w:rsidRDefault="001F21D6" w:rsidP="001F21D6">
            <w:pPr>
              <w:pStyle w:val="Odstavecseseznamem"/>
              <w:numPr>
                <w:ilvl w:val="0"/>
                <w:numId w:val="64"/>
              </w:numPr>
              <w:autoSpaceDE w:val="0"/>
              <w:autoSpaceDN w:val="0"/>
              <w:adjustRightInd w:val="0"/>
              <w:spacing w:after="160" w:line="259" w:lineRule="auto"/>
              <w:jc w:val="both"/>
              <w:rPr>
                <w:ins w:id="1694" w:author="Neubauerová Bronislava" w:date="2019-09-03T14:37:00Z"/>
              </w:rPr>
            </w:pPr>
            <w:ins w:id="1695" w:author="Neubauerová Bronislava" w:date="2019-09-03T14:37:00Z">
              <w:r>
                <w:t xml:space="preserve">Mezinárodní regulace a harmonizace účetnictví (historie, vývoj ve světě a u nás).  </w:t>
              </w:r>
            </w:ins>
          </w:p>
          <w:p w:rsidR="001F21D6" w:rsidRDefault="001F21D6" w:rsidP="001F21D6">
            <w:pPr>
              <w:pStyle w:val="Odstavecseseznamem"/>
              <w:numPr>
                <w:ilvl w:val="0"/>
                <w:numId w:val="64"/>
              </w:numPr>
              <w:autoSpaceDE w:val="0"/>
              <w:autoSpaceDN w:val="0"/>
              <w:adjustRightInd w:val="0"/>
              <w:spacing w:after="160" w:line="259" w:lineRule="auto"/>
              <w:jc w:val="both"/>
              <w:rPr>
                <w:ins w:id="1696" w:author="Neubauerová Bronislava" w:date="2019-09-03T14:37:00Z"/>
              </w:rPr>
            </w:pPr>
            <w:ins w:id="1697" w:author="Neubauerová Bronislava" w:date="2019-09-03T14:37:00Z">
              <w:r>
                <w:t xml:space="preserve">Mezinárodní regulace a harmonizace účetnictví (konvergence IFRS a US GAAP).  </w:t>
              </w:r>
            </w:ins>
          </w:p>
          <w:p w:rsidR="001F21D6" w:rsidRDefault="001F21D6" w:rsidP="001F21D6">
            <w:pPr>
              <w:pStyle w:val="Odstavecseseznamem"/>
              <w:numPr>
                <w:ilvl w:val="0"/>
                <w:numId w:val="64"/>
              </w:numPr>
              <w:autoSpaceDE w:val="0"/>
              <w:autoSpaceDN w:val="0"/>
              <w:adjustRightInd w:val="0"/>
              <w:spacing w:after="160" w:line="259" w:lineRule="auto"/>
              <w:jc w:val="both"/>
              <w:rPr>
                <w:ins w:id="1698" w:author="Neubauerová Bronislava" w:date="2019-09-03T14:37:00Z"/>
              </w:rPr>
            </w:pPr>
            <w:ins w:id="1699" w:author="Neubauerová Bronislava" w:date="2019-09-03T14:37:00Z">
              <w:r>
                <w:t xml:space="preserve">IFRS pro SME. výhody a nevýhody vykazování podle IFRS. </w:t>
              </w:r>
            </w:ins>
          </w:p>
          <w:p w:rsidR="001F21D6" w:rsidRDefault="001F21D6" w:rsidP="001F21D6">
            <w:pPr>
              <w:pStyle w:val="Odstavecseseznamem"/>
              <w:numPr>
                <w:ilvl w:val="0"/>
                <w:numId w:val="64"/>
              </w:numPr>
              <w:autoSpaceDE w:val="0"/>
              <w:autoSpaceDN w:val="0"/>
              <w:adjustRightInd w:val="0"/>
              <w:spacing w:after="160" w:line="259" w:lineRule="auto"/>
              <w:jc w:val="both"/>
              <w:rPr>
                <w:ins w:id="1700" w:author="Neubauerová Bronislava" w:date="2019-09-03T14:37:00Z"/>
              </w:rPr>
            </w:pPr>
            <w:ins w:id="1701" w:author="Neubauerová Bronislava" w:date="2019-09-03T14:37:00Z">
              <w:r>
                <w:t xml:space="preserve">Výhody a nevýhody vykazování podle IFRS. </w:t>
              </w:r>
            </w:ins>
          </w:p>
          <w:p w:rsidR="001F21D6" w:rsidRDefault="001F21D6" w:rsidP="001F21D6">
            <w:pPr>
              <w:pStyle w:val="Odstavecseseznamem"/>
              <w:numPr>
                <w:ilvl w:val="0"/>
                <w:numId w:val="64"/>
              </w:numPr>
              <w:autoSpaceDE w:val="0"/>
              <w:autoSpaceDN w:val="0"/>
              <w:adjustRightInd w:val="0"/>
              <w:spacing w:after="160" w:line="259" w:lineRule="auto"/>
              <w:jc w:val="both"/>
              <w:rPr>
                <w:ins w:id="1702" w:author="Neubauerová Bronislava" w:date="2019-09-03T14:37:00Z"/>
              </w:rPr>
            </w:pPr>
            <w:ins w:id="1703" w:author="Neubauerová Bronislava" w:date="2019-09-03T14:37:00Z">
              <w:r>
                <w:t xml:space="preserve">Struktura IFRS - základní pojmy, </w:t>
              </w:r>
            </w:ins>
          </w:p>
          <w:p w:rsidR="001F21D6" w:rsidRDefault="001F21D6" w:rsidP="001F21D6">
            <w:pPr>
              <w:pStyle w:val="Odstavecseseznamem"/>
              <w:numPr>
                <w:ilvl w:val="0"/>
                <w:numId w:val="64"/>
              </w:numPr>
              <w:autoSpaceDE w:val="0"/>
              <w:autoSpaceDN w:val="0"/>
              <w:adjustRightInd w:val="0"/>
              <w:spacing w:after="160" w:line="259" w:lineRule="auto"/>
              <w:jc w:val="both"/>
              <w:rPr>
                <w:ins w:id="1704" w:author="Neubauerová Bronislava" w:date="2019-09-03T14:37:00Z"/>
              </w:rPr>
            </w:pPr>
            <w:ins w:id="1705" w:author="Neubauerová Bronislava" w:date="2019-09-03T14:37:00Z">
              <w:r>
                <w:t xml:space="preserve">IFRS - definice aktiv, závazků, vlastního kapitálu, nákladů a výnosů, </w:t>
              </w:r>
            </w:ins>
          </w:p>
          <w:p w:rsidR="001F21D6" w:rsidRDefault="001F21D6" w:rsidP="001F21D6">
            <w:pPr>
              <w:pStyle w:val="Odstavecseseznamem"/>
              <w:numPr>
                <w:ilvl w:val="0"/>
                <w:numId w:val="64"/>
              </w:numPr>
              <w:autoSpaceDE w:val="0"/>
              <w:autoSpaceDN w:val="0"/>
              <w:adjustRightInd w:val="0"/>
              <w:spacing w:after="160" w:line="259" w:lineRule="auto"/>
              <w:jc w:val="both"/>
              <w:rPr>
                <w:ins w:id="1706" w:author="Neubauerová Bronislava" w:date="2019-09-03T14:37:00Z"/>
              </w:rPr>
            </w:pPr>
            <w:ins w:id="1707" w:author="Neubauerová Bronislava" w:date="2019-09-03T14:37:00Z">
              <w:r>
                <w:t xml:space="preserve">IFRS - koncepty oceňování. </w:t>
              </w:r>
            </w:ins>
          </w:p>
          <w:p w:rsidR="001F21D6" w:rsidRDefault="001F21D6" w:rsidP="001F21D6">
            <w:pPr>
              <w:pStyle w:val="Odstavecseseznamem"/>
              <w:numPr>
                <w:ilvl w:val="0"/>
                <w:numId w:val="64"/>
              </w:numPr>
              <w:autoSpaceDE w:val="0"/>
              <w:autoSpaceDN w:val="0"/>
              <w:adjustRightInd w:val="0"/>
              <w:spacing w:after="160" w:line="259" w:lineRule="auto"/>
              <w:jc w:val="both"/>
              <w:rPr>
                <w:ins w:id="1708" w:author="Neubauerová Bronislava" w:date="2019-09-03T14:37:00Z"/>
              </w:rPr>
            </w:pPr>
            <w:ins w:id="1709" w:author="Neubauerová Bronislava" w:date="2019-09-03T14:37:00Z">
              <w:r>
                <w:t xml:space="preserve">Základní principy účtování a vykazování podle IFRS (dlouhodobý majetek, zásoby). </w:t>
              </w:r>
            </w:ins>
          </w:p>
          <w:p w:rsidR="001F21D6" w:rsidRDefault="001F21D6" w:rsidP="001F21D6">
            <w:pPr>
              <w:pStyle w:val="Odstavecseseznamem"/>
              <w:numPr>
                <w:ilvl w:val="0"/>
                <w:numId w:val="64"/>
              </w:numPr>
              <w:autoSpaceDE w:val="0"/>
              <w:autoSpaceDN w:val="0"/>
              <w:adjustRightInd w:val="0"/>
              <w:spacing w:after="160" w:line="259" w:lineRule="auto"/>
              <w:jc w:val="both"/>
              <w:rPr>
                <w:ins w:id="1710" w:author="Neubauerová Bronislava" w:date="2019-09-03T14:37:00Z"/>
              </w:rPr>
            </w:pPr>
            <w:ins w:id="1711" w:author="Neubauerová Bronislava" w:date="2019-09-03T14:37:00Z">
              <w:r>
                <w:t xml:space="preserve">Základní principy účtování a vykazování podle IFRS (pohledávky, závazky, náklady a výnosy, srovnání s českou legislativou).  </w:t>
              </w:r>
            </w:ins>
          </w:p>
          <w:p w:rsidR="001F21D6" w:rsidRDefault="001F21D6" w:rsidP="001F21D6">
            <w:pPr>
              <w:pStyle w:val="Odstavecseseznamem"/>
              <w:numPr>
                <w:ilvl w:val="0"/>
                <w:numId w:val="64"/>
              </w:numPr>
              <w:autoSpaceDE w:val="0"/>
              <w:autoSpaceDN w:val="0"/>
              <w:adjustRightInd w:val="0"/>
              <w:spacing w:after="160" w:line="259" w:lineRule="auto"/>
              <w:jc w:val="both"/>
              <w:rPr>
                <w:ins w:id="1712" w:author="Neubauerová Bronislava" w:date="2019-09-03T14:37:00Z"/>
              </w:rPr>
            </w:pPr>
            <w:ins w:id="1713" w:author="Neubauerová Bronislava" w:date="2019-09-03T14:37:00Z">
              <w:r>
                <w:t xml:space="preserve">Základní principy vykazování podle IFRS (podoba a struktura všech výkazů). </w:t>
              </w:r>
            </w:ins>
          </w:p>
          <w:p w:rsidR="001F21D6" w:rsidRDefault="001F21D6" w:rsidP="001F21D6">
            <w:pPr>
              <w:pStyle w:val="Odstavecseseznamem"/>
              <w:numPr>
                <w:ilvl w:val="0"/>
                <w:numId w:val="64"/>
              </w:numPr>
              <w:autoSpaceDE w:val="0"/>
              <w:autoSpaceDN w:val="0"/>
              <w:adjustRightInd w:val="0"/>
              <w:spacing w:after="160" w:line="259" w:lineRule="auto"/>
              <w:jc w:val="both"/>
              <w:rPr>
                <w:ins w:id="1714" w:author="Neubauerová Bronislava" w:date="2019-09-03T14:37:00Z"/>
              </w:rPr>
            </w:pPr>
            <w:ins w:id="1715" w:author="Neubauerová Bronislava" w:date="2019-09-03T14:37:00Z">
              <w:r>
                <w:t xml:space="preserve">Základy konsolidací - metody provádění konsolidací. </w:t>
              </w:r>
            </w:ins>
          </w:p>
          <w:p w:rsidR="001F21D6" w:rsidRDefault="001F21D6" w:rsidP="001F21D6">
            <w:pPr>
              <w:pStyle w:val="Odstavecseseznamem"/>
              <w:numPr>
                <w:ilvl w:val="0"/>
                <w:numId w:val="64"/>
              </w:numPr>
              <w:autoSpaceDE w:val="0"/>
              <w:autoSpaceDN w:val="0"/>
              <w:adjustRightInd w:val="0"/>
              <w:spacing w:after="160" w:line="259" w:lineRule="auto"/>
              <w:jc w:val="both"/>
              <w:rPr>
                <w:ins w:id="1716" w:author="Neubauerová Bronislava" w:date="2019-09-03T14:37:00Z"/>
              </w:rPr>
            </w:pPr>
            <w:ins w:id="1717" w:author="Neubauerová Bronislava" w:date="2019-09-03T14:37:00Z">
              <w:r>
                <w:t xml:space="preserve">Podoba konsolidovaných výkazů podle české legislativy a IFRS. </w:t>
              </w:r>
            </w:ins>
          </w:p>
          <w:p w:rsidR="001F21D6" w:rsidDel="00F61135" w:rsidRDefault="001F21D6" w:rsidP="001F21D6">
            <w:pPr>
              <w:pStyle w:val="Odstavecseseznamem"/>
              <w:numPr>
                <w:ilvl w:val="0"/>
                <w:numId w:val="64"/>
              </w:numPr>
              <w:autoSpaceDE w:val="0"/>
              <w:autoSpaceDN w:val="0"/>
              <w:adjustRightInd w:val="0"/>
              <w:spacing w:after="160" w:line="259" w:lineRule="auto"/>
              <w:jc w:val="both"/>
              <w:rPr>
                <w:ins w:id="1718" w:author="Neubauerová Bronislava" w:date="2019-09-03T14:37:00Z"/>
                <w:del w:id="1719" w:author="Drahomíra Pavelková" w:date="2019-09-04T16:22:00Z"/>
              </w:rPr>
            </w:pPr>
            <w:ins w:id="1720" w:author="Neubauerová Bronislava" w:date="2019-09-03T14:37:00Z">
              <w:r>
                <w:t>Základy konsolidací - reporting pro mateřskou společnost.</w:t>
              </w:r>
            </w:ins>
          </w:p>
          <w:p w:rsidR="00BF0DE5" w:rsidRPr="00D81CE6" w:rsidDel="001F21D6" w:rsidRDefault="00BF0DE5">
            <w:pPr>
              <w:pStyle w:val="Odstavecseseznamem"/>
              <w:numPr>
                <w:ilvl w:val="0"/>
                <w:numId w:val="64"/>
              </w:numPr>
              <w:autoSpaceDE w:val="0"/>
              <w:autoSpaceDN w:val="0"/>
              <w:adjustRightInd w:val="0"/>
              <w:spacing w:after="160" w:line="259" w:lineRule="auto"/>
              <w:jc w:val="both"/>
              <w:rPr>
                <w:del w:id="1721" w:author="Neubauerová Bronislava" w:date="2019-09-03T14:37:00Z"/>
              </w:rPr>
            </w:pPr>
            <w:del w:id="1722" w:author="Neubauerová Bronislava" w:date="2019-09-03T14:37:00Z">
              <w:r w:rsidRPr="00D81CE6" w:rsidDel="001F21D6">
                <w:delText xml:space="preserve">Mezinárodní regulace a harmonizace účetnictví (historie, vývoj ve světě a u nás, konvergence IFRS a US GAAP, IFRS pro SME), výhody a nevýhody vykazování podle IFRS. </w:delText>
              </w:r>
            </w:del>
          </w:p>
          <w:p w:rsidR="00BF0DE5" w:rsidRPr="00D81CE6" w:rsidDel="001F21D6" w:rsidRDefault="00BF0DE5">
            <w:pPr>
              <w:pStyle w:val="Odstavecseseznamem"/>
              <w:rPr>
                <w:del w:id="1723" w:author="Neubauerová Bronislava" w:date="2019-09-03T14:37:00Z"/>
              </w:rPr>
              <w:pPrChange w:id="1724" w:author="Drahomíra Pavelková" w:date="2019-09-04T16:22:00Z">
                <w:pPr>
                  <w:pStyle w:val="Odstavecseseznamem"/>
                  <w:numPr>
                    <w:numId w:val="64"/>
                  </w:numPr>
                  <w:autoSpaceDE w:val="0"/>
                  <w:autoSpaceDN w:val="0"/>
                  <w:adjustRightInd w:val="0"/>
                  <w:spacing w:after="160" w:line="259" w:lineRule="auto"/>
                  <w:ind w:left="360" w:hanging="360"/>
                  <w:jc w:val="both"/>
                </w:pPr>
              </w:pPrChange>
            </w:pPr>
            <w:del w:id="1725" w:author="Neubauerová Bronislava" w:date="2019-09-03T14:37:00Z">
              <w:r w:rsidRPr="00D81CE6" w:rsidDel="001F21D6">
                <w:delText xml:space="preserve">Struktura IFRS (základní pojmy, definice aktiv, závazků, vlastního kapitálu, nákladů a výnosů, koncepty oceňování). </w:delText>
              </w:r>
            </w:del>
          </w:p>
          <w:p w:rsidR="00BF0DE5" w:rsidRPr="00D81CE6" w:rsidDel="001F21D6" w:rsidRDefault="00BF0DE5">
            <w:pPr>
              <w:pStyle w:val="Odstavecseseznamem"/>
              <w:rPr>
                <w:del w:id="1726" w:author="Neubauerová Bronislava" w:date="2019-09-03T14:37:00Z"/>
              </w:rPr>
              <w:pPrChange w:id="1727" w:author="Drahomíra Pavelková" w:date="2019-09-04T16:22:00Z">
                <w:pPr>
                  <w:pStyle w:val="Odstavecseseznamem"/>
                  <w:numPr>
                    <w:numId w:val="64"/>
                  </w:numPr>
                  <w:autoSpaceDE w:val="0"/>
                  <w:autoSpaceDN w:val="0"/>
                  <w:adjustRightInd w:val="0"/>
                  <w:spacing w:after="160" w:line="259" w:lineRule="auto"/>
                  <w:ind w:left="360" w:hanging="360"/>
                  <w:jc w:val="both"/>
                </w:pPr>
              </w:pPrChange>
            </w:pPr>
            <w:del w:id="1728" w:author="Neubauerová Bronislava" w:date="2019-09-03T14:37:00Z">
              <w:r w:rsidRPr="00D81CE6" w:rsidDel="001F21D6">
                <w:delText xml:space="preserve">Základní principy účtování a vykazování podle IFRS (dlouhodobý majetek, zásoby, pohledávky, závazky, náklady a výnosy, srovnání s českou legislativou, podoba všech výkazů). </w:delText>
              </w:r>
            </w:del>
          </w:p>
          <w:p w:rsidR="00BF0DE5" w:rsidRPr="00B07279" w:rsidRDefault="00BF0DE5">
            <w:pPr>
              <w:pStyle w:val="Odstavecseseznamem"/>
              <w:numPr>
                <w:ilvl w:val="0"/>
                <w:numId w:val="64"/>
              </w:numPr>
              <w:autoSpaceDE w:val="0"/>
              <w:autoSpaceDN w:val="0"/>
              <w:adjustRightInd w:val="0"/>
              <w:spacing w:after="160" w:line="259" w:lineRule="auto"/>
              <w:jc w:val="both"/>
              <w:pPrChange w:id="1729" w:author="Drahomíra Pavelková" w:date="2019-09-04T16:22:00Z">
                <w:pPr>
                  <w:pStyle w:val="Odstavecseseznamem"/>
                  <w:numPr>
                    <w:numId w:val="64"/>
                  </w:numPr>
                  <w:spacing w:after="160" w:line="259" w:lineRule="auto"/>
                  <w:ind w:left="360" w:hanging="360"/>
                  <w:jc w:val="both"/>
                </w:pPr>
              </w:pPrChange>
            </w:pPr>
            <w:del w:id="1730" w:author="Neubauerová Bronislava" w:date="2019-09-03T14:37:00Z">
              <w:r w:rsidRPr="00D81CE6" w:rsidDel="001F21D6">
                <w:delText>Základy konsolidací (metody provádění konsolidací, podoba konsolidovaných výkazů podle české legislativy a IFRS, reporting pro mateřskou společnost).</w:delText>
              </w:r>
            </w:del>
          </w:p>
        </w:tc>
      </w:tr>
      <w:tr w:rsidR="00BF0DE5" w:rsidTr="00BF0DE5">
        <w:trPr>
          <w:trHeight w:val="265"/>
        </w:trPr>
        <w:tc>
          <w:tcPr>
            <w:tcW w:w="3653" w:type="dxa"/>
            <w:gridSpan w:val="2"/>
            <w:tcBorders>
              <w:top w:val="nil"/>
            </w:tcBorders>
            <w:shd w:val="clear" w:color="auto" w:fill="F7CAAC"/>
          </w:tcPr>
          <w:p w:rsidR="00BF0DE5" w:rsidRPr="00BC18AE" w:rsidRDefault="00BF0DE5" w:rsidP="00BF0DE5">
            <w:pPr>
              <w:jc w:val="both"/>
            </w:pPr>
            <w:r w:rsidRPr="00BC18AE">
              <w:rPr>
                <w:b/>
              </w:rPr>
              <w:t>Studijní literatura a studijní pomůcky</w:t>
            </w:r>
          </w:p>
        </w:tc>
        <w:tc>
          <w:tcPr>
            <w:tcW w:w="6202" w:type="dxa"/>
            <w:gridSpan w:val="6"/>
            <w:tcBorders>
              <w:top w:val="nil"/>
              <w:bottom w:val="nil"/>
            </w:tcBorders>
          </w:tcPr>
          <w:p w:rsidR="00BF0DE5" w:rsidRPr="00BC18AE" w:rsidRDefault="00BF0DE5" w:rsidP="00BF0DE5">
            <w:pPr>
              <w:jc w:val="both"/>
            </w:pPr>
          </w:p>
        </w:tc>
      </w:tr>
      <w:tr w:rsidR="00BF0DE5" w:rsidTr="00BF0DE5">
        <w:trPr>
          <w:trHeight w:val="1497"/>
        </w:trPr>
        <w:tc>
          <w:tcPr>
            <w:tcW w:w="9855" w:type="dxa"/>
            <w:gridSpan w:val="8"/>
            <w:tcBorders>
              <w:top w:val="nil"/>
            </w:tcBorders>
          </w:tcPr>
          <w:p w:rsidR="00BF0DE5" w:rsidRPr="0095136E" w:rsidRDefault="00BF0DE5" w:rsidP="00BF0DE5">
            <w:pPr>
              <w:jc w:val="both"/>
              <w:rPr>
                <w:b/>
              </w:rPr>
            </w:pPr>
            <w:r w:rsidRPr="0095136E">
              <w:rPr>
                <w:b/>
              </w:rPr>
              <w:t>Povinná literatura</w:t>
            </w:r>
          </w:p>
          <w:p w:rsidR="00BF0DE5" w:rsidRDefault="00BF0DE5" w:rsidP="00BF0DE5">
            <w:r>
              <w:t xml:space="preserve">DVOŘÁKOVÁ, D. </w:t>
            </w:r>
            <w:r w:rsidRPr="003F2B8F">
              <w:rPr>
                <w:i/>
              </w:rPr>
              <w:t xml:space="preserve">Finanční účetnictví a výkaznictví podle Mezinárodních standardů IFRS. </w:t>
            </w:r>
            <w:r w:rsidRPr="003F2B8F">
              <w:t>Vyd.</w:t>
            </w:r>
            <w:r>
              <w:t xml:space="preserve"> 5. Brno: Bizbooks, 2017, 327 s. ISBN 978-80-265-0692-8.</w:t>
            </w:r>
          </w:p>
          <w:p w:rsidR="00BF0DE5" w:rsidRDefault="00BF0DE5" w:rsidP="00BF0DE5">
            <w:r w:rsidRPr="0095136E">
              <w:t xml:space="preserve">ŠTEKER, K. </w:t>
            </w:r>
            <w:r w:rsidRPr="0095136E">
              <w:rPr>
                <w:i/>
              </w:rPr>
              <w:t>Základy mezinárodního účetnictví. Příklady</w:t>
            </w:r>
            <w:r w:rsidRPr="0095136E">
              <w:t xml:space="preserve">. </w:t>
            </w:r>
            <w:r w:rsidRPr="00221630">
              <w:t>Studijní opory e-learningového kurzu v LMS Moodle</w:t>
            </w:r>
            <w:r>
              <w:t xml:space="preserve"> </w:t>
            </w:r>
          </w:p>
          <w:p w:rsidR="00BF0DE5" w:rsidRPr="0095136E" w:rsidRDefault="00BF0DE5" w:rsidP="00BF0DE5">
            <w:pPr>
              <w:jc w:val="both"/>
              <w:rPr>
                <w:b/>
              </w:rPr>
            </w:pPr>
            <w:r w:rsidRPr="0095136E">
              <w:rPr>
                <w:b/>
              </w:rPr>
              <w:t>Doporučená literatura</w:t>
            </w:r>
          </w:p>
          <w:p w:rsidR="00BF0DE5" w:rsidRPr="0095136E" w:rsidRDefault="00BF0DE5" w:rsidP="00BF0DE5">
            <w:pPr>
              <w:jc w:val="both"/>
            </w:pPr>
            <w:r w:rsidRPr="0095136E">
              <w:t xml:space="preserve">KRUPOVÁ, L. </w:t>
            </w:r>
            <w:r w:rsidRPr="00BF0DE5">
              <w:rPr>
                <w:i/>
              </w:rPr>
              <w:t>IFRS Mezinárodní standardy účetního výkaznictví. Aplikace v podnikové praxi. Stav k 1. 1. 2009.</w:t>
            </w:r>
            <w:r w:rsidRPr="0095136E">
              <w:t xml:space="preserve"> Praha: VOX, 2009</w:t>
            </w:r>
            <w:r>
              <w:t>, 804 s</w:t>
            </w:r>
            <w:r w:rsidRPr="0095136E">
              <w:t>. ISBN 978-80-86324-76.</w:t>
            </w:r>
            <w:r>
              <w:t xml:space="preserve"> (připravovaná aktualizace 2019)</w:t>
            </w:r>
          </w:p>
          <w:p w:rsidR="00BF0DE5" w:rsidRDefault="00BF0DE5" w:rsidP="00BF0DE5">
            <w:pPr>
              <w:jc w:val="both"/>
            </w:pPr>
            <w:r w:rsidRPr="0095136E">
              <w:t xml:space="preserve">KRUPOVÁ, L. </w:t>
            </w:r>
            <w:r w:rsidRPr="00BF0DE5">
              <w:rPr>
                <w:i/>
              </w:rPr>
              <w:t xml:space="preserve">Leasingy podle IFRS. IFRS 16 Leasingy. Praktické aplikace. Příklady. </w:t>
            </w:r>
            <w:r w:rsidRPr="0095136E">
              <w:t>Praha: VOX, 2017</w:t>
            </w:r>
            <w:r>
              <w:t>, 116 s</w:t>
            </w:r>
            <w:r w:rsidRPr="0095136E">
              <w:t>. ISBN 978-80-87480-54-0.</w:t>
            </w:r>
          </w:p>
          <w:p w:rsidR="00BF0DE5" w:rsidRPr="00BE33E5" w:rsidRDefault="00BF0DE5" w:rsidP="00BF0DE5">
            <w:pPr>
              <w:jc w:val="both"/>
            </w:pPr>
            <w:r w:rsidRPr="00BE33E5">
              <w:rPr>
                <w:color w:val="000000"/>
                <w:lang w:val="en-US"/>
              </w:rPr>
              <w:lastRenderedPageBreak/>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 xml:space="preserve">. </w:t>
            </w:r>
            <w:r w:rsidRPr="00BF0DE5">
              <w:rPr>
                <w:i/>
              </w:rPr>
              <w:t>International financial statement analysis workbook</w:t>
            </w:r>
            <w:r w:rsidRPr="00BE33E5">
              <w:t>. Third edition. Hoboken: Wiley, 2015, 193</w:t>
            </w:r>
            <w:r>
              <w:t xml:space="preserve"> s</w:t>
            </w:r>
            <w:r w:rsidRPr="00BE33E5">
              <w:t>. CFA Institute investment series. ISBN 978-1-118-99948-6.</w:t>
            </w:r>
          </w:p>
          <w:p w:rsidR="00BF0DE5" w:rsidRPr="00983603" w:rsidRDefault="000F793B" w:rsidP="000F793B">
            <w:pPr>
              <w:jc w:val="both"/>
              <w:rPr>
                <w:b/>
              </w:rPr>
            </w:pPr>
            <w:r w:rsidRPr="00BE33E5">
              <w:rPr>
                <w:color w:val="000000"/>
                <w:lang w:val="en-US"/>
              </w:rPr>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w:t>
            </w:r>
            <w:r w:rsidR="00BF0DE5" w:rsidRPr="00BE33E5">
              <w:t xml:space="preserve"> </w:t>
            </w:r>
            <w:r w:rsidR="00BF0DE5" w:rsidRPr="000F793B">
              <w:rPr>
                <w:i/>
              </w:rPr>
              <w:t>International financial statement analysis.</w:t>
            </w:r>
            <w:r w:rsidR="00BF0DE5" w:rsidRPr="00BE33E5">
              <w:t xml:space="preserve"> </w:t>
            </w:r>
            <w:r w:rsidR="00BF0DE5">
              <w:t>Third edition. Hoboken: Wiley, 2015</w:t>
            </w:r>
            <w:r w:rsidR="00BF0DE5" w:rsidRPr="00BE33E5">
              <w:t>, 193</w:t>
            </w:r>
            <w:r w:rsidR="00BF0DE5">
              <w:t xml:space="preserve"> s</w:t>
            </w:r>
            <w:r w:rsidR="00BF0DE5" w:rsidRPr="00BE33E5">
              <w:t xml:space="preserve">. CFA Institute investment series. ISBN 978-1-118-99947-9. </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BC18AE" w:rsidRDefault="00BF0DE5" w:rsidP="00BF0DE5">
            <w:pPr>
              <w:jc w:val="center"/>
              <w:rPr>
                <w:b/>
              </w:rPr>
            </w:pPr>
            <w:r w:rsidRPr="00BC18AE">
              <w:rPr>
                <w:b/>
              </w:rPr>
              <w:lastRenderedPageBreak/>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BC18AE" w:rsidRDefault="00BF0DE5" w:rsidP="00BF0DE5">
            <w:pPr>
              <w:jc w:val="both"/>
            </w:pPr>
            <w:r w:rsidRPr="00BC18AE">
              <w:rPr>
                <w:b/>
              </w:rPr>
              <w:t>Rozsah konzultací (soustředění)</w:t>
            </w:r>
          </w:p>
        </w:tc>
        <w:tc>
          <w:tcPr>
            <w:tcW w:w="889" w:type="dxa"/>
            <w:tcBorders>
              <w:top w:val="single" w:sz="2" w:space="0" w:color="auto"/>
            </w:tcBorders>
          </w:tcPr>
          <w:p w:rsidR="00BF0DE5" w:rsidRPr="00BC18AE" w:rsidRDefault="00BF0DE5" w:rsidP="00BF0DE5">
            <w:pPr>
              <w:jc w:val="both"/>
            </w:pPr>
            <w:r>
              <w:t>15</w:t>
            </w:r>
          </w:p>
        </w:tc>
        <w:tc>
          <w:tcPr>
            <w:tcW w:w="4179" w:type="dxa"/>
            <w:gridSpan w:val="4"/>
            <w:tcBorders>
              <w:top w:val="single" w:sz="2" w:space="0" w:color="auto"/>
            </w:tcBorders>
            <w:shd w:val="clear" w:color="auto" w:fill="F7CAAC"/>
          </w:tcPr>
          <w:p w:rsidR="00BF0DE5" w:rsidRPr="00BC18AE" w:rsidRDefault="00BF0DE5" w:rsidP="00BF0DE5">
            <w:pPr>
              <w:jc w:val="both"/>
              <w:rPr>
                <w:b/>
              </w:rPr>
            </w:pPr>
            <w:r w:rsidRPr="00BC18AE">
              <w:rPr>
                <w:b/>
              </w:rPr>
              <w:t xml:space="preserve">hodin </w:t>
            </w:r>
          </w:p>
        </w:tc>
      </w:tr>
      <w:tr w:rsidR="00BF0DE5" w:rsidTr="00BF0DE5">
        <w:tc>
          <w:tcPr>
            <w:tcW w:w="9855" w:type="dxa"/>
            <w:gridSpan w:val="8"/>
            <w:shd w:val="clear" w:color="auto" w:fill="F7CAAC"/>
          </w:tcPr>
          <w:p w:rsidR="00BF0DE5" w:rsidRPr="00BC18AE" w:rsidRDefault="00BF0DE5" w:rsidP="00BF0DE5">
            <w:pPr>
              <w:jc w:val="both"/>
              <w:rPr>
                <w:b/>
              </w:rPr>
            </w:pPr>
            <w:r w:rsidRPr="00BC18AE">
              <w:rPr>
                <w:b/>
              </w:rPr>
              <w:t>Informace o způsobu kontaktu s vyučujícím</w:t>
            </w:r>
          </w:p>
        </w:tc>
      </w:tr>
      <w:tr w:rsidR="00BF0DE5" w:rsidTr="00BF0DE5">
        <w:trPr>
          <w:trHeight w:val="859"/>
        </w:trPr>
        <w:tc>
          <w:tcPr>
            <w:tcW w:w="9855" w:type="dxa"/>
            <w:gridSpan w:val="8"/>
          </w:tcPr>
          <w:p w:rsidR="00BF0DE5" w:rsidRPr="00BC18AE" w:rsidRDefault="00BF0DE5" w:rsidP="00BF0DE5">
            <w:pPr>
              <w:jc w:val="both"/>
            </w:pPr>
            <w:r w:rsidRPr="00BC18A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F76BFF" w:rsidRDefault="000F793B" w:rsidP="007A6AF3">
            <w:pPr>
              <w:jc w:val="both"/>
              <w:rPr>
                <w:b/>
              </w:rPr>
            </w:pPr>
            <w:r w:rsidRPr="00F76BFF">
              <w:rPr>
                <w:b/>
              </w:rPr>
              <w:t>Název studijního předmětu</w:t>
            </w:r>
          </w:p>
        </w:tc>
        <w:tc>
          <w:tcPr>
            <w:tcW w:w="6769" w:type="dxa"/>
            <w:gridSpan w:val="7"/>
            <w:tcBorders>
              <w:top w:val="double" w:sz="4" w:space="0" w:color="auto"/>
            </w:tcBorders>
          </w:tcPr>
          <w:p w:rsidR="000F793B" w:rsidRPr="00F76BFF" w:rsidRDefault="000F793B" w:rsidP="007A6AF3">
            <w:pPr>
              <w:jc w:val="both"/>
            </w:pPr>
            <w:r w:rsidRPr="00F76BFF">
              <w:t>Accounting in English</w:t>
            </w:r>
          </w:p>
        </w:tc>
      </w:tr>
      <w:tr w:rsidR="000F793B" w:rsidTr="007A6AF3">
        <w:trPr>
          <w:trHeight w:val="249"/>
        </w:trPr>
        <w:tc>
          <w:tcPr>
            <w:tcW w:w="3086" w:type="dxa"/>
            <w:shd w:val="clear" w:color="auto" w:fill="F7CAAC"/>
          </w:tcPr>
          <w:p w:rsidR="000F793B" w:rsidRPr="00F76BFF" w:rsidRDefault="000F793B" w:rsidP="007A6AF3">
            <w:pPr>
              <w:jc w:val="both"/>
              <w:rPr>
                <w:b/>
              </w:rPr>
            </w:pPr>
            <w:r w:rsidRPr="00F76BFF">
              <w:rPr>
                <w:b/>
              </w:rPr>
              <w:t>Typ předmětu</w:t>
            </w:r>
          </w:p>
        </w:tc>
        <w:tc>
          <w:tcPr>
            <w:tcW w:w="3406" w:type="dxa"/>
            <w:gridSpan w:val="4"/>
          </w:tcPr>
          <w:p w:rsidR="000F793B" w:rsidRPr="00F76BFF"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3/Z</w:t>
            </w:r>
          </w:p>
        </w:tc>
      </w:tr>
      <w:tr w:rsidR="000F793B" w:rsidTr="007A6AF3">
        <w:tc>
          <w:tcPr>
            <w:tcW w:w="3086" w:type="dxa"/>
            <w:shd w:val="clear" w:color="auto" w:fill="F7CAAC"/>
          </w:tcPr>
          <w:p w:rsidR="000F793B" w:rsidRPr="00F76BFF" w:rsidRDefault="000F793B" w:rsidP="007A6AF3">
            <w:pPr>
              <w:jc w:val="both"/>
              <w:rPr>
                <w:b/>
              </w:rPr>
            </w:pPr>
            <w:r w:rsidRPr="00F76BFF">
              <w:rPr>
                <w:b/>
              </w:rPr>
              <w:t>Rozsah studijního předmětu</w:t>
            </w:r>
          </w:p>
        </w:tc>
        <w:tc>
          <w:tcPr>
            <w:tcW w:w="1701" w:type="dxa"/>
            <w:gridSpan w:val="2"/>
          </w:tcPr>
          <w:p w:rsidR="000F793B" w:rsidRPr="00F76BFF" w:rsidRDefault="000F793B" w:rsidP="007A6AF3">
            <w:pPr>
              <w:jc w:val="both"/>
            </w:pPr>
            <w:r w:rsidRPr="00F76BFF">
              <w:t>26s</w:t>
            </w:r>
          </w:p>
        </w:tc>
        <w:tc>
          <w:tcPr>
            <w:tcW w:w="889" w:type="dxa"/>
            <w:shd w:val="clear" w:color="auto" w:fill="F7CAAC"/>
          </w:tcPr>
          <w:p w:rsidR="000F793B" w:rsidRPr="00F76BFF" w:rsidRDefault="000F793B" w:rsidP="007A6AF3">
            <w:pPr>
              <w:jc w:val="both"/>
              <w:rPr>
                <w:b/>
              </w:rPr>
            </w:pPr>
            <w:r w:rsidRPr="00F76BFF">
              <w:rPr>
                <w:b/>
              </w:rPr>
              <w:t xml:space="preserve">hod. </w:t>
            </w:r>
          </w:p>
        </w:tc>
        <w:tc>
          <w:tcPr>
            <w:tcW w:w="816" w:type="dxa"/>
          </w:tcPr>
          <w:p w:rsidR="000F793B" w:rsidRDefault="000F793B" w:rsidP="007A6AF3">
            <w:pPr>
              <w:jc w:val="both"/>
            </w:pPr>
            <w:r>
              <w:t>26</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3</w:t>
            </w:r>
          </w:p>
        </w:tc>
      </w:tr>
      <w:tr w:rsidR="000F793B" w:rsidTr="007A6AF3">
        <w:tc>
          <w:tcPr>
            <w:tcW w:w="3086" w:type="dxa"/>
            <w:shd w:val="clear" w:color="auto" w:fill="F7CAAC"/>
          </w:tcPr>
          <w:p w:rsidR="000F793B" w:rsidRPr="00F76BFF" w:rsidRDefault="000F793B" w:rsidP="007A6AF3">
            <w:pPr>
              <w:jc w:val="both"/>
              <w:rPr>
                <w:b/>
              </w:rPr>
            </w:pPr>
            <w:r w:rsidRPr="00F76BFF">
              <w:rPr>
                <w:b/>
              </w:rPr>
              <w:t>Prerekvizity, korekvizity, ekvivalence</w:t>
            </w:r>
          </w:p>
        </w:tc>
        <w:tc>
          <w:tcPr>
            <w:tcW w:w="6769" w:type="dxa"/>
            <w:gridSpan w:val="7"/>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Způsob ověření studijních výsledků</w:t>
            </w:r>
          </w:p>
        </w:tc>
        <w:tc>
          <w:tcPr>
            <w:tcW w:w="3406" w:type="dxa"/>
            <w:gridSpan w:val="4"/>
          </w:tcPr>
          <w:p w:rsidR="000F793B" w:rsidRPr="00F76BFF" w:rsidRDefault="000F793B" w:rsidP="007A6AF3">
            <w:pPr>
              <w:jc w:val="both"/>
            </w:pPr>
            <w:r w:rsidRPr="00F76BFF">
              <w:t>klasifikovaný zápočet</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r>
              <w:t>seminář</w:t>
            </w:r>
          </w:p>
        </w:tc>
      </w:tr>
      <w:tr w:rsidR="000F793B" w:rsidTr="007A6AF3">
        <w:tc>
          <w:tcPr>
            <w:tcW w:w="3086" w:type="dxa"/>
            <w:shd w:val="clear" w:color="auto" w:fill="F7CAAC"/>
          </w:tcPr>
          <w:p w:rsidR="000F793B" w:rsidRPr="00F76BFF" w:rsidRDefault="000F793B" w:rsidP="007A6AF3">
            <w:pPr>
              <w:jc w:val="both"/>
              <w:rPr>
                <w:b/>
              </w:rPr>
            </w:pPr>
            <w:r w:rsidRPr="00F76BFF">
              <w:rPr>
                <w:b/>
              </w:rPr>
              <w:t>Forma způsobu ověření studijních výsledků a další požadavky na studenta</w:t>
            </w:r>
          </w:p>
        </w:tc>
        <w:tc>
          <w:tcPr>
            <w:tcW w:w="6769" w:type="dxa"/>
            <w:gridSpan w:val="7"/>
            <w:tcBorders>
              <w:bottom w:val="nil"/>
            </w:tcBorders>
          </w:tcPr>
          <w:p w:rsidR="000F793B" w:rsidRPr="004D290A" w:rsidRDefault="000F793B" w:rsidP="007A6AF3">
            <w:pPr>
              <w:jc w:val="both"/>
            </w:pPr>
            <w:r w:rsidRPr="004D290A">
              <w:t>Způsob zakončení předmětu – klasifikovaný zápočet</w:t>
            </w:r>
          </w:p>
          <w:p w:rsidR="000F793B" w:rsidRPr="004D290A" w:rsidRDefault="000F793B" w:rsidP="007A6AF3">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0F793B" w:rsidTr="007A6AF3">
        <w:trPr>
          <w:trHeight w:val="154"/>
        </w:trPr>
        <w:tc>
          <w:tcPr>
            <w:tcW w:w="9855" w:type="dxa"/>
            <w:gridSpan w:val="8"/>
            <w:tcBorders>
              <w:top w:val="nil"/>
            </w:tcBorders>
          </w:tcPr>
          <w:p w:rsidR="000F793B" w:rsidRPr="00F76BFF" w:rsidRDefault="000F793B" w:rsidP="007A6AF3">
            <w:pPr>
              <w:jc w:val="both"/>
            </w:pPr>
          </w:p>
        </w:tc>
      </w:tr>
      <w:tr w:rsidR="000F793B" w:rsidTr="007A6AF3">
        <w:trPr>
          <w:trHeight w:val="197"/>
        </w:trPr>
        <w:tc>
          <w:tcPr>
            <w:tcW w:w="3086" w:type="dxa"/>
            <w:tcBorders>
              <w:top w:val="nil"/>
            </w:tcBorders>
            <w:shd w:val="clear" w:color="auto" w:fill="F7CAAC"/>
          </w:tcPr>
          <w:p w:rsidR="000F793B" w:rsidRPr="00F76BFF" w:rsidRDefault="000F793B" w:rsidP="007A6AF3">
            <w:pPr>
              <w:jc w:val="both"/>
              <w:rPr>
                <w:b/>
              </w:rPr>
            </w:pPr>
            <w:r w:rsidRPr="00F76BFF">
              <w:rPr>
                <w:b/>
              </w:rPr>
              <w:t>Garant předmětu</w:t>
            </w:r>
          </w:p>
        </w:tc>
        <w:tc>
          <w:tcPr>
            <w:tcW w:w="6769" w:type="dxa"/>
            <w:gridSpan w:val="7"/>
            <w:tcBorders>
              <w:top w:val="nil"/>
            </w:tcBorders>
          </w:tcPr>
          <w:p w:rsidR="000F793B" w:rsidRPr="00F76BFF" w:rsidRDefault="000F793B" w:rsidP="007A6AF3">
            <w:pPr>
              <w:jc w:val="both"/>
            </w:pPr>
            <w:r w:rsidRPr="00F76BFF">
              <w:t>doc. Ing. Marie Paseková, Ph.D.</w:t>
            </w:r>
          </w:p>
        </w:tc>
      </w:tr>
      <w:tr w:rsidR="000F793B" w:rsidTr="007A6AF3">
        <w:trPr>
          <w:trHeight w:val="243"/>
        </w:trPr>
        <w:tc>
          <w:tcPr>
            <w:tcW w:w="3086" w:type="dxa"/>
            <w:tcBorders>
              <w:top w:val="nil"/>
            </w:tcBorders>
            <w:shd w:val="clear" w:color="auto" w:fill="F7CAAC"/>
          </w:tcPr>
          <w:p w:rsidR="000F793B" w:rsidRPr="00F76BFF" w:rsidRDefault="000F793B" w:rsidP="007A6AF3">
            <w:pPr>
              <w:jc w:val="both"/>
              <w:rPr>
                <w:b/>
              </w:rPr>
            </w:pPr>
            <w:r w:rsidRPr="00F76BFF">
              <w:rPr>
                <w:b/>
              </w:rPr>
              <w:t>Zapojení garanta do výuky předmětu</w:t>
            </w:r>
          </w:p>
        </w:tc>
        <w:tc>
          <w:tcPr>
            <w:tcW w:w="6769" w:type="dxa"/>
            <w:gridSpan w:val="7"/>
            <w:tcBorders>
              <w:top w:val="nil"/>
            </w:tcBorders>
          </w:tcPr>
          <w:p w:rsidR="000F793B" w:rsidRPr="00F76BFF" w:rsidRDefault="000F793B" w:rsidP="007A6AF3">
            <w:pPr>
              <w:jc w:val="both"/>
            </w:pPr>
            <w:r w:rsidRPr="009245CD">
              <w:t>Garant se podílí v rozsahu 100 %, stanovuje koncepci seminářů a dohlíží na jejich jednotné vedení.</w:t>
            </w:r>
          </w:p>
        </w:tc>
      </w:tr>
      <w:tr w:rsidR="000F793B" w:rsidTr="007A6AF3">
        <w:tc>
          <w:tcPr>
            <w:tcW w:w="3086" w:type="dxa"/>
            <w:shd w:val="clear" w:color="auto" w:fill="F7CAAC"/>
          </w:tcPr>
          <w:p w:rsidR="000F793B" w:rsidRPr="00F76BFF" w:rsidRDefault="000F793B" w:rsidP="007A6AF3">
            <w:pPr>
              <w:jc w:val="both"/>
              <w:rPr>
                <w:b/>
              </w:rPr>
            </w:pPr>
            <w:r w:rsidRPr="00F76BFF">
              <w:rPr>
                <w:b/>
              </w:rPr>
              <w:t>Vyučující</w:t>
            </w:r>
          </w:p>
        </w:tc>
        <w:tc>
          <w:tcPr>
            <w:tcW w:w="6769" w:type="dxa"/>
            <w:gridSpan w:val="7"/>
            <w:tcBorders>
              <w:bottom w:val="nil"/>
            </w:tcBorders>
          </w:tcPr>
          <w:p w:rsidR="000F793B" w:rsidRPr="00F76BFF" w:rsidRDefault="000F793B" w:rsidP="00D07FC0">
            <w:pPr>
              <w:jc w:val="both"/>
            </w:pPr>
            <w:r w:rsidRPr="00F76BFF">
              <w:t xml:space="preserve">doc. Ing. Marie Paseková, Ph.D. </w:t>
            </w:r>
            <w:r w:rsidRPr="008271D7">
              <w:t xml:space="preserve">– </w:t>
            </w:r>
            <w:r w:rsidR="00D07FC0">
              <w:t xml:space="preserve">vedení </w:t>
            </w:r>
            <w:r>
              <w:t>seminář</w:t>
            </w:r>
            <w:r w:rsidR="00D07FC0">
              <w:t>ů</w:t>
            </w:r>
            <w:r>
              <w:t xml:space="preserve"> (100%)</w:t>
            </w:r>
            <w:r w:rsidRPr="00F76BFF">
              <w:t xml:space="preserve"> </w:t>
            </w:r>
          </w:p>
        </w:tc>
      </w:tr>
      <w:tr w:rsidR="000F793B" w:rsidTr="007A6AF3">
        <w:trPr>
          <w:trHeight w:val="100"/>
        </w:trPr>
        <w:tc>
          <w:tcPr>
            <w:tcW w:w="9855" w:type="dxa"/>
            <w:gridSpan w:val="8"/>
            <w:tcBorders>
              <w:top w:val="nil"/>
            </w:tcBorders>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Stručná anotace předmětu</w:t>
            </w:r>
          </w:p>
        </w:tc>
        <w:tc>
          <w:tcPr>
            <w:tcW w:w="6769" w:type="dxa"/>
            <w:gridSpan w:val="7"/>
            <w:tcBorders>
              <w:bottom w:val="nil"/>
            </w:tcBorders>
          </w:tcPr>
          <w:p w:rsidR="000F793B" w:rsidRPr="00F76BFF" w:rsidRDefault="000F793B" w:rsidP="007A6AF3">
            <w:pPr>
              <w:jc w:val="both"/>
            </w:pPr>
          </w:p>
        </w:tc>
      </w:tr>
      <w:tr w:rsidR="000F793B" w:rsidTr="007A6AF3">
        <w:trPr>
          <w:trHeight w:val="3155"/>
        </w:trPr>
        <w:tc>
          <w:tcPr>
            <w:tcW w:w="9855" w:type="dxa"/>
            <w:gridSpan w:val="8"/>
            <w:tcBorders>
              <w:top w:val="nil"/>
              <w:bottom w:val="single" w:sz="12" w:space="0" w:color="auto"/>
            </w:tcBorders>
          </w:tcPr>
          <w:p w:rsidR="001F21D6" w:rsidRPr="001F21D6" w:rsidRDefault="001F21D6" w:rsidP="001F21D6">
            <w:pPr>
              <w:pStyle w:val="Normlnweb"/>
              <w:jc w:val="both"/>
              <w:rPr>
                <w:ins w:id="1731" w:author="Neubauerová Bronislava" w:date="2019-09-03T14:38:00Z"/>
                <w:color w:val="000000"/>
                <w:sz w:val="20"/>
                <w:szCs w:val="20"/>
              </w:rPr>
            </w:pPr>
            <w:ins w:id="1732" w:author="Neubauerová Bronislava" w:date="2019-09-03T14:38:00Z">
              <w:r w:rsidRPr="001F21D6">
                <w:rPr>
                  <w:color w:val="000000"/>
                  <w:sz w:val="20"/>
                  <w:szCs w:val="20"/>
                </w:rPr>
                <w:t>Cílem předmětu je systematická průprava a poskytnutí informací o základní anglické účetní terminologii a jejího použití v příkladech a v sestavování účetních výkazů - rozvaha, výsledovka, výkaz o peněžních tocích a výkaz změn ve vlastním kapitálu.</w:t>
              </w:r>
            </w:ins>
          </w:p>
          <w:p w:rsidR="001F21D6" w:rsidRPr="001F21D6" w:rsidRDefault="001F21D6" w:rsidP="001F21D6">
            <w:pPr>
              <w:pStyle w:val="Normlnweb"/>
              <w:jc w:val="both"/>
              <w:rPr>
                <w:ins w:id="1733" w:author="Neubauerová Bronislava" w:date="2019-09-03T14:38:00Z"/>
                <w:color w:val="000000"/>
                <w:sz w:val="20"/>
                <w:szCs w:val="20"/>
              </w:rPr>
            </w:pPr>
          </w:p>
          <w:p w:rsidR="001F21D6" w:rsidRPr="001F21D6" w:rsidRDefault="001F21D6" w:rsidP="001F21D6">
            <w:pPr>
              <w:pStyle w:val="Normlnweb"/>
              <w:jc w:val="both"/>
              <w:rPr>
                <w:ins w:id="1734" w:author="Neubauerová Bronislava" w:date="2019-09-03T14:38:00Z"/>
                <w:color w:val="000000"/>
                <w:sz w:val="20"/>
                <w:szCs w:val="20"/>
              </w:rPr>
            </w:pPr>
            <w:ins w:id="1735" w:author="Neubauerová Bronislava" w:date="2019-09-03T14:38:00Z">
              <w:r w:rsidRPr="001F21D6">
                <w:rPr>
                  <w:color w:val="000000"/>
                  <w:sz w:val="20"/>
                  <w:szCs w:val="20"/>
                </w:rPr>
                <w:t xml:space="preserve">Základní anglická účetní terminologie: klíčové pojmy </w:t>
              </w:r>
            </w:ins>
          </w:p>
          <w:p w:rsidR="001F21D6" w:rsidRPr="001F21D6" w:rsidRDefault="001F21D6" w:rsidP="001F21D6">
            <w:pPr>
              <w:pStyle w:val="Normlnweb"/>
              <w:jc w:val="both"/>
              <w:rPr>
                <w:ins w:id="1736" w:author="Neubauerová Bronislava" w:date="2019-09-03T14:38:00Z"/>
                <w:color w:val="000000"/>
                <w:sz w:val="20"/>
                <w:szCs w:val="20"/>
              </w:rPr>
            </w:pPr>
            <w:ins w:id="1737" w:author="Neubauerová Bronislava" w:date="2019-09-03T14:38:00Z">
              <w:r w:rsidRPr="001F21D6">
                <w:rPr>
                  <w:color w:val="000000"/>
                  <w:sz w:val="20"/>
                  <w:szCs w:val="20"/>
                </w:rPr>
                <w:t>Základní prvky účetních výkazů.</w:t>
              </w:r>
            </w:ins>
          </w:p>
          <w:p w:rsidR="001F21D6" w:rsidRPr="001F21D6" w:rsidRDefault="001F21D6" w:rsidP="001F21D6">
            <w:pPr>
              <w:pStyle w:val="Normlnweb"/>
              <w:jc w:val="both"/>
              <w:rPr>
                <w:ins w:id="1738" w:author="Neubauerová Bronislava" w:date="2019-09-03T14:38:00Z"/>
                <w:color w:val="000000"/>
                <w:sz w:val="20"/>
                <w:szCs w:val="20"/>
              </w:rPr>
            </w:pPr>
            <w:ins w:id="1739" w:author="Neubauerová Bronislava" w:date="2019-09-03T14:38:00Z">
              <w:r w:rsidRPr="001F21D6">
                <w:rPr>
                  <w:color w:val="000000"/>
                  <w:sz w:val="20"/>
                  <w:szCs w:val="20"/>
                </w:rPr>
                <w:t>Struktura účetních výkazů – rozvaha</w:t>
              </w:r>
            </w:ins>
          </w:p>
          <w:p w:rsidR="001F21D6" w:rsidRPr="001F21D6" w:rsidRDefault="001F21D6" w:rsidP="001F21D6">
            <w:pPr>
              <w:pStyle w:val="Normlnweb"/>
              <w:jc w:val="both"/>
              <w:rPr>
                <w:ins w:id="1740" w:author="Neubauerová Bronislava" w:date="2019-09-03T14:38:00Z"/>
                <w:color w:val="000000"/>
                <w:sz w:val="20"/>
                <w:szCs w:val="20"/>
              </w:rPr>
            </w:pPr>
            <w:ins w:id="1741" w:author="Neubauerová Bronislava" w:date="2019-09-03T14:38:00Z">
              <w:r w:rsidRPr="001F21D6">
                <w:rPr>
                  <w:color w:val="000000"/>
                  <w:sz w:val="20"/>
                  <w:szCs w:val="20"/>
                </w:rPr>
                <w:t>Struktura účetních výkazů – výsledovka</w:t>
              </w:r>
            </w:ins>
          </w:p>
          <w:p w:rsidR="001F21D6" w:rsidRPr="001F21D6" w:rsidRDefault="001F21D6" w:rsidP="001F21D6">
            <w:pPr>
              <w:pStyle w:val="Normlnweb"/>
              <w:jc w:val="both"/>
              <w:rPr>
                <w:ins w:id="1742" w:author="Neubauerová Bronislava" w:date="2019-09-03T14:38:00Z"/>
                <w:color w:val="000000"/>
                <w:sz w:val="20"/>
                <w:szCs w:val="20"/>
              </w:rPr>
            </w:pPr>
            <w:ins w:id="1743" w:author="Neubauerová Bronislava" w:date="2019-09-03T14:38:00Z">
              <w:r w:rsidRPr="001F21D6">
                <w:rPr>
                  <w:color w:val="000000"/>
                  <w:sz w:val="20"/>
                  <w:szCs w:val="20"/>
                </w:rPr>
                <w:t>Struktura účetních výkazů – cash flow</w:t>
              </w:r>
            </w:ins>
          </w:p>
          <w:p w:rsidR="001F21D6" w:rsidRPr="001F21D6" w:rsidRDefault="001F21D6" w:rsidP="001F21D6">
            <w:pPr>
              <w:pStyle w:val="Normlnweb"/>
              <w:jc w:val="both"/>
              <w:rPr>
                <w:ins w:id="1744" w:author="Neubauerová Bronislava" w:date="2019-09-03T14:38:00Z"/>
                <w:color w:val="000000"/>
                <w:sz w:val="20"/>
                <w:szCs w:val="20"/>
              </w:rPr>
            </w:pPr>
            <w:ins w:id="1745" w:author="Neubauerová Bronislava" w:date="2019-09-03T14:38:00Z">
              <w:r w:rsidRPr="001F21D6">
                <w:rPr>
                  <w:color w:val="000000"/>
                  <w:sz w:val="20"/>
                  <w:szCs w:val="20"/>
                </w:rPr>
                <w:t>Systém účtování podvojného účetnictví.</w:t>
              </w:r>
            </w:ins>
          </w:p>
          <w:p w:rsidR="001F21D6" w:rsidRPr="001F21D6" w:rsidRDefault="001F21D6" w:rsidP="001F21D6">
            <w:pPr>
              <w:pStyle w:val="Normlnweb"/>
              <w:jc w:val="both"/>
              <w:rPr>
                <w:ins w:id="1746" w:author="Neubauerová Bronislava" w:date="2019-09-03T14:38:00Z"/>
                <w:color w:val="000000"/>
                <w:sz w:val="20"/>
                <w:szCs w:val="20"/>
              </w:rPr>
            </w:pPr>
            <w:ins w:id="1747" w:author="Neubauerová Bronislava" w:date="2019-09-03T14:38:00Z">
              <w:r w:rsidRPr="001F21D6">
                <w:rPr>
                  <w:color w:val="000000"/>
                  <w:sz w:val="20"/>
                  <w:szCs w:val="20"/>
                </w:rPr>
                <w:t>Účtování časového rozlišení.</w:t>
              </w:r>
            </w:ins>
          </w:p>
          <w:p w:rsidR="001F21D6" w:rsidRPr="001F21D6" w:rsidRDefault="001F21D6" w:rsidP="001F21D6">
            <w:pPr>
              <w:pStyle w:val="Normlnweb"/>
              <w:jc w:val="both"/>
              <w:rPr>
                <w:ins w:id="1748" w:author="Neubauerová Bronislava" w:date="2019-09-03T14:38:00Z"/>
                <w:color w:val="000000"/>
                <w:sz w:val="20"/>
                <w:szCs w:val="20"/>
              </w:rPr>
            </w:pPr>
            <w:ins w:id="1749" w:author="Neubauerová Bronislava" w:date="2019-09-03T14:38:00Z">
              <w:r w:rsidRPr="001F21D6">
                <w:rPr>
                  <w:color w:val="000000"/>
                  <w:sz w:val="20"/>
                  <w:szCs w:val="20"/>
                </w:rPr>
                <w:t>Účtování odložených položek.</w:t>
              </w:r>
            </w:ins>
          </w:p>
          <w:p w:rsidR="001F21D6" w:rsidRPr="001F21D6" w:rsidRDefault="001F21D6" w:rsidP="001F21D6">
            <w:pPr>
              <w:pStyle w:val="Normlnweb"/>
              <w:jc w:val="both"/>
              <w:rPr>
                <w:ins w:id="1750" w:author="Neubauerová Bronislava" w:date="2019-09-03T14:38:00Z"/>
                <w:color w:val="000000"/>
                <w:sz w:val="20"/>
                <w:szCs w:val="20"/>
              </w:rPr>
            </w:pPr>
            <w:ins w:id="1751" w:author="Neubauerová Bronislava" w:date="2019-09-03T14:38:00Z">
              <w:r w:rsidRPr="001F21D6">
                <w:rPr>
                  <w:color w:val="000000"/>
                  <w:sz w:val="20"/>
                  <w:szCs w:val="20"/>
                </w:rPr>
                <w:t>Uzavření účetního cyklu.</w:t>
              </w:r>
            </w:ins>
          </w:p>
          <w:p w:rsidR="001F21D6" w:rsidRPr="001F21D6" w:rsidRDefault="001F21D6" w:rsidP="001F21D6">
            <w:pPr>
              <w:pStyle w:val="Normlnweb"/>
              <w:jc w:val="both"/>
              <w:rPr>
                <w:ins w:id="1752" w:author="Neubauerová Bronislava" w:date="2019-09-03T14:38:00Z"/>
                <w:color w:val="000000"/>
                <w:sz w:val="20"/>
                <w:szCs w:val="20"/>
              </w:rPr>
            </w:pPr>
            <w:ins w:id="1753" w:author="Neubauerová Bronislava" w:date="2019-09-03T14:38:00Z">
              <w:r w:rsidRPr="001F21D6">
                <w:rPr>
                  <w:color w:val="000000"/>
                  <w:sz w:val="20"/>
                  <w:szCs w:val="20"/>
                </w:rPr>
                <w:t>Účtování nákupu a prodeje zboží.</w:t>
              </w:r>
            </w:ins>
          </w:p>
          <w:p w:rsidR="001F21D6" w:rsidRPr="001F21D6" w:rsidRDefault="001F21D6" w:rsidP="001F21D6">
            <w:pPr>
              <w:pStyle w:val="Normlnweb"/>
              <w:jc w:val="both"/>
              <w:rPr>
                <w:ins w:id="1754" w:author="Neubauerová Bronislava" w:date="2019-09-03T14:38:00Z"/>
                <w:color w:val="000000"/>
                <w:sz w:val="20"/>
                <w:szCs w:val="20"/>
              </w:rPr>
            </w:pPr>
            <w:ins w:id="1755" w:author="Neubauerová Bronislava" w:date="2019-09-03T14:38:00Z">
              <w:r w:rsidRPr="001F21D6">
                <w:rPr>
                  <w:color w:val="000000"/>
                  <w:sz w:val="20"/>
                  <w:szCs w:val="20"/>
                </w:rPr>
                <w:t>Zobrazení účetních transakcí v účetních výkazech.</w:t>
              </w:r>
            </w:ins>
          </w:p>
          <w:p w:rsidR="000F793B" w:rsidRPr="004D290A" w:rsidDel="001F21D6" w:rsidRDefault="000F793B" w:rsidP="007A6AF3">
            <w:pPr>
              <w:pStyle w:val="Normlnweb"/>
              <w:jc w:val="both"/>
              <w:rPr>
                <w:del w:id="1756" w:author="Neubauerová Bronislava" w:date="2019-09-03T14:38:00Z"/>
                <w:color w:val="000000"/>
                <w:sz w:val="20"/>
                <w:szCs w:val="20"/>
              </w:rPr>
            </w:pPr>
            <w:del w:id="1757" w:author="Neubauerová Bronislava" w:date="2019-09-03T14:38:00Z">
              <w:r w:rsidDel="001F21D6">
                <w:rPr>
                  <w:color w:val="000000"/>
                  <w:sz w:val="20"/>
                  <w:szCs w:val="20"/>
                </w:rPr>
                <w:delText>Předmět</w:delText>
              </w:r>
              <w:r w:rsidRPr="004D290A" w:rsidDel="001F21D6">
                <w:rPr>
                  <w:color w:val="000000"/>
                  <w:sz w:val="20"/>
                  <w:szCs w:val="20"/>
                </w:rPr>
                <w:delText xml:space="preserve"> je navržen tak, aby </w:delText>
              </w:r>
              <w:r w:rsidDel="001F21D6">
                <w:rPr>
                  <w:color w:val="000000"/>
                  <w:sz w:val="20"/>
                  <w:szCs w:val="20"/>
                </w:rPr>
                <w:delText>studenty seznámil se</w:delText>
              </w:r>
              <w:r w:rsidRPr="004D290A" w:rsidDel="001F21D6">
                <w:rPr>
                  <w:color w:val="000000"/>
                  <w:sz w:val="20"/>
                  <w:szCs w:val="20"/>
                </w:rPr>
                <w:delText xml:space="preserve"> </w:delText>
              </w:r>
              <w:r w:rsidDel="001F21D6">
                <w:rPr>
                  <w:color w:val="000000"/>
                  <w:sz w:val="20"/>
                  <w:szCs w:val="20"/>
                </w:rPr>
                <w:delText>základy anglické</w:delText>
              </w:r>
              <w:r w:rsidRPr="004D290A" w:rsidDel="001F21D6">
                <w:rPr>
                  <w:color w:val="000000"/>
                  <w:sz w:val="20"/>
                  <w:szCs w:val="20"/>
                </w:rPr>
                <w:delText xml:space="preserve"> účetní terminologi</w:delText>
              </w:r>
              <w:r w:rsidDel="001F21D6">
                <w:rPr>
                  <w:color w:val="000000"/>
                  <w:sz w:val="20"/>
                  <w:szCs w:val="20"/>
                </w:rPr>
                <w:delText>e</w:delText>
              </w:r>
              <w:r w:rsidRPr="004D290A" w:rsidDel="001F21D6">
                <w:rPr>
                  <w:color w:val="000000"/>
                  <w:sz w:val="20"/>
                  <w:szCs w:val="20"/>
                </w:rPr>
                <w:delText xml:space="preserve">, </w:delText>
              </w:r>
              <w:r w:rsidDel="001F21D6">
                <w:rPr>
                  <w:color w:val="000000"/>
                  <w:sz w:val="20"/>
                  <w:szCs w:val="20"/>
                </w:rPr>
                <w:delText>s obsahem a významem</w:delText>
              </w:r>
              <w:r w:rsidRPr="004D290A" w:rsidDel="001F21D6">
                <w:rPr>
                  <w:color w:val="000000"/>
                  <w:sz w:val="20"/>
                  <w:szCs w:val="20"/>
                </w:rPr>
                <w:delText xml:space="preserve"> </w:delText>
              </w:r>
              <w:r w:rsidDel="001F21D6">
                <w:rPr>
                  <w:color w:val="000000"/>
                  <w:sz w:val="20"/>
                  <w:szCs w:val="20"/>
                </w:rPr>
                <w:delText>pojmů užívaných při zpracování</w:delText>
              </w:r>
              <w:r w:rsidRPr="004D290A" w:rsidDel="001F21D6">
                <w:rPr>
                  <w:color w:val="000000"/>
                  <w:sz w:val="20"/>
                  <w:szCs w:val="20"/>
                </w:rPr>
                <w:delText xml:space="preserve"> účetních </w:delText>
              </w:r>
              <w:r w:rsidDel="001F21D6">
                <w:rPr>
                  <w:color w:val="000000"/>
                  <w:sz w:val="20"/>
                  <w:szCs w:val="20"/>
                </w:rPr>
                <w:delText xml:space="preserve">případů a při </w:delText>
              </w:r>
              <w:r w:rsidR="002A6E11" w:rsidDel="001F21D6">
                <w:rPr>
                  <w:color w:val="000000"/>
                  <w:sz w:val="20"/>
                  <w:szCs w:val="20"/>
                </w:rPr>
                <w:delText>se</w:delText>
              </w:r>
              <w:r w:rsidDel="001F21D6">
                <w:rPr>
                  <w:color w:val="000000"/>
                  <w:sz w:val="20"/>
                  <w:szCs w:val="20"/>
                </w:rPr>
                <w:delText>stavování účetních výkazů</w:delText>
              </w:r>
              <w:r w:rsidRPr="004D290A" w:rsidDel="001F21D6">
                <w:rPr>
                  <w:color w:val="000000"/>
                  <w:sz w:val="20"/>
                  <w:szCs w:val="20"/>
                </w:rPr>
                <w:delText>. Předmět poskytuje studentů</w:delText>
              </w:r>
              <w:r w:rsidDel="001F21D6">
                <w:rPr>
                  <w:color w:val="000000"/>
                  <w:sz w:val="20"/>
                  <w:szCs w:val="20"/>
                </w:rPr>
                <w:delText>m znalosti anglické terminologie při jejich praktické aplikaci.</w:delText>
              </w:r>
              <w:r w:rsidRPr="004D290A" w:rsidDel="001F21D6">
                <w:rPr>
                  <w:color w:val="000000"/>
                  <w:sz w:val="20"/>
                  <w:szCs w:val="20"/>
                </w:rPr>
                <w:delText xml:space="preserve"> </w:delText>
              </w:r>
            </w:del>
          </w:p>
          <w:p w:rsidR="000F793B" w:rsidRPr="004D290A" w:rsidDel="001F21D6" w:rsidRDefault="000F793B" w:rsidP="007A6AF3">
            <w:pPr>
              <w:pStyle w:val="Normlnweb"/>
              <w:jc w:val="both"/>
              <w:rPr>
                <w:del w:id="1758" w:author="Neubauerová Bronislava" w:date="2019-09-03T14:38:00Z"/>
                <w:color w:val="000000"/>
                <w:sz w:val="20"/>
                <w:szCs w:val="20"/>
              </w:rPr>
            </w:pPr>
            <w:del w:id="1759" w:author="Neubauerová Bronislava" w:date="2019-09-03T14:38:00Z">
              <w:r w:rsidRPr="004D290A" w:rsidDel="001F21D6">
                <w:rPr>
                  <w:color w:val="000000"/>
                  <w:sz w:val="20"/>
                  <w:szCs w:val="20"/>
                </w:rPr>
                <w:delText xml:space="preserve">Cílem předmětu je systematická průprava a </w:delText>
              </w:r>
              <w:r w:rsidDel="001F21D6">
                <w:rPr>
                  <w:color w:val="000000"/>
                  <w:sz w:val="20"/>
                  <w:szCs w:val="20"/>
                </w:rPr>
                <w:delText>poskytnutí informací o</w:delText>
              </w:r>
              <w:r w:rsidRPr="004D290A" w:rsidDel="001F21D6">
                <w:rPr>
                  <w:color w:val="000000"/>
                  <w:sz w:val="20"/>
                  <w:szCs w:val="20"/>
                </w:rPr>
                <w:delText xml:space="preserve"> zákla</w:delText>
              </w:r>
              <w:r w:rsidDel="001F21D6">
                <w:rPr>
                  <w:color w:val="000000"/>
                  <w:sz w:val="20"/>
                  <w:szCs w:val="20"/>
                </w:rPr>
                <w:delText>dní anglické účetní terminologii</w:delText>
              </w:r>
              <w:r w:rsidRPr="004D290A" w:rsidDel="001F21D6">
                <w:rPr>
                  <w:color w:val="000000"/>
                  <w:sz w:val="20"/>
                  <w:szCs w:val="20"/>
                </w:rPr>
                <w:delText xml:space="preserve"> a její</w:delText>
              </w:r>
              <w:r w:rsidDel="001F21D6">
                <w:rPr>
                  <w:color w:val="000000"/>
                  <w:sz w:val="20"/>
                  <w:szCs w:val="20"/>
                </w:rPr>
                <w:delText>ho</w:delText>
              </w:r>
              <w:r w:rsidRPr="004D290A" w:rsidDel="001F21D6">
                <w:rPr>
                  <w:color w:val="000000"/>
                  <w:sz w:val="20"/>
                  <w:szCs w:val="20"/>
                </w:rPr>
                <w:delText xml:space="preserve"> použ</w:delText>
              </w:r>
              <w:r w:rsidDel="001F21D6">
                <w:rPr>
                  <w:color w:val="000000"/>
                  <w:sz w:val="20"/>
                  <w:szCs w:val="20"/>
                </w:rPr>
                <w:delText>ití</w:delText>
              </w:r>
              <w:r w:rsidRPr="004D290A" w:rsidDel="001F21D6">
                <w:rPr>
                  <w:color w:val="000000"/>
                  <w:sz w:val="20"/>
                  <w:szCs w:val="20"/>
                </w:rPr>
                <w:delText xml:space="preserve"> v příkladech a v sestavování účetních výkazů</w:delText>
              </w:r>
              <w:r w:rsidDel="001F21D6">
                <w:rPr>
                  <w:color w:val="000000"/>
                  <w:sz w:val="20"/>
                  <w:szCs w:val="20"/>
                </w:rPr>
                <w:delText xml:space="preserve"> - rozvaha, výsledovka, výkaz o peněžních tocích</w:delText>
              </w:r>
              <w:r w:rsidRPr="004D290A" w:rsidDel="001F21D6">
                <w:rPr>
                  <w:color w:val="000000"/>
                  <w:sz w:val="20"/>
                  <w:szCs w:val="20"/>
                </w:rPr>
                <w:delText xml:space="preserve"> a </w:delText>
              </w:r>
              <w:r w:rsidDel="001F21D6">
                <w:rPr>
                  <w:color w:val="000000"/>
                  <w:sz w:val="20"/>
                  <w:szCs w:val="20"/>
                </w:rPr>
                <w:delText>výkaz</w:delText>
              </w:r>
              <w:r w:rsidRPr="004D290A" w:rsidDel="001F21D6">
                <w:rPr>
                  <w:color w:val="000000"/>
                  <w:sz w:val="20"/>
                  <w:szCs w:val="20"/>
                </w:rPr>
                <w:delText xml:space="preserve"> změn ve vlastním kapitálu.</w:delText>
              </w:r>
            </w:del>
          </w:p>
          <w:p w:rsidR="000F793B" w:rsidRPr="004D290A" w:rsidDel="001F21D6" w:rsidRDefault="000F793B" w:rsidP="004D784A">
            <w:pPr>
              <w:pStyle w:val="Normlnweb"/>
              <w:numPr>
                <w:ilvl w:val="0"/>
                <w:numId w:val="51"/>
              </w:numPr>
              <w:ind w:left="322" w:hanging="284"/>
              <w:rPr>
                <w:del w:id="1760" w:author="Neubauerová Bronislava" w:date="2019-09-03T14:38:00Z"/>
                <w:color w:val="000000"/>
                <w:sz w:val="20"/>
                <w:szCs w:val="20"/>
              </w:rPr>
            </w:pPr>
            <w:del w:id="1761" w:author="Neubauerová Bronislava" w:date="2019-09-03T14:38:00Z">
              <w:r w:rsidRPr="004D290A" w:rsidDel="001F21D6">
                <w:rPr>
                  <w:color w:val="000000"/>
                  <w:sz w:val="20"/>
                  <w:szCs w:val="20"/>
                </w:rPr>
                <w:delText>Základní prvky účetních výkazů</w:delText>
              </w:r>
              <w:r w:rsidR="00D07FC0" w:rsidDel="001F21D6">
                <w:rPr>
                  <w:color w:val="000000"/>
                  <w:sz w:val="20"/>
                  <w:szCs w:val="20"/>
                </w:rPr>
                <w:delText>.</w:delText>
              </w:r>
            </w:del>
          </w:p>
          <w:p w:rsidR="000F793B" w:rsidRPr="004D290A" w:rsidDel="001F21D6" w:rsidRDefault="000F793B" w:rsidP="004D784A">
            <w:pPr>
              <w:pStyle w:val="Normlnweb"/>
              <w:numPr>
                <w:ilvl w:val="0"/>
                <w:numId w:val="51"/>
              </w:numPr>
              <w:ind w:left="322" w:hanging="284"/>
              <w:rPr>
                <w:del w:id="1762" w:author="Neubauerová Bronislava" w:date="2019-09-03T14:38:00Z"/>
                <w:color w:val="000000"/>
                <w:sz w:val="20"/>
                <w:szCs w:val="20"/>
              </w:rPr>
            </w:pPr>
            <w:del w:id="1763" w:author="Neubauerová Bronislava" w:date="2019-09-03T14:38:00Z">
              <w:r w:rsidRPr="004D290A" w:rsidDel="001F21D6">
                <w:rPr>
                  <w:color w:val="000000"/>
                  <w:sz w:val="20"/>
                  <w:szCs w:val="20"/>
                </w:rPr>
                <w:delText>Systém účtování podvojného účetnictví</w:delText>
              </w:r>
              <w:r w:rsidR="00D07FC0" w:rsidDel="001F21D6">
                <w:rPr>
                  <w:color w:val="000000"/>
                  <w:sz w:val="20"/>
                  <w:szCs w:val="20"/>
                </w:rPr>
                <w:delText>.</w:delText>
              </w:r>
            </w:del>
          </w:p>
          <w:p w:rsidR="000F793B" w:rsidRPr="004D290A" w:rsidDel="001F21D6" w:rsidRDefault="000F793B" w:rsidP="004D784A">
            <w:pPr>
              <w:pStyle w:val="Normlnweb"/>
              <w:numPr>
                <w:ilvl w:val="0"/>
                <w:numId w:val="51"/>
              </w:numPr>
              <w:ind w:left="322" w:hanging="284"/>
              <w:rPr>
                <w:del w:id="1764" w:author="Neubauerová Bronislava" w:date="2019-09-03T14:38:00Z"/>
                <w:color w:val="000000"/>
                <w:sz w:val="20"/>
                <w:szCs w:val="20"/>
              </w:rPr>
            </w:pPr>
            <w:del w:id="1765" w:author="Neubauerová Bronislava" w:date="2019-09-03T14:38:00Z">
              <w:r w:rsidRPr="004D290A" w:rsidDel="001F21D6">
                <w:rPr>
                  <w:color w:val="000000"/>
                  <w:sz w:val="20"/>
                  <w:szCs w:val="20"/>
                </w:rPr>
                <w:delText>Účtování časového rozlišení</w:delText>
              </w:r>
              <w:r w:rsidR="00D07FC0" w:rsidDel="001F21D6">
                <w:rPr>
                  <w:color w:val="000000"/>
                  <w:sz w:val="20"/>
                  <w:szCs w:val="20"/>
                </w:rPr>
                <w:delText>.</w:delText>
              </w:r>
            </w:del>
          </w:p>
          <w:p w:rsidR="000F793B" w:rsidRPr="004D290A" w:rsidDel="001F21D6" w:rsidRDefault="000F793B" w:rsidP="004D784A">
            <w:pPr>
              <w:pStyle w:val="Normlnweb"/>
              <w:numPr>
                <w:ilvl w:val="0"/>
                <w:numId w:val="51"/>
              </w:numPr>
              <w:ind w:left="322" w:hanging="284"/>
              <w:rPr>
                <w:del w:id="1766" w:author="Neubauerová Bronislava" w:date="2019-09-03T14:38:00Z"/>
                <w:color w:val="000000"/>
                <w:sz w:val="20"/>
                <w:szCs w:val="20"/>
              </w:rPr>
            </w:pPr>
            <w:del w:id="1767" w:author="Neubauerová Bronislava" w:date="2019-09-03T14:38:00Z">
              <w:r w:rsidRPr="004D290A" w:rsidDel="001F21D6">
                <w:rPr>
                  <w:color w:val="000000"/>
                  <w:sz w:val="20"/>
                  <w:szCs w:val="20"/>
                </w:rPr>
                <w:delText>Účtování odložených položek</w:delText>
              </w:r>
              <w:r w:rsidR="00D07FC0" w:rsidDel="001F21D6">
                <w:rPr>
                  <w:color w:val="000000"/>
                  <w:sz w:val="20"/>
                  <w:szCs w:val="20"/>
                </w:rPr>
                <w:delText>.</w:delText>
              </w:r>
            </w:del>
          </w:p>
          <w:p w:rsidR="000F793B" w:rsidRPr="004D290A" w:rsidDel="001F21D6" w:rsidRDefault="000F793B" w:rsidP="004D784A">
            <w:pPr>
              <w:pStyle w:val="Normlnweb"/>
              <w:numPr>
                <w:ilvl w:val="0"/>
                <w:numId w:val="51"/>
              </w:numPr>
              <w:ind w:left="322" w:hanging="284"/>
              <w:rPr>
                <w:del w:id="1768" w:author="Neubauerová Bronislava" w:date="2019-09-03T14:38:00Z"/>
                <w:color w:val="000000"/>
                <w:sz w:val="20"/>
                <w:szCs w:val="20"/>
              </w:rPr>
            </w:pPr>
            <w:del w:id="1769" w:author="Neubauerová Bronislava" w:date="2019-09-03T14:38:00Z">
              <w:r w:rsidDel="001F21D6">
                <w:rPr>
                  <w:color w:val="000000"/>
                  <w:sz w:val="20"/>
                  <w:szCs w:val="20"/>
                </w:rPr>
                <w:delText>Uzavření</w:delText>
              </w:r>
              <w:r w:rsidRPr="004D290A" w:rsidDel="001F21D6">
                <w:rPr>
                  <w:color w:val="000000"/>
                  <w:sz w:val="20"/>
                  <w:szCs w:val="20"/>
                </w:rPr>
                <w:delText xml:space="preserve"> účetního cyklu</w:delText>
              </w:r>
              <w:r w:rsidR="00D07FC0" w:rsidDel="001F21D6">
                <w:rPr>
                  <w:color w:val="000000"/>
                  <w:sz w:val="20"/>
                  <w:szCs w:val="20"/>
                </w:rPr>
                <w:delText>.</w:delText>
              </w:r>
            </w:del>
          </w:p>
          <w:p w:rsidR="000F793B" w:rsidRPr="004D290A" w:rsidRDefault="000F793B" w:rsidP="004D784A">
            <w:pPr>
              <w:pStyle w:val="Normlnweb"/>
              <w:numPr>
                <w:ilvl w:val="0"/>
                <w:numId w:val="51"/>
              </w:numPr>
              <w:ind w:left="322" w:hanging="284"/>
              <w:rPr>
                <w:rFonts w:ascii="Calibri" w:hAnsi="Calibri"/>
                <w:color w:val="000000"/>
                <w:sz w:val="20"/>
                <w:szCs w:val="20"/>
              </w:rPr>
            </w:pPr>
            <w:del w:id="1770" w:author="Neubauerová Bronislava" w:date="2019-09-03T14:38:00Z">
              <w:r w:rsidDel="001F21D6">
                <w:rPr>
                  <w:color w:val="000000"/>
                  <w:sz w:val="20"/>
                  <w:szCs w:val="20"/>
                </w:rPr>
                <w:delText>Účtování nákupu a prodeje zboží</w:delText>
              </w:r>
              <w:r w:rsidR="00D07FC0" w:rsidDel="001F21D6">
                <w:rPr>
                  <w:color w:val="000000"/>
                  <w:sz w:val="20"/>
                  <w:szCs w:val="20"/>
                </w:rPr>
                <w:delText>.</w:delText>
              </w:r>
            </w:del>
          </w:p>
        </w:tc>
      </w:tr>
      <w:tr w:rsidR="000F793B" w:rsidTr="007A6AF3">
        <w:trPr>
          <w:trHeight w:val="265"/>
        </w:trPr>
        <w:tc>
          <w:tcPr>
            <w:tcW w:w="3653" w:type="dxa"/>
            <w:gridSpan w:val="2"/>
            <w:tcBorders>
              <w:top w:val="nil"/>
            </w:tcBorders>
            <w:shd w:val="clear" w:color="auto" w:fill="F7CAAC"/>
          </w:tcPr>
          <w:p w:rsidR="000F793B" w:rsidRPr="004D290A" w:rsidRDefault="000F793B" w:rsidP="007A6AF3">
            <w:pPr>
              <w:jc w:val="both"/>
            </w:pPr>
            <w:r w:rsidRPr="004D290A">
              <w:rPr>
                <w:b/>
              </w:rPr>
              <w:t>Studijní literatura a studijní pomůcky</w:t>
            </w:r>
          </w:p>
        </w:tc>
        <w:tc>
          <w:tcPr>
            <w:tcW w:w="6202" w:type="dxa"/>
            <w:gridSpan w:val="6"/>
            <w:tcBorders>
              <w:top w:val="nil"/>
              <w:bottom w:val="nil"/>
            </w:tcBorders>
          </w:tcPr>
          <w:p w:rsidR="000F793B" w:rsidRPr="00F76BFF" w:rsidRDefault="000F793B" w:rsidP="007A6AF3">
            <w:pPr>
              <w:jc w:val="both"/>
            </w:pPr>
          </w:p>
        </w:tc>
      </w:tr>
      <w:tr w:rsidR="000F793B" w:rsidTr="007A6AF3">
        <w:trPr>
          <w:trHeight w:val="992"/>
        </w:trPr>
        <w:tc>
          <w:tcPr>
            <w:tcW w:w="9855" w:type="dxa"/>
            <w:gridSpan w:val="8"/>
            <w:tcBorders>
              <w:top w:val="nil"/>
            </w:tcBorders>
          </w:tcPr>
          <w:p w:rsidR="000F793B" w:rsidRPr="00F76BFF" w:rsidRDefault="000F793B" w:rsidP="007A6AF3">
            <w:pPr>
              <w:ind w:left="339" w:hanging="339"/>
              <w:rPr>
                <w:b/>
              </w:rPr>
            </w:pPr>
            <w:r w:rsidRPr="00F76BFF">
              <w:rPr>
                <w:b/>
              </w:rPr>
              <w:t>Povinná literatura</w:t>
            </w:r>
          </w:p>
          <w:p w:rsidR="000F793B" w:rsidRPr="00F76BFF" w:rsidRDefault="000F793B" w:rsidP="007A6AF3">
            <w:pPr>
              <w:ind w:left="339" w:hanging="339"/>
            </w:pPr>
            <w:r w:rsidRPr="00F76BFF">
              <w:t xml:space="preserve">PASEKOVÁ, M. </w:t>
            </w:r>
            <w:r w:rsidRPr="00F76BFF">
              <w:rPr>
                <w:i/>
              </w:rPr>
              <w:t>Accounting in English</w:t>
            </w:r>
            <w:r w:rsidRPr="00F76BFF">
              <w:t>. Studijní text. Zlín: UTB, 2017, 178 s.</w:t>
            </w:r>
          </w:p>
          <w:p w:rsidR="000F793B" w:rsidRDefault="000F793B" w:rsidP="007A6AF3">
            <w:pPr>
              <w:ind w:left="339" w:hanging="339"/>
              <w:rPr>
                <w:b/>
              </w:rPr>
            </w:pPr>
            <w:r w:rsidRPr="00F76BFF">
              <w:rPr>
                <w:b/>
              </w:rPr>
              <w:t>Doporučená literatura</w:t>
            </w:r>
          </w:p>
          <w:p w:rsidR="000F793B" w:rsidRPr="00F76BFF" w:rsidRDefault="000F793B" w:rsidP="007A6AF3">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0F793B" w:rsidRPr="00F76BFF" w:rsidRDefault="000F793B" w:rsidP="007A6AF3">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0F793B" w:rsidRPr="00F76BFF" w:rsidRDefault="000F793B" w:rsidP="007A6AF3">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978-1259533006</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F76BFF" w:rsidRDefault="000F793B" w:rsidP="007A6AF3">
            <w:pPr>
              <w:jc w:val="center"/>
              <w:rPr>
                <w:b/>
              </w:rPr>
            </w:pPr>
            <w:r w:rsidRPr="00F76BFF">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F76BFF" w:rsidRDefault="000F793B" w:rsidP="007A6AF3">
            <w:pPr>
              <w:jc w:val="both"/>
            </w:pPr>
            <w:r w:rsidRPr="00F76BFF">
              <w:rPr>
                <w:b/>
              </w:rPr>
              <w:t>Rozsah konzultací (soustředění)</w:t>
            </w:r>
          </w:p>
        </w:tc>
        <w:tc>
          <w:tcPr>
            <w:tcW w:w="889" w:type="dxa"/>
            <w:tcBorders>
              <w:top w:val="single" w:sz="2" w:space="0" w:color="auto"/>
            </w:tcBorders>
          </w:tcPr>
          <w:p w:rsidR="000F793B" w:rsidRPr="00F76BFF" w:rsidRDefault="000F793B" w:rsidP="007A6AF3">
            <w:pPr>
              <w:jc w:val="both"/>
            </w:pPr>
            <w:r w:rsidRPr="00F76BFF">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F76BFF" w:rsidRDefault="000F793B" w:rsidP="007A6AF3">
            <w:pPr>
              <w:jc w:val="both"/>
              <w:rPr>
                <w:b/>
              </w:rPr>
            </w:pPr>
            <w:r w:rsidRPr="00F76BFF">
              <w:rPr>
                <w:b/>
              </w:rPr>
              <w:t>Informace o způsobu kontaktu s vyučujícím</w:t>
            </w:r>
          </w:p>
        </w:tc>
      </w:tr>
      <w:tr w:rsidR="000F793B" w:rsidTr="007A6AF3">
        <w:trPr>
          <w:trHeight w:val="817"/>
        </w:trPr>
        <w:tc>
          <w:tcPr>
            <w:tcW w:w="9855" w:type="dxa"/>
            <w:gridSpan w:val="8"/>
          </w:tcPr>
          <w:p w:rsidR="000F793B" w:rsidRPr="00F76BFF" w:rsidRDefault="000F793B" w:rsidP="007A6AF3">
            <w:pPr>
              <w:jc w:val="both"/>
            </w:pPr>
            <w:r w:rsidRPr="00F76BF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0802C6" w:rsidRDefault="000F793B" w:rsidP="007A6AF3">
            <w:pPr>
              <w:jc w:val="both"/>
              <w:rPr>
                <w:b/>
              </w:rPr>
            </w:pPr>
            <w:r w:rsidRPr="000802C6">
              <w:rPr>
                <w:b/>
              </w:rPr>
              <w:t>Název studijního předmětu</w:t>
            </w:r>
          </w:p>
        </w:tc>
        <w:tc>
          <w:tcPr>
            <w:tcW w:w="6769" w:type="dxa"/>
            <w:gridSpan w:val="7"/>
            <w:tcBorders>
              <w:top w:val="double" w:sz="4" w:space="0" w:color="auto"/>
            </w:tcBorders>
          </w:tcPr>
          <w:p w:rsidR="000F793B" w:rsidRPr="000802C6" w:rsidRDefault="000F793B" w:rsidP="007A6AF3">
            <w:pPr>
              <w:jc w:val="both"/>
            </w:pPr>
            <w:r>
              <w:t xml:space="preserve">Ekonomika a účetnictví neziskového sektoru </w:t>
            </w:r>
          </w:p>
        </w:tc>
      </w:tr>
      <w:tr w:rsidR="000F793B" w:rsidTr="007A6AF3">
        <w:trPr>
          <w:trHeight w:val="249"/>
        </w:trPr>
        <w:tc>
          <w:tcPr>
            <w:tcW w:w="3086" w:type="dxa"/>
            <w:shd w:val="clear" w:color="auto" w:fill="F7CAAC"/>
          </w:tcPr>
          <w:p w:rsidR="000F793B" w:rsidRPr="000802C6" w:rsidRDefault="000F793B" w:rsidP="007A6AF3">
            <w:pPr>
              <w:jc w:val="both"/>
              <w:rPr>
                <w:b/>
              </w:rPr>
            </w:pPr>
            <w:r w:rsidRPr="000802C6">
              <w:rPr>
                <w:b/>
              </w:rPr>
              <w:t>Typ předmětu</w:t>
            </w:r>
          </w:p>
        </w:tc>
        <w:tc>
          <w:tcPr>
            <w:tcW w:w="3406" w:type="dxa"/>
            <w:gridSpan w:val="4"/>
          </w:tcPr>
          <w:p w:rsidR="000F793B" w:rsidRPr="000802C6" w:rsidRDefault="000F793B" w:rsidP="007A6AF3">
            <w:pPr>
              <w:jc w:val="both"/>
            </w:pPr>
            <w:r w:rsidRPr="000802C6">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Pr="000802C6" w:rsidRDefault="000F793B" w:rsidP="007A6AF3">
            <w:pPr>
              <w:jc w:val="both"/>
              <w:rPr>
                <w:b/>
              </w:rPr>
            </w:pPr>
            <w:r w:rsidRPr="000802C6">
              <w:rPr>
                <w:b/>
              </w:rPr>
              <w:t>Rozsah studijního předmětu</w:t>
            </w:r>
          </w:p>
        </w:tc>
        <w:tc>
          <w:tcPr>
            <w:tcW w:w="1701" w:type="dxa"/>
            <w:gridSpan w:val="2"/>
          </w:tcPr>
          <w:p w:rsidR="000F793B" w:rsidRPr="000802C6" w:rsidRDefault="000F793B" w:rsidP="007A6AF3">
            <w:pPr>
              <w:jc w:val="both"/>
            </w:pPr>
            <w:r w:rsidRPr="000802C6">
              <w:t>2</w:t>
            </w:r>
            <w:r>
              <w:t>0p + 15</w:t>
            </w:r>
            <w:r w:rsidRPr="000802C6">
              <w:t>c</w:t>
            </w:r>
          </w:p>
        </w:tc>
        <w:tc>
          <w:tcPr>
            <w:tcW w:w="889" w:type="dxa"/>
            <w:shd w:val="clear" w:color="auto" w:fill="F7CAAC"/>
          </w:tcPr>
          <w:p w:rsidR="000F793B" w:rsidRPr="000802C6" w:rsidRDefault="000F793B" w:rsidP="007A6AF3">
            <w:pPr>
              <w:jc w:val="both"/>
              <w:rPr>
                <w:b/>
              </w:rPr>
            </w:pPr>
            <w:r w:rsidRPr="000802C6">
              <w:rPr>
                <w:b/>
              </w:rPr>
              <w:t xml:space="preserve">hod. </w:t>
            </w:r>
          </w:p>
        </w:tc>
        <w:tc>
          <w:tcPr>
            <w:tcW w:w="816" w:type="dxa"/>
          </w:tcPr>
          <w:p w:rsidR="000F793B" w:rsidRDefault="000F793B" w:rsidP="007A6AF3">
            <w:pPr>
              <w:jc w:val="both"/>
            </w:pPr>
            <w:r>
              <w:t>35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5</w:t>
            </w:r>
          </w:p>
        </w:tc>
      </w:tr>
      <w:tr w:rsidR="000F793B" w:rsidTr="007A6AF3">
        <w:tc>
          <w:tcPr>
            <w:tcW w:w="3086" w:type="dxa"/>
            <w:shd w:val="clear" w:color="auto" w:fill="F7CAAC"/>
          </w:tcPr>
          <w:p w:rsidR="000F793B" w:rsidRPr="000802C6" w:rsidRDefault="000F793B" w:rsidP="007A6AF3">
            <w:pPr>
              <w:jc w:val="both"/>
              <w:rPr>
                <w:b/>
              </w:rPr>
            </w:pPr>
            <w:r w:rsidRPr="000802C6">
              <w:rPr>
                <w:b/>
              </w:rPr>
              <w:t>Prerekvizity, korekvizity, ekvivalence</w:t>
            </w:r>
          </w:p>
        </w:tc>
        <w:tc>
          <w:tcPr>
            <w:tcW w:w="6769" w:type="dxa"/>
            <w:gridSpan w:val="7"/>
          </w:tcPr>
          <w:p w:rsidR="000F793B" w:rsidRPr="000802C6" w:rsidRDefault="000F793B" w:rsidP="007A6AF3">
            <w:pPr>
              <w:jc w:val="both"/>
            </w:pPr>
          </w:p>
        </w:tc>
      </w:tr>
      <w:tr w:rsidR="000F793B" w:rsidTr="007A6AF3">
        <w:tc>
          <w:tcPr>
            <w:tcW w:w="3086" w:type="dxa"/>
            <w:shd w:val="clear" w:color="auto" w:fill="F7CAAC"/>
          </w:tcPr>
          <w:p w:rsidR="000F793B" w:rsidRPr="000802C6" w:rsidRDefault="000F793B" w:rsidP="007A6AF3">
            <w:pPr>
              <w:jc w:val="both"/>
              <w:rPr>
                <w:b/>
              </w:rPr>
            </w:pPr>
            <w:r w:rsidRPr="000802C6">
              <w:rPr>
                <w:b/>
              </w:rPr>
              <w:t>Způsob ověření studijních výsledků</w:t>
            </w:r>
          </w:p>
        </w:tc>
        <w:tc>
          <w:tcPr>
            <w:tcW w:w="3406" w:type="dxa"/>
            <w:gridSpan w:val="4"/>
          </w:tcPr>
          <w:p w:rsidR="000F793B" w:rsidRPr="000802C6" w:rsidRDefault="000F793B" w:rsidP="007A6AF3">
            <w:pPr>
              <w:jc w:val="both"/>
            </w:pPr>
            <w:r w:rsidRPr="000802C6">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Pr="000802C6" w:rsidRDefault="000F793B" w:rsidP="007A6AF3">
            <w:pPr>
              <w:jc w:val="both"/>
              <w:rPr>
                <w:b/>
              </w:rPr>
            </w:pPr>
            <w:r w:rsidRPr="000802C6">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rsidRPr="000802C6">
              <w:t>Způsob zakončení předmětu – zápočet, zkouška</w:t>
            </w:r>
          </w:p>
          <w:p w:rsidR="000F793B" w:rsidRPr="000802C6" w:rsidRDefault="000F793B" w:rsidP="007A6AF3">
            <w:pPr>
              <w:jc w:val="both"/>
            </w:pPr>
            <w:r>
              <w:t>Požadavky na zápočet – seminární práce zaměřená na rozbor účetnictví vybrané neziskové organizace</w:t>
            </w:r>
          </w:p>
          <w:p w:rsidR="000F793B" w:rsidRPr="000802C6" w:rsidRDefault="000F793B" w:rsidP="007A6AF3">
            <w:pPr>
              <w:jc w:val="both"/>
            </w:pPr>
            <w:r w:rsidRPr="000802C6">
              <w:t xml:space="preserve">Požadavky na zkoušku – </w:t>
            </w:r>
            <w:r>
              <w:rPr>
                <w:color w:val="000000"/>
                <w:shd w:val="clear" w:color="auto" w:fill="FFFFFF"/>
              </w:rPr>
              <w:t xml:space="preserve">úspěšné absolvování písemného testu </w:t>
            </w:r>
            <w:r w:rsidRPr="000802C6">
              <w:t xml:space="preserve">v rozsahu přednášek a </w:t>
            </w:r>
            <w:r>
              <w:t>cvičení (získání min. 60% bodů)</w:t>
            </w:r>
          </w:p>
        </w:tc>
      </w:tr>
      <w:tr w:rsidR="000F793B" w:rsidTr="007A6AF3">
        <w:trPr>
          <w:trHeight w:val="64"/>
        </w:trPr>
        <w:tc>
          <w:tcPr>
            <w:tcW w:w="9855" w:type="dxa"/>
            <w:gridSpan w:val="8"/>
            <w:tcBorders>
              <w:top w:val="nil"/>
            </w:tcBorders>
          </w:tcPr>
          <w:p w:rsidR="000F793B" w:rsidRPr="009F4A37" w:rsidRDefault="000F793B" w:rsidP="007A6AF3">
            <w:pPr>
              <w:jc w:val="both"/>
              <w:rPr>
                <w:sz w:val="16"/>
              </w:rPr>
            </w:pPr>
          </w:p>
        </w:tc>
      </w:tr>
      <w:tr w:rsidR="000F793B" w:rsidTr="007A6AF3">
        <w:trPr>
          <w:trHeight w:val="197"/>
        </w:trPr>
        <w:tc>
          <w:tcPr>
            <w:tcW w:w="3086" w:type="dxa"/>
            <w:tcBorders>
              <w:top w:val="nil"/>
            </w:tcBorders>
            <w:shd w:val="clear" w:color="auto" w:fill="F7CAAC"/>
          </w:tcPr>
          <w:p w:rsidR="000F793B" w:rsidRPr="000802C6" w:rsidRDefault="000F793B" w:rsidP="007A6AF3">
            <w:pPr>
              <w:jc w:val="both"/>
              <w:rPr>
                <w:b/>
              </w:rPr>
            </w:pPr>
            <w:r w:rsidRPr="000802C6">
              <w:rPr>
                <w:b/>
              </w:rPr>
              <w:t>Garant předmětu</w:t>
            </w:r>
          </w:p>
        </w:tc>
        <w:tc>
          <w:tcPr>
            <w:tcW w:w="6769" w:type="dxa"/>
            <w:gridSpan w:val="7"/>
            <w:tcBorders>
              <w:top w:val="nil"/>
            </w:tcBorders>
          </w:tcPr>
          <w:p w:rsidR="000F793B" w:rsidRPr="000802C6" w:rsidRDefault="000F793B" w:rsidP="007A6AF3">
            <w:r w:rsidRPr="000802C6">
              <w:t>Ing. Milana Otrusinová, Ph.D.</w:t>
            </w:r>
          </w:p>
        </w:tc>
      </w:tr>
      <w:tr w:rsidR="000F793B" w:rsidTr="007A6AF3">
        <w:trPr>
          <w:trHeight w:val="243"/>
        </w:trPr>
        <w:tc>
          <w:tcPr>
            <w:tcW w:w="3086" w:type="dxa"/>
            <w:tcBorders>
              <w:top w:val="nil"/>
            </w:tcBorders>
            <w:shd w:val="clear" w:color="auto" w:fill="F7CAAC"/>
          </w:tcPr>
          <w:p w:rsidR="000F793B" w:rsidRPr="000802C6" w:rsidRDefault="000F793B" w:rsidP="007A6AF3">
            <w:pPr>
              <w:jc w:val="both"/>
              <w:rPr>
                <w:b/>
              </w:rPr>
            </w:pPr>
            <w:r w:rsidRPr="000802C6">
              <w:rPr>
                <w:b/>
              </w:rPr>
              <w:t>Zapojení garanta do výuky předmětu</w:t>
            </w:r>
          </w:p>
        </w:tc>
        <w:tc>
          <w:tcPr>
            <w:tcW w:w="6769" w:type="dxa"/>
            <w:gridSpan w:val="7"/>
            <w:tcBorders>
              <w:top w:val="nil"/>
            </w:tcBorders>
          </w:tcPr>
          <w:p w:rsidR="000F793B" w:rsidRPr="000802C6" w:rsidRDefault="000F793B" w:rsidP="000B3A46">
            <w:pPr>
              <w:jc w:val="both"/>
            </w:pPr>
            <w:r w:rsidRPr="000802C6">
              <w:t>Garant se podílí</w:t>
            </w:r>
            <w:r w:rsidR="000B3A46">
              <w:t xml:space="preserve"> na přednášení v rozsahu 8</w:t>
            </w:r>
            <w:r w:rsidRPr="000802C6">
              <w:t>0%, dále stanovuje koncepci cvičení a dohlíží na jednotné vedení</w:t>
            </w:r>
          </w:p>
        </w:tc>
      </w:tr>
      <w:tr w:rsidR="000F793B" w:rsidTr="007A6AF3">
        <w:tc>
          <w:tcPr>
            <w:tcW w:w="3086" w:type="dxa"/>
            <w:shd w:val="clear" w:color="auto" w:fill="F7CAAC"/>
          </w:tcPr>
          <w:p w:rsidR="000F793B" w:rsidRPr="000802C6" w:rsidRDefault="000F793B" w:rsidP="007A6AF3">
            <w:pPr>
              <w:jc w:val="both"/>
              <w:rPr>
                <w:b/>
              </w:rPr>
            </w:pPr>
            <w:r w:rsidRPr="000802C6">
              <w:rPr>
                <w:b/>
              </w:rPr>
              <w:t>Vyučující</w:t>
            </w:r>
          </w:p>
        </w:tc>
        <w:tc>
          <w:tcPr>
            <w:tcW w:w="6769" w:type="dxa"/>
            <w:gridSpan w:val="7"/>
            <w:tcBorders>
              <w:bottom w:val="nil"/>
            </w:tcBorders>
          </w:tcPr>
          <w:p w:rsidR="000F793B" w:rsidRPr="000802C6" w:rsidRDefault="000F793B" w:rsidP="000B3A46">
            <w:pPr>
              <w:jc w:val="both"/>
            </w:pPr>
            <w:r w:rsidRPr="000802C6">
              <w:t xml:space="preserve">Ing. Milana Otrusinová, Ph.D. </w:t>
            </w:r>
            <w:r>
              <w:t xml:space="preserve">– přednášky </w:t>
            </w:r>
            <w:r w:rsidRPr="000802C6">
              <w:t>(</w:t>
            </w:r>
            <w:r w:rsidR="000B3A46">
              <w:t>8</w:t>
            </w:r>
            <w:r>
              <w:t>0%)</w:t>
            </w:r>
            <w:r w:rsidR="000B3A46">
              <w:t xml:space="preserve">, </w:t>
            </w:r>
            <w:r w:rsidR="000B3A46" w:rsidRPr="000B3A46">
              <w:t xml:space="preserve">Ing. Markéta Daňová </w:t>
            </w:r>
            <w:r w:rsidR="000B3A46">
              <w:t>– přednášky (</w:t>
            </w:r>
            <w:r w:rsidR="000B3A46" w:rsidRPr="000B3A46">
              <w:t>20%</w:t>
            </w:r>
            <w:r w:rsidR="000B3A46">
              <w:t>)</w:t>
            </w:r>
            <w:r w:rsidR="009B7F23">
              <w:t xml:space="preserve"> – ext.</w:t>
            </w:r>
          </w:p>
        </w:tc>
      </w:tr>
      <w:tr w:rsidR="000F793B" w:rsidTr="007A6AF3">
        <w:trPr>
          <w:trHeight w:val="70"/>
        </w:trPr>
        <w:tc>
          <w:tcPr>
            <w:tcW w:w="9855" w:type="dxa"/>
            <w:gridSpan w:val="8"/>
            <w:tcBorders>
              <w:top w:val="nil"/>
            </w:tcBorders>
          </w:tcPr>
          <w:p w:rsidR="000F793B" w:rsidRPr="009F4A37" w:rsidRDefault="000F793B" w:rsidP="007A6AF3">
            <w:pPr>
              <w:jc w:val="both"/>
              <w:rPr>
                <w:sz w:val="16"/>
              </w:rPr>
            </w:pPr>
          </w:p>
        </w:tc>
      </w:tr>
      <w:tr w:rsidR="000F793B" w:rsidTr="007A6AF3">
        <w:tc>
          <w:tcPr>
            <w:tcW w:w="3086" w:type="dxa"/>
            <w:shd w:val="clear" w:color="auto" w:fill="F7CAAC"/>
          </w:tcPr>
          <w:p w:rsidR="000F793B" w:rsidRPr="000802C6" w:rsidRDefault="000F793B" w:rsidP="007A6AF3">
            <w:pPr>
              <w:jc w:val="both"/>
              <w:rPr>
                <w:b/>
              </w:rPr>
            </w:pPr>
            <w:r w:rsidRPr="000802C6">
              <w:rPr>
                <w:b/>
              </w:rPr>
              <w:t>Stručná anotace předmětu</w:t>
            </w:r>
          </w:p>
        </w:tc>
        <w:tc>
          <w:tcPr>
            <w:tcW w:w="6769" w:type="dxa"/>
            <w:gridSpan w:val="7"/>
            <w:tcBorders>
              <w:bottom w:val="nil"/>
            </w:tcBorders>
          </w:tcPr>
          <w:p w:rsidR="000F793B" w:rsidRPr="000802C6" w:rsidRDefault="000F793B" w:rsidP="007A6AF3">
            <w:pPr>
              <w:jc w:val="both"/>
            </w:pPr>
          </w:p>
        </w:tc>
      </w:tr>
      <w:tr w:rsidR="000F793B" w:rsidTr="00D07FC0">
        <w:trPr>
          <w:trHeight w:val="4574"/>
        </w:trPr>
        <w:tc>
          <w:tcPr>
            <w:tcW w:w="9855" w:type="dxa"/>
            <w:gridSpan w:val="8"/>
            <w:tcBorders>
              <w:top w:val="nil"/>
              <w:bottom w:val="single" w:sz="12" w:space="0" w:color="auto"/>
            </w:tcBorders>
          </w:tcPr>
          <w:p w:rsidR="000F793B" w:rsidRDefault="000F793B" w:rsidP="007A6AF3">
            <w:pPr>
              <w:jc w:val="both"/>
            </w:pPr>
            <w:r w:rsidRPr="003F6AAC">
              <w:t xml:space="preserve">Cílem předmětu je seznámit studenty se základními principy a mechanismy fungování institucí hospodařících na neziskovém principu, včetně institucí veřejné správy. Pozornost je věnována majetkové a finanční struktuře neziskových organizací, peněžním tokům, zdrojům financování, významu účetních informací. Studenti jsou dále seznámeni s rozdíly v účetnictví a účetním výkaznictví </w:t>
            </w:r>
            <w:r>
              <w:t>veřejnoprávních subjektů a</w:t>
            </w:r>
            <w:r w:rsidRPr="003F6AAC">
              <w:t xml:space="preserve"> neziskových organizací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a nestátních neziskových organizací.</w:t>
            </w:r>
          </w:p>
          <w:p w:rsidR="000F793B" w:rsidRPr="003F6AAC" w:rsidRDefault="00D07FC0" w:rsidP="004D784A">
            <w:pPr>
              <w:pStyle w:val="Odstavecseseznamem"/>
              <w:numPr>
                <w:ilvl w:val="0"/>
                <w:numId w:val="38"/>
              </w:numPr>
              <w:spacing w:after="160" w:line="259" w:lineRule="auto"/>
              <w:jc w:val="both"/>
            </w:pPr>
            <w:r>
              <w:t>Základní pojmy.</w:t>
            </w:r>
          </w:p>
          <w:p w:rsidR="000F793B" w:rsidRPr="003F6AAC" w:rsidRDefault="000F793B" w:rsidP="004D784A">
            <w:pPr>
              <w:pStyle w:val="Odstavecseseznamem"/>
              <w:numPr>
                <w:ilvl w:val="0"/>
                <w:numId w:val="38"/>
              </w:numPr>
              <w:spacing w:after="160" w:line="259" w:lineRule="auto"/>
              <w:jc w:val="both"/>
            </w:pPr>
            <w:r w:rsidRPr="003F6AAC">
              <w:t>Vymezení neziskového sektoru. Veřejný sektor jako součást neziskového sektoru.</w:t>
            </w:r>
          </w:p>
          <w:p w:rsidR="000F793B" w:rsidRPr="003F6AAC" w:rsidRDefault="000F793B" w:rsidP="004D784A">
            <w:pPr>
              <w:pStyle w:val="Odstavecseseznamem"/>
              <w:numPr>
                <w:ilvl w:val="0"/>
                <w:numId w:val="38"/>
              </w:numPr>
              <w:spacing w:after="160" w:line="259" w:lineRule="auto"/>
              <w:jc w:val="both"/>
            </w:pPr>
            <w:r w:rsidRPr="003F6AAC">
              <w:t>Úloha a postavení veřejné správy, struktura a financování veřejného sektoru, rozpočtová soustava</w:t>
            </w:r>
            <w:r w:rsidR="00D07FC0">
              <w:t>.</w:t>
            </w:r>
          </w:p>
          <w:p w:rsidR="000F793B" w:rsidRPr="003F6AAC" w:rsidRDefault="000F793B" w:rsidP="004D784A">
            <w:pPr>
              <w:pStyle w:val="Odstavecseseznamem"/>
              <w:numPr>
                <w:ilvl w:val="0"/>
                <w:numId w:val="38"/>
              </w:numPr>
              <w:spacing w:after="160" w:line="259" w:lineRule="auto"/>
              <w:jc w:val="both"/>
            </w:pPr>
            <w:r w:rsidRPr="003F6AAC">
              <w:t>Specifika účetních informací v neziskovém sektoru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neziskových organizací podle vyhlášky č. 504/2002 Sb.</w:t>
            </w:r>
          </w:p>
          <w:p w:rsidR="000F793B" w:rsidRPr="003F6AAC" w:rsidRDefault="000F793B" w:rsidP="004D784A">
            <w:pPr>
              <w:pStyle w:val="Odstavecseseznamem"/>
              <w:numPr>
                <w:ilvl w:val="0"/>
                <w:numId w:val="38"/>
              </w:numPr>
              <w:spacing w:after="160" w:line="259" w:lineRule="auto"/>
              <w:jc w:val="both"/>
            </w:pPr>
            <w:r w:rsidRPr="003F6AAC">
              <w:t>Specifika účetnictví státu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vybraných účetních jednotek</w:t>
            </w:r>
            <w:r w:rsidR="00D07FC0">
              <w:t>.</w:t>
            </w:r>
          </w:p>
          <w:p w:rsidR="000F793B" w:rsidRPr="003F6AAC" w:rsidRDefault="00D07FC0" w:rsidP="004D784A">
            <w:pPr>
              <w:pStyle w:val="Odstavecseseznamem"/>
              <w:numPr>
                <w:ilvl w:val="0"/>
                <w:numId w:val="38"/>
              </w:numPr>
              <w:spacing w:after="160" w:line="259" w:lineRule="auto"/>
              <w:jc w:val="both"/>
            </w:pPr>
            <w:r>
              <w:t>Specifika účetních metod VUJ.</w:t>
            </w:r>
          </w:p>
          <w:p w:rsidR="000F793B" w:rsidRPr="003F6AAC" w:rsidRDefault="000F793B" w:rsidP="004D784A">
            <w:pPr>
              <w:pStyle w:val="Odstavecseseznamem"/>
              <w:numPr>
                <w:ilvl w:val="0"/>
                <w:numId w:val="38"/>
              </w:numPr>
              <w:spacing w:after="160" w:line="259" w:lineRule="auto"/>
              <w:jc w:val="both"/>
            </w:pPr>
            <w:r w:rsidRPr="003F6AAC">
              <w:t>Pojetí a účtování zúčtovacích vztahů a transferů</w:t>
            </w:r>
            <w:r w:rsidR="00D07FC0">
              <w:t>.</w:t>
            </w:r>
          </w:p>
          <w:p w:rsidR="000F793B" w:rsidRPr="003F6AAC" w:rsidRDefault="000F793B" w:rsidP="004D784A">
            <w:pPr>
              <w:pStyle w:val="Odstavecseseznamem"/>
              <w:numPr>
                <w:ilvl w:val="0"/>
                <w:numId w:val="38"/>
              </w:numPr>
              <w:spacing w:after="160" w:line="259" w:lineRule="auto"/>
              <w:jc w:val="both"/>
            </w:pPr>
            <w:r>
              <w:t>Pojetí a účtování d</w:t>
            </w:r>
            <w:r w:rsidRPr="003F6AAC">
              <w:t>louhodob</w:t>
            </w:r>
            <w:r>
              <w:t>ých</w:t>
            </w:r>
            <w:r w:rsidRPr="003F6AAC">
              <w:t xml:space="preserve"> zdr</w:t>
            </w:r>
            <w:r>
              <w:t>ojů vybraných účetních jednotek</w:t>
            </w:r>
            <w:r w:rsidR="00D07FC0">
              <w:t>.</w:t>
            </w:r>
          </w:p>
          <w:p w:rsidR="000F793B" w:rsidRPr="003D60E0" w:rsidRDefault="000F793B" w:rsidP="004D784A">
            <w:pPr>
              <w:pStyle w:val="Odstavecseseznamem"/>
              <w:numPr>
                <w:ilvl w:val="0"/>
                <w:numId w:val="38"/>
              </w:numPr>
              <w:spacing w:line="259" w:lineRule="auto"/>
              <w:jc w:val="both"/>
            </w:pPr>
            <w:r w:rsidRPr="003F6AAC">
              <w:t>Výkaznictví nepodnikatelských institucí</w:t>
            </w:r>
            <w:r w:rsidR="00D07FC0">
              <w:t>.</w:t>
            </w:r>
          </w:p>
        </w:tc>
      </w:tr>
      <w:tr w:rsidR="000F793B" w:rsidTr="007A6AF3">
        <w:trPr>
          <w:trHeight w:val="265"/>
        </w:trPr>
        <w:tc>
          <w:tcPr>
            <w:tcW w:w="3653" w:type="dxa"/>
            <w:gridSpan w:val="2"/>
            <w:tcBorders>
              <w:top w:val="nil"/>
            </w:tcBorders>
            <w:shd w:val="clear" w:color="auto" w:fill="F7CAAC"/>
          </w:tcPr>
          <w:p w:rsidR="000F793B" w:rsidRPr="000802C6" w:rsidRDefault="000F793B" w:rsidP="007A6AF3">
            <w:pPr>
              <w:jc w:val="both"/>
            </w:pPr>
            <w:r w:rsidRPr="000802C6">
              <w:rPr>
                <w:b/>
              </w:rPr>
              <w:t>Studijní literatura a studijní pomůcky</w:t>
            </w:r>
          </w:p>
        </w:tc>
        <w:tc>
          <w:tcPr>
            <w:tcW w:w="6202" w:type="dxa"/>
            <w:gridSpan w:val="6"/>
            <w:tcBorders>
              <w:top w:val="nil"/>
              <w:bottom w:val="nil"/>
            </w:tcBorders>
          </w:tcPr>
          <w:p w:rsidR="000F793B" w:rsidRPr="000802C6" w:rsidRDefault="000F793B" w:rsidP="007A6AF3">
            <w:pPr>
              <w:jc w:val="both"/>
            </w:pPr>
          </w:p>
        </w:tc>
      </w:tr>
      <w:tr w:rsidR="000F793B" w:rsidTr="007A6AF3">
        <w:trPr>
          <w:trHeight w:val="425"/>
        </w:trPr>
        <w:tc>
          <w:tcPr>
            <w:tcW w:w="9855" w:type="dxa"/>
            <w:gridSpan w:val="8"/>
            <w:tcBorders>
              <w:top w:val="nil"/>
            </w:tcBorders>
          </w:tcPr>
          <w:p w:rsidR="000F793B" w:rsidRPr="000802C6" w:rsidRDefault="000F793B" w:rsidP="007A6AF3">
            <w:pPr>
              <w:jc w:val="both"/>
              <w:rPr>
                <w:b/>
              </w:rPr>
            </w:pPr>
            <w:r>
              <w:rPr>
                <w:b/>
              </w:rPr>
              <w:t>Povinná literatura</w:t>
            </w:r>
          </w:p>
          <w:p w:rsidR="000F793B" w:rsidRDefault="000F793B" w:rsidP="007A6AF3">
            <w:pPr>
              <w:jc w:val="both"/>
            </w:pPr>
            <w:r>
              <w:t xml:space="preserve">OTRUSINOVÁ, M., KUBÍČKOVÁ, D. </w:t>
            </w:r>
            <w:r>
              <w:rPr>
                <w:i/>
              </w:rPr>
              <w:t>Finanční hospodaření municipálních účetních jednotek – po novele zákona o účetnictví</w:t>
            </w:r>
            <w:r>
              <w:t>. Praha: C.H. Beck, 2011, 178 s. ISBN 978-80-7400-342-4.</w:t>
            </w:r>
          </w:p>
          <w:p w:rsidR="000F793B" w:rsidRPr="00DE4ADF" w:rsidRDefault="000F793B" w:rsidP="007A6AF3">
            <w:pPr>
              <w:jc w:val="both"/>
            </w:pPr>
            <w:r w:rsidRPr="00DE4ADF">
              <w:t>PELIKÁNOVÁ, A</w:t>
            </w:r>
            <w:r>
              <w:t>.</w:t>
            </w:r>
            <w:r w:rsidRPr="00DE4ADF">
              <w:t xml:space="preserve"> </w:t>
            </w:r>
            <w:r w:rsidRPr="00DE4ADF">
              <w:rPr>
                <w:i/>
                <w:iCs/>
              </w:rPr>
              <w:t xml:space="preserve">Účetnictví, daně a financování pro nestátní neziskovky. </w:t>
            </w:r>
            <w:r w:rsidRPr="00DE4ADF">
              <w:t xml:space="preserve">Praha: Grada, </w:t>
            </w:r>
            <w:r>
              <w:t xml:space="preserve">2016, 328 s. </w:t>
            </w:r>
            <w:r w:rsidRPr="00DE4ADF">
              <w:t>ISBN 978-80-247-5699-8.</w:t>
            </w:r>
          </w:p>
          <w:p w:rsidR="000F793B" w:rsidRPr="00DE4ADF" w:rsidRDefault="000F793B" w:rsidP="007A6AF3">
            <w:pPr>
              <w:jc w:val="both"/>
            </w:pPr>
            <w:r>
              <w:t xml:space="preserve">SVOBODOVÁ, J. </w:t>
            </w:r>
            <w:r w:rsidRPr="008D6F08">
              <w:rPr>
                <w:i/>
              </w:rPr>
              <w:t>Abeceda účetnictví pro některé vybrané účetní jednotky</w:t>
            </w:r>
            <w:r w:rsidRPr="00DE4ADF">
              <w:t xml:space="preserve">. 5. vyd. Olomouc: ANAG, </w:t>
            </w:r>
            <w:r>
              <w:t xml:space="preserve">2017, </w:t>
            </w:r>
            <w:r w:rsidRPr="00DE4ADF">
              <w:t>448 s. ISBN 978-80-7554-090-4.</w:t>
            </w:r>
          </w:p>
          <w:p w:rsidR="000F793B" w:rsidRDefault="000F793B" w:rsidP="007A6AF3">
            <w:pPr>
              <w:jc w:val="both"/>
            </w:pPr>
            <w:r w:rsidRPr="000802C6">
              <w:t>Vyhlášk</w:t>
            </w:r>
            <w:r>
              <w:t>y</w:t>
            </w:r>
            <w:r w:rsidRPr="000802C6">
              <w:t xml:space="preserve"> č. 50</w:t>
            </w:r>
            <w:r>
              <w:t>1</w:t>
            </w:r>
            <w:r w:rsidRPr="000802C6">
              <w:t>/2002 Sb.</w:t>
            </w:r>
            <w:r>
              <w:t>, 502/2002 Sb., 503/2002 Sb.,</w:t>
            </w:r>
            <w:r w:rsidRPr="000802C6">
              <w:t xml:space="preserve"> </w:t>
            </w:r>
            <w:r>
              <w:t xml:space="preserve">504/2002 Sb., 410/2009 Sb., </w:t>
            </w:r>
            <w:r w:rsidRPr="000802C6">
              <w:t>ve znění pozdějších předpisů</w:t>
            </w:r>
          </w:p>
          <w:p w:rsidR="000F793B" w:rsidRPr="000802C6"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1" w:history="1">
              <w:r w:rsidRPr="00003EB1">
                <w:rPr>
                  <w:rStyle w:val="Hypertextovodkaz"/>
                </w:rPr>
                <w:t>http://vyuka.fame.utb.cz</w:t>
              </w:r>
            </w:hyperlink>
          </w:p>
          <w:p w:rsidR="000F793B" w:rsidRPr="000802C6" w:rsidRDefault="000F793B" w:rsidP="007A6AF3">
            <w:pPr>
              <w:jc w:val="both"/>
              <w:rPr>
                <w:b/>
              </w:rPr>
            </w:pPr>
            <w:r>
              <w:rPr>
                <w:b/>
              </w:rPr>
              <w:t>Doporučená literatura</w:t>
            </w:r>
          </w:p>
          <w:p w:rsidR="000F793B" w:rsidRDefault="000F793B" w:rsidP="007A6AF3">
            <w:pPr>
              <w:jc w:val="both"/>
              <w:rPr>
                <w:lang w:val="sk-SK"/>
              </w:rPr>
            </w:pPr>
            <w:r w:rsidRPr="00337B3F">
              <w:rPr>
                <w:lang w:val="sk-SK"/>
              </w:rPr>
              <w:t>DOBROZEMSKÝ, V</w:t>
            </w:r>
            <w:r>
              <w:rPr>
                <w:lang w:val="sk-SK"/>
              </w:rPr>
              <w:t>., STEJSKAL, J</w:t>
            </w:r>
            <w:r w:rsidRPr="00337B3F">
              <w:rPr>
                <w:lang w:val="sk-SK"/>
              </w:rPr>
              <w:t xml:space="preserve">. </w:t>
            </w:r>
            <w:r w:rsidRPr="008D6F08">
              <w:rPr>
                <w:i/>
                <w:lang w:val="sk-SK"/>
              </w:rPr>
              <w:t>Nevýdělečné organizace v praxi</w:t>
            </w:r>
            <w:r w:rsidRPr="00337B3F">
              <w:rPr>
                <w:lang w:val="sk-SK"/>
              </w:rPr>
              <w:t xml:space="preserve">. 2., aktualizované vydání. Praha: Wolters Kluwer, </w:t>
            </w:r>
            <w:r>
              <w:rPr>
                <w:lang w:val="sk-SK"/>
              </w:rPr>
              <w:t xml:space="preserve">2017, </w:t>
            </w:r>
            <w:r w:rsidRPr="00337B3F">
              <w:rPr>
                <w:lang w:val="sk-SK"/>
              </w:rPr>
              <w:t>304 s. ISBN 978-80-7552-476-8.</w:t>
            </w:r>
          </w:p>
          <w:p w:rsidR="000F793B" w:rsidRPr="000802C6" w:rsidRDefault="000F793B" w:rsidP="007A6AF3">
            <w:pPr>
              <w:jc w:val="both"/>
            </w:pPr>
            <w:r w:rsidRPr="00DE4ADF">
              <w:t>PROKUPKOVÁ, D.</w:t>
            </w:r>
            <w:r>
              <w:t xml:space="preserve">, </w:t>
            </w:r>
            <w:r w:rsidRPr="00DE4ADF">
              <w:t>SVOBO</w:t>
            </w:r>
            <w:r>
              <w:t>DA, M.</w:t>
            </w:r>
            <w:r w:rsidRPr="00DE4ADF">
              <w:t xml:space="preserve"> </w:t>
            </w:r>
            <w:r w:rsidRPr="00DE4ADF">
              <w:rPr>
                <w:i/>
                <w:iCs/>
              </w:rPr>
              <w:t xml:space="preserve">Jak číst účetní výkazy vybraných účetních jednotek. </w:t>
            </w:r>
            <w:r w:rsidRPr="00DE4ADF">
              <w:t>Praha: Wolters Kluwer, 2010</w:t>
            </w:r>
            <w:r>
              <w:t>,</w:t>
            </w:r>
            <w:r w:rsidRPr="00DE4ADF">
              <w:t xml:space="preserve"> 152 s. ISBN 978-80-7478-522-1.</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0802C6" w:rsidRDefault="000F793B" w:rsidP="007A6AF3">
            <w:pPr>
              <w:jc w:val="center"/>
              <w:rPr>
                <w:b/>
              </w:rPr>
            </w:pPr>
            <w:r w:rsidRPr="000802C6">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0802C6" w:rsidRDefault="000F793B" w:rsidP="007A6AF3">
            <w:pPr>
              <w:jc w:val="both"/>
            </w:pPr>
            <w:r w:rsidRPr="000802C6">
              <w:rPr>
                <w:b/>
              </w:rPr>
              <w:t>Rozsah konzultací (soustředění)</w:t>
            </w:r>
          </w:p>
        </w:tc>
        <w:tc>
          <w:tcPr>
            <w:tcW w:w="889" w:type="dxa"/>
            <w:tcBorders>
              <w:top w:val="single" w:sz="2" w:space="0" w:color="auto"/>
            </w:tcBorders>
          </w:tcPr>
          <w:p w:rsidR="000F793B" w:rsidRPr="000802C6" w:rsidRDefault="000F793B" w:rsidP="007A6AF3">
            <w:pPr>
              <w:jc w:val="both"/>
            </w:pPr>
            <w:r>
              <w:t>15</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0802C6" w:rsidRDefault="000F793B" w:rsidP="007A6AF3">
            <w:pPr>
              <w:jc w:val="both"/>
              <w:rPr>
                <w:b/>
              </w:rPr>
            </w:pPr>
            <w:r w:rsidRPr="000802C6">
              <w:rPr>
                <w:b/>
              </w:rPr>
              <w:t>Informace o způsobu kontaktu s vyučujícím</w:t>
            </w:r>
          </w:p>
        </w:tc>
      </w:tr>
      <w:tr w:rsidR="000F793B" w:rsidTr="007A6AF3">
        <w:trPr>
          <w:trHeight w:val="640"/>
        </w:trPr>
        <w:tc>
          <w:tcPr>
            <w:tcW w:w="9855" w:type="dxa"/>
            <w:gridSpan w:val="8"/>
          </w:tcPr>
          <w:p w:rsidR="000F793B" w:rsidRPr="000802C6" w:rsidRDefault="000F793B" w:rsidP="007A6AF3">
            <w:pPr>
              <w:jc w:val="both"/>
            </w:pPr>
            <w:r w:rsidRPr="000802C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Default="000F793B" w:rsidP="007A6AF3">
            <w:pPr>
              <w:jc w:val="both"/>
              <w:rPr>
                <w:b/>
              </w:rPr>
            </w:pPr>
            <w:r>
              <w:rPr>
                <w:b/>
              </w:rPr>
              <w:t>Název studijního předmětu</w:t>
            </w:r>
          </w:p>
        </w:tc>
        <w:tc>
          <w:tcPr>
            <w:tcW w:w="6769" w:type="dxa"/>
            <w:gridSpan w:val="7"/>
            <w:tcBorders>
              <w:top w:val="double" w:sz="4" w:space="0" w:color="auto"/>
            </w:tcBorders>
          </w:tcPr>
          <w:p w:rsidR="000F793B" w:rsidRDefault="000F793B" w:rsidP="007A6AF3">
            <w:pPr>
              <w:jc w:val="both"/>
            </w:pPr>
            <w:r>
              <w:t>Mzdové účetnictví</w:t>
            </w:r>
          </w:p>
        </w:tc>
      </w:tr>
      <w:tr w:rsidR="000F793B" w:rsidTr="007A6AF3">
        <w:trPr>
          <w:trHeight w:val="249"/>
        </w:trPr>
        <w:tc>
          <w:tcPr>
            <w:tcW w:w="3086" w:type="dxa"/>
            <w:shd w:val="clear" w:color="auto" w:fill="F7CAAC"/>
          </w:tcPr>
          <w:p w:rsidR="000F793B" w:rsidRDefault="000F793B" w:rsidP="007A6AF3">
            <w:pPr>
              <w:jc w:val="both"/>
              <w:rPr>
                <w:b/>
              </w:rPr>
            </w:pPr>
            <w:r>
              <w:rPr>
                <w:b/>
              </w:rPr>
              <w:t>Typ předmětu</w:t>
            </w:r>
          </w:p>
        </w:tc>
        <w:tc>
          <w:tcPr>
            <w:tcW w:w="3406" w:type="dxa"/>
            <w:gridSpan w:val="4"/>
          </w:tcPr>
          <w:p w:rsidR="000F793B"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Default="000F793B" w:rsidP="007A6AF3">
            <w:pPr>
              <w:jc w:val="both"/>
              <w:rPr>
                <w:b/>
              </w:rPr>
            </w:pPr>
            <w:r>
              <w:rPr>
                <w:b/>
              </w:rPr>
              <w:t>Rozsah studijního předmětu</w:t>
            </w:r>
          </w:p>
        </w:tc>
        <w:tc>
          <w:tcPr>
            <w:tcW w:w="1701" w:type="dxa"/>
            <w:gridSpan w:val="2"/>
          </w:tcPr>
          <w:p w:rsidR="000F793B" w:rsidRDefault="000F793B" w:rsidP="007A6AF3">
            <w:pPr>
              <w:jc w:val="both"/>
            </w:pPr>
            <w:r>
              <w:t>10p + 15c</w:t>
            </w:r>
          </w:p>
        </w:tc>
        <w:tc>
          <w:tcPr>
            <w:tcW w:w="889" w:type="dxa"/>
            <w:shd w:val="clear" w:color="auto" w:fill="F7CAAC"/>
          </w:tcPr>
          <w:p w:rsidR="000F793B" w:rsidRDefault="000F793B" w:rsidP="007A6AF3">
            <w:pPr>
              <w:jc w:val="both"/>
              <w:rPr>
                <w:b/>
              </w:rPr>
            </w:pPr>
            <w:r>
              <w:rPr>
                <w:b/>
              </w:rPr>
              <w:t xml:space="preserve">hod. </w:t>
            </w:r>
          </w:p>
        </w:tc>
        <w:tc>
          <w:tcPr>
            <w:tcW w:w="816" w:type="dxa"/>
          </w:tcPr>
          <w:p w:rsidR="000F793B" w:rsidRDefault="000F793B" w:rsidP="007A6AF3">
            <w:pPr>
              <w:jc w:val="both"/>
            </w:pPr>
            <w:r>
              <w:t>25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4</w:t>
            </w:r>
          </w:p>
        </w:tc>
      </w:tr>
      <w:tr w:rsidR="000F793B" w:rsidTr="007A6AF3">
        <w:tc>
          <w:tcPr>
            <w:tcW w:w="3086" w:type="dxa"/>
            <w:shd w:val="clear" w:color="auto" w:fill="F7CAAC"/>
          </w:tcPr>
          <w:p w:rsidR="000F793B" w:rsidRDefault="000F793B" w:rsidP="007A6AF3">
            <w:pPr>
              <w:jc w:val="both"/>
              <w:rPr>
                <w:b/>
                <w:sz w:val="22"/>
              </w:rPr>
            </w:pPr>
            <w:r>
              <w:rPr>
                <w:b/>
              </w:rPr>
              <w:t>Prerekvizity, korekvizity, ekvivalence</w:t>
            </w:r>
          </w:p>
        </w:tc>
        <w:tc>
          <w:tcPr>
            <w:tcW w:w="6769" w:type="dxa"/>
            <w:gridSpan w:val="7"/>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Způsob ověření studijních výsledků</w:t>
            </w:r>
          </w:p>
        </w:tc>
        <w:tc>
          <w:tcPr>
            <w:tcW w:w="3406" w:type="dxa"/>
            <w:gridSpan w:val="4"/>
          </w:tcPr>
          <w:p w:rsidR="000F793B" w:rsidRDefault="000F793B" w:rsidP="007A6AF3">
            <w:pPr>
              <w:jc w:val="both"/>
            </w:pPr>
            <w:r>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Default="000F793B" w:rsidP="007A6AF3">
            <w:pPr>
              <w:jc w:val="both"/>
              <w:rPr>
                <w:b/>
              </w:rPr>
            </w:pPr>
            <w:r>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t>Způsob zakončení předmětu – zápočet, zkouška</w:t>
            </w:r>
          </w:p>
          <w:p w:rsidR="000F793B" w:rsidRDefault="000F793B" w:rsidP="000F793B">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w:t>
            </w:r>
            <w:r w:rsidR="00EB276B">
              <w:t>na cvičeních</w:t>
            </w:r>
            <w:r>
              <w:t>.</w:t>
            </w:r>
          </w:p>
          <w:p w:rsidR="000F793B" w:rsidRDefault="000F793B" w:rsidP="00EB276B">
            <w:pPr>
              <w:jc w:val="both"/>
            </w:pPr>
            <w:r>
              <w:t>Požadavky na zkoušku</w:t>
            </w:r>
            <w:r w:rsidRPr="000667AD">
              <w:t xml:space="preserve"> – </w:t>
            </w:r>
            <w:r>
              <w:t xml:space="preserve">ústní zkouška v rozsahu znalostí přednášek a </w:t>
            </w:r>
            <w:r w:rsidR="00EB276B">
              <w:t>cvičení</w:t>
            </w:r>
            <w:r>
              <w: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rPr>
          <w:trHeight w:val="197"/>
        </w:trPr>
        <w:tc>
          <w:tcPr>
            <w:tcW w:w="3086" w:type="dxa"/>
            <w:tcBorders>
              <w:top w:val="nil"/>
            </w:tcBorders>
            <w:shd w:val="clear" w:color="auto" w:fill="F7CAAC"/>
          </w:tcPr>
          <w:p w:rsidR="000F793B" w:rsidRDefault="000F793B" w:rsidP="007A6AF3">
            <w:pPr>
              <w:jc w:val="both"/>
              <w:rPr>
                <w:b/>
              </w:rPr>
            </w:pPr>
            <w:r>
              <w:rPr>
                <w:b/>
              </w:rPr>
              <w:t>Garant předmětu</w:t>
            </w:r>
          </w:p>
        </w:tc>
        <w:tc>
          <w:tcPr>
            <w:tcW w:w="6769" w:type="dxa"/>
            <w:gridSpan w:val="7"/>
            <w:tcBorders>
              <w:top w:val="nil"/>
            </w:tcBorders>
          </w:tcPr>
          <w:p w:rsidR="000F793B" w:rsidRPr="0080229C" w:rsidRDefault="000F793B" w:rsidP="007A6AF3">
            <w:pPr>
              <w:jc w:val="both"/>
            </w:pPr>
            <w:r w:rsidRPr="0080229C">
              <w:rPr>
                <w:color w:val="000000"/>
                <w:szCs w:val="21"/>
              </w:rPr>
              <w:t>Ing. Pavlína Kirschnerová</w:t>
            </w:r>
            <w:r>
              <w:rPr>
                <w:color w:val="000000"/>
                <w:szCs w:val="21"/>
              </w:rPr>
              <w:t xml:space="preserve">, Ph.D. </w:t>
            </w:r>
          </w:p>
        </w:tc>
      </w:tr>
      <w:tr w:rsidR="000F793B" w:rsidTr="007A6AF3">
        <w:trPr>
          <w:trHeight w:val="243"/>
        </w:trPr>
        <w:tc>
          <w:tcPr>
            <w:tcW w:w="3086" w:type="dxa"/>
            <w:tcBorders>
              <w:top w:val="nil"/>
            </w:tcBorders>
            <w:shd w:val="clear" w:color="auto" w:fill="F7CAAC"/>
          </w:tcPr>
          <w:p w:rsidR="000F793B" w:rsidRDefault="000F793B" w:rsidP="007A6AF3">
            <w:pPr>
              <w:jc w:val="both"/>
              <w:rPr>
                <w:b/>
              </w:rPr>
            </w:pPr>
            <w:r>
              <w:rPr>
                <w:b/>
              </w:rPr>
              <w:t>Zapojení garanta do výuky předmětu</w:t>
            </w:r>
          </w:p>
        </w:tc>
        <w:tc>
          <w:tcPr>
            <w:tcW w:w="6769" w:type="dxa"/>
            <w:gridSpan w:val="7"/>
            <w:tcBorders>
              <w:top w:val="nil"/>
            </w:tcBorders>
          </w:tcPr>
          <w:p w:rsidR="000F793B" w:rsidRPr="00C660AB" w:rsidRDefault="000F793B" w:rsidP="00EB276B">
            <w:pPr>
              <w:jc w:val="both"/>
            </w:pPr>
            <w:r w:rsidRPr="00C660AB">
              <w:t xml:space="preserve">Garant se podílí na přednášení v rozsahu 50 %, dále stanovuje koncepci </w:t>
            </w:r>
            <w:r w:rsidR="00EB276B">
              <w:t>cvičení</w:t>
            </w:r>
            <w:r w:rsidRPr="00C660AB">
              <w:t xml:space="preserve"> a dohlíží na jejich jednotné vedení.</w:t>
            </w:r>
          </w:p>
        </w:tc>
      </w:tr>
      <w:tr w:rsidR="000F793B" w:rsidTr="007A6AF3">
        <w:tc>
          <w:tcPr>
            <w:tcW w:w="3086" w:type="dxa"/>
            <w:shd w:val="clear" w:color="auto" w:fill="F7CAAC"/>
          </w:tcPr>
          <w:p w:rsidR="000F793B" w:rsidRDefault="000F793B" w:rsidP="007A6AF3">
            <w:pPr>
              <w:jc w:val="both"/>
              <w:rPr>
                <w:b/>
              </w:rPr>
            </w:pPr>
            <w:r>
              <w:rPr>
                <w:b/>
              </w:rPr>
              <w:t>Vyučující</w:t>
            </w:r>
          </w:p>
        </w:tc>
        <w:tc>
          <w:tcPr>
            <w:tcW w:w="6769" w:type="dxa"/>
            <w:gridSpan w:val="7"/>
            <w:tcBorders>
              <w:bottom w:val="nil"/>
            </w:tcBorders>
          </w:tcPr>
          <w:p w:rsidR="000F793B" w:rsidRPr="000F793B" w:rsidRDefault="000F793B" w:rsidP="007A6AF3">
            <w:pPr>
              <w:jc w:val="both"/>
              <w:rPr>
                <w:color w:val="000000"/>
                <w:szCs w:val="21"/>
              </w:rPr>
            </w:pPr>
            <w:r w:rsidRPr="00C660AB">
              <w:rPr>
                <w:color w:val="000000"/>
                <w:szCs w:val="21"/>
              </w:rPr>
              <w:t>Ing. Pavlína Kirschnerová, Ph.D.</w:t>
            </w:r>
            <w:r>
              <w:rPr>
                <w:color w:val="000000"/>
                <w:szCs w:val="21"/>
              </w:rPr>
              <w:t xml:space="preserve"> </w:t>
            </w:r>
            <w:r>
              <w:t>– přednášky</w:t>
            </w:r>
            <w:r w:rsidRPr="00C660AB">
              <w:rPr>
                <w:color w:val="000000"/>
                <w:szCs w:val="21"/>
              </w:rPr>
              <w:t xml:space="preserve"> (50%)</w:t>
            </w:r>
            <w:r>
              <w:rPr>
                <w:color w:val="000000"/>
                <w:szCs w:val="21"/>
              </w:rPr>
              <w:t xml:space="preserve">, </w:t>
            </w:r>
            <w:r w:rsidRPr="00C660AB">
              <w:rPr>
                <w:color w:val="000000"/>
                <w:szCs w:val="21"/>
              </w:rPr>
              <w:t>Ing. Dagmar Kučerová</w:t>
            </w:r>
            <w:r>
              <w:rPr>
                <w:color w:val="000000"/>
                <w:szCs w:val="21"/>
              </w:rPr>
              <w:t xml:space="preserve"> </w:t>
            </w:r>
            <w:r>
              <w:t>– přednášky</w:t>
            </w:r>
            <w:r w:rsidRPr="00C660AB">
              <w:rPr>
                <w:color w:val="000000"/>
                <w:szCs w:val="21"/>
              </w:rPr>
              <w:t xml:space="preserve"> (50%)</w:t>
            </w:r>
            <w:r w:rsidR="008071CE">
              <w:rPr>
                <w:color w:val="000000"/>
                <w:szCs w:val="21"/>
              </w:rPr>
              <w:t xml:space="preserve"> – ext.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Stručná anotace předmětu</w:t>
            </w:r>
          </w:p>
        </w:tc>
        <w:tc>
          <w:tcPr>
            <w:tcW w:w="6769" w:type="dxa"/>
            <w:gridSpan w:val="7"/>
            <w:tcBorders>
              <w:bottom w:val="nil"/>
            </w:tcBorders>
          </w:tcPr>
          <w:p w:rsidR="000F793B" w:rsidRDefault="000F793B" w:rsidP="007A6AF3">
            <w:pPr>
              <w:jc w:val="both"/>
            </w:pPr>
          </w:p>
        </w:tc>
      </w:tr>
      <w:tr w:rsidR="000F793B" w:rsidTr="007A6AF3">
        <w:trPr>
          <w:trHeight w:val="3938"/>
        </w:trPr>
        <w:tc>
          <w:tcPr>
            <w:tcW w:w="9855" w:type="dxa"/>
            <w:gridSpan w:val="8"/>
            <w:tcBorders>
              <w:top w:val="nil"/>
              <w:bottom w:val="single" w:sz="12" w:space="0" w:color="auto"/>
            </w:tcBorders>
          </w:tcPr>
          <w:p w:rsidR="000F793B" w:rsidRDefault="000F793B" w:rsidP="007A6AF3">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 zdanění příjmů ze závislé činnosti, zaměstnaneckých benefitů, výše podpory v nezaměstnanosti, dávek nemocenského pojištění, dávek státní sociální podpory a dávek důchodového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 a o problematice cestovních náhrad</w:t>
            </w:r>
            <w:r w:rsidR="00D07FC0">
              <w:t xml:space="preserve">. </w:t>
            </w:r>
          </w:p>
          <w:p w:rsidR="000F793B" w:rsidRDefault="000F793B" w:rsidP="004D784A">
            <w:pPr>
              <w:pStyle w:val="Odstavecseseznamem"/>
              <w:numPr>
                <w:ilvl w:val="0"/>
                <w:numId w:val="61"/>
              </w:numPr>
              <w:ind w:left="247" w:hanging="247"/>
              <w:jc w:val="both"/>
            </w:pPr>
            <w:r>
              <w:t xml:space="preserve">Úvod do mzdové problematiky – pojmový aparát. </w:t>
            </w:r>
          </w:p>
          <w:p w:rsidR="000F793B" w:rsidRDefault="000F793B" w:rsidP="004D784A">
            <w:pPr>
              <w:pStyle w:val="Odstavecseseznamem"/>
              <w:numPr>
                <w:ilvl w:val="0"/>
                <w:numId w:val="61"/>
              </w:numPr>
              <w:ind w:left="247" w:hanging="247"/>
              <w:jc w:val="both"/>
            </w:pPr>
            <w:r>
              <w:t>Základní zásady poskytování mezd, platů a odměn</w:t>
            </w:r>
            <w:r w:rsidRPr="00EA61B1">
              <w:t>.</w:t>
            </w:r>
          </w:p>
          <w:p w:rsidR="000F793B" w:rsidRDefault="000F793B" w:rsidP="004D784A">
            <w:pPr>
              <w:pStyle w:val="Odstavecseseznamem"/>
              <w:numPr>
                <w:ilvl w:val="0"/>
                <w:numId w:val="61"/>
              </w:numPr>
              <w:ind w:left="247" w:hanging="247"/>
              <w:jc w:val="both"/>
            </w:pPr>
            <w:r>
              <w:t>Formy mzdových plnění.</w:t>
            </w:r>
          </w:p>
          <w:p w:rsidR="000F793B" w:rsidRDefault="000F793B" w:rsidP="004D784A">
            <w:pPr>
              <w:pStyle w:val="Odstavecseseznamem"/>
              <w:numPr>
                <w:ilvl w:val="0"/>
                <w:numId w:val="61"/>
              </w:numPr>
              <w:ind w:left="247" w:hanging="247"/>
              <w:jc w:val="both"/>
            </w:pPr>
            <w:r>
              <w:t>Náhrady mezd a příplatky za práci.</w:t>
            </w:r>
          </w:p>
          <w:p w:rsidR="000F793B" w:rsidRDefault="000F793B" w:rsidP="004D784A">
            <w:pPr>
              <w:pStyle w:val="Odstavecseseznamem"/>
              <w:numPr>
                <w:ilvl w:val="0"/>
                <w:numId w:val="61"/>
              </w:numPr>
              <w:ind w:left="247" w:hanging="247"/>
              <w:jc w:val="both"/>
            </w:pPr>
            <w:r>
              <w:t>Platební mechanismus mzdy, platu a ostatních plnění.</w:t>
            </w:r>
          </w:p>
          <w:p w:rsidR="000F793B" w:rsidRDefault="000F793B" w:rsidP="004D784A">
            <w:pPr>
              <w:pStyle w:val="Odstavecseseznamem"/>
              <w:numPr>
                <w:ilvl w:val="0"/>
                <w:numId w:val="61"/>
              </w:numPr>
              <w:ind w:left="247" w:hanging="247"/>
              <w:jc w:val="both"/>
            </w:pPr>
            <w:r>
              <w:t>Formy průměrného výdělku a metodika jejich stanovení.</w:t>
            </w:r>
          </w:p>
          <w:p w:rsidR="000F793B" w:rsidRDefault="000F793B" w:rsidP="004D784A">
            <w:pPr>
              <w:pStyle w:val="Odstavecseseznamem"/>
              <w:numPr>
                <w:ilvl w:val="0"/>
                <w:numId w:val="61"/>
              </w:numPr>
              <w:ind w:left="247" w:hanging="247"/>
              <w:jc w:val="both"/>
            </w:pPr>
            <w:r>
              <w:t>Zaměstnanecké benefity.</w:t>
            </w:r>
          </w:p>
          <w:p w:rsidR="000F793B" w:rsidRDefault="000F793B" w:rsidP="004D784A">
            <w:pPr>
              <w:pStyle w:val="Odstavecseseznamem"/>
              <w:numPr>
                <w:ilvl w:val="0"/>
                <w:numId w:val="61"/>
              </w:numPr>
              <w:ind w:left="247" w:hanging="247"/>
              <w:jc w:val="both"/>
            </w:pPr>
            <w:r>
              <w:t>Cestovní náhrady, zásady poskytování a jejich kvantifikace.</w:t>
            </w:r>
          </w:p>
          <w:p w:rsidR="000F793B" w:rsidRDefault="000F793B" w:rsidP="004D784A">
            <w:pPr>
              <w:pStyle w:val="Odstavecseseznamem"/>
              <w:numPr>
                <w:ilvl w:val="0"/>
                <w:numId w:val="61"/>
              </w:numPr>
              <w:ind w:left="247" w:hanging="247"/>
              <w:jc w:val="both"/>
            </w:pPr>
            <w:r>
              <w:t>Stanovení výše podpory v nezaměstnanosti.</w:t>
            </w:r>
          </w:p>
          <w:p w:rsidR="000F793B" w:rsidRDefault="000F793B" w:rsidP="004D784A">
            <w:pPr>
              <w:pStyle w:val="Odstavecseseznamem"/>
              <w:numPr>
                <w:ilvl w:val="0"/>
                <w:numId w:val="61"/>
              </w:numPr>
              <w:ind w:left="247" w:hanging="247"/>
              <w:jc w:val="both"/>
            </w:pPr>
            <w:r>
              <w:t>Dávky nemocenského a důchodového pojištění, dávky státní sociální podpory.</w:t>
            </w:r>
          </w:p>
          <w:p w:rsidR="000F793B" w:rsidRDefault="000F793B" w:rsidP="004D784A">
            <w:pPr>
              <w:pStyle w:val="Odstavecseseznamem"/>
              <w:numPr>
                <w:ilvl w:val="0"/>
                <w:numId w:val="61"/>
              </w:numPr>
              <w:ind w:left="247" w:hanging="247"/>
              <w:jc w:val="both"/>
            </w:pPr>
            <w:r>
              <w:t>Řešení případové studie zaměstnance.</w:t>
            </w:r>
          </w:p>
        </w:tc>
      </w:tr>
      <w:tr w:rsidR="000F793B" w:rsidTr="007A6AF3">
        <w:trPr>
          <w:trHeight w:val="265"/>
        </w:trPr>
        <w:tc>
          <w:tcPr>
            <w:tcW w:w="3653" w:type="dxa"/>
            <w:gridSpan w:val="2"/>
            <w:tcBorders>
              <w:top w:val="nil"/>
            </w:tcBorders>
            <w:shd w:val="clear" w:color="auto" w:fill="F7CAAC"/>
          </w:tcPr>
          <w:p w:rsidR="000F793B" w:rsidRDefault="000F793B" w:rsidP="007A6AF3">
            <w:pPr>
              <w:jc w:val="both"/>
            </w:pPr>
            <w:r>
              <w:rPr>
                <w:b/>
              </w:rPr>
              <w:t>Studijní literatura a studijní pomůcky</w:t>
            </w:r>
          </w:p>
        </w:tc>
        <w:tc>
          <w:tcPr>
            <w:tcW w:w="6202" w:type="dxa"/>
            <w:gridSpan w:val="6"/>
            <w:tcBorders>
              <w:top w:val="nil"/>
              <w:bottom w:val="nil"/>
            </w:tcBorders>
          </w:tcPr>
          <w:p w:rsidR="000F793B" w:rsidRDefault="000F793B" w:rsidP="007A6AF3">
            <w:pPr>
              <w:jc w:val="both"/>
            </w:pPr>
          </w:p>
        </w:tc>
      </w:tr>
      <w:tr w:rsidR="000F793B" w:rsidTr="007A6AF3">
        <w:trPr>
          <w:trHeight w:val="1497"/>
        </w:trPr>
        <w:tc>
          <w:tcPr>
            <w:tcW w:w="9855" w:type="dxa"/>
            <w:gridSpan w:val="8"/>
            <w:tcBorders>
              <w:top w:val="nil"/>
            </w:tcBorders>
          </w:tcPr>
          <w:p w:rsidR="000F793B" w:rsidRDefault="000F793B" w:rsidP="007A6AF3">
            <w:pPr>
              <w:jc w:val="both"/>
              <w:rPr>
                <w:b/>
              </w:rPr>
            </w:pPr>
            <w:r w:rsidRPr="00F0284A">
              <w:rPr>
                <w:b/>
              </w:rPr>
              <w:t>Povinná literatura</w:t>
            </w:r>
          </w:p>
          <w:p w:rsidR="000F793B" w:rsidRDefault="000F793B" w:rsidP="007A6AF3">
            <w:pPr>
              <w:jc w:val="both"/>
            </w:pPr>
            <w:r w:rsidRPr="00A96009">
              <w:t>Daňové zákony a související předpisy v aktuálním znění.</w:t>
            </w:r>
          </w:p>
          <w:p w:rsidR="000F793B" w:rsidRDefault="000F793B" w:rsidP="007A6AF3">
            <w:pPr>
              <w:jc w:val="both"/>
            </w:pPr>
            <w:r>
              <w:t xml:space="preserve">ŠUBRT, B., LEIBLOVÁ, Z., PŘÍHODOVÁ, V. </w:t>
            </w:r>
            <w:r w:rsidRPr="000F793B">
              <w:rPr>
                <w:i/>
              </w:rPr>
              <w:t>Abeceda mzdové účetní</w:t>
            </w:r>
            <w:r>
              <w:t xml:space="preserve">. Praha: Anag, 2017, 631 s. ISBN </w:t>
            </w:r>
            <w:r w:rsidRPr="00F5713C">
              <w:t>978-80-7554-117-8</w:t>
            </w:r>
            <w:r>
              <w:t>.</w:t>
            </w:r>
          </w:p>
          <w:p w:rsidR="000F793B" w:rsidRDefault="000F793B" w:rsidP="007A6AF3">
            <w:pPr>
              <w:ind w:left="360" w:hanging="360"/>
              <w:jc w:val="both"/>
            </w:pPr>
            <w:r>
              <w:t xml:space="preserve">ÚZ – </w:t>
            </w:r>
            <w:r w:rsidRPr="0070181E">
              <w:rPr>
                <w:i/>
              </w:rPr>
              <w:t>Zákoník práce</w:t>
            </w:r>
            <w:r>
              <w:t>, aktuální znění.</w:t>
            </w:r>
          </w:p>
          <w:p w:rsidR="000F793B" w:rsidRDefault="000F793B" w:rsidP="007A6AF3">
            <w:pPr>
              <w:ind w:left="360" w:hanging="360"/>
              <w:jc w:val="both"/>
            </w:pPr>
            <w:r>
              <w:t xml:space="preserve">ÚZ – </w:t>
            </w:r>
            <w:r w:rsidRPr="0070181E">
              <w:rPr>
                <w:i/>
              </w:rPr>
              <w:t>Sociální zabezpečení</w:t>
            </w:r>
            <w:r w:rsidRPr="001A1AD1">
              <w:t>,</w:t>
            </w:r>
            <w:r>
              <w:t xml:space="preserve"> aktuální znění.</w:t>
            </w:r>
          </w:p>
          <w:p w:rsidR="000F793B" w:rsidRDefault="000F793B" w:rsidP="007A6AF3">
            <w:pPr>
              <w:ind w:left="360" w:hanging="360"/>
              <w:jc w:val="both"/>
            </w:pPr>
            <w:r>
              <w:t xml:space="preserve">ÚZ – </w:t>
            </w:r>
            <w:r w:rsidRPr="0070181E">
              <w:rPr>
                <w:i/>
              </w:rPr>
              <w:t>Zdravotní pojištění</w:t>
            </w:r>
            <w:r>
              <w:t>, aktuální znění.</w:t>
            </w:r>
          </w:p>
          <w:p w:rsidR="000F793B" w:rsidRDefault="000F793B" w:rsidP="007A6AF3">
            <w:pPr>
              <w:jc w:val="both"/>
            </w:pPr>
            <w:r>
              <w:t xml:space="preserve">VYBÍHAL, V. a kol. </w:t>
            </w:r>
            <w:r w:rsidRPr="000F793B">
              <w:rPr>
                <w:i/>
              </w:rPr>
              <w:t>Mzdové účetnictví 2018</w:t>
            </w:r>
            <w:r>
              <w:t xml:space="preserve">. Praha: Grada, 2018, 472 s. ISBN </w:t>
            </w:r>
            <w:r w:rsidRPr="00F47387">
              <w:t>978-80-271-0871-8</w:t>
            </w:r>
            <w:r>
              <w:t xml:space="preserve">. </w:t>
            </w:r>
          </w:p>
          <w:p w:rsidR="000F793B"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2" w:history="1">
              <w:r w:rsidRPr="00003EB1">
                <w:rPr>
                  <w:rStyle w:val="Hypertextovodkaz"/>
                </w:rPr>
                <w:t>http://vyuka.fame.utb.cz</w:t>
              </w:r>
            </w:hyperlink>
          </w:p>
          <w:p w:rsidR="000F793B" w:rsidRDefault="000F793B" w:rsidP="007A6AF3">
            <w:pPr>
              <w:jc w:val="both"/>
              <w:rPr>
                <w:b/>
              </w:rPr>
            </w:pPr>
            <w:r w:rsidRPr="00F0284A">
              <w:rPr>
                <w:b/>
              </w:rPr>
              <w:t>Doporučená literatura</w:t>
            </w:r>
          </w:p>
          <w:p w:rsidR="000F793B" w:rsidRDefault="000F793B" w:rsidP="007A6AF3">
            <w:pPr>
              <w:jc w:val="both"/>
            </w:pPr>
            <w:r>
              <w:t xml:space="preserve">VANČUROVÁ, A. </w:t>
            </w:r>
            <w:r w:rsidRPr="000F793B">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F793B" w:rsidRDefault="000F793B" w:rsidP="007A6AF3">
            <w:pPr>
              <w:jc w:val="both"/>
            </w:pPr>
            <w:r w:rsidRPr="000F793B">
              <w:rPr>
                <w:i/>
              </w:rPr>
              <w:t>Příručka mzdové účetní 2018</w:t>
            </w:r>
            <w:r>
              <w:t xml:space="preserve">. Poradce s.r.o. </w:t>
            </w:r>
            <w:r w:rsidRPr="00375DD9">
              <w:t>ISBN 978-80-7365-389-7</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Default="000F793B" w:rsidP="007A6AF3">
            <w:pPr>
              <w:jc w:val="center"/>
              <w:rPr>
                <w:b/>
              </w:rPr>
            </w:pPr>
            <w:r>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Default="000F793B" w:rsidP="007A6AF3">
            <w:pPr>
              <w:jc w:val="both"/>
            </w:pPr>
            <w:r>
              <w:rPr>
                <w:b/>
              </w:rPr>
              <w:t>Rozsah konzultací (soustředění)</w:t>
            </w:r>
          </w:p>
        </w:tc>
        <w:tc>
          <w:tcPr>
            <w:tcW w:w="889" w:type="dxa"/>
            <w:tcBorders>
              <w:top w:val="single" w:sz="2" w:space="0" w:color="auto"/>
            </w:tcBorders>
          </w:tcPr>
          <w:p w:rsidR="000F793B" w:rsidRDefault="000F793B" w:rsidP="007A6AF3">
            <w:pPr>
              <w:jc w:val="both"/>
            </w:pPr>
            <w:r>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Default="000F793B" w:rsidP="007A6AF3">
            <w:pPr>
              <w:jc w:val="both"/>
              <w:rPr>
                <w:b/>
              </w:rPr>
            </w:pPr>
            <w:r>
              <w:rPr>
                <w:b/>
              </w:rPr>
              <w:t>Informace o způsobu kontaktu s vyučujícím</w:t>
            </w:r>
          </w:p>
        </w:tc>
      </w:tr>
      <w:tr w:rsidR="000F793B" w:rsidTr="007A6AF3">
        <w:trPr>
          <w:trHeight w:val="721"/>
        </w:trPr>
        <w:tc>
          <w:tcPr>
            <w:tcW w:w="9855" w:type="dxa"/>
            <w:gridSpan w:val="8"/>
          </w:tcPr>
          <w:p w:rsidR="000F793B" w:rsidRDefault="000F793B" w:rsidP="007A6AF3">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07FC0" w:rsidRDefault="00D07F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del w:id="1771" w:author="Neubauerová Bronislava" w:date="2019-09-04T09:10:00Z">
              <w:r w:rsidDel="003B079E">
                <w:delText>4</w:delText>
              </w:r>
            </w:del>
            <w:ins w:id="1772" w:author="Neubauerová Bronislava" w:date="2019-09-04T09:10:00Z">
              <w:r w:rsidR="003B079E">
                <w:t>8</w:t>
              </w:r>
            </w:ins>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607669">
              <w:t xml:space="preserve">Způsob zakončení předmětu </w:t>
            </w:r>
            <w:r>
              <w:t>–</w:t>
            </w:r>
            <w:r w:rsidRPr="00607669">
              <w:t xml:space="preserve"> zápočet</w:t>
            </w:r>
          </w:p>
          <w:p w:rsidR="00FC78C3" w:rsidRPr="00607669" w:rsidRDefault="007A6AF3" w:rsidP="007A6AF3">
            <w:pPr>
              <w:jc w:val="both"/>
            </w:pPr>
            <w:r w:rsidRPr="00607669">
              <w:t>Pokyny, které souvisí s výkonem odborné praxe, jsou zveřejněny na webových stránkách FaME v sekci: Pro studenty - Prezenční studium - Bakalářský studijní program - Odborná bakalářská praxe.</w:t>
            </w:r>
            <w:r>
              <w:t xml:space="preserve"> 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7A6AF3" w:rsidP="00581395">
            <w:pPr>
              <w:jc w:val="both"/>
            </w:pPr>
            <w:r w:rsidRPr="00607669">
              <w:t xml:space="preserve">Ing. </w:t>
            </w:r>
            <w:r>
              <w:t>Milana Otrusinová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7A6AF3" w:rsidP="00581395">
            <w:pPr>
              <w:jc w:val="both"/>
            </w:pPr>
            <w:r w:rsidRPr="00607669">
              <w:t xml:space="preserve">Ing. </w:t>
            </w:r>
            <w:r>
              <w:t>Milana Otrusinová</w:t>
            </w:r>
            <w:r w:rsidRPr="00607669">
              <w:t>, Ph.D.</w:t>
            </w:r>
            <w:r>
              <w:t xml:space="preserve"> </w:t>
            </w:r>
            <w:r w:rsidR="00FC78C3">
              <w:t>(100%)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7A6AF3" w:rsidRPr="006C583D" w:rsidRDefault="007A6AF3" w:rsidP="007A6AF3">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7A6AF3" w:rsidRPr="00607669" w:rsidRDefault="007A6AF3" w:rsidP="007A6AF3">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7A6AF3" w:rsidRDefault="007A6AF3"/>
    <w:p w:rsidR="007A6AF3" w:rsidRDefault="007A6A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lastRenderedPageBreak/>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607669" w:rsidRDefault="007A6AF3" w:rsidP="007A6AF3">
            <w:pPr>
              <w:jc w:val="both"/>
              <w:rPr>
                <w:b/>
              </w:rPr>
            </w:pPr>
            <w:r w:rsidRPr="00607669">
              <w:rPr>
                <w:b/>
              </w:rPr>
              <w:t>Název studijního předmětu</w:t>
            </w:r>
          </w:p>
        </w:tc>
        <w:tc>
          <w:tcPr>
            <w:tcW w:w="6769" w:type="dxa"/>
            <w:gridSpan w:val="7"/>
            <w:tcBorders>
              <w:top w:val="double" w:sz="4" w:space="0" w:color="auto"/>
            </w:tcBorders>
          </w:tcPr>
          <w:p w:rsidR="007A6AF3" w:rsidRPr="00607669" w:rsidRDefault="007A6AF3" w:rsidP="003B079E">
            <w:pPr>
              <w:jc w:val="both"/>
            </w:pPr>
            <w:r>
              <w:t>O</w:t>
            </w:r>
            <w:r w:rsidRPr="00607669">
              <w:t>dborná praxe</w:t>
            </w:r>
            <w:r>
              <w:t xml:space="preserve"> II </w:t>
            </w:r>
            <w:del w:id="1773" w:author="Neubauerová Bronislava" w:date="2019-09-04T09:12:00Z">
              <w:r w:rsidDel="003B079E">
                <w:delText>a příprava bakalářské práce</w:delText>
              </w:r>
            </w:del>
          </w:p>
        </w:tc>
      </w:tr>
      <w:tr w:rsidR="007A6AF3" w:rsidTr="007A6AF3">
        <w:tc>
          <w:tcPr>
            <w:tcW w:w="3086" w:type="dxa"/>
            <w:shd w:val="clear" w:color="auto" w:fill="F7CAAC"/>
          </w:tcPr>
          <w:p w:rsidR="007A6AF3" w:rsidRPr="00607669" w:rsidRDefault="007A6AF3" w:rsidP="007A6AF3">
            <w:pPr>
              <w:jc w:val="both"/>
              <w:rPr>
                <w:b/>
              </w:rPr>
            </w:pPr>
            <w:r w:rsidRPr="00607669">
              <w:rPr>
                <w:b/>
              </w:rPr>
              <w:t>Typ předmětu</w:t>
            </w:r>
          </w:p>
        </w:tc>
        <w:tc>
          <w:tcPr>
            <w:tcW w:w="3406" w:type="dxa"/>
            <w:gridSpan w:val="4"/>
          </w:tcPr>
          <w:p w:rsidR="007A6AF3" w:rsidRPr="00607669" w:rsidRDefault="007A6AF3" w:rsidP="007A6AF3">
            <w:pPr>
              <w:jc w:val="both"/>
            </w:pPr>
            <w:r w:rsidRPr="00607669">
              <w:t xml:space="preserve">povinný </w:t>
            </w:r>
            <w:r w:rsidR="00E061D7">
              <w:t xml:space="preserve"> </w:t>
            </w:r>
          </w:p>
        </w:tc>
        <w:tc>
          <w:tcPr>
            <w:tcW w:w="2695" w:type="dxa"/>
            <w:gridSpan w:val="2"/>
            <w:shd w:val="clear" w:color="auto" w:fill="F7CAAC"/>
          </w:tcPr>
          <w:p w:rsidR="007A6AF3" w:rsidRPr="00607669" w:rsidRDefault="007A6AF3" w:rsidP="007A6AF3">
            <w:pPr>
              <w:jc w:val="both"/>
            </w:pPr>
            <w:r w:rsidRPr="00607669">
              <w:rPr>
                <w:b/>
              </w:rPr>
              <w:t>doporučený ročník / semestr</w:t>
            </w:r>
          </w:p>
        </w:tc>
        <w:tc>
          <w:tcPr>
            <w:tcW w:w="668" w:type="dxa"/>
          </w:tcPr>
          <w:p w:rsidR="007A6AF3" w:rsidRPr="00607669" w:rsidRDefault="007A6AF3" w:rsidP="007A6AF3">
            <w:pPr>
              <w:jc w:val="both"/>
            </w:pPr>
            <w:r w:rsidRPr="00607669">
              <w:t>3/</w:t>
            </w:r>
            <w:r>
              <w:t>L</w:t>
            </w:r>
          </w:p>
        </w:tc>
      </w:tr>
      <w:tr w:rsidR="007A6AF3" w:rsidTr="007A6AF3">
        <w:tc>
          <w:tcPr>
            <w:tcW w:w="3086" w:type="dxa"/>
            <w:shd w:val="clear" w:color="auto" w:fill="F7CAAC"/>
          </w:tcPr>
          <w:p w:rsidR="007A6AF3" w:rsidRPr="00607669" w:rsidRDefault="007A6AF3" w:rsidP="007A6AF3">
            <w:pPr>
              <w:jc w:val="both"/>
              <w:rPr>
                <w:b/>
              </w:rPr>
            </w:pPr>
            <w:r w:rsidRPr="00607669">
              <w:rPr>
                <w:b/>
              </w:rPr>
              <w:t>Rozsah studijního předmětu</w:t>
            </w:r>
          </w:p>
        </w:tc>
        <w:tc>
          <w:tcPr>
            <w:tcW w:w="1701" w:type="dxa"/>
            <w:gridSpan w:val="2"/>
          </w:tcPr>
          <w:p w:rsidR="007A6AF3" w:rsidRPr="00607669" w:rsidRDefault="007A6AF3" w:rsidP="007A6AF3">
            <w:pPr>
              <w:jc w:val="both"/>
            </w:pPr>
            <w:r>
              <w:t>0</w:t>
            </w:r>
          </w:p>
        </w:tc>
        <w:tc>
          <w:tcPr>
            <w:tcW w:w="889" w:type="dxa"/>
            <w:shd w:val="clear" w:color="auto" w:fill="F7CAAC"/>
          </w:tcPr>
          <w:p w:rsidR="007A6AF3" w:rsidRPr="00607669" w:rsidRDefault="007A6AF3" w:rsidP="007A6AF3">
            <w:pPr>
              <w:jc w:val="both"/>
              <w:rPr>
                <w:b/>
              </w:rPr>
            </w:pPr>
            <w:r w:rsidRPr="00607669">
              <w:rPr>
                <w:b/>
              </w:rPr>
              <w:t xml:space="preserve">hod. </w:t>
            </w:r>
          </w:p>
        </w:tc>
        <w:tc>
          <w:tcPr>
            <w:tcW w:w="816" w:type="dxa"/>
          </w:tcPr>
          <w:p w:rsidR="007A6AF3" w:rsidRPr="00607669" w:rsidRDefault="007A6AF3" w:rsidP="007A6AF3">
            <w:pPr>
              <w:jc w:val="both"/>
            </w:pPr>
            <w:r>
              <w:t>320</w:t>
            </w:r>
          </w:p>
        </w:tc>
        <w:tc>
          <w:tcPr>
            <w:tcW w:w="2156" w:type="dxa"/>
            <w:shd w:val="clear" w:color="auto" w:fill="F7CAAC"/>
          </w:tcPr>
          <w:p w:rsidR="007A6AF3" w:rsidRPr="00607669" w:rsidRDefault="007A6AF3" w:rsidP="007A6AF3">
            <w:pPr>
              <w:jc w:val="both"/>
              <w:rPr>
                <w:b/>
              </w:rPr>
            </w:pPr>
            <w:r w:rsidRPr="00607669">
              <w:rPr>
                <w:b/>
              </w:rPr>
              <w:t>kreditů</w:t>
            </w:r>
          </w:p>
        </w:tc>
        <w:tc>
          <w:tcPr>
            <w:tcW w:w="1207" w:type="dxa"/>
            <w:gridSpan w:val="2"/>
          </w:tcPr>
          <w:p w:rsidR="007A6AF3" w:rsidRPr="00607669" w:rsidRDefault="007A6AF3" w:rsidP="007A6AF3">
            <w:pPr>
              <w:jc w:val="both"/>
            </w:pPr>
            <w:del w:id="1774" w:author="Neubauerová Bronislava" w:date="2019-09-04T09:12:00Z">
              <w:r w:rsidDel="003B079E">
                <w:delText>14</w:delText>
              </w:r>
            </w:del>
            <w:ins w:id="1775" w:author="Neubauerová Bronislava" w:date="2019-09-04T09:12:00Z">
              <w:r w:rsidR="003B079E">
                <w:t>16</w:t>
              </w:r>
            </w:ins>
          </w:p>
        </w:tc>
      </w:tr>
      <w:tr w:rsidR="007A6AF3" w:rsidTr="007A6AF3">
        <w:tc>
          <w:tcPr>
            <w:tcW w:w="3086" w:type="dxa"/>
            <w:shd w:val="clear" w:color="auto" w:fill="F7CAAC"/>
          </w:tcPr>
          <w:p w:rsidR="007A6AF3" w:rsidRPr="00607669" w:rsidRDefault="007A6AF3" w:rsidP="007A6AF3">
            <w:pPr>
              <w:jc w:val="both"/>
              <w:rPr>
                <w:b/>
              </w:rPr>
            </w:pPr>
            <w:r w:rsidRPr="00607669">
              <w:rPr>
                <w:b/>
              </w:rPr>
              <w:t>Prerekvizity, korekvizity, ekvivalence</w:t>
            </w:r>
          </w:p>
        </w:tc>
        <w:tc>
          <w:tcPr>
            <w:tcW w:w="6769" w:type="dxa"/>
            <w:gridSpan w:val="7"/>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Způsob ověření studijních výsledků</w:t>
            </w:r>
          </w:p>
        </w:tc>
        <w:tc>
          <w:tcPr>
            <w:tcW w:w="3406" w:type="dxa"/>
            <w:gridSpan w:val="4"/>
          </w:tcPr>
          <w:p w:rsidR="007A6AF3" w:rsidRPr="00607669" w:rsidRDefault="007A6AF3" w:rsidP="007A6AF3">
            <w:pPr>
              <w:jc w:val="both"/>
            </w:pPr>
            <w:r w:rsidRPr="00607669">
              <w:t>zápočet</w:t>
            </w:r>
          </w:p>
        </w:tc>
        <w:tc>
          <w:tcPr>
            <w:tcW w:w="2156" w:type="dxa"/>
            <w:shd w:val="clear" w:color="auto" w:fill="F7CAAC"/>
          </w:tcPr>
          <w:p w:rsidR="007A6AF3" w:rsidRPr="00607669" w:rsidRDefault="007A6AF3" w:rsidP="007A6AF3">
            <w:pPr>
              <w:jc w:val="both"/>
              <w:rPr>
                <w:b/>
              </w:rPr>
            </w:pPr>
            <w:r w:rsidRPr="00607669">
              <w:rPr>
                <w:b/>
              </w:rPr>
              <w:t>Forma výuky</w:t>
            </w:r>
          </w:p>
        </w:tc>
        <w:tc>
          <w:tcPr>
            <w:tcW w:w="1207" w:type="dxa"/>
            <w:gridSpan w:val="2"/>
          </w:tcPr>
          <w:p w:rsidR="007A6AF3" w:rsidRPr="00607669" w:rsidRDefault="007A6AF3" w:rsidP="007A6AF3">
            <w:pPr>
              <w:jc w:val="both"/>
            </w:pPr>
            <w:r>
              <w:t>i</w:t>
            </w:r>
            <w:r w:rsidRPr="00607669">
              <w:t>ndividuální konzultace</w:t>
            </w:r>
          </w:p>
        </w:tc>
      </w:tr>
      <w:tr w:rsidR="007A6AF3" w:rsidTr="007A6AF3">
        <w:tc>
          <w:tcPr>
            <w:tcW w:w="3086" w:type="dxa"/>
            <w:shd w:val="clear" w:color="auto" w:fill="F7CAAC"/>
          </w:tcPr>
          <w:p w:rsidR="007A6AF3" w:rsidRPr="00607669" w:rsidRDefault="007A6AF3" w:rsidP="007A6AF3">
            <w:pPr>
              <w:jc w:val="both"/>
              <w:rPr>
                <w:b/>
              </w:rPr>
            </w:pPr>
            <w:r w:rsidRPr="00607669">
              <w:rPr>
                <w:b/>
              </w:rPr>
              <w:t>Forma způsobu ověření studijních výsledků a další požadavky na studenta</w:t>
            </w:r>
          </w:p>
        </w:tc>
        <w:tc>
          <w:tcPr>
            <w:tcW w:w="6769" w:type="dxa"/>
            <w:gridSpan w:val="7"/>
            <w:tcBorders>
              <w:bottom w:val="nil"/>
            </w:tcBorders>
          </w:tcPr>
          <w:p w:rsidR="007A6AF3" w:rsidRDefault="007A6AF3" w:rsidP="007A6AF3">
            <w:pPr>
              <w:jc w:val="both"/>
            </w:pPr>
            <w:r w:rsidRPr="00607669">
              <w:t xml:space="preserve">Způsob zakončení předmětu </w:t>
            </w:r>
            <w:r>
              <w:t>–</w:t>
            </w:r>
            <w:r w:rsidRPr="00607669">
              <w:t xml:space="preserve"> zápočet</w:t>
            </w:r>
          </w:p>
          <w:p w:rsidR="007A6AF3" w:rsidRPr="00607669" w:rsidRDefault="007A6AF3" w:rsidP="003B079E">
            <w:pPr>
              <w:jc w:val="both"/>
            </w:pPr>
            <w:r w:rsidRPr="00882107">
              <w:t>Požadavky k zápočtu:</w:t>
            </w:r>
            <w:r>
              <w:t xml:space="preserve"> </w:t>
            </w:r>
            <w:del w:id="1776" w:author="Neubauerová Bronislava" w:date="2019-09-04T09:12:00Z">
              <w:r w:rsidRPr="00607669" w:rsidDel="003B079E">
                <w:delText xml:space="preserve">S požadavky, které má splňovat bakalářská práce, je student seznámen v předmětu </w:delText>
              </w:r>
              <w:r w:rsidDel="003B079E">
                <w:delText>Seminář k bakalářské práci</w:delText>
              </w:r>
              <w:r w:rsidRPr="00607669" w:rsidDel="003B079E">
                <w:delText xml:space="preserve"> v zimním semestru.</w:delText>
              </w:r>
              <w:r w:rsidDel="003B079E">
                <w:delText xml:space="preserve"> </w:delText>
              </w:r>
            </w:del>
            <w:r w:rsidRPr="00607669">
              <w:t>Pokyny, které souvisí s výkonem odborné praxe, jsou zveřejněny na webových stránkách FaME v sekci: Pro studenty - Prezenční studium - Bakalářský studijní program - Odborná bakalářská praxe.</w:t>
            </w:r>
          </w:p>
        </w:tc>
      </w:tr>
      <w:tr w:rsidR="007A6AF3" w:rsidTr="007A6AF3">
        <w:trPr>
          <w:trHeight w:val="132"/>
        </w:trPr>
        <w:tc>
          <w:tcPr>
            <w:tcW w:w="9855" w:type="dxa"/>
            <w:gridSpan w:val="8"/>
            <w:tcBorders>
              <w:top w:val="nil"/>
            </w:tcBorders>
          </w:tcPr>
          <w:p w:rsidR="007A6AF3" w:rsidRPr="004E1CB1" w:rsidRDefault="007A6AF3" w:rsidP="007A6AF3">
            <w:pPr>
              <w:jc w:val="both"/>
              <w:rPr>
                <w:sz w:val="16"/>
              </w:rPr>
            </w:pPr>
          </w:p>
        </w:tc>
      </w:tr>
      <w:tr w:rsidR="007A6AF3" w:rsidTr="007A6AF3">
        <w:trPr>
          <w:trHeight w:val="197"/>
        </w:trPr>
        <w:tc>
          <w:tcPr>
            <w:tcW w:w="3086" w:type="dxa"/>
            <w:tcBorders>
              <w:top w:val="nil"/>
            </w:tcBorders>
            <w:shd w:val="clear" w:color="auto" w:fill="F7CAAC"/>
          </w:tcPr>
          <w:p w:rsidR="007A6AF3" w:rsidRPr="00607669" w:rsidRDefault="007A6AF3" w:rsidP="007A6AF3">
            <w:pPr>
              <w:jc w:val="both"/>
              <w:rPr>
                <w:b/>
              </w:rPr>
            </w:pPr>
            <w:r w:rsidRPr="00607669">
              <w:rPr>
                <w:b/>
              </w:rPr>
              <w:t>Garant předmětu</w:t>
            </w:r>
          </w:p>
        </w:tc>
        <w:tc>
          <w:tcPr>
            <w:tcW w:w="6769" w:type="dxa"/>
            <w:gridSpan w:val="7"/>
            <w:tcBorders>
              <w:top w:val="nil"/>
            </w:tcBorders>
          </w:tcPr>
          <w:p w:rsidR="007A6AF3" w:rsidRPr="00607669" w:rsidRDefault="007A6AF3" w:rsidP="007A6AF3">
            <w:pPr>
              <w:jc w:val="both"/>
            </w:pPr>
            <w:r w:rsidRPr="00607669">
              <w:t xml:space="preserve">Ing. </w:t>
            </w:r>
            <w:r>
              <w:t>Milana Otrusinová</w:t>
            </w:r>
            <w:r w:rsidRPr="00607669">
              <w:t>, Ph.D.</w:t>
            </w:r>
          </w:p>
        </w:tc>
      </w:tr>
      <w:tr w:rsidR="007A6AF3" w:rsidTr="007A6AF3">
        <w:trPr>
          <w:trHeight w:val="243"/>
        </w:trPr>
        <w:tc>
          <w:tcPr>
            <w:tcW w:w="3086" w:type="dxa"/>
            <w:tcBorders>
              <w:top w:val="nil"/>
            </w:tcBorders>
            <w:shd w:val="clear" w:color="auto" w:fill="F7CAAC"/>
          </w:tcPr>
          <w:p w:rsidR="007A6AF3" w:rsidRPr="00607669" w:rsidRDefault="007A6AF3" w:rsidP="007A6AF3">
            <w:pPr>
              <w:jc w:val="both"/>
              <w:rPr>
                <w:b/>
              </w:rPr>
            </w:pPr>
            <w:r w:rsidRPr="00607669">
              <w:rPr>
                <w:b/>
              </w:rPr>
              <w:t>Zapojení garanta do výuky předmětu</w:t>
            </w:r>
          </w:p>
        </w:tc>
        <w:tc>
          <w:tcPr>
            <w:tcW w:w="6769" w:type="dxa"/>
            <w:gridSpan w:val="7"/>
            <w:tcBorders>
              <w:top w:val="nil"/>
            </w:tcBorders>
          </w:tcPr>
          <w:p w:rsidR="007A6AF3" w:rsidRPr="00607669" w:rsidRDefault="007A6AF3" w:rsidP="007A6AF3">
            <w:pPr>
              <w:jc w:val="both"/>
            </w:pPr>
            <w:r w:rsidRPr="00607669">
              <w:t xml:space="preserve">Garant stanovuje koncepci předmětu a dohlíží na správnost průběhu vykonávané odborné praxe </w:t>
            </w:r>
          </w:p>
        </w:tc>
      </w:tr>
      <w:tr w:rsidR="007A6AF3" w:rsidTr="007A6AF3">
        <w:tc>
          <w:tcPr>
            <w:tcW w:w="3086" w:type="dxa"/>
            <w:shd w:val="clear" w:color="auto" w:fill="F7CAAC"/>
          </w:tcPr>
          <w:p w:rsidR="007A6AF3" w:rsidRPr="00607669" w:rsidRDefault="007A6AF3" w:rsidP="007A6AF3">
            <w:pPr>
              <w:jc w:val="both"/>
              <w:rPr>
                <w:b/>
              </w:rPr>
            </w:pPr>
            <w:r w:rsidRPr="00607669">
              <w:rPr>
                <w:b/>
              </w:rPr>
              <w:t>Vyučující</w:t>
            </w:r>
          </w:p>
        </w:tc>
        <w:tc>
          <w:tcPr>
            <w:tcW w:w="6769" w:type="dxa"/>
            <w:gridSpan w:val="7"/>
            <w:tcBorders>
              <w:bottom w:val="nil"/>
            </w:tcBorders>
          </w:tcPr>
          <w:p w:rsidR="007A6AF3" w:rsidRPr="00607669" w:rsidRDefault="007A6AF3" w:rsidP="007A6AF3">
            <w:pPr>
              <w:jc w:val="both"/>
            </w:pPr>
            <w:r w:rsidRPr="00607669">
              <w:t xml:space="preserve">Ing. </w:t>
            </w:r>
            <w:r>
              <w:t>Milana Otrusinová, Ph.D. (100%)</w:t>
            </w:r>
          </w:p>
        </w:tc>
      </w:tr>
      <w:tr w:rsidR="007A6AF3" w:rsidTr="007A6AF3">
        <w:trPr>
          <w:trHeight w:val="178"/>
        </w:trPr>
        <w:tc>
          <w:tcPr>
            <w:tcW w:w="9855" w:type="dxa"/>
            <w:gridSpan w:val="8"/>
            <w:tcBorders>
              <w:top w:val="nil"/>
            </w:tcBorders>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Stručná anotace předmětu</w:t>
            </w:r>
          </w:p>
        </w:tc>
        <w:tc>
          <w:tcPr>
            <w:tcW w:w="6769" w:type="dxa"/>
            <w:gridSpan w:val="7"/>
            <w:tcBorders>
              <w:bottom w:val="nil"/>
            </w:tcBorders>
          </w:tcPr>
          <w:p w:rsidR="007A6AF3" w:rsidRPr="00607669" w:rsidRDefault="007A6AF3" w:rsidP="007A6AF3">
            <w:pPr>
              <w:jc w:val="both"/>
            </w:pPr>
          </w:p>
        </w:tc>
      </w:tr>
      <w:tr w:rsidR="007A6AF3" w:rsidTr="007A6AF3">
        <w:trPr>
          <w:trHeight w:val="1829"/>
        </w:trPr>
        <w:tc>
          <w:tcPr>
            <w:tcW w:w="9855" w:type="dxa"/>
            <w:gridSpan w:val="8"/>
            <w:tcBorders>
              <w:top w:val="nil"/>
              <w:bottom w:val="single" w:sz="12" w:space="0" w:color="auto"/>
            </w:tcBorders>
          </w:tcPr>
          <w:p w:rsidR="003B079E" w:rsidRDefault="003B079E" w:rsidP="003B079E">
            <w:pPr>
              <w:jc w:val="both"/>
              <w:rPr>
                <w:ins w:id="1777" w:author="Neubauerová Bronislava" w:date="2019-09-04T09:13:00Z"/>
              </w:rPr>
            </w:pPr>
            <w:ins w:id="1778" w:author="Neubauerová Bronislava" w:date="2019-09-04T09:13:00Z">
              <w:r>
                <w:t xml:space="preserve">Cílem předmětu je prokázání schopností studenta aplikovat teoretické znalosti z oblasti účetnictví a daní, které získal během studia na FaME a využít je při zapojení do reálné praxe. </w:t>
              </w:r>
            </w:ins>
          </w:p>
          <w:p w:rsidR="007A6AF3" w:rsidDel="003B079E" w:rsidRDefault="003B079E" w:rsidP="003B079E">
            <w:pPr>
              <w:jc w:val="both"/>
              <w:rPr>
                <w:del w:id="1779" w:author="Neubauerová Bronislava" w:date="2019-09-04T09:13:00Z"/>
              </w:rPr>
            </w:pPr>
            <w:ins w:id="1780" w:author="Neubauerová Bronislava" w:date="2019-09-04T09:13:00Z">
              <w:r>
                <w:t>V rámci odborné praxe jsou rozvíjeny zvláště odbornosti v oblasti podvojného účetnictví a daní stejně jako oblastí ekonomiky a managementu. Jednotlivé odborné praxe dle svého podrobnějšího zaměření umožňují studentům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 Odborná bakalářská praxe je zakončena zpracováním Závěrečné zprávy z odborné praxe. Součástí odborné praxe může být zapojení studenta do samostatného praktického řešení konkrétní účetní či daňové agendy nebo příprava podkladů pro vypracování bakalářské práce.</w:t>
              </w:r>
            </w:ins>
            <w:del w:id="1781" w:author="Neubauerová Bronislava" w:date="2019-09-04T09:13:00Z">
              <w:r w:rsidR="007A6AF3" w:rsidRPr="00607669" w:rsidDel="003B079E">
                <w:delText>Cílem předmětu je prokázání schopností studenta aplikovat teoretické znalosti</w:delText>
              </w:r>
              <w:r w:rsidR="007A6AF3" w:rsidDel="003B079E">
                <w:delText xml:space="preserve"> z oblasti účetnictví a daní</w:delText>
              </w:r>
              <w:r w:rsidR="007A6AF3" w:rsidRPr="00607669" w:rsidDel="003B079E">
                <w:delText>, které získal během studia na FaME a využít je při z</w:delText>
              </w:r>
              <w:r w:rsidR="007A6AF3" w:rsidDel="003B079E">
                <w:delText xml:space="preserve">apojení do reálné praxe. </w:delText>
              </w:r>
            </w:del>
          </w:p>
          <w:p w:rsidR="007A6AF3" w:rsidRPr="005B0E5C" w:rsidDel="003B079E" w:rsidRDefault="007A6AF3" w:rsidP="007A6AF3">
            <w:pPr>
              <w:jc w:val="both"/>
              <w:rPr>
                <w:del w:id="1782" w:author="Neubauerová Bronislava" w:date="2019-09-04T09:13:00Z"/>
              </w:rPr>
            </w:pPr>
            <w:del w:id="1783" w:author="Neubauerová Bronislava" w:date="2019-09-04T09:13:00Z">
              <w:r w:rsidRPr="005B0E5C" w:rsidDel="003B079E">
                <w:delTex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delText>
              </w:r>
            </w:del>
          </w:p>
          <w:p w:rsidR="007A6AF3" w:rsidRPr="00607669" w:rsidRDefault="007A6AF3" w:rsidP="007A6AF3">
            <w:pPr>
              <w:jc w:val="both"/>
            </w:pPr>
            <w:del w:id="1784" w:author="Neubauerová Bronislava" w:date="2019-09-04T09:13:00Z">
              <w:r w:rsidDel="003B079E">
                <w:delText xml:space="preserve">Součástí odborné bakalářské praxe může být </w:delText>
              </w:r>
              <w:r w:rsidRPr="006C583D" w:rsidDel="003B079E">
                <w:delText>zapoj</w:delText>
              </w:r>
              <w:r w:rsidDel="003B079E">
                <w:delText xml:space="preserve">ení </w:delText>
              </w:r>
              <w:r w:rsidRPr="006C583D" w:rsidDel="003B079E">
                <w:delText>student</w:delText>
              </w:r>
              <w:r w:rsidDel="003B079E">
                <w:delText>a</w:delText>
              </w:r>
              <w:r w:rsidRPr="006C583D" w:rsidDel="003B079E">
                <w:delText xml:space="preserve"> do samostatného praktického řešení konkrétní</w:delText>
              </w:r>
              <w:r w:rsidDel="003B079E">
                <w:delText xml:space="preserve"> účetní či daňové agendy nebo příprava podkladů pro vypracování bakalářské práce. </w:delText>
              </w:r>
            </w:del>
          </w:p>
        </w:tc>
      </w:tr>
      <w:tr w:rsidR="007A6AF3" w:rsidTr="007A6AF3">
        <w:trPr>
          <w:trHeight w:val="265"/>
        </w:trPr>
        <w:tc>
          <w:tcPr>
            <w:tcW w:w="3653" w:type="dxa"/>
            <w:gridSpan w:val="2"/>
            <w:tcBorders>
              <w:top w:val="nil"/>
            </w:tcBorders>
            <w:shd w:val="clear" w:color="auto" w:fill="F7CAAC"/>
          </w:tcPr>
          <w:p w:rsidR="007A6AF3" w:rsidRPr="00607669" w:rsidRDefault="007A6AF3" w:rsidP="007A6AF3">
            <w:pPr>
              <w:jc w:val="both"/>
            </w:pPr>
            <w:r w:rsidRPr="00607669">
              <w:rPr>
                <w:b/>
              </w:rPr>
              <w:t>Studijní literatura a studijní pomůcky</w:t>
            </w:r>
          </w:p>
        </w:tc>
        <w:tc>
          <w:tcPr>
            <w:tcW w:w="6202" w:type="dxa"/>
            <w:gridSpan w:val="6"/>
            <w:tcBorders>
              <w:top w:val="nil"/>
              <w:bottom w:val="nil"/>
            </w:tcBorders>
          </w:tcPr>
          <w:p w:rsidR="007A6AF3" w:rsidRPr="00607669" w:rsidRDefault="007A6AF3" w:rsidP="007A6AF3">
            <w:pPr>
              <w:jc w:val="both"/>
            </w:pPr>
          </w:p>
        </w:tc>
      </w:tr>
      <w:tr w:rsidR="007A6AF3" w:rsidTr="007A6AF3">
        <w:trPr>
          <w:trHeight w:val="683"/>
        </w:trPr>
        <w:tc>
          <w:tcPr>
            <w:tcW w:w="9855" w:type="dxa"/>
            <w:gridSpan w:val="8"/>
            <w:tcBorders>
              <w:top w:val="nil"/>
            </w:tcBorders>
          </w:tcPr>
          <w:p w:rsidR="007A6AF3" w:rsidRPr="00607669" w:rsidRDefault="007A6AF3" w:rsidP="007A6AF3">
            <w:pPr>
              <w:jc w:val="both"/>
            </w:pPr>
            <w:del w:id="1785" w:author="Neubauerová Bronislava" w:date="2019-09-04T09:13:00Z">
              <w:r w:rsidRPr="00607669" w:rsidDel="003B079E">
                <w:delText>Směrnice rektora. Jednotná formální úprava závěrečných prací, jejich uložení a zpřístupnění (v aktuální verzi).</w:delText>
              </w:r>
            </w:del>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607669" w:rsidRDefault="007A6AF3" w:rsidP="007A6AF3">
            <w:pPr>
              <w:jc w:val="center"/>
              <w:rPr>
                <w:b/>
              </w:rPr>
            </w:pPr>
            <w:r w:rsidRPr="00607669">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607669" w:rsidRDefault="007A6AF3" w:rsidP="007A6AF3">
            <w:pPr>
              <w:jc w:val="both"/>
            </w:pPr>
            <w:r w:rsidRPr="00607669">
              <w:rPr>
                <w:b/>
              </w:rPr>
              <w:t>Rozsah konzultací (soustředění)</w:t>
            </w:r>
          </w:p>
        </w:tc>
        <w:tc>
          <w:tcPr>
            <w:tcW w:w="889" w:type="dxa"/>
            <w:tcBorders>
              <w:top w:val="single" w:sz="2" w:space="0" w:color="auto"/>
            </w:tcBorders>
          </w:tcPr>
          <w:p w:rsidR="007A6AF3" w:rsidRPr="00607669" w:rsidRDefault="007A6AF3" w:rsidP="007A6AF3">
            <w:pPr>
              <w:jc w:val="both"/>
            </w:pPr>
            <w:r>
              <w:t>0</w:t>
            </w:r>
          </w:p>
        </w:tc>
        <w:tc>
          <w:tcPr>
            <w:tcW w:w="4179" w:type="dxa"/>
            <w:gridSpan w:val="4"/>
            <w:tcBorders>
              <w:top w:val="single" w:sz="2" w:space="0" w:color="auto"/>
            </w:tcBorders>
            <w:shd w:val="clear" w:color="auto" w:fill="F7CAAC"/>
          </w:tcPr>
          <w:p w:rsidR="007A6AF3" w:rsidRPr="00607669" w:rsidRDefault="007A6AF3" w:rsidP="007A6AF3">
            <w:pPr>
              <w:jc w:val="both"/>
              <w:rPr>
                <w:b/>
              </w:rPr>
            </w:pPr>
            <w:r w:rsidRPr="00607669">
              <w:rPr>
                <w:b/>
              </w:rPr>
              <w:t xml:space="preserve">hodin </w:t>
            </w:r>
          </w:p>
        </w:tc>
      </w:tr>
      <w:tr w:rsidR="007A6AF3" w:rsidTr="007A6AF3">
        <w:tc>
          <w:tcPr>
            <w:tcW w:w="9855" w:type="dxa"/>
            <w:gridSpan w:val="8"/>
            <w:shd w:val="clear" w:color="auto" w:fill="F7CAAC"/>
          </w:tcPr>
          <w:p w:rsidR="007A6AF3" w:rsidRPr="00607669" w:rsidRDefault="007A6AF3" w:rsidP="007A6AF3">
            <w:pPr>
              <w:jc w:val="both"/>
              <w:rPr>
                <w:b/>
              </w:rPr>
            </w:pPr>
            <w:r w:rsidRPr="00607669">
              <w:rPr>
                <w:b/>
              </w:rPr>
              <w:t>Informace o způsobu kontaktu s vyučujícím</w:t>
            </w:r>
          </w:p>
        </w:tc>
      </w:tr>
      <w:tr w:rsidR="007A6AF3" w:rsidTr="007A6AF3">
        <w:trPr>
          <w:trHeight w:val="945"/>
        </w:trPr>
        <w:tc>
          <w:tcPr>
            <w:tcW w:w="9855" w:type="dxa"/>
            <w:gridSpan w:val="8"/>
          </w:tcPr>
          <w:p w:rsidR="007A6AF3" w:rsidRPr="00607669" w:rsidRDefault="007A6AF3" w:rsidP="007A6AF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7A6AF3" w:rsidRPr="00607669" w:rsidRDefault="007A6AF3" w:rsidP="007A6AF3">
            <w:pPr>
              <w:jc w:val="both"/>
            </w:pPr>
          </w:p>
        </w:tc>
      </w:tr>
    </w:tbl>
    <w:p w:rsidR="00FC78C3" w:rsidRDefault="00FC78C3"/>
    <w:p w:rsidR="003B079E" w:rsidRDefault="003B079E">
      <w:pPr>
        <w:rPr>
          <w:ins w:id="1786" w:author="Neubauerová Bronislava" w:date="2019-09-04T09:14:00Z"/>
        </w:rPr>
      </w:pPr>
    </w:p>
    <w:p w:rsidR="003B079E" w:rsidRDefault="003B079E">
      <w:pPr>
        <w:rPr>
          <w:ins w:id="1787" w:author="Neubauerová Bronislava" w:date="2019-09-04T09:14:00Z"/>
        </w:rPr>
      </w:pPr>
    </w:p>
    <w:p w:rsidR="003B079E" w:rsidRDefault="003B079E">
      <w:pPr>
        <w:rPr>
          <w:ins w:id="1788" w:author="Neubauerová Bronislava" w:date="2019-09-04T09:14:00Z"/>
        </w:rPr>
      </w:pPr>
    </w:p>
    <w:p w:rsidR="003B079E" w:rsidRDefault="003B079E">
      <w:pPr>
        <w:rPr>
          <w:ins w:id="1789" w:author="Neubauerová Bronislava" w:date="2019-09-04T09:14:00Z"/>
        </w:rPr>
      </w:pPr>
    </w:p>
    <w:p w:rsidR="003B079E" w:rsidRDefault="003B079E">
      <w:pPr>
        <w:rPr>
          <w:ins w:id="1790" w:author="Neubauerová Bronislava" w:date="2019-09-04T09:14:00Z"/>
        </w:rPr>
      </w:pPr>
    </w:p>
    <w:p w:rsidR="003B079E" w:rsidRDefault="003B079E">
      <w:pPr>
        <w:rPr>
          <w:ins w:id="1791" w:author="Neubauerová Bronislava" w:date="2019-09-04T09:14:00Z"/>
        </w:rPr>
      </w:pPr>
    </w:p>
    <w:p w:rsidR="003B079E" w:rsidRDefault="003B079E">
      <w:pPr>
        <w:rPr>
          <w:ins w:id="1792" w:author="Neubauerová Bronislava" w:date="2019-09-04T09:14:00Z"/>
        </w:rPr>
      </w:pPr>
    </w:p>
    <w:p w:rsidR="003B079E" w:rsidRDefault="003B079E">
      <w:pPr>
        <w:rPr>
          <w:ins w:id="1793" w:author="Drahomíra Pavelková" w:date="2019-09-04T19:04:00Z"/>
        </w:rPr>
      </w:pPr>
    </w:p>
    <w:p w:rsidR="00F5741F" w:rsidRDefault="00F5741F">
      <w:pPr>
        <w:rPr>
          <w:ins w:id="1794" w:author="Drahomíra Pavelková" w:date="2019-09-04T19:04:00Z"/>
        </w:rPr>
      </w:pPr>
    </w:p>
    <w:p w:rsidR="00F5741F" w:rsidRDefault="00F5741F">
      <w:pPr>
        <w:rPr>
          <w:ins w:id="1795" w:author="Drahomíra Pavelková" w:date="2019-09-04T19:04:00Z"/>
        </w:rPr>
      </w:pPr>
    </w:p>
    <w:p w:rsidR="00F5741F" w:rsidRDefault="00F5741F">
      <w:pPr>
        <w:rPr>
          <w:ins w:id="1796" w:author="Drahomíra Pavelková" w:date="2019-09-04T19:04:00Z"/>
        </w:rPr>
      </w:pPr>
    </w:p>
    <w:p w:rsidR="00F5741F" w:rsidRDefault="00F5741F">
      <w:pPr>
        <w:rPr>
          <w:ins w:id="1797" w:author="Drahomíra Pavelková" w:date="2019-09-04T19:04:00Z"/>
        </w:rPr>
      </w:pPr>
    </w:p>
    <w:p w:rsidR="00F5741F" w:rsidRDefault="00F5741F">
      <w:pPr>
        <w:rPr>
          <w:ins w:id="1798" w:author="Drahomíra Pavelková" w:date="2019-09-04T19:04:00Z"/>
        </w:rPr>
      </w:pPr>
    </w:p>
    <w:p w:rsidR="00F5741F" w:rsidRDefault="00F5741F">
      <w:pPr>
        <w:rPr>
          <w:ins w:id="1799" w:author="Drahomíra Pavelková" w:date="2019-09-04T19:04:00Z"/>
        </w:rPr>
      </w:pPr>
    </w:p>
    <w:p w:rsidR="00F5741F" w:rsidRDefault="00F5741F">
      <w:pPr>
        <w:rPr>
          <w:ins w:id="1800" w:author="Drahomíra Pavelková" w:date="2019-09-04T19:04:00Z"/>
        </w:rPr>
      </w:pPr>
    </w:p>
    <w:p w:rsidR="00F5741F" w:rsidRDefault="00F5741F">
      <w:pPr>
        <w:rPr>
          <w:ins w:id="1801" w:author="Neubauerová Bronislava" w:date="2019-09-04T09:14:00Z"/>
        </w:rPr>
      </w:pPr>
    </w:p>
    <w:p w:rsidR="003B079E" w:rsidRDefault="003B079E">
      <w:pPr>
        <w:rPr>
          <w:ins w:id="1802" w:author="Neubauerová Bronislava" w:date="2019-09-04T09:14:00Z"/>
        </w:rPr>
      </w:pPr>
    </w:p>
    <w:p w:rsidR="003B079E" w:rsidRDefault="003B079E">
      <w:pPr>
        <w:rPr>
          <w:ins w:id="1803" w:author="Neubauerová Bronislava" w:date="2019-09-04T09:14: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079E" w:rsidTr="008641B9">
        <w:trPr>
          <w:ins w:id="1804" w:author="Neubauerová Bronislava" w:date="2019-09-04T09:15:00Z"/>
        </w:trPr>
        <w:tc>
          <w:tcPr>
            <w:tcW w:w="9855" w:type="dxa"/>
            <w:gridSpan w:val="8"/>
            <w:tcBorders>
              <w:bottom w:val="double" w:sz="4" w:space="0" w:color="auto"/>
            </w:tcBorders>
            <w:shd w:val="clear" w:color="auto" w:fill="BDD6EE"/>
          </w:tcPr>
          <w:p w:rsidR="003B079E" w:rsidRDefault="003B079E" w:rsidP="008641B9">
            <w:pPr>
              <w:jc w:val="both"/>
              <w:rPr>
                <w:ins w:id="1805" w:author="Neubauerová Bronislava" w:date="2019-09-04T09:15:00Z"/>
                <w:b/>
                <w:sz w:val="28"/>
              </w:rPr>
            </w:pPr>
            <w:ins w:id="1806" w:author="Neubauerová Bronislava" w:date="2019-09-04T09:15:00Z">
              <w:r>
                <w:br w:type="page"/>
              </w:r>
              <w:r>
                <w:rPr>
                  <w:b/>
                  <w:sz w:val="28"/>
                </w:rPr>
                <w:t>B-III – Charakteristika studijního předmětu</w:t>
              </w:r>
            </w:ins>
          </w:p>
        </w:tc>
      </w:tr>
      <w:tr w:rsidR="003B079E" w:rsidTr="008641B9">
        <w:trPr>
          <w:ins w:id="1807" w:author="Neubauerová Bronislava" w:date="2019-09-04T09:15:00Z"/>
        </w:trPr>
        <w:tc>
          <w:tcPr>
            <w:tcW w:w="3086" w:type="dxa"/>
            <w:tcBorders>
              <w:top w:val="double" w:sz="4" w:space="0" w:color="auto"/>
            </w:tcBorders>
            <w:shd w:val="clear" w:color="auto" w:fill="F7CAAC"/>
          </w:tcPr>
          <w:p w:rsidR="003B079E" w:rsidRPr="00607669" w:rsidRDefault="003B079E" w:rsidP="008641B9">
            <w:pPr>
              <w:jc w:val="both"/>
              <w:rPr>
                <w:ins w:id="1808" w:author="Neubauerová Bronislava" w:date="2019-09-04T09:15:00Z"/>
                <w:b/>
              </w:rPr>
            </w:pPr>
            <w:ins w:id="1809" w:author="Neubauerová Bronislava" w:date="2019-09-04T09:15:00Z">
              <w:r w:rsidRPr="00607669">
                <w:rPr>
                  <w:b/>
                </w:rPr>
                <w:t>Název studijního předmětu</w:t>
              </w:r>
            </w:ins>
          </w:p>
        </w:tc>
        <w:tc>
          <w:tcPr>
            <w:tcW w:w="6769" w:type="dxa"/>
            <w:gridSpan w:val="7"/>
            <w:tcBorders>
              <w:top w:val="double" w:sz="4" w:space="0" w:color="auto"/>
            </w:tcBorders>
          </w:tcPr>
          <w:p w:rsidR="003B079E" w:rsidRPr="00607669" w:rsidRDefault="003B079E" w:rsidP="008641B9">
            <w:pPr>
              <w:jc w:val="both"/>
              <w:rPr>
                <w:ins w:id="1810" w:author="Neubauerová Bronislava" w:date="2019-09-04T09:15:00Z"/>
              </w:rPr>
            </w:pPr>
            <w:ins w:id="1811" w:author="Neubauerová Bronislava" w:date="2019-09-04T09:15:00Z">
              <w:r>
                <w:t>Příprava bakalářské práce</w:t>
              </w:r>
            </w:ins>
          </w:p>
        </w:tc>
      </w:tr>
      <w:tr w:rsidR="003B079E" w:rsidTr="008641B9">
        <w:trPr>
          <w:ins w:id="1812" w:author="Neubauerová Bronislava" w:date="2019-09-04T09:15:00Z"/>
        </w:trPr>
        <w:tc>
          <w:tcPr>
            <w:tcW w:w="3086" w:type="dxa"/>
            <w:shd w:val="clear" w:color="auto" w:fill="F7CAAC"/>
          </w:tcPr>
          <w:p w:rsidR="003B079E" w:rsidRPr="00607669" w:rsidRDefault="003B079E" w:rsidP="008641B9">
            <w:pPr>
              <w:jc w:val="both"/>
              <w:rPr>
                <w:ins w:id="1813" w:author="Neubauerová Bronislava" w:date="2019-09-04T09:15:00Z"/>
                <w:b/>
              </w:rPr>
            </w:pPr>
            <w:ins w:id="1814" w:author="Neubauerová Bronislava" w:date="2019-09-04T09:15:00Z">
              <w:r w:rsidRPr="00607669">
                <w:rPr>
                  <w:b/>
                </w:rPr>
                <w:t>Typ předmětu</w:t>
              </w:r>
            </w:ins>
          </w:p>
        </w:tc>
        <w:tc>
          <w:tcPr>
            <w:tcW w:w="3406" w:type="dxa"/>
            <w:gridSpan w:val="4"/>
          </w:tcPr>
          <w:p w:rsidR="003B079E" w:rsidRPr="00607669" w:rsidRDefault="003B079E" w:rsidP="008641B9">
            <w:pPr>
              <w:jc w:val="both"/>
              <w:rPr>
                <w:ins w:id="1815" w:author="Neubauerová Bronislava" w:date="2019-09-04T09:15:00Z"/>
              </w:rPr>
            </w:pPr>
            <w:ins w:id="1816" w:author="Neubauerová Bronislava" w:date="2019-09-04T09:15:00Z">
              <w:r w:rsidRPr="00607669">
                <w:t>povinný „P“</w:t>
              </w:r>
            </w:ins>
          </w:p>
        </w:tc>
        <w:tc>
          <w:tcPr>
            <w:tcW w:w="2695" w:type="dxa"/>
            <w:gridSpan w:val="2"/>
            <w:shd w:val="clear" w:color="auto" w:fill="F7CAAC"/>
          </w:tcPr>
          <w:p w:rsidR="003B079E" w:rsidRPr="00607669" w:rsidRDefault="003B079E" w:rsidP="008641B9">
            <w:pPr>
              <w:jc w:val="both"/>
              <w:rPr>
                <w:ins w:id="1817" w:author="Neubauerová Bronislava" w:date="2019-09-04T09:15:00Z"/>
              </w:rPr>
            </w:pPr>
            <w:ins w:id="1818" w:author="Neubauerová Bronislava" w:date="2019-09-04T09:15:00Z">
              <w:r w:rsidRPr="00607669">
                <w:rPr>
                  <w:b/>
                </w:rPr>
                <w:t>doporučený ročník / semestr</w:t>
              </w:r>
            </w:ins>
          </w:p>
        </w:tc>
        <w:tc>
          <w:tcPr>
            <w:tcW w:w="668" w:type="dxa"/>
          </w:tcPr>
          <w:p w:rsidR="003B079E" w:rsidRPr="00607669" w:rsidRDefault="003B079E" w:rsidP="008641B9">
            <w:pPr>
              <w:jc w:val="both"/>
              <w:rPr>
                <w:ins w:id="1819" w:author="Neubauerová Bronislava" w:date="2019-09-04T09:15:00Z"/>
              </w:rPr>
            </w:pPr>
            <w:ins w:id="1820" w:author="Neubauerová Bronislava" w:date="2019-09-04T09:15:00Z">
              <w:r w:rsidRPr="00607669">
                <w:t>3/</w:t>
              </w:r>
              <w:r>
                <w:t>L</w:t>
              </w:r>
            </w:ins>
          </w:p>
        </w:tc>
      </w:tr>
      <w:tr w:rsidR="003B079E" w:rsidTr="008641B9">
        <w:trPr>
          <w:ins w:id="1821" w:author="Neubauerová Bronislava" w:date="2019-09-04T09:15:00Z"/>
        </w:trPr>
        <w:tc>
          <w:tcPr>
            <w:tcW w:w="3086" w:type="dxa"/>
            <w:shd w:val="clear" w:color="auto" w:fill="F7CAAC"/>
          </w:tcPr>
          <w:p w:rsidR="003B079E" w:rsidRPr="00607669" w:rsidRDefault="003B079E" w:rsidP="008641B9">
            <w:pPr>
              <w:jc w:val="both"/>
              <w:rPr>
                <w:ins w:id="1822" w:author="Neubauerová Bronislava" w:date="2019-09-04T09:15:00Z"/>
                <w:b/>
              </w:rPr>
            </w:pPr>
            <w:ins w:id="1823" w:author="Neubauerová Bronislava" w:date="2019-09-04T09:15:00Z">
              <w:r w:rsidRPr="00607669">
                <w:rPr>
                  <w:b/>
                </w:rPr>
                <w:t>Rozsah studijního předmětu</w:t>
              </w:r>
            </w:ins>
          </w:p>
        </w:tc>
        <w:tc>
          <w:tcPr>
            <w:tcW w:w="1701" w:type="dxa"/>
            <w:gridSpan w:val="2"/>
          </w:tcPr>
          <w:p w:rsidR="003B079E" w:rsidRPr="00607669" w:rsidRDefault="003B079E" w:rsidP="008641B9">
            <w:pPr>
              <w:jc w:val="both"/>
              <w:rPr>
                <w:ins w:id="1824" w:author="Neubauerová Bronislava" w:date="2019-09-04T09:15:00Z"/>
              </w:rPr>
            </w:pPr>
            <w:ins w:id="1825" w:author="Neubauerová Bronislava" w:date="2019-09-04T09:15:00Z">
              <w:r>
                <w:t>0</w:t>
              </w:r>
            </w:ins>
          </w:p>
        </w:tc>
        <w:tc>
          <w:tcPr>
            <w:tcW w:w="889" w:type="dxa"/>
            <w:shd w:val="clear" w:color="auto" w:fill="F7CAAC"/>
          </w:tcPr>
          <w:p w:rsidR="003B079E" w:rsidRPr="00607669" w:rsidRDefault="003B079E" w:rsidP="008641B9">
            <w:pPr>
              <w:jc w:val="both"/>
              <w:rPr>
                <w:ins w:id="1826" w:author="Neubauerová Bronislava" w:date="2019-09-04T09:15:00Z"/>
                <w:b/>
              </w:rPr>
            </w:pPr>
            <w:ins w:id="1827" w:author="Neubauerová Bronislava" w:date="2019-09-04T09:15:00Z">
              <w:r w:rsidRPr="00607669">
                <w:rPr>
                  <w:b/>
                </w:rPr>
                <w:t xml:space="preserve">hod. </w:t>
              </w:r>
            </w:ins>
          </w:p>
        </w:tc>
        <w:tc>
          <w:tcPr>
            <w:tcW w:w="816" w:type="dxa"/>
          </w:tcPr>
          <w:p w:rsidR="003B079E" w:rsidRPr="00607669" w:rsidRDefault="003B079E" w:rsidP="008641B9">
            <w:pPr>
              <w:jc w:val="both"/>
              <w:rPr>
                <w:ins w:id="1828" w:author="Neubauerová Bronislava" w:date="2019-09-04T09:15:00Z"/>
              </w:rPr>
            </w:pPr>
            <w:ins w:id="1829" w:author="Neubauerová Bronislava" w:date="2019-09-04T09:15:00Z">
              <w:r>
                <w:t>120</w:t>
              </w:r>
            </w:ins>
          </w:p>
        </w:tc>
        <w:tc>
          <w:tcPr>
            <w:tcW w:w="2156" w:type="dxa"/>
            <w:shd w:val="clear" w:color="auto" w:fill="F7CAAC"/>
          </w:tcPr>
          <w:p w:rsidR="003B079E" w:rsidRPr="00607669" w:rsidRDefault="003B079E" w:rsidP="008641B9">
            <w:pPr>
              <w:jc w:val="both"/>
              <w:rPr>
                <w:ins w:id="1830" w:author="Neubauerová Bronislava" w:date="2019-09-04T09:15:00Z"/>
                <w:b/>
              </w:rPr>
            </w:pPr>
            <w:ins w:id="1831" w:author="Neubauerová Bronislava" w:date="2019-09-04T09:15:00Z">
              <w:r w:rsidRPr="00607669">
                <w:rPr>
                  <w:b/>
                </w:rPr>
                <w:t>kreditů</w:t>
              </w:r>
            </w:ins>
          </w:p>
        </w:tc>
        <w:tc>
          <w:tcPr>
            <w:tcW w:w="1207" w:type="dxa"/>
            <w:gridSpan w:val="2"/>
          </w:tcPr>
          <w:p w:rsidR="003B079E" w:rsidRPr="00607669" w:rsidRDefault="003B079E" w:rsidP="008641B9">
            <w:pPr>
              <w:jc w:val="both"/>
              <w:rPr>
                <w:ins w:id="1832" w:author="Neubauerová Bronislava" w:date="2019-09-04T09:15:00Z"/>
              </w:rPr>
            </w:pPr>
            <w:ins w:id="1833" w:author="Neubauerová Bronislava" w:date="2019-09-04T09:15:00Z">
              <w:r>
                <w:t>6</w:t>
              </w:r>
            </w:ins>
          </w:p>
        </w:tc>
      </w:tr>
      <w:tr w:rsidR="003B079E" w:rsidTr="008641B9">
        <w:trPr>
          <w:ins w:id="1834" w:author="Neubauerová Bronislava" w:date="2019-09-04T09:15:00Z"/>
        </w:trPr>
        <w:tc>
          <w:tcPr>
            <w:tcW w:w="3086" w:type="dxa"/>
            <w:shd w:val="clear" w:color="auto" w:fill="F7CAAC"/>
          </w:tcPr>
          <w:p w:rsidR="003B079E" w:rsidRPr="00607669" w:rsidRDefault="003B079E" w:rsidP="008641B9">
            <w:pPr>
              <w:jc w:val="both"/>
              <w:rPr>
                <w:ins w:id="1835" w:author="Neubauerová Bronislava" w:date="2019-09-04T09:15:00Z"/>
                <w:b/>
              </w:rPr>
            </w:pPr>
            <w:ins w:id="1836" w:author="Neubauerová Bronislava" w:date="2019-09-04T09:15:00Z">
              <w:r w:rsidRPr="00607669">
                <w:rPr>
                  <w:b/>
                </w:rPr>
                <w:t>Prerekvizity, korekvizity, ekvivalence</w:t>
              </w:r>
            </w:ins>
          </w:p>
        </w:tc>
        <w:tc>
          <w:tcPr>
            <w:tcW w:w="6769" w:type="dxa"/>
            <w:gridSpan w:val="7"/>
          </w:tcPr>
          <w:p w:rsidR="003B079E" w:rsidRPr="00607669" w:rsidRDefault="003B079E" w:rsidP="008641B9">
            <w:pPr>
              <w:jc w:val="both"/>
              <w:rPr>
                <w:ins w:id="1837" w:author="Neubauerová Bronislava" w:date="2019-09-04T09:15:00Z"/>
              </w:rPr>
            </w:pPr>
          </w:p>
        </w:tc>
      </w:tr>
      <w:tr w:rsidR="003B079E" w:rsidTr="008641B9">
        <w:trPr>
          <w:ins w:id="1838" w:author="Neubauerová Bronislava" w:date="2019-09-04T09:15:00Z"/>
        </w:trPr>
        <w:tc>
          <w:tcPr>
            <w:tcW w:w="3086" w:type="dxa"/>
            <w:shd w:val="clear" w:color="auto" w:fill="F7CAAC"/>
          </w:tcPr>
          <w:p w:rsidR="003B079E" w:rsidRPr="00607669" w:rsidRDefault="003B079E" w:rsidP="008641B9">
            <w:pPr>
              <w:jc w:val="both"/>
              <w:rPr>
                <w:ins w:id="1839" w:author="Neubauerová Bronislava" w:date="2019-09-04T09:15:00Z"/>
                <w:b/>
              </w:rPr>
            </w:pPr>
            <w:ins w:id="1840" w:author="Neubauerová Bronislava" w:date="2019-09-04T09:15:00Z">
              <w:r w:rsidRPr="00607669">
                <w:rPr>
                  <w:b/>
                </w:rPr>
                <w:t>Způsob ověření studijních výsledků</w:t>
              </w:r>
            </w:ins>
          </w:p>
        </w:tc>
        <w:tc>
          <w:tcPr>
            <w:tcW w:w="3406" w:type="dxa"/>
            <w:gridSpan w:val="4"/>
          </w:tcPr>
          <w:p w:rsidR="003B079E" w:rsidRPr="00607669" w:rsidRDefault="003B079E" w:rsidP="008641B9">
            <w:pPr>
              <w:jc w:val="both"/>
              <w:rPr>
                <w:ins w:id="1841" w:author="Neubauerová Bronislava" w:date="2019-09-04T09:15:00Z"/>
              </w:rPr>
            </w:pPr>
            <w:ins w:id="1842" w:author="Neubauerová Bronislava" w:date="2019-09-04T09:15:00Z">
              <w:r w:rsidRPr="00607669">
                <w:t>zápočet</w:t>
              </w:r>
            </w:ins>
          </w:p>
        </w:tc>
        <w:tc>
          <w:tcPr>
            <w:tcW w:w="2156" w:type="dxa"/>
            <w:shd w:val="clear" w:color="auto" w:fill="F7CAAC"/>
          </w:tcPr>
          <w:p w:rsidR="003B079E" w:rsidRPr="00607669" w:rsidRDefault="003B079E" w:rsidP="008641B9">
            <w:pPr>
              <w:jc w:val="both"/>
              <w:rPr>
                <w:ins w:id="1843" w:author="Neubauerová Bronislava" w:date="2019-09-04T09:15:00Z"/>
                <w:b/>
              </w:rPr>
            </w:pPr>
            <w:ins w:id="1844" w:author="Neubauerová Bronislava" w:date="2019-09-04T09:15:00Z">
              <w:r w:rsidRPr="00607669">
                <w:rPr>
                  <w:b/>
                </w:rPr>
                <w:t>Forma výuky</w:t>
              </w:r>
            </w:ins>
          </w:p>
        </w:tc>
        <w:tc>
          <w:tcPr>
            <w:tcW w:w="1207" w:type="dxa"/>
            <w:gridSpan w:val="2"/>
          </w:tcPr>
          <w:p w:rsidR="003B079E" w:rsidRPr="00607669" w:rsidRDefault="003B079E" w:rsidP="008641B9">
            <w:pPr>
              <w:jc w:val="both"/>
              <w:rPr>
                <w:ins w:id="1845" w:author="Neubauerová Bronislava" w:date="2019-09-04T09:15:00Z"/>
              </w:rPr>
            </w:pPr>
            <w:ins w:id="1846" w:author="Neubauerová Bronislava" w:date="2019-09-04T09:15:00Z">
              <w:r>
                <w:t>i</w:t>
              </w:r>
              <w:r w:rsidRPr="00607669">
                <w:t>ndividuální konzultace</w:t>
              </w:r>
            </w:ins>
          </w:p>
        </w:tc>
      </w:tr>
      <w:tr w:rsidR="003B079E" w:rsidTr="008641B9">
        <w:trPr>
          <w:ins w:id="1847" w:author="Neubauerová Bronislava" w:date="2019-09-04T09:15:00Z"/>
        </w:trPr>
        <w:tc>
          <w:tcPr>
            <w:tcW w:w="3086" w:type="dxa"/>
            <w:shd w:val="clear" w:color="auto" w:fill="F7CAAC"/>
          </w:tcPr>
          <w:p w:rsidR="003B079E" w:rsidRPr="00607669" w:rsidRDefault="003B079E" w:rsidP="008641B9">
            <w:pPr>
              <w:jc w:val="both"/>
              <w:rPr>
                <w:ins w:id="1848" w:author="Neubauerová Bronislava" w:date="2019-09-04T09:15:00Z"/>
                <w:b/>
              </w:rPr>
            </w:pPr>
            <w:ins w:id="1849" w:author="Neubauerová Bronislava" w:date="2019-09-04T09:15:00Z">
              <w:r w:rsidRPr="00607669">
                <w:rPr>
                  <w:b/>
                </w:rPr>
                <w:t>Forma způsobu ověření studijních výsledků a další požadavky na studenta</w:t>
              </w:r>
            </w:ins>
          </w:p>
        </w:tc>
        <w:tc>
          <w:tcPr>
            <w:tcW w:w="6769" w:type="dxa"/>
            <w:gridSpan w:val="7"/>
            <w:tcBorders>
              <w:bottom w:val="nil"/>
            </w:tcBorders>
          </w:tcPr>
          <w:p w:rsidR="003B079E" w:rsidRDefault="003B079E" w:rsidP="008641B9">
            <w:pPr>
              <w:jc w:val="both"/>
              <w:rPr>
                <w:ins w:id="1850" w:author="Neubauerová Bronislava" w:date="2019-09-04T09:15:00Z"/>
              </w:rPr>
            </w:pPr>
            <w:ins w:id="1851" w:author="Neubauerová Bronislava" w:date="2019-09-04T09:15:00Z">
              <w:r w:rsidRPr="00607669">
                <w:t xml:space="preserve">Způsob zakončení předmětu </w:t>
              </w:r>
              <w:r>
                <w:t>–</w:t>
              </w:r>
              <w:r w:rsidRPr="00607669">
                <w:t xml:space="preserve"> zápočet</w:t>
              </w:r>
            </w:ins>
          </w:p>
          <w:p w:rsidR="003B079E" w:rsidRPr="00607669" w:rsidRDefault="003B079E" w:rsidP="008641B9">
            <w:pPr>
              <w:jc w:val="both"/>
              <w:rPr>
                <w:ins w:id="1852" w:author="Neubauerová Bronislava" w:date="2019-09-04T09:15:00Z"/>
              </w:rPr>
            </w:pPr>
            <w:ins w:id="1853" w:author="Neubauerová Bronislava" w:date="2019-09-04T09:15:00Z">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ins>
          </w:p>
        </w:tc>
      </w:tr>
      <w:tr w:rsidR="003B079E" w:rsidTr="008641B9">
        <w:trPr>
          <w:trHeight w:val="132"/>
          <w:ins w:id="1854" w:author="Neubauerová Bronislava" w:date="2019-09-04T09:15:00Z"/>
        </w:trPr>
        <w:tc>
          <w:tcPr>
            <w:tcW w:w="9855" w:type="dxa"/>
            <w:gridSpan w:val="8"/>
            <w:tcBorders>
              <w:top w:val="nil"/>
            </w:tcBorders>
          </w:tcPr>
          <w:p w:rsidR="003B079E" w:rsidRPr="004E1CB1" w:rsidRDefault="003B079E" w:rsidP="008641B9">
            <w:pPr>
              <w:jc w:val="both"/>
              <w:rPr>
                <w:ins w:id="1855" w:author="Neubauerová Bronislava" w:date="2019-09-04T09:15:00Z"/>
                <w:sz w:val="16"/>
              </w:rPr>
            </w:pPr>
          </w:p>
        </w:tc>
      </w:tr>
      <w:tr w:rsidR="003B079E" w:rsidTr="008641B9">
        <w:trPr>
          <w:trHeight w:val="197"/>
          <w:ins w:id="1856" w:author="Neubauerová Bronislava" w:date="2019-09-04T09:15:00Z"/>
        </w:trPr>
        <w:tc>
          <w:tcPr>
            <w:tcW w:w="3086" w:type="dxa"/>
            <w:tcBorders>
              <w:top w:val="nil"/>
            </w:tcBorders>
            <w:shd w:val="clear" w:color="auto" w:fill="F7CAAC"/>
          </w:tcPr>
          <w:p w:rsidR="003B079E" w:rsidRPr="00607669" w:rsidRDefault="003B079E" w:rsidP="008641B9">
            <w:pPr>
              <w:jc w:val="both"/>
              <w:rPr>
                <w:ins w:id="1857" w:author="Neubauerová Bronislava" w:date="2019-09-04T09:15:00Z"/>
                <w:b/>
              </w:rPr>
            </w:pPr>
            <w:ins w:id="1858" w:author="Neubauerová Bronislava" w:date="2019-09-04T09:15:00Z">
              <w:r w:rsidRPr="00607669">
                <w:rPr>
                  <w:b/>
                </w:rPr>
                <w:t>Garant předmětu</w:t>
              </w:r>
            </w:ins>
          </w:p>
        </w:tc>
        <w:tc>
          <w:tcPr>
            <w:tcW w:w="6769" w:type="dxa"/>
            <w:gridSpan w:val="7"/>
            <w:tcBorders>
              <w:top w:val="nil"/>
            </w:tcBorders>
          </w:tcPr>
          <w:p w:rsidR="003B079E" w:rsidRPr="00607669" w:rsidRDefault="003B079E" w:rsidP="008641B9">
            <w:pPr>
              <w:jc w:val="both"/>
              <w:rPr>
                <w:ins w:id="1859" w:author="Neubauerová Bronislava" w:date="2019-09-04T09:15:00Z"/>
              </w:rPr>
            </w:pPr>
            <w:ins w:id="1860" w:author="Neubauerová Bronislava" w:date="2019-09-04T09:15:00Z">
              <w:r w:rsidRPr="00607669">
                <w:t xml:space="preserve">Ing. </w:t>
              </w:r>
              <w:r>
                <w:t>Milana Otrusinová</w:t>
              </w:r>
              <w:r w:rsidRPr="00607669">
                <w:t>, Ph.D.</w:t>
              </w:r>
            </w:ins>
          </w:p>
        </w:tc>
      </w:tr>
      <w:tr w:rsidR="003B079E" w:rsidTr="008641B9">
        <w:trPr>
          <w:trHeight w:val="243"/>
          <w:ins w:id="1861" w:author="Neubauerová Bronislava" w:date="2019-09-04T09:15:00Z"/>
        </w:trPr>
        <w:tc>
          <w:tcPr>
            <w:tcW w:w="3086" w:type="dxa"/>
            <w:tcBorders>
              <w:top w:val="nil"/>
            </w:tcBorders>
            <w:shd w:val="clear" w:color="auto" w:fill="F7CAAC"/>
          </w:tcPr>
          <w:p w:rsidR="003B079E" w:rsidRPr="00607669" w:rsidRDefault="003B079E" w:rsidP="008641B9">
            <w:pPr>
              <w:jc w:val="both"/>
              <w:rPr>
                <w:ins w:id="1862" w:author="Neubauerová Bronislava" w:date="2019-09-04T09:15:00Z"/>
                <w:b/>
              </w:rPr>
            </w:pPr>
            <w:ins w:id="1863" w:author="Neubauerová Bronislava" w:date="2019-09-04T09:15:00Z">
              <w:r w:rsidRPr="00607669">
                <w:rPr>
                  <w:b/>
                </w:rPr>
                <w:t>Zapojení garanta do výuky předmětu</w:t>
              </w:r>
            </w:ins>
          </w:p>
        </w:tc>
        <w:tc>
          <w:tcPr>
            <w:tcW w:w="6769" w:type="dxa"/>
            <w:gridSpan w:val="7"/>
            <w:tcBorders>
              <w:top w:val="nil"/>
            </w:tcBorders>
          </w:tcPr>
          <w:p w:rsidR="003B079E" w:rsidRPr="00607669" w:rsidRDefault="003B079E" w:rsidP="008641B9">
            <w:pPr>
              <w:jc w:val="both"/>
              <w:rPr>
                <w:ins w:id="1864" w:author="Neubauerová Bronislava" w:date="2019-09-04T09:15:00Z"/>
              </w:rPr>
            </w:pPr>
            <w:ins w:id="1865" w:author="Neubauerová Bronislava" w:date="2019-09-04T09:15:00Z">
              <w:r w:rsidRPr="00607669">
                <w:t xml:space="preserve">Garant stanovuje koncepci předmětu a dohlíží na správnost průběhu vykonávané odborné praxe </w:t>
              </w:r>
            </w:ins>
          </w:p>
        </w:tc>
      </w:tr>
      <w:tr w:rsidR="003B079E" w:rsidTr="008641B9">
        <w:trPr>
          <w:ins w:id="1866" w:author="Neubauerová Bronislava" w:date="2019-09-04T09:15:00Z"/>
        </w:trPr>
        <w:tc>
          <w:tcPr>
            <w:tcW w:w="3086" w:type="dxa"/>
            <w:shd w:val="clear" w:color="auto" w:fill="F7CAAC"/>
          </w:tcPr>
          <w:p w:rsidR="003B079E" w:rsidRPr="00607669" w:rsidRDefault="003B079E" w:rsidP="008641B9">
            <w:pPr>
              <w:jc w:val="both"/>
              <w:rPr>
                <w:ins w:id="1867" w:author="Neubauerová Bronislava" w:date="2019-09-04T09:15:00Z"/>
                <w:b/>
              </w:rPr>
            </w:pPr>
            <w:ins w:id="1868" w:author="Neubauerová Bronislava" w:date="2019-09-04T09:15:00Z">
              <w:r w:rsidRPr="00607669">
                <w:rPr>
                  <w:b/>
                </w:rPr>
                <w:t>Vyučující</w:t>
              </w:r>
            </w:ins>
          </w:p>
        </w:tc>
        <w:tc>
          <w:tcPr>
            <w:tcW w:w="6769" w:type="dxa"/>
            <w:gridSpan w:val="7"/>
            <w:tcBorders>
              <w:bottom w:val="nil"/>
            </w:tcBorders>
          </w:tcPr>
          <w:p w:rsidR="003B079E" w:rsidRPr="00607669" w:rsidRDefault="003B079E" w:rsidP="008641B9">
            <w:pPr>
              <w:jc w:val="both"/>
              <w:rPr>
                <w:ins w:id="1869" w:author="Neubauerová Bronislava" w:date="2019-09-04T09:15:00Z"/>
              </w:rPr>
            </w:pPr>
            <w:ins w:id="1870" w:author="Neubauerová Bronislava" w:date="2019-09-04T09:15:00Z">
              <w:r w:rsidRPr="00607669">
                <w:t xml:space="preserve">Ing. </w:t>
              </w:r>
              <w:r>
                <w:t>Milana Otrusinová, Ph.D. (100%)</w:t>
              </w:r>
            </w:ins>
          </w:p>
        </w:tc>
      </w:tr>
      <w:tr w:rsidR="003B079E" w:rsidTr="008641B9">
        <w:trPr>
          <w:trHeight w:val="178"/>
          <w:ins w:id="1871" w:author="Neubauerová Bronislava" w:date="2019-09-04T09:15:00Z"/>
        </w:trPr>
        <w:tc>
          <w:tcPr>
            <w:tcW w:w="9855" w:type="dxa"/>
            <w:gridSpan w:val="8"/>
            <w:tcBorders>
              <w:top w:val="nil"/>
            </w:tcBorders>
          </w:tcPr>
          <w:p w:rsidR="003B079E" w:rsidRPr="00607669" w:rsidRDefault="003B079E" w:rsidP="008641B9">
            <w:pPr>
              <w:jc w:val="both"/>
              <w:rPr>
                <w:ins w:id="1872" w:author="Neubauerová Bronislava" w:date="2019-09-04T09:15:00Z"/>
              </w:rPr>
            </w:pPr>
          </w:p>
        </w:tc>
      </w:tr>
      <w:tr w:rsidR="003B079E" w:rsidTr="008641B9">
        <w:trPr>
          <w:ins w:id="1873" w:author="Neubauerová Bronislava" w:date="2019-09-04T09:15:00Z"/>
        </w:trPr>
        <w:tc>
          <w:tcPr>
            <w:tcW w:w="3086" w:type="dxa"/>
            <w:shd w:val="clear" w:color="auto" w:fill="F7CAAC"/>
          </w:tcPr>
          <w:p w:rsidR="003B079E" w:rsidRPr="00607669" w:rsidRDefault="003B079E" w:rsidP="008641B9">
            <w:pPr>
              <w:jc w:val="both"/>
              <w:rPr>
                <w:ins w:id="1874" w:author="Neubauerová Bronislava" w:date="2019-09-04T09:15:00Z"/>
                <w:b/>
              </w:rPr>
            </w:pPr>
            <w:ins w:id="1875" w:author="Neubauerová Bronislava" w:date="2019-09-04T09:15:00Z">
              <w:r w:rsidRPr="00607669">
                <w:rPr>
                  <w:b/>
                </w:rPr>
                <w:t>Stručná anotace předmětu</w:t>
              </w:r>
            </w:ins>
          </w:p>
        </w:tc>
        <w:tc>
          <w:tcPr>
            <w:tcW w:w="6769" w:type="dxa"/>
            <w:gridSpan w:val="7"/>
            <w:tcBorders>
              <w:bottom w:val="nil"/>
            </w:tcBorders>
          </w:tcPr>
          <w:p w:rsidR="003B079E" w:rsidRPr="00607669" w:rsidRDefault="003B079E" w:rsidP="008641B9">
            <w:pPr>
              <w:jc w:val="both"/>
              <w:rPr>
                <w:ins w:id="1876" w:author="Neubauerová Bronislava" w:date="2019-09-04T09:15:00Z"/>
              </w:rPr>
            </w:pPr>
          </w:p>
        </w:tc>
      </w:tr>
      <w:tr w:rsidR="003B079E" w:rsidTr="008641B9">
        <w:trPr>
          <w:trHeight w:val="1829"/>
          <w:ins w:id="1877" w:author="Neubauerová Bronislava" w:date="2019-09-04T09:15:00Z"/>
        </w:trPr>
        <w:tc>
          <w:tcPr>
            <w:tcW w:w="9855" w:type="dxa"/>
            <w:gridSpan w:val="8"/>
            <w:tcBorders>
              <w:top w:val="nil"/>
              <w:bottom w:val="single" w:sz="12" w:space="0" w:color="auto"/>
            </w:tcBorders>
          </w:tcPr>
          <w:p w:rsidR="003B079E" w:rsidRPr="005B0E5C" w:rsidRDefault="003B079E" w:rsidP="008641B9">
            <w:pPr>
              <w:jc w:val="both"/>
              <w:rPr>
                <w:ins w:id="1878" w:author="Neubauerová Bronislava" w:date="2019-09-04T09:15:00Z"/>
              </w:rPr>
            </w:pPr>
            <w:ins w:id="1879" w:author="Neubauerová Bronislava" w:date="2019-09-04T09:15:00Z">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účetní a daňové problematiky 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ins>
          </w:p>
          <w:p w:rsidR="003B079E" w:rsidRPr="00607669" w:rsidRDefault="003B079E" w:rsidP="008641B9">
            <w:pPr>
              <w:jc w:val="both"/>
              <w:rPr>
                <w:ins w:id="1880" w:author="Neubauerová Bronislava" w:date="2019-09-04T09:15:00Z"/>
              </w:rPr>
            </w:pPr>
          </w:p>
        </w:tc>
      </w:tr>
      <w:tr w:rsidR="003B079E" w:rsidTr="008641B9">
        <w:trPr>
          <w:trHeight w:val="265"/>
          <w:ins w:id="1881" w:author="Neubauerová Bronislava" w:date="2019-09-04T09:15:00Z"/>
        </w:trPr>
        <w:tc>
          <w:tcPr>
            <w:tcW w:w="3653" w:type="dxa"/>
            <w:gridSpan w:val="2"/>
            <w:tcBorders>
              <w:top w:val="nil"/>
            </w:tcBorders>
            <w:shd w:val="clear" w:color="auto" w:fill="F7CAAC"/>
          </w:tcPr>
          <w:p w:rsidR="003B079E" w:rsidRPr="00607669" w:rsidRDefault="003B079E" w:rsidP="008641B9">
            <w:pPr>
              <w:jc w:val="both"/>
              <w:rPr>
                <w:ins w:id="1882" w:author="Neubauerová Bronislava" w:date="2019-09-04T09:15:00Z"/>
              </w:rPr>
            </w:pPr>
            <w:ins w:id="1883" w:author="Neubauerová Bronislava" w:date="2019-09-04T09:15:00Z">
              <w:r w:rsidRPr="00607669">
                <w:rPr>
                  <w:b/>
                </w:rPr>
                <w:t>Studijní literatura a studijní pomůcky</w:t>
              </w:r>
            </w:ins>
          </w:p>
        </w:tc>
        <w:tc>
          <w:tcPr>
            <w:tcW w:w="6202" w:type="dxa"/>
            <w:gridSpan w:val="6"/>
            <w:tcBorders>
              <w:top w:val="nil"/>
              <w:bottom w:val="nil"/>
            </w:tcBorders>
          </w:tcPr>
          <w:p w:rsidR="003B079E" w:rsidRPr="00607669" w:rsidRDefault="003B079E" w:rsidP="008641B9">
            <w:pPr>
              <w:jc w:val="both"/>
              <w:rPr>
                <w:ins w:id="1884" w:author="Neubauerová Bronislava" w:date="2019-09-04T09:15:00Z"/>
              </w:rPr>
            </w:pPr>
          </w:p>
        </w:tc>
      </w:tr>
      <w:tr w:rsidR="003B079E" w:rsidTr="008641B9">
        <w:trPr>
          <w:trHeight w:val="683"/>
          <w:ins w:id="1885" w:author="Neubauerová Bronislava" w:date="2019-09-04T09:15:00Z"/>
        </w:trPr>
        <w:tc>
          <w:tcPr>
            <w:tcW w:w="9855" w:type="dxa"/>
            <w:gridSpan w:val="8"/>
            <w:tcBorders>
              <w:top w:val="nil"/>
            </w:tcBorders>
          </w:tcPr>
          <w:p w:rsidR="003B079E" w:rsidRPr="00607669" w:rsidRDefault="003B079E" w:rsidP="008641B9">
            <w:pPr>
              <w:jc w:val="both"/>
              <w:rPr>
                <w:ins w:id="1886" w:author="Neubauerová Bronislava" w:date="2019-09-04T09:15:00Z"/>
              </w:rPr>
            </w:pPr>
            <w:ins w:id="1887" w:author="Neubauerová Bronislava" w:date="2019-09-04T09:15:00Z">
              <w:r w:rsidRPr="00607669">
                <w:t>Směrnice rektora. Jednotná formální úprava závěrečných prací, jejich uložení a zpřístupnění (v aktuální verzi).</w:t>
              </w:r>
            </w:ins>
          </w:p>
        </w:tc>
      </w:tr>
      <w:tr w:rsidR="003B079E" w:rsidTr="008641B9">
        <w:trPr>
          <w:ins w:id="1888" w:author="Neubauerová Bronislava" w:date="2019-09-04T09:1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079E" w:rsidRPr="00607669" w:rsidRDefault="003B079E" w:rsidP="008641B9">
            <w:pPr>
              <w:jc w:val="center"/>
              <w:rPr>
                <w:ins w:id="1889" w:author="Neubauerová Bronislava" w:date="2019-09-04T09:15:00Z"/>
                <w:b/>
              </w:rPr>
            </w:pPr>
            <w:ins w:id="1890" w:author="Neubauerová Bronislava" w:date="2019-09-04T09:15:00Z">
              <w:r w:rsidRPr="00607669">
                <w:rPr>
                  <w:b/>
                </w:rPr>
                <w:t>Informace ke kombinované nebo distanční formě</w:t>
              </w:r>
            </w:ins>
          </w:p>
        </w:tc>
      </w:tr>
      <w:tr w:rsidR="003B079E" w:rsidTr="008641B9">
        <w:trPr>
          <w:ins w:id="1891" w:author="Neubauerová Bronislava" w:date="2019-09-04T09:15:00Z"/>
        </w:trPr>
        <w:tc>
          <w:tcPr>
            <w:tcW w:w="4787" w:type="dxa"/>
            <w:gridSpan w:val="3"/>
            <w:tcBorders>
              <w:top w:val="single" w:sz="2" w:space="0" w:color="auto"/>
            </w:tcBorders>
            <w:shd w:val="clear" w:color="auto" w:fill="F7CAAC"/>
          </w:tcPr>
          <w:p w:rsidR="003B079E" w:rsidRPr="00607669" w:rsidRDefault="003B079E" w:rsidP="008641B9">
            <w:pPr>
              <w:jc w:val="both"/>
              <w:rPr>
                <w:ins w:id="1892" w:author="Neubauerová Bronislava" w:date="2019-09-04T09:15:00Z"/>
              </w:rPr>
            </w:pPr>
            <w:ins w:id="1893" w:author="Neubauerová Bronislava" w:date="2019-09-04T09:15:00Z">
              <w:r w:rsidRPr="00607669">
                <w:rPr>
                  <w:b/>
                </w:rPr>
                <w:t>Rozsah konzultací (soustředění)</w:t>
              </w:r>
            </w:ins>
          </w:p>
        </w:tc>
        <w:tc>
          <w:tcPr>
            <w:tcW w:w="889" w:type="dxa"/>
            <w:tcBorders>
              <w:top w:val="single" w:sz="2" w:space="0" w:color="auto"/>
            </w:tcBorders>
          </w:tcPr>
          <w:p w:rsidR="003B079E" w:rsidRPr="00607669" w:rsidRDefault="003B079E" w:rsidP="008641B9">
            <w:pPr>
              <w:jc w:val="both"/>
              <w:rPr>
                <w:ins w:id="1894" w:author="Neubauerová Bronislava" w:date="2019-09-04T09:15:00Z"/>
              </w:rPr>
            </w:pPr>
            <w:ins w:id="1895" w:author="Neubauerová Bronislava" w:date="2019-09-04T09:15:00Z">
              <w:r>
                <w:t>0</w:t>
              </w:r>
            </w:ins>
          </w:p>
        </w:tc>
        <w:tc>
          <w:tcPr>
            <w:tcW w:w="4179" w:type="dxa"/>
            <w:gridSpan w:val="4"/>
            <w:tcBorders>
              <w:top w:val="single" w:sz="2" w:space="0" w:color="auto"/>
            </w:tcBorders>
            <w:shd w:val="clear" w:color="auto" w:fill="F7CAAC"/>
          </w:tcPr>
          <w:p w:rsidR="003B079E" w:rsidRPr="00607669" w:rsidRDefault="003B079E" w:rsidP="008641B9">
            <w:pPr>
              <w:jc w:val="both"/>
              <w:rPr>
                <w:ins w:id="1896" w:author="Neubauerová Bronislava" w:date="2019-09-04T09:15:00Z"/>
                <w:b/>
              </w:rPr>
            </w:pPr>
            <w:ins w:id="1897" w:author="Neubauerová Bronislava" w:date="2019-09-04T09:15:00Z">
              <w:r w:rsidRPr="00607669">
                <w:rPr>
                  <w:b/>
                </w:rPr>
                <w:t xml:space="preserve">hodin </w:t>
              </w:r>
            </w:ins>
          </w:p>
        </w:tc>
      </w:tr>
      <w:tr w:rsidR="003B079E" w:rsidTr="008641B9">
        <w:trPr>
          <w:ins w:id="1898" w:author="Neubauerová Bronislava" w:date="2019-09-04T09:15:00Z"/>
        </w:trPr>
        <w:tc>
          <w:tcPr>
            <w:tcW w:w="9855" w:type="dxa"/>
            <w:gridSpan w:val="8"/>
            <w:shd w:val="clear" w:color="auto" w:fill="F7CAAC"/>
          </w:tcPr>
          <w:p w:rsidR="003B079E" w:rsidRPr="00607669" w:rsidRDefault="003B079E" w:rsidP="008641B9">
            <w:pPr>
              <w:jc w:val="both"/>
              <w:rPr>
                <w:ins w:id="1899" w:author="Neubauerová Bronislava" w:date="2019-09-04T09:15:00Z"/>
                <w:b/>
              </w:rPr>
            </w:pPr>
            <w:ins w:id="1900" w:author="Neubauerová Bronislava" w:date="2019-09-04T09:15:00Z">
              <w:r w:rsidRPr="00607669">
                <w:rPr>
                  <w:b/>
                </w:rPr>
                <w:t>Informace o způsobu kontaktu s vyučujícím</w:t>
              </w:r>
            </w:ins>
          </w:p>
        </w:tc>
      </w:tr>
      <w:tr w:rsidR="003B079E" w:rsidTr="008641B9">
        <w:trPr>
          <w:trHeight w:val="945"/>
          <w:ins w:id="1901" w:author="Neubauerová Bronislava" w:date="2019-09-04T09:15:00Z"/>
        </w:trPr>
        <w:tc>
          <w:tcPr>
            <w:tcW w:w="9855" w:type="dxa"/>
            <w:gridSpan w:val="8"/>
          </w:tcPr>
          <w:p w:rsidR="003B079E" w:rsidRPr="00607669" w:rsidRDefault="003B079E" w:rsidP="008641B9">
            <w:pPr>
              <w:jc w:val="both"/>
              <w:rPr>
                <w:ins w:id="1902" w:author="Neubauerová Bronislava" w:date="2019-09-04T09:15:00Z"/>
              </w:rPr>
            </w:pPr>
            <w:ins w:id="1903" w:author="Neubauerová Bronislava" w:date="2019-09-04T09:15:00Z">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p w:rsidR="003B079E" w:rsidRPr="00607669" w:rsidRDefault="003B079E" w:rsidP="008641B9">
            <w:pPr>
              <w:jc w:val="both"/>
              <w:rPr>
                <w:ins w:id="1904" w:author="Neubauerová Bronislava" w:date="2019-09-04T09:15:00Z"/>
              </w:rPr>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D07FC0">
            <w:pPr>
              <w:jc w:val="both"/>
            </w:pPr>
            <w:r w:rsidRPr="00607669">
              <w:rPr>
                <w:bCs/>
              </w:rPr>
              <w:t>Mgr. Magda Zálešáková</w:t>
            </w:r>
            <w:r>
              <w:rPr>
                <w:bCs/>
              </w:rPr>
              <w:t xml:space="preserve"> </w:t>
            </w:r>
            <w:r w:rsidRPr="008271D7">
              <w:t xml:space="preserve">– </w:t>
            </w:r>
            <w:r w:rsidR="00D07FC0">
              <w:t xml:space="preserve">vedení </w:t>
            </w:r>
            <w:r>
              <w:t>seminář</w:t>
            </w:r>
            <w:r w:rsidR="00D07FC0">
              <w:t>ů</w:t>
            </w:r>
            <w:r>
              <w:t xml:space="preserv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345580">
            <w:pPr>
              <w:pStyle w:val="Odstavecseseznamem"/>
              <w:numPr>
                <w:ilvl w:val="0"/>
                <w:numId w:val="4"/>
              </w:numPr>
              <w:ind w:left="247" w:hanging="247"/>
            </w:pPr>
            <w:r w:rsidRPr="00607669">
              <w:t xml:space="preserve">Člen určitý a neurčitý. </w:t>
            </w:r>
          </w:p>
          <w:p w:rsidR="00FF170D" w:rsidRPr="00607669" w:rsidRDefault="00FF170D" w:rsidP="00345580">
            <w:pPr>
              <w:pStyle w:val="Odstavecseseznamem"/>
              <w:numPr>
                <w:ilvl w:val="0"/>
                <w:numId w:val="4"/>
              </w:numPr>
              <w:ind w:left="247" w:hanging="247"/>
            </w:pPr>
            <w:r w:rsidRPr="00607669">
              <w:t>Podstatné jméno - rod a číslo podstatných jmen.</w:t>
            </w:r>
          </w:p>
          <w:p w:rsidR="00FF170D" w:rsidRPr="00607669" w:rsidRDefault="00FF170D" w:rsidP="00345580">
            <w:pPr>
              <w:pStyle w:val="Odstavecseseznamem"/>
              <w:numPr>
                <w:ilvl w:val="0"/>
                <w:numId w:val="4"/>
              </w:numPr>
              <w:ind w:left="247" w:hanging="247"/>
            </w:pPr>
            <w:r w:rsidRPr="00607669">
              <w:t xml:space="preserve">Skloňování podstatných jmen. </w:t>
            </w:r>
          </w:p>
          <w:p w:rsidR="00FF170D" w:rsidRPr="00607669" w:rsidRDefault="00FF170D" w:rsidP="00345580">
            <w:pPr>
              <w:pStyle w:val="Odstavecseseznamem"/>
              <w:numPr>
                <w:ilvl w:val="0"/>
                <w:numId w:val="4"/>
              </w:numPr>
              <w:ind w:left="247" w:hanging="247"/>
            </w:pPr>
            <w:r w:rsidRPr="00607669">
              <w:t>Přídavné jméno - číslo u přídavných jmen.</w:t>
            </w:r>
          </w:p>
          <w:p w:rsidR="00FF170D" w:rsidRPr="00607669" w:rsidRDefault="00FF170D" w:rsidP="00345580">
            <w:pPr>
              <w:pStyle w:val="Odstavecseseznamem"/>
              <w:numPr>
                <w:ilvl w:val="0"/>
                <w:numId w:val="4"/>
              </w:numPr>
              <w:ind w:left="247" w:hanging="247"/>
            </w:pPr>
            <w:r w:rsidRPr="00607669">
              <w:t>Číslovky základní.</w:t>
            </w:r>
          </w:p>
          <w:p w:rsidR="00FF170D" w:rsidRPr="00607669" w:rsidRDefault="00FF170D" w:rsidP="00345580">
            <w:pPr>
              <w:pStyle w:val="Odstavecseseznamem"/>
              <w:numPr>
                <w:ilvl w:val="0"/>
                <w:numId w:val="4"/>
              </w:numPr>
              <w:ind w:left="247" w:hanging="247"/>
            </w:pPr>
            <w:r w:rsidRPr="00607669">
              <w:t>Zájmena osobní nesamostatná.</w:t>
            </w:r>
          </w:p>
          <w:p w:rsidR="00FF170D" w:rsidRPr="00607669" w:rsidRDefault="00FF170D" w:rsidP="00345580">
            <w:pPr>
              <w:pStyle w:val="Odstavecseseznamem"/>
              <w:numPr>
                <w:ilvl w:val="0"/>
                <w:numId w:val="4"/>
              </w:numPr>
              <w:ind w:left="247" w:hanging="247"/>
            </w:pPr>
            <w:r w:rsidRPr="00607669">
              <w:t>Sloveso - slovesa I. třídy.</w:t>
            </w:r>
          </w:p>
          <w:p w:rsidR="00FF170D" w:rsidRPr="00607669" w:rsidRDefault="00FF170D" w:rsidP="00345580">
            <w:pPr>
              <w:pStyle w:val="Odstavecseseznamem"/>
              <w:numPr>
                <w:ilvl w:val="0"/>
                <w:numId w:val="4"/>
              </w:numPr>
              <w:ind w:left="247" w:hanging="247"/>
            </w:pPr>
            <w:r w:rsidRPr="00607669">
              <w:t xml:space="preserve">Vybraná nepravidelná slovesa. </w:t>
            </w:r>
          </w:p>
          <w:p w:rsidR="00FF170D" w:rsidRPr="00607669" w:rsidRDefault="00FF170D" w:rsidP="00345580">
            <w:pPr>
              <w:pStyle w:val="Odstavecseseznamem"/>
              <w:numPr>
                <w:ilvl w:val="0"/>
                <w:numId w:val="4"/>
              </w:numPr>
              <w:ind w:left="247" w:hanging="247"/>
            </w:pPr>
            <w:r w:rsidRPr="00607669">
              <w:t xml:space="preserve">Zápor ve francouzštině. </w:t>
            </w:r>
          </w:p>
          <w:p w:rsidR="00FF170D" w:rsidRPr="00607669" w:rsidRDefault="00FF170D" w:rsidP="00345580">
            <w:pPr>
              <w:pStyle w:val="Odstavecseseznamem"/>
              <w:numPr>
                <w:ilvl w:val="0"/>
                <w:numId w:val="4"/>
              </w:numPr>
              <w:ind w:left="247" w:hanging="247"/>
            </w:pPr>
            <w:r w:rsidRPr="00607669">
              <w:t>Otázka ve francouzštině.</w:t>
            </w:r>
          </w:p>
          <w:p w:rsidR="00FF170D" w:rsidRPr="00607669" w:rsidRDefault="00FF170D" w:rsidP="00345580">
            <w:pPr>
              <w:pStyle w:val="Odstavecseseznamem"/>
              <w:numPr>
                <w:ilvl w:val="0"/>
                <w:numId w:val="4"/>
              </w:numPr>
              <w:ind w:left="247" w:hanging="247"/>
            </w:pPr>
            <w:r w:rsidRPr="00607669">
              <w:t>Základní pravidla francouzské výslovnosti</w:t>
            </w:r>
            <w:r w:rsidR="000B5290">
              <w:t>.</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D07FC0">
            <w:pPr>
              <w:jc w:val="both"/>
            </w:pPr>
            <w:r w:rsidRPr="00607669">
              <w:rPr>
                <w:bCs/>
              </w:rPr>
              <w:t>Mgr. Magda Zálešáková</w:t>
            </w:r>
            <w:r>
              <w:rPr>
                <w:bCs/>
              </w:rPr>
              <w:t xml:space="preserve"> </w:t>
            </w:r>
            <w:r w:rsidRPr="008271D7">
              <w:t xml:space="preserve">– </w:t>
            </w:r>
            <w:r w:rsidR="00D07FC0">
              <w:t>vedení seminářů</w:t>
            </w:r>
            <w:r>
              <w:t xml:space="preserv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345580">
            <w:pPr>
              <w:pStyle w:val="Odstavecseseznamem"/>
              <w:numPr>
                <w:ilvl w:val="0"/>
                <w:numId w:val="5"/>
              </w:numPr>
              <w:ind w:left="247" w:hanging="247"/>
            </w:pPr>
            <w:r w:rsidRPr="00607669">
              <w:t>Člen a předložky u jmen měst a zemí.</w:t>
            </w:r>
          </w:p>
          <w:p w:rsidR="00FF170D" w:rsidRPr="00607669" w:rsidRDefault="00FF170D" w:rsidP="00345580">
            <w:pPr>
              <w:pStyle w:val="Odstavecseseznamem"/>
              <w:numPr>
                <w:ilvl w:val="0"/>
                <w:numId w:val="5"/>
              </w:numPr>
              <w:ind w:left="247" w:hanging="247"/>
            </w:pPr>
            <w:r w:rsidRPr="00607669">
              <w:t xml:space="preserve">Vynechání členu. </w:t>
            </w:r>
          </w:p>
          <w:p w:rsidR="00FF170D" w:rsidRPr="00607669" w:rsidRDefault="00FF170D" w:rsidP="00345580">
            <w:pPr>
              <w:pStyle w:val="Odstavecseseznamem"/>
              <w:numPr>
                <w:ilvl w:val="0"/>
                <w:numId w:val="5"/>
              </w:numPr>
              <w:ind w:left="247" w:hanging="247"/>
            </w:pPr>
            <w:r w:rsidRPr="00607669">
              <w:t xml:space="preserve">Ženský rod u podstatných jmen označujících některá povolání. </w:t>
            </w:r>
          </w:p>
          <w:p w:rsidR="00FF170D" w:rsidRPr="00607669" w:rsidRDefault="00FF170D" w:rsidP="00345580">
            <w:pPr>
              <w:pStyle w:val="Odstavecseseznamem"/>
              <w:numPr>
                <w:ilvl w:val="0"/>
                <w:numId w:val="5"/>
              </w:numPr>
              <w:ind w:left="247" w:hanging="247"/>
            </w:pPr>
            <w:r w:rsidRPr="00607669">
              <w:t>Tvoření množného čísla u podstatných jmen na -s, -x, - z.</w:t>
            </w:r>
          </w:p>
          <w:p w:rsidR="00FF170D" w:rsidRPr="00607669" w:rsidRDefault="00FF170D" w:rsidP="00345580">
            <w:pPr>
              <w:pStyle w:val="Odstavecseseznamem"/>
              <w:numPr>
                <w:ilvl w:val="0"/>
                <w:numId w:val="5"/>
              </w:numPr>
              <w:ind w:left="247" w:hanging="247"/>
            </w:pPr>
            <w:r w:rsidRPr="00607669">
              <w:t xml:space="preserve">Přídavná jména s jedním tvarem pro oba rody. </w:t>
            </w:r>
          </w:p>
          <w:p w:rsidR="00FF170D" w:rsidRPr="00607669" w:rsidRDefault="00FF170D" w:rsidP="00345580">
            <w:pPr>
              <w:pStyle w:val="Odstavecseseznamem"/>
              <w:numPr>
                <w:ilvl w:val="0"/>
                <w:numId w:val="5"/>
              </w:numPr>
              <w:ind w:left="247" w:hanging="247"/>
            </w:pPr>
            <w:r w:rsidRPr="00607669">
              <w:t xml:space="preserve">Postavení přídavného jména. </w:t>
            </w:r>
          </w:p>
          <w:p w:rsidR="00FF170D" w:rsidRPr="00607669" w:rsidRDefault="00FF170D" w:rsidP="00345580">
            <w:pPr>
              <w:pStyle w:val="Odstavecseseznamem"/>
              <w:numPr>
                <w:ilvl w:val="0"/>
                <w:numId w:val="5"/>
              </w:numPr>
              <w:ind w:left="247" w:hanging="247"/>
            </w:pPr>
            <w:r w:rsidRPr="00607669">
              <w:t xml:space="preserve">Příslovce tázací. </w:t>
            </w:r>
          </w:p>
          <w:p w:rsidR="00FF170D" w:rsidRPr="00607669" w:rsidRDefault="00FF170D" w:rsidP="00345580">
            <w:pPr>
              <w:pStyle w:val="Odstavecseseznamem"/>
              <w:numPr>
                <w:ilvl w:val="0"/>
                <w:numId w:val="5"/>
              </w:numPr>
              <w:ind w:left="247" w:hanging="247"/>
            </w:pPr>
            <w:r w:rsidRPr="00607669">
              <w:t xml:space="preserve">Číslovky základní - pokračování, skládání číslovek základních. </w:t>
            </w:r>
          </w:p>
          <w:p w:rsidR="00FF170D" w:rsidRPr="00607669" w:rsidRDefault="00FF170D" w:rsidP="00345580">
            <w:pPr>
              <w:pStyle w:val="Odstavecseseznamem"/>
              <w:numPr>
                <w:ilvl w:val="0"/>
                <w:numId w:val="5"/>
              </w:numPr>
              <w:ind w:left="247" w:hanging="247"/>
            </w:pPr>
            <w:r w:rsidRPr="00607669">
              <w:t xml:space="preserve">Výslovnost a čtení některých nových číslovek základních. </w:t>
            </w:r>
          </w:p>
          <w:p w:rsidR="00FF170D" w:rsidRPr="00607669" w:rsidRDefault="00FF170D" w:rsidP="00345580">
            <w:pPr>
              <w:pStyle w:val="Odstavecseseznamem"/>
              <w:numPr>
                <w:ilvl w:val="0"/>
                <w:numId w:val="5"/>
              </w:numPr>
              <w:ind w:left="247" w:hanging="247"/>
            </w:pPr>
            <w:r w:rsidRPr="00607669">
              <w:t xml:space="preserve">Číslovky řadové – úvod. </w:t>
            </w:r>
          </w:p>
          <w:p w:rsidR="00FF170D" w:rsidRPr="00607669" w:rsidRDefault="00FF170D" w:rsidP="00345580">
            <w:pPr>
              <w:pStyle w:val="Odstavecseseznamem"/>
              <w:numPr>
                <w:ilvl w:val="0"/>
                <w:numId w:val="5"/>
              </w:numPr>
              <w:ind w:left="247" w:hanging="247"/>
            </w:pPr>
            <w:r w:rsidRPr="00607669">
              <w:t>Slovesa nepravidelná.</w:t>
            </w:r>
          </w:p>
          <w:p w:rsidR="00FF170D" w:rsidRPr="00607669" w:rsidRDefault="00FF170D" w:rsidP="00345580">
            <w:pPr>
              <w:pStyle w:val="Odstavecseseznamem"/>
              <w:numPr>
                <w:ilvl w:val="0"/>
                <w:numId w:val="5"/>
              </w:numPr>
              <w:ind w:left="247" w:hanging="247"/>
              <w:rPr>
                <w:b/>
              </w:rPr>
            </w:pPr>
            <w:r w:rsidRPr="00607669">
              <w:t xml:space="preserve">Popis města, ve kterém žiju. </w:t>
            </w:r>
          </w:p>
          <w:p w:rsidR="00FF170D" w:rsidRPr="00607669" w:rsidRDefault="00FF170D" w:rsidP="00345580">
            <w:pPr>
              <w:pStyle w:val="Odstavecseseznamem"/>
              <w:numPr>
                <w:ilvl w:val="0"/>
                <w:numId w:val="5"/>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0B5290">
            <w:pPr>
              <w:jc w:val="both"/>
            </w:pPr>
            <w:r w:rsidRPr="00607669">
              <w:t>Mgr. Věra Kozáková, Ph.D.</w:t>
            </w:r>
            <w:r w:rsidRPr="008271D7">
              <w:t xml:space="preserve"> – </w:t>
            </w:r>
            <w:r w:rsidR="000B5290">
              <w:t>vedení seminářů</w:t>
            </w:r>
            <w:r>
              <w:t xml:space="preserv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6"/>
              </w:numPr>
              <w:ind w:left="247" w:hanging="247"/>
              <w:jc w:val="both"/>
            </w:pPr>
            <w:r w:rsidRPr="00607669">
              <w:t>Pozdravit, představit sebe i ostatní</w:t>
            </w:r>
            <w:r w:rsidR="000B5290">
              <w:t>.</w:t>
            </w:r>
          </w:p>
          <w:p w:rsidR="00FC78C3" w:rsidRPr="00607669" w:rsidRDefault="00FC78C3" w:rsidP="00345580">
            <w:pPr>
              <w:pStyle w:val="Odstavecseseznamem"/>
              <w:numPr>
                <w:ilvl w:val="0"/>
                <w:numId w:val="6"/>
              </w:numPr>
              <w:ind w:left="247" w:hanging="247"/>
              <w:jc w:val="both"/>
            </w:pPr>
            <w:r w:rsidRPr="00607669">
              <w:t>Uvítat někoho, navázat kontakt</w:t>
            </w:r>
            <w:r w:rsidR="000B5290">
              <w:t>.</w:t>
            </w:r>
          </w:p>
          <w:p w:rsidR="00FC78C3" w:rsidRPr="00607669" w:rsidRDefault="00FC78C3" w:rsidP="00345580">
            <w:pPr>
              <w:pStyle w:val="Odstavecseseznamem"/>
              <w:numPr>
                <w:ilvl w:val="0"/>
                <w:numId w:val="6"/>
              </w:numPr>
              <w:ind w:left="247" w:hanging="247"/>
              <w:jc w:val="both"/>
            </w:pPr>
            <w:r w:rsidRPr="00607669">
              <w:t>Říci o sobě základní údaje, poprosit, poděkovat</w:t>
            </w:r>
            <w:r w:rsidR="000B5290">
              <w:t>.</w:t>
            </w:r>
          </w:p>
          <w:p w:rsidR="00FC78C3" w:rsidRPr="00607669" w:rsidRDefault="00FC78C3" w:rsidP="00345580">
            <w:pPr>
              <w:pStyle w:val="Odstavecseseznamem"/>
              <w:numPr>
                <w:ilvl w:val="0"/>
                <w:numId w:val="6"/>
              </w:numPr>
              <w:ind w:left="247" w:hanging="247"/>
              <w:jc w:val="both"/>
            </w:pPr>
            <w:r w:rsidRPr="00607669">
              <w:t>Orientovat se ve městě, zeptat se na cestu</w:t>
            </w:r>
            <w:r w:rsidR="000B5290">
              <w:t>.</w:t>
            </w:r>
          </w:p>
          <w:p w:rsidR="00FC78C3" w:rsidRPr="00607669" w:rsidRDefault="00FC78C3" w:rsidP="00345580">
            <w:pPr>
              <w:pStyle w:val="Odstavecseseznamem"/>
              <w:numPr>
                <w:ilvl w:val="0"/>
                <w:numId w:val="6"/>
              </w:numPr>
              <w:ind w:left="247" w:hanging="247"/>
              <w:jc w:val="both"/>
            </w:pPr>
            <w:r w:rsidRPr="00607669">
              <w:t>Představit členy své rodiny, jejich práci, záliby</w:t>
            </w:r>
            <w:r w:rsidR="000B5290">
              <w:t>.</w:t>
            </w:r>
          </w:p>
          <w:p w:rsidR="00FC78C3" w:rsidRPr="00607669" w:rsidRDefault="00FC78C3" w:rsidP="00345580">
            <w:pPr>
              <w:pStyle w:val="Odstavecseseznamem"/>
              <w:numPr>
                <w:ilvl w:val="0"/>
                <w:numId w:val="6"/>
              </w:numPr>
              <w:ind w:left="247" w:hanging="247"/>
              <w:jc w:val="both"/>
            </w:pPr>
            <w:r w:rsidRPr="00607669">
              <w:t>Popsat různé typy bydlení, jejich výhody a nevýhody</w:t>
            </w:r>
            <w:r w:rsidR="000B5290">
              <w:t>.</w:t>
            </w:r>
          </w:p>
          <w:p w:rsidR="00FC78C3" w:rsidRPr="00607669" w:rsidRDefault="00FC78C3" w:rsidP="00345580">
            <w:pPr>
              <w:pStyle w:val="Odstavecseseznamem"/>
              <w:numPr>
                <w:ilvl w:val="0"/>
                <w:numId w:val="6"/>
              </w:numPr>
              <w:ind w:left="247" w:hanging="247"/>
              <w:jc w:val="both"/>
            </w:pPr>
            <w:r w:rsidRPr="00607669">
              <w:t>Zeptat se na restauraci, objednat si oběd</w:t>
            </w:r>
            <w:r w:rsidR="000B5290">
              <w:t>.</w:t>
            </w:r>
          </w:p>
          <w:p w:rsidR="00FC78C3" w:rsidRPr="00607669" w:rsidRDefault="00FC78C3" w:rsidP="00345580">
            <w:pPr>
              <w:pStyle w:val="Odstavecseseznamem"/>
              <w:numPr>
                <w:ilvl w:val="0"/>
                <w:numId w:val="6"/>
              </w:numPr>
              <w:ind w:left="247" w:hanging="247"/>
              <w:jc w:val="both"/>
            </w:pPr>
            <w:r w:rsidRPr="00607669">
              <w:t>Popsat různé stravovací návyky</w:t>
            </w:r>
            <w:r w:rsidR="000B5290">
              <w:t>.</w:t>
            </w:r>
          </w:p>
          <w:p w:rsidR="00FC78C3" w:rsidRPr="00607669" w:rsidRDefault="00FC78C3" w:rsidP="00345580">
            <w:pPr>
              <w:pStyle w:val="Odstavecseseznamem"/>
              <w:numPr>
                <w:ilvl w:val="0"/>
                <w:numId w:val="6"/>
              </w:numPr>
              <w:ind w:left="247" w:hanging="247"/>
              <w:jc w:val="both"/>
            </w:pPr>
            <w:r w:rsidRPr="00607669">
              <w:t>Přítomný čas slabých sloves</w:t>
            </w:r>
            <w:r w:rsidR="000B5290">
              <w:t>.</w:t>
            </w:r>
          </w:p>
          <w:p w:rsidR="00FC78C3" w:rsidRPr="00607669" w:rsidRDefault="00FC78C3" w:rsidP="00345580">
            <w:pPr>
              <w:pStyle w:val="Odstavecseseznamem"/>
              <w:numPr>
                <w:ilvl w:val="0"/>
                <w:numId w:val="6"/>
              </w:numPr>
              <w:ind w:left="247" w:hanging="247"/>
              <w:jc w:val="both"/>
            </w:pPr>
            <w:r w:rsidRPr="00607669">
              <w:t>Slovosled věty oznamovací, tázací</w:t>
            </w:r>
            <w:r w:rsidR="000B5290">
              <w:t>.</w:t>
            </w:r>
          </w:p>
          <w:p w:rsidR="00FC78C3" w:rsidRPr="00607669" w:rsidRDefault="00FC78C3" w:rsidP="00345580">
            <w:pPr>
              <w:pStyle w:val="Odstavecseseznamem"/>
              <w:numPr>
                <w:ilvl w:val="0"/>
                <w:numId w:val="6"/>
              </w:numPr>
              <w:ind w:left="247" w:hanging="247"/>
              <w:jc w:val="both"/>
            </w:pPr>
            <w:r w:rsidRPr="00607669">
              <w:t>Přítomný čas vybraných silných sloves, rozkazovací způsob</w:t>
            </w:r>
            <w:r w:rsidR="000B5290">
              <w:t>.</w:t>
            </w:r>
          </w:p>
          <w:p w:rsidR="00FC78C3" w:rsidRPr="00607669" w:rsidRDefault="00FC78C3" w:rsidP="00345580">
            <w:pPr>
              <w:pStyle w:val="Odstavecseseznamem"/>
              <w:numPr>
                <w:ilvl w:val="0"/>
                <w:numId w:val="6"/>
              </w:numPr>
              <w:ind w:left="247" w:hanging="247"/>
              <w:jc w:val="both"/>
            </w:pPr>
            <w:r w:rsidRPr="00607669">
              <w:t>Předložky se 3. a 4. pádem</w:t>
            </w:r>
            <w:r w:rsidR="000B5290">
              <w:t>.</w:t>
            </w:r>
          </w:p>
          <w:p w:rsidR="00FC78C3" w:rsidRPr="00607669" w:rsidRDefault="00FC78C3" w:rsidP="00345580">
            <w:pPr>
              <w:pStyle w:val="Odstavecseseznamem"/>
              <w:numPr>
                <w:ilvl w:val="0"/>
                <w:numId w:val="6"/>
              </w:numPr>
              <w:ind w:left="247" w:hanging="247"/>
              <w:jc w:val="both"/>
            </w:pPr>
            <w:r w:rsidRPr="00607669">
              <w:t>Testování</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B8041B" w:rsidP="00581395">
            <w:pPr>
              <w:jc w:val="both"/>
            </w:pPr>
            <w:hyperlink r:id="rId53" w:history="1">
              <w:r w:rsidR="00FC78C3" w:rsidRPr="00607669">
                <w:rPr>
                  <w:rStyle w:val="Hypertextovodkaz"/>
                </w:rPr>
                <w:t>https://www.hueber.de/seite/pg_lehren_unterrichtsplan_mot</w:t>
              </w:r>
            </w:hyperlink>
            <w:r w:rsidR="00FC78C3">
              <w:rPr>
                <w:rStyle w:val="Hypertextovodkaz"/>
              </w:rPr>
              <w:t xml:space="preserve">; </w:t>
            </w:r>
            <w:hyperlink r:id="rId54" w:history="1">
              <w:r w:rsidR="00FC78C3" w:rsidRPr="00607669">
                <w:rPr>
                  <w:rStyle w:val="Hypertextovodkaz"/>
                </w:rPr>
                <w:t>http://www.deutschunddeutlich.de/</w:t>
              </w:r>
            </w:hyperlink>
          </w:p>
          <w:p w:rsidR="00FC78C3" w:rsidRDefault="00B8041B" w:rsidP="00581395">
            <w:pPr>
              <w:jc w:val="both"/>
              <w:rPr>
                <w:rStyle w:val="Hypertextovodkaz"/>
              </w:rPr>
            </w:pPr>
            <w:hyperlink r:id="rId55" w:history="1">
              <w:r w:rsidR="00FC78C3" w:rsidRPr="00607669">
                <w:rPr>
                  <w:rStyle w:val="Hypertextovodkaz"/>
                </w:rPr>
                <w:t>https://www.schubert-verlag.de/aufgaben/arbeitsblaetter_a1_z/a1_arbeitsblaetter_index_z.htm</w:t>
              </w:r>
            </w:hyperlink>
          </w:p>
          <w:p w:rsidR="00FC78C3" w:rsidRDefault="00B8041B" w:rsidP="00581395">
            <w:pPr>
              <w:jc w:val="both"/>
              <w:rPr>
                <w:rStyle w:val="Hypertextovodkaz"/>
              </w:rPr>
            </w:pPr>
            <w:hyperlink r:id="rId56"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B8041B" w:rsidP="00581395">
            <w:pPr>
              <w:jc w:val="both"/>
            </w:pPr>
            <w:hyperlink r:id="rId57"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rsidR="000B5290">
              <w:t>vedení seminářů</w:t>
            </w:r>
            <w:r>
              <w:t xml:space="preserv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7"/>
              </w:numPr>
              <w:ind w:left="247" w:hanging="284"/>
              <w:jc w:val="both"/>
            </w:pPr>
            <w:r w:rsidRPr="00607669">
              <w:t>Schopnost popsat svou životosprávu a své sportovní aktivity</w:t>
            </w:r>
            <w:r w:rsidR="000B5290">
              <w:t>.</w:t>
            </w:r>
          </w:p>
          <w:p w:rsidR="00FC78C3" w:rsidRPr="00607669" w:rsidRDefault="00FC78C3" w:rsidP="00345580">
            <w:pPr>
              <w:pStyle w:val="Odstavecseseznamem"/>
              <w:numPr>
                <w:ilvl w:val="0"/>
                <w:numId w:val="7"/>
              </w:numPr>
              <w:ind w:left="247" w:hanging="284"/>
              <w:jc w:val="both"/>
            </w:pPr>
            <w:r w:rsidRPr="00607669">
              <w:t>Rozhovory o práci</w:t>
            </w:r>
            <w:r w:rsidR="000B5290">
              <w:t>.</w:t>
            </w:r>
          </w:p>
          <w:p w:rsidR="00FC78C3" w:rsidRPr="00607669" w:rsidRDefault="00FC78C3" w:rsidP="00345580">
            <w:pPr>
              <w:pStyle w:val="Odstavecseseznamem"/>
              <w:numPr>
                <w:ilvl w:val="0"/>
                <w:numId w:val="7"/>
              </w:numPr>
              <w:ind w:left="247" w:hanging="284"/>
              <w:jc w:val="both"/>
            </w:pPr>
            <w:r w:rsidRPr="00607669">
              <w:t>Komunikace o různých možnostech podnikání</w:t>
            </w:r>
            <w:r w:rsidR="000B5290">
              <w:t>.</w:t>
            </w:r>
          </w:p>
          <w:p w:rsidR="00FC78C3" w:rsidRPr="00607669" w:rsidRDefault="00FC78C3" w:rsidP="00345580">
            <w:pPr>
              <w:pStyle w:val="Odstavecseseznamem"/>
              <w:numPr>
                <w:ilvl w:val="0"/>
                <w:numId w:val="7"/>
              </w:numPr>
              <w:ind w:left="247" w:hanging="284"/>
              <w:jc w:val="both"/>
            </w:pPr>
            <w:r w:rsidRPr="00607669">
              <w:t>Nákupy potravin</w:t>
            </w:r>
            <w:r w:rsidR="000B5290">
              <w:t>.</w:t>
            </w:r>
          </w:p>
          <w:p w:rsidR="00FC78C3" w:rsidRPr="00607669" w:rsidRDefault="00FC78C3" w:rsidP="00345580">
            <w:pPr>
              <w:pStyle w:val="Odstavecseseznamem"/>
              <w:numPr>
                <w:ilvl w:val="0"/>
                <w:numId w:val="7"/>
              </w:numPr>
              <w:ind w:left="247" w:hanging="284"/>
              <w:jc w:val="both"/>
            </w:pPr>
            <w:r w:rsidRPr="00607669">
              <w:t>Nakupování v</w:t>
            </w:r>
            <w:r w:rsidR="000B5290">
              <w:t> </w:t>
            </w:r>
            <w:r w:rsidRPr="00607669">
              <w:t>supermarketu</w:t>
            </w:r>
            <w:r w:rsidR="000B5290">
              <w:t>.</w:t>
            </w:r>
          </w:p>
          <w:p w:rsidR="00FC78C3" w:rsidRPr="00607669" w:rsidRDefault="00FC78C3" w:rsidP="00345580">
            <w:pPr>
              <w:pStyle w:val="Odstavecseseznamem"/>
              <w:numPr>
                <w:ilvl w:val="0"/>
                <w:numId w:val="7"/>
              </w:numPr>
              <w:ind w:left="247" w:hanging="284"/>
              <w:jc w:val="both"/>
            </w:pPr>
            <w:r w:rsidRPr="00607669">
              <w:t>Popsat měsíční výdaje, hovořit o svých finančních problémech</w:t>
            </w:r>
            <w:r w:rsidR="000B5290">
              <w:t>.</w:t>
            </w:r>
          </w:p>
          <w:p w:rsidR="00FC78C3" w:rsidRPr="00607669" w:rsidRDefault="00FC78C3" w:rsidP="00345580">
            <w:pPr>
              <w:pStyle w:val="Odstavecseseznamem"/>
              <w:numPr>
                <w:ilvl w:val="0"/>
                <w:numId w:val="7"/>
              </w:numPr>
              <w:ind w:left="247" w:hanging="284"/>
              <w:jc w:val="both"/>
            </w:pPr>
            <w:r w:rsidRPr="00607669">
              <w:t>Informovat se na zimní ubytování v</w:t>
            </w:r>
            <w:r w:rsidR="000B5290">
              <w:t> </w:t>
            </w:r>
            <w:r w:rsidRPr="00607669">
              <w:t>Alpách</w:t>
            </w:r>
            <w:r w:rsidR="000B5290">
              <w:t>.</w:t>
            </w:r>
          </w:p>
          <w:p w:rsidR="00FC78C3" w:rsidRPr="00607669" w:rsidRDefault="00FC78C3" w:rsidP="00345580">
            <w:pPr>
              <w:pStyle w:val="Odstavecseseznamem"/>
              <w:numPr>
                <w:ilvl w:val="0"/>
                <w:numId w:val="7"/>
              </w:numPr>
              <w:ind w:left="247" w:hanging="284"/>
              <w:jc w:val="both"/>
            </w:pPr>
            <w:r w:rsidRPr="00607669">
              <w:t>Umět popsat zimní dovolenou</w:t>
            </w:r>
            <w:r w:rsidR="000B5290">
              <w:t>.</w:t>
            </w:r>
          </w:p>
          <w:p w:rsidR="00FC78C3" w:rsidRPr="00607669" w:rsidRDefault="00FC78C3" w:rsidP="00345580">
            <w:pPr>
              <w:pStyle w:val="Odstavecseseznamem"/>
              <w:numPr>
                <w:ilvl w:val="0"/>
                <w:numId w:val="7"/>
              </w:numPr>
              <w:ind w:left="247" w:hanging="284"/>
              <w:jc w:val="both"/>
            </w:pPr>
            <w:r w:rsidRPr="00607669">
              <w:t>Perfektum vybraných slabých a silných sloves</w:t>
            </w:r>
            <w:r w:rsidR="000B5290">
              <w:t>.</w:t>
            </w:r>
          </w:p>
          <w:p w:rsidR="000B5290" w:rsidRDefault="00FC78C3" w:rsidP="000B5290">
            <w:pPr>
              <w:pStyle w:val="Odstavecseseznamem"/>
              <w:numPr>
                <w:ilvl w:val="0"/>
                <w:numId w:val="7"/>
              </w:numPr>
              <w:ind w:left="247" w:hanging="284"/>
              <w:jc w:val="both"/>
            </w:pPr>
            <w:r w:rsidRPr="00607669">
              <w:t>Slovosled věty vedlejší</w:t>
            </w:r>
            <w:r w:rsidR="000B5290">
              <w:t>.</w:t>
            </w:r>
          </w:p>
          <w:p w:rsidR="00FC78C3" w:rsidRPr="00607669" w:rsidRDefault="00FC78C3" w:rsidP="000B5290">
            <w:pPr>
              <w:pStyle w:val="Odstavecseseznamem"/>
              <w:numPr>
                <w:ilvl w:val="0"/>
                <w:numId w:val="7"/>
              </w:numPr>
              <w:ind w:left="247" w:hanging="284"/>
              <w:jc w:val="both"/>
            </w:pPr>
            <w:r w:rsidRPr="00607669">
              <w:t>Préteritum vybraných slabých a silných sloves</w:t>
            </w:r>
            <w:r w:rsidR="000B5290">
              <w:t>.</w:t>
            </w:r>
          </w:p>
          <w:p w:rsidR="00FC78C3" w:rsidRPr="00607669" w:rsidRDefault="00FC78C3" w:rsidP="00345580">
            <w:pPr>
              <w:pStyle w:val="Odstavecseseznamem"/>
              <w:numPr>
                <w:ilvl w:val="0"/>
                <w:numId w:val="7"/>
              </w:numPr>
              <w:ind w:left="247" w:hanging="284"/>
              <w:jc w:val="both"/>
            </w:pPr>
            <w:r w:rsidRPr="00607669">
              <w:t>Údaje míry, hmotnosti a množství</w:t>
            </w:r>
            <w:r w:rsidR="000B5290">
              <w:t>.</w:t>
            </w:r>
          </w:p>
          <w:p w:rsidR="00FC78C3" w:rsidRPr="00607669" w:rsidRDefault="00FC78C3" w:rsidP="00345580">
            <w:pPr>
              <w:pStyle w:val="Odstavecseseznamem"/>
              <w:numPr>
                <w:ilvl w:val="0"/>
                <w:numId w:val="7"/>
              </w:numPr>
              <w:ind w:left="247" w:hanging="284"/>
              <w:jc w:val="both"/>
            </w:pPr>
            <w:r w:rsidRPr="00607669">
              <w:t>Vazby sloves, zájmenná příslovce</w:t>
            </w:r>
            <w:r w:rsidR="000B5290">
              <w:t>.</w:t>
            </w:r>
          </w:p>
          <w:p w:rsidR="00FC78C3" w:rsidRPr="00607669" w:rsidRDefault="00FC78C3" w:rsidP="00345580">
            <w:pPr>
              <w:pStyle w:val="Odstavecseseznamem"/>
              <w:numPr>
                <w:ilvl w:val="0"/>
                <w:numId w:val="7"/>
              </w:numPr>
              <w:ind w:left="247" w:hanging="284"/>
              <w:jc w:val="both"/>
            </w:pPr>
            <w:r w:rsidRPr="00607669">
              <w:t>Prezentace</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B8041B" w:rsidP="00581395">
            <w:pPr>
              <w:jc w:val="both"/>
            </w:pPr>
            <w:hyperlink r:id="rId58" w:history="1">
              <w:r w:rsidR="00FC78C3" w:rsidRPr="00607669">
                <w:rPr>
                  <w:rStyle w:val="Hypertextovodkaz"/>
                </w:rPr>
                <w:t>https://www.hueber.de/seite/pg_lehren_unterrichtsplan_mot</w:t>
              </w:r>
            </w:hyperlink>
            <w:r w:rsidR="00FC78C3">
              <w:rPr>
                <w:rStyle w:val="Hypertextovodkaz"/>
              </w:rPr>
              <w:t xml:space="preserve">; </w:t>
            </w:r>
            <w:hyperlink r:id="rId59" w:history="1">
              <w:r w:rsidR="00FC78C3" w:rsidRPr="00607669">
                <w:rPr>
                  <w:rStyle w:val="Hypertextovodkaz"/>
                </w:rPr>
                <w:t>http://www.deutschunddeutlich.de/</w:t>
              </w:r>
            </w:hyperlink>
          </w:p>
          <w:p w:rsidR="00FC78C3" w:rsidRDefault="00B8041B" w:rsidP="00581395">
            <w:pPr>
              <w:jc w:val="both"/>
              <w:rPr>
                <w:rStyle w:val="Hypertextovodkaz"/>
              </w:rPr>
            </w:pPr>
            <w:hyperlink r:id="rId60" w:history="1">
              <w:r w:rsidR="00FC78C3" w:rsidRPr="00607669">
                <w:rPr>
                  <w:rStyle w:val="Hypertextovodkaz"/>
                </w:rPr>
                <w:t>https://www.schubert-verlag.de/aufgaben/arbeitsblaetter_a1_z/a1_arbeitsblaetter_index_z.htm</w:t>
              </w:r>
            </w:hyperlink>
          </w:p>
          <w:p w:rsidR="00FC78C3" w:rsidRDefault="00B8041B" w:rsidP="00581395">
            <w:pPr>
              <w:jc w:val="both"/>
              <w:rPr>
                <w:rStyle w:val="Hypertextovodkaz"/>
              </w:rPr>
            </w:pPr>
            <w:hyperlink r:id="rId61"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B8041B" w:rsidP="00581395">
            <w:pPr>
              <w:jc w:val="both"/>
            </w:pPr>
            <w:hyperlink r:id="rId62"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E061D7">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0B5290">
            <w:pPr>
              <w:jc w:val="both"/>
            </w:pPr>
            <w:r w:rsidRPr="00890483">
              <w:t>Daniel Paul Sampey, MFA</w:t>
            </w:r>
            <w:r>
              <w:t xml:space="preserve"> -</w:t>
            </w:r>
            <w:r w:rsidRPr="008271D7">
              <w:t xml:space="preserve"> </w:t>
            </w:r>
            <w:r w:rsidR="000B5290">
              <w:t>vedení seminářů</w:t>
            </w:r>
            <w:r>
              <w:t xml:space="preserv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581395">
        <w:trPr>
          <w:trHeight w:val="3674"/>
        </w:trPr>
        <w:tc>
          <w:tcPr>
            <w:tcW w:w="9855" w:type="dxa"/>
            <w:gridSpan w:val="8"/>
            <w:tcBorders>
              <w:top w:val="nil"/>
              <w:bottom w:val="single" w:sz="12" w:space="0" w:color="auto"/>
            </w:tcBorders>
          </w:tcPr>
          <w:p w:rsidR="00FC78C3" w:rsidRPr="00AC5A2A" w:rsidRDefault="00FC78C3" w:rsidP="000B5290">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w:t>
            </w:r>
            <w:r w:rsidR="000B5290">
              <w:t>ce. Výuka probíhá v angličtině.</w:t>
            </w:r>
          </w:p>
          <w:p w:rsidR="00FC78C3" w:rsidRPr="00890483" w:rsidRDefault="00FC78C3" w:rsidP="00345580">
            <w:pPr>
              <w:pStyle w:val="Odstavecseseznamem"/>
              <w:numPr>
                <w:ilvl w:val="0"/>
                <w:numId w:val="8"/>
              </w:numPr>
              <w:ind w:left="247" w:hanging="247"/>
            </w:pPr>
            <w:r w:rsidRPr="00890483">
              <w:t xml:space="preserve">Formální i neformální styly </w:t>
            </w:r>
          </w:p>
          <w:p w:rsidR="00FC78C3" w:rsidRPr="00890483" w:rsidRDefault="000B5290" w:rsidP="00345580">
            <w:pPr>
              <w:pStyle w:val="Odstavecseseznamem"/>
              <w:numPr>
                <w:ilvl w:val="0"/>
                <w:numId w:val="8"/>
              </w:numPr>
              <w:ind w:left="247" w:hanging="247"/>
            </w:pPr>
            <w:r>
              <w:t>Zápis z porady.</w:t>
            </w:r>
          </w:p>
          <w:p w:rsidR="00FC78C3" w:rsidRPr="00890483" w:rsidRDefault="00FC78C3" w:rsidP="00345580">
            <w:pPr>
              <w:pStyle w:val="Odstavecseseznamem"/>
              <w:numPr>
                <w:ilvl w:val="0"/>
                <w:numId w:val="8"/>
              </w:numPr>
              <w:ind w:left="247" w:hanging="247"/>
            </w:pPr>
            <w:r w:rsidRPr="00890483">
              <w:t>Životopis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Interní zpráva</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Prohlášení o misi</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Styl e-mailů</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Formální koordinační dohoda / schvalovací dopis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E-maily klientům</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Obchodní návrh</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Finanční zpráva</w:t>
            </w:r>
            <w:r w:rsidR="000B5290">
              <w:t>.</w:t>
            </w:r>
            <w:r w:rsidRPr="00890483">
              <w:t xml:space="preserve">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0B5290">
            <w:pPr>
              <w:jc w:val="both"/>
            </w:pPr>
            <w:r w:rsidRPr="00890483">
              <w:rPr>
                <w:bCs/>
              </w:rPr>
              <w:t>Mgr. Magda Zálešáková</w:t>
            </w:r>
            <w:r w:rsidRPr="00890483" w:rsidDel="00245E65">
              <w:rPr>
                <w:bCs/>
              </w:rPr>
              <w:t xml:space="preserve"> </w:t>
            </w:r>
            <w:r w:rsidR="00FF170D" w:rsidRPr="008271D7">
              <w:t xml:space="preserve">– </w:t>
            </w:r>
            <w:r w:rsidR="000B5290">
              <w:t>vedení seminářů</w:t>
            </w:r>
            <w:r w:rsidR="00FF170D">
              <w:t xml:space="preserv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345580">
            <w:pPr>
              <w:pStyle w:val="Odstavecseseznamem"/>
              <w:numPr>
                <w:ilvl w:val="0"/>
                <w:numId w:val="9"/>
              </w:numPr>
              <w:ind w:left="247" w:hanging="247"/>
            </w:pPr>
            <w:r w:rsidRPr="00890483">
              <w:t>Úvodní fonetický kurz.</w:t>
            </w:r>
          </w:p>
          <w:p w:rsidR="00FF170D" w:rsidRPr="00890483" w:rsidRDefault="00FF170D" w:rsidP="00345580">
            <w:pPr>
              <w:pStyle w:val="Odstavecseseznamem"/>
              <w:numPr>
                <w:ilvl w:val="0"/>
                <w:numId w:val="9"/>
              </w:numPr>
              <w:ind w:left="247" w:hanging="247"/>
            </w:pPr>
            <w:r w:rsidRPr="00890483">
              <w:t>Rodina, kolegové.</w:t>
            </w:r>
          </w:p>
          <w:p w:rsidR="00FF170D" w:rsidRPr="00890483" w:rsidRDefault="00FF170D" w:rsidP="00345580">
            <w:pPr>
              <w:pStyle w:val="Odstavecseseznamem"/>
              <w:numPr>
                <w:ilvl w:val="0"/>
                <w:numId w:val="9"/>
              </w:numPr>
              <w:ind w:left="247" w:hanging="247"/>
            </w:pPr>
            <w:r w:rsidRPr="00890483">
              <w:t>Orientace ve městě, seznámení, v restauraci.</w:t>
            </w:r>
          </w:p>
          <w:p w:rsidR="00FF170D" w:rsidRPr="00890483" w:rsidRDefault="00FF170D" w:rsidP="00345580">
            <w:pPr>
              <w:pStyle w:val="Odstavecseseznamem"/>
              <w:numPr>
                <w:ilvl w:val="0"/>
                <w:numId w:val="9"/>
              </w:numPr>
              <w:ind w:left="247" w:hanging="247"/>
            </w:pPr>
            <w:r w:rsidRPr="00890483">
              <w:t xml:space="preserve">Denní rutina, pasová kontrola. </w:t>
            </w:r>
          </w:p>
          <w:p w:rsidR="00FF170D" w:rsidRPr="00890483" w:rsidRDefault="00FF170D" w:rsidP="00345580">
            <w:pPr>
              <w:pStyle w:val="Odstavecseseznamem"/>
              <w:numPr>
                <w:ilvl w:val="0"/>
                <w:numId w:val="9"/>
              </w:numPr>
              <w:ind w:left="247" w:hanging="247"/>
            </w:pPr>
            <w:r w:rsidRPr="00890483">
              <w:t xml:space="preserve">V obchodě. V práci. Práce a odpočinek. </w:t>
            </w:r>
          </w:p>
          <w:p w:rsidR="00FF170D" w:rsidRPr="00890483" w:rsidRDefault="00FF170D" w:rsidP="00345580">
            <w:pPr>
              <w:pStyle w:val="Odstavecseseznamem"/>
              <w:numPr>
                <w:ilvl w:val="0"/>
                <w:numId w:val="9"/>
              </w:numPr>
              <w:ind w:left="247" w:hanging="247"/>
            </w:pPr>
            <w:r w:rsidRPr="00890483">
              <w:t>Moje firma.</w:t>
            </w:r>
          </w:p>
          <w:p w:rsidR="00FF170D" w:rsidRPr="00890483" w:rsidRDefault="00FF170D" w:rsidP="00345580">
            <w:pPr>
              <w:pStyle w:val="Odstavecseseznamem"/>
              <w:numPr>
                <w:ilvl w:val="0"/>
                <w:numId w:val="9"/>
              </w:numPr>
              <w:ind w:left="247" w:hanging="247"/>
            </w:pPr>
            <w:r w:rsidRPr="00890483">
              <w:t xml:space="preserve">Počasí a klima. </w:t>
            </w:r>
          </w:p>
          <w:p w:rsidR="00FF170D" w:rsidRPr="00890483" w:rsidRDefault="00FF170D" w:rsidP="00345580">
            <w:pPr>
              <w:pStyle w:val="Odstavecseseznamem"/>
              <w:numPr>
                <w:ilvl w:val="0"/>
                <w:numId w:val="9"/>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0B5290">
              <w:t>vedení seminářů</w:t>
            </w:r>
            <w:r>
              <w:t xml:space="preserv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345580">
            <w:pPr>
              <w:pStyle w:val="Odstavecseseznamem"/>
              <w:numPr>
                <w:ilvl w:val="0"/>
                <w:numId w:val="10"/>
              </w:numPr>
              <w:ind w:left="247" w:hanging="247"/>
            </w:pPr>
            <w:r w:rsidRPr="00890483">
              <w:t>Rod podstatných jmen.  Skloňování podstatných jmen</w:t>
            </w:r>
            <w:r w:rsidR="000B5290">
              <w:t>.</w:t>
            </w:r>
            <w:r w:rsidRPr="00890483">
              <w:t xml:space="preserve"> </w:t>
            </w:r>
          </w:p>
          <w:p w:rsidR="00FF170D" w:rsidRPr="00890483" w:rsidRDefault="00FF170D" w:rsidP="00345580">
            <w:pPr>
              <w:pStyle w:val="Odstavecseseznamem"/>
              <w:numPr>
                <w:ilvl w:val="0"/>
                <w:numId w:val="10"/>
              </w:numPr>
              <w:ind w:left="247" w:hanging="247"/>
            </w:pPr>
            <w:r w:rsidRPr="00890483">
              <w:t>Cestování. Nákupy. Restaurace.</w:t>
            </w:r>
          </w:p>
          <w:p w:rsidR="00FF170D" w:rsidRPr="00890483" w:rsidRDefault="00FF170D" w:rsidP="00345580">
            <w:pPr>
              <w:pStyle w:val="Odstavecseseznamem"/>
              <w:numPr>
                <w:ilvl w:val="0"/>
                <w:numId w:val="10"/>
              </w:numPr>
              <w:ind w:left="247" w:hanging="247"/>
            </w:pPr>
            <w:r w:rsidRPr="00890483">
              <w:t xml:space="preserve">Slovesa I. a II. časování. </w:t>
            </w:r>
          </w:p>
          <w:p w:rsidR="00FF170D" w:rsidRPr="00890483" w:rsidRDefault="00FF170D" w:rsidP="00345580">
            <w:pPr>
              <w:pStyle w:val="Odstavecseseznamem"/>
              <w:numPr>
                <w:ilvl w:val="0"/>
                <w:numId w:val="10"/>
              </w:numPr>
              <w:ind w:left="247" w:hanging="247"/>
            </w:pPr>
            <w:r w:rsidRPr="00890483">
              <w:t>Zájmena osobní a přivlastňovací.</w:t>
            </w:r>
          </w:p>
          <w:p w:rsidR="00FF170D" w:rsidRPr="00890483" w:rsidRDefault="00FF170D" w:rsidP="00345580">
            <w:pPr>
              <w:pStyle w:val="Odstavecseseznamem"/>
              <w:numPr>
                <w:ilvl w:val="0"/>
                <w:numId w:val="10"/>
              </w:numPr>
              <w:ind w:left="247" w:hanging="247"/>
            </w:pPr>
            <w:r w:rsidRPr="00890483">
              <w:t xml:space="preserve">Předložkové vazby odlišné od češtiny. </w:t>
            </w:r>
          </w:p>
          <w:p w:rsidR="00FF170D" w:rsidRPr="00890483" w:rsidRDefault="00FF170D" w:rsidP="00345580">
            <w:pPr>
              <w:pStyle w:val="Odstavecseseznamem"/>
              <w:numPr>
                <w:ilvl w:val="0"/>
                <w:numId w:val="10"/>
              </w:numPr>
              <w:ind w:left="247" w:hanging="247"/>
            </w:pPr>
            <w:r w:rsidRPr="00890483">
              <w:t>Skloňování podstatných jmen. Nesklonná podstatná jména.</w:t>
            </w:r>
          </w:p>
          <w:p w:rsidR="00FF170D" w:rsidRPr="00890483" w:rsidRDefault="00FF170D" w:rsidP="00345580">
            <w:pPr>
              <w:pStyle w:val="Odstavecseseznamem"/>
              <w:numPr>
                <w:ilvl w:val="0"/>
                <w:numId w:val="10"/>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Mgr. Veronika Pečivová</w:t>
            </w:r>
            <w:r>
              <w:rPr>
                <w:bCs/>
              </w:rPr>
              <w:t xml:space="preserve"> </w:t>
            </w:r>
            <w:r w:rsidRPr="008271D7">
              <w:t xml:space="preserve">– </w:t>
            </w:r>
            <w:r w:rsidR="000B5290">
              <w:t xml:space="preserve">vedení seminářů </w:t>
            </w:r>
            <w:r>
              <w:t>(100%)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1"/>
              </w:numPr>
              <w:ind w:left="247" w:hanging="284"/>
            </w:pPr>
            <w:r w:rsidRPr="002401C8">
              <w:rPr>
                <w:color w:val="000000"/>
                <w:shd w:val="clear" w:color="auto" w:fill="FFFFFF"/>
              </w:rPr>
              <w:t>Pravidla čtení španělských slov</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1"/>
              </w:numPr>
              <w:ind w:left="247" w:hanging="284"/>
            </w:pPr>
            <w:r w:rsidRPr="002401C8">
              <w:rPr>
                <w:color w:val="000000"/>
                <w:shd w:val="clear" w:color="auto" w:fill="FFFFFF"/>
              </w:rPr>
              <w:t>Rod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sloves: SER, LLAMARSE, TRABAJAR, VIVIR, ESTAR, TENER</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Přízvuk</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Tvoření otázek pomocí: DÓNDE, QUÉ, DE DÓNDE, CÓMO</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Zájmena ukazovací a přivlastňovací</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Množné číslo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prostý pravidelných sloves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Člen určitý: EL, LA, LOS, LAS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Předložkové vazby: E</w:t>
            </w:r>
            <w:r w:rsidR="000B5290">
              <w:rPr>
                <w:color w:val="000000"/>
                <w:shd w:val="clear" w:color="auto" w:fill="FFFFFF"/>
              </w:rPr>
              <w:t>NCIMA DE, DEBAJO DE, AL LADO DE.</w:t>
            </w:r>
          </w:p>
          <w:p w:rsidR="00FF170D" w:rsidRPr="002401C8" w:rsidRDefault="00FF170D" w:rsidP="00345580">
            <w:pPr>
              <w:pStyle w:val="Odstavecseseznamem"/>
              <w:numPr>
                <w:ilvl w:val="0"/>
                <w:numId w:val="11"/>
              </w:numPr>
              <w:ind w:left="247" w:hanging="284"/>
            </w:pPr>
            <w:r w:rsidRPr="002401C8">
              <w:rPr>
                <w:color w:val="000000"/>
                <w:shd w:val="clear" w:color="auto" w:fill="FFFFFF"/>
              </w:rPr>
              <w:t>Základní a řadové číslovky</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rsidR="000B5290">
              <w:t>vedení seminářů</w:t>
            </w:r>
            <w:r>
              <w:t xml:space="preserv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Přítomný čas sloves IR, DAR, VENIR, SEGUIR, orientace ve městě</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Použití sloves HAY x ESTAR, neurčité členy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Číslovky, hodiny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Rozkaz</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V</w:t>
            </w:r>
            <w:r w:rsidR="000B5290">
              <w:rPr>
                <w:color w:val="000000"/>
                <w:shd w:val="clear" w:color="auto" w:fill="FFFFFF"/>
              </w:rPr>
              <w:t> </w:t>
            </w:r>
            <w:r w:rsidRPr="002401C8">
              <w:rPr>
                <w:color w:val="000000"/>
                <w:shd w:val="clear" w:color="auto" w:fill="FFFFFF"/>
              </w:rPr>
              <w:t>restauraci</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Slovesa GUSTAR a QUEDAR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QUERER, PODER, HACER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Popis osoby</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Předložky A, DE, EN, CON, přivlastňovací zájmena</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SALIR, VOLVER, EMPEZAR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 xml:space="preserve">Evaluace </w:t>
            </w:r>
            <w:r w:rsidR="000B5290">
              <w:rPr>
                <w:color w:val="000000"/>
                <w:shd w:val="clear" w:color="auto" w:fill="FFFFFF"/>
              </w:rPr>
              <w:t>–</w:t>
            </w:r>
            <w:r w:rsidRPr="002401C8">
              <w:rPr>
                <w:color w:val="000000"/>
                <w:shd w:val="clear" w:color="auto" w:fill="FFFFFF"/>
              </w:rPr>
              <w:t xml:space="preserve"> test</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A6953">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 xml:space="preserve">M.A. </w:t>
            </w:r>
            <w:r w:rsidR="00CA6953">
              <w:t>Xiaofang Chen</w:t>
            </w:r>
            <w:r w:rsidR="00CA6953" w:rsidRPr="008271D7">
              <w:t xml:space="preserve"> </w:t>
            </w:r>
            <w:r w:rsidRPr="008271D7">
              <w:t xml:space="preserve">– </w:t>
            </w:r>
            <w:r w:rsidR="000B5290">
              <w:t>vedení seminářů</w:t>
            </w:r>
            <w:r>
              <w:t xml:space="preserv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9E237D" w:rsidRDefault="00FF170D" w:rsidP="004D784A">
            <w:pPr>
              <w:pStyle w:val="Odstavecseseznamem"/>
              <w:numPr>
                <w:ilvl w:val="0"/>
                <w:numId w:val="27"/>
              </w:numPr>
              <w:ind w:left="247" w:hanging="247"/>
              <w:jc w:val="both"/>
              <w:rPr>
                <w:color w:val="000000"/>
                <w:shd w:val="clear" w:color="auto" w:fill="FFFFFF"/>
              </w:rPr>
            </w:pPr>
            <w:r w:rsidRPr="002401C8">
              <w:t>Čínská výslovnost</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Pozdravy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Členové rodiny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Zaměstnání</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Národnosti, země</w:t>
            </w:r>
            <w:r w:rsidR="000B5290">
              <w:t>.</w:t>
            </w:r>
          </w:p>
          <w:p w:rsidR="00FF170D" w:rsidRPr="002401C8" w:rsidRDefault="00FF170D" w:rsidP="00345580">
            <w:pPr>
              <w:pStyle w:val="Odstavecseseznamem"/>
              <w:numPr>
                <w:ilvl w:val="0"/>
                <w:numId w:val="13"/>
              </w:numPr>
              <w:ind w:left="247" w:hanging="247"/>
              <w:jc w:val="both"/>
            </w:pPr>
            <w:r w:rsidRPr="002401C8">
              <w:t>Počet, čísla, čas</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 xml:space="preserve">M.A. </w:t>
            </w:r>
            <w:r w:rsidR="00CA6953">
              <w:t>Xiaofang Chen</w:t>
            </w:r>
            <w:r w:rsidR="00CA6953" w:rsidRPr="008271D7">
              <w:t xml:space="preserve"> </w:t>
            </w:r>
            <w:r w:rsidRPr="008271D7">
              <w:t xml:space="preserve">– </w:t>
            </w:r>
            <w:r w:rsidR="000B5290">
              <w:t xml:space="preserve">vedení seminářů </w:t>
            </w:r>
            <w:r>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345580">
            <w:pPr>
              <w:pStyle w:val="Odstavecseseznamem"/>
              <w:numPr>
                <w:ilvl w:val="0"/>
                <w:numId w:val="14"/>
              </w:numPr>
              <w:ind w:left="247" w:hanging="247"/>
              <w:rPr>
                <w:color w:val="000000"/>
                <w:shd w:val="clear" w:color="auto" w:fill="FFFFFF"/>
              </w:rPr>
            </w:pPr>
            <w:r w:rsidRPr="002401C8">
              <w:t>Městská doprava a cestování</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Na poště, v</w:t>
            </w:r>
            <w:r w:rsidR="000B5290">
              <w:t> </w:t>
            </w:r>
            <w:r w:rsidRPr="002401C8">
              <w:t>obchodě</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Studium, škola, univerzita</w:t>
            </w:r>
            <w:r w:rsidR="000B5290">
              <w:t>.</w:t>
            </w:r>
          </w:p>
          <w:p w:rsidR="00FF170D" w:rsidRPr="004E1CB1" w:rsidRDefault="00FF170D" w:rsidP="00345580">
            <w:pPr>
              <w:pStyle w:val="Odstavecseseznamem"/>
              <w:numPr>
                <w:ilvl w:val="0"/>
                <w:numId w:val="14"/>
              </w:numPr>
              <w:ind w:left="247" w:hanging="247"/>
              <w:rPr>
                <w:color w:val="000000"/>
                <w:shd w:val="clear" w:color="auto" w:fill="FFFFFF"/>
              </w:rPr>
            </w:pPr>
            <w:r w:rsidRPr="002401C8">
              <w:t>Restaurace, čínské jídlo</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0B5290">
            <w:pPr>
              <w:jc w:val="both"/>
            </w:pPr>
            <w:r w:rsidRPr="009A4AD5">
              <w:rPr>
                <w:bCs/>
                <w:szCs w:val="19"/>
              </w:rPr>
              <w:t>PhDr. Jana Semotamová</w:t>
            </w:r>
            <w:r>
              <w:rPr>
                <w:bCs/>
                <w:szCs w:val="19"/>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Default="00FC78C3" w:rsidP="00FC78C3">
            <w:pPr>
              <w:jc w:val="both"/>
              <w:rPr>
                <w:ins w:id="1905" w:author="Neubauerová Bronislava" w:date="2019-08-29T13:15:00Z"/>
              </w:rPr>
            </w:pPr>
            <w:r w:rsidRPr="001E14E8">
              <w:t xml:space="preserve">Po úspěšném absolvování zimního a letního semestru bude student schopen složit Cambridge First </w:t>
            </w:r>
            <w:r>
              <w:t>English Certificate</w:t>
            </w:r>
            <w:r w:rsidRPr="001E14E8">
              <w:t>.</w:t>
            </w:r>
          </w:p>
          <w:p w:rsidR="008A1E20" w:rsidRDefault="008A1E20" w:rsidP="008A1E20">
            <w:pPr>
              <w:jc w:val="both"/>
              <w:rPr>
                <w:ins w:id="1906" w:author="Neubauerová Bronislava" w:date="2019-08-29T13:15:00Z"/>
              </w:rPr>
            </w:pPr>
            <w:ins w:id="1907" w:author="Neubauerová Bronislava" w:date="2019-08-29T13:15:00Z">
              <w:r>
                <w:t></w:t>
              </w:r>
              <w:r>
                <w:tab/>
                <w:t xml:space="preserve">Denní život, popis osob, vztahy </w:t>
              </w:r>
            </w:ins>
          </w:p>
          <w:p w:rsidR="008A1E20" w:rsidRDefault="008A1E20" w:rsidP="008A1E20">
            <w:pPr>
              <w:jc w:val="both"/>
              <w:rPr>
                <w:ins w:id="1908" w:author="Neubauerová Bronislava" w:date="2019-08-29T13:15:00Z"/>
              </w:rPr>
            </w:pPr>
            <w:ins w:id="1909" w:author="Neubauerová Bronislava" w:date="2019-08-29T13:15:00Z">
              <w:r>
                <w:t></w:t>
              </w:r>
              <w:r>
                <w:tab/>
                <w:t xml:space="preserve">Stravování </w:t>
              </w:r>
            </w:ins>
          </w:p>
          <w:p w:rsidR="008A1E20" w:rsidRDefault="008A1E20" w:rsidP="008A1E20">
            <w:pPr>
              <w:jc w:val="both"/>
              <w:rPr>
                <w:ins w:id="1910" w:author="Neubauerová Bronislava" w:date="2019-08-29T13:15:00Z"/>
              </w:rPr>
            </w:pPr>
            <w:ins w:id="1911" w:author="Neubauerová Bronislava" w:date="2019-08-29T13:15:00Z">
              <w:r>
                <w:t></w:t>
              </w:r>
              <w:r>
                <w:tab/>
                <w:t xml:space="preserve">Cestování, turismus, doprava, zvyky </w:t>
              </w:r>
            </w:ins>
          </w:p>
          <w:p w:rsidR="008A1E20" w:rsidRDefault="008A1E20" w:rsidP="008A1E20">
            <w:pPr>
              <w:jc w:val="both"/>
              <w:rPr>
                <w:ins w:id="1912" w:author="Neubauerová Bronislava" w:date="2019-08-29T13:15:00Z"/>
              </w:rPr>
            </w:pPr>
            <w:ins w:id="1913" w:author="Neubauerová Bronislava" w:date="2019-08-29T13:15:00Z">
              <w:r>
                <w:t></w:t>
              </w:r>
              <w:r>
                <w:tab/>
                <w:t xml:space="preserve">Zábava, kultura, volný čas </w:t>
              </w:r>
            </w:ins>
          </w:p>
          <w:p w:rsidR="008A1E20" w:rsidRDefault="008A1E20" w:rsidP="008A1E20">
            <w:pPr>
              <w:jc w:val="both"/>
              <w:rPr>
                <w:ins w:id="1914" w:author="Neubauerová Bronislava" w:date="2019-08-29T13:15:00Z"/>
              </w:rPr>
            </w:pPr>
            <w:ins w:id="1915" w:author="Neubauerová Bronislava" w:date="2019-08-29T13:15:00Z">
              <w:r>
                <w:t></w:t>
              </w:r>
              <w:r>
                <w:tab/>
                <w:t xml:space="preserve">Vzdělávání, kariéra, zaměstnání </w:t>
              </w:r>
            </w:ins>
          </w:p>
          <w:p w:rsidR="008A1E20" w:rsidRDefault="008A1E20" w:rsidP="008A1E20">
            <w:pPr>
              <w:jc w:val="both"/>
              <w:rPr>
                <w:ins w:id="1916" w:author="Neubauerová Bronislava" w:date="2019-08-29T13:15:00Z"/>
              </w:rPr>
            </w:pPr>
            <w:ins w:id="1917" w:author="Neubauerová Bronislava" w:date="2019-08-29T13:15:00Z">
              <w:r>
                <w:t></w:t>
              </w:r>
              <w:r>
                <w:tab/>
                <w:t xml:space="preserve">Přehled slovesných časů - přítomný, minulý, budoucí </w:t>
              </w:r>
            </w:ins>
          </w:p>
          <w:p w:rsidR="008A1E20" w:rsidRDefault="008A1E20" w:rsidP="008A1E20">
            <w:pPr>
              <w:jc w:val="both"/>
              <w:rPr>
                <w:ins w:id="1918" w:author="Neubauerová Bronislava" w:date="2019-08-29T13:15:00Z"/>
              </w:rPr>
            </w:pPr>
            <w:ins w:id="1919" w:author="Neubauerová Bronislava" w:date="2019-08-29T13:15:00Z">
              <w:r>
                <w:t></w:t>
              </w:r>
              <w:r>
                <w:tab/>
                <w:t xml:space="preserve">Modální slovesa </w:t>
              </w:r>
            </w:ins>
          </w:p>
          <w:p w:rsidR="008A1E20" w:rsidRDefault="008A1E20" w:rsidP="008A1E20">
            <w:pPr>
              <w:jc w:val="both"/>
              <w:rPr>
                <w:ins w:id="1920" w:author="Neubauerová Bronislava" w:date="2019-08-29T13:15:00Z"/>
              </w:rPr>
            </w:pPr>
            <w:ins w:id="1921" w:author="Neubauerová Bronislava" w:date="2019-08-29T13:15:00Z">
              <w:r>
                <w:t></w:t>
              </w:r>
              <w:r>
                <w:tab/>
                <w:t xml:space="preserve">Frázová slovesa </w:t>
              </w:r>
            </w:ins>
          </w:p>
          <w:p w:rsidR="008A1E20" w:rsidRDefault="008A1E20" w:rsidP="008A1E20">
            <w:pPr>
              <w:jc w:val="both"/>
              <w:rPr>
                <w:ins w:id="1922" w:author="Neubauerová Bronislava" w:date="2019-08-29T13:15:00Z"/>
              </w:rPr>
            </w:pPr>
            <w:ins w:id="1923" w:author="Neubauerová Bronislava" w:date="2019-08-29T13:15:00Z">
              <w:r>
                <w:t></w:t>
              </w:r>
              <w:r>
                <w:tab/>
                <w:t xml:space="preserve">Počitatelná a nepočitatelná podstatná jména </w:t>
              </w:r>
            </w:ins>
          </w:p>
          <w:p w:rsidR="008A1E20" w:rsidRDefault="008A1E20" w:rsidP="008A1E20">
            <w:pPr>
              <w:jc w:val="both"/>
              <w:rPr>
                <w:ins w:id="1924" w:author="Neubauerová Bronislava" w:date="2019-08-29T13:15:00Z"/>
              </w:rPr>
            </w:pPr>
            <w:ins w:id="1925" w:author="Neubauerová Bronislava" w:date="2019-08-29T13:15:00Z">
              <w:r>
                <w:t></w:t>
              </w:r>
              <w:r>
                <w:tab/>
                <w:t xml:space="preserve">Přídavná jména </w:t>
              </w:r>
            </w:ins>
          </w:p>
          <w:p w:rsidR="008A1E20" w:rsidRDefault="008A1E20" w:rsidP="008A1E20">
            <w:pPr>
              <w:jc w:val="both"/>
              <w:rPr>
                <w:ins w:id="1926" w:author="Neubauerová Bronislava" w:date="2019-08-29T13:15:00Z"/>
              </w:rPr>
            </w:pPr>
            <w:ins w:id="1927" w:author="Neubauerová Bronislava" w:date="2019-08-29T13:15:00Z">
              <w:r>
                <w:t></w:t>
              </w:r>
              <w:r>
                <w:tab/>
                <w:t xml:space="preserve">Tvorba slov </w:t>
              </w:r>
            </w:ins>
          </w:p>
          <w:p w:rsidR="008A1E20" w:rsidRDefault="008A1E20" w:rsidP="008A1E20">
            <w:pPr>
              <w:jc w:val="both"/>
              <w:rPr>
                <w:ins w:id="1928" w:author="Neubauerová Bronislava" w:date="2019-08-29T13:15:00Z"/>
              </w:rPr>
            </w:pPr>
            <w:ins w:id="1929" w:author="Neubauerová Bronislava" w:date="2019-08-29T13:15:00Z">
              <w:r>
                <w:t></w:t>
              </w:r>
              <w:r>
                <w:tab/>
                <w:t xml:space="preserve">Neformální dopis </w:t>
              </w:r>
            </w:ins>
          </w:p>
          <w:p w:rsidR="008A1E20" w:rsidRDefault="008A1E20" w:rsidP="008A1E20">
            <w:pPr>
              <w:jc w:val="both"/>
              <w:rPr>
                <w:ins w:id="1930" w:author="Neubauerová Bronislava" w:date="2019-08-29T13:15:00Z"/>
              </w:rPr>
            </w:pPr>
            <w:ins w:id="1931" w:author="Neubauerová Bronislava" w:date="2019-08-29T13:15:00Z">
              <w:r>
                <w:t></w:t>
              </w:r>
              <w:r>
                <w:tab/>
                <w:t xml:space="preserve">Formální dopis </w:t>
              </w:r>
            </w:ins>
          </w:p>
          <w:p w:rsidR="008A1E20" w:rsidRPr="00FE66BA" w:rsidRDefault="008A1E20" w:rsidP="008A1E20">
            <w:pPr>
              <w:jc w:val="both"/>
            </w:pPr>
            <w:ins w:id="1932" w:author="Neubauerová Bronislava" w:date="2019-08-29T13:15:00Z">
              <w:r>
                <w:t></w:t>
              </w:r>
              <w:r>
                <w:tab/>
                <w:t>Žádost o zaměstnání</w:t>
              </w:r>
            </w:ins>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Del="006C3EBD" w:rsidRDefault="00FF170D" w:rsidP="00FF170D">
      <w:pPr>
        <w:rPr>
          <w:del w:id="1933" w:author="Drahomíra Pavelková" w:date="2019-09-02T15:40:00Z"/>
        </w:rPr>
      </w:pPr>
    </w:p>
    <w:p w:rsidR="00FF170D" w:rsidRDefault="00FF170D" w:rsidP="00FF170D">
      <w:del w:id="1934" w:author="Drahomíra Pavelková" w:date="2019-09-02T15:40:00Z">
        <w:r w:rsidDel="006C3EB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rsidR="000B5290">
              <w:t>vedení seminářů</w:t>
            </w:r>
            <w:r>
              <w:t xml:space="preserv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rPr>
                <w:ins w:id="1935" w:author="Neubauerová Bronislava" w:date="2019-08-29T13:17:00Z"/>
              </w:rPr>
            </w:pPr>
            <w:r w:rsidRPr="00821A52">
              <w:t xml:space="preserve">Po úspěšném absolvování zimního a letního semestru bude student schopen složit Cambridge First </w:t>
            </w:r>
            <w:r>
              <w:t>English Certificate</w:t>
            </w:r>
            <w:r w:rsidRPr="00821A52">
              <w:t>.</w:t>
            </w:r>
          </w:p>
          <w:p w:rsidR="008A1E20" w:rsidRDefault="008A1E20" w:rsidP="008A1E20">
            <w:pPr>
              <w:jc w:val="both"/>
              <w:rPr>
                <w:ins w:id="1936" w:author="Neubauerová Bronislava" w:date="2019-08-29T13:17:00Z"/>
              </w:rPr>
            </w:pPr>
            <w:ins w:id="1937" w:author="Neubauerová Bronislava" w:date="2019-08-29T13:17:00Z">
              <w:r>
                <w:t></w:t>
              </w:r>
              <w:r>
                <w:tab/>
                <w:t xml:space="preserve">Zdraví, sport </w:t>
              </w:r>
            </w:ins>
          </w:p>
          <w:p w:rsidR="008A1E20" w:rsidRDefault="008A1E20" w:rsidP="008A1E20">
            <w:pPr>
              <w:jc w:val="both"/>
              <w:rPr>
                <w:ins w:id="1938" w:author="Neubauerová Bronislava" w:date="2019-08-29T13:17:00Z"/>
              </w:rPr>
            </w:pPr>
            <w:ins w:id="1939" w:author="Neubauerová Bronislava" w:date="2019-08-29T13:17:00Z">
              <w:r>
                <w:t></w:t>
              </w:r>
              <w:r>
                <w:tab/>
                <w:t>Životní prostředí, počasí</w:t>
              </w:r>
            </w:ins>
          </w:p>
          <w:p w:rsidR="008A1E20" w:rsidRDefault="008A1E20" w:rsidP="008A1E20">
            <w:pPr>
              <w:jc w:val="both"/>
              <w:rPr>
                <w:ins w:id="1940" w:author="Neubauerová Bronislava" w:date="2019-08-29T13:17:00Z"/>
              </w:rPr>
            </w:pPr>
            <w:ins w:id="1941" w:author="Neubauerová Bronislava" w:date="2019-08-29T13:17:00Z">
              <w:r>
                <w:t></w:t>
              </w:r>
              <w:r>
                <w:tab/>
                <w:t xml:space="preserve">Věda, technologie </w:t>
              </w:r>
            </w:ins>
          </w:p>
          <w:p w:rsidR="008A1E20" w:rsidRDefault="008A1E20" w:rsidP="008A1E20">
            <w:pPr>
              <w:jc w:val="both"/>
              <w:rPr>
                <w:ins w:id="1942" w:author="Neubauerová Bronislava" w:date="2019-08-29T13:17:00Z"/>
              </w:rPr>
            </w:pPr>
            <w:ins w:id="1943" w:author="Neubauerová Bronislava" w:date="2019-08-29T13:17:00Z">
              <w:r>
                <w:t></w:t>
              </w:r>
              <w:r>
                <w:tab/>
                <w:t xml:space="preserve">Sdělovací prostředky, celebrity </w:t>
              </w:r>
            </w:ins>
          </w:p>
          <w:p w:rsidR="008A1E20" w:rsidRDefault="008A1E20" w:rsidP="008A1E20">
            <w:pPr>
              <w:jc w:val="both"/>
              <w:rPr>
                <w:ins w:id="1944" w:author="Neubauerová Bronislava" w:date="2019-08-29T13:17:00Z"/>
              </w:rPr>
            </w:pPr>
            <w:ins w:id="1945" w:author="Neubauerová Bronislava" w:date="2019-08-29T13:17:00Z">
              <w:r>
                <w:t></w:t>
              </w:r>
              <w:r>
                <w:tab/>
                <w:t xml:space="preserve">Nakupování, móda </w:t>
              </w:r>
            </w:ins>
          </w:p>
          <w:p w:rsidR="008A1E20" w:rsidRDefault="008A1E20" w:rsidP="008A1E20">
            <w:pPr>
              <w:jc w:val="both"/>
              <w:rPr>
                <w:ins w:id="1946" w:author="Neubauerová Bronislava" w:date="2019-08-29T13:17:00Z"/>
              </w:rPr>
            </w:pPr>
            <w:ins w:id="1947" w:author="Neubauerová Bronislava" w:date="2019-08-29T13:17:00Z">
              <w:r>
                <w:t></w:t>
              </w:r>
              <w:r>
                <w:tab/>
                <w:t xml:space="preserve">Vztažné věty - určující a neurčující </w:t>
              </w:r>
            </w:ins>
          </w:p>
          <w:p w:rsidR="008A1E20" w:rsidRDefault="008A1E20" w:rsidP="008A1E20">
            <w:pPr>
              <w:jc w:val="both"/>
              <w:rPr>
                <w:ins w:id="1948" w:author="Neubauerová Bronislava" w:date="2019-08-29T13:17:00Z"/>
              </w:rPr>
            </w:pPr>
            <w:ins w:id="1949" w:author="Neubauerová Bronislava" w:date="2019-08-29T13:17:00Z">
              <w:r>
                <w:t></w:t>
              </w:r>
              <w:r>
                <w:tab/>
                <w:t xml:space="preserve">Kondicionály </w:t>
              </w:r>
            </w:ins>
          </w:p>
          <w:p w:rsidR="008A1E20" w:rsidRDefault="008A1E20" w:rsidP="008A1E20">
            <w:pPr>
              <w:jc w:val="both"/>
              <w:rPr>
                <w:ins w:id="1950" w:author="Neubauerová Bronislava" w:date="2019-08-29T13:17:00Z"/>
              </w:rPr>
            </w:pPr>
            <w:ins w:id="1951" w:author="Neubauerová Bronislava" w:date="2019-08-29T13:17:00Z">
              <w:r>
                <w:t></w:t>
              </w:r>
              <w:r>
                <w:tab/>
                <w:t xml:space="preserve">Přídavná jména a příslovce </w:t>
              </w:r>
            </w:ins>
          </w:p>
          <w:p w:rsidR="008A1E20" w:rsidRDefault="008A1E20" w:rsidP="008A1E20">
            <w:pPr>
              <w:jc w:val="both"/>
              <w:rPr>
                <w:ins w:id="1952" w:author="Neubauerová Bronislava" w:date="2019-08-29T13:17:00Z"/>
              </w:rPr>
            </w:pPr>
            <w:ins w:id="1953" w:author="Neubauerová Bronislava" w:date="2019-08-29T13:17:00Z">
              <w:r>
                <w:t></w:t>
              </w:r>
              <w:r>
                <w:tab/>
                <w:t xml:space="preserve">Trpný rod </w:t>
              </w:r>
            </w:ins>
          </w:p>
          <w:p w:rsidR="008A1E20" w:rsidRDefault="008A1E20" w:rsidP="008A1E20">
            <w:pPr>
              <w:jc w:val="both"/>
              <w:rPr>
                <w:ins w:id="1954" w:author="Neubauerová Bronislava" w:date="2019-08-29T13:17:00Z"/>
              </w:rPr>
            </w:pPr>
            <w:ins w:id="1955" w:author="Neubauerová Bronislava" w:date="2019-08-29T13:17:00Z">
              <w:r>
                <w:t></w:t>
              </w:r>
              <w:r>
                <w:tab/>
                <w:t xml:space="preserve">Členy </w:t>
              </w:r>
            </w:ins>
          </w:p>
          <w:p w:rsidR="008A1E20" w:rsidRDefault="008A1E20" w:rsidP="008A1E20">
            <w:pPr>
              <w:jc w:val="both"/>
              <w:rPr>
                <w:ins w:id="1956" w:author="Neubauerová Bronislava" w:date="2019-08-29T13:17:00Z"/>
              </w:rPr>
            </w:pPr>
            <w:ins w:id="1957" w:author="Neubauerová Bronislava" w:date="2019-08-29T13:17:00Z">
              <w:r>
                <w:t></w:t>
              </w:r>
              <w:r>
                <w:tab/>
                <w:t xml:space="preserve">Frázová slovesa </w:t>
              </w:r>
            </w:ins>
          </w:p>
          <w:p w:rsidR="008A1E20" w:rsidRDefault="008A1E20" w:rsidP="008A1E20">
            <w:pPr>
              <w:jc w:val="both"/>
              <w:rPr>
                <w:ins w:id="1958" w:author="Neubauerová Bronislava" w:date="2019-08-29T13:17:00Z"/>
              </w:rPr>
            </w:pPr>
            <w:ins w:id="1959" w:author="Neubauerová Bronislava" w:date="2019-08-29T13:17:00Z">
              <w:r>
                <w:t></w:t>
              </w:r>
              <w:r>
                <w:tab/>
                <w:t xml:space="preserve">Tvoření slov </w:t>
              </w:r>
            </w:ins>
          </w:p>
          <w:p w:rsidR="008A1E20" w:rsidRDefault="008A1E20" w:rsidP="008A1E20">
            <w:pPr>
              <w:jc w:val="both"/>
              <w:rPr>
                <w:ins w:id="1960" w:author="Neubauerová Bronislava" w:date="2019-08-29T13:17:00Z"/>
              </w:rPr>
            </w:pPr>
            <w:ins w:id="1961" w:author="Neubauerová Bronislava" w:date="2019-08-29T13:17:00Z">
              <w:r>
                <w:t></w:t>
              </w:r>
              <w:r>
                <w:tab/>
                <w:t xml:space="preserve">Dopis, esej </w:t>
              </w:r>
            </w:ins>
          </w:p>
          <w:p w:rsidR="008A1E20" w:rsidRDefault="008A1E20" w:rsidP="008A1E20">
            <w:pPr>
              <w:jc w:val="both"/>
            </w:pPr>
            <w:ins w:id="1962" w:author="Neubauerová Bronislava" w:date="2019-08-29T13:17:00Z">
              <w:r>
                <w:t></w:t>
              </w:r>
              <w:r>
                <w:tab/>
                <w:t>Článek, zpráva</w:t>
              </w:r>
            </w:ins>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Del="006C3EBD" w:rsidRDefault="00FF170D" w:rsidP="00FF170D">
      <w:pPr>
        <w:rPr>
          <w:del w:id="1963" w:author="Drahomíra Pavelková" w:date="2019-09-02T15:40:00Z"/>
        </w:rPr>
      </w:pPr>
    </w:p>
    <w:p w:rsidR="00FF170D" w:rsidRDefault="00FF170D" w:rsidP="00FF170D">
      <w:del w:id="1964" w:author="Drahomíra Pavelková" w:date="2019-09-02T15:40:00Z">
        <w:r w:rsidDel="006C3EBD">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Default="00FC78C3" w:rsidP="00FC78C3">
            <w:pPr>
              <w:jc w:val="both"/>
              <w:rPr>
                <w:ins w:id="1965" w:author="Neubauerová Bronislava" w:date="2019-08-29T13:18:00Z"/>
              </w:rPr>
            </w:pPr>
            <w:r w:rsidRPr="00BC7252">
              <w:t>Po úspěšném absolvování zimního a letního semestru bude student s</w:t>
            </w:r>
            <w:r>
              <w:t>chopen složit Cambridge English Advanced.</w:t>
            </w:r>
          </w:p>
          <w:p w:rsidR="008A1E20" w:rsidRDefault="008A1E20" w:rsidP="008A1E20">
            <w:pPr>
              <w:jc w:val="both"/>
              <w:rPr>
                <w:ins w:id="1966" w:author="Neubauerová Bronislava" w:date="2019-08-29T13:18:00Z"/>
              </w:rPr>
            </w:pPr>
            <w:ins w:id="1967" w:author="Neubauerová Bronislava" w:date="2019-08-29T13:18:00Z">
              <w:r>
                <w:t></w:t>
              </w:r>
              <w:r>
                <w:tab/>
                <w:t xml:space="preserve">Události, sdělovací prostředky </w:t>
              </w:r>
            </w:ins>
          </w:p>
          <w:p w:rsidR="008A1E20" w:rsidRDefault="008A1E20" w:rsidP="008A1E20">
            <w:pPr>
              <w:jc w:val="both"/>
              <w:rPr>
                <w:ins w:id="1968" w:author="Neubauerová Bronislava" w:date="2019-08-29T13:18:00Z"/>
              </w:rPr>
            </w:pPr>
            <w:ins w:id="1969" w:author="Neubauerová Bronislava" w:date="2019-08-29T13:18:00Z">
              <w:r>
                <w:t></w:t>
              </w:r>
              <w:r>
                <w:tab/>
                <w:t xml:space="preserve">Cestování, zvyky a tradice </w:t>
              </w:r>
            </w:ins>
          </w:p>
          <w:p w:rsidR="008A1E20" w:rsidRDefault="008A1E20" w:rsidP="008A1E20">
            <w:pPr>
              <w:jc w:val="both"/>
              <w:rPr>
                <w:ins w:id="1970" w:author="Neubauerová Bronislava" w:date="2019-08-29T13:18:00Z"/>
              </w:rPr>
            </w:pPr>
            <w:ins w:id="1971" w:author="Neubauerová Bronislava" w:date="2019-08-29T13:18:00Z">
              <w:r>
                <w:t></w:t>
              </w:r>
              <w:r>
                <w:tab/>
                <w:t xml:space="preserve">Lidské chování a vztahy </w:t>
              </w:r>
            </w:ins>
          </w:p>
          <w:p w:rsidR="008A1E20" w:rsidRDefault="008A1E20" w:rsidP="008A1E20">
            <w:pPr>
              <w:jc w:val="both"/>
              <w:rPr>
                <w:ins w:id="1972" w:author="Neubauerová Bronislava" w:date="2019-08-29T13:18:00Z"/>
              </w:rPr>
            </w:pPr>
            <w:ins w:id="1973" w:author="Neubauerová Bronislava" w:date="2019-08-29T13:18:00Z">
              <w:r>
                <w:t></w:t>
              </w:r>
              <w:r>
                <w:tab/>
                <w:t xml:space="preserve">Peníze a obchod </w:t>
              </w:r>
            </w:ins>
          </w:p>
          <w:p w:rsidR="008A1E20" w:rsidRDefault="008A1E20" w:rsidP="008A1E20">
            <w:pPr>
              <w:jc w:val="both"/>
              <w:rPr>
                <w:ins w:id="1974" w:author="Neubauerová Bronislava" w:date="2019-08-29T13:18:00Z"/>
              </w:rPr>
            </w:pPr>
            <w:ins w:id="1975" w:author="Neubauerová Bronislava" w:date="2019-08-29T13:18:00Z">
              <w:r>
                <w:t></w:t>
              </w:r>
              <w:r>
                <w:tab/>
                <w:t xml:space="preserve">Zdraví a sport </w:t>
              </w:r>
            </w:ins>
          </w:p>
          <w:p w:rsidR="008A1E20" w:rsidRDefault="008A1E20" w:rsidP="008A1E20">
            <w:pPr>
              <w:jc w:val="both"/>
              <w:rPr>
                <w:ins w:id="1976" w:author="Neubauerová Bronislava" w:date="2019-08-29T13:18:00Z"/>
              </w:rPr>
            </w:pPr>
            <w:ins w:id="1977" w:author="Neubauerová Bronislava" w:date="2019-08-29T13:18:00Z">
              <w:r>
                <w:t></w:t>
              </w:r>
              <w:r>
                <w:tab/>
                <w:t xml:space="preserve">Přehled slovesných časů - přítomný, minulý, budoucí </w:t>
              </w:r>
            </w:ins>
          </w:p>
          <w:p w:rsidR="008A1E20" w:rsidRDefault="008A1E20" w:rsidP="008A1E20">
            <w:pPr>
              <w:jc w:val="both"/>
              <w:rPr>
                <w:ins w:id="1978" w:author="Neubauerová Bronislava" w:date="2019-08-29T13:18:00Z"/>
              </w:rPr>
            </w:pPr>
            <w:ins w:id="1979" w:author="Neubauerová Bronislava" w:date="2019-08-29T13:18:00Z">
              <w:r>
                <w:t></w:t>
              </w:r>
              <w:r>
                <w:tab/>
                <w:t xml:space="preserve">Participium </w:t>
              </w:r>
            </w:ins>
          </w:p>
          <w:p w:rsidR="008A1E20" w:rsidRDefault="008A1E20" w:rsidP="008A1E20">
            <w:pPr>
              <w:jc w:val="both"/>
              <w:rPr>
                <w:ins w:id="1980" w:author="Neubauerová Bronislava" w:date="2019-08-29T13:18:00Z"/>
              </w:rPr>
            </w:pPr>
            <w:ins w:id="1981" w:author="Neubauerová Bronislava" w:date="2019-08-29T13:18:00Z">
              <w:r>
                <w:t></w:t>
              </w:r>
              <w:r>
                <w:tab/>
                <w:t xml:space="preserve">Souslednost časová </w:t>
              </w:r>
            </w:ins>
          </w:p>
          <w:p w:rsidR="008A1E20" w:rsidRDefault="008A1E20" w:rsidP="008A1E20">
            <w:pPr>
              <w:jc w:val="both"/>
              <w:rPr>
                <w:ins w:id="1982" w:author="Neubauerová Bronislava" w:date="2019-08-29T13:18:00Z"/>
              </w:rPr>
            </w:pPr>
            <w:ins w:id="1983" w:author="Neubauerová Bronislava" w:date="2019-08-29T13:18:00Z">
              <w:r>
                <w:t></w:t>
              </w:r>
              <w:r>
                <w:tab/>
                <w:t xml:space="preserve">Trpný rod </w:t>
              </w:r>
            </w:ins>
          </w:p>
          <w:p w:rsidR="008A1E20" w:rsidRDefault="008A1E20" w:rsidP="008A1E20">
            <w:pPr>
              <w:jc w:val="both"/>
              <w:rPr>
                <w:ins w:id="1984" w:author="Neubauerová Bronislava" w:date="2019-08-29T13:18:00Z"/>
              </w:rPr>
            </w:pPr>
            <w:ins w:id="1985" w:author="Neubauerová Bronislava" w:date="2019-08-29T13:18:00Z">
              <w:r>
                <w:t></w:t>
              </w:r>
              <w:r>
                <w:tab/>
                <w:t>Podmínkové věty</w:t>
              </w:r>
            </w:ins>
          </w:p>
          <w:p w:rsidR="008A1E20" w:rsidRDefault="008A1E20" w:rsidP="008A1E20">
            <w:pPr>
              <w:jc w:val="both"/>
              <w:rPr>
                <w:ins w:id="1986" w:author="Neubauerová Bronislava" w:date="2019-08-29T13:18:00Z"/>
              </w:rPr>
            </w:pPr>
            <w:ins w:id="1987" w:author="Neubauerová Bronislava" w:date="2019-08-29T13:18:00Z">
              <w:r>
                <w:t></w:t>
              </w:r>
              <w:r>
                <w:tab/>
                <w:t xml:space="preserve">Tvorba slov předpony, přípony </w:t>
              </w:r>
            </w:ins>
          </w:p>
          <w:p w:rsidR="008A1E20" w:rsidRDefault="008A1E20" w:rsidP="008A1E20">
            <w:pPr>
              <w:jc w:val="both"/>
              <w:rPr>
                <w:ins w:id="1988" w:author="Neubauerová Bronislava" w:date="2019-08-29T13:18:00Z"/>
              </w:rPr>
            </w:pPr>
            <w:ins w:id="1989" w:author="Neubauerová Bronislava" w:date="2019-08-29T13:18:00Z">
              <w:r>
                <w:t></w:t>
              </w:r>
              <w:r>
                <w:tab/>
                <w:t xml:space="preserve">Esej </w:t>
              </w:r>
            </w:ins>
          </w:p>
          <w:p w:rsidR="008A1E20" w:rsidRDefault="008A1E20" w:rsidP="008A1E20">
            <w:pPr>
              <w:jc w:val="both"/>
              <w:rPr>
                <w:ins w:id="1990" w:author="Neubauerová Bronislava" w:date="2019-08-29T13:18:00Z"/>
              </w:rPr>
            </w:pPr>
            <w:ins w:id="1991" w:author="Neubauerová Bronislava" w:date="2019-08-29T13:18:00Z">
              <w:r>
                <w:t></w:t>
              </w:r>
              <w:r>
                <w:tab/>
                <w:t xml:space="preserve">Zpráva </w:t>
              </w:r>
            </w:ins>
          </w:p>
          <w:p w:rsidR="008A1E20" w:rsidRPr="002401C8" w:rsidRDefault="008A1E20" w:rsidP="008A1E20">
            <w:pPr>
              <w:jc w:val="both"/>
            </w:pPr>
            <w:ins w:id="1992" w:author="Neubauerová Bronislava" w:date="2019-08-29T13:18:00Z">
              <w:r>
                <w:t></w:t>
              </w:r>
              <w:r>
                <w:tab/>
                <w:t>Dopis formální, neformální, neutrální, úprava dopisu</w:t>
              </w:r>
            </w:ins>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Default="00FF170D" w:rsidP="00C73909">
            <w:pPr>
              <w:jc w:val="both"/>
              <w:rPr>
                <w:ins w:id="1993" w:author="Neubauerová Bronislava" w:date="2019-08-29T13:19:00Z"/>
              </w:rPr>
            </w:pPr>
            <w:r w:rsidRPr="002401C8">
              <w:t>Po úspěšném absolvování zimního a letního semestru bude student schopen složit Cambridge English Advanced.</w:t>
            </w:r>
          </w:p>
          <w:p w:rsidR="008A1E20" w:rsidRDefault="008A1E20" w:rsidP="008A1E20">
            <w:pPr>
              <w:jc w:val="both"/>
              <w:rPr>
                <w:ins w:id="1994" w:author="Neubauerová Bronislava" w:date="2019-08-29T13:19:00Z"/>
              </w:rPr>
            </w:pPr>
            <w:ins w:id="1995" w:author="Neubauerová Bronislava" w:date="2019-08-29T13:19:00Z">
              <w:r>
                <w:t></w:t>
              </w:r>
              <w:r>
                <w:tab/>
                <w:t>Umění, zábava</w:t>
              </w:r>
            </w:ins>
          </w:p>
          <w:p w:rsidR="008A1E20" w:rsidRDefault="008A1E20" w:rsidP="008A1E20">
            <w:pPr>
              <w:jc w:val="both"/>
              <w:rPr>
                <w:ins w:id="1996" w:author="Neubauerová Bronislava" w:date="2019-08-29T13:19:00Z"/>
              </w:rPr>
            </w:pPr>
            <w:ins w:id="1997" w:author="Neubauerová Bronislava" w:date="2019-08-29T13:19:00Z">
              <w:r>
                <w:t></w:t>
              </w:r>
              <w:r>
                <w:tab/>
                <w:t xml:space="preserve">Příroda, životní prostředí </w:t>
              </w:r>
            </w:ins>
          </w:p>
          <w:p w:rsidR="008A1E20" w:rsidRDefault="008A1E20" w:rsidP="008A1E20">
            <w:pPr>
              <w:jc w:val="both"/>
              <w:rPr>
                <w:ins w:id="1998" w:author="Neubauerová Bronislava" w:date="2019-08-29T13:19:00Z"/>
              </w:rPr>
            </w:pPr>
            <w:ins w:id="1999" w:author="Neubauerová Bronislava" w:date="2019-08-29T13:19:00Z">
              <w:r>
                <w:t></w:t>
              </w:r>
              <w:r>
                <w:tab/>
                <w:t xml:space="preserve">Vzdělání, práce </w:t>
              </w:r>
            </w:ins>
          </w:p>
          <w:p w:rsidR="008A1E20" w:rsidRDefault="008A1E20" w:rsidP="008A1E20">
            <w:pPr>
              <w:jc w:val="both"/>
              <w:rPr>
                <w:ins w:id="2000" w:author="Neubauerová Bronislava" w:date="2019-08-29T13:19:00Z"/>
              </w:rPr>
            </w:pPr>
            <w:ins w:id="2001" w:author="Neubauerová Bronislava" w:date="2019-08-29T13:19:00Z">
              <w:r>
                <w:t></w:t>
              </w:r>
              <w:r>
                <w:tab/>
                <w:t xml:space="preserve">Věda, technologie </w:t>
              </w:r>
            </w:ins>
          </w:p>
          <w:p w:rsidR="008A1E20" w:rsidRDefault="008A1E20" w:rsidP="008A1E20">
            <w:pPr>
              <w:jc w:val="both"/>
              <w:rPr>
                <w:ins w:id="2002" w:author="Neubauerová Bronislava" w:date="2019-08-29T13:19:00Z"/>
              </w:rPr>
            </w:pPr>
            <w:ins w:id="2003" w:author="Neubauerová Bronislava" w:date="2019-08-29T13:19:00Z">
              <w:r>
                <w:t></w:t>
              </w:r>
              <w:r>
                <w:tab/>
                <w:t xml:space="preserve">Psychologie, osobnost </w:t>
              </w:r>
            </w:ins>
          </w:p>
          <w:p w:rsidR="008A1E20" w:rsidRDefault="008A1E20" w:rsidP="008A1E20">
            <w:pPr>
              <w:jc w:val="both"/>
              <w:rPr>
                <w:ins w:id="2004" w:author="Neubauerová Bronislava" w:date="2019-08-29T13:19:00Z"/>
              </w:rPr>
            </w:pPr>
            <w:ins w:id="2005" w:author="Neubauerová Bronislava" w:date="2019-08-29T13:19:00Z">
              <w:r>
                <w:t></w:t>
              </w:r>
              <w:r>
                <w:tab/>
                <w:t xml:space="preserve">Slovesa s -ing nebo s infinitivem </w:t>
              </w:r>
            </w:ins>
          </w:p>
          <w:p w:rsidR="008A1E20" w:rsidRDefault="008A1E20" w:rsidP="008A1E20">
            <w:pPr>
              <w:jc w:val="both"/>
              <w:rPr>
                <w:ins w:id="2006" w:author="Neubauerová Bronislava" w:date="2019-08-29T13:19:00Z"/>
              </w:rPr>
            </w:pPr>
            <w:ins w:id="2007" w:author="Neubauerová Bronislava" w:date="2019-08-29T13:19:00Z">
              <w:r>
                <w:t></w:t>
              </w:r>
              <w:r>
                <w:tab/>
                <w:t xml:space="preserve">Inverze </w:t>
              </w:r>
            </w:ins>
          </w:p>
          <w:p w:rsidR="008A1E20" w:rsidRDefault="008A1E20" w:rsidP="008A1E20">
            <w:pPr>
              <w:jc w:val="both"/>
              <w:rPr>
                <w:ins w:id="2008" w:author="Neubauerová Bronislava" w:date="2019-08-29T13:19:00Z"/>
              </w:rPr>
            </w:pPr>
            <w:ins w:id="2009" w:author="Neubauerová Bronislava" w:date="2019-08-29T13:19:00Z">
              <w:r>
                <w:t></w:t>
              </w:r>
              <w:r>
                <w:tab/>
                <w:t xml:space="preserve">Vztažné věty </w:t>
              </w:r>
            </w:ins>
          </w:p>
          <w:p w:rsidR="008A1E20" w:rsidRDefault="008A1E20" w:rsidP="008A1E20">
            <w:pPr>
              <w:jc w:val="both"/>
              <w:rPr>
                <w:ins w:id="2010" w:author="Neubauerová Bronislava" w:date="2019-08-29T13:19:00Z"/>
              </w:rPr>
            </w:pPr>
            <w:ins w:id="2011" w:author="Neubauerová Bronislava" w:date="2019-08-29T13:19:00Z">
              <w:r>
                <w:t></w:t>
              </w:r>
              <w:r>
                <w:tab/>
                <w:t xml:space="preserve">Modály </w:t>
              </w:r>
            </w:ins>
          </w:p>
          <w:p w:rsidR="008A1E20" w:rsidRDefault="008A1E20" w:rsidP="008A1E20">
            <w:pPr>
              <w:jc w:val="both"/>
              <w:rPr>
                <w:ins w:id="2012" w:author="Neubauerová Bronislava" w:date="2019-08-29T13:19:00Z"/>
              </w:rPr>
            </w:pPr>
            <w:ins w:id="2013" w:author="Neubauerová Bronislava" w:date="2019-08-29T13:19:00Z">
              <w:r>
                <w:t></w:t>
              </w:r>
              <w:r>
                <w:tab/>
                <w:t xml:space="preserve">Přání, lítost </w:t>
              </w:r>
            </w:ins>
          </w:p>
          <w:p w:rsidR="008A1E20" w:rsidRDefault="008A1E20" w:rsidP="008A1E20">
            <w:pPr>
              <w:jc w:val="both"/>
              <w:rPr>
                <w:ins w:id="2014" w:author="Neubauerová Bronislava" w:date="2019-08-29T13:19:00Z"/>
              </w:rPr>
            </w:pPr>
            <w:ins w:id="2015" w:author="Neubauerová Bronislava" w:date="2019-08-29T13:19:00Z">
              <w:r>
                <w:t></w:t>
              </w:r>
              <w:r>
                <w:tab/>
                <w:t xml:space="preserve">Frázová slovesa </w:t>
              </w:r>
            </w:ins>
          </w:p>
          <w:p w:rsidR="008A1E20" w:rsidRDefault="008A1E20" w:rsidP="008A1E20">
            <w:pPr>
              <w:jc w:val="both"/>
              <w:rPr>
                <w:ins w:id="2016" w:author="Neubauerová Bronislava" w:date="2019-08-29T13:19:00Z"/>
              </w:rPr>
            </w:pPr>
            <w:ins w:id="2017" w:author="Neubauerová Bronislava" w:date="2019-08-29T13:19:00Z">
              <w:r>
                <w:t></w:t>
              </w:r>
              <w:r>
                <w:tab/>
                <w:t xml:space="preserve">Esej </w:t>
              </w:r>
            </w:ins>
          </w:p>
          <w:p w:rsidR="008A1E20" w:rsidRDefault="008A1E20" w:rsidP="008A1E20">
            <w:pPr>
              <w:jc w:val="both"/>
              <w:rPr>
                <w:ins w:id="2018" w:author="Neubauerová Bronislava" w:date="2019-08-29T13:19:00Z"/>
              </w:rPr>
            </w:pPr>
            <w:ins w:id="2019" w:author="Neubauerová Bronislava" w:date="2019-08-29T13:19:00Z">
              <w:r>
                <w:t></w:t>
              </w:r>
              <w:r>
                <w:tab/>
                <w:t xml:space="preserve">Dopis </w:t>
              </w:r>
            </w:ins>
          </w:p>
          <w:p w:rsidR="008A1E20" w:rsidRPr="002401C8" w:rsidRDefault="008A1E20" w:rsidP="008A1E20">
            <w:pPr>
              <w:jc w:val="both"/>
            </w:pPr>
            <w:ins w:id="2020" w:author="Neubauerová Bronislava" w:date="2019-08-29T13:19:00Z">
              <w:r>
                <w:t></w:t>
              </w:r>
              <w:r>
                <w:tab/>
                <w:t>Zpráva</w:t>
              </w:r>
            </w:ins>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Del="006C3EBD" w:rsidRDefault="00FF170D" w:rsidP="00FF170D">
      <w:pPr>
        <w:rPr>
          <w:del w:id="2021" w:author="Drahomíra Pavelková" w:date="2019-09-02T15:40:00Z"/>
        </w:rPr>
      </w:pPr>
    </w:p>
    <w:p w:rsidR="00FF170D" w:rsidRDefault="00FF170D" w:rsidP="00FF170D">
      <w:del w:id="2022" w:author="Drahomíra Pavelková" w:date="2019-09-02T15:40:00Z">
        <w:r w:rsidDel="006C3EB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E061D7">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w:t>
            </w:r>
            <w:r w:rsidR="00EB276B">
              <w:t xml:space="preserve">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rPr>
                <w:ins w:id="2023" w:author="Neubauerová Bronislava" w:date="2019-08-29T13:22:00Z"/>
              </w:rPr>
            </w:pPr>
            <w:r w:rsidRPr="00522399">
              <w:t>V tomto předmětu se předpokládá znalost angličtiny na úrovni A1 dle Společného evropského referenčního rámce pro jazyky.</w:t>
            </w:r>
          </w:p>
          <w:p w:rsidR="008A1E20" w:rsidRDefault="008A1E20" w:rsidP="008A1E20">
            <w:pPr>
              <w:jc w:val="both"/>
              <w:rPr>
                <w:ins w:id="2024" w:author="Neubauerová Bronislava" w:date="2019-08-29T13:22:00Z"/>
              </w:rPr>
            </w:pPr>
            <w:ins w:id="2025" w:author="Neubauerová Bronislava" w:date="2019-08-29T13:22:00Z">
              <w:r>
                <w:t></w:t>
              </w:r>
              <w:r>
                <w:tab/>
                <w:t xml:space="preserve">Poznávání lidí </w:t>
              </w:r>
            </w:ins>
          </w:p>
          <w:p w:rsidR="008A1E20" w:rsidRDefault="008A1E20" w:rsidP="008A1E20">
            <w:pPr>
              <w:jc w:val="both"/>
              <w:rPr>
                <w:ins w:id="2026" w:author="Neubauerová Bronislava" w:date="2019-08-29T13:22:00Z"/>
              </w:rPr>
            </w:pPr>
            <w:ins w:id="2027" w:author="Neubauerová Bronislava" w:date="2019-08-29T13:22:00Z">
              <w:r>
                <w:t></w:t>
              </w:r>
              <w:r>
                <w:tab/>
                <w:t xml:space="preserve">Minulý čas, Budoucí čas </w:t>
              </w:r>
            </w:ins>
          </w:p>
          <w:p w:rsidR="008A1E20" w:rsidRDefault="008A1E20" w:rsidP="008A1E20">
            <w:pPr>
              <w:jc w:val="both"/>
              <w:rPr>
                <w:ins w:id="2028" w:author="Neubauerová Bronislava" w:date="2019-08-29T13:22:00Z"/>
              </w:rPr>
            </w:pPr>
            <w:ins w:id="2029" w:author="Neubauerová Bronislava" w:date="2019-08-29T13:22:00Z">
              <w:r>
                <w:t></w:t>
              </w:r>
              <w:r>
                <w:tab/>
                <w:t xml:space="preserve">Způsob, jakým lidé žijí </w:t>
              </w:r>
            </w:ins>
          </w:p>
          <w:p w:rsidR="008A1E20" w:rsidRDefault="008A1E20" w:rsidP="008A1E20">
            <w:pPr>
              <w:jc w:val="both"/>
              <w:rPr>
                <w:ins w:id="2030" w:author="Neubauerová Bronislava" w:date="2019-08-29T13:22:00Z"/>
              </w:rPr>
            </w:pPr>
            <w:ins w:id="2031" w:author="Neubauerová Bronislava" w:date="2019-08-29T13:22:00Z">
              <w:r>
                <w:t></w:t>
              </w:r>
              <w:r>
                <w:tab/>
                <w:t xml:space="preserve">Přítomný čas </w:t>
              </w:r>
            </w:ins>
          </w:p>
          <w:p w:rsidR="008A1E20" w:rsidRDefault="008A1E20" w:rsidP="008A1E20">
            <w:pPr>
              <w:jc w:val="both"/>
              <w:rPr>
                <w:ins w:id="2032" w:author="Neubauerová Bronislava" w:date="2019-08-29T13:22:00Z"/>
              </w:rPr>
            </w:pPr>
            <w:ins w:id="2033" w:author="Neubauerová Bronislava" w:date="2019-08-29T13:22:00Z">
              <w:r>
                <w:t></w:t>
              </w:r>
              <w:r>
                <w:tab/>
                <w:t xml:space="preserve">Have X Have got </w:t>
              </w:r>
            </w:ins>
          </w:p>
          <w:p w:rsidR="008A1E20" w:rsidRDefault="008A1E20" w:rsidP="008A1E20">
            <w:pPr>
              <w:jc w:val="both"/>
              <w:rPr>
                <w:ins w:id="2034" w:author="Neubauerová Bronislava" w:date="2019-08-29T13:22:00Z"/>
              </w:rPr>
            </w:pPr>
            <w:ins w:id="2035" w:author="Neubauerová Bronislava" w:date="2019-08-29T13:22:00Z">
              <w:r>
                <w:t></w:t>
              </w:r>
              <w:r>
                <w:tab/>
                <w:t xml:space="preserve">Když se něco pokazí </w:t>
              </w:r>
            </w:ins>
          </w:p>
          <w:p w:rsidR="008A1E20" w:rsidRDefault="008A1E20" w:rsidP="008A1E20">
            <w:pPr>
              <w:jc w:val="both"/>
              <w:rPr>
                <w:ins w:id="2036" w:author="Neubauerová Bronislava" w:date="2019-08-29T13:22:00Z"/>
              </w:rPr>
            </w:pPr>
            <w:ins w:id="2037" w:author="Neubauerová Bronislava" w:date="2019-08-29T13:22:00Z">
              <w:r>
                <w:t></w:t>
              </w:r>
              <w:r>
                <w:tab/>
                <w:t xml:space="preserve">Minulý čas </w:t>
              </w:r>
            </w:ins>
          </w:p>
          <w:p w:rsidR="008A1E20" w:rsidRDefault="008A1E20" w:rsidP="008A1E20">
            <w:pPr>
              <w:jc w:val="both"/>
              <w:rPr>
                <w:ins w:id="2038" w:author="Neubauerová Bronislava" w:date="2019-08-29T13:22:00Z"/>
              </w:rPr>
            </w:pPr>
            <w:ins w:id="2039" w:author="Neubauerová Bronislava" w:date="2019-08-29T13:22:00Z">
              <w:r>
                <w:t></w:t>
              </w:r>
              <w:r>
                <w:tab/>
                <w:t xml:space="preserve">Nepravidelná slovesa </w:t>
              </w:r>
            </w:ins>
          </w:p>
          <w:p w:rsidR="008A1E20" w:rsidRDefault="008A1E20" w:rsidP="008A1E20">
            <w:pPr>
              <w:jc w:val="both"/>
              <w:rPr>
                <w:ins w:id="2040" w:author="Neubauerová Bronislava" w:date="2019-08-29T13:22:00Z"/>
              </w:rPr>
            </w:pPr>
            <w:ins w:id="2041" w:author="Neubauerová Bronislava" w:date="2019-08-29T13:22:00Z">
              <w:r>
                <w:t></w:t>
              </w:r>
              <w:r>
                <w:tab/>
                <w:t xml:space="preserve">Nakupování </w:t>
              </w:r>
            </w:ins>
          </w:p>
          <w:p w:rsidR="008A1E20" w:rsidRPr="00522399" w:rsidRDefault="008A1E20" w:rsidP="008A1E20">
            <w:pPr>
              <w:jc w:val="both"/>
            </w:pPr>
            <w:ins w:id="2042" w:author="Neubauerová Bronislava" w:date="2019-08-29T13:22:00Z">
              <w:r>
                <w:t></w:t>
              </w:r>
              <w:r>
                <w:tab/>
                <w:t>Vyjádření kvantity</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rsidR="00EB276B">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rPr>
                <w:ins w:id="2043" w:author="Neubauerová Bronislava" w:date="2019-08-29T13:23:00Z"/>
              </w:rPr>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8A1E20" w:rsidRDefault="008A1E20" w:rsidP="008A1E20">
            <w:pPr>
              <w:jc w:val="both"/>
              <w:rPr>
                <w:ins w:id="2044" w:author="Neubauerová Bronislava" w:date="2019-08-29T13:23:00Z"/>
              </w:rPr>
            </w:pPr>
            <w:ins w:id="2045" w:author="Neubauerová Bronislava" w:date="2019-08-29T13:23:00Z">
              <w:r>
                <w:t></w:t>
              </w:r>
              <w:r>
                <w:tab/>
                <w:t xml:space="preserve">Plány a ambice </w:t>
              </w:r>
            </w:ins>
          </w:p>
          <w:p w:rsidR="008A1E20" w:rsidRDefault="008A1E20" w:rsidP="008A1E20">
            <w:pPr>
              <w:jc w:val="both"/>
              <w:rPr>
                <w:ins w:id="2046" w:author="Neubauerová Bronislava" w:date="2019-08-29T13:23:00Z"/>
              </w:rPr>
            </w:pPr>
            <w:ins w:id="2047" w:author="Neubauerová Bronislava" w:date="2019-08-29T13:23:00Z">
              <w:r>
                <w:t></w:t>
              </w:r>
              <w:r>
                <w:tab/>
                <w:t xml:space="preserve">Budoucí čas </w:t>
              </w:r>
            </w:ins>
          </w:p>
          <w:p w:rsidR="008A1E20" w:rsidRDefault="008A1E20" w:rsidP="008A1E20">
            <w:pPr>
              <w:jc w:val="both"/>
              <w:rPr>
                <w:ins w:id="2048" w:author="Neubauerová Bronislava" w:date="2019-08-29T13:23:00Z"/>
              </w:rPr>
            </w:pPr>
            <w:ins w:id="2049" w:author="Neubauerová Bronislava" w:date="2019-08-29T13:23:00Z">
              <w:r>
                <w:t></w:t>
              </w:r>
              <w:r>
                <w:tab/>
                <w:t xml:space="preserve">Popis místa a směru </w:t>
              </w:r>
            </w:ins>
          </w:p>
          <w:p w:rsidR="008A1E20" w:rsidRDefault="008A1E20" w:rsidP="008A1E20">
            <w:pPr>
              <w:jc w:val="both"/>
              <w:rPr>
                <w:ins w:id="2050" w:author="Neubauerová Bronislava" w:date="2019-08-29T13:23:00Z"/>
              </w:rPr>
            </w:pPr>
            <w:ins w:id="2051" w:author="Neubauerová Bronislava" w:date="2019-08-29T13:23:00Z">
              <w:r>
                <w:t></w:t>
              </w:r>
              <w:r>
                <w:tab/>
                <w:t xml:space="preserve">Komparativ a superlativ </w:t>
              </w:r>
            </w:ins>
          </w:p>
          <w:p w:rsidR="008A1E20" w:rsidRDefault="008A1E20" w:rsidP="008A1E20">
            <w:pPr>
              <w:jc w:val="both"/>
              <w:rPr>
                <w:ins w:id="2052" w:author="Neubauerová Bronislava" w:date="2019-08-29T13:23:00Z"/>
              </w:rPr>
            </w:pPr>
            <w:ins w:id="2053" w:author="Neubauerová Bronislava" w:date="2019-08-29T13:23:00Z">
              <w:r>
                <w:t></w:t>
              </w:r>
              <w:r>
                <w:tab/>
                <w:t xml:space="preserve">Diskuse o pěnězích </w:t>
              </w:r>
            </w:ins>
          </w:p>
          <w:p w:rsidR="008A1E20" w:rsidRDefault="008A1E20" w:rsidP="008A1E20">
            <w:pPr>
              <w:jc w:val="both"/>
              <w:rPr>
                <w:ins w:id="2054" w:author="Neubauerová Bronislava" w:date="2019-08-29T13:23:00Z"/>
              </w:rPr>
            </w:pPr>
            <w:ins w:id="2055" w:author="Neubauerová Bronislava" w:date="2019-08-29T13:23:00Z">
              <w:r>
                <w:t></w:t>
              </w:r>
              <w:r>
                <w:tab/>
                <w:t xml:space="preserve">Vztažné věty </w:t>
              </w:r>
            </w:ins>
          </w:p>
          <w:p w:rsidR="008A1E20" w:rsidRDefault="008A1E20" w:rsidP="008A1E20">
            <w:pPr>
              <w:jc w:val="both"/>
              <w:rPr>
                <w:ins w:id="2056" w:author="Neubauerová Bronislava" w:date="2019-08-29T13:23:00Z"/>
              </w:rPr>
            </w:pPr>
            <w:ins w:id="2057" w:author="Neubauerová Bronislava" w:date="2019-08-29T13:23:00Z">
              <w:r>
                <w:t></w:t>
              </w:r>
              <w:r>
                <w:tab/>
                <w:t xml:space="preserve">Města </w:t>
              </w:r>
            </w:ins>
          </w:p>
          <w:p w:rsidR="008A1E20" w:rsidRDefault="008A1E20" w:rsidP="008A1E20">
            <w:pPr>
              <w:jc w:val="both"/>
              <w:rPr>
                <w:ins w:id="2058" w:author="Neubauerová Bronislava" w:date="2019-08-29T13:23:00Z"/>
              </w:rPr>
            </w:pPr>
            <w:ins w:id="2059" w:author="Neubauerová Bronislava" w:date="2019-08-29T13:23:00Z">
              <w:r>
                <w:t></w:t>
              </w:r>
              <w:r>
                <w:tab/>
                <w:t xml:space="preserve">Předpřítomný a minulý čas </w:t>
              </w:r>
            </w:ins>
          </w:p>
          <w:p w:rsidR="008A1E20" w:rsidRDefault="008A1E20" w:rsidP="008A1E20">
            <w:pPr>
              <w:jc w:val="both"/>
              <w:rPr>
                <w:ins w:id="2060" w:author="Neubauerová Bronislava" w:date="2019-08-29T13:23:00Z"/>
              </w:rPr>
            </w:pPr>
            <w:ins w:id="2061" w:author="Neubauerová Bronislava" w:date="2019-08-29T13:23:00Z">
              <w:r>
                <w:t></w:t>
              </w:r>
              <w:r>
                <w:tab/>
                <w:t xml:space="preserve">Život slavných lidí </w:t>
              </w:r>
            </w:ins>
          </w:p>
          <w:p w:rsidR="008A1E20" w:rsidRDefault="008A1E20" w:rsidP="008A1E20">
            <w:pPr>
              <w:jc w:val="both"/>
              <w:rPr>
                <w:ins w:id="2062" w:author="Neubauerová Bronislava" w:date="2019-08-29T13:23:00Z"/>
              </w:rPr>
            </w:pPr>
            <w:ins w:id="2063" w:author="Neubauerová Bronislava" w:date="2019-08-29T13:23:00Z">
              <w:r>
                <w:t></w:t>
              </w:r>
              <w:r>
                <w:tab/>
                <w:t xml:space="preserve">Povolání </w:t>
              </w:r>
            </w:ins>
          </w:p>
          <w:p w:rsidR="008A1E20" w:rsidRDefault="008A1E20" w:rsidP="008A1E20">
            <w:pPr>
              <w:jc w:val="both"/>
              <w:rPr>
                <w:ins w:id="2064" w:author="Neubauerová Bronislava" w:date="2019-08-29T13:23:00Z"/>
              </w:rPr>
            </w:pPr>
            <w:ins w:id="2065" w:author="Neubauerová Bronislava" w:date="2019-08-29T13:23:00Z">
              <w:r>
                <w:t></w:t>
              </w:r>
              <w:r>
                <w:tab/>
                <w:t xml:space="preserve">Modály </w:t>
              </w:r>
            </w:ins>
          </w:p>
          <w:p w:rsidR="008A1E20" w:rsidRDefault="008A1E20" w:rsidP="008A1E20">
            <w:pPr>
              <w:jc w:val="both"/>
              <w:rPr>
                <w:ins w:id="2066" w:author="Neubauerová Bronislava" w:date="2019-08-29T13:23:00Z"/>
              </w:rPr>
            </w:pPr>
            <w:ins w:id="2067" w:author="Neubauerová Bronislava" w:date="2019-08-29T13:23:00Z">
              <w:r>
                <w:t></w:t>
              </w:r>
              <w:r>
                <w:tab/>
                <w:t xml:space="preserve">Cestování do zahraničí </w:t>
              </w:r>
            </w:ins>
          </w:p>
          <w:p w:rsidR="008A1E20" w:rsidRPr="00522399" w:rsidRDefault="008A1E20" w:rsidP="008A1E20">
            <w:pPr>
              <w:jc w:val="both"/>
            </w:pPr>
            <w:ins w:id="2068" w:author="Neubauerová Bronislava" w:date="2019-08-29T13:23:00Z">
              <w:r>
                <w:t></w:t>
              </w:r>
              <w:r>
                <w:tab/>
                <w:t>Psaní formálního dopisu</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lastRenderedPageBreak/>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 </w:t>
            </w:r>
            <w:r w:rsidR="00EB276B">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rPr>
                <w:ins w:id="2069" w:author="Neubauerová Bronislava" w:date="2019-08-29T14:12:00Z"/>
              </w:rPr>
            </w:pPr>
            <w:r w:rsidRPr="00522399">
              <w:t>Student prohloubil své znalosti anglické gramatiky na úrovni B1 až B2 a rozšířil si slovní zásobu ve vybraných tématech.</w:t>
            </w:r>
          </w:p>
          <w:p w:rsidR="00245250" w:rsidRDefault="00245250" w:rsidP="00245250">
            <w:pPr>
              <w:jc w:val="both"/>
              <w:rPr>
                <w:ins w:id="2070" w:author="Neubauerová Bronislava" w:date="2019-08-29T14:12:00Z"/>
              </w:rPr>
            </w:pPr>
            <w:ins w:id="2071" w:author="Neubauerová Bronislava" w:date="2019-08-29T14:12:00Z">
              <w:r>
                <w:t></w:t>
              </w:r>
              <w:r>
                <w:tab/>
                <w:t xml:space="preserve">Nakupování </w:t>
              </w:r>
            </w:ins>
          </w:p>
          <w:p w:rsidR="00245250" w:rsidRDefault="00245250" w:rsidP="00245250">
            <w:pPr>
              <w:jc w:val="both"/>
              <w:rPr>
                <w:ins w:id="2072" w:author="Neubauerová Bronislava" w:date="2019-08-29T14:12:00Z"/>
              </w:rPr>
            </w:pPr>
            <w:ins w:id="2073" w:author="Neubauerová Bronislava" w:date="2019-08-29T14:12:00Z">
              <w:r>
                <w:t></w:t>
              </w:r>
              <w:r>
                <w:tab/>
                <w:t xml:space="preserve">Psaní formálních dopisů </w:t>
              </w:r>
            </w:ins>
          </w:p>
          <w:p w:rsidR="00245250" w:rsidRDefault="00245250" w:rsidP="00245250">
            <w:pPr>
              <w:jc w:val="both"/>
              <w:rPr>
                <w:ins w:id="2074" w:author="Neubauerová Bronislava" w:date="2019-08-29T14:12:00Z"/>
              </w:rPr>
            </w:pPr>
            <w:ins w:id="2075" w:author="Neubauerová Bronislava" w:date="2019-08-29T14:12:00Z">
              <w:r>
                <w:t></w:t>
              </w:r>
              <w:r>
                <w:tab/>
                <w:t>Psaní neformálních dopisů</w:t>
              </w:r>
            </w:ins>
          </w:p>
          <w:p w:rsidR="00245250" w:rsidRDefault="00245250" w:rsidP="00245250">
            <w:pPr>
              <w:jc w:val="both"/>
              <w:rPr>
                <w:ins w:id="2076" w:author="Neubauerová Bronislava" w:date="2019-08-29T14:12:00Z"/>
              </w:rPr>
            </w:pPr>
            <w:ins w:id="2077" w:author="Neubauerová Bronislava" w:date="2019-08-29T14:12:00Z">
              <w:r>
                <w:t></w:t>
              </w:r>
              <w:r>
                <w:tab/>
                <w:t xml:space="preserve">Věci, které změnily svět </w:t>
              </w:r>
            </w:ins>
          </w:p>
          <w:p w:rsidR="00245250" w:rsidRDefault="00245250" w:rsidP="00245250">
            <w:pPr>
              <w:jc w:val="both"/>
              <w:rPr>
                <w:ins w:id="2078" w:author="Neubauerová Bronislava" w:date="2019-08-29T14:12:00Z"/>
              </w:rPr>
            </w:pPr>
            <w:ins w:id="2079" w:author="Neubauerová Bronislava" w:date="2019-08-29T14:12:00Z">
              <w:r>
                <w:t></w:t>
              </w:r>
              <w:r>
                <w:tab/>
                <w:t xml:space="preserve">Sny a skutečnost </w:t>
              </w:r>
            </w:ins>
          </w:p>
          <w:p w:rsidR="00245250" w:rsidRDefault="00245250" w:rsidP="00245250">
            <w:pPr>
              <w:jc w:val="both"/>
              <w:rPr>
                <w:ins w:id="2080" w:author="Neubauerová Bronislava" w:date="2019-08-29T14:12:00Z"/>
              </w:rPr>
            </w:pPr>
            <w:ins w:id="2081" w:author="Neubauerová Bronislava" w:date="2019-08-29T14:12:00Z">
              <w:r>
                <w:t></w:t>
              </w:r>
              <w:r>
                <w:tab/>
                <w:t xml:space="preserve">Vydělávání si na živobytí </w:t>
              </w:r>
            </w:ins>
          </w:p>
          <w:p w:rsidR="00245250" w:rsidRDefault="00245250" w:rsidP="00245250">
            <w:pPr>
              <w:jc w:val="both"/>
              <w:rPr>
                <w:ins w:id="2082" w:author="Neubauerová Bronislava" w:date="2019-08-29T14:12:00Z"/>
              </w:rPr>
            </w:pPr>
            <w:ins w:id="2083" w:author="Neubauerová Bronislava" w:date="2019-08-29T14:12:00Z">
              <w:r>
                <w:t></w:t>
              </w:r>
              <w:r>
                <w:tab/>
                <w:t xml:space="preserve">Telefonování </w:t>
              </w:r>
            </w:ins>
          </w:p>
          <w:p w:rsidR="00245250" w:rsidRDefault="00245250" w:rsidP="00245250">
            <w:pPr>
              <w:jc w:val="both"/>
              <w:rPr>
                <w:ins w:id="2084" w:author="Neubauerová Bronislava" w:date="2019-08-29T14:12:00Z"/>
              </w:rPr>
            </w:pPr>
            <w:ins w:id="2085" w:author="Neubauerová Bronislava" w:date="2019-08-29T14:12:00Z">
              <w:r>
                <w:t></w:t>
              </w:r>
              <w:r>
                <w:tab/>
                <w:t xml:space="preserve">Rozloučení </w:t>
              </w:r>
            </w:ins>
          </w:p>
          <w:p w:rsidR="00245250" w:rsidRPr="00522399" w:rsidRDefault="00245250" w:rsidP="00245250">
            <w:pPr>
              <w:jc w:val="both"/>
            </w:pPr>
            <w:ins w:id="2086" w:author="Neubauerová Bronislava" w:date="2019-08-29T14:12:00Z">
              <w:r>
                <w:t></w:t>
              </w:r>
              <w:r>
                <w:tab/>
                <w:t>Psaní příběhů</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Pr>
        <w:rPr>
          <w:ins w:id="2087" w:author="Drahomíra Pavelková" w:date="2019-09-02T15:43:00Z"/>
        </w:rPr>
      </w:pPr>
    </w:p>
    <w:p w:rsidR="006C3EBD" w:rsidRDefault="006C3EBD" w:rsidP="00FF170D">
      <w:pPr>
        <w:rPr>
          <w:ins w:id="2088" w:author="Drahomíra Pavelková" w:date="2019-09-02T15:43:00Z"/>
        </w:rPr>
      </w:pPr>
    </w:p>
    <w:p w:rsidR="006C3EBD" w:rsidRDefault="006C3EBD" w:rsidP="00FF170D">
      <w:pPr>
        <w:rPr>
          <w:ins w:id="2089" w:author="Drahomíra Pavelková" w:date="2019-09-02T15:43:00Z"/>
        </w:rPr>
      </w:pPr>
    </w:p>
    <w:p w:rsidR="006C3EBD" w:rsidRDefault="006C3EBD" w:rsidP="00FF170D">
      <w:pPr>
        <w:rPr>
          <w:ins w:id="2090" w:author="Drahomíra Pavelková" w:date="2019-09-02T15:43:00Z"/>
        </w:rPr>
      </w:pPr>
    </w:p>
    <w:p w:rsidR="006C3EBD" w:rsidRDefault="006C3EBD" w:rsidP="00FF170D">
      <w:pPr>
        <w:rPr>
          <w:ins w:id="2091" w:author="Drahomíra Pavelková" w:date="2019-09-02T15:43:00Z"/>
        </w:rPr>
      </w:pPr>
    </w:p>
    <w:p w:rsidR="006C3EBD" w:rsidRDefault="006C3EBD" w:rsidP="00FF170D">
      <w:pPr>
        <w:rPr>
          <w:ins w:id="2092" w:author="Drahomíra Pavelková" w:date="2019-09-02T15:43:00Z"/>
        </w:rPr>
      </w:pPr>
    </w:p>
    <w:p w:rsidR="006C3EBD" w:rsidRDefault="006C3EBD" w:rsidP="00FF170D">
      <w:pPr>
        <w:rPr>
          <w:ins w:id="2093" w:author="Drahomíra Pavelková" w:date="2019-09-02T15:43:00Z"/>
        </w:rPr>
      </w:pPr>
    </w:p>
    <w:p w:rsidR="006C3EBD" w:rsidRDefault="006C3EBD" w:rsidP="00FF170D">
      <w:pPr>
        <w:rPr>
          <w:ins w:id="2094" w:author="Drahomíra Pavelková" w:date="2019-09-02T15:43:00Z"/>
        </w:rPr>
      </w:pPr>
    </w:p>
    <w:p w:rsidR="006C3EBD" w:rsidRDefault="006C3EBD" w:rsidP="00FF170D">
      <w:pPr>
        <w:rPr>
          <w:ins w:id="2095" w:author="Drahomíra Pavelková" w:date="2019-09-02T15:43:00Z"/>
        </w:rPr>
      </w:pPr>
    </w:p>
    <w:p w:rsidR="006C3EBD" w:rsidRDefault="006C3EBD" w:rsidP="00FF170D">
      <w:pPr>
        <w:rPr>
          <w:ins w:id="2096" w:author="Drahomíra Pavelková" w:date="2019-09-02T15:43:00Z"/>
        </w:rPr>
      </w:pPr>
    </w:p>
    <w:p w:rsidR="006C3EBD" w:rsidRDefault="006C3EBD" w:rsidP="00FF170D">
      <w:pPr>
        <w:rPr>
          <w:ins w:id="2097" w:author="Drahomíra Pavelková" w:date="2019-09-02T15:43:00Z"/>
        </w:rPr>
      </w:pPr>
    </w:p>
    <w:p w:rsidR="006C3EBD" w:rsidRDefault="006C3EBD" w:rsidP="00FF170D">
      <w:pPr>
        <w:rPr>
          <w:ins w:id="2098" w:author="Drahomíra Pavelková" w:date="2019-09-02T15:43:00Z"/>
        </w:rPr>
      </w:pPr>
    </w:p>
    <w:p w:rsidR="006C3EBD" w:rsidRDefault="006C3EBD" w:rsidP="00FF170D">
      <w:pPr>
        <w:rPr>
          <w:ins w:id="2099" w:author="Drahomíra Pavelková" w:date="2019-09-02T15:43:00Z"/>
        </w:rPr>
      </w:pPr>
    </w:p>
    <w:p w:rsidR="006C3EBD" w:rsidRDefault="006C3EBD" w:rsidP="00FF170D">
      <w:pPr>
        <w:rPr>
          <w:ins w:id="2100" w:author="Drahomíra Pavelková" w:date="2019-09-02T15:43:00Z"/>
        </w:rPr>
      </w:pPr>
    </w:p>
    <w:p w:rsidR="006C3EBD" w:rsidRDefault="006C3EBD" w:rsidP="00FF170D">
      <w:pPr>
        <w:rPr>
          <w:ins w:id="2101" w:author="Drahomíra Pavelková" w:date="2019-09-02T15:43:00Z"/>
        </w:rPr>
      </w:pPr>
    </w:p>
    <w:p w:rsidR="006C3EBD" w:rsidRDefault="006C3EBD" w:rsidP="00FF170D">
      <w:pPr>
        <w:rPr>
          <w:ins w:id="2102" w:author="Drahomíra Pavelková" w:date="2019-09-02T15:43:00Z"/>
        </w:rPr>
      </w:pPr>
    </w:p>
    <w:p w:rsidR="006C3EBD" w:rsidRDefault="006C3EBD" w:rsidP="00FF170D">
      <w:pPr>
        <w:rPr>
          <w:ins w:id="2103" w:author="Drahomíra Pavelková" w:date="2019-09-02T15:43:00Z"/>
        </w:rPr>
      </w:pPr>
    </w:p>
    <w:p w:rsidR="006C3EBD" w:rsidRDefault="006C3EBD" w:rsidP="00FF170D">
      <w:pPr>
        <w:rPr>
          <w:ins w:id="2104" w:author="Drahomíra Pavelková" w:date="2019-09-02T15:43:00Z"/>
        </w:rPr>
      </w:pPr>
    </w:p>
    <w:p w:rsidR="006C3EBD" w:rsidRDefault="006C3EBD" w:rsidP="00FF170D">
      <w:pPr>
        <w:rPr>
          <w:ins w:id="2105" w:author="Drahomíra Pavelková" w:date="2019-09-02T15:43:00Z"/>
        </w:rPr>
      </w:pPr>
    </w:p>
    <w:p w:rsidR="006C3EBD" w:rsidRDefault="006C3EBD" w:rsidP="00FF170D">
      <w:pPr>
        <w:rPr>
          <w:ins w:id="2106" w:author="Drahomíra Pavelková" w:date="2019-09-02T15:43:00Z"/>
        </w:rPr>
      </w:pPr>
    </w:p>
    <w:p w:rsidR="006C3EBD" w:rsidRDefault="006C3EBD" w:rsidP="00FF170D">
      <w:pPr>
        <w:rPr>
          <w:ins w:id="2107" w:author="Drahomíra Pavelková" w:date="2019-09-02T15:43:00Z"/>
        </w:rPr>
      </w:pPr>
    </w:p>
    <w:p w:rsidR="006C3EBD" w:rsidRDefault="006C3EBD" w:rsidP="00FF170D">
      <w:pPr>
        <w:rPr>
          <w:ins w:id="2108" w:author="Drahomíra Pavelková" w:date="2019-09-02T15:43:00Z"/>
        </w:rPr>
      </w:pPr>
    </w:p>
    <w:p w:rsidR="006C3EBD" w:rsidRDefault="006C3EBD" w:rsidP="00FF170D">
      <w:pPr>
        <w:rPr>
          <w:ins w:id="2109" w:author="Drahomíra Pavelková" w:date="2019-09-02T15:43:00Z"/>
        </w:rPr>
      </w:pPr>
    </w:p>
    <w:p w:rsidR="006C3EBD" w:rsidRDefault="006C3EBD" w:rsidP="00FF170D">
      <w:pPr>
        <w:rPr>
          <w:ins w:id="2110" w:author="Drahomíra Pavelková" w:date="2019-09-02T15:43:00Z"/>
        </w:rPr>
      </w:pPr>
    </w:p>
    <w:p w:rsidR="006C3EBD" w:rsidRDefault="006C3EBD" w:rsidP="00FF170D">
      <w:pPr>
        <w:rPr>
          <w:ins w:id="2111" w:author="Drahomíra Pavelková" w:date="2019-09-02T15:43:00Z"/>
        </w:rPr>
      </w:pPr>
    </w:p>
    <w:p w:rsidR="006C3EBD" w:rsidRDefault="006C3EBD" w:rsidP="00FF170D">
      <w:pPr>
        <w:rPr>
          <w:ins w:id="2112" w:author="Drahomíra Pavelková" w:date="2019-09-02T15:43:00Z"/>
        </w:rPr>
      </w:pPr>
    </w:p>
    <w:p w:rsidR="006C3EBD" w:rsidRDefault="006C3EBD" w:rsidP="00FF170D">
      <w:pPr>
        <w:rPr>
          <w:ins w:id="2113" w:author="Drahomíra Pavelková" w:date="2019-09-02T15:43:00Z"/>
        </w:rPr>
      </w:pPr>
    </w:p>
    <w:p w:rsidR="006C3EBD" w:rsidRDefault="006C3EBD" w:rsidP="00FF170D">
      <w:pPr>
        <w:rPr>
          <w:ins w:id="2114" w:author="Drahomíra Pavelková" w:date="2019-09-02T15:43:00Z"/>
        </w:rPr>
      </w:pPr>
    </w:p>
    <w:p w:rsidR="006C3EBD" w:rsidRDefault="006C3EBD" w:rsidP="00FF170D">
      <w:pPr>
        <w:rPr>
          <w:ins w:id="2115" w:author="Drahomíra Pavelková" w:date="2019-09-02T15:43:00Z"/>
        </w:rPr>
      </w:pPr>
    </w:p>
    <w:p w:rsidR="006C3EBD" w:rsidRDefault="006C3EBD" w:rsidP="00FF170D">
      <w:pPr>
        <w:rPr>
          <w:ins w:id="2116" w:author="Drahomíra Pavelková" w:date="2019-09-02T15:43:00Z"/>
        </w:rPr>
      </w:pPr>
    </w:p>
    <w:p w:rsidR="006C3EBD" w:rsidRDefault="006C3EBD" w:rsidP="00FF170D">
      <w:pPr>
        <w:rPr>
          <w:ins w:id="2117" w:author="Drahomíra Pavelková" w:date="2019-09-02T15:43:00Z"/>
        </w:rPr>
      </w:pPr>
    </w:p>
    <w:p w:rsidR="006C3EBD" w:rsidRDefault="006C3EBD" w:rsidP="00FF170D">
      <w:pPr>
        <w:rPr>
          <w:ins w:id="2118" w:author="Drahomíra Pavelková" w:date="2019-09-02T15:43:00Z"/>
        </w:rPr>
      </w:pPr>
    </w:p>
    <w:p w:rsidR="006C3EBD" w:rsidRDefault="006C3EBD" w:rsidP="00FF170D">
      <w:pPr>
        <w:rPr>
          <w:ins w:id="2119" w:author="Drahomíra Pavelková" w:date="2019-09-02T15:43:00Z"/>
        </w:rPr>
      </w:pPr>
    </w:p>
    <w:p w:rsidR="006C3EBD" w:rsidRDefault="006C3EBD" w:rsidP="00FF170D">
      <w:pPr>
        <w:rPr>
          <w:ins w:id="2120" w:author="Drahomíra Pavelková" w:date="2019-09-02T15:43:00Z"/>
        </w:rPr>
      </w:pPr>
    </w:p>
    <w:p w:rsidR="006C3EBD" w:rsidRDefault="006C3EBD" w:rsidP="00FF170D">
      <w:pPr>
        <w:rPr>
          <w:ins w:id="2121" w:author="Drahomíra Pavelková" w:date="2019-09-02T15:43:00Z"/>
        </w:rPr>
      </w:pPr>
    </w:p>
    <w:p w:rsidR="006C3EBD" w:rsidRDefault="006C3EBD" w:rsidP="00FF170D">
      <w:pPr>
        <w:rPr>
          <w:ins w:id="2122" w:author="Drahomíra Pavelková" w:date="2019-09-02T15:43:00Z"/>
        </w:rPr>
      </w:pPr>
    </w:p>
    <w:p w:rsidR="006C3EBD" w:rsidRDefault="006C3EBD" w:rsidP="00FF170D">
      <w:pPr>
        <w:rPr>
          <w:ins w:id="2123" w:author="Drahomíra Pavelková" w:date="2019-09-02T15:43:00Z"/>
        </w:rPr>
      </w:pPr>
    </w:p>
    <w:p w:rsidR="006C3EBD" w:rsidRDefault="006C3EBD" w:rsidP="00FF170D">
      <w:pPr>
        <w:rPr>
          <w:ins w:id="2124" w:author="Drahomíra Pavelková" w:date="2019-09-02T15:43:00Z"/>
        </w:rPr>
      </w:pPr>
    </w:p>
    <w:p w:rsidR="006C3EBD" w:rsidRDefault="006C3EBD" w:rsidP="00FF170D">
      <w:pPr>
        <w:rPr>
          <w:ins w:id="2125" w:author="Drahomíra Pavelková" w:date="2019-09-02T15:43:00Z"/>
        </w:rPr>
      </w:pPr>
    </w:p>
    <w:p w:rsidR="006C3EBD" w:rsidRDefault="006C3EBD" w:rsidP="00FF170D">
      <w:pPr>
        <w:rPr>
          <w:ins w:id="2126" w:author="Drahomíra Pavelková" w:date="2019-09-02T15:43:00Z"/>
        </w:rPr>
      </w:pPr>
    </w:p>
    <w:p w:rsidR="006C3EBD" w:rsidRDefault="006C3EBD" w:rsidP="00FF170D">
      <w:pPr>
        <w:rPr>
          <w:ins w:id="2127" w:author="Drahomíra Pavelková" w:date="2019-09-02T15:43:00Z"/>
        </w:rPr>
      </w:pPr>
    </w:p>
    <w:p w:rsidR="006C3EBD" w:rsidRDefault="006C3EBD" w:rsidP="00FF170D">
      <w:pPr>
        <w:rPr>
          <w:ins w:id="2128" w:author="Drahomíra Pavelková" w:date="2019-09-02T15:43:00Z"/>
        </w:rPr>
      </w:pPr>
    </w:p>
    <w:p w:rsidR="006C3EBD" w:rsidRDefault="006C3EBD" w:rsidP="00FF170D">
      <w:pPr>
        <w:rPr>
          <w:ins w:id="2129" w:author="Drahomíra Pavelková" w:date="2019-09-02T15:43:00Z"/>
        </w:rPr>
      </w:pPr>
    </w:p>
    <w:p w:rsidR="006C3EBD" w:rsidRDefault="006C3EBD" w:rsidP="00FF170D">
      <w:pPr>
        <w:rPr>
          <w:ins w:id="2130" w:author="Drahomíra Pavelková" w:date="2019-09-02T15:43:00Z"/>
        </w:rPr>
      </w:pPr>
    </w:p>
    <w:p w:rsidR="006C3EBD" w:rsidRDefault="006C3EBD" w:rsidP="00FF170D">
      <w:pPr>
        <w:rPr>
          <w:ins w:id="2131" w:author="Drahomíra Pavelková" w:date="2019-09-02T15:43:00Z"/>
        </w:rPr>
      </w:pPr>
    </w:p>
    <w:p w:rsidR="006C3EBD" w:rsidRDefault="006C3EBD" w:rsidP="00FF170D">
      <w:pPr>
        <w:rPr>
          <w:ins w:id="2132" w:author="Drahomíra Pavelková" w:date="2019-09-02T15:43:00Z"/>
        </w:rPr>
      </w:pPr>
    </w:p>
    <w:p w:rsidR="006C3EBD" w:rsidRDefault="006C3EBD" w:rsidP="00FF170D">
      <w:pPr>
        <w:rPr>
          <w:ins w:id="2133" w:author="Drahomíra Pavelková" w:date="2019-09-02T15:43:00Z"/>
        </w:rPr>
      </w:pPr>
    </w:p>
    <w:p w:rsidR="006C3EBD" w:rsidRDefault="006C3EBD" w:rsidP="00FF170D">
      <w:pPr>
        <w:rPr>
          <w:ins w:id="2134" w:author="Drahomíra Pavelková" w:date="2019-09-02T15:43:00Z"/>
        </w:rPr>
      </w:pPr>
    </w:p>
    <w:p w:rsidR="006C3EBD" w:rsidRDefault="006C3EBD" w:rsidP="00FF170D">
      <w:pPr>
        <w:rPr>
          <w:ins w:id="2135" w:author="Drahomíra Pavelková" w:date="2019-09-02T15:43:00Z"/>
        </w:rPr>
      </w:pPr>
    </w:p>
    <w:p w:rsidR="006C3EBD" w:rsidRDefault="006C3EBD" w:rsidP="00FF170D">
      <w:pPr>
        <w:rPr>
          <w:ins w:id="2136" w:author="Drahomíra Pavelková" w:date="2019-09-02T15:43:00Z"/>
        </w:rPr>
      </w:pPr>
    </w:p>
    <w:p w:rsidR="006C3EBD" w:rsidRDefault="006C3EBD" w:rsidP="00FF170D">
      <w:pPr>
        <w:rPr>
          <w:ins w:id="2137" w:author="Drahomíra Pavelková" w:date="2019-09-02T15:43:00Z"/>
        </w:rPr>
      </w:pPr>
    </w:p>
    <w:p w:rsidR="006C3EBD" w:rsidRDefault="006C3EBD" w:rsidP="00FF170D">
      <w:pPr>
        <w:rPr>
          <w:ins w:id="2138" w:author="Drahomíra Pavelková" w:date="2019-09-02T15:43:00Z"/>
        </w:rPr>
      </w:pPr>
    </w:p>
    <w:p w:rsidR="006C3EBD" w:rsidRDefault="006C3EBD" w:rsidP="00FF170D">
      <w:pPr>
        <w:rPr>
          <w:ins w:id="2139" w:author="Drahomíra Pavelková" w:date="2019-09-02T15:43:00Z"/>
        </w:rPr>
      </w:pPr>
    </w:p>
    <w:p w:rsidR="006C3EBD" w:rsidRDefault="006C3EBD" w:rsidP="00FF170D">
      <w:pPr>
        <w:rPr>
          <w:ins w:id="2140" w:author="Drahomíra Pavelková" w:date="2019-09-02T15:43:00Z"/>
        </w:rPr>
      </w:pPr>
    </w:p>
    <w:p w:rsidR="006C3EBD" w:rsidRDefault="006C3EBD" w:rsidP="00FF170D">
      <w:pPr>
        <w:rPr>
          <w:ins w:id="2141" w:author="Drahomíra Pavelková" w:date="2019-09-02T15:43:00Z"/>
        </w:rPr>
      </w:pPr>
    </w:p>
    <w:p w:rsidR="006C3EBD" w:rsidRDefault="006C3EBD" w:rsidP="00FF170D">
      <w:pPr>
        <w:rPr>
          <w:ins w:id="2142" w:author="Drahomíra Pavelková" w:date="2019-09-02T15:43:00Z"/>
        </w:rPr>
      </w:pPr>
    </w:p>
    <w:p w:rsidR="006C3EBD" w:rsidRDefault="006C3EBD" w:rsidP="00FF170D"/>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Tr="008641B9">
        <w:trPr>
          <w:ins w:id="2143" w:author="Drahomíra Pavelková" w:date="2019-09-02T15:43:00Z"/>
        </w:trPr>
        <w:tc>
          <w:tcPr>
            <w:tcW w:w="9855" w:type="dxa"/>
            <w:gridSpan w:val="8"/>
            <w:tcBorders>
              <w:bottom w:val="double" w:sz="4" w:space="0" w:color="auto"/>
            </w:tcBorders>
            <w:shd w:val="clear" w:color="auto" w:fill="BDD6EE"/>
          </w:tcPr>
          <w:p w:rsidR="006C3EBD" w:rsidRDefault="006C3EBD" w:rsidP="008641B9">
            <w:pPr>
              <w:jc w:val="both"/>
              <w:rPr>
                <w:ins w:id="2144" w:author="Drahomíra Pavelková" w:date="2019-09-02T15:43:00Z"/>
                <w:b/>
                <w:sz w:val="28"/>
              </w:rPr>
            </w:pPr>
            <w:ins w:id="2145" w:author="Drahomíra Pavelková" w:date="2019-09-02T15:43:00Z">
              <w:r>
                <w:lastRenderedPageBreak/>
                <w:br w:type="page"/>
              </w:r>
              <w:r>
                <w:rPr>
                  <w:b/>
                  <w:sz w:val="28"/>
                </w:rPr>
                <w:t>B-III – Charakteristika studijního předmětu</w:t>
              </w:r>
            </w:ins>
          </w:p>
        </w:tc>
      </w:tr>
      <w:tr w:rsidR="006C3EBD" w:rsidRPr="006A2380" w:rsidTr="008641B9">
        <w:trPr>
          <w:ins w:id="2146" w:author="Drahomíra Pavelková" w:date="2019-09-02T15:43:00Z"/>
        </w:trPr>
        <w:tc>
          <w:tcPr>
            <w:tcW w:w="3086" w:type="dxa"/>
            <w:tcBorders>
              <w:top w:val="double" w:sz="4" w:space="0" w:color="auto"/>
            </w:tcBorders>
            <w:shd w:val="clear" w:color="auto" w:fill="F7CAAC"/>
          </w:tcPr>
          <w:p w:rsidR="006C3EBD" w:rsidRPr="006A2380" w:rsidRDefault="006C3EBD" w:rsidP="008641B9">
            <w:pPr>
              <w:jc w:val="both"/>
              <w:rPr>
                <w:ins w:id="2147" w:author="Drahomíra Pavelková" w:date="2019-09-02T15:43:00Z"/>
                <w:b/>
              </w:rPr>
            </w:pPr>
            <w:ins w:id="2148" w:author="Drahomíra Pavelková" w:date="2019-09-02T15:43:00Z">
              <w:r w:rsidRPr="006A2380">
                <w:rPr>
                  <w:b/>
                </w:rPr>
                <w:t>Název studijního předmětu</w:t>
              </w:r>
            </w:ins>
          </w:p>
        </w:tc>
        <w:tc>
          <w:tcPr>
            <w:tcW w:w="6769" w:type="dxa"/>
            <w:gridSpan w:val="7"/>
            <w:tcBorders>
              <w:top w:val="double" w:sz="4" w:space="0" w:color="auto"/>
            </w:tcBorders>
          </w:tcPr>
          <w:p w:rsidR="006C3EBD" w:rsidRPr="006A2380" w:rsidRDefault="006C3EBD" w:rsidP="008641B9">
            <w:pPr>
              <w:jc w:val="both"/>
              <w:rPr>
                <w:ins w:id="2149" w:author="Drahomíra Pavelková" w:date="2019-09-02T15:43:00Z"/>
              </w:rPr>
            </w:pPr>
            <w:ins w:id="2150" w:author="Drahomíra Pavelková" w:date="2019-09-02T15:43:00Z">
              <w:r w:rsidRPr="006A2380">
                <w:t>Základy projektového řízení</w:t>
              </w:r>
            </w:ins>
          </w:p>
        </w:tc>
      </w:tr>
      <w:tr w:rsidR="006C3EBD" w:rsidRPr="006A2380" w:rsidTr="008641B9">
        <w:trPr>
          <w:trHeight w:val="249"/>
          <w:ins w:id="2151" w:author="Drahomíra Pavelková" w:date="2019-09-02T15:43:00Z"/>
        </w:trPr>
        <w:tc>
          <w:tcPr>
            <w:tcW w:w="3086" w:type="dxa"/>
            <w:shd w:val="clear" w:color="auto" w:fill="F7CAAC"/>
          </w:tcPr>
          <w:p w:rsidR="006C3EBD" w:rsidRPr="006A2380" w:rsidRDefault="006C3EBD" w:rsidP="008641B9">
            <w:pPr>
              <w:jc w:val="both"/>
              <w:rPr>
                <w:ins w:id="2152" w:author="Drahomíra Pavelková" w:date="2019-09-02T15:43:00Z"/>
                <w:b/>
              </w:rPr>
            </w:pPr>
            <w:ins w:id="2153" w:author="Drahomíra Pavelková" w:date="2019-09-02T15:43:00Z">
              <w:r w:rsidRPr="006A2380">
                <w:rPr>
                  <w:b/>
                </w:rPr>
                <w:t>Typ předmětu</w:t>
              </w:r>
            </w:ins>
          </w:p>
        </w:tc>
        <w:tc>
          <w:tcPr>
            <w:tcW w:w="3406" w:type="dxa"/>
            <w:gridSpan w:val="4"/>
          </w:tcPr>
          <w:p w:rsidR="006C3EBD" w:rsidRPr="006A2380" w:rsidRDefault="006C3EBD" w:rsidP="008641B9">
            <w:pPr>
              <w:jc w:val="both"/>
              <w:rPr>
                <w:ins w:id="2154" w:author="Drahomíra Pavelková" w:date="2019-09-02T15:43:00Z"/>
              </w:rPr>
            </w:pPr>
            <w:ins w:id="2155" w:author="Drahomíra Pavelková" w:date="2019-09-02T15:43:00Z">
              <w:r>
                <w:t>p</w:t>
              </w:r>
              <w:r w:rsidRPr="006A2380">
                <w:t>ovinn</w:t>
              </w:r>
              <w:r>
                <w:t xml:space="preserve">ě volitelný („PV“) </w:t>
              </w:r>
            </w:ins>
          </w:p>
        </w:tc>
        <w:tc>
          <w:tcPr>
            <w:tcW w:w="2695" w:type="dxa"/>
            <w:gridSpan w:val="2"/>
            <w:shd w:val="clear" w:color="auto" w:fill="F7CAAC"/>
          </w:tcPr>
          <w:p w:rsidR="006C3EBD" w:rsidRPr="006A2380" w:rsidRDefault="006C3EBD" w:rsidP="008641B9">
            <w:pPr>
              <w:jc w:val="both"/>
              <w:rPr>
                <w:ins w:id="2156" w:author="Drahomíra Pavelková" w:date="2019-09-02T15:43:00Z"/>
              </w:rPr>
            </w:pPr>
            <w:ins w:id="2157" w:author="Drahomíra Pavelková" w:date="2019-09-02T15:43:00Z">
              <w:r w:rsidRPr="006A2380">
                <w:rPr>
                  <w:b/>
                </w:rPr>
                <w:t>doporučený ročník / semestr</w:t>
              </w:r>
            </w:ins>
          </w:p>
        </w:tc>
        <w:tc>
          <w:tcPr>
            <w:tcW w:w="668" w:type="dxa"/>
          </w:tcPr>
          <w:p w:rsidR="006C3EBD" w:rsidRPr="006A2380" w:rsidRDefault="006C3EBD" w:rsidP="008641B9">
            <w:pPr>
              <w:jc w:val="both"/>
              <w:rPr>
                <w:ins w:id="2158" w:author="Drahomíra Pavelková" w:date="2019-09-02T15:43:00Z"/>
              </w:rPr>
            </w:pPr>
            <w:ins w:id="2159" w:author="Drahomíra Pavelková" w:date="2019-09-02T15:43:00Z">
              <w:r w:rsidRPr="006A2380">
                <w:t>1/L</w:t>
              </w:r>
            </w:ins>
          </w:p>
        </w:tc>
      </w:tr>
      <w:tr w:rsidR="006C3EBD" w:rsidRPr="006A2380" w:rsidTr="008641B9">
        <w:trPr>
          <w:ins w:id="2160" w:author="Drahomíra Pavelková" w:date="2019-09-02T15:43:00Z"/>
        </w:trPr>
        <w:tc>
          <w:tcPr>
            <w:tcW w:w="3086" w:type="dxa"/>
            <w:shd w:val="clear" w:color="auto" w:fill="F7CAAC"/>
          </w:tcPr>
          <w:p w:rsidR="006C3EBD" w:rsidRPr="006A2380" w:rsidRDefault="006C3EBD" w:rsidP="008641B9">
            <w:pPr>
              <w:jc w:val="both"/>
              <w:rPr>
                <w:ins w:id="2161" w:author="Drahomíra Pavelková" w:date="2019-09-02T15:43:00Z"/>
                <w:b/>
              </w:rPr>
            </w:pPr>
            <w:ins w:id="2162" w:author="Drahomíra Pavelková" w:date="2019-09-02T15:43:00Z">
              <w:r w:rsidRPr="006A2380">
                <w:rPr>
                  <w:b/>
                </w:rPr>
                <w:t>Rozsah studijního předmětu</w:t>
              </w:r>
            </w:ins>
          </w:p>
        </w:tc>
        <w:tc>
          <w:tcPr>
            <w:tcW w:w="1701" w:type="dxa"/>
            <w:gridSpan w:val="2"/>
          </w:tcPr>
          <w:p w:rsidR="006C3EBD" w:rsidRPr="006A2380" w:rsidRDefault="006C3EBD" w:rsidP="008641B9">
            <w:pPr>
              <w:jc w:val="both"/>
              <w:rPr>
                <w:ins w:id="2163" w:author="Drahomíra Pavelková" w:date="2019-09-02T15:43:00Z"/>
              </w:rPr>
            </w:pPr>
            <w:ins w:id="2164" w:author="Drahomíra Pavelková" w:date="2019-09-02T15:43:00Z">
              <w:r w:rsidRPr="006A2380">
                <w:t xml:space="preserve">26p </w:t>
              </w:r>
            </w:ins>
          </w:p>
        </w:tc>
        <w:tc>
          <w:tcPr>
            <w:tcW w:w="889" w:type="dxa"/>
            <w:shd w:val="clear" w:color="auto" w:fill="F7CAAC"/>
          </w:tcPr>
          <w:p w:rsidR="006C3EBD" w:rsidRPr="006A2380" w:rsidRDefault="006C3EBD" w:rsidP="008641B9">
            <w:pPr>
              <w:jc w:val="both"/>
              <w:rPr>
                <w:ins w:id="2165" w:author="Drahomíra Pavelková" w:date="2019-09-02T15:43:00Z"/>
                <w:b/>
              </w:rPr>
            </w:pPr>
            <w:ins w:id="2166" w:author="Drahomíra Pavelková" w:date="2019-09-02T15:43:00Z">
              <w:r w:rsidRPr="006A2380">
                <w:rPr>
                  <w:b/>
                </w:rPr>
                <w:t xml:space="preserve">hod. </w:t>
              </w:r>
            </w:ins>
          </w:p>
        </w:tc>
        <w:tc>
          <w:tcPr>
            <w:tcW w:w="816" w:type="dxa"/>
          </w:tcPr>
          <w:p w:rsidR="006C3EBD" w:rsidRPr="006A2380" w:rsidRDefault="006C3EBD" w:rsidP="008641B9">
            <w:pPr>
              <w:jc w:val="both"/>
              <w:rPr>
                <w:ins w:id="2167" w:author="Drahomíra Pavelková" w:date="2019-09-02T15:43:00Z"/>
              </w:rPr>
            </w:pPr>
            <w:ins w:id="2168" w:author="Drahomíra Pavelková" w:date="2019-09-02T15:43:00Z">
              <w:r w:rsidRPr="006A2380">
                <w:t>26</w:t>
              </w:r>
            </w:ins>
          </w:p>
        </w:tc>
        <w:tc>
          <w:tcPr>
            <w:tcW w:w="2156" w:type="dxa"/>
            <w:shd w:val="clear" w:color="auto" w:fill="F7CAAC"/>
          </w:tcPr>
          <w:p w:rsidR="006C3EBD" w:rsidRPr="006A2380" w:rsidRDefault="006C3EBD" w:rsidP="008641B9">
            <w:pPr>
              <w:jc w:val="both"/>
              <w:rPr>
                <w:ins w:id="2169" w:author="Drahomíra Pavelková" w:date="2019-09-02T15:43:00Z"/>
                <w:b/>
              </w:rPr>
            </w:pPr>
            <w:ins w:id="2170" w:author="Drahomíra Pavelková" w:date="2019-09-02T15:43:00Z">
              <w:r w:rsidRPr="006A2380">
                <w:rPr>
                  <w:b/>
                </w:rPr>
                <w:t>kreditů</w:t>
              </w:r>
            </w:ins>
          </w:p>
        </w:tc>
        <w:tc>
          <w:tcPr>
            <w:tcW w:w="1207" w:type="dxa"/>
            <w:gridSpan w:val="2"/>
          </w:tcPr>
          <w:p w:rsidR="006C3EBD" w:rsidRPr="006A2380" w:rsidRDefault="006C3EBD" w:rsidP="008641B9">
            <w:pPr>
              <w:jc w:val="both"/>
              <w:rPr>
                <w:ins w:id="2171" w:author="Drahomíra Pavelková" w:date="2019-09-02T15:43:00Z"/>
              </w:rPr>
            </w:pPr>
            <w:ins w:id="2172" w:author="Drahomíra Pavelková" w:date="2019-09-02T15:43:00Z">
              <w:r w:rsidRPr="006A2380">
                <w:t>3</w:t>
              </w:r>
            </w:ins>
          </w:p>
        </w:tc>
      </w:tr>
      <w:tr w:rsidR="006C3EBD" w:rsidRPr="006A2380" w:rsidTr="008641B9">
        <w:trPr>
          <w:ins w:id="2173" w:author="Drahomíra Pavelková" w:date="2019-09-02T15:43:00Z"/>
        </w:trPr>
        <w:tc>
          <w:tcPr>
            <w:tcW w:w="3086" w:type="dxa"/>
            <w:shd w:val="clear" w:color="auto" w:fill="F7CAAC"/>
          </w:tcPr>
          <w:p w:rsidR="006C3EBD" w:rsidRPr="006A2380" w:rsidRDefault="006C3EBD" w:rsidP="008641B9">
            <w:pPr>
              <w:jc w:val="both"/>
              <w:rPr>
                <w:ins w:id="2174" w:author="Drahomíra Pavelková" w:date="2019-09-02T15:43:00Z"/>
                <w:b/>
              </w:rPr>
            </w:pPr>
            <w:ins w:id="2175" w:author="Drahomíra Pavelková" w:date="2019-09-02T15:43:00Z">
              <w:r w:rsidRPr="006A2380">
                <w:rPr>
                  <w:b/>
                </w:rPr>
                <w:t>Prerekvizity, korekvizity, ekvivalence</w:t>
              </w:r>
            </w:ins>
          </w:p>
        </w:tc>
        <w:tc>
          <w:tcPr>
            <w:tcW w:w="6769" w:type="dxa"/>
            <w:gridSpan w:val="7"/>
          </w:tcPr>
          <w:p w:rsidR="006C3EBD" w:rsidRPr="006A2380" w:rsidRDefault="006C3EBD" w:rsidP="008641B9">
            <w:pPr>
              <w:jc w:val="both"/>
              <w:rPr>
                <w:ins w:id="2176" w:author="Drahomíra Pavelková" w:date="2019-09-02T15:43:00Z"/>
              </w:rPr>
            </w:pPr>
          </w:p>
        </w:tc>
      </w:tr>
      <w:tr w:rsidR="006C3EBD" w:rsidRPr="006A2380" w:rsidTr="008641B9">
        <w:trPr>
          <w:ins w:id="2177" w:author="Drahomíra Pavelková" w:date="2019-09-02T15:43:00Z"/>
        </w:trPr>
        <w:tc>
          <w:tcPr>
            <w:tcW w:w="3086" w:type="dxa"/>
            <w:shd w:val="clear" w:color="auto" w:fill="F7CAAC"/>
          </w:tcPr>
          <w:p w:rsidR="006C3EBD" w:rsidRPr="006A2380" w:rsidRDefault="006C3EBD" w:rsidP="008641B9">
            <w:pPr>
              <w:jc w:val="both"/>
              <w:rPr>
                <w:ins w:id="2178" w:author="Drahomíra Pavelková" w:date="2019-09-02T15:43:00Z"/>
                <w:b/>
              </w:rPr>
            </w:pPr>
            <w:ins w:id="2179" w:author="Drahomíra Pavelková" w:date="2019-09-02T15:43:00Z">
              <w:r w:rsidRPr="006A2380">
                <w:rPr>
                  <w:b/>
                </w:rPr>
                <w:t>Způsob ověření studijních výsledků</w:t>
              </w:r>
            </w:ins>
          </w:p>
        </w:tc>
        <w:tc>
          <w:tcPr>
            <w:tcW w:w="3406" w:type="dxa"/>
            <w:gridSpan w:val="4"/>
          </w:tcPr>
          <w:p w:rsidR="006C3EBD" w:rsidRPr="006A2380" w:rsidRDefault="006C3EBD" w:rsidP="008641B9">
            <w:pPr>
              <w:jc w:val="both"/>
              <w:rPr>
                <w:ins w:id="2180" w:author="Drahomíra Pavelková" w:date="2019-09-02T15:43:00Z"/>
              </w:rPr>
            </w:pPr>
            <w:ins w:id="2181" w:author="Drahomíra Pavelková" w:date="2019-09-02T15:43:00Z">
              <w:r w:rsidRPr="006A2380">
                <w:t>klasifikovaný zápočet</w:t>
              </w:r>
            </w:ins>
          </w:p>
        </w:tc>
        <w:tc>
          <w:tcPr>
            <w:tcW w:w="2156" w:type="dxa"/>
            <w:shd w:val="clear" w:color="auto" w:fill="F7CAAC"/>
          </w:tcPr>
          <w:p w:rsidR="006C3EBD" w:rsidRPr="006A2380" w:rsidRDefault="006C3EBD" w:rsidP="008641B9">
            <w:pPr>
              <w:jc w:val="both"/>
              <w:rPr>
                <w:ins w:id="2182" w:author="Drahomíra Pavelková" w:date="2019-09-02T15:43:00Z"/>
                <w:b/>
              </w:rPr>
            </w:pPr>
            <w:ins w:id="2183" w:author="Drahomíra Pavelková" w:date="2019-09-02T15:43:00Z">
              <w:r w:rsidRPr="006A2380">
                <w:rPr>
                  <w:b/>
                </w:rPr>
                <w:t>Forma výuky</w:t>
              </w:r>
            </w:ins>
          </w:p>
        </w:tc>
        <w:tc>
          <w:tcPr>
            <w:tcW w:w="1207" w:type="dxa"/>
            <w:gridSpan w:val="2"/>
          </w:tcPr>
          <w:p w:rsidR="006C3EBD" w:rsidRPr="006A2380" w:rsidRDefault="006C3EBD" w:rsidP="008641B9">
            <w:pPr>
              <w:jc w:val="both"/>
              <w:rPr>
                <w:ins w:id="2184" w:author="Drahomíra Pavelková" w:date="2019-09-02T15:43:00Z"/>
              </w:rPr>
            </w:pPr>
            <w:ins w:id="2185" w:author="Drahomíra Pavelková" w:date="2019-09-02T15:43:00Z">
              <w:r w:rsidRPr="006A2380">
                <w:t>přednáška</w:t>
              </w:r>
            </w:ins>
          </w:p>
        </w:tc>
      </w:tr>
      <w:tr w:rsidR="006C3EBD" w:rsidRPr="006A2380" w:rsidTr="008641B9">
        <w:trPr>
          <w:ins w:id="2186" w:author="Drahomíra Pavelková" w:date="2019-09-02T15:43:00Z"/>
        </w:trPr>
        <w:tc>
          <w:tcPr>
            <w:tcW w:w="3086" w:type="dxa"/>
            <w:shd w:val="clear" w:color="auto" w:fill="F7CAAC"/>
          </w:tcPr>
          <w:p w:rsidR="006C3EBD" w:rsidRPr="006A2380" w:rsidRDefault="006C3EBD" w:rsidP="008641B9">
            <w:pPr>
              <w:jc w:val="both"/>
              <w:rPr>
                <w:ins w:id="2187" w:author="Drahomíra Pavelková" w:date="2019-09-02T15:43:00Z"/>
                <w:b/>
              </w:rPr>
            </w:pPr>
            <w:ins w:id="2188" w:author="Drahomíra Pavelková" w:date="2019-09-02T15:43:00Z">
              <w:r w:rsidRPr="006A2380">
                <w:rPr>
                  <w:b/>
                </w:rPr>
                <w:t>Forma způsobu ověření studijních výsledků a další požadavky na studenta</w:t>
              </w:r>
            </w:ins>
          </w:p>
        </w:tc>
        <w:tc>
          <w:tcPr>
            <w:tcW w:w="6769" w:type="dxa"/>
            <w:gridSpan w:val="7"/>
            <w:tcBorders>
              <w:bottom w:val="nil"/>
            </w:tcBorders>
          </w:tcPr>
          <w:p w:rsidR="006C3EBD" w:rsidRPr="006A2380" w:rsidRDefault="006C3EBD" w:rsidP="008641B9">
            <w:pPr>
              <w:jc w:val="both"/>
              <w:rPr>
                <w:ins w:id="2189" w:author="Drahomíra Pavelková" w:date="2019-09-02T15:43:00Z"/>
              </w:rPr>
            </w:pPr>
            <w:ins w:id="2190" w:author="Drahomíra Pavelková" w:date="2019-09-02T15:43:00Z">
              <w:r w:rsidRPr="006A2380">
                <w:t>Způsob zakončení předmětu – klasifikovaný zápočet</w:t>
              </w:r>
            </w:ins>
          </w:p>
          <w:p w:rsidR="006C3EBD" w:rsidRPr="006A2380" w:rsidRDefault="006C3EBD" w:rsidP="008641B9">
            <w:pPr>
              <w:jc w:val="both"/>
              <w:rPr>
                <w:ins w:id="2191" w:author="Drahomíra Pavelková" w:date="2019-09-02T15:43:00Z"/>
              </w:rPr>
            </w:pPr>
            <w:ins w:id="2192" w:author="Drahomíra Pavelková" w:date="2019-09-02T15:43:00Z">
              <w:r w:rsidRPr="006A2380">
                <w:t xml:space="preserve">Požadavky k zápočtu: </w:t>
              </w:r>
            </w:ins>
          </w:p>
          <w:p w:rsidR="006C3EBD" w:rsidRPr="006A2380" w:rsidRDefault="006C3EBD" w:rsidP="008641B9">
            <w:pPr>
              <w:jc w:val="both"/>
              <w:rPr>
                <w:ins w:id="2193" w:author="Drahomíra Pavelková" w:date="2019-09-02T15:43:00Z"/>
              </w:rPr>
            </w:pPr>
            <w:ins w:id="2194" w:author="Drahomíra Pavelková" w:date="2019-09-02T15:43:00Z">
              <w:r w:rsidRPr="006A2380">
                <w:t xml:space="preserve">1. realizovat projekt a uplatnit v něm nabyté znalosti </w:t>
              </w:r>
            </w:ins>
          </w:p>
          <w:p w:rsidR="006C3EBD" w:rsidRPr="006A2380" w:rsidRDefault="006C3EBD" w:rsidP="008641B9">
            <w:pPr>
              <w:jc w:val="both"/>
              <w:rPr>
                <w:ins w:id="2195" w:author="Drahomíra Pavelková" w:date="2019-09-02T15:43:00Z"/>
              </w:rPr>
            </w:pPr>
            <w:ins w:id="2196" w:author="Drahomíra Pavelková" w:date="2019-09-02T15:43:00Z">
              <w:r w:rsidRPr="006A2380">
                <w:t xml:space="preserve">- cíl projektu si studenti volí sami; </w:t>
              </w:r>
            </w:ins>
          </w:p>
          <w:p w:rsidR="006C3EBD" w:rsidRPr="006A2380" w:rsidRDefault="006C3EBD" w:rsidP="008641B9">
            <w:pPr>
              <w:jc w:val="both"/>
              <w:rPr>
                <w:ins w:id="2197" w:author="Drahomíra Pavelková" w:date="2019-09-02T15:43:00Z"/>
              </w:rPr>
            </w:pPr>
            <w:ins w:id="2198" w:author="Drahomíra Pavelková" w:date="2019-09-02T15:43:00Z">
              <w:r w:rsidRPr="006A2380">
                <w:t xml:space="preserve">- velikost týmu je možná do 7 osob s ohledem na téma projektu; </w:t>
              </w:r>
            </w:ins>
          </w:p>
          <w:p w:rsidR="006C3EBD" w:rsidRPr="006A2380" w:rsidRDefault="006C3EBD" w:rsidP="008641B9">
            <w:pPr>
              <w:jc w:val="both"/>
              <w:rPr>
                <w:ins w:id="2199" w:author="Drahomíra Pavelková" w:date="2019-09-02T15:43:00Z"/>
              </w:rPr>
            </w:pPr>
            <w:ins w:id="2200" w:author="Drahomíra Pavelková" w:date="2019-09-02T15:43:00Z">
              <w:r w:rsidRPr="006A2380">
                <w:t xml:space="preserve">- cíl projektu a složení týmu bude schvalováno vyučujícím </w:t>
              </w:r>
            </w:ins>
          </w:p>
          <w:p w:rsidR="006C3EBD" w:rsidRPr="006A2380" w:rsidRDefault="006C3EBD" w:rsidP="008641B9">
            <w:pPr>
              <w:jc w:val="both"/>
              <w:rPr>
                <w:ins w:id="2201" w:author="Drahomíra Pavelková" w:date="2019-09-02T15:43:00Z"/>
              </w:rPr>
            </w:pPr>
            <w:ins w:id="2202" w:author="Drahomíra Pavelková" w:date="2019-09-02T15:43:00Z">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ins>
          </w:p>
          <w:p w:rsidR="006C3EBD" w:rsidRPr="006A2380" w:rsidRDefault="006C3EBD" w:rsidP="008641B9">
            <w:pPr>
              <w:jc w:val="both"/>
              <w:rPr>
                <w:ins w:id="2203" w:author="Drahomíra Pavelková" w:date="2019-09-02T15:43:00Z"/>
              </w:rPr>
            </w:pPr>
            <w:ins w:id="2204" w:author="Drahomíra Pavelková" w:date="2019-09-02T15:43:00Z">
              <w:r w:rsidRPr="006A2380">
                <w:t>Student může získat max. 50 bodů, pro klasifikovaný zápočet nutno získat min. 30 bodů (60 %).</w:t>
              </w:r>
            </w:ins>
          </w:p>
        </w:tc>
      </w:tr>
      <w:tr w:rsidR="006C3EBD" w:rsidRPr="0032227F" w:rsidTr="008641B9">
        <w:trPr>
          <w:trHeight w:val="70"/>
          <w:ins w:id="2205" w:author="Drahomíra Pavelková" w:date="2019-09-02T15:43:00Z"/>
        </w:trPr>
        <w:tc>
          <w:tcPr>
            <w:tcW w:w="9855" w:type="dxa"/>
            <w:gridSpan w:val="8"/>
            <w:tcBorders>
              <w:top w:val="nil"/>
            </w:tcBorders>
          </w:tcPr>
          <w:p w:rsidR="006C3EBD" w:rsidRPr="0032227F" w:rsidRDefault="006C3EBD" w:rsidP="008641B9">
            <w:pPr>
              <w:jc w:val="both"/>
              <w:rPr>
                <w:ins w:id="2206" w:author="Drahomíra Pavelková" w:date="2019-09-02T15:43:00Z"/>
                <w:sz w:val="16"/>
              </w:rPr>
            </w:pPr>
          </w:p>
        </w:tc>
      </w:tr>
      <w:tr w:rsidR="006C3EBD" w:rsidRPr="006A2380" w:rsidTr="008641B9">
        <w:trPr>
          <w:trHeight w:val="197"/>
          <w:ins w:id="2207" w:author="Drahomíra Pavelková" w:date="2019-09-02T15:43:00Z"/>
        </w:trPr>
        <w:tc>
          <w:tcPr>
            <w:tcW w:w="3086" w:type="dxa"/>
            <w:tcBorders>
              <w:top w:val="nil"/>
            </w:tcBorders>
            <w:shd w:val="clear" w:color="auto" w:fill="F7CAAC"/>
          </w:tcPr>
          <w:p w:rsidR="006C3EBD" w:rsidRPr="006A2380" w:rsidRDefault="006C3EBD" w:rsidP="008641B9">
            <w:pPr>
              <w:jc w:val="both"/>
              <w:rPr>
                <w:ins w:id="2208" w:author="Drahomíra Pavelková" w:date="2019-09-02T15:43:00Z"/>
                <w:b/>
              </w:rPr>
            </w:pPr>
            <w:ins w:id="2209" w:author="Drahomíra Pavelková" w:date="2019-09-02T15:43:00Z">
              <w:r w:rsidRPr="006A2380">
                <w:rPr>
                  <w:b/>
                </w:rPr>
                <w:t>Garant předmětu</w:t>
              </w:r>
            </w:ins>
          </w:p>
        </w:tc>
        <w:tc>
          <w:tcPr>
            <w:tcW w:w="6769" w:type="dxa"/>
            <w:gridSpan w:val="7"/>
            <w:tcBorders>
              <w:top w:val="nil"/>
            </w:tcBorders>
          </w:tcPr>
          <w:p w:rsidR="006C3EBD" w:rsidRPr="006A2380" w:rsidRDefault="006C3EBD" w:rsidP="008641B9">
            <w:pPr>
              <w:jc w:val="both"/>
              <w:rPr>
                <w:ins w:id="2210" w:author="Drahomíra Pavelková" w:date="2019-09-02T15:43:00Z"/>
              </w:rPr>
            </w:pPr>
            <w:ins w:id="2211" w:author="Drahomíra Pavelková" w:date="2019-09-02T15:43:00Z">
              <w:r w:rsidRPr="006A2380">
                <w:t>Ing. Lucie Tomancová, Ph.D.</w:t>
              </w:r>
            </w:ins>
          </w:p>
        </w:tc>
      </w:tr>
      <w:tr w:rsidR="006C3EBD" w:rsidRPr="006A2380" w:rsidTr="008641B9">
        <w:trPr>
          <w:trHeight w:val="243"/>
          <w:ins w:id="2212" w:author="Drahomíra Pavelková" w:date="2019-09-02T15:43:00Z"/>
        </w:trPr>
        <w:tc>
          <w:tcPr>
            <w:tcW w:w="3086" w:type="dxa"/>
            <w:tcBorders>
              <w:top w:val="nil"/>
            </w:tcBorders>
            <w:shd w:val="clear" w:color="auto" w:fill="F7CAAC"/>
          </w:tcPr>
          <w:p w:rsidR="006C3EBD" w:rsidRPr="006A2380" w:rsidRDefault="006C3EBD" w:rsidP="008641B9">
            <w:pPr>
              <w:jc w:val="both"/>
              <w:rPr>
                <w:ins w:id="2213" w:author="Drahomíra Pavelková" w:date="2019-09-02T15:43:00Z"/>
                <w:b/>
              </w:rPr>
            </w:pPr>
            <w:ins w:id="2214" w:author="Drahomíra Pavelková" w:date="2019-09-02T15:43:00Z">
              <w:r w:rsidRPr="006A2380">
                <w:rPr>
                  <w:b/>
                </w:rPr>
                <w:t>Zapojení garanta do výuky předmětu</w:t>
              </w:r>
            </w:ins>
          </w:p>
        </w:tc>
        <w:tc>
          <w:tcPr>
            <w:tcW w:w="6769" w:type="dxa"/>
            <w:gridSpan w:val="7"/>
            <w:tcBorders>
              <w:top w:val="nil"/>
              <w:bottom w:val="single" w:sz="4" w:space="0" w:color="auto"/>
            </w:tcBorders>
          </w:tcPr>
          <w:p w:rsidR="006C3EBD" w:rsidRPr="006A2380" w:rsidRDefault="006C3EBD" w:rsidP="008641B9">
            <w:pPr>
              <w:jc w:val="both"/>
              <w:rPr>
                <w:ins w:id="2215" w:author="Drahomíra Pavelková" w:date="2019-09-02T15:43:00Z"/>
              </w:rPr>
            </w:pPr>
            <w:ins w:id="2216" w:author="Drahomíra Pavelková" w:date="2019-09-02T15:43:00Z">
              <w:r w:rsidRPr="008433D4">
                <w:t>Garant se podílí na přednáškách v rozsahu</w:t>
              </w:r>
              <w:r>
                <w:t xml:space="preserve"> 100 %.</w:t>
              </w:r>
            </w:ins>
          </w:p>
        </w:tc>
      </w:tr>
      <w:tr w:rsidR="006C3EBD" w:rsidRPr="006A2380" w:rsidTr="008641B9">
        <w:trPr>
          <w:ins w:id="2217" w:author="Drahomíra Pavelková" w:date="2019-09-02T15:43:00Z"/>
        </w:trPr>
        <w:tc>
          <w:tcPr>
            <w:tcW w:w="3086" w:type="dxa"/>
            <w:shd w:val="clear" w:color="auto" w:fill="F7CAAC"/>
          </w:tcPr>
          <w:p w:rsidR="006C3EBD" w:rsidRPr="006A2380" w:rsidRDefault="006C3EBD" w:rsidP="008641B9">
            <w:pPr>
              <w:jc w:val="both"/>
              <w:rPr>
                <w:ins w:id="2218" w:author="Drahomíra Pavelková" w:date="2019-09-02T15:43:00Z"/>
                <w:b/>
              </w:rPr>
            </w:pPr>
            <w:ins w:id="2219" w:author="Drahomíra Pavelková" w:date="2019-09-02T15:43:00Z">
              <w:r w:rsidRPr="006A2380">
                <w:rPr>
                  <w:b/>
                </w:rPr>
                <w:t>Vyučující</w:t>
              </w:r>
            </w:ins>
          </w:p>
        </w:tc>
        <w:tc>
          <w:tcPr>
            <w:tcW w:w="6769" w:type="dxa"/>
            <w:gridSpan w:val="7"/>
            <w:tcBorders>
              <w:bottom w:val="nil"/>
            </w:tcBorders>
          </w:tcPr>
          <w:p w:rsidR="006C3EBD" w:rsidRPr="006A2380" w:rsidRDefault="006C3EBD" w:rsidP="008641B9">
            <w:pPr>
              <w:jc w:val="both"/>
              <w:rPr>
                <w:ins w:id="2220" w:author="Drahomíra Pavelková" w:date="2019-09-02T15:43:00Z"/>
              </w:rPr>
            </w:pPr>
            <w:ins w:id="2221" w:author="Drahomíra Pavelková" w:date="2019-09-02T15:43:00Z">
              <w:r w:rsidRPr="006A2380">
                <w:t>Ing. Lucie Tomancová, Ph.D. – přednášky (100%)</w:t>
              </w:r>
            </w:ins>
          </w:p>
        </w:tc>
      </w:tr>
      <w:tr w:rsidR="006C3EBD" w:rsidRPr="0032227F" w:rsidTr="008641B9">
        <w:trPr>
          <w:trHeight w:val="120"/>
          <w:ins w:id="2222" w:author="Drahomíra Pavelková" w:date="2019-09-02T15:43:00Z"/>
        </w:trPr>
        <w:tc>
          <w:tcPr>
            <w:tcW w:w="9855" w:type="dxa"/>
            <w:gridSpan w:val="8"/>
            <w:tcBorders>
              <w:top w:val="nil"/>
            </w:tcBorders>
          </w:tcPr>
          <w:p w:rsidR="006C3EBD" w:rsidRPr="0032227F" w:rsidRDefault="006C3EBD" w:rsidP="008641B9">
            <w:pPr>
              <w:jc w:val="both"/>
              <w:rPr>
                <w:ins w:id="2223" w:author="Drahomíra Pavelková" w:date="2019-09-02T15:43:00Z"/>
                <w:sz w:val="16"/>
              </w:rPr>
            </w:pPr>
          </w:p>
        </w:tc>
      </w:tr>
      <w:tr w:rsidR="006C3EBD" w:rsidRPr="006A2380" w:rsidTr="008641B9">
        <w:trPr>
          <w:ins w:id="2224" w:author="Drahomíra Pavelková" w:date="2019-09-02T15:43:00Z"/>
        </w:trPr>
        <w:tc>
          <w:tcPr>
            <w:tcW w:w="3086" w:type="dxa"/>
            <w:shd w:val="clear" w:color="auto" w:fill="F7CAAC"/>
          </w:tcPr>
          <w:p w:rsidR="006C3EBD" w:rsidRPr="006A2380" w:rsidRDefault="006C3EBD" w:rsidP="008641B9">
            <w:pPr>
              <w:jc w:val="both"/>
              <w:rPr>
                <w:ins w:id="2225" w:author="Drahomíra Pavelková" w:date="2019-09-02T15:43:00Z"/>
                <w:b/>
              </w:rPr>
            </w:pPr>
            <w:ins w:id="2226" w:author="Drahomíra Pavelková" w:date="2019-09-02T15:43:00Z">
              <w:r w:rsidRPr="006A2380">
                <w:rPr>
                  <w:b/>
                </w:rPr>
                <w:t>Stručná anotace předmětu</w:t>
              </w:r>
            </w:ins>
          </w:p>
        </w:tc>
        <w:tc>
          <w:tcPr>
            <w:tcW w:w="6769" w:type="dxa"/>
            <w:gridSpan w:val="7"/>
            <w:tcBorders>
              <w:bottom w:val="nil"/>
            </w:tcBorders>
          </w:tcPr>
          <w:p w:rsidR="006C3EBD" w:rsidRPr="006A2380" w:rsidRDefault="006C3EBD" w:rsidP="008641B9">
            <w:pPr>
              <w:jc w:val="both"/>
              <w:rPr>
                <w:ins w:id="2227" w:author="Drahomíra Pavelková" w:date="2019-09-02T15:43:00Z"/>
              </w:rPr>
            </w:pPr>
          </w:p>
        </w:tc>
      </w:tr>
      <w:tr w:rsidR="006C3EBD" w:rsidRPr="006A2380" w:rsidTr="008641B9">
        <w:trPr>
          <w:trHeight w:val="3938"/>
          <w:ins w:id="2228" w:author="Drahomíra Pavelková" w:date="2019-09-02T15:43:00Z"/>
        </w:trPr>
        <w:tc>
          <w:tcPr>
            <w:tcW w:w="9855" w:type="dxa"/>
            <w:gridSpan w:val="8"/>
            <w:tcBorders>
              <w:top w:val="nil"/>
              <w:bottom w:val="single" w:sz="12" w:space="0" w:color="auto"/>
            </w:tcBorders>
          </w:tcPr>
          <w:p w:rsidR="006C3EBD" w:rsidRDefault="006C3EBD" w:rsidP="008641B9">
            <w:pPr>
              <w:jc w:val="both"/>
              <w:rPr>
                <w:ins w:id="2229" w:author="Drahomíra Pavelková" w:date="2019-09-02T15:43:00Z"/>
              </w:rPr>
            </w:pPr>
            <w:ins w:id="2230" w:author="Drahomíra Pavelková" w:date="2019-09-02T15:43:00Z">
              <w:r w:rsidRPr="006A2380">
                <w:t>Cílem předmětu je poskytnout teoretické základy projektového řízení na úrovni mezinárodního certifikátu IPMA (úroveň D) zejména v oblasti technických kompetencí a uplatnit je při řešení vlastního projektu.</w:t>
              </w:r>
            </w:ins>
          </w:p>
          <w:p w:rsidR="006C3EBD" w:rsidRDefault="006C3EBD" w:rsidP="008641B9">
            <w:pPr>
              <w:jc w:val="both"/>
              <w:rPr>
                <w:ins w:id="2231" w:author="Drahomíra Pavelková" w:date="2019-09-02T15:43:00Z"/>
              </w:rPr>
            </w:pPr>
            <w:ins w:id="2232" w:author="Drahomíra Pavelková" w:date="2019-09-02T15:43:00Z">
              <w:r w:rsidRPr="00331B67">
                <w:t>Výuka předmětu bude probíhat střídavě formou přednášek a řízených konzultací ke konkrétním projektům.</w:t>
              </w:r>
            </w:ins>
          </w:p>
          <w:p w:rsidR="006C3EBD" w:rsidRPr="006A2380" w:rsidRDefault="006C3EBD" w:rsidP="008641B9">
            <w:pPr>
              <w:pStyle w:val="Odstavecseseznamem"/>
              <w:numPr>
                <w:ilvl w:val="0"/>
                <w:numId w:val="34"/>
              </w:numPr>
              <w:ind w:left="247" w:hanging="247"/>
              <w:jc w:val="both"/>
              <w:rPr>
                <w:ins w:id="2233" w:author="Drahomíra Pavelková" w:date="2019-09-02T15:43:00Z"/>
              </w:rPr>
            </w:pPr>
            <w:ins w:id="2234" w:author="Drahomíra Pavelková" w:date="2019-09-02T15:43:00Z">
              <w:r w:rsidRPr="006A2380">
                <w:t>Úvod do projektového řízení (definice projektu a jeho atributů; obsah a rozsah projektu; kritéria úspěšnosti projektu; metoda trojimperativu pro stanovení cílů; základní principy stanovování efektivních cílů; metody projektového řízení)</w:t>
              </w:r>
              <w:r>
                <w:t>.</w:t>
              </w:r>
              <w:r w:rsidRPr="006A2380">
                <w:t xml:space="preserve"> </w:t>
              </w:r>
            </w:ins>
          </w:p>
          <w:p w:rsidR="006C3EBD" w:rsidRPr="006A2380" w:rsidRDefault="006C3EBD" w:rsidP="008641B9">
            <w:pPr>
              <w:pStyle w:val="Odstavecseseznamem"/>
              <w:numPr>
                <w:ilvl w:val="0"/>
                <w:numId w:val="34"/>
              </w:numPr>
              <w:ind w:left="247" w:hanging="247"/>
              <w:jc w:val="both"/>
              <w:rPr>
                <w:ins w:id="2235" w:author="Drahomíra Pavelková" w:date="2019-09-02T15:43:00Z"/>
              </w:rPr>
            </w:pPr>
            <w:ins w:id="2236" w:author="Drahomíra Pavelková" w:date="2019-09-02T15:43:00Z">
              <w:r w:rsidRPr="006A2380">
                <w:t>Životní cyklus projektu (předprojektové fáze; projektové fáze; poprojektové fáze; stanovení SMART cílů; identifikační listina projektu)</w:t>
              </w:r>
              <w:r>
                <w:t>.</w:t>
              </w:r>
              <w:r w:rsidRPr="006A2380">
                <w:t xml:space="preserve"> </w:t>
              </w:r>
            </w:ins>
          </w:p>
          <w:p w:rsidR="006C3EBD" w:rsidRPr="006A2380" w:rsidRDefault="006C3EBD" w:rsidP="008641B9">
            <w:pPr>
              <w:pStyle w:val="Odstavecseseznamem"/>
              <w:numPr>
                <w:ilvl w:val="0"/>
                <w:numId w:val="34"/>
              </w:numPr>
              <w:ind w:left="247" w:hanging="247"/>
              <w:jc w:val="both"/>
              <w:rPr>
                <w:ins w:id="2237" w:author="Drahomíra Pavelková" w:date="2019-09-02T15:43:00Z"/>
              </w:rPr>
            </w:pPr>
            <w:ins w:id="2238" w:author="Drahomíra Pavelková" w:date="2019-09-02T15:43:00Z">
              <w:r w:rsidRPr="006A2380">
                <w:t>Cíle projektu a logický rámec projektu (logická rámcová matice; SWOT; základní principy stanovování vize, cílů, záměru; tvor</w:t>
              </w:r>
              <w:r>
                <w:t>ba a užití stromového diagramu).</w:t>
              </w:r>
            </w:ins>
          </w:p>
          <w:p w:rsidR="006C3EBD" w:rsidRPr="006A2380" w:rsidRDefault="006C3EBD" w:rsidP="008641B9">
            <w:pPr>
              <w:pStyle w:val="Odstavecseseznamem"/>
              <w:numPr>
                <w:ilvl w:val="0"/>
                <w:numId w:val="34"/>
              </w:numPr>
              <w:ind w:left="247" w:hanging="247"/>
              <w:jc w:val="both"/>
              <w:rPr>
                <w:ins w:id="2239" w:author="Drahomíra Pavelková" w:date="2019-09-02T15:43:00Z"/>
              </w:rPr>
            </w:pPr>
            <w:ins w:id="2240" w:author="Drahomíra Pavelková" w:date="2019-09-02T15:43:00Z">
              <w:r w:rsidRPr="006A2380">
                <w:t xml:space="preserve">Předprojektové fáze (studie proveditelnosti; ROI, ROE, IRP, NPV - metody oceňování hodnoty a návratnosti projektu; </w:t>
              </w:r>
              <w:r>
                <w:t>Cost Benefit analýza; cashflow).</w:t>
              </w:r>
            </w:ins>
          </w:p>
          <w:p w:rsidR="006C3EBD" w:rsidRPr="006A2380" w:rsidRDefault="006C3EBD" w:rsidP="008641B9">
            <w:pPr>
              <w:pStyle w:val="Odstavecseseznamem"/>
              <w:numPr>
                <w:ilvl w:val="0"/>
                <w:numId w:val="34"/>
              </w:numPr>
              <w:ind w:left="247" w:hanging="247"/>
              <w:jc w:val="both"/>
              <w:rPr>
                <w:ins w:id="2241" w:author="Drahomíra Pavelková" w:date="2019-09-02T15:43:00Z"/>
              </w:rPr>
            </w:pPr>
            <w:ins w:id="2242" w:author="Drahomíra Pavelková" w:date="2019-09-02T15:43:00Z">
              <w:r w:rsidRPr="006A2380">
                <w:t>Analýza prostředí projektu a zainteresované strany (analýza zainteresovaných stran; analýza prostředí; stakeholder management pr</w:t>
              </w:r>
              <w:r>
                <w:t>incipy).</w:t>
              </w:r>
            </w:ins>
          </w:p>
          <w:p w:rsidR="006C3EBD" w:rsidRPr="006A2380" w:rsidRDefault="006C3EBD" w:rsidP="008641B9">
            <w:pPr>
              <w:pStyle w:val="Odstavecseseznamem"/>
              <w:numPr>
                <w:ilvl w:val="0"/>
                <w:numId w:val="34"/>
              </w:numPr>
              <w:ind w:left="247" w:hanging="247"/>
              <w:jc w:val="both"/>
              <w:rPr>
                <w:ins w:id="2243" w:author="Drahomíra Pavelková" w:date="2019-09-02T15:43:00Z"/>
              </w:rPr>
            </w:pPr>
            <w:ins w:id="2244" w:author="Drahomíra Pavelková" w:date="2019-09-02T15:43:00Z">
              <w:r w:rsidRPr="006A2380">
                <w:t>Vytváření plánu projektu a WBS (tvorba a užití stromového diagramu; tvorba WBS; harmon</w:t>
              </w:r>
              <w:r>
                <w:t>ogram činností; pracovní balík).</w:t>
              </w:r>
            </w:ins>
          </w:p>
          <w:p w:rsidR="006C3EBD" w:rsidRPr="006A2380" w:rsidRDefault="006C3EBD" w:rsidP="008641B9">
            <w:pPr>
              <w:pStyle w:val="Odstavecseseznamem"/>
              <w:numPr>
                <w:ilvl w:val="0"/>
                <w:numId w:val="34"/>
              </w:numPr>
              <w:ind w:left="247" w:hanging="247"/>
              <w:jc w:val="both"/>
              <w:rPr>
                <w:ins w:id="2245" w:author="Drahomíra Pavelková" w:date="2019-09-02T15:43:00Z"/>
              </w:rPr>
            </w:pPr>
            <w:ins w:id="2246" w:author="Drahomíra Pavelková" w:date="2019-09-02T15:43:00Z">
              <w:r w:rsidRPr="006A2380">
                <w:t xml:space="preserve">Plánování průběhu projektu (metody časového plánování (úsečkový harmonogram, síťový graf, Ganttův graf); metody síťové analýzy (hranová, uzlová, CPM, PERT), výpočet </w:t>
              </w:r>
              <w:r>
                <w:t>rezerv, výpočet kritické cesty).</w:t>
              </w:r>
            </w:ins>
          </w:p>
          <w:p w:rsidR="006C3EBD" w:rsidRPr="006A2380" w:rsidRDefault="006C3EBD" w:rsidP="008641B9">
            <w:pPr>
              <w:pStyle w:val="Odstavecseseznamem"/>
              <w:numPr>
                <w:ilvl w:val="0"/>
                <w:numId w:val="34"/>
              </w:numPr>
              <w:ind w:left="247" w:hanging="247"/>
              <w:jc w:val="both"/>
              <w:rPr>
                <w:ins w:id="2247" w:author="Drahomíra Pavelková" w:date="2019-09-02T15:43:00Z"/>
              </w:rPr>
            </w:pPr>
            <w:ins w:id="2248" w:author="Drahomíra Pavelková" w:date="2019-09-02T15:43:00Z">
              <w:r w:rsidRPr="006A2380">
                <w:t>Způsoby</w:t>
              </w:r>
              <w:r>
                <w:t xml:space="preserve"> odhadování (metody odhadování).</w:t>
              </w:r>
            </w:ins>
          </w:p>
          <w:p w:rsidR="006C3EBD" w:rsidRPr="006A2380" w:rsidRDefault="006C3EBD" w:rsidP="008641B9">
            <w:pPr>
              <w:pStyle w:val="Odstavecseseznamem"/>
              <w:numPr>
                <w:ilvl w:val="0"/>
                <w:numId w:val="34"/>
              </w:numPr>
              <w:ind w:left="247" w:hanging="247"/>
              <w:jc w:val="both"/>
              <w:rPr>
                <w:ins w:id="2249" w:author="Drahomíra Pavelková" w:date="2019-09-02T15:43:00Z"/>
              </w:rPr>
            </w:pPr>
            <w:ins w:id="2250" w:author="Drahomíra Pavelková" w:date="2019-09-02T15:43:00Z">
              <w:r w:rsidRPr="006A2380">
                <w:t>Teorie omezení a kritický řetězec (teorie omezení E.</w:t>
              </w:r>
              <w:r>
                <w:t xml:space="preserve"> Goldratta a buffer management).</w:t>
              </w:r>
            </w:ins>
          </w:p>
          <w:p w:rsidR="006C3EBD" w:rsidRPr="006A2380" w:rsidRDefault="006C3EBD" w:rsidP="008641B9">
            <w:pPr>
              <w:pStyle w:val="Odstavecseseznamem"/>
              <w:numPr>
                <w:ilvl w:val="0"/>
                <w:numId w:val="34"/>
              </w:numPr>
              <w:ind w:left="247" w:hanging="247"/>
              <w:jc w:val="both"/>
              <w:rPr>
                <w:ins w:id="2251" w:author="Drahomíra Pavelková" w:date="2019-09-02T15:43:00Z"/>
              </w:rPr>
            </w:pPr>
            <w:ins w:id="2252" w:author="Drahomíra Pavelková" w:date="2019-09-02T15:43:00Z">
              <w:r w:rsidRPr="006A2380">
                <w:t>Zdroje</w:t>
              </w:r>
              <w:r>
                <w:t xml:space="preserve"> (histogramy; plánování zdrojů).</w:t>
              </w:r>
            </w:ins>
          </w:p>
          <w:p w:rsidR="006C3EBD" w:rsidRPr="006A2380" w:rsidRDefault="006C3EBD" w:rsidP="008641B9">
            <w:pPr>
              <w:pStyle w:val="Odstavecseseznamem"/>
              <w:numPr>
                <w:ilvl w:val="0"/>
                <w:numId w:val="34"/>
              </w:numPr>
              <w:ind w:left="247" w:hanging="247"/>
              <w:jc w:val="both"/>
              <w:rPr>
                <w:ins w:id="2253" w:author="Drahomíra Pavelková" w:date="2019-09-02T15:43:00Z"/>
              </w:rPr>
            </w:pPr>
            <w:ins w:id="2254" w:author="Drahomíra Pavelková" w:date="2019-09-02T15:43:00Z">
              <w:r w:rsidRPr="006A2380">
                <w:t>Plánování nákladů (plán</w:t>
              </w:r>
              <w:r>
                <w:t>ování nákladů; tvorba rozpočtu).</w:t>
              </w:r>
            </w:ins>
          </w:p>
          <w:p w:rsidR="006C3EBD" w:rsidRPr="006A2380" w:rsidRDefault="006C3EBD" w:rsidP="008641B9">
            <w:pPr>
              <w:pStyle w:val="Odstavecseseznamem"/>
              <w:numPr>
                <w:ilvl w:val="0"/>
                <w:numId w:val="34"/>
              </w:numPr>
              <w:ind w:left="247" w:hanging="247"/>
              <w:jc w:val="both"/>
              <w:rPr>
                <w:ins w:id="2255" w:author="Drahomíra Pavelková" w:date="2019-09-02T15:43:00Z"/>
              </w:rPr>
            </w:pPr>
            <w:ins w:id="2256" w:author="Drahomíra Pavelková" w:date="2019-09-02T15:43:00Z">
              <w:r w:rsidRPr="006A2380">
                <w:t>Organizační začlenění a projektové role (matice zodpovědn</w:t>
              </w:r>
              <w:r>
                <w:t>osti; typy organizace projektu).</w:t>
              </w:r>
            </w:ins>
          </w:p>
          <w:p w:rsidR="006C3EBD" w:rsidRPr="006A2380" w:rsidRDefault="006C3EBD" w:rsidP="008641B9">
            <w:pPr>
              <w:pStyle w:val="Odstavecseseznamem"/>
              <w:numPr>
                <w:ilvl w:val="0"/>
                <w:numId w:val="34"/>
              </w:numPr>
              <w:ind w:left="247" w:hanging="247"/>
              <w:jc w:val="both"/>
              <w:rPr>
                <w:ins w:id="2257" w:author="Drahomíra Pavelková" w:date="2019-09-02T15:43:00Z"/>
              </w:rPr>
            </w:pPr>
            <w:ins w:id="2258" w:author="Drahomíra Pavelková" w:date="2019-09-02T15:43:00Z">
              <w:r w:rsidRPr="006A2380">
                <w:t>Rizika v projektech (metody identifikace a analýzy rizik (RIPRAN); opatř</w:t>
              </w:r>
              <w:r>
                <w:t>ení a strategie eliminace rizik).</w:t>
              </w:r>
            </w:ins>
          </w:p>
        </w:tc>
      </w:tr>
      <w:tr w:rsidR="006C3EBD" w:rsidRPr="006A2380" w:rsidTr="008641B9">
        <w:trPr>
          <w:trHeight w:val="265"/>
          <w:ins w:id="2259" w:author="Drahomíra Pavelková" w:date="2019-09-02T15:43:00Z"/>
        </w:trPr>
        <w:tc>
          <w:tcPr>
            <w:tcW w:w="3653" w:type="dxa"/>
            <w:gridSpan w:val="2"/>
            <w:tcBorders>
              <w:top w:val="nil"/>
            </w:tcBorders>
            <w:shd w:val="clear" w:color="auto" w:fill="F7CAAC"/>
          </w:tcPr>
          <w:p w:rsidR="006C3EBD" w:rsidRPr="006A2380" w:rsidRDefault="006C3EBD" w:rsidP="008641B9">
            <w:pPr>
              <w:jc w:val="both"/>
              <w:rPr>
                <w:ins w:id="2260" w:author="Drahomíra Pavelková" w:date="2019-09-02T15:43:00Z"/>
              </w:rPr>
            </w:pPr>
            <w:ins w:id="2261" w:author="Drahomíra Pavelková" w:date="2019-09-02T15:43:00Z">
              <w:r w:rsidRPr="006A2380">
                <w:rPr>
                  <w:b/>
                </w:rPr>
                <w:t>Studijní literatura a studijní pomůcky</w:t>
              </w:r>
            </w:ins>
          </w:p>
        </w:tc>
        <w:tc>
          <w:tcPr>
            <w:tcW w:w="6202" w:type="dxa"/>
            <w:gridSpan w:val="6"/>
            <w:tcBorders>
              <w:top w:val="nil"/>
              <w:bottom w:val="nil"/>
            </w:tcBorders>
          </w:tcPr>
          <w:p w:rsidR="006C3EBD" w:rsidRPr="006A2380" w:rsidRDefault="006C3EBD" w:rsidP="008641B9">
            <w:pPr>
              <w:jc w:val="both"/>
              <w:rPr>
                <w:ins w:id="2262" w:author="Drahomíra Pavelková" w:date="2019-09-02T15:43:00Z"/>
              </w:rPr>
            </w:pPr>
          </w:p>
        </w:tc>
      </w:tr>
      <w:tr w:rsidR="006C3EBD" w:rsidRPr="006A2380" w:rsidTr="008641B9">
        <w:trPr>
          <w:trHeight w:val="1497"/>
          <w:ins w:id="2263" w:author="Drahomíra Pavelková" w:date="2019-09-02T15:43:00Z"/>
        </w:trPr>
        <w:tc>
          <w:tcPr>
            <w:tcW w:w="9855" w:type="dxa"/>
            <w:gridSpan w:val="8"/>
            <w:tcBorders>
              <w:top w:val="nil"/>
            </w:tcBorders>
          </w:tcPr>
          <w:p w:rsidR="006C3EBD" w:rsidRPr="006A2380" w:rsidRDefault="006C3EBD" w:rsidP="008641B9">
            <w:pPr>
              <w:jc w:val="both"/>
              <w:rPr>
                <w:ins w:id="2264" w:author="Drahomíra Pavelková" w:date="2019-09-02T15:43:00Z"/>
                <w:b/>
              </w:rPr>
            </w:pPr>
            <w:ins w:id="2265" w:author="Drahomíra Pavelková" w:date="2019-09-02T15:43:00Z">
              <w:r w:rsidRPr="006A2380">
                <w:rPr>
                  <w:b/>
                </w:rPr>
                <w:t>Povinná literatura</w:t>
              </w:r>
            </w:ins>
          </w:p>
          <w:p w:rsidR="006C3EBD" w:rsidRPr="006A2380" w:rsidRDefault="006C3EBD" w:rsidP="008641B9">
            <w:pPr>
              <w:jc w:val="both"/>
              <w:rPr>
                <w:ins w:id="2266" w:author="Drahomíra Pavelková" w:date="2019-09-02T15:43:00Z"/>
              </w:rPr>
            </w:pPr>
            <w:ins w:id="2267" w:author="Drahomíra Pavelková" w:date="2019-09-02T15:43:00Z">
              <w:r w:rsidRPr="006A2380">
                <w:t xml:space="preserve">DINSMORE, P. C., CABANIS-BREWIN, J. </w:t>
              </w:r>
              <w:r w:rsidRPr="006A2380">
                <w:rPr>
                  <w:i/>
                </w:rPr>
                <w:t>The AMA handbook of project management</w:t>
              </w:r>
              <w:r w:rsidRPr="006A2380">
                <w:t xml:space="preserve">. 4th ed. New York: AMACOM, 2014, 560 s. ISBN 978-0-8144-3339-3. </w:t>
              </w:r>
            </w:ins>
          </w:p>
          <w:p w:rsidR="006C3EBD" w:rsidRPr="006A2380" w:rsidRDefault="006C3EBD" w:rsidP="008641B9">
            <w:pPr>
              <w:jc w:val="both"/>
              <w:rPr>
                <w:ins w:id="2268" w:author="Drahomíra Pavelková" w:date="2019-09-02T15:43:00Z"/>
              </w:rPr>
            </w:pPr>
            <w:ins w:id="2269" w:author="Drahomíra Pavelková" w:date="2019-09-02T15:43:00Z">
              <w:r w:rsidRPr="006A2380">
                <w:t xml:space="preserve">DOLEŽAL, J., MÁCHAL, P., LACKO, B. </w:t>
              </w:r>
              <w:r w:rsidRPr="006A2380">
                <w:rPr>
                  <w:i/>
                </w:rPr>
                <w:t xml:space="preserve">Projektový management podle IPMA. </w:t>
              </w:r>
              <w:r w:rsidRPr="006A2380">
                <w:t xml:space="preserve">2., aktualiz. a dopl. vyd. Praha: Grada, 2012, 526 s. ISBN 978-80-247-4275-5. </w:t>
              </w:r>
            </w:ins>
          </w:p>
          <w:p w:rsidR="006C3EBD" w:rsidRPr="006A2380" w:rsidRDefault="006C3EBD" w:rsidP="008641B9">
            <w:pPr>
              <w:jc w:val="both"/>
              <w:rPr>
                <w:ins w:id="2270" w:author="Drahomíra Pavelková" w:date="2019-09-02T15:43:00Z"/>
              </w:rPr>
            </w:pPr>
            <w:ins w:id="2271" w:author="Drahomíra Pavelková" w:date="2019-09-02T15:43:00Z">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ins>
          </w:p>
          <w:p w:rsidR="006C3EBD" w:rsidRPr="006A2380" w:rsidRDefault="006C3EBD" w:rsidP="008641B9">
            <w:pPr>
              <w:jc w:val="both"/>
              <w:rPr>
                <w:ins w:id="2272" w:author="Drahomíra Pavelková" w:date="2019-09-02T15:43:00Z"/>
              </w:rPr>
            </w:pPr>
            <w:ins w:id="2273" w:author="Drahomíra Pavelková" w:date="2019-09-02T15:43:00Z">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ins>
          </w:p>
          <w:p w:rsidR="006C3EBD" w:rsidRPr="006A2380" w:rsidRDefault="006C3EBD" w:rsidP="008641B9">
            <w:pPr>
              <w:jc w:val="both"/>
              <w:rPr>
                <w:ins w:id="2274" w:author="Drahomíra Pavelková" w:date="2019-09-02T15:43:00Z"/>
                <w:b/>
              </w:rPr>
            </w:pPr>
            <w:ins w:id="2275" w:author="Drahomíra Pavelková" w:date="2019-09-02T15:43:00Z">
              <w:r w:rsidRPr="006A2380">
                <w:rPr>
                  <w:b/>
                </w:rPr>
                <w:t>Doporučená literatura</w:t>
              </w:r>
            </w:ins>
          </w:p>
          <w:p w:rsidR="006C3EBD" w:rsidRPr="006A2380" w:rsidRDefault="006C3EBD" w:rsidP="008641B9">
            <w:pPr>
              <w:jc w:val="both"/>
              <w:rPr>
                <w:ins w:id="2276" w:author="Drahomíra Pavelková" w:date="2019-09-02T15:43:00Z"/>
              </w:rPr>
            </w:pPr>
            <w:ins w:id="2277" w:author="Drahomíra Pavelková" w:date="2019-09-02T15:43:00Z">
              <w:r w:rsidRPr="006A2380">
                <w:t xml:space="preserve">DVOŘÁK, D. </w:t>
              </w:r>
              <w:r w:rsidRPr="006A2380">
                <w:rPr>
                  <w:i/>
                </w:rPr>
                <w:t>Řízení projektů – nejlepší praktiky s ukázkami v Microsoft Office.</w:t>
              </w:r>
              <w:r w:rsidRPr="006A2380">
                <w:t xml:space="preserve"> 1. vydání. Brno: Computer Press. 2008, 244 s. ISBN 978-80-251-1885-6.</w:t>
              </w:r>
            </w:ins>
          </w:p>
          <w:p w:rsidR="006C3EBD" w:rsidRPr="006A2380" w:rsidRDefault="006C3EBD" w:rsidP="008641B9">
            <w:pPr>
              <w:jc w:val="both"/>
              <w:rPr>
                <w:ins w:id="2278" w:author="Drahomíra Pavelková" w:date="2019-09-02T15:43:00Z"/>
              </w:rPr>
            </w:pPr>
            <w:ins w:id="2279" w:author="Drahomíra Pavelková" w:date="2019-09-02T15:43:00Z">
              <w:r w:rsidRPr="006A2380">
                <w:t xml:space="preserve">GREENE, J., STELLMAN, A. </w:t>
              </w:r>
              <w:r w:rsidRPr="006A2380">
                <w:rPr>
                  <w:i/>
                </w:rPr>
                <w:t>Head first PMP. 3rd ed. Sebastopol</w:t>
              </w:r>
              <w:r w:rsidRPr="006A2380">
                <w:t>, CA: O'Reilly, 2014, 854 s. ISBN 978-1-449-36491-5.</w:t>
              </w:r>
            </w:ins>
          </w:p>
          <w:p w:rsidR="006C3EBD" w:rsidRPr="006A2380" w:rsidRDefault="006C3EBD" w:rsidP="008641B9">
            <w:pPr>
              <w:jc w:val="both"/>
              <w:rPr>
                <w:ins w:id="2280" w:author="Drahomíra Pavelková" w:date="2019-09-02T15:43:00Z"/>
              </w:rPr>
            </w:pPr>
            <w:ins w:id="2281" w:author="Drahomíra Pavelková" w:date="2019-09-02T15:43:00Z">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ins>
          </w:p>
          <w:p w:rsidR="006C3EBD" w:rsidRPr="006A2380" w:rsidRDefault="006C3EBD" w:rsidP="008641B9">
            <w:pPr>
              <w:jc w:val="both"/>
              <w:rPr>
                <w:ins w:id="2282" w:author="Drahomíra Pavelková" w:date="2019-09-02T15:43:00Z"/>
              </w:rPr>
            </w:pPr>
            <w:ins w:id="2283" w:author="Drahomíra Pavelková" w:date="2019-09-02T15:43:00Z">
              <w:r w:rsidRPr="006A2380">
                <w:t xml:space="preserve">ŠVIRÁKOVÁ, E. a kol. </w:t>
              </w:r>
              <w:r w:rsidRPr="006A2380">
                <w:rPr>
                  <w:i/>
                </w:rPr>
                <w:t>Inovace a tradice, kvalita a kvantita v projektovém managementu.</w:t>
              </w:r>
              <w:r w:rsidRPr="006A2380">
                <w:t xml:space="preserve"> Zlín: VeRBuM. 2015, 138 s. ISBN 978-80-8750-069-9.</w:t>
              </w:r>
            </w:ins>
          </w:p>
        </w:tc>
      </w:tr>
      <w:tr w:rsidR="006C3EBD" w:rsidRPr="006A2380" w:rsidTr="008641B9">
        <w:trPr>
          <w:ins w:id="2284" w:author="Drahomíra Pavelková" w:date="2019-09-02T15:43: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6A2380" w:rsidRDefault="006C3EBD" w:rsidP="008641B9">
            <w:pPr>
              <w:jc w:val="center"/>
              <w:rPr>
                <w:ins w:id="2285" w:author="Drahomíra Pavelková" w:date="2019-09-02T15:43:00Z"/>
                <w:b/>
              </w:rPr>
            </w:pPr>
            <w:ins w:id="2286" w:author="Drahomíra Pavelková" w:date="2019-09-02T15:43:00Z">
              <w:r w:rsidRPr="006A2380">
                <w:rPr>
                  <w:b/>
                </w:rPr>
                <w:lastRenderedPageBreak/>
                <w:t>Informace ke kombinované nebo distanční formě</w:t>
              </w:r>
            </w:ins>
          </w:p>
        </w:tc>
      </w:tr>
      <w:tr w:rsidR="006C3EBD" w:rsidRPr="006A2380" w:rsidTr="008641B9">
        <w:trPr>
          <w:ins w:id="2287" w:author="Drahomíra Pavelková" w:date="2019-09-02T15:43:00Z"/>
        </w:trPr>
        <w:tc>
          <w:tcPr>
            <w:tcW w:w="4787" w:type="dxa"/>
            <w:gridSpan w:val="3"/>
            <w:tcBorders>
              <w:top w:val="single" w:sz="2" w:space="0" w:color="auto"/>
            </w:tcBorders>
            <w:shd w:val="clear" w:color="auto" w:fill="F7CAAC"/>
          </w:tcPr>
          <w:p w:rsidR="006C3EBD" w:rsidRPr="006A2380" w:rsidRDefault="006C3EBD" w:rsidP="008641B9">
            <w:pPr>
              <w:jc w:val="both"/>
              <w:rPr>
                <w:ins w:id="2288" w:author="Drahomíra Pavelková" w:date="2019-09-02T15:43:00Z"/>
              </w:rPr>
            </w:pPr>
            <w:ins w:id="2289" w:author="Drahomíra Pavelková" w:date="2019-09-02T15:43:00Z">
              <w:r w:rsidRPr="006A2380">
                <w:rPr>
                  <w:b/>
                </w:rPr>
                <w:t>Rozsah konzultací (soustředění)</w:t>
              </w:r>
            </w:ins>
          </w:p>
        </w:tc>
        <w:tc>
          <w:tcPr>
            <w:tcW w:w="889" w:type="dxa"/>
            <w:tcBorders>
              <w:top w:val="single" w:sz="2" w:space="0" w:color="auto"/>
            </w:tcBorders>
          </w:tcPr>
          <w:p w:rsidR="006C3EBD" w:rsidRPr="006A2380" w:rsidRDefault="006C3EBD" w:rsidP="008641B9">
            <w:pPr>
              <w:jc w:val="both"/>
              <w:rPr>
                <w:ins w:id="2290" w:author="Drahomíra Pavelková" w:date="2019-09-02T15:43:00Z"/>
              </w:rPr>
            </w:pPr>
            <w:ins w:id="2291" w:author="Drahomíra Pavelková" w:date="2019-09-02T15:43:00Z">
              <w:r w:rsidRPr="006A2380">
                <w:t>10</w:t>
              </w:r>
            </w:ins>
          </w:p>
        </w:tc>
        <w:tc>
          <w:tcPr>
            <w:tcW w:w="4179" w:type="dxa"/>
            <w:gridSpan w:val="4"/>
            <w:tcBorders>
              <w:top w:val="single" w:sz="2" w:space="0" w:color="auto"/>
            </w:tcBorders>
            <w:shd w:val="clear" w:color="auto" w:fill="F7CAAC"/>
          </w:tcPr>
          <w:p w:rsidR="006C3EBD" w:rsidRPr="006A2380" w:rsidRDefault="006C3EBD" w:rsidP="008641B9">
            <w:pPr>
              <w:jc w:val="both"/>
              <w:rPr>
                <w:ins w:id="2292" w:author="Drahomíra Pavelková" w:date="2019-09-02T15:43:00Z"/>
                <w:b/>
              </w:rPr>
            </w:pPr>
            <w:ins w:id="2293" w:author="Drahomíra Pavelková" w:date="2019-09-02T15:43:00Z">
              <w:r w:rsidRPr="006A2380">
                <w:rPr>
                  <w:b/>
                </w:rPr>
                <w:t xml:space="preserve">hodin </w:t>
              </w:r>
            </w:ins>
          </w:p>
        </w:tc>
      </w:tr>
      <w:tr w:rsidR="006C3EBD" w:rsidRPr="006A2380" w:rsidTr="008641B9">
        <w:trPr>
          <w:ins w:id="2294" w:author="Drahomíra Pavelková" w:date="2019-09-02T15:43:00Z"/>
        </w:trPr>
        <w:tc>
          <w:tcPr>
            <w:tcW w:w="9855" w:type="dxa"/>
            <w:gridSpan w:val="8"/>
            <w:shd w:val="clear" w:color="auto" w:fill="F7CAAC"/>
          </w:tcPr>
          <w:p w:rsidR="006C3EBD" w:rsidRPr="006A2380" w:rsidRDefault="006C3EBD" w:rsidP="008641B9">
            <w:pPr>
              <w:jc w:val="both"/>
              <w:rPr>
                <w:ins w:id="2295" w:author="Drahomíra Pavelková" w:date="2019-09-02T15:43:00Z"/>
                <w:b/>
              </w:rPr>
            </w:pPr>
            <w:ins w:id="2296" w:author="Drahomíra Pavelková" w:date="2019-09-02T15:43:00Z">
              <w:r w:rsidRPr="006A2380">
                <w:rPr>
                  <w:b/>
                </w:rPr>
                <w:t>Informace o způsobu kontaktu s vyučujícím</w:t>
              </w:r>
            </w:ins>
          </w:p>
        </w:tc>
      </w:tr>
      <w:tr w:rsidR="006C3EBD" w:rsidRPr="006A2380" w:rsidTr="008641B9">
        <w:trPr>
          <w:trHeight w:val="816"/>
          <w:ins w:id="2297" w:author="Drahomíra Pavelková" w:date="2019-09-02T15:43:00Z"/>
        </w:trPr>
        <w:tc>
          <w:tcPr>
            <w:tcW w:w="9855" w:type="dxa"/>
            <w:gridSpan w:val="8"/>
          </w:tcPr>
          <w:p w:rsidR="006C3EBD" w:rsidRPr="006A2380" w:rsidRDefault="006C3EBD" w:rsidP="008641B9">
            <w:pPr>
              <w:jc w:val="both"/>
              <w:rPr>
                <w:ins w:id="2298" w:author="Drahomíra Pavelková" w:date="2019-09-02T15:43:00Z"/>
              </w:rPr>
            </w:pPr>
            <w:ins w:id="2299" w:author="Drahomíra Pavelková" w:date="2019-09-02T15:43:00Z">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6C3EBD" w:rsidRDefault="006C3EBD" w:rsidP="006C3EBD">
      <w:pPr>
        <w:rPr>
          <w:ins w:id="2300" w:author="Drahomíra Pavelková" w:date="2019-09-02T15:43:00Z"/>
        </w:rPr>
      </w:pPr>
    </w:p>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lastRenderedPageBreak/>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911525" w:rsidRDefault="007A6AF3" w:rsidP="007A6AF3">
            <w:pPr>
              <w:jc w:val="both"/>
              <w:rPr>
                <w:b/>
              </w:rPr>
            </w:pPr>
            <w:r w:rsidRPr="00911525">
              <w:rPr>
                <w:b/>
              </w:rPr>
              <w:t>Název studijního předmětu</w:t>
            </w:r>
          </w:p>
        </w:tc>
        <w:tc>
          <w:tcPr>
            <w:tcW w:w="6769" w:type="dxa"/>
            <w:gridSpan w:val="7"/>
            <w:tcBorders>
              <w:top w:val="double" w:sz="4" w:space="0" w:color="auto"/>
            </w:tcBorders>
          </w:tcPr>
          <w:p w:rsidR="007A6AF3" w:rsidRPr="00911525" w:rsidRDefault="007A6AF3" w:rsidP="007A6AF3">
            <w:pPr>
              <w:jc w:val="both"/>
            </w:pPr>
            <w:r w:rsidRPr="00911525">
              <w:t>Účetní a daňov</w:t>
            </w:r>
            <w:r>
              <w:t>á kancelář I</w:t>
            </w:r>
          </w:p>
        </w:tc>
      </w:tr>
      <w:tr w:rsidR="007A6AF3" w:rsidTr="007A6AF3">
        <w:trPr>
          <w:trHeight w:val="249"/>
        </w:trPr>
        <w:tc>
          <w:tcPr>
            <w:tcW w:w="3086" w:type="dxa"/>
            <w:shd w:val="clear" w:color="auto" w:fill="F7CAAC"/>
          </w:tcPr>
          <w:p w:rsidR="007A6AF3" w:rsidRPr="00911525" w:rsidRDefault="007A6AF3" w:rsidP="007A6AF3">
            <w:pPr>
              <w:jc w:val="both"/>
              <w:rPr>
                <w:b/>
              </w:rPr>
            </w:pPr>
            <w:r w:rsidRPr="00911525">
              <w:rPr>
                <w:b/>
              </w:rPr>
              <w:t>Typ předmětu</w:t>
            </w:r>
          </w:p>
        </w:tc>
        <w:tc>
          <w:tcPr>
            <w:tcW w:w="3406" w:type="dxa"/>
            <w:gridSpan w:val="4"/>
          </w:tcPr>
          <w:p w:rsidR="007A6AF3" w:rsidRPr="00911525" w:rsidRDefault="007A6AF3" w:rsidP="007A6AF3">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7A6AF3" w:rsidRPr="00911525" w:rsidRDefault="007A6AF3" w:rsidP="007A6AF3">
            <w:pPr>
              <w:jc w:val="both"/>
            </w:pPr>
            <w:r w:rsidRPr="00911525">
              <w:rPr>
                <w:b/>
              </w:rPr>
              <w:t>doporučený ročník / semestr</w:t>
            </w:r>
          </w:p>
        </w:tc>
        <w:tc>
          <w:tcPr>
            <w:tcW w:w="668" w:type="dxa"/>
          </w:tcPr>
          <w:p w:rsidR="007A6AF3" w:rsidRPr="00911525" w:rsidRDefault="007A6AF3" w:rsidP="007A6AF3">
            <w:pPr>
              <w:jc w:val="both"/>
            </w:pPr>
            <w:r w:rsidRPr="00911525">
              <w:t>2/</w:t>
            </w:r>
            <w:r>
              <w:t>Z</w:t>
            </w:r>
          </w:p>
        </w:tc>
      </w:tr>
      <w:tr w:rsidR="007A6AF3" w:rsidTr="007A6AF3">
        <w:tc>
          <w:tcPr>
            <w:tcW w:w="3086" w:type="dxa"/>
            <w:shd w:val="clear" w:color="auto" w:fill="F7CAAC"/>
          </w:tcPr>
          <w:p w:rsidR="007A6AF3" w:rsidRPr="00911525" w:rsidRDefault="007A6AF3" w:rsidP="007A6AF3">
            <w:pPr>
              <w:jc w:val="both"/>
              <w:rPr>
                <w:b/>
              </w:rPr>
            </w:pPr>
            <w:r w:rsidRPr="00911525">
              <w:rPr>
                <w:b/>
              </w:rPr>
              <w:t>Rozsah studijního předmětu</w:t>
            </w:r>
          </w:p>
        </w:tc>
        <w:tc>
          <w:tcPr>
            <w:tcW w:w="1701" w:type="dxa"/>
            <w:gridSpan w:val="2"/>
          </w:tcPr>
          <w:p w:rsidR="007A6AF3" w:rsidRPr="00911525" w:rsidRDefault="007A6AF3" w:rsidP="007A6AF3">
            <w:pPr>
              <w:jc w:val="both"/>
            </w:pPr>
            <w:r>
              <w:t>39</w:t>
            </w:r>
            <w:r w:rsidR="00EB276B">
              <w:t>s</w:t>
            </w:r>
          </w:p>
        </w:tc>
        <w:tc>
          <w:tcPr>
            <w:tcW w:w="889" w:type="dxa"/>
            <w:shd w:val="clear" w:color="auto" w:fill="F7CAAC"/>
          </w:tcPr>
          <w:p w:rsidR="007A6AF3" w:rsidRPr="00911525" w:rsidRDefault="007A6AF3" w:rsidP="007A6AF3">
            <w:pPr>
              <w:jc w:val="both"/>
              <w:rPr>
                <w:b/>
              </w:rPr>
            </w:pPr>
            <w:r w:rsidRPr="00911525">
              <w:rPr>
                <w:b/>
              </w:rPr>
              <w:t xml:space="preserve">hod. </w:t>
            </w:r>
          </w:p>
        </w:tc>
        <w:tc>
          <w:tcPr>
            <w:tcW w:w="816" w:type="dxa"/>
          </w:tcPr>
          <w:p w:rsidR="007A6AF3" w:rsidRPr="00911525" w:rsidRDefault="007A6AF3" w:rsidP="007A6AF3">
            <w:pPr>
              <w:jc w:val="both"/>
            </w:pPr>
            <w:r>
              <w:t>39</w:t>
            </w:r>
          </w:p>
        </w:tc>
        <w:tc>
          <w:tcPr>
            <w:tcW w:w="2156" w:type="dxa"/>
            <w:shd w:val="clear" w:color="auto" w:fill="F7CAAC"/>
          </w:tcPr>
          <w:p w:rsidR="007A6AF3" w:rsidRPr="00911525" w:rsidRDefault="007A6AF3" w:rsidP="007A6AF3">
            <w:pPr>
              <w:jc w:val="both"/>
              <w:rPr>
                <w:b/>
              </w:rPr>
            </w:pPr>
            <w:r w:rsidRPr="00911525">
              <w:rPr>
                <w:b/>
              </w:rPr>
              <w:t>kreditů</w:t>
            </w:r>
          </w:p>
        </w:tc>
        <w:tc>
          <w:tcPr>
            <w:tcW w:w="1207" w:type="dxa"/>
            <w:gridSpan w:val="2"/>
          </w:tcPr>
          <w:p w:rsidR="007A6AF3" w:rsidRPr="00911525" w:rsidRDefault="007A6AF3" w:rsidP="007A6AF3">
            <w:pPr>
              <w:jc w:val="both"/>
            </w:pPr>
            <w:r w:rsidRPr="00911525">
              <w:t>3</w:t>
            </w:r>
          </w:p>
        </w:tc>
      </w:tr>
      <w:tr w:rsidR="007A6AF3" w:rsidTr="007A6AF3">
        <w:tc>
          <w:tcPr>
            <w:tcW w:w="3086" w:type="dxa"/>
            <w:shd w:val="clear" w:color="auto" w:fill="F7CAAC"/>
          </w:tcPr>
          <w:p w:rsidR="007A6AF3" w:rsidRPr="00911525" w:rsidRDefault="007A6AF3" w:rsidP="007A6AF3">
            <w:pPr>
              <w:jc w:val="both"/>
              <w:rPr>
                <w:b/>
              </w:rPr>
            </w:pPr>
            <w:r w:rsidRPr="00911525">
              <w:rPr>
                <w:b/>
              </w:rPr>
              <w:t>Prerekvizity, korekvizity, ekvivalence</w:t>
            </w:r>
          </w:p>
        </w:tc>
        <w:tc>
          <w:tcPr>
            <w:tcW w:w="6769" w:type="dxa"/>
            <w:gridSpan w:val="7"/>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Způsob ověření studijních výsledků</w:t>
            </w:r>
          </w:p>
        </w:tc>
        <w:tc>
          <w:tcPr>
            <w:tcW w:w="3406" w:type="dxa"/>
            <w:gridSpan w:val="4"/>
          </w:tcPr>
          <w:p w:rsidR="007A6AF3" w:rsidRPr="00911525" w:rsidRDefault="007A6AF3" w:rsidP="007A6AF3">
            <w:pPr>
              <w:jc w:val="both"/>
            </w:pPr>
            <w:r w:rsidRPr="00911525">
              <w:t>zápočet</w:t>
            </w:r>
          </w:p>
        </w:tc>
        <w:tc>
          <w:tcPr>
            <w:tcW w:w="2156" w:type="dxa"/>
            <w:shd w:val="clear" w:color="auto" w:fill="F7CAAC"/>
          </w:tcPr>
          <w:p w:rsidR="007A6AF3" w:rsidRPr="00911525" w:rsidRDefault="007A6AF3" w:rsidP="007A6AF3">
            <w:pPr>
              <w:jc w:val="both"/>
              <w:rPr>
                <w:b/>
              </w:rPr>
            </w:pPr>
            <w:r w:rsidRPr="00911525">
              <w:rPr>
                <w:b/>
              </w:rPr>
              <w:t>Forma výuky</w:t>
            </w:r>
          </w:p>
        </w:tc>
        <w:tc>
          <w:tcPr>
            <w:tcW w:w="1207" w:type="dxa"/>
            <w:gridSpan w:val="2"/>
          </w:tcPr>
          <w:p w:rsidR="007A6AF3" w:rsidRPr="00911525" w:rsidRDefault="00EB276B" w:rsidP="007A6AF3">
            <w:pPr>
              <w:jc w:val="both"/>
            </w:pPr>
            <w:r>
              <w:t>seminář</w:t>
            </w:r>
          </w:p>
        </w:tc>
      </w:tr>
      <w:tr w:rsidR="007A6AF3" w:rsidTr="007A6AF3">
        <w:tc>
          <w:tcPr>
            <w:tcW w:w="3086" w:type="dxa"/>
            <w:shd w:val="clear" w:color="auto" w:fill="F7CAAC"/>
          </w:tcPr>
          <w:p w:rsidR="007A6AF3" w:rsidRPr="00911525" w:rsidRDefault="007A6AF3" w:rsidP="007A6AF3">
            <w:pPr>
              <w:jc w:val="both"/>
              <w:rPr>
                <w:b/>
              </w:rPr>
            </w:pPr>
            <w:r w:rsidRPr="00911525">
              <w:rPr>
                <w:b/>
              </w:rPr>
              <w:t>Forma způsobu ověření studijních výsledků a další požadavky na studenta</w:t>
            </w:r>
          </w:p>
        </w:tc>
        <w:tc>
          <w:tcPr>
            <w:tcW w:w="6769" w:type="dxa"/>
            <w:gridSpan w:val="7"/>
            <w:tcBorders>
              <w:bottom w:val="nil"/>
            </w:tcBorders>
          </w:tcPr>
          <w:p w:rsidR="007A6AF3" w:rsidRDefault="007A6AF3" w:rsidP="007A6AF3">
            <w:r w:rsidRPr="00911525">
              <w:t>Způsob zakončení předmětu - zápočet</w:t>
            </w:r>
          </w:p>
          <w:p w:rsidR="007A6AF3" w:rsidRPr="00911525" w:rsidRDefault="007A6AF3" w:rsidP="007A6AF3">
            <w:pPr>
              <w:jc w:val="both"/>
            </w:pPr>
            <w:r>
              <w:t>Požadavky k zápočtu: zpracování daňových přiznání fyzické i právnické osoby. Ú</w:t>
            </w:r>
            <w:r w:rsidRPr="00911525">
              <w:t>spěšné absolvování testu (min 60 %)</w:t>
            </w:r>
            <w:r>
              <w:t>.</w:t>
            </w:r>
            <w:r w:rsidRPr="00911525">
              <w:t xml:space="preserve"> </w:t>
            </w:r>
          </w:p>
        </w:tc>
      </w:tr>
      <w:tr w:rsidR="007A6AF3" w:rsidTr="007A6AF3">
        <w:trPr>
          <w:trHeight w:val="250"/>
        </w:trPr>
        <w:tc>
          <w:tcPr>
            <w:tcW w:w="9855" w:type="dxa"/>
            <w:gridSpan w:val="8"/>
            <w:tcBorders>
              <w:top w:val="nil"/>
            </w:tcBorders>
          </w:tcPr>
          <w:p w:rsidR="007A6AF3" w:rsidRPr="00911525" w:rsidRDefault="007A6AF3" w:rsidP="007A6AF3">
            <w:pPr>
              <w:jc w:val="both"/>
            </w:pPr>
          </w:p>
        </w:tc>
      </w:tr>
      <w:tr w:rsidR="007A6AF3" w:rsidTr="007A6AF3">
        <w:trPr>
          <w:trHeight w:val="197"/>
        </w:trPr>
        <w:tc>
          <w:tcPr>
            <w:tcW w:w="3086" w:type="dxa"/>
            <w:tcBorders>
              <w:top w:val="nil"/>
            </w:tcBorders>
            <w:shd w:val="clear" w:color="auto" w:fill="F7CAAC"/>
          </w:tcPr>
          <w:p w:rsidR="007A6AF3" w:rsidRPr="00911525" w:rsidRDefault="007A6AF3" w:rsidP="007A6AF3">
            <w:pPr>
              <w:jc w:val="both"/>
              <w:rPr>
                <w:b/>
              </w:rPr>
            </w:pPr>
            <w:r w:rsidRPr="00911525">
              <w:rPr>
                <w:b/>
              </w:rPr>
              <w:t>Garant předmětu</w:t>
            </w:r>
          </w:p>
        </w:tc>
        <w:tc>
          <w:tcPr>
            <w:tcW w:w="6769" w:type="dxa"/>
            <w:gridSpan w:val="7"/>
            <w:tcBorders>
              <w:top w:val="nil"/>
            </w:tcBorders>
          </w:tcPr>
          <w:p w:rsidR="007A6AF3" w:rsidRPr="00911525" w:rsidRDefault="007A6AF3" w:rsidP="007A6AF3">
            <w:pPr>
              <w:jc w:val="both"/>
            </w:pPr>
            <w:r w:rsidRPr="00911525">
              <w:t>Mgr. Eva Kolářová, Ph.D.</w:t>
            </w:r>
          </w:p>
        </w:tc>
      </w:tr>
      <w:tr w:rsidR="007A6AF3" w:rsidTr="007A6AF3">
        <w:trPr>
          <w:trHeight w:val="243"/>
        </w:trPr>
        <w:tc>
          <w:tcPr>
            <w:tcW w:w="3086" w:type="dxa"/>
            <w:tcBorders>
              <w:top w:val="nil"/>
            </w:tcBorders>
            <w:shd w:val="clear" w:color="auto" w:fill="F7CAAC"/>
          </w:tcPr>
          <w:p w:rsidR="007A6AF3" w:rsidRPr="00911525" w:rsidRDefault="007A6AF3" w:rsidP="007A6AF3">
            <w:pPr>
              <w:jc w:val="both"/>
              <w:rPr>
                <w:b/>
              </w:rPr>
            </w:pPr>
            <w:r w:rsidRPr="00911525">
              <w:rPr>
                <w:b/>
              </w:rPr>
              <w:t>Zapojení garanta do výuky předmětu</w:t>
            </w:r>
          </w:p>
        </w:tc>
        <w:tc>
          <w:tcPr>
            <w:tcW w:w="6769" w:type="dxa"/>
            <w:gridSpan w:val="7"/>
            <w:tcBorders>
              <w:top w:val="nil"/>
            </w:tcBorders>
          </w:tcPr>
          <w:p w:rsidR="007A6AF3" w:rsidRPr="00911525" w:rsidRDefault="007A6AF3" w:rsidP="00EB276B">
            <w:pPr>
              <w:jc w:val="both"/>
            </w:pPr>
            <w:r w:rsidRPr="009245CD">
              <w:t>Garant se podílí v roz</w:t>
            </w:r>
            <w:r w:rsidR="00E52875">
              <w:t>sahu 8</w:t>
            </w:r>
            <w:r w:rsidR="00EB276B">
              <w:t>0 %, stanovuje koncepci seminářů</w:t>
            </w:r>
            <w:r w:rsidRPr="009245CD">
              <w:t xml:space="preserve"> a dohlíží na jejich jednotné vedení.</w:t>
            </w:r>
          </w:p>
        </w:tc>
      </w:tr>
      <w:tr w:rsidR="007A6AF3" w:rsidTr="007A6AF3">
        <w:tc>
          <w:tcPr>
            <w:tcW w:w="3086" w:type="dxa"/>
            <w:shd w:val="clear" w:color="auto" w:fill="F7CAAC"/>
          </w:tcPr>
          <w:p w:rsidR="007A6AF3" w:rsidRPr="00911525" w:rsidRDefault="007A6AF3" w:rsidP="007A6AF3">
            <w:pPr>
              <w:jc w:val="both"/>
              <w:rPr>
                <w:b/>
              </w:rPr>
            </w:pPr>
            <w:r w:rsidRPr="00911525">
              <w:rPr>
                <w:b/>
              </w:rPr>
              <w:t>Vyučující</w:t>
            </w:r>
          </w:p>
        </w:tc>
        <w:tc>
          <w:tcPr>
            <w:tcW w:w="6769" w:type="dxa"/>
            <w:gridSpan w:val="7"/>
            <w:tcBorders>
              <w:bottom w:val="nil"/>
            </w:tcBorders>
          </w:tcPr>
          <w:p w:rsidR="007A6AF3" w:rsidRPr="00911525" w:rsidRDefault="007A6AF3" w:rsidP="00E52875">
            <w:pPr>
              <w:jc w:val="both"/>
            </w:pPr>
            <w:r w:rsidRPr="00911525">
              <w:t xml:space="preserve">Mgr. Eva Kolářová, Ph.D. </w:t>
            </w:r>
            <w:r>
              <w:t xml:space="preserve">– </w:t>
            </w:r>
            <w:r w:rsidR="000B5290">
              <w:t>vedení seminářů</w:t>
            </w:r>
            <w:r>
              <w:t xml:space="preserve"> </w:t>
            </w:r>
            <w:r w:rsidR="000B3A46">
              <w:t>(</w:t>
            </w:r>
            <w:r w:rsidR="00E52875">
              <w:t>8</w:t>
            </w:r>
            <w:r w:rsidRPr="00911525">
              <w:t>0%)</w:t>
            </w:r>
            <w:r w:rsidR="000B3A46">
              <w:t xml:space="preserve">, </w:t>
            </w:r>
            <w:r w:rsidR="000B3A46" w:rsidRPr="000B3A46">
              <w:t xml:space="preserve">Ing. Jitka Brychtová </w:t>
            </w:r>
            <w:r w:rsidR="000B3A46">
              <w:t>– vedení seminářů (</w:t>
            </w:r>
            <w:r w:rsidR="000B3A46" w:rsidRPr="000B3A46">
              <w:t>10%</w:t>
            </w:r>
            <w:r w:rsidR="000B3A46">
              <w:t>)</w:t>
            </w:r>
            <w:r w:rsidR="002A6E11">
              <w:t xml:space="preserve"> – ext.</w:t>
            </w:r>
            <w:r w:rsidR="00E52875">
              <w:t xml:space="preserve">, </w:t>
            </w:r>
            <w:r w:rsidR="00E52875" w:rsidRPr="000B3A46">
              <w:t xml:space="preserve">Ing. </w:t>
            </w:r>
            <w:r w:rsidR="00E52875">
              <w:t>Ivona Huňková</w:t>
            </w:r>
            <w:r w:rsidR="00E52875" w:rsidRPr="000B3A46">
              <w:t xml:space="preserve"> </w:t>
            </w:r>
            <w:r w:rsidR="00E52875">
              <w:t>– vedení seminářů (</w:t>
            </w:r>
            <w:r w:rsidR="00E52875" w:rsidRPr="000B3A46">
              <w:t>10%</w:t>
            </w:r>
            <w:r w:rsidR="00E52875">
              <w:t>)</w:t>
            </w:r>
            <w:r w:rsidR="002A6E11">
              <w:t xml:space="preserve"> – ext.</w:t>
            </w:r>
          </w:p>
        </w:tc>
      </w:tr>
      <w:tr w:rsidR="007A6AF3" w:rsidTr="007A6AF3">
        <w:trPr>
          <w:trHeight w:val="70"/>
        </w:trPr>
        <w:tc>
          <w:tcPr>
            <w:tcW w:w="9855" w:type="dxa"/>
            <w:gridSpan w:val="8"/>
            <w:tcBorders>
              <w:top w:val="nil"/>
            </w:tcBorders>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Stručná anotace předmětu</w:t>
            </w:r>
          </w:p>
        </w:tc>
        <w:tc>
          <w:tcPr>
            <w:tcW w:w="6769" w:type="dxa"/>
            <w:gridSpan w:val="7"/>
            <w:tcBorders>
              <w:bottom w:val="nil"/>
            </w:tcBorders>
          </w:tcPr>
          <w:p w:rsidR="007A6AF3" w:rsidRPr="00911525" w:rsidRDefault="007A6AF3" w:rsidP="007A6AF3">
            <w:pPr>
              <w:jc w:val="both"/>
            </w:pPr>
          </w:p>
        </w:tc>
      </w:tr>
      <w:tr w:rsidR="007A6AF3" w:rsidTr="007A6AF3">
        <w:trPr>
          <w:trHeight w:val="3938"/>
        </w:trPr>
        <w:tc>
          <w:tcPr>
            <w:tcW w:w="9855" w:type="dxa"/>
            <w:gridSpan w:val="8"/>
            <w:tcBorders>
              <w:top w:val="nil"/>
              <w:bottom w:val="single" w:sz="12" w:space="0" w:color="auto"/>
            </w:tcBorders>
          </w:tcPr>
          <w:p w:rsidR="007A6AF3" w:rsidRDefault="007A6AF3" w:rsidP="007A6AF3">
            <w:pPr>
              <w:jc w:val="both"/>
            </w:pPr>
            <w:r>
              <w:t xml:space="preserve">Cílem předmětu je zapojit studenty do řešení reálné účetní a daňové problematiky a ověření teoretických znalostí v praxi dle stávající legislativy. </w:t>
            </w:r>
          </w:p>
          <w:p w:rsidR="007A6AF3" w:rsidRDefault="007A6AF3" w:rsidP="007A6AF3">
            <w:pPr>
              <w:jc w:val="both"/>
            </w:pPr>
            <w:r>
              <w:t xml:space="preserve">Studenti si doplní a rozšíří teoreticky získané znalosti a dovednosti při řešení konkrétních situací a problémů v rámci samostatného řešení zadaných úkolů z praxe pod vedením pedagoga. Těžiště výuky spočívá v práci Účetní a daňové kanceláře, v rámci které se řeší reálné dotazy z účetní a daňové praxe jak podnikatelských tak nepodnikatelských subjektů a vedení daňové evidence fiktivní firmy. Studenti se tak mohou v rámci výuky seznámit s reálnými dotazy a problémy, které se v praxi vyskytují. </w:t>
            </w:r>
          </w:p>
          <w:p w:rsidR="007A6AF3" w:rsidRPr="000E3023" w:rsidRDefault="007A6AF3" w:rsidP="004D784A">
            <w:pPr>
              <w:pStyle w:val="Odstavecseseznamem"/>
              <w:numPr>
                <w:ilvl w:val="0"/>
                <w:numId w:val="39"/>
              </w:numPr>
              <w:spacing w:after="160" w:line="259" w:lineRule="auto"/>
              <w:ind w:left="252" w:hanging="252"/>
              <w:jc w:val="both"/>
            </w:pPr>
            <w:r w:rsidRPr="000E3023">
              <w:t>Podstata vedení a práce v Účetní a daňové kanceláři (právní prostředí, mlčenlivost</w:t>
            </w:r>
            <w:r w:rsidR="000B5290">
              <w:t xml:space="preserve">, </w:t>
            </w:r>
            <w:r w:rsidRPr="000E3023">
              <w:t>..)</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 xml:space="preserve">Odpovídání </w:t>
            </w:r>
            <w:r>
              <w:t xml:space="preserve">na </w:t>
            </w:r>
            <w:r w:rsidRPr="000E3023">
              <w:t>reáln</w:t>
            </w:r>
            <w:r>
              <w:t>é</w:t>
            </w:r>
            <w:r w:rsidRPr="000E3023">
              <w:t xml:space="preserve"> dotaz</w:t>
            </w:r>
            <w:r>
              <w:t>y</w:t>
            </w:r>
            <w:r w:rsidRPr="000E3023">
              <w:t xml:space="preserve"> z praxe - od klientů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Evidence a archivace účetních dokladů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silniční - metodický postup u firemního vozu, vlastního vozu a vozu zaměstnance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fyzických osob - metodický postup při zpracování daňových přiznání i s metodickým postupem vyplnění přehledů pro SSZ a ZP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právnických osob - metodický postup při zpracování daňových přiznání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přidané hodnoty - metodický postup při registraci plátce a osoby identifikované k dani, internetové obchody, DP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nemovitých věcí - metodický postup při zpracování daňového přiznání</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Metodický postup zahájení podnikání pro studenty a veřejnost se zaměřením na daňovou evidenci</w:t>
            </w:r>
            <w:r w:rsidR="000B5290">
              <w:t>.</w:t>
            </w:r>
          </w:p>
          <w:p w:rsidR="007A6AF3" w:rsidRPr="00911525" w:rsidRDefault="007A6AF3" w:rsidP="004D784A">
            <w:pPr>
              <w:pStyle w:val="Odstavecseseznamem"/>
              <w:numPr>
                <w:ilvl w:val="0"/>
                <w:numId w:val="39"/>
              </w:numPr>
              <w:ind w:left="252" w:hanging="252"/>
              <w:jc w:val="both"/>
            </w:pPr>
            <w:r w:rsidRPr="000E3023">
              <w:t>Vedení daňové evidence a účetnictví na konkrétních účetních programech pro malé a střední podnikatele v programech MONEY S3 a Pohoda</w:t>
            </w:r>
            <w:r w:rsidR="000B5290">
              <w:t>.</w:t>
            </w:r>
          </w:p>
        </w:tc>
      </w:tr>
      <w:tr w:rsidR="007A6AF3" w:rsidTr="007A6AF3">
        <w:trPr>
          <w:trHeight w:val="265"/>
        </w:trPr>
        <w:tc>
          <w:tcPr>
            <w:tcW w:w="3653" w:type="dxa"/>
            <w:gridSpan w:val="2"/>
            <w:tcBorders>
              <w:top w:val="nil"/>
            </w:tcBorders>
            <w:shd w:val="clear" w:color="auto" w:fill="F7CAAC"/>
          </w:tcPr>
          <w:p w:rsidR="007A6AF3" w:rsidRPr="00911525" w:rsidRDefault="007A6AF3" w:rsidP="007A6AF3">
            <w:pPr>
              <w:jc w:val="both"/>
            </w:pPr>
            <w:r w:rsidRPr="00911525">
              <w:rPr>
                <w:b/>
              </w:rPr>
              <w:t>Studijní literatura a studijní pomůcky</w:t>
            </w:r>
          </w:p>
        </w:tc>
        <w:tc>
          <w:tcPr>
            <w:tcW w:w="6202" w:type="dxa"/>
            <w:gridSpan w:val="6"/>
            <w:tcBorders>
              <w:top w:val="nil"/>
              <w:bottom w:val="nil"/>
            </w:tcBorders>
          </w:tcPr>
          <w:p w:rsidR="007A6AF3" w:rsidRPr="00911525" w:rsidRDefault="007A6AF3" w:rsidP="007A6AF3">
            <w:pPr>
              <w:jc w:val="both"/>
            </w:pPr>
          </w:p>
        </w:tc>
      </w:tr>
      <w:tr w:rsidR="007A6AF3" w:rsidTr="007A6AF3">
        <w:trPr>
          <w:trHeight w:val="1957"/>
        </w:trPr>
        <w:tc>
          <w:tcPr>
            <w:tcW w:w="9855" w:type="dxa"/>
            <w:gridSpan w:val="8"/>
            <w:tcBorders>
              <w:top w:val="nil"/>
            </w:tcBorders>
          </w:tcPr>
          <w:p w:rsidR="007A6AF3" w:rsidRDefault="007A6AF3" w:rsidP="007A6AF3">
            <w:pPr>
              <w:ind w:left="360" w:hanging="360"/>
              <w:rPr>
                <w:b/>
              </w:rPr>
            </w:pPr>
            <w:r>
              <w:rPr>
                <w:b/>
              </w:rPr>
              <w:t>Povinná literatura</w:t>
            </w:r>
          </w:p>
          <w:p w:rsidR="007A6AF3" w:rsidRDefault="007A6AF3" w:rsidP="007A6AF3">
            <w:pPr>
              <w:ind w:left="360" w:hanging="360"/>
              <w:jc w:val="both"/>
            </w:pPr>
            <w:r w:rsidRPr="007A7762">
              <w:rPr>
                <w:iCs/>
              </w:rPr>
              <w:t>Daňové zákony v aktuálním znění</w:t>
            </w:r>
            <w:r w:rsidRPr="007A7762">
              <w:t xml:space="preserve">.  </w:t>
            </w:r>
          </w:p>
          <w:p w:rsidR="007A6AF3" w:rsidRPr="005419FD" w:rsidRDefault="007A6AF3" w:rsidP="007A6AF3">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7A6AF3" w:rsidRPr="007A7762" w:rsidRDefault="007A6AF3" w:rsidP="007A6AF3">
            <w:pPr>
              <w:ind w:left="360" w:hanging="360"/>
              <w:jc w:val="both"/>
            </w:pPr>
            <w:r w:rsidRPr="007A7762">
              <w:t xml:space="preserve">ÚZ – </w:t>
            </w:r>
            <w:r w:rsidRPr="007A7762">
              <w:rPr>
                <w:i/>
              </w:rPr>
              <w:t>Sociální zabezpečení</w:t>
            </w:r>
            <w:r w:rsidRPr="007A7762">
              <w:t xml:space="preserve"> v aktuálním znění</w:t>
            </w:r>
            <w:r>
              <w:t>.</w:t>
            </w:r>
          </w:p>
          <w:p w:rsidR="007A6AF3" w:rsidRPr="007A7762" w:rsidRDefault="007A6AF3" w:rsidP="007A6AF3">
            <w:pPr>
              <w:ind w:left="360" w:hanging="360"/>
              <w:jc w:val="both"/>
            </w:pPr>
            <w:r w:rsidRPr="007A7762">
              <w:t xml:space="preserve">ÚZ – </w:t>
            </w:r>
            <w:r w:rsidRPr="007A7762">
              <w:rPr>
                <w:i/>
              </w:rPr>
              <w:t>Zdravotní pojištění</w:t>
            </w:r>
            <w:r w:rsidRPr="007A7762">
              <w:t xml:space="preserve"> v aktuálním znění</w:t>
            </w:r>
            <w:r>
              <w:t>.</w:t>
            </w:r>
          </w:p>
          <w:p w:rsidR="007A6AF3" w:rsidRPr="005419FD" w:rsidRDefault="007A6AF3" w:rsidP="007A6AF3">
            <w:pPr>
              <w:ind w:left="360" w:hanging="360"/>
              <w:jc w:val="both"/>
              <w:rPr>
                <w:b/>
              </w:rPr>
            </w:pPr>
            <w:r>
              <w:rPr>
                <w:b/>
              </w:rPr>
              <w:t>D</w:t>
            </w:r>
            <w:r w:rsidRPr="005419FD">
              <w:rPr>
                <w:b/>
              </w:rPr>
              <w:t>oporučená literatura</w:t>
            </w:r>
          </w:p>
          <w:p w:rsidR="007A6AF3" w:rsidRDefault="007A6AF3" w:rsidP="007A6AF3">
            <w:pPr>
              <w:ind w:left="360" w:hanging="360"/>
              <w:jc w:val="both"/>
            </w:pPr>
            <w:r>
              <w:t xml:space="preserve">KOBÍK, J., KOHOUTKOVÁ, A. </w:t>
            </w:r>
            <w:r>
              <w:rPr>
                <w:i/>
                <w:iCs/>
              </w:rPr>
              <w:t>Daňový řád, změny od 1.6.2018</w:t>
            </w:r>
            <w:r>
              <w:t>. Praha: Grada, 2018, 400 s. ISBN 978-80-7554-146-8.</w:t>
            </w:r>
          </w:p>
          <w:p w:rsidR="007A6AF3" w:rsidRDefault="007A6AF3" w:rsidP="007A6AF3">
            <w:pPr>
              <w:ind w:left="360" w:hanging="360"/>
              <w:jc w:val="both"/>
            </w:pPr>
            <w:r>
              <w:t xml:space="preserve">ÚZ – </w:t>
            </w:r>
            <w:r w:rsidRPr="007A7762">
              <w:rPr>
                <w:i/>
              </w:rPr>
              <w:t>Zákoník práce</w:t>
            </w:r>
            <w:r>
              <w:t xml:space="preserve"> v aktuálním znění.</w:t>
            </w:r>
          </w:p>
          <w:p w:rsidR="007A6AF3" w:rsidRPr="005419FD" w:rsidRDefault="007A6AF3" w:rsidP="007A6AF3">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7A6AF3" w:rsidRPr="00911525" w:rsidRDefault="007A6AF3" w:rsidP="007A6AF3">
            <w:pPr>
              <w:ind w:left="360" w:hanging="360"/>
            </w:pPr>
            <w:r w:rsidRPr="005419FD">
              <w:t xml:space="preserve">VANČUROVÁ, A. </w:t>
            </w:r>
            <w:r w:rsidRPr="005419FD">
              <w:rPr>
                <w:i/>
                <w:iCs/>
              </w:rPr>
              <w:t>Zdanění osobních příjmů</w:t>
            </w:r>
            <w:r w:rsidRPr="005419FD">
              <w:t>. Praha: Wolters Kluwer ČR, 2018, 452 s. ISBN 978-80-7552-926</w:t>
            </w:r>
            <w:r>
              <w:t>.</w:t>
            </w:r>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911525" w:rsidRDefault="007A6AF3" w:rsidP="007A6AF3">
            <w:pPr>
              <w:jc w:val="center"/>
              <w:rPr>
                <w:b/>
              </w:rPr>
            </w:pPr>
            <w:r w:rsidRPr="00911525">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911525" w:rsidRDefault="007A6AF3" w:rsidP="007A6AF3">
            <w:pPr>
              <w:jc w:val="both"/>
            </w:pPr>
            <w:r w:rsidRPr="00911525">
              <w:rPr>
                <w:b/>
              </w:rPr>
              <w:t>Rozsah konzultací (soustředění)</w:t>
            </w:r>
          </w:p>
        </w:tc>
        <w:tc>
          <w:tcPr>
            <w:tcW w:w="889" w:type="dxa"/>
            <w:tcBorders>
              <w:top w:val="single" w:sz="2" w:space="0" w:color="auto"/>
            </w:tcBorders>
          </w:tcPr>
          <w:p w:rsidR="007A6AF3" w:rsidRPr="00911525" w:rsidRDefault="007A6AF3" w:rsidP="007A6AF3">
            <w:pPr>
              <w:jc w:val="both"/>
            </w:pPr>
            <w:r w:rsidRPr="00911525">
              <w:t>0</w:t>
            </w:r>
          </w:p>
        </w:tc>
        <w:tc>
          <w:tcPr>
            <w:tcW w:w="4179" w:type="dxa"/>
            <w:gridSpan w:val="4"/>
            <w:tcBorders>
              <w:top w:val="single" w:sz="2" w:space="0" w:color="auto"/>
            </w:tcBorders>
            <w:shd w:val="clear" w:color="auto" w:fill="F7CAAC"/>
          </w:tcPr>
          <w:p w:rsidR="007A6AF3" w:rsidRPr="00911525" w:rsidRDefault="007A6AF3" w:rsidP="007A6AF3">
            <w:pPr>
              <w:jc w:val="both"/>
              <w:rPr>
                <w:b/>
              </w:rPr>
            </w:pPr>
            <w:r w:rsidRPr="00911525">
              <w:rPr>
                <w:b/>
              </w:rPr>
              <w:t xml:space="preserve">hodin </w:t>
            </w:r>
          </w:p>
        </w:tc>
      </w:tr>
      <w:tr w:rsidR="007A6AF3" w:rsidTr="007A6AF3">
        <w:tc>
          <w:tcPr>
            <w:tcW w:w="9855" w:type="dxa"/>
            <w:gridSpan w:val="8"/>
            <w:shd w:val="clear" w:color="auto" w:fill="F7CAAC"/>
          </w:tcPr>
          <w:p w:rsidR="007A6AF3" w:rsidRPr="00911525" w:rsidRDefault="007A6AF3" w:rsidP="007A6AF3">
            <w:pPr>
              <w:jc w:val="both"/>
              <w:rPr>
                <w:b/>
              </w:rPr>
            </w:pPr>
            <w:r w:rsidRPr="00911525">
              <w:rPr>
                <w:b/>
              </w:rPr>
              <w:t>Informace o způsobu kontaktu s vyučujícím</w:t>
            </w:r>
          </w:p>
        </w:tc>
      </w:tr>
      <w:tr w:rsidR="007A6AF3" w:rsidTr="007A6AF3">
        <w:trPr>
          <w:trHeight w:val="723"/>
        </w:trPr>
        <w:tc>
          <w:tcPr>
            <w:tcW w:w="9855" w:type="dxa"/>
            <w:gridSpan w:val="8"/>
          </w:tcPr>
          <w:p w:rsidR="007A6AF3" w:rsidRPr="00911525" w:rsidRDefault="007A6AF3" w:rsidP="007A6AF3">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lastRenderedPageBreak/>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911525" w:rsidRDefault="000E53BB" w:rsidP="000E53BB">
            <w:pPr>
              <w:jc w:val="both"/>
              <w:rPr>
                <w:b/>
              </w:rPr>
            </w:pPr>
            <w:r w:rsidRPr="00911525">
              <w:rPr>
                <w:b/>
              </w:rPr>
              <w:t>Název studijního předmětu</w:t>
            </w:r>
          </w:p>
        </w:tc>
        <w:tc>
          <w:tcPr>
            <w:tcW w:w="6769" w:type="dxa"/>
            <w:gridSpan w:val="7"/>
            <w:tcBorders>
              <w:top w:val="double" w:sz="4" w:space="0" w:color="auto"/>
            </w:tcBorders>
          </w:tcPr>
          <w:p w:rsidR="000E53BB" w:rsidRPr="00911525" w:rsidRDefault="000E53BB" w:rsidP="000E53BB">
            <w:pPr>
              <w:jc w:val="both"/>
            </w:pPr>
            <w:r w:rsidRPr="00911525">
              <w:t>Účetní a daňov</w:t>
            </w:r>
            <w:r>
              <w:t>á kancelář II</w:t>
            </w:r>
          </w:p>
        </w:tc>
      </w:tr>
      <w:tr w:rsidR="000E53BB" w:rsidTr="000E53BB">
        <w:trPr>
          <w:trHeight w:val="249"/>
        </w:trPr>
        <w:tc>
          <w:tcPr>
            <w:tcW w:w="3086" w:type="dxa"/>
            <w:shd w:val="clear" w:color="auto" w:fill="F7CAAC"/>
          </w:tcPr>
          <w:p w:rsidR="000E53BB" w:rsidRPr="00911525" w:rsidRDefault="000E53BB" w:rsidP="000E53BB">
            <w:pPr>
              <w:jc w:val="both"/>
              <w:rPr>
                <w:b/>
              </w:rPr>
            </w:pPr>
            <w:r w:rsidRPr="00911525">
              <w:rPr>
                <w:b/>
              </w:rPr>
              <w:t>Typ předmětu</w:t>
            </w:r>
          </w:p>
        </w:tc>
        <w:tc>
          <w:tcPr>
            <w:tcW w:w="3406" w:type="dxa"/>
            <w:gridSpan w:val="4"/>
          </w:tcPr>
          <w:p w:rsidR="000E53BB" w:rsidRPr="00911525" w:rsidRDefault="000E53BB" w:rsidP="000E53BB">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0E53BB" w:rsidRPr="00911525" w:rsidRDefault="000E53BB" w:rsidP="000E53BB">
            <w:pPr>
              <w:jc w:val="both"/>
            </w:pPr>
            <w:r w:rsidRPr="00911525">
              <w:rPr>
                <w:b/>
              </w:rPr>
              <w:t>doporučený ročník / semestr</w:t>
            </w:r>
          </w:p>
        </w:tc>
        <w:tc>
          <w:tcPr>
            <w:tcW w:w="668" w:type="dxa"/>
          </w:tcPr>
          <w:p w:rsidR="000E53BB" w:rsidRPr="00911525" w:rsidRDefault="000E53BB" w:rsidP="000E53BB">
            <w:pPr>
              <w:jc w:val="both"/>
            </w:pPr>
            <w:r w:rsidRPr="00911525">
              <w:t>2/</w:t>
            </w:r>
            <w:r w:rsidR="003E1CC0">
              <w:t>L</w:t>
            </w:r>
          </w:p>
        </w:tc>
      </w:tr>
      <w:tr w:rsidR="000E53BB" w:rsidTr="000E53BB">
        <w:tc>
          <w:tcPr>
            <w:tcW w:w="3086" w:type="dxa"/>
            <w:shd w:val="clear" w:color="auto" w:fill="F7CAAC"/>
          </w:tcPr>
          <w:p w:rsidR="000E53BB" w:rsidRPr="00911525" w:rsidRDefault="000E53BB" w:rsidP="000E53BB">
            <w:pPr>
              <w:jc w:val="both"/>
              <w:rPr>
                <w:b/>
              </w:rPr>
            </w:pPr>
            <w:r w:rsidRPr="00911525">
              <w:rPr>
                <w:b/>
              </w:rPr>
              <w:t>Rozsah studijního předmětu</w:t>
            </w:r>
          </w:p>
        </w:tc>
        <w:tc>
          <w:tcPr>
            <w:tcW w:w="1701" w:type="dxa"/>
            <w:gridSpan w:val="2"/>
          </w:tcPr>
          <w:p w:rsidR="000E53BB" w:rsidRPr="00911525" w:rsidRDefault="000E53BB" w:rsidP="000E53BB">
            <w:pPr>
              <w:jc w:val="both"/>
            </w:pPr>
            <w:r>
              <w:t>39</w:t>
            </w:r>
            <w:r w:rsidR="00EB276B">
              <w:t>s</w:t>
            </w:r>
          </w:p>
        </w:tc>
        <w:tc>
          <w:tcPr>
            <w:tcW w:w="889" w:type="dxa"/>
            <w:shd w:val="clear" w:color="auto" w:fill="F7CAAC"/>
          </w:tcPr>
          <w:p w:rsidR="000E53BB" w:rsidRPr="00911525" w:rsidRDefault="000E53BB" w:rsidP="000E53BB">
            <w:pPr>
              <w:jc w:val="both"/>
              <w:rPr>
                <w:b/>
              </w:rPr>
            </w:pPr>
            <w:r w:rsidRPr="00911525">
              <w:rPr>
                <w:b/>
              </w:rPr>
              <w:t xml:space="preserve">hod. </w:t>
            </w:r>
          </w:p>
        </w:tc>
        <w:tc>
          <w:tcPr>
            <w:tcW w:w="816" w:type="dxa"/>
          </w:tcPr>
          <w:p w:rsidR="000E53BB" w:rsidRPr="00911525" w:rsidRDefault="000E53BB" w:rsidP="000E53BB">
            <w:pPr>
              <w:jc w:val="both"/>
            </w:pPr>
            <w:r>
              <w:t>39</w:t>
            </w:r>
          </w:p>
        </w:tc>
        <w:tc>
          <w:tcPr>
            <w:tcW w:w="2156" w:type="dxa"/>
            <w:shd w:val="clear" w:color="auto" w:fill="F7CAAC"/>
          </w:tcPr>
          <w:p w:rsidR="000E53BB" w:rsidRPr="00911525" w:rsidRDefault="000E53BB" w:rsidP="000E53BB">
            <w:pPr>
              <w:jc w:val="both"/>
              <w:rPr>
                <w:b/>
              </w:rPr>
            </w:pPr>
            <w:r w:rsidRPr="00911525">
              <w:rPr>
                <w:b/>
              </w:rPr>
              <w:t>kreditů</w:t>
            </w:r>
          </w:p>
        </w:tc>
        <w:tc>
          <w:tcPr>
            <w:tcW w:w="1207" w:type="dxa"/>
            <w:gridSpan w:val="2"/>
          </w:tcPr>
          <w:p w:rsidR="000E53BB" w:rsidRPr="00911525" w:rsidRDefault="000E53BB" w:rsidP="000E53BB">
            <w:pPr>
              <w:jc w:val="both"/>
            </w:pPr>
            <w:r w:rsidRPr="00911525">
              <w:t>3</w:t>
            </w:r>
          </w:p>
        </w:tc>
      </w:tr>
      <w:tr w:rsidR="000E53BB" w:rsidTr="000E53BB">
        <w:tc>
          <w:tcPr>
            <w:tcW w:w="3086" w:type="dxa"/>
            <w:shd w:val="clear" w:color="auto" w:fill="F7CAAC"/>
          </w:tcPr>
          <w:p w:rsidR="000E53BB" w:rsidRPr="00911525" w:rsidRDefault="000E53BB" w:rsidP="000E53BB">
            <w:pPr>
              <w:jc w:val="both"/>
              <w:rPr>
                <w:b/>
              </w:rPr>
            </w:pPr>
            <w:r w:rsidRPr="00911525">
              <w:rPr>
                <w:b/>
              </w:rPr>
              <w:t>Prerekvizity, korekvizity, ekvivalence</w:t>
            </w:r>
          </w:p>
        </w:tc>
        <w:tc>
          <w:tcPr>
            <w:tcW w:w="6769" w:type="dxa"/>
            <w:gridSpan w:val="7"/>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Způsob ověření studijních výsledků</w:t>
            </w:r>
          </w:p>
        </w:tc>
        <w:tc>
          <w:tcPr>
            <w:tcW w:w="3406" w:type="dxa"/>
            <w:gridSpan w:val="4"/>
          </w:tcPr>
          <w:p w:rsidR="000E53BB" w:rsidRPr="00911525" w:rsidRDefault="000E53BB" w:rsidP="000E53BB">
            <w:pPr>
              <w:jc w:val="both"/>
            </w:pPr>
            <w:r>
              <w:t xml:space="preserve">klasifikovaný </w:t>
            </w:r>
            <w:r w:rsidRPr="00911525">
              <w:t>zápočet</w:t>
            </w:r>
          </w:p>
        </w:tc>
        <w:tc>
          <w:tcPr>
            <w:tcW w:w="2156" w:type="dxa"/>
            <w:shd w:val="clear" w:color="auto" w:fill="F7CAAC"/>
          </w:tcPr>
          <w:p w:rsidR="000E53BB" w:rsidRPr="00911525" w:rsidRDefault="000E53BB" w:rsidP="000E53BB">
            <w:pPr>
              <w:jc w:val="both"/>
              <w:rPr>
                <w:b/>
              </w:rPr>
            </w:pPr>
            <w:r w:rsidRPr="00911525">
              <w:rPr>
                <w:b/>
              </w:rPr>
              <w:t>Forma výuky</w:t>
            </w:r>
          </w:p>
        </w:tc>
        <w:tc>
          <w:tcPr>
            <w:tcW w:w="1207" w:type="dxa"/>
            <w:gridSpan w:val="2"/>
          </w:tcPr>
          <w:p w:rsidR="000E53BB" w:rsidRPr="00911525" w:rsidRDefault="00EB276B" w:rsidP="000E53BB">
            <w:pPr>
              <w:jc w:val="both"/>
            </w:pPr>
            <w:r>
              <w:t>seminář</w:t>
            </w:r>
          </w:p>
        </w:tc>
      </w:tr>
      <w:tr w:rsidR="000E53BB" w:rsidTr="000E53BB">
        <w:tc>
          <w:tcPr>
            <w:tcW w:w="3086" w:type="dxa"/>
            <w:shd w:val="clear" w:color="auto" w:fill="F7CAAC"/>
          </w:tcPr>
          <w:p w:rsidR="000E53BB" w:rsidRPr="00911525" w:rsidRDefault="000E53BB" w:rsidP="000E53BB">
            <w:pPr>
              <w:jc w:val="both"/>
              <w:rPr>
                <w:b/>
              </w:rPr>
            </w:pPr>
            <w:r w:rsidRPr="00911525">
              <w:rPr>
                <w:b/>
              </w:rPr>
              <w:t>Forma způsobu ověření studijních výsledků a další požadavky na studenta</w:t>
            </w:r>
          </w:p>
        </w:tc>
        <w:tc>
          <w:tcPr>
            <w:tcW w:w="6769" w:type="dxa"/>
            <w:gridSpan w:val="7"/>
            <w:tcBorders>
              <w:bottom w:val="nil"/>
            </w:tcBorders>
          </w:tcPr>
          <w:p w:rsidR="000E53BB" w:rsidRDefault="000E53BB" w:rsidP="000E53BB">
            <w:r w:rsidRPr="00911525">
              <w:t xml:space="preserve">Způsob zakončení předmětu </w:t>
            </w:r>
            <w:r>
              <w:t>–</w:t>
            </w:r>
            <w:r w:rsidRPr="00911525">
              <w:t xml:space="preserve"> </w:t>
            </w:r>
            <w:r>
              <w:t xml:space="preserve">klasifikovaný </w:t>
            </w:r>
            <w:r w:rsidRPr="00911525">
              <w:t>zápočet</w:t>
            </w:r>
          </w:p>
          <w:p w:rsidR="000E53BB" w:rsidRPr="00911525" w:rsidRDefault="000E53BB" w:rsidP="000E53BB">
            <w:pPr>
              <w:jc w:val="both"/>
            </w:pPr>
            <w:r>
              <w:t>Požadavky ke klasifikovanému zápočtu: zpracování daňových přiznání fyzické i právnické osoby klientů Účetní a daňové kanceláře. Ú</w:t>
            </w:r>
            <w:r w:rsidRPr="00911525">
              <w:t>spěšné absolvování testu (min 60 %)</w:t>
            </w:r>
            <w:r>
              <w:t>.</w:t>
            </w:r>
            <w:r w:rsidRPr="00911525">
              <w:t xml:space="preserve"> </w:t>
            </w:r>
          </w:p>
        </w:tc>
      </w:tr>
      <w:tr w:rsidR="000E53BB" w:rsidTr="000E53BB">
        <w:trPr>
          <w:trHeight w:val="250"/>
        </w:trPr>
        <w:tc>
          <w:tcPr>
            <w:tcW w:w="9855" w:type="dxa"/>
            <w:gridSpan w:val="8"/>
            <w:tcBorders>
              <w:top w:val="nil"/>
            </w:tcBorders>
          </w:tcPr>
          <w:p w:rsidR="000E53BB" w:rsidRPr="00911525" w:rsidRDefault="000E53BB" w:rsidP="000E53BB">
            <w:pPr>
              <w:jc w:val="both"/>
            </w:pPr>
          </w:p>
        </w:tc>
      </w:tr>
      <w:tr w:rsidR="000E53BB" w:rsidTr="000E53BB">
        <w:trPr>
          <w:trHeight w:val="197"/>
        </w:trPr>
        <w:tc>
          <w:tcPr>
            <w:tcW w:w="3086" w:type="dxa"/>
            <w:tcBorders>
              <w:top w:val="nil"/>
            </w:tcBorders>
            <w:shd w:val="clear" w:color="auto" w:fill="F7CAAC"/>
          </w:tcPr>
          <w:p w:rsidR="000E53BB" w:rsidRPr="00911525" w:rsidRDefault="000E53BB" w:rsidP="000E53BB">
            <w:pPr>
              <w:jc w:val="both"/>
              <w:rPr>
                <w:b/>
              </w:rPr>
            </w:pPr>
            <w:r w:rsidRPr="00911525">
              <w:rPr>
                <w:b/>
              </w:rPr>
              <w:t>Garant předmětu</w:t>
            </w:r>
          </w:p>
        </w:tc>
        <w:tc>
          <w:tcPr>
            <w:tcW w:w="6769" w:type="dxa"/>
            <w:gridSpan w:val="7"/>
            <w:tcBorders>
              <w:top w:val="nil"/>
            </w:tcBorders>
          </w:tcPr>
          <w:p w:rsidR="000E53BB" w:rsidRPr="00911525" w:rsidRDefault="000E53BB" w:rsidP="000E53BB">
            <w:pPr>
              <w:jc w:val="both"/>
            </w:pPr>
            <w:r w:rsidRPr="00911525">
              <w:t>Mgr. Eva Kolářová, Ph.D.</w:t>
            </w:r>
          </w:p>
        </w:tc>
      </w:tr>
      <w:tr w:rsidR="00E52875" w:rsidTr="000E53BB">
        <w:trPr>
          <w:trHeight w:val="243"/>
        </w:trPr>
        <w:tc>
          <w:tcPr>
            <w:tcW w:w="3086" w:type="dxa"/>
            <w:tcBorders>
              <w:top w:val="nil"/>
            </w:tcBorders>
            <w:shd w:val="clear" w:color="auto" w:fill="F7CAAC"/>
          </w:tcPr>
          <w:p w:rsidR="00E52875" w:rsidRPr="00911525" w:rsidRDefault="00E52875" w:rsidP="00E52875">
            <w:pPr>
              <w:jc w:val="both"/>
              <w:rPr>
                <w:b/>
              </w:rPr>
            </w:pPr>
            <w:r w:rsidRPr="00911525">
              <w:rPr>
                <w:b/>
              </w:rPr>
              <w:t>Zapojení garanta do výuky předmětu</w:t>
            </w:r>
          </w:p>
        </w:tc>
        <w:tc>
          <w:tcPr>
            <w:tcW w:w="6769" w:type="dxa"/>
            <w:gridSpan w:val="7"/>
            <w:tcBorders>
              <w:top w:val="nil"/>
            </w:tcBorders>
          </w:tcPr>
          <w:p w:rsidR="00E52875" w:rsidRPr="00911525" w:rsidRDefault="00E52875" w:rsidP="00E52875">
            <w:pPr>
              <w:jc w:val="both"/>
            </w:pPr>
            <w:r w:rsidRPr="009245CD">
              <w:t>Garant se podílí v roz</w:t>
            </w:r>
            <w:r>
              <w:t>sahu 80 %, stanovuje koncepci seminářů</w:t>
            </w:r>
            <w:r w:rsidRPr="009245CD">
              <w:t xml:space="preserve"> a dohlíží na jejich jednotné vedení.</w:t>
            </w:r>
          </w:p>
        </w:tc>
      </w:tr>
      <w:tr w:rsidR="00E52875" w:rsidTr="000E53BB">
        <w:tc>
          <w:tcPr>
            <w:tcW w:w="3086" w:type="dxa"/>
            <w:shd w:val="clear" w:color="auto" w:fill="F7CAAC"/>
          </w:tcPr>
          <w:p w:rsidR="00E52875" w:rsidRPr="00911525" w:rsidRDefault="00E52875" w:rsidP="00E52875">
            <w:pPr>
              <w:jc w:val="both"/>
              <w:rPr>
                <w:b/>
              </w:rPr>
            </w:pPr>
            <w:r w:rsidRPr="00911525">
              <w:rPr>
                <w:b/>
              </w:rPr>
              <w:t>Vyučující</w:t>
            </w:r>
          </w:p>
        </w:tc>
        <w:tc>
          <w:tcPr>
            <w:tcW w:w="6769" w:type="dxa"/>
            <w:gridSpan w:val="7"/>
            <w:tcBorders>
              <w:bottom w:val="nil"/>
            </w:tcBorders>
          </w:tcPr>
          <w:p w:rsidR="00E52875" w:rsidRPr="00911525" w:rsidRDefault="00E52875" w:rsidP="00E52875">
            <w:pPr>
              <w:jc w:val="both"/>
            </w:pPr>
            <w:r w:rsidRPr="00911525">
              <w:t xml:space="preserve">Mgr. Eva Kolářová, Ph.D. </w:t>
            </w:r>
            <w:r>
              <w:t>– vedení seminářů (8</w:t>
            </w:r>
            <w:r w:rsidRPr="00911525">
              <w:t>0%)</w:t>
            </w:r>
            <w:r>
              <w:t xml:space="preserve">, </w:t>
            </w:r>
            <w:r w:rsidRPr="000B3A46">
              <w:t xml:space="preserve">Ing. Jitka Brychtová </w:t>
            </w:r>
            <w:r>
              <w:t>– vedení seminářů (</w:t>
            </w:r>
            <w:r w:rsidRPr="000B3A46">
              <w:t>10%</w:t>
            </w:r>
            <w:r>
              <w:t>)</w:t>
            </w:r>
            <w:r w:rsidR="002A6E11">
              <w:t xml:space="preserve"> - ext.</w:t>
            </w:r>
            <w:r>
              <w:t xml:space="preserve">, </w:t>
            </w:r>
            <w:r w:rsidRPr="000B3A46">
              <w:t xml:space="preserve">Ing. </w:t>
            </w:r>
            <w:r>
              <w:t>Ivona Huňková</w:t>
            </w:r>
            <w:r w:rsidRPr="000B3A46">
              <w:t xml:space="preserve"> </w:t>
            </w:r>
            <w:r>
              <w:t>– vedení seminářů (</w:t>
            </w:r>
            <w:r w:rsidRPr="000B3A46">
              <w:t>10%</w:t>
            </w:r>
            <w:r>
              <w:t>)</w:t>
            </w:r>
            <w:r w:rsidR="002A6E11">
              <w:t xml:space="preserve"> - ext.</w:t>
            </w:r>
          </w:p>
        </w:tc>
      </w:tr>
      <w:tr w:rsidR="000E53BB" w:rsidTr="000E53BB">
        <w:trPr>
          <w:trHeight w:val="70"/>
        </w:trPr>
        <w:tc>
          <w:tcPr>
            <w:tcW w:w="9855" w:type="dxa"/>
            <w:gridSpan w:val="8"/>
            <w:tcBorders>
              <w:top w:val="nil"/>
            </w:tcBorders>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Stručná anotace předmětu</w:t>
            </w:r>
          </w:p>
        </w:tc>
        <w:tc>
          <w:tcPr>
            <w:tcW w:w="6769" w:type="dxa"/>
            <w:gridSpan w:val="7"/>
            <w:tcBorders>
              <w:bottom w:val="nil"/>
            </w:tcBorders>
          </w:tcPr>
          <w:p w:rsidR="000E53BB" w:rsidRPr="00911525" w:rsidRDefault="000E53BB" w:rsidP="000E53BB">
            <w:pPr>
              <w:jc w:val="both"/>
            </w:pPr>
          </w:p>
        </w:tc>
      </w:tr>
      <w:tr w:rsidR="000E53BB" w:rsidTr="000E53BB">
        <w:trPr>
          <w:trHeight w:val="3410"/>
        </w:trPr>
        <w:tc>
          <w:tcPr>
            <w:tcW w:w="9855" w:type="dxa"/>
            <w:gridSpan w:val="8"/>
            <w:tcBorders>
              <w:top w:val="nil"/>
              <w:bottom w:val="single" w:sz="12" w:space="0" w:color="auto"/>
            </w:tcBorders>
          </w:tcPr>
          <w:p w:rsidR="000E53BB" w:rsidRDefault="000E53BB" w:rsidP="000E53BB">
            <w:pPr>
              <w:jc w:val="both"/>
            </w:pPr>
            <w:r>
              <w:t xml:space="preserve">Cílem předmětu je zapojit studenty do řešení reálné účetní a daňové problematiky a ověření teoretických znalostí v praxi. Předmět je navazující na předmět </w:t>
            </w:r>
            <w:r w:rsidRPr="00911525">
              <w:t>Účetní a daňov</w:t>
            </w:r>
            <w:r>
              <w:t>á kancelář I. Studenti v tomto semestru samostatně pod dozorem pedagoga uskutečňují poradenskou činnost za pomoci dostupných materiálů.</w:t>
            </w:r>
          </w:p>
          <w:p w:rsidR="000E53BB" w:rsidRDefault="000E53BB" w:rsidP="004D784A">
            <w:pPr>
              <w:pStyle w:val="Odstavecseseznamem"/>
              <w:numPr>
                <w:ilvl w:val="0"/>
                <w:numId w:val="39"/>
              </w:numPr>
              <w:spacing w:after="160" w:line="259" w:lineRule="auto"/>
              <w:ind w:left="252" w:hanging="252"/>
              <w:jc w:val="both"/>
            </w:pPr>
            <w:r>
              <w:t>Metodika poradenské činnosti, práce s</w:t>
            </w:r>
            <w:r w:rsidR="000B5290">
              <w:t> </w:t>
            </w:r>
            <w:r>
              <w:t>klientem</w:t>
            </w:r>
            <w:r w:rsidR="000B5290">
              <w:t>.</w:t>
            </w:r>
          </w:p>
          <w:p w:rsidR="000E53BB" w:rsidRDefault="000E53BB" w:rsidP="004D784A">
            <w:pPr>
              <w:pStyle w:val="Odstavecseseznamem"/>
              <w:numPr>
                <w:ilvl w:val="0"/>
                <w:numId w:val="39"/>
              </w:numPr>
              <w:spacing w:after="160" w:line="259" w:lineRule="auto"/>
              <w:ind w:left="252" w:hanging="252"/>
              <w:jc w:val="both"/>
            </w:pPr>
            <w:r w:rsidRPr="00167912">
              <w:t>Daň silniční – vyplnění daňového přiznání na portálu daňové správy</w:t>
            </w:r>
            <w:r w:rsidR="000B5290">
              <w:t>.</w:t>
            </w:r>
          </w:p>
          <w:p w:rsidR="000E53BB" w:rsidRPr="00167912" w:rsidRDefault="000E53BB" w:rsidP="004D784A">
            <w:pPr>
              <w:pStyle w:val="Odstavecseseznamem"/>
              <w:numPr>
                <w:ilvl w:val="0"/>
                <w:numId w:val="39"/>
              </w:numPr>
              <w:spacing w:after="160" w:line="259" w:lineRule="auto"/>
              <w:ind w:left="252" w:hanging="252"/>
              <w:jc w:val="both"/>
            </w:pPr>
            <w:r w:rsidRPr="00167912">
              <w:t>Daň z příjmů fyzických osob - zpracování daňových přiznání</w:t>
            </w:r>
            <w:r>
              <w:t xml:space="preserve">, </w:t>
            </w:r>
            <w:r w:rsidRPr="00167912">
              <w:t>vyplnění přehledů pro SSZ a ZP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příjmů právnických osob - zpracování daňových přiznání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přidané hodnoty - registrac</w:t>
            </w:r>
            <w:r>
              <w:t>e</w:t>
            </w:r>
            <w:r w:rsidRPr="0095026A">
              <w:t xml:space="preserve"> plátce a osoby identifikované k dani, internetové obchody, </w:t>
            </w:r>
            <w:r>
              <w:t>daňové přiznání a kontrolní hlášení</w:t>
            </w:r>
            <w:r w:rsidRPr="0095026A">
              <w:t xml:space="preserve"> i s vyplněním n</w:t>
            </w:r>
            <w:r w:rsidR="000B5290">
              <w:t>a daňovém portálu.</w:t>
            </w:r>
          </w:p>
          <w:p w:rsidR="000E53BB" w:rsidRPr="0095026A" w:rsidRDefault="000E53BB" w:rsidP="004D784A">
            <w:pPr>
              <w:pStyle w:val="Odstavecseseznamem"/>
              <w:numPr>
                <w:ilvl w:val="0"/>
                <w:numId w:val="39"/>
              </w:numPr>
              <w:spacing w:after="160" w:line="259" w:lineRule="auto"/>
              <w:ind w:left="252" w:hanging="252"/>
              <w:jc w:val="both"/>
            </w:pPr>
            <w:r w:rsidRPr="0095026A">
              <w:t>Daň z nemovitých věcí - zpracování daňového přiznání</w:t>
            </w:r>
            <w:r w:rsidR="000B5290">
              <w:t>.</w:t>
            </w:r>
          </w:p>
          <w:p w:rsidR="000E53BB" w:rsidRDefault="000E53BB" w:rsidP="004D784A">
            <w:pPr>
              <w:pStyle w:val="Odstavecseseznamem"/>
              <w:numPr>
                <w:ilvl w:val="0"/>
                <w:numId w:val="39"/>
              </w:numPr>
              <w:spacing w:after="160" w:line="259" w:lineRule="auto"/>
              <w:ind w:left="252" w:hanging="252"/>
              <w:jc w:val="both"/>
            </w:pPr>
            <w:r w:rsidRPr="0095026A">
              <w:t xml:space="preserve">Vedení daňové evidence a účetnictví </w:t>
            </w:r>
            <w:r>
              <w:t xml:space="preserve">pro klienty </w:t>
            </w:r>
            <w:r w:rsidRPr="0095026A">
              <w:t>v program</w:t>
            </w:r>
            <w:r>
              <w:t>u</w:t>
            </w:r>
            <w:r w:rsidRPr="0095026A">
              <w:t xml:space="preserve"> MONEY S</w:t>
            </w:r>
            <w:r>
              <w:t>4</w:t>
            </w:r>
            <w:r w:rsidR="000B5290">
              <w:t>.</w:t>
            </w:r>
          </w:p>
          <w:p w:rsidR="000E53BB" w:rsidRPr="007C5879" w:rsidRDefault="000E53BB" w:rsidP="004D784A">
            <w:pPr>
              <w:pStyle w:val="Odstavecseseznamem"/>
              <w:numPr>
                <w:ilvl w:val="0"/>
                <w:numId w:val="39"/>
              </w:numPr>
              <w:spacing w:line="259" w:lineRule="auto"/>
              <w:ind w:left="252" w:hanging="252"/>
              <w:jc w:val="both"/>
            </w:pPr>
            <w:r>
              <w:t>Zpracování dotazů</w:t>
            </w:r>
            <w:r w:rsidR="000B5290">
              <w:t>.</w:t>
            </w:r>
          </w:p>
        </w:tc>
      </w:tr>
      <w:tr w:rsidR="000E53BB" w:rsidTr="000E53BB">
        <w:trPr>
          <w:trHeight w:val="265"/>
        </w:trPr>
        <w:tc>
          <w:tcPr>
            <w:tcW w:w="3653" w:type="dxa"/>
            <w:gridSpan w:val="2"/>
            <w:tcBorders>
              <w:top w:val="nil"/>
            </w:tcBorders>
            <w:shd w:val="clear" w:color="auto" w:fill="F7CAAC"/>
          </w:tcPr>
          <w:p w:rsidR="000E53BB" w:rsidRPr="00911525" w:rsidRDefault="000E53BB" w:rsidP="000E53BB">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rsidR="000E53BB" w:rsidRPr="00911525" w:rsidRDefault="000E53BB" w:rsidP="000E53BB">
            <w:pPr>
              <w:jc w:val="both"/>
            </w:pPr>
          </w:p>
        </w:tc>
      </w:tr>
      <w:tr w:rsidR="000E53BB" w:rsidTr="000E53BB">
        <w:trPr>
          <w:trHeight w:val="1957"/>
        </w:trPr>
        <w:tc>
          <w:tcPr>
            <w:tcW w:w="9855" w:type="dxa"/>
            <w:gridSpan w:val="8"/>
            <w:tcBorders>
              <w:top w:val="nil"/>
            </w:tcBorders>
          </w:tcPr>
          <w:p w:rsidR="000E53BB" w:rsidRDefault="000E53BB" w:rsidP="000E53BB">
            <w:pPr>
              <w:ind w:left="360" w:hanging="360"/>
              <w:rPr>
                <w:b/>
              </w:rPr>
            </w:pPr>
            <w:r>
              <w:rPr>
                <w:b/>
              </w:rPr>
              <w:t>Povinná literatura</w:t>
            </w:r>
          </w:p>
          <w:p w:rsidR="000E53BB" w:rsidRPr="007A7762" w:rsidRDefault="000E53BB" w:rsidP="000E53BB">
            <w:pPr>
              <w:ind w:left="360" w:hanging="360"/>
              <w:jc w:val="both"/>
            </w:pPr>
            <w:r w:rsidRPr="007A7762">
              <w:rPr>
                <w:iCs/>
              </w:rPr>
              <w:t>Daňové zákony v aktuálním znění</w:t>
            </w:r>
            <w:r w:rsidRPr="007A7762">
              <w:t xml:space="preserve">.  </w:t>
            </w:r>
          </w:p>
          <w:p w:rsidR="000E53BB" w:rsidRPr="005419FD" w:rsidRDefault="000E53BB" w:rsidP="000E53BB">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0E53BB" w:rsidRDefault="000E53BB" w:rsidP="000E53BB">
            <w:pPr>
              <w:ind w:left="360" w:hanging="360"/>
              <w:jc w:val="both"/>
            </w:pPr>
            <w:r>
              <w:t xml:space="preserve">ŠUBRT, B. a kol. </w:t>
            </w:r>
            <w:r w:rsidRPr="0095026A">
              <w:rPr>
                <w:i/>
              </w:rPr>
              <w:t>Abeceda mzdové účetní 2018</w:t>
            </w:r>
            <w:r>
              <w:t>. ANAG, 2018, 632 s. ISBN 978-80-7554-117-8.</w:t>
            </w:r>
          </w:p>
          <w:p w:rsidR="000E53BB" w:rsidRPr="007A7762" w:rsidRDefault="000E53BB" w:rsidP="000E53BB">
            <w:pPr>
              <w:ind w:left="360" w:hanging="360"/>
              <w:jc w:val="both"/>
            </w:pPr>
            <w:r w:rsidRPr="007A7762">
              <w:t xml:space="preserve">ÚZ – </w:t>
            </w:r>
            <w:r w:rsidRPr="007A7762">
              <w:rPr>
                <w:i/>
              </w:rPr>
              <w:t>Sociální zabezpečení</w:t>
            </w:r>
            <w:r w:rsidRPr="007A7762">
              <w:t xml:space="preserve"> v aktuálním znění</w:t>
            </w:r>
            <w:r>
              <w:t>.</w:t>
            </w:r>
          </w:p>
          <w:p w:rsidR="000E53BB" w:rsidRPr="007A7762" w:rsidRDefault="000E53BB" w:rsidP="000E53BB">
            <w:pPr>
              <w:ind w:left="360" w:hanging="360"/>
              <w:jc w:val="both"/>
            </w:pPr>
            <w:r w:rsidRPr="007A7762">
              <w:t xml:space="preserve">ÚZ – </w:t>
            </w:r>
            <w:r w:rsidRPr="007A7762">
              <w:rPr>
                <w:i/>
              </w:rPr>
              <w:t>Zdravotní pojištění</w:t>
            </w:r>
            <w:r w:rsidRPr="007A7762">
              <w:t xml:space="preserve"> v aktuálním znění</w:t>
            </w:r>
            <w:r>
              <w:t>.</w:t>
            </w:r>
          </w:p>
          <w:p w:rsidR="000E53BB" w:rsidRPr="005419FD" w:rsidRDefault="000E53BB" w:rsidP="000E53BB">
            <w:pPr>
              <w:ind w:left="360" w:hanging="360"/>
              <w:jc w:val="both"/>
              <w:rPr>
                <w:b/>
              </w:rPr>
            </w:pPr>
            <w:r>
              <w:rPr>
                <w:b/>
              </w:rPr>
              <w:t>D</w:t>
            </w:r>
            <w:r w:rsidRPr="005419FD">
              <w:rPr>
                <w:b/>
              </w:rPr>
              <w:t>oporučená literatura</w:t>
            </w:r>
          </w:p>
          <w:p w:rsidR="000E53BB" w:rsidRDefault="000E53BB" w:rsidP="000E53BB">
            <w:pPr>
              <w:ind w:left="360" w:hanging="360"/>
              <w:jc w:val="both"/>
            </w:pPr>
            <w:r>
              <w:t xml:space="preserve">KOBÍK, J., KOHOUTKOVÁ, A. </w:t>
            </w:r>
            <w:r>
              <w:rPr>
                <w:i/>
                <w:iCs/>
              </w:rPr>
              <w:t>Daňový řád, změny od 1.6.2018</w:t>
            </w:r>
            <w:r>
              <w:t>. Praha: Grada, 2018, 400 s. ISBN 978-80-7554-146-8.</w:t>
            </w:r>
          </w:p>
          <w:p w:rsidR="000E53BB" w:rsidRDefault="000E53BB" w:rsidP="000E53BB">
            <w:pPr>
              <w:ind w:left="360" w:hanging="360"/>
              <w:jc w:val="both"/>
            </w:pPr>
            <w:r>
              <w:t xml:space="preserve">ÚZ – </w:t>
            </w:r>
            <w:r w:rsidRPr="007A7762">
              <w:rPr>
                <w:i/>
              </w:rPr>
              <w:t>Zákoník práce</w:t>
            </w:r>
            <w:r>
              <w:t xml:space="preserve"> v aktuálním znění.</w:t>
            </w:r>
          </w:p>
          <w:p w:rsidR="000E53BB" w:rsidRPr="005419FD" w:rsidRDefault="000E53BB" w:rsidP="000E53BB">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E53BB" w:rsidRPr="00911525" w:rsidRDefault="000E53BB" w:rsidP="000E53BB">
            <w:pPr>
              <w:ind w:left="360" w:hanging="360"/>
            </w:pPr>
            <w:r w:rsidRPr="005419FD">
              <w:t xml:space="preserve">VANČUROVÁ, A. </w:t>
            </w:r>
            <w:r w:rsidRPr="005419FD">
              <w:rPr>
                <w:i/>
                <w:iCs/>
              </w:rPr>
              <w:t>Zdanění osobních příjmů</w:t>
            </w:r>
            <w:r w:rsidRPr="005419FD">
              <w:t>. Praha: Wolters Kluwer ČR, 2018, 452 s. ISBN 978-80-7552-926</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911525" w:rsidRDefault="000E53BB" w:rsidP="000E53BB">
            <w:pPr>
              <w:jc w:val="center"/>
              <w:rPr>
                <w:b/>
              </w:rPr>
            </w:pPr>
            <w:r w:rsidRPr="00911525">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911525" w:rsidRDefault="000E53BB" w:rsidP="000E53BB">
            <w:pPr>
              <w:jc w:val="both"/>
            </w:pPr>
            <w:r w:rsidRPr="00911525">
              <w:rPr>
                <w:b/>
              </w:rPr>
              <w:t>Rozsah konzultací (soustředění)</w:t>
            </w:r>
          </w:p>
        </w:tc>
        <w:tc>
          <w:tcPr>
            <w:tcW w:w="889" w:type="dxa"/>
            <w:tcBorders>
              <w:top w:val="single" w:sz="2" w:space="0" w:color="auto"/>
            </w:tcBorders>
          </w:tcPr>
          <w:p w:rsidR="000E53BB" w:rsidRPr="00911525" w:rsidRDefault="000E53BB" w:rsidP="000E53BB">
            <w:pPr>
              <w:jc w:val="both"/>
            </w:pPr>
            <w:r w:rsidRPr="00911525">
              <w:t>0</w:t>
            </w:r>
          </w:p>
        </w:tc>
        <w:tc>
          <w:tcPr>
            <w:tcW w:w="4179" w:type="dxa"/>
            <w:gridSpan w:val="4"/>
            <w:tcBorders>
              <w:top w:val="single" w:sz="2" w:space="0" w:color="auto"/>
            </w:tcBorders>
            <w:shd w:val="clear" w:color="auto" w:fill="F7CAAC"/>
          </w:tcPr>
          <w:p w:rsidR="000E53BB" w:rsidRPr="00911525" w:rsidRDefault="000E53BB" w:rsidP="000E53BB">
            <w:pPr>
              <w:jc w:val="both"/>
              <w:rPr>
                <w:b/>
              </w:rPr>
            </w:pPr>
            <w:r w:rsidRPr="00911525">
              <w:rPr>
                <w:b/>
              </w:rPr>
              <w:t xml:space="preserve">hodin </w:t>
            </w:r>
          </w:p>
        </w:tc>
      </w:tr>
      <w:tr w:rsidR="000E53BB" w:rsidTr="000E53BB">
        <w:tc>
          <w:tcPr>
            <w:tcW w:w="9855" w:type="dxa"/>
            <w:gridSpan w:val="8"/>
            <w:shd w:val="clear" w:color="auto" w:fill="F7CAAC"/>
          </w:tcPr>
          <w:p w:rsidR="000E53BB" w:rsidRPr="00911525" w:rsidRDefault="000E53BB" w:rsidP="000E53BB">
            <w:pPr>
              <w:jc w:val="both"/>
              <w:rPr>
                <w:b/>
              </w:rPr>
            </w:pPr>
            <w:r w:rsidRPr="00911525">
              <w:rPr>
                <w:b/>
              </w:rPr>
              <w:t>Informace o způsobu kontaktu s vyučujícím</w:t>
            </w:r>
          </w:p>
        </w:tc>
      </w:tr>
      <w:tr w:rsidR="000E53BB" w:rsidTr="000E53BB">
        <w:trPr>
          <w:trHeight w:val="723"/>
        </w:trPr>
        <w:tc>
          <w:tcPr>
            <w:tcW w:w="9855" w:type="dxa"/>
            <w:gridSpan w:val="8"/>
          </w:tcPr>
          <w:p w:rsidR="000E53BB" w:rsidRPr="00911525" w:rsidRDefault="000E53BB" w:rsidP="000E53BB">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lastRenderedPageBreak/>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B0285A" w:rsidRDefault="000E53BB" w:rsidP="000E53BB">
            <w:pPr>
              <w:jc w:val="both"/>
              <w:rPr>
                <w:b/>
              </w:rPr>
            </w:pPr>
            <w:r w:rsidRPr="00B0285A">
              <w:rPr>
                <w:b/>
              </w:rPr>
              <w:t>Název studijního předmětu</w:t>
            </w:r>
          </w:p>
        </w:tc>
        <w:tc>
          <w:tcPr>
            <w:tcW w:w="6769" w:type="dxa"/>
            <w:gridSpan w:val="7"/>
            <w:tcBorders>
              <w:top w:val="double" w:sz="4" w:space="0" w:color="auto"/>
            </w:tcBorders>
          </w:tcPr>
          <w:p w:rsidR="000E53BB" w:rsidRPr="00B0285A" w:rsidRDefault="000E53BB" w:rsidP="000E53BB">
            <w:pPr>
              <w:jc w:val="both"/>
            </w:pPr>
            <w:r>
              <w:t>Finanční laboratoř</w:t>
            </w:r>
          </w:p>
        </w:tc>
      </w:tr>
      <w:tr w:rsidR="000E53BB" w:rsidTr="000E53BB">
        <w:trPr>
          <w:trHeight w:val="249"/>
        </w:trPr>
        <w:tc>
          <w:tcPr>
            <w:tcW w:w="3086" w:type="dxa"/>
            <w:shd w:val="clear" w:color="auto" w:fill="F7CAAC"/>
          </w:tcPr>
          <w:p w:rsidR="000E53BB" w:rsidRPr="00B0285A" w:rsidRDefault="000E53BB" w:rsidP="000E53BB">
            <w:pPr>
              <w:jc w:val="both"/>
              <w:rPr>
                <w:b/>
              </w:rPr>
            </w:pPr>
            <w:r w:rsidRPr="00B0285A">
              <w:rPr>
                <w:b/>
              </w:rPr>
              <w:t>Typ předmětu</w:t>
            </w:r>
          </w:p>
        </w:tc>
        <w:tc>
          <w:tcPr>
            <w:tcW w:w="3406" w:type="dxa"/>
            <w:gridSpan w:val="4"/>
          </w:tcPr>
          <w:p w:rsidR="000E53BB" w:rsidRPr="00B0285A" w:rsidRDefault="000E53BB" w:rsidP="000E53BB">
            <w:pPr>
              <w:jc w:val="both"/>
            </w:pPr>
            <w:r w:rsidRPr="00B0285A">
              <w:t>povinně volitelný „PV“</w:t>
            </w:r>
          </w:p>
        </w:tc>
        <w:tc>
          <w:tcPr>
            <w:tcW w:w="2695" w:type="dxa"/>
            <w:gridSpan w:val="2"/>
            <w:shd w:val="clear" w:color="auto" w:fill="F7CAAC"/>
          </w:tcPr>
          <w:p w:rsidR="000E53BB" w:rsidRPr="00B0285A" w:rsidRDefault="000E53BB" w:rsidP="000E53BB">
            <w:pPr>
              <w:jc w:val="both"/>
            </w:pPr>
            <w:r w:rsidRPr="00B0285A">
              <w:rPr>
                <w:b/>
              </w:rPr>
              <w:t>doporučený ročník / semestr</w:t>
            </w:r>
          </w:p>
        </w:tc>
        <w:tc>
          <w:tcPr>
            <w:tcW w:w="668" w:type="dxa"/>
          </w:tcPr>
          <w:p w:rsidR="000E53BB" w:rsidRPr="00B0285A" w:rsidRDefault="000E53BB" w:rsidP="000E53BB">
            <w:pPr>
              <w:jc w:val="both"/>
            </w:pPr>
            <w:r>
              <w:t>3/Z</w:t>
            </w:r>
          </w:p>
        </w:tc>
      </w:tr>
      <w:tr w:rsidR="000E53BB" w:rsidTr="000E53BB">
        <w:tc>
          <w:tcPr>
            <w:tcW w:w="3086" w:type="dxa"/>
            <w:shd w:val="clear" w:color="auto" w:fill="F7CAAC"/>
          </w:tcPr>
          <w:p w:rsidR="000E53BB" w:rsidRPr="00B0285A" w:rsidRDefault="000E53BB" w:rsidP="000E53BB">
            <w:pPr>
              <w:jc w:val="both"/>
              <w:rPr>
                <w:b/>
              </w:rPr>
            </w:pPr>
            <w:r w:rsidRPr="00B0285A">
              <w:rPr>
                <w:b/>
              </w:rPr>
              <w:t>Rozsah studijního předmětu</w:t>
            </w:r>
          </w:p>
        </w:tc>
        <w:tc>
          <w:tcPr>
            <w:tcW w:w="1701" w:type="dxa"/>
            <w:gridSpan w:val="2"/>
          </w:tcPr>
          <w:p w:rsidR="000E53BB" w:rsidRPr="00B0285A" w:rsidRDefault="000E53BB" w:rsidP="000E53BB">
            <w:pPr>
              <w:jc w:val="both"/>
            </w:pPr>
            <w:r w:rsidRPr="00B0285A">
              <w:t>26s</w:t>
            </w:r>
          </w:p>
        </w:tc>
        <w:tc>
          <w:tcPr>
            <w:tcW w:w="889" w:type="dxa"/>
            <w:shd w:val="clear" w:color="auto" w:fill="F7CAAC"/>
          </w:tcPr>
          <w:p w:rsidR="000E53BB" w:rsidRPr="00B0285A" w:rsidRDefault="000E53BB" w:rsidP="000E53BB">
            <w:pPr>
              <w:jc w:val="both"/>
              <w:rPr>
                <w:b/>
              </w:rPr>
            </w:pPr>
            <w:r w:rsidRPr="00B0285A">
              <w:rPr>
                <w:b/>
              </w:rPr>
              <w:t xml:space="preserve">hod. </w:t>
            </w:r>
          </w:p>
        </w:tc>
        <w:tc>
          <w:tcPr>
            <w:tcW w:w="816" w:type="dxa"/>
          </w:tcPr>
          <w:p w:rsidR="000E53BB" w:rsidRPr="00B0285A" w:rsidRDefault="000E53BB" w:rsidP="000E53BB">
            <w:pPr>
              <w:jc w:val="both"/>
            </w:pPr>
            <w:r w:rsidRPr="000E222F">
              <w:t>26</w:t>
            </w:r>
          </w:p>
        </w:tc>
        <w:tc>
          <w:tcPr>
            <w:tcW w:w="2156" w:type="dxa"/>
            <w:shd w:val="clear" w:color="auto" w:fill="F7CAAC"/>
          </w:tcPr>
          <w:p w:rsidR="000E53BB" w:rsidRPr="00B0285A" w:rsidRDefault="000E53BB" w:rsidP="000E53BB">
            <w:pPr>
              <w:jc w:val="both"/>
              <w:rPr>
                <w:b/>
              </w:rPr>
            </w:pPr>
            <w:r w:rsidRPr="00B0285A">
              <w:rPr>
                <w:b/>
              </w:rPr>
              <w:t>kreditů</w:t>
            </w:r>
          </w:p>
        </w:tc>
        <w:tc>
          <w:tcPr>
            <w:tcW w:w="1207" w:type="dxa"/>
            <w:gridSpan w:val="2"/>
          </w:tcPr>
          <w:p w:rsidR="000E53BB" w:rsidRPr="00B0285A" w:rsidRDefault="000E53BB" w:rsidP="000E53BB">
            <w:pPr>
              <w:jc w:val="both"/>
            </w:pPr>
            <w:r w:rsidRPr="00B0285A">
              <w:t>3</w:t>
            </w:r>
          </w:p>
        </w:tc>
      </w:tr>
      <w:tr w:rsidR="000E53BB" w:rsidTr="000E53BB">
        <w:tc>
          <w:tcPr>
            <w:tcW w:w="3086" w:type="dxa"/>
            <w:shd w:val="clear" w:color="auto" w:fill="F7CAAC"/>
          </w:tcPr>
          <w:p w:rsidR="000E53BB" w:rsidRPr="00B0285A" w:rsidRDefault="000E53BB" w:rsidP="000E53BB">
            <w:pPr>
              <w:jc w:val="both"/>
              <w:rPr>
                <w:b/>
              </w:rPr>
            </w:pPr>
            <w:r w:rsidRPr="00B0285A">
              <w:rPr>
                <w:b/>
              </w:rPr>
              <w:t>Prerekvizity, korekvizity, ekvivalence</w:t>
            </w:r>
          </w:p>
        </w:tc>
        <w:tc>
          <w:tcPr>
            <w:tcW w:w="6769" w:type="dxa"/>
            <w:gridSpan w:val="7"/>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Způsob ověření studijních výsledků</w:t>
            </w:r>
          </w:p>
        </w:tc>
        <w:tc>
          <w:tcPr>
            <w:tcW w:w="3406" w:type="dxa"/>
            <w:gridSpan w:val="4"/>
          </w:tcPr>
          <w:p w:rsidR="000E53BB" w:rsidRPr="00B0285A" w:rsidRDefault="000E53BB" w:rsidP="000E53BB">
            <w:pPr>
              <w:jc w:val="both"/>
            </w:pPr>
            <w:r w:rsidRPr="00B0285A">
              <w:t>klasifikovaný zápočet</w:t>
            </w:r>
          </w:p>
        </w:tc>
        <w:tc>
          <w:tcPr>
            <w:tcW w:w="2156" w:type="dxa"/>
            <w:shd w:val="clear" w:color="auto" w:fill="F7CAAC"/>
          </w:tcPr>
          <w:p w:rsidR="000E53BB" w:rsidRPr="00B0285A" w:rsidRDefault="000E53BB" w:rsidP="000E53BB">
            <w:pPr>
              <w:jc w:val="both"/>
              <w:rPr>
                <w:b/>
              </w:rPr>
            </w:pPr>
            <w:r w:rsidRPr="00B0285A">
              <w:rPr>
                <w:b/>
              </w:rPr>
              <w:t>Forma výuky</w:t>
            </w:r>
          </w:p>
        </w:tc>
        <w:tc>
          <w:tcPr>
            <w:tcW w:w="1207" w:type="dxa"/>
            <w:gridSpan w:val="2"/>
          </w:tcPr>
          <w:p w:rsidR="000E53BB" w:rsidRPr="00B0285A" w:rsidRDefault="000E53BB" w:rsidP="000E53BB">
            <w:pPr>
              <w:jc w:val="both"/>
            </w:pPr>
            <w:r w:rsidRPr="00B0285A">
              <w:t>seminář</w:t>
            </w:r>
          </w:p>
        </w:tc>
      </w:tr>
      <w:tr w:rsidR="000E53BB" w:rsidTr="000E53BB">
        <w:tc>
          <w:tcPr>
            <w:tcW w:w="3086" w:type="dxa"/>
            <w:shd w:val="clear" w:color="auto" w:fill="F7CAAC"/>
          </w:tcPr>
          <w:p w:rsidR="000E53BB" w:rsidRPr="00B0285A" w:rsidRDefault="000E53BB" w:rsidP="000E53BB">
            <w:pPr>
              <w:jc w:val="both"/>
              <w:rPr>
                <w:b/>
              </w:rPr>
            </w:pPr>
            <w:r w:rsidRPr="00B0285A">
              <w:rPr>
                <w:b/>
              </w:rPr>
              <w:t>Forma způsobu ověření studijních výsledků a další požadavky na studenta</w:t>
            </w:r>
          </w:p>
        </w:tc>
        <w:tc>
          <w:tcPr>
            <w:tcW w:w="6769" w:type="dxa"/>
            <w:gridSpan w:val="7"/>
            <w:tcBorders>
              <w:bottom w:val="nil"/>
            </w:tcBorders>
          </w:tcPr>
          <w:p w:rsidR="000E53BB" w:rsidRPr="00B0285A" w:rsidRDefault="000E53BB" w:rsidP="000E53BB">
            <w:pPr>
              <w:jc w:val="both"/>
            </w:pPr>
            <w:r w:rsidRPr="00B0285A">
              <w:t>Způsob zakončení předmětu – klasifikovaný zápočet</w:t>
            </w:r>
          </w:p>
          <w:p w:rsidR="000E53BB" w:rsidRPr="000B440D" w:rsidRDefault="000E53BB" w:rsidP="000E53BB">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rPr>
          <w:trHeight w:val="197"/>
        </w:trPr>
        <w:tc>
          <w:tcPr>
            <w:tcW w:w="3086" w:type="dxa"/>
            <w:tcBorders>
              <w:top w:val="nil"/>
            </w:tcBorders>
            <w:shd w:val="clear" w:color="auto" w:fill="F7CAAC"/>
          </w:tcPr>
          <w:p w:rsidR="000E53BB" w:rsidRPr="00B0285A" w:rsidRDefault="000E53BB" w:rsidP="000E53BB">
            <w:pPr>
              <w:jc w:val="both"/>
              <w:rPr>
                <w:b/>
              </w:rPr>
            </w:pPr>
            <w:r w:rsidRPr="00B0285A">
              <w:rPr>
                <w:b/>
              </w:rPr>
              <w:t>Garant předmětu</w:t>
            </w:r>
          </w:p>
        </w:tc>
        <w:tc>
          <w:tcPr>
            <w:tcW w:w="6769" w:type="dxa"/>
            <w:gridSpan w:val="7"/>
            <w:tcBorders>
              <w:top w:val="nil"/>
            </w:tcBorders>
          </w:tcPr>
          <w:p w:rsidR="000E53BB" w:rsidRPr="00DB48FE" w:rsidRDefault="000E53BB" w:rsidP="000E53BB">
            <w:pPr>
              <w:jc w:val="both"/>
            </w:pPr>
            <w:r w:rsidRPr="00DB48FE">
              <w:t>pro</w:t>
            </w:r>
            <w:r w:rsidR="003E1CC0">
              <w:t>f. Dr. Ing. Drahomíra Pavelková</w:t>
            </w:r>
          </w:p>
        </w:tc>
      </w:tr>
      <w:tr w:rsidR="000E53BB" w:rsidTr="000E53BB">
        <w:trPr>
          <w:trHeight w:val="243"/>
        </w:trPr>
        <w:tc>
          <w:tcPr>
            <w:tcW w:w="3086" w:type="dxa"/>
            <w:tcBorders>
              <w:top w:val="nil"/>
            </w:tcBorders>
            <w:shd w:val="clear" w:color="auto" w:fill="F7CAAC"/>
          </w:tcPr>
          <w:p w:rsidR="000E53BB" w:rsidRPr="00B0285A" w:rsidRDefault="000E53BB" w:rsidP="000E53BB">
            <w:pPr>
              <w:jc w:val="both"/>
              <w:rPr>
                <w:b/>
              </w:rPr>
            </w:pPr>
            <w:r w:rsidRPr="00B0285A">
              <w:rPr>
                <w:b/>
              </w:rPr>
              <w:t>Zapojení garanta do výuky předmětu</w:t>
            </w:r>
          </w:p>
        </w:tc>
        <w:tc>
          <w:tcPr>
            <w:tcW w:w="6769" w:type="dxa"/>
            <w:gridSpan w:val="7"/>
            <w:tcBorders>
              <w:top w:val="nil"/>
            </w:tcBorders>
          </w:tcPr>
          <w:p w:rsidR="000E53BB" w:rsidRPr="00B0285A" w:rsidRDefault="000E53BB" w:rsidP="000E53BB">
            <w:pPr>
              <w:jc w:val="both"/>
            </w:pPr>
            <w:r w:rsidRPr="00B0285A">
              <w:t xml:space="preserve">Garant se </w:t>
            </w:r>
            <w:r>
              <w:t>podílí na výuce v rozsahu 3</w:t>
            </w:r>
            <w:r w:rsidRPr="00B0285A">
              <w:t>0 %, dále stanovuje koncepci seminářů a dohlíží na jejich jednotné vedení.</w:t>
            </w:r>
          </w:p>
        </w:tc>
      </w:tr>
      <w:tr w:rsidR="000E53BB" w:rsidTr="000E53BB">
        <w:tc>
          <w:tcPr>
            <w:tcW w:w="3086" w:type="dxa"/>
            <w:shd w:val="clear" w:color="auto" w:fill="F7CAAC"/>
          </w:tcPr>
          <w:p w:rsidR="000E53BB" w:rsidRPr="00B0285A" w:rsidRDefault="000E53BB" w:rsidP="000E53BB">
            <w:pPr>
              <w:jc w:val="both"/>
              <w:rPr>
                <w:b/>
              </w:rPr>
            </w:pPr>
            <w:r w:rsidRPr="00B0285A">
              <w:rPr>
                <w:b/>
              </w:rPr>
              <w:t>Vyučující</w:t>
            </w:r>
          </w:p>
        </w:tc>
        <w:tc>
          <w:tcPr>
            <w:tcW w:w="6769" w:type="dxa"/>
            <w:gridSpan w:val="7"/>
            <w:tcBorders>
              <w:bottom w:val="nil"/>
            </w:tcBorders>
          </w:tcPr>
          <w:p w:rsidR="000E53BB" w:rsidRPr="000B440D" w:rsidRDefault="000E53BB" w:rsidP="000E53BB">
            <w:pPr>
              <w:jc w:val="both"/>
              <w:rPr>
                <w:rFonts w:ascii="Tahoma" w:hAnsi="Tahoma" w:cs="Tahoma"/>
                <w:color w:val="000000"/>
                <w:sz w:val="17"/>
                <w:szCs w:val="17"/>
                <w:shd w:val="clear" w:color="auto" w:fill="FFFFFF"/>
              </w:rPr>
            </w:pPr>
            <w:r w:rsidRPr="00E45F5B">
              <w:t>prof. Dr. Ing. Drahomíra Pavelková</w:t>
            </w:r>
            <w:r w:rsidR="003E1CC0">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Stručná anotace předmětu</w:t>
            </w:r>
          </w:p>
        </w:tc>
        <w:tc>
          <w:tcPr>
            <w:tcW w:w="6769" w:type="dxa"/>
            <w:gridSpan w:val="7"/>
            <w:tcBorders>
              <w:bottom w:val="nil"/>
            </w:tcBorders>
          </w:tcPr>
          <w:p w:rsidR="000E53BB" w:rsidRPr="00B0285A" w:rsidRDefault="000E53BB" w:rsidP="000E53BB">
            <w:pPr>
              <w:jc w:val="both"/>
            </w:pPr>
          </w:p>
        </w:tc>
      </w:tr>
      <w:tr w:rsidR="000E53BB" w:rsidTr="000E53BB">
        <w:trPr>
          <w:trHeight w:val="3938"/>
        </w:trPr>
        <w:tc>
          <w:tcPr>
            <w:tcW w:w="9855" w:type="dxa"/>
            <w:gridSpan w:val="8"/>
            <w:tcBorders>
              <w:top w:val="nil"/>
              <w:bottom w:val="single" w:sz="12" w:space="0" w:color="auto"/>
            </w:tcBorders>
          </w:tcPr>
          <w:p w:rsidR="000E53BB" w:rsidRDefault="000E53BB" w:rsidP="000E53BB">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0E53BB" w:rsidRPr="000E222F" w:rsidRDefault="000E53BB" w:rsidP="004D784A">
            <w:pPr>
              <w:pStyle w:val="Odstavecseseznamem"/>
              <w:numPr>
                <w:ilvl w:val="0"/>
                <w:numId w:val="53"/>
              </w:numPr>
              <w:spacing w:line="259" w:lineRule="auto"/>
              <w:ind w:left="252" w:hanging="252"/>
            </w:pPr>
            <w:r w:rsidRPr="000E222F">
              <w:t>Úvod do kurzu.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II.</w:t>
            </w:r>
          </w:p>
          <w:p w:rsidR="000E53BB" w:rsidRPr="000E222F" w:rsidRDefault="000E53BB" w:rsidP="004D784A">
            <w:pPr>
              <w:pStyle w:val="Odstavecseseznamem"/>
              <w:numPr>
                <w:ilvl w:val="0"/>
                <w:numId w:val="53"/>
              </w:numPr>
              <w:spacing w:line="259" w:lineRule="auto"/>
              <w:ind w:left="252" w:hanging="252"/>
            </w:pPr>
            <w:r w:rsidRPr="000E222F">
              <w:t> Makroekonomická analýza. </w:t>
            </w:r>
          </w:p>
          <w:p w:rsidR="000E53BB" w:rsidRPr="000E222F" w:rsidRDefault="000E53BB" w:rsidP="004D784A">
            <w:pPr>
              <w:pStyle w:val="Odstavecseseznamem"/>
              <w:numPr>
                <w:ilvl w:val="0"/>
                <w:numId w:val="53"/>
              </w:numPr>
              <w:spacing w:line="259" w:lineRule="auto"/>
              <w:ind w:left="252" w:hanging="252"/>
            </w:pPr>
            <w:r w:rsidRPr="000E222F">
              <w:t>Sektorová analýza a konkurenční analýza sektoru. </w:t>
            </w:r>
          </w:p>
          <w:p w:rsidR="000E53BB" w:rsidRPr="000E222F" w:rsidRDefault="000E53BB" w:rsidP="004D784A">
            <w:pPr>
              <w:pStyle w:val="Odstavecseseznamem"/>
              <w:numPr>
                <w:ilvl w:val="0"/>
                <w:numId w:val="53"/>
              </w:numPr>
              <w:spacing w:line="259" w:lineRule="auto"/>
              <w:ind w:left="252" w:hanging="252"/>
            </w:pPr>
            <w:r w:rsidRPr="000E222F">
              <w:t>Finanční analýza I. - Analýza historické finanční výkonnosti z účetních závěrek podle IFRS.</w:t>
            </w:r>
          </w:p>
          <w:p w:rsidR="000E53BB" w:rsidRPr="000E222F" w:rsidRDefault="000E53BB" w:rsidP="004D784A">
            <w:pPr>
              <w:pStyle w:val="Odstavecseseznamem"/>
              <w:numPr>
                <w:ilvl w:val="0"/>
                <w:numId w:val="53"/>
              </w:numPr>
              <w:spacing w:line="259" w:lineRule="auto"/>
              <w:ind w:left="252" w:hanging="252"/>
            </w:pPr>
            <w:r w:rsidRPr="000E222F">
              <w:t>Finanční analýza II - finanční modelování budoucích cash flows. </w:t>
            </w:r>
          </w:p>
          <w:p w:rsidR="000E53BB" w:rsidRPr="000E222F" w:rsidRDefault="000E53BB" w:rsidP="004D784A">
            <w:pPr>
              <w:pStyle w:val="Odstavecseseznamem"/>
              <w:numPr>
                <w:ilvl w:val="0"/>
                <w:numId w:val="53"/>
              </w:numPr>
              <w:spacing w:line="259" w:lineRule="auto"/>
              <w:ind w:left="252" w:hanging="252"/>
            </w:pPr>
            <w:r w:rsidRPr="000E222F">
              <w:t>Metriky a vzorce oceňování I. - modely relativního ocenění akcií. </w:t>
            </w:r>
          </w:p>
          <w:p w:rsidR="000E53BB" w:rsidRPr="000E222F" w:rsidRDefault="000E53BB" w:rsidP="000B5290">
            <w:pPr>
              <w:pStyle w:val="Odstavecseseznamem"/>
              <w:numPr>
                <w:ilvl w:val="0"/>
                <w:numId w:val="53"/>
              </w:numPr>
              <w:spacing w:line="259" w:lineRule="auto"/>
              <w:ind w:left="252" w:hanging="252"/>
              <w:jc w:val="both"/>
            </w:pPr>
            <w:r w:rsidRPr="000E222F">
              <w:t>Metriky a vzorce oceňování společnosti II. - modely absolutního ocenění akcií, citlivostní analýza cílové ceny a simulace Monte Carlo. </w:t>
            </w:r>
          </w:p>
          <w:p w:rsidR="000E53BB" w:rsidRPr="000E222F" w:rsidRDefault="000E53BB" w:rsidP="004D784A">
            <w:pPr>
              <w:pStyle w:val="Odstavecseseznamem"/>
              <w:numPr>
                <w:ilvl w:val="0"/>
                <w:numId w:val="53"/>
              </w:numPr>
              <w:spacing w:line="259" w:lineRule="auto"/>
              <w:ind w:left="252" w:hanging="252"/>
            </w:pPr>
            <w:r w:rsidRPr="000E222F">
              <w:t>Základní informace vs. podrobný popis společnosti, analýza řízení a vedení společnosti. Investiční rizika &amp; investiční souhrn. </w:t>
            </w:r>
          </w:p>
          <w:p w:rsidR="000E53BB" w:rsidRDefault="000E53BB" w:rsidP="004D784A">
            <w:pPr>
              <w:pStyle w:val="Odstavecseseznamem"/>
              <w:numPr>
                <w:ilvl w:val="0"/>
                <w:numId w:val="53"/>
              </w:numPr>
              <w:spacing w:line="259" w:lineRule="auto"/>
              <w:ind w:left="252" w:hanging="252"/>
            </w:pPr>
            <w:r w:rsidRPr="000E222F">
              <w:t>Závěr kurzu. Jak zlepšit psaní equity rep</w:t>
            </w:r>
            <w:r>
              <w:t>ortu a prezentační dovednosti? </w:t>
            </w:r>
          </w:p>
          <w:p w:rsidR="000E53BB" w:rsidRPr="000E222F" w:rsidRDefault="000E53BB" w:rsidP="004D784A">
            <w:pPr>
              <w:pStyle w:val="Odstavecseseznamem"/>
              <w:numPr>
                <w:ilvl w:val="0"/>
                <w:numId w:val="53"/>
              </w:numPr>
              <w:spacing w:line="259" w:lineRule="auto"/>
              <w:ind w:left="252" w:hanging="252"/>
            </w:pPr>
            <w:r w:rsidRPr="000E222F">
              <w:t>12. - 13. týden: Obhajoba výzkumných zpráv studentů.</w:t>
            </w:r>
            <w:r w:rsidRPr="00DB48FE">
              <w:t> </w:t>
            </w:r>
          </w:p>
        </w:tc>
      </w:tr>
      <w:tr w:rsidR="000E53BB" w:rsidTr="000E53BB">
        <w:trPr>
          <w:trHeight w:val="265"/>
        </w:trPr>
        <w:tc>
          <w:tcPr>
            <w:tcW w:w="3653" w:type="dxa"/>
            <w:gridSpan w:val="2"/>
            <w:tcBorders>
              <w:top w:val="nil"/>
            </w:tcBorders>
            <w:shd w:val="clear" w:color="auto" w:fill="F7CAAC"/>
          </w:tcPr>
          <w:p w:rsidR="000E53BB" w:rsidRPr="00B0285A" w:rsidRDefault="000E53BB" w:rsidP="000E53BB">
            <w:pPr>
              <w:jc w:val="both"/>
            </w:pPr>
            <w:r w:rsidRPr="00B0285A">
              <w:rPr>
                <w:b/>
              </w:rPr>
              <w:t>Studijní literatura a studijní pomůcky</w:t>
            </w:r>
          </w:p>
        </w:tc>
        <w:tc>
          <w:tcPr>
            <w:tcW w:w="6202" w:type="dxa"/>
            <w:gridSpan w:val="6"/>
            <w:tcBorders>
              <w:top w:val="nil"/>
              <w:bottom w:val="nil"/>
            </w:tcBorders>
          </w:tcPr>
          <w:p w:rsidR="000E53BB" w:rsidRPr="00B0285A" w:rsidRDefault="000E53BB" w:rsidP="000E53BB">
            <w:pPr>
              <w:jc w:val="both"/>
            </w:pPr>
          </w:p>
        </w:tc>
      </w:tr>
      <w:tr w:rsidR="000E53BB" w:rsidTr="000E53BB">
        <w:trPr>
          <w:trHeight w:val="978"/>
        </w:trPr>
        <w:tc>
          <w:tcPr>
            <w:tcW w:w="9855" w:type="dxa"/>
            <w:gridSpan w:val="8"/>
            <w:tcBorders>
              <w:top w:val="nil"/>
            </w:tcBorders>
          </w:tcPr>
          <w:p w:rsidR="000E53BB" w:rsidRPr="000B440D" w:rsidRDefault="000E53BB" w:rsidP="000E53BB">
            <w:pPr>
              <w:jc w:val="both"/>
              <w:rPr>
                <w:b/>
              </w:rPr>
            </w:pPr>
            <w:r w:rsidRPr="000B440D">
              <w:rPr>
                <w:b/>
              </w:rPr>
              <w:t>Povinná literatura</w:t>
            </w:r>
          </w:p>
          <w:p w:rsidR="000E53BB" w:rsidRDefault="000E53BB" w:rsidP="000E53BB">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w:t>
            </w:r>
            <w:r>
              <w:rPr>
                <w:color w:val="000000"/>
                <w:lang w:val="en-US" w:eastAsia="en-US"/>
              </w:rPr>
              <w:t>,</w:t>
            </w:r>
            <w:r w:rsidRPr="000B440D">
              <w:rPr>
                <w:color w:val="000000"/>
                <w:lang w:val="en-US" w:eastAsia="en-US"/>
              </w:rPr>
              <w:t xml:space="preserve"> </w:t>
            </w:r>
            <w:r>
              <w:rPr>
                <w:color w:val="000000"/>
                <w:lang w:val="en-US" w:eastAsia="en-US"/>
              </w:rPr>
              <w:t>S.</w:t>
            </w:r>
            <w:r w:rsidRPr="000B440D">
              <w:rPr>
                <w:color w:val="000000"/>
                <w:lang w:val="en-US" w:eastAsia="en-US"/>
              </w:rPr>
              <w:t xml:space="preserve"> C.</w:t>
            </w:r>
            <w:r>
              <w:rPr>
                <w:color w:val="000000"/>
                <w:lang w:val="en-US" w:eastAsia="en-US"/>
              </w:rPr>
              <w:t>,</w:t>
            </w:r>
            <w:r w:rsidRPr="000B440D">
              <w:rPr>
                <w:color w:val="000000"/>
                <w:lang w:val="en-US" w:eastAsia="en-US"/>
              </w:rPr>
              <w:t xml:space="preserve"> ALLEN</w:t>
            </w:r>
            <w:r>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0E53BB" w:rsidRDefault="000E53BB" w:rsidP="000E53BB">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0E53BB" w:rsidRDefault="000E53BB" w:rsidP="000E53BB">
            <w:pPr>
              <w:jc w:val="both"/>
              <w:rPr>
                <w:b/>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ISBN 978-1-119-10422-3. </w:t>
            </w:r>
          </w:p>
          <w:p w:rsidR="000E53BB" w:rsidRPr="000B440D" w:rsidRDefault="000E53BB" w:rsidP="000E53BB">
            <w:pPr>
              <w:jc w:val="both"/>
              <w:rPr>
                <w:b/>
              </w:rPr>
            </w:pPr>
            <w:r w:rsidRPr="000B440D">
              <w:rPr>
                <w:b/>
              </w:rPr>
              <w:t>Doporučená literatura</w:t>
            </w:r>
          </w:p>
          <w:p w:rsidR="000E53BB" w:rsidRPr="000B440D" w:rsidRDefault="000E53BB" w:rsidP="000E53BB">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0E53BB" w:rsidRPr="000B440D" w:rsidRDefault="000E53BB" w:rsidP="000E53BB">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0E53BB" w:rsidRDefault="000E53BB" w:rsidP="000E53BB">
            <w:pPr>
              <w:jc w:val="both"/>
              <w:rPr>
                <w:color w:val="000000"/>
                <w:lang w:val="en-US" w:eastAsia="en-US"/>
              </w:rPr>
            </w:pPr>
            <w:r w:rsidRPr="000B440D">
              <w:rPr>
                <w:color w:val="000000"/>
                <w:lang w:val="en-US" w:eastAsia="en-US"/>
              </w:rPr>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0E53BB" w:rsidRPr="000B440D" w:rsidRDefault="000E53BB" w:rsidP="000E53BB">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0E53BB" w:rsidRPr="000B440D" w:rsidRDefault="000E53BB" w:rsidP="000E53BB">
            <w:pPr>
              <w:jc w:val="both"/>
              <w:rPr>
                <w:b/>
              </w:rPr>
            </w:pPr>
            <w:r w:rsidRPr="000B440D">
              <w:rPr>
                <w:color w:val="000000"/>
                <w:lang w:val="en-US" w:eastAsia="en-US"/>
              </w:rPr>
              <w:lastRenderedPageBreak/>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B0285A" w:rsidRDefault="000E53BB" w:rsidP="000E53BB">
            <w:pPr>
              <w:jc w:val="center"/>
              <w:rPr>
                <w:b/>
              </w:rPr>
            </w:pPr>
            <w:r w:rsidRPr="00B0285A">
              <w:rPr>
                <w:b/>
              </w:rPr>
              <w:lastRenderedPageBreak/>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B0285A" w:rsidRDefault="000E53BB" w:rsidP="000E53BB">
            <w:pPr>
              <w:jc w:val="both"/>
            </w:pPr>
            <w:r w:rsidRPr="00B0285A">
              <w:rPr>
                <w:b/>
              </w:rPr>
              <w:t>Rozsah konzultací (soustředění)</w:t>
            </w:r>
          </w:p>
        </w:tc>
        <w:tc>
          <w:tcPr>
            <w:tcW w:w="889" w:type="dxa"/>
            <w:tcBorders>
              <w:top w:val="single" w:sz="2" w:space="0" w:color="auto"/>
            </w:tcBorders>
          </w:tcPr>
          <w:p w:rsidR="000E53BB" w:rsidRPr="00B0285A" w:rsidRDefault="000E53BB" w:rsidP="000E53BB">
            <w:pPr>
              <w:jc w:val="both"/>
            </w:pPr>
          </w:p>
        </w:tc>
        <w:tc>
          <w:tcPr>
            <w:tcW w:w="4179" w:type="dxa"/>
            <w:gridSpan w:val="4"/>
            <w:tcBorders>
              <w:top w:val="single" w:sz="2" w:space="0" w:color="auto"/>
            </w:tcBorders>
            <w:shd w:val="clear" w:color="auto" w:fill="F7CAAC"/>
          </w:tcPr>
          <w:p w:rsidR="000E53BB" w:rsidRPr="00B0285A" w:rsidRDefault="000E53BB" w:rsidP="000E53BB">
            <w:pPr>
              <w:jc w:val="both"/>
              <w:rPr>
                <w:b/>
              </w:rPr>
            </w:pPr>
            <w:r w:rsidRPr="00B0285A">
              <w:rPr>
                <w:b/>
              </w:rPr>
              <w:t xml:space="preserve">hodin </w:t>
            </w:r>
          </w:p>
        </w:tc>
      </w:tr>
      <w:tr w:rsidR="000E53BB" w:rsidTr="000E53BB">
        <w:tc>
          <w:tcPr>
            <w:tcW w:w="9855" w:type="dxa"/>
            <w:gridSpan w:val="8"/>
            <w:shd w:val="clear" w:color="auto" w:fill="F7CAAC"/>
          </w:tcPr>
          <w:p w:rsidR="000E53BB" w:rsidRPr="00B0285A" w:rsidRDefault="000E53BB" w:rsidP="000E53BB">
            <w:pPr>
              <w:jc w:val="both"/>
              <w:rPr>
                <w:b/>
              </w:rPr>
            </w:pPr>
            <w:r w:rsidRPr="00B0285A">
              <w:rPr>
                <w:b/>
              </w:rPr>
              <w:t>Informace o způsobu kontaktu s</w:t>
            </w:r>
            <w:r>
              <w:rPr>
                <w:b/>
              </w:rPr>
              <w:t> </w:t>
            </w:r>
            <w:r w:rsidRPr="00B0285A">
              <w:rPr>
                <w:b/>
              </w:rPr>
              <w:t>vyučujícím</w:t>
            </w:r>
          </w:p>
        </w:tc>
      </w:tr>
      <w:tr w:rsidR="000E53BB" w:rsidTr="000E53BB">
        <w:trPr>
          <w:trHeight w:val="708"/>
        </w:trPr>
        <w:tc>
          <w:tcPr>
            <w:tcW w:w="9855" w:type="dxa"/>
            <w:gridSpan w:val="8"/>
          </w:tcPr>
          <w:p w:rsidR="000E53BB" w:rsidRPr="00B0285A" w:rsidRDefault="000E53BB" w:rsidP="000E53BB">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lastRenderedPageBreak/>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Default="000E53BB" w:rsidP="000E53BB">
            <w:pPr>
              <w:jc w:val="both"/>
              <w:rPr>
                <w:b/>
              </w:rPr>
            </w:pPr>
            <w:r>
              <w:rPr>
                <w:b/>
              </w:rPr>
              <w:t>Název studijního předmětu</w:t>
            </w:r>
          </w:p>
        </w:tc>
        <w:tc>
          <w:tcPr>
            <w:tcW w:w="6769" w:type="dxa"/>
            <w:gridSpan w:val="7"/>
            <w:tcBorders>
              <w:top w:val="double" w:sz="4" w:space="0" w:color="auto"/>
            </w:tcBorders>
          </w:tcPr>
          <w:p w:rsidR="000E53BB" w:rsidRDefault="000E53BB" w:rsidP="000E53BB">
            <w:pPr>
              <w:jc w:val="both"/>
            </w:pPr>
            <w:r w:rsidRPr="00A31900">
              <w:t>Základy controllingu</w:t>
            </w:r>
          </w:p>
        </w:tc>
      </w:tr>
      <w:tr w:rsidR="000E53BB" w:rsidTr="000E53BB">
        <w:trPr>
          <w:trHeight w:val="249"/>
        </w:trPr>
        <w:tc>
          <w:tcPr>
            <w:tcW w:w="3086" w:type="dxa"/>
            <w:shd w:val="clear" w:color="auto" w:fill="F7CAAC"/>
          </w:tcPr>
          <w:p w:rsidR="000E53BB" w:rsidRDefault="000E53BB" w:rsidP="000E53BB">
            <w:pPr>
              <w:jc w:val="both"/>
              <w:rPr>
                <w:b/>
              </w:rPr>
            </w:pPr>
            <w:r>
              <w:rPr>
                <w:b/>
              </w:rPr>
              <w:t>Typ předmětu</w:t>
            </w:r>
          </w:p>
        </w:tc>
        <w:tc>
          <w:tcPr>
            <w:tcW w:w="3406" w:type="dxa"/>
            <w:gridSpan w:val="4"/>
          </w:tcPr>
          <w:p w:rsidR="000E53BB" w:rsidRDefault="000E53BB" w:rsidP="000E53BB">
            <w:pPr>
              <w:jc w:val="both"/>
            </w:pPr>
            <w:r>
              <w:t>povinně volitelný „PV“</w:t>
            </w:r>
          </w:p>
        </w:tc>
        <w:tc>
          <w:tcPr>
            <w:tcW w:w="2695" w:type="dxa"/>
            <w:gridSpan w:val="2"/>
            <w:shd w:val="clear" w:color="auto" w:fill="F7CAAC"/>
          </w:tcPr>
          <w:p w:rsidR="000E53BB" w:rsidRDefault="000E53BB" w:rsidP="000E53BB">
            <w:pPr>
              <w:jc w:val="both"/>
            </w:pPr>
            <w:r>
              <w:rPr>
                <w:b/>
              </w:rPr>
              <w:t>doporučený ročník / semestr</w:t>
            </w:r>
          </w:p>
        </w:tc>
        <w:tc>
          <w:tcPr>
            <w:tcW w:w="668" w:type="dxa"/>
          </w:tcPr>
          <w:p w:rsidR="000E53BB" w:rsidRPr="000E53BB" w:rsidRDefault="003E1CC0" w:rsidP="000E53BB">
            <w:pPr>
              <w:jc w:val="both"/>
              <w:rPr>
                <w:highlight w:val="yellow"/>
              </w:rPr>
            </w:pPr>
            <w:r w:rsidRPr="003E1CC0">
              <w:t>3/Z</w:t>
            </w:r>
          </w:p>
        </w:tc>
      </w:tr>
      <w:tr w:rsidR="000E53BB" w:rsidTr="000E53BB">
        <w:tc>
          <w:tcPr>
            <w:tcW w:w="3086" w:type="dxa"/>
            <w:shd w:val="clear" w:color="auto" w:fill="F7CAAC"/>
          </w:tcPr>
          <w:p w:rsidR="000E53BB" w:rsidRDefault="000E53BB" w:rsidP="000E53BB">
            <w:pPr>
              <w:jc w:val="both"/>
              <w:rPr>
                <w:b/>
              </w:rPr>
            </w:pPr>
            <w:r>
              <w:rPr>
                <w:b/>
              </w:rPr>
              <w:t>Rozsah studijního předmětu</w:t>
            </w:r>
          </w:p>
        </w:tc>
        <w:tc>
          <w:tcPr>
            <w:tcW w:w="1701" w:type="dxa"/>
            <w:gridSpan w:val="2"/>
          </w:tcPr>
          <w:p w:rsidR="000E53BB" w:rsidRDefault="000E53BB" w:rsidP="003E1CC0">
            <w:pPr>
              <w:jc w:val="both"/>
            </w:pPr>
            <w:r>
              <w:t>1</w:t>
            </w:r>
            <w:r w:rsidR="003E1CC0">
              <w:t>3</w:t>
            </w:r>
            <w:r>
              <w:t>p + 1</w:t>
            </w:r>
            <w:r w:rsidR="003E1CC0">
              <w:t>3</w:t>
            </w:r>
            <w:r>
              <w:t>c</w:t>
            </w:r>
          </w:p>
        </w:tc>
        <w:tc>
          <w:tcPr>
            <w:tcW w:w="889" w:type="dxa"/>
            <w:shd w:val="clear" w:color="auto" w:fill="F7CAAC"/>
          </w:tcPr>
          <w:p w:rsidR="000E53BB" w:rsidRDefault="000E53BB" w:rsidP="000E53BB">
            <w:pPr>
              <w:jc w:val="both"/>
              <w:rPr>
                <w:b/>
              </w:rPr>
            </w:pPr>
            <w:r>
              <w:rPr>
                <w:b/>
              </w:rPr>
              <w:t xml:space="preserve">hod. </w:t>
            </w:r>
          </w:p>
        </w:tc>
        <w:tc>
          <w:tcPr>
            <w:tcW w:w="816" w:type="dxa"/>
          </w:tcPr>
          <w:p w:rsidR="000E53BB" w:rsidRDefault="003E1CC0" w:rsidP="000E53BB">
            <w:pPr>
              <w:jc w:val="both"/>
            </w:pPr>
            <w:r>
              <w:t>26</w:t>
            </w:r>
          </w:p>
        </w:tc>
        <w:tc>
          <w:tcPr>
            <w:tcW w:w="2156" w:type="dxa"/>
            <w:shd w:val="clear" w:color="auto" w:fill="F7CAAC"/>
          </w:tcPr>
          <w:p w:rsidR="000E53BB" w:rsidRDefault="000E53BB" w:rsidP="000E53BB">
            <w:pPr>
              <w:jc w:val="both"/>
              <w:rPr>
                <w:b/>
              </w:rPr>
            </w:pPr>
            <w:r>
              <w:rPr>
                <w:b/>
              </w:rPr>
              <w:t>kreditů</w:t>
            </w:r>
          </w:p>
        </w:tc>
        <w:tc>
          <w:tcPr>
            <w:tcW w:w="1207" w:type="dxa"/>
            <w:gridSpan w:val="2"/>
          </w:tcPr>
          <w:p w:rsidR="000E53BB" w:rsidRDefault="003E1CC0" w:rsidP="000E53BB">
            <w:pPr>
              <w:jc w:val="both"/>
            </w:pPr>
            <w:r>
              <w:t>3</w:t>
            </w:r>
          </w:p>
        </w:tc>
      </w:tr>
      <w:tr w:rsidR="000E53BB" w:rsidTr="000E53BB">
        <w:tc>
          <w:tcPr>
            <w:tcW w:w="3086" w:type="dxa"/>
            <w:shd w:val="clear" w:color="auto" w:fill="F7CAAC"/>
          </w:tcPr>
          <w:p w:rsidR="000E53BB" w:rsidRDefault="000E53BB" w:rsidP="000E53BB">
            <w:pPr>
              <w:jc w:val="both"/>
              <w:rPr>
                <w:b/>
                <w:sz w:val="22"/>
              </w:rPr>
            </w:pPr>
            <w:r>
              <w:rPr>
                <w:b/>
              </w:rPr>
              <w:t>Prerekvizity, korekvizity, ekvivalence</w:t>
            </w:r>
          </w:p>
        </w:tc>
        <w:tc>
          <w:tcPr>
            <w:tcW w:w="6769" w:type="dxa"/>
            <w:gridSpan w:val="7"/>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Způsob ověření studijních výsledků</w:t>
            </w:r>
          </w:p>
        </w:tc>
        <w:tc>
          <w:tcPr>
            <w:tcW w:w="3406" w:type="dxa"/>
            <w:gridSpan w:val="4"/>
          </w:tcPr>
          <w:p w:rsidR="000E53BB" w:rsidRDefault="000E53BB" w:rsidP="000E53BB">
            <w:pPr>
              <w:jc w:val="both"/>
            </w:pPr>
            <w:r>
              <w:t>zápočet, zkouška</w:t>
            </w:r>
          </w:p>
        </w:tc>
        <w:tc>
          <w:tcPr>
            <w:tcW w:w="2156" w:type="dxa"/>
            <w:shd w:val="clear" w:color="auto" w:fill="F7CAAC"/>
          </w:tcPr>
          <w:p w:rsidR="000E53BB" w:rsidRDefault="000E53BB" w:rsidP="000E53BB">
            <w:pPr>
              <w:jc w:val="both"/>
              <w:rPr>
                <w:b/>
              </w:rPr>
            </w:pPr>
            <w:r>
              <w:rPr>
                <w:b/>
              </w:rPr>
              <w:t>Forma výuky</w:t>
            </w:r>
          </w:p>
        </w:tc>
        <w:tc>
          <w:tcPr>
            <w:tcW w:w="1207" w:type="dxa"/>
            <w:gridSpan w:val="2"/>
          </w:tcPr>
          <w:p w:rsidR="000E53BB" w:rsidRDefault="000E53BB" w:rsidP="000E53BB">
            <w:pPr>
              <w:jc w:val="both"/>
            </w:pPr>
            <w:r>
              <w:t>přednáška, cvičení</w:t>
            </w:r>
          </w:p>
        </w:tc>
      </w:tr>
      <w:tr w:rsidR="000E53BB" w:rsidTr="000E53BB">
        <w:tc>
          <w:tcPr>
            <w:tcW w:w="3086" w:type="dxa"/>
            <w:shd w:val="clear" w:color="auto" w:fill="F7CAAC"/>
          </w:tcPr>
          <w:p w:rsidR="000E53BB" w:rsidRDefault="000E53BB" w:rsidP="000E53BB">
            <w:pPr>
              <w:jc w:val="both"/>
              <w:rPr>
                <w:b/>
              </w:rPr>
            </w:pPr>
            <w:r>
              <w:rPr>
                <w:b/>
              </w:rPr>
              <w:t>Forma způsobu ověření studijních výsledků a další požadavky na studenta</w:t>
            </w:r>
          </w:p>
        </w:tc>
        <w:tc>
          <w:tcPr>
            <w:tcW w:w="6769" w:type="dxa"/>
            <w:gridSpan w:val="7"/>
            <w:tcBorders>
              <w:bottom w:val="nil"/>
            </w:tcBorders>
          </w:tcPr>
          <w:p w:rsidR="000E53BB" w:rsidRDefault="000E53BB" w:rsidP="000E53BB">
            <w:pPr>
              <w:jc w:val="both"/>
            </w:pPr>
            <w:r>
              <w:t>Způsob zakončení předmětu – zápočet, zkouška</w:t>
            </w:r>
          </w:p>
          <w:p w:rsidR="000E53BB" w:rsidRDefault="000E53BB" w:rsidP="000E53BB">
            <w:pPr>
              <w:jc w:val="both"/>
            </w:pPr>
            <w:r>
              <w:t>Požadavky na zápočet: vypracování seminární práce dle požadavků vyučujícího; 80% aktivní účast na cvičeních.</w:t>
            </w:r>
          </w:p>
          <w:p w:rsidR="000E53BB" w:rsidRDefault="000E53BB" w:rsidP="000E53BB">
            <w:pPr>
              <w:jc w:val="both"/>
            </w:pPr>
            <w:r>
              <w:t>Požadavky na zkoušku: písemný test s úspěšností min. 60 %; následuje ústní zkouška v rozsahu znalostí přednášek a cvičení.</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rPr>
          <w:trHeight w:val="197"/>
        </w:trPr>
        <w:tc>
          <w:tcPr>
            <w:tcW w:w="3086" w:type="dxa"/>
            <w:tcBorders>
              <w:top w:val="nil"/>
            </w:tcBorders>
            <w:shd w:val="clear" w:color="auto" w:fill="F7CAAC"/>
          </w:tcPr>
          <w:p w:rsidR="000E53BB" w:rsidRDefault="000E53BB" w:rsidP="000E53BB">
            <w:pPr>
              <w:jc w:val="both"/>
              <w:rPr>
                <w:b/>
              </w:rPr>
            </w:pPr>
            <w:r>
              <w:rPr>
                <w:b/>
              </w:rPr>
              <w:t>Garant předmětu</w:t>
            </w:r>
          </w:p>
        </w:tc>
        <w:tc>
          <w:tcPr>
            <w:tcW w:w="6769" w:type="dxa"/>
            <w:gridSpan w:val="7"/>
            <w:tcBorders>
              <w:top w:val="nil"/>
            </w:tcBorders>
          </w:tcPr>
          <w:p w:rsidR="000E53BB" w:rsidRDefault="000E53BB" w:rsidP="000E53BB">
            <w:pPr>
              <w:jc w:val="both"/>
            </w:pPr>
            <w:r>
              <w:t>doc. Ing. Roman Zámečník, Ph</w:t>
            </w:r>
            <w:r w:rsidRPr="00A31900">
              <w:t>D.</w:t>
            </w:r>
          </w:p>
        </w:tc>
      </w:tr>
      <w:tr w:rsidR="000E53BB" w:rsidTr="000E53BB">
        <w:trPr>
          <w:trHeight w:val="243"/>
        </w:trPr>
        <w:tc>
          <w:tcPr>
            <w:tcW w:w="3086" w:type="dxa"/>
            <w:tcBorders>
              <w:top w:val="nil"/>
            </w:tcBorders>
            <w:shd w:val="clear" w:color="auto" w:fill="F7CAAC"/>
          </w:tcPr>
          <w:p w:rsidR="000E53BB" w:rsidRDefault="000E53BB" w:rsidP="000E53BB">
            <w:pPr>
              <w:jc w:val="both"/>
              <w:rPr>
                <w:b/>
              </w:rPr>
            </w:pPr>
            <w:r>
              <w:rPr>
                <w:b/>
              </w:rPr>
              <w:t>Zapojení garanta do výuky předmětu</w:t>
            </w:r>
          </w:p>
        </w:tc>
        <w:tc>
          <w:tcPr>
            <w:tcW w:w="6769" w:type="dxa"/>
            <w:gridSpan w:val="7"/>
            <w:tcBorders>
              <w:top w:val="nil"/>
            </w:tcBorders>
          </w:tcPr>
          <w:p w:rsidR="000E53BB" w:rsidRDefault="000E53BB" w:rsidP="000E53BB">
            <w:pPr>
              <w:jc w:val="both"/>
            </w:pPr>
            <w:r w:rsidRPr="00DB3747">
              <w:t xml:space="preserve">Garant se podílí na přednášení v rozsahu </w:t>
            </w:r>
            <w:r>
              <w:t>60</w:t>
            </w:r>
            <w:r w:rsidRPr="00DB3747">
              <w:t xml:space="preserve"> %, dále stanovuje koncepci cvičení a dohlíží na jejich jednotné vedení.</w:t>
            </w:r>
          </w:p>
        </w:tc>
      </w:tr>
      <w:tr w:rsidR="000E53BB" w:rsidTr="000E53BB">
        <w:tc>
          <w:tcPr>
            <w:tcW w:w="3086" w:type="dxa"/>
            <w:shd w:val="clear" w:color="auto" w:fill="F7CAAC"/>
          </w:tcPr>
          <w:p w:rsidR="000E53BB" w:rsidRDefault="000E53BB" w:rsidP="000E53BB">
            <w:pPr>
              <w:jc w:val="both"/>
              <w:rPr>
                <w:b/>
              </w:rPr>
            </w:pPr>
            <w:r>
              <w:rPr>
                <w:b/>
              </w:rPr>
              <w:t>Vyučující</w:t>
            </w:r>
          </w:p>
        </w:tc>
        <w:tc>
          <w:tcPr>
            <w:tcW w:w="6769" w:type="dxa"/>
            <w:gridSpan w:val="7"/>
            <w:tcBorders>
              <w:bottom w:val="nil"/>
            </w:tcBorders>
          </w:tcPr>
          <w:p w:rsidR="000E53BB" w:rsidRDefault="000E53BB" w:rsidP="000E53BB">
            <w:pPr>
              <w:jc w:val="both"/>
            </w:pPr>
            <w:r>
              <w:t>doc. Ing. Roman Zámečník, Ph</w:t>
            </w:r>
            <w:r w:rsidRPr="00A31900">
              <w:t>D.</w:t>
            </w:r>
            <w:r>
              <w:t xml:space="preserve"> - přednášky (60%), Ing. Ludmila Kozubíková, Ph.D. přednášky (40%)</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Stručná anotace předmětu</w:t>
            </w:r>
          </w:p>
        </w:tc>
        <w:tc>
          <w:tcPr>
            <w:tcW w:w="6769" w:type="dxa"/>
            <w:gridSpan w:val="7"/>
            <w:tcBorders>
              <w:bottom w:val="nil"/>
            </w:tcBorders>
          </w:tcPr>
          <w:p w:rsidR="000E53BB" w:rsidRDefault="000E53BB" w:rsidP="000E53BB">
            <w:pPr>
              <w:jc w:val="both"/>
            </w:pPr>
          </w:p>
        </w:tc>
      </w:tr>
      <w:tr w:rsidR="000E53BB" w:rsidTr="008402BF">
        <w:trPr>
          <w:trHeight w:val="3686"/>
        </w:trPr>
        <w:tc>
          <w:tcPr>
            <w:tcW w:w="9855" w:type="dxa"/>
            <w:gridSpan w:val="8"/>
            <w:tcBorders>
              <w:top w:val="nil"/>
              <w:bottom w:val="single" w:sz="12" w:space="0" w:color="auto"/>
            </w:tcBorders>
          </w:tcPr>
          <w:p w:rsidR="000E53BB" w:rsidRDefault="000E53BB" w:rsidP="000E53BB">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0E53BB" w:rsidRDefault="000E53BB" w:rsidP="000E53BB">
            <w:pPr>
              <w:jc w:val="both"/>
            </w:pPr>
            <w:r>
              <w:t>Semináře jsou zaměřeny na praktické propočty příkladů z nákladového a finančního controllingu. Studenti jsou rovněž seznámeni s případovými studiemi z praxe controllingu v českých a zahraničních podnicích</w:t>
            </w:r>
          </w:p>
          <w:p w:rsidR="000E53BB" w:rsidRDefault="000E53BB" w:rsidP="00345580">
            <w:pPr>
              <w:pStyle w:val="Odstavecseseznamem"/>
              <w:numPr>
                <w:ilvl w:val="0"/>
                <w:numId w:val="21"/>
              </w:numPr>
              <w:ind w:left="247" w:hanging="247"/>
            </w:pPr>
            <w:r>
              <w:t>Definice controllingu, historie, souča</w:t>
            </w:r>
            <w:r w:rsidR="008402BF">
              <w:t>snost a budoucnost controllingu.</w:t>
            </w:r>
          </w:p>
          <w:p w:rsidR="000E53BB" w:rsidRDefault="000E53BB" w:rsidP="00345580">
            <w:pPr>
              <w:pStyle w:val="Odstavecseseznamem"/>
              <w:numPr>
                <w:ilvl w:val="0"/>
                <w:numId w:val="21"/>
              </w:numPr>
              <w:ind w:left="247" w:hanging="247"/>
            </w:pPr>
            <w:r>
              <w:t>Podstata, fi</w:t>
            </w:r>
            <w:r w:rsidR="008402BF">
              <w:t>losofie a koncepce controllingu.</w:t>
            </w:r>
          </w:p>
          <w:p w:rsidR="000E53BB" w:rsidRDefault="008402BF" w:rsidP="00345580">
            <w:pPr>
              <w:pStyle w:val="Odstavecseseznamem"/>
              <w:numPr>
                <w:ilvl w:val="0"/>
                <w:numId w:val="21"/>
              </w:numPr>
              <w:ind w:left="247" w:hanging="247"/>
            </w:pPr>
            <w:r>
              <w:t>Funkce a úlohy controllingu.</w:t>
            </w:r>
          </w:p>
          <w:p w:rsidR="000E53BB" w:rsidRDefault="000E53BB" w:rsidP="00345580">
            <w:pPr>
              <w:pStyle w:val="Odstavecseseznamem"/>
              <w:numPr>
                <w:ilvl w:val="0"/>
                <w:numId w:val="21"/>
              </w:numPr>
              <w:ind w:left="247" w:hanging="247"/>
            </w:pPr>
            <w:r>
              <w:t>Orga</w:t>
            </w:r>
            <w:r w:rsidR="008402BF">
              <w:t>nizační začlenění controllingu.</w:t>
            </w:r>
          </w:p>
          <w:p w:rsidR="000E53BB" w:rsidRDefault="008402BF" w:rsidP="00345580">
            <w:pPr>
              <w:pStyle w:val="Odstavecseseznamem"/>
              <w:numPr>
                <w:ilvl w:val="0"/>
                <w:numId w:val="21"/>
              </w:numPr>
              <w:ind w:left="247" w:hanging="247"/>
            </w:pPr>
            <w:r>
              <w:t>Pozice controllera.</w:t>
            </w:r>
          </w:p>
          <w:p w:rsidR="000E53BB" w:rsidRDefault="000E53BB" w:rsidP="00345580">
            <w:pPr>
              <w:pStyle w:val="Odstavecseseznamem"/>
              <w:numPr>
                <w:ilvl w:val="0"/>
                <w:numId w:val="21"/>
              </w:numPr>
              <w:ind w:left="247" w:hanging="247"/>
            </w:pPr>
            <w:r>
              <w:t>Minimální požadavky na systém cont</w:t>
            </w:r>
            <w:r w:rsidR="008402BF">
              <w:t>rollingu, nástroje controllingu.</w:t>
            </w:r>
          </w:p>
          <w:p w:rsidR="000E53BB" w:rsidRDefault="000E53BB" w:rsidP="00345580">
            <w:pPr>
              <w:pStyle w:val="Odstavecseseznamem"/>
              <w:numPr>
                <w:ilvl w:val="0"/>
                <w:numId w:val="21"/>
              </w:numPr>
              <w:ind w:left="247" w:hanging="247"/>
            </w:pPr>
            <w:r>
              <w:t>Informační zabezpeče</w:t>
            </w:r>
            <w:r w:rsidR="008402BF">
              <w:t>ní controllingu.</w:t>
            </w:r>
          </w:p>
          <w:p w:rsidR="000E53BB" w:rsidRDefault="008402BF" w:rsidP="00345580">
            <w:pPr>
              <w:pStyle w:val="Odstavecseseznamem"/>
              <w:numPr>
                <w:ilvl w:val="0"/>
                <w:numId w:val="21"/>
              </w:numPr>
              <w:ind w:left="247" w:hanging="247"/>
            </w:pPr>
            <w:r>
              <w:t>Výkaznictví, reporting.</w:t>
            </w:r>
          </w:p>
          <w:p w:rsidR="000E53BB" w:rsidRDefault="008402BF" w:rsidP="00345580">
            <w:pPr>
              <w:pStyle w:val="Odstavecseseznamem"/>
              <w:numPr>
                <w:ilvl w:val="0"/>
                <w:numId w:val="21"/>
              </w:numPr>
              <w:ind w:left="247" w:hanging="247"/>
            </w:pPr>
            <w:r>
              <w:t>Analýza odchylek.</w:t>
            </w:r>
          </w:p>
          <w:p w:rsidR="000E53BB" w:rsidRDefault="000E53BB" w:rsidP="00345580">
            <w:pPr>
              <w:pStyle w:val="Odstavecseseznamem"/>
              <w:numPr>
                <w:ilvl w:val="0"/>
                <w:numId w:val="21"/>
              </w:numPr>
              <w:ind w:left="247" w:hanging="247"/>
            </w:pPr>
            <w:r>
              <w:t>Přednáška odborníka z pra</w:t>
            </w:r>
            <w:r w:rsidR="008402BF">
              <w:t>xe na problematiku controllingu.</w:t>
            </w:r>
          </w:p>
        </w:tc>
      </w:tr>
      <w:tr w:rsidR="000E53BB" w:rsidTr="000E53BB">
        <w:trPr>
          <w:trHeight w:val="265"/>
        </w:trPr>
        <w:tc>
          <w:tcPr>
            <w:tcW w:w="3653" w:type="dxa"/>
            <w:gridSpan w:val="2"/>
            <w:tcBorders>
              <w:top w:val="nil"/>
            </w:tcBorders>
            <w:shd w:val="clear" w:color="auto" w:fill="F7CAAC"/>
          </w:tcPr>
          <w:p w:rsidR="000E53BB" w:rsidRDefault="000E53BB" w:rsidP="000E53BB">
            <w:pPr>
              <w:jc w:val="both"/>
            </w:pPr>
            <w:r>
              <w:rPr>
                <w:b/>
              </w:rPr>
              <w:t>Studijní literatura a studijní pomůcky</w:t>
            </w:r>
          </w:p>
        </w:tc>
        <w:tc>
          <w:tcPr>
            <w:tcW w:w="6202" w:type="dxa"/>
            <w:gridSpan w:val="6"/>
            <w:tcBorders>
              <w:top w:val="nil"/>
              <w:bottom w:val="nil"/>
            </w:tcBorders>
          </w:tcPr>
          <w:p w:rsidR="000E53BB" w:rsidRDefault="000E53BB" w:rsidP="000E53BB">
            <w:pPr>
              <w:jc w:val="both"/>
            </w:pPr>
          </w:p>
        </w:tc>
      </w:tr>
      <w:tr w:rsidR="000E53BB" w:rsidTr="000E53BB">
        <w:trPr>
          <w:trHeight w:val="1497"/>
        </w:trPr>
        <w:tc>
          <w:tcPr>
            <w:tcW w:w="9855" w:type="dxa"/>
            <w:gridSpan w:val="8"/>
            <w:tcBorders>
              <w:top w:val="nil"/>
            </w:tcBorders>
          </w:tcPr>
          <w:p w:rsidR="000E53BB" w:rsidRPr="00BD7502" w:rsidRDefault="000E53BB" w:rsidP="000E53BB">
            <w:pPr>
              <w:jc w:val="both"/>
              <w:rPr>
                <w:b/>
              </w:rPr>
            </w:pPr>
            <w:r>
              <w:rPr>
                <w:b/>
              </w:rPr>
              <w:t>Povinná literatura</w:t>
            </w:r>
          </w:p>
          <w:p w:rsidR="000E53BB" w:rsidRDefault="000E53BB" w:rsidP="000E53BB">
            <w:pPr>
              <w:jc w:val="both"/>
            </w:pPr>
            <w:r>
              <w:t xml:space="preserve">ESCHENBACH, R. </w:t>
            </w:r>
            <w:r>
              <w:rPr>
                <w:i/>
                <w:iCs/>
              </w:rPr>
              <w:t>Controlling</w:t>
            </w:r>
            <w:r>
              <w:t>. Vyd. 2. Praha: ASPI, 2004, 814 s. ISBN 80-7357-035-1.</w:t>
            </w:r>
          </w:p>
          <w:p w:rsidR="000E53BB" w:rsidRDefault="000E53BB" w:rsidP="000E53BB">
            <w:pPr>
              <w:jc w:val="both"/>
            </w:pPr>
            <w:r>
              <w:t xml:space="preserve">ESCHENBACH, R., SILLER, H. </w:t>
            </w:r>
            <w:r>
              <w:rPr>
                <w:i/>
                <w:iCs/>
              </w:rPr>
              <w:t>Profesionální controlling: koncepce a nástroje</w:t>
            </w:r>
            <w:r>
              <w:t>. 2., přeprac. vyd. Praha: Wolters Kluwer Česká republika, 2012, 381 s. ISBN 978-80-7357-918-0.</w:t>
            </w:r>
          </w:p>
          <w:p w:rsidR="000E53BB" w:rsidRDefault="000E53BB" w:rsidP="000E53BB">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0E53BB" w:rsidRDefault="000E53BB" w:rsidP="000E53BB">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0E53BB" w:rsidRPr="00EA0A5B" w:rsidRDefault="000E53BB" w:rsidP="000E53BB">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0E53BB" w:rsidRPr="00BD7502" w:rsidRDefault="000E53BB" w:rsidP="000E53BB">
            <w:pPr>
              <w:jc w:val="both"/>
              <w:rPr>
                <w:b/>
              </w:rPr>
            </w:pPr>
            <w:r w:rsidRPr="00BD7502">
              <w:rPr>
                <w:b/>
              </w:rPr>
              <w:t>Doporučená literatura</w:t>
            </w:r>
          </w:p>
          <w:p w:rsidR="000E53BB" w:rsidRDefault="000E53BB" w:rsidP="000E53BB">
            <w:pPr>
              <w:jc w:val="both"/>
            </w:pPr>
            <w:r>
              <w:t xml:space="preserve">BHIMANI, A. </w:t>
            </w:r>
            <w:r>
              <w:rPr>
                <w:i/>
                <w:iCs/>
              </w:rPr>
              <w:t>Management and cost accounting</w:t>
            </w:r>
            <w:r>
              <w:t>. 5th ed. Harlow: Pearson Education, 2012, 935 s. ISBN 978-0-273-75745-0.</w:t>
            </w:r>
          </w:p>
          <w:p w:rsidR="000E53BB" w:rsidRDefault="000E53BB" w:rsidP="000E53BB">
            <w:pPr>
              <w:jc w:val="both"/>
            </w:pPr>
            <w:r>
              <w:t xml:space="preserve">FOLTÍNOVÁ, A. </w:t>
            </w:r>
            <w:r>
              <w:rPr>
                <w:i/>
                <w:iCs/>
              </w:rPr>
              <w:t>Nákladový controlling: prípadové štúdie</w:t>
            </w:r>
            <w:r>
              <w:t>. Bratislava: Wolters Kluwer, 2012, 178 s. ISBN 978-80-8168-108-0.</w:t>
            </w:r>
          </w:p>
          <w:p w:rsidR="000E53BB" w:rsidRDefault="000E53BB" w:rsidP="000E53BB">
            <w:pPr>
              <w:jc w:val="both"/>
            </w:pPr>
            <w:r>
              <w:t xml:space="preserve">HAVLÍČEK, K. </w:t>
            </w:r>
            <w:r>
              <w:rPr>
                <w:i/>
                <w:iCs/>
              </w:rPr>
              <w:t>Small business: management &amp; controlling</w:t>
            </w:r>
            <w:r>
              <w:t xml:space="preserve">. Kyjev: Universitet Ukrajina, 2014, 177 s. ISBN 978-966-388-494-3. </w:t>
            </w:r>
          </w:p>
          <w:p w:rsidR="000E53BB" w:rsidRDefault="000E53BB" w:rsidP="000E53BB">
            <w:pPr>
              <w:jc w:val="both"/>
            </w:pPr>
            <w:r>
              <w:t xml:space="preserve">CHODASOVÁ, Z. </w:t>
            </w:r>
            <w:r>
              <w:rPr>
                <w:i/>
                <w:iCs/>
              </w:rPr>
              <w:t>Podnikový controlling: nástroj manažmentu</w:t>
            </w:r>
            <w:r>
              <w:t>. Bratislava: Statis, 2012, 161 s. ISBN 978-80-85659-70-2.</w:t>
            </w:r>
          </w:p>
          <w:p w:rsidR="000E53BB" w:rsidRDefault="000E53BB" w:rsidP="000E53BB">
            <w:pPr>
              <w:jc w:val="both"/>
            </w:pPr>
            <w:r>
              <w:t xml:space="preserve">ŠOLJAKOVÁ, L., FIBÍROVÁ, J. </w:t>
            </w:r>
            <w:r>
              <w:rPr>
                <w:i/>
                <w:iCs/>
              </w:rPr>
              <w:t>Reporting</w:t>
            </w:r>
            <w:r>
              <w:t>. 3., rozš. a aktualiz. vyd. Praha: Grada, 2010, 221 s. ISBN 978-80-247-2759-2.</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Default="000E53BB" w:rsidP="000E53BB">
            <w:pPr>
              <w:jc w:val="center"/>
              <w:rPr>
                <w:b/>
              </w:rPr>
            </w:pPr>
            <w:r>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Default="000E53BB" w:rsidP="000E53BB">
            <w:pPr>
              <w:jc w:val="both"/>
            </w:pPr>
            <w:r>
              <w:rPr>
                <w:b/>
              </w:rPr>
              <w:lastRenderedPageBreak/>
              <w:t>Rozsah konzultací (soustředění)</w:t>
            </w:r>
          </w:p>
        </w:tc>
        <w:tc>
          <w:tcPr>
            <w:tcW w:w="889" w:type="dxa"/>
            <w:tcBorders>
              <w:top w:val="single" w:sz="2" w:space="0" w:color="auto"/>
            </w:tcBorders>
          </w:tcPr>
          <w:p w:rsidR="000E53BB" w:rsidRDefault="000E53BB" w:rsidP="002A6E11">
            <w:pPr>
              <w:jc w:val="both"/>
            </w:pPr>
            <w:r>
              <w:t>1</w:t>
            </w:r>
            <w:r w:rsidR="002A6E11">
              <w:t>0</w:t>
            </w:r>
          </w:p>
        </w:tc>
        <w:tc>
          <w:tcPr>
            <w:tcW w:w="4179" w:type="dxa"/>
            <w:gridSpan w:val="4"/>
            <w:tcBorders>
              <w:top w:val="single" w:sz="2" w:space="0" w:color="auto"/>
            </w:tcBorders>
            <w:shd w:val="clear" w:color="auto" w:fill="F7CAAC"/>
          </w:tcPr>
          <w:p w:rsidR="000E53BB" w:rsidRDefault="000E53BB" w:rsidP="000E53BB">
            <w:pPr>
              <w:jc w:val="both"/>
              <w:rPr>
                <w:b/>
              </w:rPr>
            </w:pPr>
            <w:r>
              <w:rPr>
                <w:b/>
              </w:rPr>
              <w:t xml:space="preserve">hodin </w:t>
            </w:r>
          </w:p>
        </w:tc>
      </w:tr>
      <w:tr w:rsidR="000E53BB" w:rsidTr="000E53BB">
        <w:tc>
          <w:tcPr>
            <w:tcW w:w="9855" w:type="dxa"/>
            <w:gridSpan w:val="8"/>
            <w:shd w:val="clear" w:color="auto" w:fill="F7CAAC"/>
          </w:tcPr>
          <w:p w:rsidR="000E53BB" w:rsidRDefault="000E53BB" w:rsidP="000E53BB">
            <w:pPr>
              <w:jc w:val="both"/>
              <w:rPr>
                <w:b/>
              </w:rPr>
            </w:pPr>
            <w:r>
              <w:rPr>
                <w:b/>
              </w:rPr>
              <w:t>Informace o způsobu kontaktu s vyučujícím</w:t>
            </w:r>
          </w:p>
        </w:tc>
      </w:tr>
      <w:tr w:rsidR="000E53BB" w:rsidTr="000E53BB">
        <w:trPr>
          <w:trHeight w:val="754"/>
        </w:trPr>
        <w:tc>
          <w:tcPr>
            <w:tcW w:w="9855" w:type="dxa"/>
            <w:gridSpan w:val="8"/>
          </w:tcPr>
          <w:p w:rsidR="000E53BB" w:rsidRDefault="000E53BB" w:rsidP="000E53BB">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345580">
            <w:pPr>
              <w:pStyle w:val="Odstavecseseznamem"/>
              <w:numPr>
                <w:ilvl w:val="0"/>
                <w:numId w:val="15"/>
              </w:numPr>
              <w:ind w:left="247" w:hanging="247"/>
              <w:jc w:val="both"/>
            </w:pPr>
            <w:r w:rsidRPr="00BC18AE">
              <w:t>Podnikatelské prostředí v ČR, podnikání v</w:t>
            </w:r>
            <w:r w:rsidR="008402BF">
              <w:t> </w:t>
            </w:r>
            <w:r w:rsidRPr="00BC18AE">
              <w:t>regionu</w:t>
            </w:r>
            <w:r w:rsidR="008402BF">
              <w:t>.</w:t>
            </w:r>
          </w:p>
          <w:p w:rsidR="00C73909" w:rsidRPr="00BC18AE" w:rsidRDefault="00C73909" w:rsidP="00345580">
            <w:pPr>
              <w:pStyle w:val="Odstavecseseznamem"/>
              <w:numPr>
                <w:ilvl w:val="0"/>
                <w:numId w:val="15"/>
              </w:numPr>
              <w:ind w:left="247" w:hanging="247"/>
              <w:jc w:val="both"/>
            </w:pPr>
            <w:r w:rsidRPr="00BC18AE">
              <w:t>Komparace podnikatelských determinant v regionech - analýza konkrétních firem etablovaných oborů vybraných regionů</w:t>
            </w:r>
            <w:r w:rsidR="008402BF">
              <w:t>.</w:t>
            </w:r>
          </w:p>
          <w:p w:rsidR="00C73909" w:rsidRPr="00BC18AE" w:rsidRDefault="00C73909" w:rsidP="00345580">
            <w:pPr>
              <w:pStyle w:val="Odstavecseseznamem"/>
              <w:numPr>
                <w:ilvl w:val="0"/>
                <w:numId w:val="15"/>
              </w:numPr>
              <w:ind w:left="247" w:hanging="247"/>
              <w:jc w:val="both"/>
            </w:pPr>
            <w:r w:rsidRPr="00BC18AE">
              <w:t>Podpora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Start-up – pojem, problémy, ukázky, případové studie vybraných start-upů</w:t>
            </w:r>
            <w:r w:rsidR="008402BF">
              <w:t>.</w:t>
            </w:r>
          </w:p>
          <w:p w:rsidR="00C73909" w:rsidRPr="00BC18AE" w:rsidRDefault="00C73909" w:rsidP="00345580">
            <w:pPr>
              <w:pStyle w:val="Odstavecseseznamem"/>
              <w:numPr>
                <w:ilvl w:val="0"/>
                <w:numId w:val="15"/>
              </w:numPr>
              <w:ind w:left="247" w:hanging="247"/>
              <w:jc w:val="both"/>
            </w:pPr>
            <w:r w:rsidRPr="00BC18AE">
              <w:t>Příklady dobré praxe – spojeno s exkurzí do firmy</w:t>
            </w:r>
            <w:r w:rsidR="008402BF">
              <w:t>.</w:t>
            </w:r>
          </w:p>
          <w:p w:rsidR="00C73909" w:rsidRPr="00BC18AE" w:rsidRDefault="00C73909" w:rsidP="00345580">
            <w:pPr>
              <w:pStyle w:val="Odstavecseseznamem"/>
              <w:numPr>
                <w:ilvl w:val="0"/>
                <w:numId w:val="15"/>
              </w:numPr>
              <w:ind w:left="247" w:hanging="247"/>
              <w:jc w:val="both"/>
            </w:pPr>
            <w:r w:rsidRPr="00BC18AE">
              <w:t>Právní aspekty podnikání a zakládaní právních forem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Právo v podnikání, ochrana duševního vlastnictví</w:t>
            </w:r>
            <w:r w:rsidR="008402BF">
              <w:t>.</w:t>
            </w:r>
          </w:p>
          <w:p w:rsidR="00C73909" w:rsidRPr="00BC18AE" w:rsidRDefault="00C73909" w:rsidP="00345580">
            <w:pPr>
              <w:pStyle w:val="Odstavecseseznamem"/>
              <w:numPr>
                <w:ilvl w:val="0"/>
                <w:numId w:val="15"/>
              </w:numPr>
              <w:ind w:left="247" w:hanging="247"/>
              <w:jc w:val="both"/>
            </w:pPr>
            <w:r w:rsidRPr="00BC18AE">
              <w:t>Ekonomické aspekty podnikání, řízení nákladů a výnosů v nově vznikající firmě</w:t>
            </w:r>
            <w:r w:rsidR="008402BF">
              <w:t>.</w:t>
            </w:r>
          </w:p>
          <w:p w:rsidR="00C73909" w:rsidRPr="00BC18AE" w:rsidRDefault="00C73909" w:rsidP="00345580">
            <w:pPr>
              <w:pStyle w:val="Odstavecseseznamem"/>
              <w:numPr>
                <w:ilvl w:val="0"/>
                <w:numId w:val="15"/>
              </w:numPr>
              <w:ind w:left="247" w:hanging="247"/>
              <w:jc w:val="both"/>
            </w:pPr>
            <w:r w:rsidRPr="00BC18AE">
              <w:t>Marketing a marketingové strategie v</w:t>
            </w:r>
            <w:r w:rsidR="008402BF">
              <w:t> </w:t>
            </w:r>
            <w:r w:rsidRPr="00BC18AE">
              <w:t>podnikání</w:t>
            </w:r>
            <w:r w:rsidR="008402BF">
              <w:t>.</w:t>
            </w:r>
          </w:p>
          <w:p w:rsidR="00C73909" w:rsidRPr="00BC18AE" w:rsidRDefault="00C73909" w:rsidP="00345580">
            <w:pPr>
              <w:pStyle w:val="Odstavecseseznamem"/>
              <w:numPr>
                <w:ilvl w:val="0"/>
                <w:numId w:val="15"/>
              </w:numPr>
              <w:ind w:left="247" w:hanging="247"/>
              <w:jc w:val="both"/>
            </w:pPr>
            <w:r w:rsidRPr="00BC18AE">
              <w:t>Tvorba business modelu – Canvas a Lean canvas</w:t>
            </w:r>
            <w:r w:rsidR="008402BF">
              <w:t>.</w:t>
            </w:r>
          </w:p>
          <w:p w:rsidR="00C73909" w:rsidRPr="00BC18AE" w:rsidRDefault="00C73909" w:rsidP="00345580">
            <w:pPr>
              <w:pStyle w:val="Odstavecseseznamem"/>
              <w:numPr>
                <w:ilvl w:val="0"/>
                <w:numId w:val="15"/>
              </w:numPr>
              <w:ind w:left="247" w:hanging="247"/>
              <w:jc w:val="both"/>
            </w:pPr>
            <w:r w:rsidRPr="00BC18AE">
              <w:t>Lean canvas - rozpracování podnikatelského nápadu</w:t>
            </w:r>
            <w:r w:rsidR="008402BF">
              <w:t>.</w:t>
            </w:r>
          </w:p>
          <w:p w:rsidR="00C73909" w:rsidRPr="00BC18AE" w:rsidRDefault="00C73909" w:rsidP="00345580">
            <w:pPr>
              <w:pStyle w:val="Odstavecseseznamem"/>
              <w:numPr>
                <w:ilvl w:val="0"/>
                <w:numId w:val="15"/>
              </w:numPr>
              <w:ind w:left="247" w:hanging="247"/>
              <w:jc w:val="both"/>
            </w:pPr>
            <w:r w:rsidRPr="00BC18AE">
              <w:t>Praktické ověření rozpracovaných podnikatelských nápadů</w:t>
            </w:r>
            <w:r w:rsidR="008402BF">
              <w:t>.</w:t>
            </w:r>
          </w:p>
          <w:p w:rsidR="00C73909" w:rsidRPr="00BC18AE" w:rsidRDefault="00C73909" w:rsidP="00345580">
            <w:pPr>
              <w:pStyle w:val="Odstavecseseznamem"/>
              <w:numPr>
                <w:ilvl w:val="0"/>
                <w:numId w:val="15"/>
              </w:numPr>
              <w:ind w:left="247" w:hanging="247"/>
              <w:jc w:val="both"/>
            </w:pPr>
            <w:r w:rsidRPr="00BC18AE">
              <w:t>Obhajoby rozpracovaných podnikatelský nápadů formou Elevator pitch</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lastRenderedPageBreak/>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del w:id="2301" w:author="Pavla Trefilová" w:date="2019-09-10T15:42:00Z">
              <w:r w:rsidRPr="00BC18AE" w:rsidDel="003F47B3">
                <w:delText>doc</w:delText>
              </w:r>
            </w:del>
            <w:ins w:id="2302" w:author="Pavla Trefilová" w:date="2019-09-10T15:42:00Z">
              <w:r w:rsidR="003F47B3">
                <w:t>prof</w:t>
              </w:r>
            </w:ins>
            <w:r w:rsidRPr="00BC18AE">
              <w:t>.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del w:id="2303" w:author="Pavla Trefilová" w:date="2019-09-10T15:42:00Z">
              <w:r w:rsidRPr="00BC18AE" w:rsidDel="003F47B3">
                <w:delText>doc</w:delText>
              </w:r>
            </w:del>
            <w:ins w:id="2304" w:author="Pavla Trefilová" w:date="2019-09-10T15:42:00Z">
              <w:r w:rsidR="003F47B3">
                <w:t>prof</w:t>
              </w:r>
            </w:ins>
            <w:r w:rsidRPr="00BC18AE">
              <w:t>.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345580">
            <w:pPr>
              <w:pStyle w:val="Odstavecseseznamem"/>
              <w:numPr>
                <w:ilvl w:val="0"/>
                <w:numId w:val="16"/>
              </w:numPr>
              <w:ind w:left="322" w:hanging="284"/>
              <w:jc w:val="both"/>
            </w:pPr>
            <w:r w:rsidRPr="00BC18AE">
              <w:t>Podnikatelský nápad, business modely, Lean Canvas</w:t>
            </w:r>
            <w:r w:rsidR="008402BF">
              <w:t>.</w:t>
            </w:r>
          </w:p>
          <w:p w:rsidR="00C73909" w:rsidRPr="00BC18AE" w:rsidRDefault="00C73909" w:rsidP="00345580">
            <w:pPr>
              <w:pStyle w:val="Odstavecseseznamem"/>
              <w:numPr>
                <w:ilvl w:val="0"/>
                <w:numId w:val="16"/>
              </w:numPr>
              <w:ind w:left="322" w:hanging="284"/>
              <w:jc w:val="both"/>
            </w:pPr>
            <w:r w:rsidRPr="00BC18AE">
              <w:t>Akcelerace podnikatelského nápadu</w:t>
            </w:r>
            <w:r w:rsidR="008402BF">
              <w:t>.</w:t>
            </w:r>
          </w:p>
          <w:p w:rsidR="00C73909" w:rsidRPr="00BC18AE" w:rsidRDefault="00C73909" w:rsidP="00345580">
            <w:pPr>
              <w:pStyle w:val="Odstavecseseznamem"/>
              <w:numPr>
                <w:ilvl w:val="0"/>
                <w:numId w:val="16"/>
              </w:numPr>
              <w:ind w:left="322" w:hanging="284"/>
              <w:jc w:val="both"/>
            </w:pPr>
            <w:r w:rsidRPr="00BC18AE">
              <w:t>Podnikatelský plán</w:t>
            </w:r>
            <w:r w:rsidR="008402BF">
              <w:t>.</w:t>
            </w:r>
          </w:p>
          <w:p w:rsidR="00C73909" w:rsidRPr="00BC18AE" w:rsidRDefault="00C73909" w:rsidP="00345580">
            <w:pPr>
              <w:pStyle w:val="Odstavecseseznamem"/>
              <w:numPr>
                <w:ilvl w:val="0"/>
                <w:numId w:val="16"/>
              </w:numPr>
              <w:ind w:left="322" w:hanging="284"/>
              <w:jc w:val="both"/>
            </w:pPr>
            <w:r w:rsidRPr="00BC18AE">
              <w:t>Právní aspekty zakládání vlastní firmy, vybrané problémy, vzorové příklady</w:t>
            </w:r>
            <w:r w:rsidR="008402BF">
              <w:t>.</w:t>
            </w:r>
          </w:p>
          <w:p w:rsidR="00C73909" w:rsidRPr="00BC18AE" w:rsidRDefault="00C73909" w:rsidP="00345580">
            <w:pPr>
              <w:pStyle w:val="Odstavecseseznamem"/>
              <w:numPr>
                <w:ilvl w:val="0"/>
                <w:numId w:val="16"/>
              </w:numPr>
              <w:ind w:left="322" w:hanging="284"/>
              <w:jc w:val="both"/>
            </w:pPr>
            <w:r w:rsidRPr="00BC18AE">
              <w:t>Marketing a prodej</w:t>
            </w:r>
            <w:r w:rsidR="008402BF">
              <w:t>.</w:t>
            </w:r>
          </w:p>
          <w:p w:rsidR="00C73909" w:rsidRPr="00BC18AE" w:rsidRDefault="00C73909" w:rsidP="00345580">
            <w:pPr>
              <w:pStyle w:val="Odstavecseseznamem"/>
              <w:numPr>
                <w:ilvl w:val="0"/>
                <w:numId w:val="16"/>
              </w:numPr>
              <w:ind w:left="322" w:hanging="284"/>
              <w:jc w:val="both"/>
            </w:pPr>
            <w:r w:rsidRPr="00BC18AE">
              <w:t>Komunikace – nástroje, trendy, práce ve skupinách</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standardní přístup (banky, investoři)</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moderní přístupy (Crowdfunding)</w:t>
            </w:r>
            <w:r w:rsidR="008402BF">
              <w:t>.</w:t>
            </w:r>
          </w:p>
          <w:p w:rsidR="00C73909" w:rsidRPr="00BC18AE" w:rsidRDefault="00C73909" w:rsidP="00345580">
            <w:pPr>
              <w:pStyle w:val="Odstavecseseznamem"/>
              <w:numPr>
                <w:ilvl w:val="0"/>
                <w:numId w:val="16"/>
              </w:numPr>
              <w:ind w:left="322" w:hanging="284"/>
              <w:jc w:val="both"/>
            </w:pPr>
            <w:r w:rsidRPr="00BC18AE">
              <w:t>Ekonomické propočty v podnikatelském plánu</w:t>
            </w:r>
            <w:r w:rsidR="008402BF">
              <w:t>.</w:t>
            </w:r>
          </w:p>
          <w:p w:rsidR="00C73909" w:rsidRPr="00BC18AE" w:rsidRDefault="00C73909" w:rsidP="00345580">
            <w:pPr>
              <w:pStyle w:val="Odstavecseseznamem"/>
              <w:numPr>
                <w:ilvl w:val="0"/>
                <w:numId w:val="16"/>
              </w:numPr>
              <w:ind w:left="322" w:hanging="284"/>
              <w:jc w:val="both"/>
            </w:pPr>
            <w:r w:rsidRPr="00BC18AE">
              <w:t>Tvorba busines</w:t>
            </w:r>
            <w:r w:rsidR="008402BF">
              <w:t>s modelu – Canvas a Lean canvas.</w:t>
            </w:r>
          </w:p>
          <w:p w:rsidR="00C73909" w:rsidRPr="00BC18AE" w:rsidRDefault="00C73909" w:rsidP="00345580">
            <w:pPr>
              <w:pStyle w:val="Odstavecseseznamem"/>
              <w:numPr>
                <w:ilvl w:val="0"/>
                <w:numId w:val="16"/>
              </w:numPr>
              <w:ind w:left="322" w:hanging="284"/>
              <w:jc w:val="both"/>
            </w:pPr>
            <w:r w:rsidRPr="00BC18AE">
              <w:t>Lean management – nastavení procesů</w:t>
            </w:r>
            <w:r w:rsidR="008402BF">
              <w:t>.</w:t>
            </w:r>
          </w:p>
          <w:p w:rsidR="00C73909" w:rsidRPr="00BC18AE" w:rsidRDefault="00C73909" w:rsidP="00345580">
            <w:pPr>
              <w:pStyle w:val="Odstavecseseznamem"/>
              <w:numPr>
                <w:ilvl w:val="0"/>
                <w:numId w:val="16"/>
              </w:numPr>
              <w:ind w:left="322" w:hanging="284"/>
              <w:jc w:val="both"/>
            </w:pPr>
            <w:r w:rsidRPr="00BC18AE">
              <w:t>Prezentační dovednosti</w:t>
            </w:r>
            <w:r w:rsidR="008402BF">
              <w:t>.</w:t>
            </w:r>
          </w:p>
          <w:p w:rsidR="00C73909" w:rsidRPr="00BC18AE" w:rsidRDefault="00C73909" w:rsidP="00345580">
            <w:pPr>
              <w:pStyle w:val="Odstavecseseznamem"/>
              <w:numPr>
                <w:ilvl w:val="0"/>
                <w:numId w:val="16"/>
              </w:numPr>
              <w:ind w:left="322" w:hanging="284"/>
              <w:jc w:val="both"/>
            </w:pPr>
            <w:r w:rsidRPr="00BC18AE">
              <w:t>Obhajoby podnikatelský nápadů formou investičního fóra</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lastRenderedPageBreak/>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ins w:id="2305" w:author="Pavla Trefilová" w:date="2019-09-10T15:38:00Z">
              <w:r w:rsidR="003F47B3">
                <w:t>10</w:t>
              </w:r>
            </w:ins>
            <w:del w:id="2306" w:author="Pavla Trefilová" w:date="2019-09-10T15:38:00Z">
              <w:r w:rsidR="00F3156F" w:rsidDel="003F47B3">
                <w:delText>6</w:delText>
              </w:r>
            </w:del>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ins w:id="2307" w:author="Pavla Trefilová" w:date="2019-09-10T15:38:00Z">
              <w:r w:rsidR="003F47B3">
                <w:t>10</w:t>
              </w:r>
            </w:ins>
            <w:del w:id="2308" w:author="Pavla Trefilová" w:date="2019-09-10T15:38:00Z">
              <w:r w:rsidR="00F3156F" w:rsidDel="003F47B3">
                <w:delText>6</w:delText>
              </w:r>
            </w:del>
            <w:r>
              <w:t>0%)</w:t>
            </w:r>
            <w:del w:id="2309" w:author="Pavla Trefilová" w:date="2019-09-10T15:39:00Z">
              <w:r w:rsidR="00F3156F" w:rsidDel="003F47B3">
                <w:delText>,</w:delText>
              </w:r>
            </w:del>
            <w:r w:rsidR="00F3156F">
              <w:t xml:space="preserve"> </w:t>
            </w:r>
            <w:del w:id="2310" w:author="Pavla Trefilová" w:date="2019-09-10T15:39:00Z">
              <w:r w:rsidR="00F3156F" w:rsidDel="003F47B3">
                <w:delText>Mgr. Petra Mandincová, Ph.D. – přednášky (40%)</w:delText>
              </w:r>
            </w:del>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345580">
            <w:pPr>
              <w:pStyle w:val="Odstavecseseznamem"/>
              <w:numPr>
                <w:ilvl w:val="0"/>
                <w:numId w:val="17"/>
              </w:numPr>
              <w:ind w:left="247" w:hanging="247"/>
            </w:pPr>
            <w:r w:rsidRPr="008D702A">
              <w:t>Manažerská psychologie (historie, koncepce a funkce oboru)</w:t>
            </w:r>
            <w:r w:rsidR="008402BF">
              <w:t>.</w:t>
            </w:r>
          </w:p>
          <w:p w:rsidR="00C73909" w:rsidRPr="008D702A" w:rsidRDefault="00C73909" w:rsidP="00345580">
            <w:pPr>
              <w:pStyle w:val="Odstavecseseznamem"/>
              <w:numPr>
                <w:ilvl w:val="0"/>
                <w:numId w:val="17"/>
              </w:numPr>
              <w:ind w:left="247" w:hanging="247"/>
            </w:pPr>
            <w:r w:rsidRPr="008D702A">
              <w:t>Manažerská sociologie (his</w:t>
            </w:r>
            <w:r w:rsidR="008402BF">
              <w:t>torie, koncepce a funkce oboru).</w:t>
            </w:r>
          </w:p>
          <w:p w:rsidR="00C73909" w:rsidRPr="008D702A" w:rsidRDefault="00C73909" w:rsidP="00345580">
            <w:pPr>
              <w:pStyle w:val="Odstavecseseznamem"/>
              <w:numPr>
                <w:ilvl w:val="0"/>
                <w:numId w:val="17"/>
              </w:numPr>
              <w:ind w:left="247" w:hanging="247"/>
            </w:pPr>
            <w:r w:rsidRPr="008D702A">
              <w:t>Organizační chování jako syntéza manažerské sociologie a psychologie</w:t>
            </w:r>
            <w:r w:rsidR="008402BF">
              <w:t>.</w:t>
            </w:r>
          </w:p>
          <w:p w:rsidR="00C73909" w:rsidRDefault="00C73909" w:rsidP="00345580">
            <w:pPr>
              <w:pStyle w:val="Odstavecseseznamem"/>
              <w:numPr>
                <w:ilvl w:val="0"/>
                <w:numId w:val="17"/>
              </w:numPr>
              <w:ind w:left="247" w:hanging="247"/>
            </w:pPr>
            <w:r w:rsidRPr="008D702A">
              <w:t>Česká společnost jako jedna ze společností "pozdní doby"</w:t>
            </w:r>
            <w:r w:rsidR="008402BF">
              <w:t>.</w:t>
            </w:r>
          </w:p>
          <w:p w:rsidR="00C73909" w:rsidRPr="008D702A" w:rsidRDefault="00C73909" w:rsidP="00345580">
            <w:pPr>
              <w:pStyle w:val="Odstavecseseznamem"/>
              <w:numPr>
                <w:ilvl w:val="0"/>
                <w:numId w:val="17"/>
              </w:numPr>
              <w:ind w:left="247" w:hanging="247"/>
            </w:pPr>
            <w:r w:rsidRPr="008D702A">
              <w:t>Demografické znaky českého trhu práce</w:t>
            </w:r>
            <w:r w:rsidR="008402BF">
              <w:t>.</w:t>
            </w:r>
          </w:p>
          <w:p w:rsidR="008402BF" w:rsidRDefault="00C73909" w:rsidP="00345580">
            <w:pPr>
              <w:pStyle w:val="Odstavecseseznamem"/>
              <w:numPr>
                <w:ilvl w:val="0"/>
                <w:numId w:val="17"/>
              </w:numPr>
              <w:ind w:left="247" w:hanging="247"/>
            </w:pPr>
            <w:r w:rsidRPr="008D702A">
              <w:t>Gen</w:t>
            </w:r>
            <w:r w:rsidR="008402BF">
              <w:t>derové znaky českého trhu práce.</w:t>
            </w:r>
          </w:p>
          <w:p w:rsidR="00C73909" w:rsidRDefault="00C73909" w:rsidP="00345580">
            <w:pPr>
              <w:pStyle w:val="Odstavecseseznamem"/>
              <w:numPr>
                <w:ilvl w:val="0"/>
                <w:numId w:val="17"/>
              </w:numPr>
              <w:ind w:left="247" w:hanging="247"/>
            </w:pPr>
            <w:r w:rsidRPr="008D702A">
              <w:t xml:space="preserve">Hodnotové postoje české společnosti ve vztahu k pracovnímu chování.  </w:t>
            </w:r>
          </w:p>
          <w:p w:rsidR="00C73909" w:rsidRDefault="00C73909" w:rsidP="00345580">
            <w:pPr>
              <w:pStyle w:val="Odstavecseseznamem"/>
              <w:numPr>
                <w:ilvl w:val="0"/>
                <w:numId w:val="17"/>
              </w:numPr>
              <w:ind w:left="247" w:hanging="247"/>
            </w:pPr>
            <w:r w:rsidRPr="008D702A">
              <w:t>Spotřebn</w:t>
            </w:r>
            <w:r>
              <w:t>í chování v české společnosti</w:t>
            </w:r>
            <w:r w:rsidR="008402BF">
              <w:t>.</w:t>
            </w:r>
          </w:p>
          <w:p w:rsidR="00C73909" w:rsidRDefault="00C73909" w:rsidP="00345580">
            <w:pPr>
              <w:pStyle w:val="Odstavecseseznamem"/>
              <w:numPr>
                <w:ilvl w:val="0"/>
                <w:numId w:val="17"/>
              </w:numPr>
              <w:ind w:left="247" w:hanging="247"/>
            </w:pPr>
            <w:r w:rsidRPr="008D702A">
              <w:t xml:space="preserve">Proměny pracovních podmínek </w:t>
            </w:r>
            <w:r w:rsidR="008402BF">
              <w:t>a trhu práce v České republice.</w:t>
            </w:r>
          </w:p>
          <w:p w:rsidR="00C73909" w:rsidRPr="008D702A" w:rsidRDefault="00C73909" w:rsidP="00345580">
            <w:pPr>
              <w:pStyle w:val="Odstavecseseznamem"/>
              <w:numPr>
                <w:ilvl w:val="0"/>
                <w:numId w:val="17"/>
              </w:numPr>
              <w:ind w:left="247" w:hanging="247"/>
            </w:pPr>
            <w:r w:rsidRPr="008D702A">
              <w:t>Interakce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pPr>
            <w:r w:rsidRPr="008D702A">
              <w:t>Osobnost manažera</w:t>
            </w:r>
            <w:r w:rsidR="008402BF">
              <w:t>.</w:t>
            </w:r>
          </w:p>
          <w:p w:rsidR="00C73909" w:rsidRPr="008D702A" w:rsidRDefault="00C73909" w:rsidP="00345580">
            <w:pPr>
              <w:pStyle w:val="Odstavecseseznamem"/>
              <w:numPr>
                <w:ilvl w:val="0"/>
                <w:numId w:val="17"/>
              </w:numPr>
              <w:ind w:left="247" w:hanging="247"/>
            </w:pPr>
            <w:r w:rsidRPr="008D702A">
              <w:t>Rozhodování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jc w:val="both"/>
            </w:pPr>
            <w:r w:rsidRPr="008D702A">
              <w:t>Výstupní kompetence</w:t>
            </w:r>
            <w:r w:rsidR="008402BF">
              <w:t>.</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lastRenderedPageBreak/>
              <w:t>Doporučená literatura</w:t>
            </w:r>
          </w:p>
          <w:p w:rsidR="009E237D" w:rsidRDefault="002354FC" w:rsidP="002354F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C573F0">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DA3A64">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C573F0">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8"/>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8"/>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8"/>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8"/>
              </w:numPr>
              <w:ind w:left="247" w:hanging="247"/>
              <w:jc w:val="both"/>
            </w:pPr>
            <w:r>
              <w:t>Příprava a vedení porad.</w:t>
            </w:r>
          </w:p>
          <w:p w:rsidR="00C73909" w:rsidRDefault="00C73909" w:rsidP="00345580">
            <w:pPr>
              <w:pStyle w:val="Odstavecseseznamem"/>
              <w:numPr>
                <w:ilvl w:val="0"/>
                <w:numId w:val="18"/>
              </w:numPr>
              <w:ind w:left="247" w:hanging="247"/>
              <w:jc w:val="both"/>
            </w:pPr>
            <w:r>
              <w:t>Prezentování - příprava prezentace a tipy úspěšných řečníků.</w:t>
            </w:r>
          </w:p>
          <w:p w:rsidR="00C73909" w:rsidRDefault="00C73909" w:rsidP="00345580">
            <w:pPr>
              <w:pStyle w:val="Odstavecseseznamem"/>
              <w:numPr>
                <w:ilvl w:val="0"/>
                <w:numId w:val="18"/>
              </w:numPr>
              <w:ind w:left="247" w:hanging="247"/>
              <w:jc w:val="both"/>
            </w:pPr>
            <w:r>
              <w:t>Zvládání trémy při prezentaci. Používání audio-vizuálních pomůcek při prezentaci.</w:t>
            </w:r>
          </w:p>
          <w:p w:rsidR="00C73909" w:rsidRDefault="00C73909" w:rsidP="00345580">
            <w:pPr>
              <w:pStyle w:val="Odstavecseseznamem"/>
              <w:numPr>
                <w:ilvl w:val="0"/>
                <w:numId w:val="18"/>
              </w:numPr>
              <w:ind w:left="247" w:hanging="247"/>
              <w:jc w:val="both"/>
            </w:pPr>
            <w:r>
              <w:t xml:space="preserve">Situační řízení. Mentorování. Koučování. </w:t>
            </w:r>
          </w:p>
          <w:p w:rsidR="00C73909" w:rsidRDefault="00C73909" w:rsidP="00345580">
            <w:pPr>
              <w:pStyle w:val="Odstavecseseznamem"/>
              <w:numPr>
                <w:ilvl w:val="0"/>
                <w:numId w:val="18"/>
              </w:numPr>
              <w:ind w:left="247" w:hanging="247"/>
              <w:jc w:val="both"/>
            </w:pPr>
            <w:r>
              <w:t xml:space="preserve">Delegování. </w:t>
            </w:r>
          </w:p>
          <w:p w:rsidR="00C73909" w:rsidRDefault="00C73909" w:rsidP="00345580">
            <w:pPr>
              <w:pStyle w:val="Odstavecseseznamem"/>
              <w:numPr>
                <w:ilvl w:val="0"/>
                <w:numId w:val="18"/>
              </w:numPr>
              <w:ind w:left="247" w:hanging="247"/>
              <w:jc w:val="both"/>
            </w:pPr>
            <w:r>
              <w:t>Poskytování zpětné vazby.</w:t>
            </w:r>
          </w:p>
          <w:p w:rsidR="00C73909" w:rsidRDefault="00C73909" w:rsidP="00345580">
            <w:pPr>
              <w:pStyle w:val="Odstavecseseznamem"/>
              <w:numPr>
                <w:ilvl w:val="0"/>
                <w:numId w:val="18"/>
              </w:numPr>
              <w:ind w:left="247" w:hanging="247"/>
              <w:jc w:val="both"/>
            </w:pPr>
            <w:r>
              <w:t>Sdělování nepříjemných zpráv.</w:t>
            </w:r>
          </w:p>
          <w:p w:rsidR="00C73909" w:rsidRDefault="00C73909" w:rsidP="00345580">
            <w:pPr>
              <w:pStyle w:val="Odstavecseseznamem"/>
              <w:numPr>
                <w:ilvl w:val="0"/>
                <w:numId w:val="18"/>
              </w:numPr>
              <w:ind w:left="247" w:hanging="247"/>
              <w:jc w:val="both"/>
            </w:pPr>
            <w:r>
              <w:t xml:space="preserve">Techniky aplikované při definování a analýze problému. </w:t>
            </w:r>
          </w:p>
          <w:p w:rsidR="00C73909" w:rsidRDefault="00C73909" w:rsidP="00345580">
            <w:pPr>
              <w:pStyle w:val="Odstavecseseznamem"/>
              <w:numPr>
                <w:ilvl w:val="0"/>
                <w:numId w:val="18"/>
              </w:numPr>
              <w:ind w:left="247" w:hanging="247"/>
              <w:jc w:val="both"/>
            </w:pPr>
            <w:r>
              <w:t xml:space="preserve">Techniky tvůrčího přístupu k řešení problémů. </w:t>
            </w:r>
          </w:p>
          <w:p w:rsidR="00C73909" w:rsidRDefault="00C73909" w:rsidP="00345580">
            <w:pPr>
              <w:pStyle w:val="Odstavecseseznamem"/>
              <w:numPr>
                <w:ilvl w:val="0"/>
                <w:numId w:val="18"/>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lastRenderedPageBreak/>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9"/>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9"/>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9"/>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9"/>
              </w:numPr>
              <w:ind w:left="247" w:hanging="247"/>
              <w:jc w:val="both"/>
            </w:pPr>
            <w:r>
              <w:t>Příprava a vedení porad.</w:t>
            </w:r>
          </w:p>
          <w:p w:rsidR="00C73909" w:rsidRDefault="00C73909" w:rsidP="00345580">
            <w:pPr>
              <w:pStyle w:val="Odstavecseseznamem"/>
              <w:numPr>
                <w:ilvl w:val="0"/>
                <w:numId w:val="19"/>
              </w:numPr>
              <w:ind w:left="247" w:hanging="247"/>
              <w:jc w:val="both"/>
            </w:pPr>
            <w:r>
              <w:t>Prezentování - příprava prezentace a tipy úspěšných řečníků.</w:t>
            </w:r>
          </w:p>
          <w:p w:rsidR="00C73909" w:rsidRDefault="00C73909" w:rsidP="00345580">
            <w:pPr>
              <w:pStyle w:val="Odstavecseseznamem"/>
              <w:numPr>
                <w:ilvl w:val="0"/>
                <w:numId w:val="19"/>
              </w:numPr>
              <w:ind w:left="247" w:hanging="247"/>
              <w:jc w:val="both"/>
            </w:pPr>
            <w:r>
              <w:t>Zvládání trémy při prezentaci. Používání audio-vizuálních pomůcek při prezentaci.</w:t>
            </w:r>
          </w:p>
          <w:p w:rsidR="00C73909" w:rsidRDefault="00C73909" w:rsidP="00345580">
            <w:pPr>
              <w:pStyle w:val="Odstavecseseznamem"/>
              <w:numPr>
                <w:ilvl w:val="0"/>
                <w:numId w:val="19"/>
              </w:numPr>
              <w:ind w:left="247" w:hanging="247"/>
              <w:jc w:val="both"/>
            </w:pPr>
            <w:r>
              <w:t xml:space="preserve">Situační řízení. Mentorování. Koučování. </w:t>
            </w:r>
          </w:p>
          <w:p w:rsidR="00C73909" w:rsidRDefault="00C73909" w:rsidP="00345580">
            <w:pPr>
              <w:pStyle w:val="Odstavecseseznamem"/>
              <w:numPr>
                <w:ilvl w:val="0"/>
                <w:numId w:val="19"/>
              </w:numPr>
              <w:ind w:left="247" w:hanging="247"/>
              <w:jc w:val="both"/>
            </w:pPr>
            <w:r>
              <w:t xml:space="preserve">Delegování. </w:t>
            </w:r>
          </w:p>
          <w:p w:rsidR="00C73909" w:rsidRDefault="00C73909" w:rsidP="00345580">
            <w:pPr>
              <w:pStyle w:val="Odstavecseseznamem"/>
              <w:numPr>
                <w:ilvl w:val="0"/>
                <w:numId w:val="19"/>
              </w:numPr>
              <w:ind w:left="247" w:hanging="247"/>
              <w:jc w:val="both"/>
            </w:pPr>
            <w:r>
              <w:t>Poskytování zpětné vazby.</w:t>
            </w:r>
          </w:p>
          <w:p w:rsidR="00C73909" w:rsidRDefault="00C73909" w:rsidP="00345580">
            <w:pPr>
              <w:pStyle w:val="Odstavecseseznamem"/>
              <w:numPr>
                <w:ilvl w:val="0"/>
                <w:numId w:val="19"/>
              </w:numPr>
              <w:ind w:left="247" w:hanging="247"/>
              <w:jc w:val="both"/>
            </w:pPr>
            <w:r>
              <w:t>Sdělování nepříjemných zpráv.</w:t>
            </w:r>
          </w:p>
          <w:p w:rsidR="00C73909" w:rsidRDefault="00C73909" w:rsidP="00345580">
            <w:pPr>
              <w:pStyle w:val="Odstavecseseznamem"/>
              <w:numPr>
                <w:ilvl w:val="0"/>
                <w:numId w:val="19"/>
              </w:numPr>
              <w:ind w:left="247" w:hanging="247"/>
              <w:jc w:val="both"/>
            </w:pPr>
            <w:r>
              <w:t xml:space="preserve">Techniky aplikované při definování a analýze problému. </w:t>
            </w:r>
          </w:p>
          <w:p w:rsidR="00C73909" w:rsidRDefault="00C73909" w:rsidP="00345580">
            <w:pPr>
              <w:pStyle w:val="Odstavecseseznamem"/>
              <w:numPr>
                <w:ilvl w:val="0"/>
                <w:numId w:val="19"/>
              </w:numPr>
              <w:ind w:left="247" w:hanging="247"/>
              <w:jc w:val="both"/>
            </w:pPr>
            <w:r>
              <w:t xml:space="preserve">Techniky tvůrčího přístupu k řešení problémů. </w:t>
            </w:r>
          </w:p>
          <w:p w:rsidR="00C73909" w:rsidRDefault="00C73909" w:rsidP="00345580">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lastRenderedPageBreak/>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RPr="000E53BB" w:rsidTr="000E53BB">
        <w:tc>
          <w:tcPr>
            <w:tcW w:w="9855" w:type="dxa"/>
            <w:gridSpan w:val="8"/>
            <w:tcBorders>
              <w:bottom w:val="double" w:sz="4" w:space="0" w:color="auto"/>
            </w:tcBorders>
            <w:shd w:val="clear" w:color="auto" w:fill="BDD6EE"/>
          </w:tcPr>
          <w:p w:rsidR="000E53BB" w:rsidRPr="000E53BB" w:rsidRDefault="000E53BB" w:rsidP="000E53BB">
            <w:pPr>
              <w:jc w:val="both"/>
              <w:rPr>
                <w:b/>
                <w:sz w:val="28"/>
              </w:rPr>
            </w:pPr>
            <w:r w:rsidRPr="000E53BB">
              <w:lastRenderedPageBreak/>
              <w:br w:type="page"/>
            </w:r>
            <w:r w:rsidRPr="000E53BB">
              <w:rPr>
                <w:b/>
                <w:sz w:val="28"/>
              </w:rPr>
              <w:t>B-III – Charakteristika studijního předmětu</w:t>
            </w:r>
          </w:p>
        </w:tc>
      </w:tr>
      <w:tr w:rsidR="000E53BB" w:rsidRPr="000E53BB" w:rsidTr="000E53BB">
        <w:tc>
          <w:tcPr>
            <w:tcW w:w="3086" w:type="dxa"/>
            <w:tcBorders>
              <w:top w:val="double" w:sz="4" w:space="0" w:color="auto"/>
            </w:tcBorders>
            <w:shd w:val="clear" w:color="auto" w:fill="F7CAAC"/>
          </w:tcPr>
          <w:p w:rsidR="000E53BB" w:rsidRPr="000E53BB" w:rsidRDefault="000E53BB" w:rsidP="000E53BB">
            <w:pPr>
              <w:jc w:val="both"/>
              <w:rPr>
                <w:b/>
              </w:rPr>
            </w:pPr>
            <w:r w:rsidRPr="000E53BB">
              <w:rPr>
                <w:b/>
              </w:rPr>
              <w:t>Název studijního předmětu</w:t>
            </w:r>
          </w:p>
        </w:tc>
        <w:tc>
          <w:tcPr>
            <w:tcW w:w="6769" w:type="dxa"/>
            <w:gridSpan w:val="7"/>
            <w:tcBorders>
              <w:top w:val="double" w:sz="4" w:space="0" w:color="auto"/>
            </w:tcBorders>
          </w:tcPr>
          <w:p w:rsidR="000E53BB" w:rsidRPr="000E53BB" w:rsidRDefault="000E53BB" w:rsidP="000E53BB">
            <w:r w:rsidRPr="000E53BB">
              <w:t>Ekonomika veřejné správy</w:t>
            </w:r>
          </w:p>
        </w:tc>
      </w:tr>
      <w:tr w:rsidR="000E53BB" w:rsidRPr="000E53BB" w:rsidTr="000E53BB">
        <w:trPr>
          <w:trHeight w:val="249"/>
        </w:trPr>
        <w:tc>
          <w:tcPr>
            <w:tcW w:w="3086" w:type="dxa"/>
            <w:shd w:val="clear" w:color="auto" w:fill="F7CAAC"/>
          </w:tcPr>
          <w:p w:rsidR="000E53BB" w:rsidRPr="000E53BB" w:rsidRDefault="000E53BB" w:rsidP="000E53BB">
            <w:pPr>
              <w:jc w:val="both"/>
              <w:rPr>
                <w:b/>
              </w:rPr>
            </w:pPr>
            <w:r w:rsidRPr="000E53BB">
              <w:rPr>
                <w:b/>
              </w:rPr>
              <w:t>Typ předmětu</w:t>
            </w:r>
          </w:p>
        </w:tc>
        <w:tc>
          <w:tcPr>
            <w:tcW w:w="3406" w:type="dxa"/>
            <w:gridSpan w:val="4"/>
          </w:tcPr>
          <w:p w:rsidR="000E53BB" w:rsidRPr="000E53BB" w:rsidRDefault="000E53BB" w:rsidP="000E53BB">
            <w:pPr>
              <w:jc w:val="both"/>
            </w:pPr>
            <w:r>
              <w:t>p</w:t>
            </w:r>
            <w:r w:rsidRPr="000E53BB">
              <w:t>ovinn</w:t>
            </w:r>
            <w:r>
              <w:t>ě volitelný</w:t>
            </w:r>
            <w:r w:rsidRPr="000E53BB">
              <w:t xml:space="preserve"> „P</w:t>
            </w:r>
            <w:r>
              <w:t>V</w:t>
            </w:r>
            <w:r w:rsidRPr="000E53BB">
              <w:t>“</w:t>
            </w:r>
          </w:p>
        </w:tc>
        <w:tc>
          <w:tcPr>
            <w:tcW w:w="2695" w:type="dxa"/>
            <w:gridSpan w:val="2"/>
            <w:shd w:val="clear" w:color="auto" w:fill="F7CAAC"/>
          </w:tcPr>
          <w:p w:rsidR="000E53BB" w:rsidRPr="000E53BB" w:rsidRDefault="000E53BB" w:rsidP="000E53BB">
            <w:pPr>
              <w:jc w:val="both"/>
            </w:pPr>
            <w:r w:rsidRPr="000E53BB">
              <w:rPr>
                <w:b/>
              </w:rPr>
              <w:t>doporučený ročník / semestr</w:t>
            </w:r>
          </w:p>
        </w:tc>
        <w:tc>
          <w:tcPr>
            <w:tcW w:w="668" w:type="dxa"/>
          </w:tcPr>
          <w:p w:rsidR="000E53BB" w:rsidRPr="000E53BB" w:rsidRDefault="000E53BB" w:rsidP="000E53BB">
            <w:pPr>
              <w:jc w:val="both"/>
            </w:pPr>
            <w:r w:rsidRPr="000E53BB">
              <w:t>3/Z</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Rozsah studijního předmětu</w:t>
            </w:r>
          </w:p>
        </w:tc>
        <w:tc>
          <w:tcPr>
            <w:tcW w:w="1701" w:type="dxa"/>
            <w:gridSpan w:val="2"/>
          </w:tcPr>
          <w:p w:rsidR="000E53BB" w:rsidRPr="000E53BB" w:rsidRDefault="000E53BB" w:rsidP="000E53BB">
            <w:pPr>
              <w:jc w:val="both"/>
            </w:pPr>
            <w:r w:rsidRPr="000E53BB">
              <w:t>26</w:t>
            </w:r>
            <w:r>
              <w:t>p</w:t>
            </w:r>
            <w:r w:rsidRPr="000E53BB">
              <w:t xml:space="preserve"> + 13s</w:t>
            </w:r>
          </w:p>
        </w:tc>
        <w:tc>
          <w:tcPr>
            <w:tcW w:w="889" w:type="dxa"/>
            <w:shd w:val="clear" w:color="auto" w:fill="F7CAAC"/>
          </w:tcPr>
          <w:p w:rsidR="000E53BB" w:rsidRPr="000E53BB" w:rsidRDefault="000E53BB" w:rsidP="000E53BB">
            <w:pPr>
              <w:jc w:val="both"/>
              <w:rPr>
                <w:b/>
              </w:rPr>
            </w:pPr>
            <w:r w:rsidRPr="000E53BB">
              <w:rPr>
                <w:b/>
              </w:rPr>
              <w:t xml:space="preserve">hod. </w:t>
            </w:r>
          </w:p>
        </w:tc>
        <w:tc>
          <w:tcPr>
            <w:tcW w:w="816" w:type="dxa"/>
          </w:tcPr>
          <w:p w:rsidR="000E53BB" w:rsidRPr="000E53BB" w:rsidRDefault="000E53BB" w:rsidP="000E53BB">
            <w:pPr>
              <w:jc w:val="both"/>
            </w:pPr>
            <w:r w:rsidRPr="000E53BB">
              <w:t>39</w:t>
            </w:r>
          </w:p>
        </w:tc>
        <w:tc>
          <w:tcPr>
            <w:tcW w:w="2156" w:type="dxa"/>
            <w:shd w:val="clear" w:color="auto" w:fill="F7CAAC"/>
          </w:tcPr>
          <w:p w:rsidR="000E53BB" w:rsidRPr="000E53BB" w:rsidRDefault="000E53BB" w:rsidP="000E53BB">
            <w:pPr>
              <w:jc w:val="both"/>
              <w:rPr>
                <w:b/>
              </w:rPr>
            </w:pPr>
            <w:r w:rsidRPr="000E53BB">
              <w:rPr>
                <w:b/>
              </w:rPr>
              <w:t>kreditů</w:t>
            </w:r>
          </w:p>
        </w:tc>
        <w:tc>
          <w:tcPr>
            <w:tcW w:w="1207" w:type="dxa"/>
            <w:gridSpan w:val="2"/>
          </w:tcPr>
          <w:p w:rsidR="000E53BB" w:rsidRPr="000E53BB" w:rsidRDefault="000E53BB" w:rsidP="000E53BB">
            <w:pPr>
              <w:jc w:val="both"/>
            </w:pPr>
            <w:r w:rsidRPr="000E53BB">
              <w:t>4</w:t>
            </w:r>
          </w:p>
        </w:tc>
      </w:tr>
      <w:tr w:rsidR="000E53BB" w:rsidRPr="000E53BB" w:rsidTr="000E53BB">
        <w:tc>
          <w:tcPr>
            <w:tcW w:w="3086" w:type="dxa"/>
            <w:shd w:val="clear" w:color="auto" w:fill="F7CAAC"/>
          </w:tcPr>
          <w:p w:rsidR="000E53BB" w:rsidRPr="000E53BB" w:rsidRDefault="000E53BB" w:rsidP="000E53BB">
            <w:pPr>
              <w:jc w:val="both"/>
              <w:rPr>
                <w:b/>
                <w:sz w:val="22"/>
              </w:rPr>
            </w:pPr>
            <w:r w:rsidRPr="000E53BB">
              <w:rPr>
                <w:b/>
              </w:rPr>
              <w:t>Prerekvizity, korekvizity, ekvivalence</w:t>
            </w:r>
          </w:p>
        </w:tc>
        <w:tc>
          <w:tcPr>
            <w:tcW w:w="6769" w:type="dxa"/>
            <w:gridSpan w:val="7"/>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Způsob ověření studijních výsledků</w:t>
            </w:r>
          </w:p>
        </w:tc>
        <w:tc>
          <w:tcPr>
            <w:tcW w:w="3406" w:type="dxa"/>
            <w:gridSpan w:val="4"/>
          </w:tcPr>
          <w:p w:rsidR="000E53BB" w:rsidRPr="000E53BB" w:rsidRDefault="000E53BB" w:rsidP="000E53BB">
            <w:pPr>
              <w:jc w:val="both"/>
            </w:pPr>
            <w:r w:rsidRPr="000E53BB">
              <w:t>zápočet, zkouška</w:t>
            </w:r>
          </w:p>
        </w:tc>
        <w:tc>
          <w:tcPr>
            <w:tcW w:w="2156" w:type="dxa"/>
            <w:shd w:val="clear" w:color="auto" w:fill="F7CAAC"/>
          </w:tcPr>
          <w:p w:rsidR="000E53BB" w:rsidRPr="000E53BB" w:rsidRDefault="000E53BB" w:rsidP="000E53BB">
            <w:pPr>
              <w:jc w:val="both"/>
              <w:rPr>
                <w:b/>
              </w:rPr>
            </w:pPr>
            <w:r w:rsidRPr="000E53BB">
              <w:rPr>
                <w:b/>
              </w:rPr>
              <w:t>Forma výuky</w:t>
            </w:r>
          </w:p>
        </w:tc>
        <w:tc>
          <w:tcPr>
            <w:tcW w:w="1207" w:type="dxa"/>
            <w:gridSpan w:val="2"/>
          </w:tcPr>
          <w:p w:rsidR="000E53BB" w:rsidRPr="000E53BB" w:rsidRDefault="000E53BB" w:rsidP="000E53BB">
            <w:pPr>
              <w:jc w:val="both"/>
            </w:pPr>
            <w:r w:rsidRPr="000E53BB">
              <w:t>Přednáška</w:t>
            </w:r>
            <w:r>
              <w:t>,</w:t>
            </w:r>
            <w:r w:rsidRPr="000E53BB">
              <w:t xml:space="preserve"> seminář</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Forma způsobu ověření studijních výsledků a další požadavky na studenta</w:t>
            </w:r>
          </w:p>
        </w:tc>
        <w:tc>
          <w:tcPr>
            <w:tcW w:w="6769" w:type="dxa"/>
            <w:gridSpan w:val="7"/>
            <w:tcBorders>
              <w:bottom w:val="nil"/>
            </w:tcBorders>
          </w:tcPr>
          <w:p w:rsidR="000E53BB" w:rsidRPr="000E53BB" w:rsidRDefault="000E53BB" w:rsidP="000E53BB">
            <w:pPr>
              <w:jc w:val="both"/>
            </w:pPr>
            <w:r w:rsidRPr="000E53BB">
              <w:t>Způsob zakončení předmětu – zápočet, zkouška</w:t>
            </w:r>
          </w:p>
          <w:p w:rsidR="000E53BB" w:rsidRPr="000E53BB" w:rsidRDefault="000E53BB" w:rsidP="000E53BB">
            <w:pPr>
              <w:jc w:val="both"/>
            </w:pPr>
            <w:r w:rsidRPr="000E53BB">
              <w:t>Požadavky na zápočet - vypracování seminární práce dle požadavků vyučujícího, 80% aktivní účast na seminářích.</w:t>
            </w:r>
          </w:p>
          <w:p w:rsidR="000E53BB" w:rsidRPr="000E53BB" w:rsidRDefault="000E53BB" w:rsidP="000E53BB">
            <w:pPr>
              <w:jc w:val="both"/>
            </w:pPr>
            <w:r w:rsidRPr="000E53BB">
              <w:t>Požadavky na zkoušku – ú</w:t>
            </w:r>
            <w:r w:rsidRPr="000E53BB">
              <w:rPr>
                <w:color w:val="000000"/>
                <w:shd w:val="clear" w:color="auto" w:fill="FFFFFF"/>
              </w:rPr>
              <w:t xml:space="preserve">spěšné absolvování písemného testu </w:t>
            </w:r>
            <w:r w:rsidRPr="000E53BB">
              <w:t>(získání min. 60% bodů), následuje ústní zkouška v rozsahu znalostí přednášek a seminářů.</w:t>
            </w:r>
          </w:p>
        </w:tc>
      </w:tr>
      <w:tr w:rsidR="000E53BB" w:rsidRPr="000E53BB" w:rsidTr="000E53BB">
        <w:trPr>
          <w:trHeight w:val="200"/>
        </w:trPr>
        <w:tc>
          <w:tcPr>
            <w:tcW w:w="9855" w:type="dxa"/>
            <w:gridSpan w:val="8"/>
            <w:tcBorders>
              <w:top w:val="nil"/>
            </w:tcBorders>
          </w:tcPr>
          <w:p w:rsidR="000E53BB" w:rsidRPr="000E53BB" w:rsidRDefault="000E53BB" w:rsidP="000E53BB">
            <w:pPr>
              <w:jc w:val="both"/>
            </w:pPr>
          </w:p>
        </w:tc>
      </w:tr>
      <w:tr w:rsidR="000E53BB" w:rsidRPr="000E53BB" w:rsidTr="000E53BB">
        <w:trPr>
          <w:trHeight w:val="197"/>
        </w:trPr>
        <w:tc>
          <w:tcPr>
            <w:tcW w:w="3086" w:type="dxa"/>
            <w:tcBorders>
              <w:top w:val="nil"/>
            </w:tcBorders>
            <w:shd w:val="clear" w:color="auto" w:fill="F7CAAC"/>
          </w:tcPr>
          <w:p w:rsidR="000E53BB" w:rsidRPr="000E53BB" w:rsidRDefault="000E53BB" w:rsidP="000E53BB">
            <w:pPr>
              <w:jc w:val="both"/>
              <w:rPr>
                <w:b/>
              </w:rPr>
            </w:pPr>
            <w:r w:rsidRPr="000E53BB">
              <w:rPr>
                <w:b/>
              </w:rPr>
              <w:t>Garant předmětu</w:t>
            </w:r>
          </w:p>
        </w:tc>
        <w:tc>
          <w:tcPr>
            <w:tcW w:w="6769" w:type="dxa"/>
            <w:gridSpan w:val="7"/>
            <w:tcBorders>
              <w:top w:val="nil"/>
            </w:tcBorders>
          </w:tcPr>
          <w:p w:rsidR="000E53BB" w:rsidRPr="000E53BB" w:rsidRDefault="000E53BB" w:rsidP="000E53BB">
            <w:pPr>
              <w:jc w:val="both"/>
            </w:pPr>
            <w:r w:rsidRPr="000E53BB">
              <w:t>Ing. Eliška Kozubíková, Ph.D.</w:t>
            </w:r>
          </w:p>
        </w:tc>
      </w:tr>
      <w:tr w:rsidR="000E53BB" w:rsidRPr="000E53BB" w:rsidTr="000E53BB">
        <w:trPr>
          <w:trHeight w:val="243"/>
        </w:trPr>
        <w:tc>
          <w:tcPr>
            <w:tcW w:w="3086" w:type="dxa"/>
            <w:tcBorders>
              <w:top w:val="nil"/>
            </w:tcBorders>
            <w:shd w:val="clear" w:color="auto" w:fill="F7CAAC"/>
          </w:tcPr>
          <w:p w:rsidR="000E53BB" w:rsidRPr="000E53BB" w:rsidRDefault="000E53BB" w:rsidP="000E53BB">
            <w:pPr>
              <w:jc w:val="both"/>
              <w:rPr>
                <w:b/>
              </w:rPr>
            </w:pPr>
            <w:r w:rsidRPr="000E53BB">
              <w:rPr>
                <w:b/>
              </w:rPr>
              <w:t>Zapojení garanta do výuky předmětu</w:t>
            </w:r>
          </w:p>
        </w:tc>
        <w:tc>
          <w:tcPr>
            <w:tcW w:w="6769" w:type="dxa"/>
            <w:gridSpan w:val="7"/>
            <w:tcBorders>
              <w:top w:val="nil"/>
            </w:tcBorders>
          </w:tcPr>
          <w:p w:rsidR="000E53BB" w:rsidRPr="000E53BB" w:rsidRDefault="000E53BB" w:rsidP="003E1CC0">
            <w:pPr>
              <w:jc w:val="both"/>
            </w:pPr>
            <w:r w:rsidRPr="000E53BB">
              <w:t xml:space="preserve">Garant se podílí na přednášení v rozsahu 100 %, dále stanovuje koncepci </w:t>
            </w:r>
            <w:r w:rsidR="003E1CC0">
              <w:t>seminářů</w:t>
            </w:r>
            <w:r w:rsidRPr="000E53BB">
              <w:t xml:space="preserve"> a dohlíží na jejich jednotné vedení.</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Vyučující</w:t>
            </w:r>
          </w:p>
        </w:tc>
        <w:tc>
          <w:tcPr>
            <w:tcW w:w="6769" w:type="dxa"/>
            <w:gridSpan w:val="7"/>
            <w:tcBorders>
              <w:bottom w:val="nil"/>
            </w:tcBorders>
          </w:tcPr>
          <w:p w:rsidR="000E53BB" w:rsidRPr="000E53BB" w:rsidRDefault="000E53BB" w:rsidP="000E53BB">
            <w:pPr>
              <w:jc w:val="both"/>
            </w:pPr>
            <w:r w:rsidRPr="000E53BB">
              <w:t>Ing. Eliška Kozubíková, Ph.D.</w:t>
            </w:r>
            <w:r>
              <w:t xml:space="preserve"> – přednášky</w:t>
            </w:r>
            <w:r w:rsidRPr="000E53BB">
              <w:t xml:space="preserve"> (100 %)</w:t>
            </w:r>
          </w:p>
        </w:tc>
      </w:tr>
      <w:tr w:rsidR="000E53BB" w:rsidRPr="000E53BB" w:rsidTr="000E53BB">
        <w:trPr>
          <w:trHeight w:val="250"/>
        </w:trPr>
        <w:tc>
          <w:tcPr>
            <w:tcW w:w="9855" w:type="dxa"/>
            <w:gridSpan w:val="8"/>
            <w:tcBorders>
              <w:top w:val="nil"/>
            </w:tcBorders>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Stručná anotace předmětu</w:t>
            </w:r>
          </w:p>
        </w:tc>
        <w:tc>
          <w:tcPr>
            <w:tcW w:w="6769" w:type="dxa"/>
            <w:gridSpan w:val="7"/>
            <w:tcBorders>
              <w:bottom w:val="nil"/>
            </w:tcBorders>
          </w:tcPr>
          <w:p w:rsidR="000E53BB" w:rsidRPr="000E53BB" w:rsidRDefault="000E53BB" w:rsidP="000E53BB">
            <w:pPr>
              <w:jc w:val="both"/>
            </w:pPr>
          </w:p>
        </w:tc>
      </w:tr>
      <w:tr w:rsidR="000E53BB" w:rsidRPr="000E53BB" w:rsidTr="000E53BB">
        <w:trPr>
          <w:trHeight w:val="3938"/>
        </w:trPr>
        <w:tc>
          <w:tcPr>
            <w:tcW w:w="9855" w:type="dxa"/>
            <w:gridSpan w:val="8"/>
            <w:tcBorders>
              <w:top w:val="nil"/>
              <w:bottom w:val="single" w:sz="12" w:space="0" w:color="auto"/>
            </w:tcBorders>
          </w:tcPr>
          <w:p w:rsidR="000E53BB" w:rsidRPr="000E53BB" w:rsidRDefault="000E53BB" w:rsidP="000E53BB">
            <w:pPr>
              <w:jc w:val="both"/>
            </w:pPr>
            <w:r w:rsidRPr="000E53BB">
              <w:t>Studiem předmětu Ekonomika veřejné správy získá posluchač přehled o funkčních a ekonomických vazbách ve veřejné správě. Výuka v rámci předmětu se nejdříve zabývá ekonomickým vymezením pojmu veřejná správa a jeho zasazením do struktury národního hospodářství. Detailně je dále rozebráno financování veřejné správy, pozornost je věnována veřejným rozpočtům na jednotlivých vládních úrovních a v organizacích zřizovaných veřejnou správou. Předmět se následně věnuje jednotlivým aspektům fungování institucí veřejné správy z ekonomického pohledu - zabývá se personální strukturou veřejné správy a odměňováním, seznamuje s materiálně-technickou stránkou veřejné správy, věnuje se rovněž problematice řízení a oblasti majetku. Tato témata jsou představena jak ve svém teoretickém pojetí, tak v praktickém na příkladu ve</w:t>
            </w:r>
            <w:r w:rsidR="008402BF">
              <w:t>řejné správy v České republice.</w:t>
            </w:r>
          </w:p>
          <w:p w:rsidR="000E53BB" w:rsidRPr="000E53BB" w:rsidRDefault="000E53BB" w:rsidP="004D784A">
            <w:pPr>
              <w:numPr>
                <w:ilvl w:val="0"/>
                <w:numId w:val="65"/>
              </w:numPr>
              <w:ind w:left="252" w:hanging="252"/>
              <w:contextualSpacing/>
              <w:jc w:val="both"/>
            </w:pPr>
            <w:r w:rsidRPr="000E53BB">
              <w:t>Veřejná správa jako odvětví národního hospodářství. Organizace veřejného sektoru</w:t>
            </w:r>
            <w:r w:rsidR="008402BF">
              <w:t>.</w:t>
            </w:r>
          </w:p>
          <w:p w:rsidR="000E53BB" w:rsidRPr="000E53BB" w:rsidRDefault="000E53BB" w:rsidP="004D784A">
            <w:pPr>
              <w:numPr>
                <w:ilvl w:val="0"/>
                <w:numId w:val="65"/>
              </w:numPr>
              <w:ind w:left="252" w:hanging="252"/>
              <w:contextualSpacing/>
              <w:jc w:val="both"/>
            </w:pPr>
            <w:r w:rsidRPr="000E53BB">
              <w:t>Veřejné statky jako základní argument pro existenci veřejného sektoru</w:t>
            </w:r>
            <w:r w:rsidR="008402BF">
              <w:t>.</w:t>
            </w:r>
          </w:p>
          <w:p w:rsidR="000E53BB" w:rsidRPr="000E53BB" w:rsidRDefault="000E53BB" w:rsidP="004D784A">
            <w:pPr>
              <w:numPr>
                <w:ilvl w:val="0"/>
                <w:numId w:val="65"/>
              </w:numPr>
              <w:ind w:left="252" w:hanging="252"/>
              <w:contextualSpacing/>
              <w:jc w:val="both"/>
            </w:pPr>
            <w:r w:rsidRPr="000E53BB">
              <w:t>Veřejná volba a rozhodování ve veřejném sektoru</w:t>
            </w:r>
            <w:r w:rsidR="008402BF">
              <w:t>.</w:t>
            </w:r>
          </w:p>
          <w:p w:rsidR="000E53BB" w:rsidRPr="000E53BB" w:rsidRDefault="000E53BB" w:rsidP="004D784A">
            <w:pPr>
              <w:numPr>
                <w:ilvl w:val="0"/>
                <w:numId w:val="65"/>
              </w:numPr>
              <w:ind w:left="252" w:hanging="252"/>
              <w:contextualSpacing/>
              <w:jc w:val="both"/>
            </w:pPr>
            <w:r w:rsidRPr="000E53BB">
              <w:t>Institucionální zabezpečení veřejné správy. Podmínky pro fungov</w:t>
            </w:r>
            <w:r w:rsidR="008402BF">
              <w:t>ání institucí ve veřejné správě.</w:t>
            </w:r>
          </w:p>
          <w:p w:rsidR="000E53BB" w:rsidRPr="000E53BB" w:rsidRDefault="000E53BB" w:rsidP="004D784A">
            <w:pPr>
              <w:numPr>
                <w:ilvl w:val="0"/>
                <w:numId w:val="65"/>
              </w:numPr>
              <w:ind w:left="252" w:hanging="252"/>
              <w:contextualSpacing/>
              <w:jc w:val="both"/>
            </w:pPr>
            <w:r w:rsidRPr="000E53BB">
              <w:t>Personální zajištění veřejné správy. Způsoby odměňování zaměstnanců ve veře</w:t>
            </w:r>
            <w:r w:rsidR="008402BF">
              <w:t>jné správě. Vzdělávání úředníků.</w:t>
            </w:r>
          </w:p>
          <w:p w:rsidR="000E53BB" w:rsidRPr="000E53BB" w:rsidRDefault="000E53BB" w:rsidP="004D784A">
            <w:pPr>
              <w:numPr>
                <w:ilvl w:val="0"/>
                <w:numId w:val="65"/>
              </w:numPr>
              <w:ind w:left="252" w:hanging="252"/>
              <w:contextualSpacing/>
              <w:jc w:val="both"/>
            </w:pPr>
            <w:r w:rsidRPr="000E53BB">
              <w:t>Materiálně-technická a informační strá</w:t>
            </w:r>
            <w:r w:rsidR="008402BF">
              <w:t>nka veřejné správy. eGovernment.</w:t>
            </w:r>
          </w:p>
          <w:p w:rsidR="000E53BB" w:rsidRPr="000E53BB" w:rsidRDefault="000E53BB" w:rsidP="004D784A">
            <w:pPr>
              <w:numPr>
                <w:ilvl w:val="0"/>
                <w:numId w:val="65"/>
              </w:numPr>
              <w:ind w:left="252" w:hanging="252"/>
              <w:contextualSpacing/>
              <w:jc w:val="both"/>
            </w:pPr>
            <w:r w:rsidRPr="000E53BB">
              <w:t>Řízení ve veřejné správě a manažerské metody uplatňované ve veřejné správě. Problematika veřejných služeb a jejich standardizace. Efektivnost veřejné správy</w:t>
            </w:r>
            <w:r w:rsidR="008402BF">
              <w:t>.</w:t>
            </w:r>
          </w:p>
          <w:p w:rsidR="000E53BB" w:rsidRPr="000E53BB" w:rsidRDefault="008402BF" w:rsidP="004D784A">
            <w:pPr>
              <w:numPr>
                <w:ilvl w:val="0"/>
                <w:numId w:val="65"/>
              </w:numPr>
              <w:ind w:left="252" w:hanging="252"/>
              <w:contextualSpacing/>
              <w:jc w:val="both"/>
            </w:pPr>
            <w:r>
              <w:t>Majetek veřejné správy.</w:t>
            </w:r>
          </w:p>
          <w:p w:rsidR="000E53BB" w:rsidRPr="000E53BB" w:rsidRDefault="000E53BB" w:rsidP="004D784A">
            <w:pPr>
              <w:numPr>
                <w:ilvl w:val="0"/>
                <w:numId w:val="65"/>
              </w:numPr>
              <w:ind w:left="252" w:hanging="252"/>
              <w:contextualSpacing/>
              <w:jc w:val="both"/>
            </w:pPr>
            <w:r w:rsidRPr="000E53BB">
              <w:t>Financování veřejné správy. Veřejné příjmy a veřejné výdaje. Rozpočtová soustava ČR – státní rozpočet, územní rozpočty, mimorozpočtové fondy</w:t>
            </w:r>
            <w:r w:rsidR="008402BF">
              <w:t>.</w:t>
            </w:r>
          </w:p>
          <w:p w:rsidR="000E53BB" w:rsidRPr="000E53BB" w:rsidRDefault="000E53BB" w:rsidP="004D784A">
            <w:pPr>
              <w:numPr>
                <w:ilvl w:val="0"/>
                <w:numId w:val="65"/>
              </w:numPr>
              <w:ind w:left="252" w:hanging="252"/>
              <w:contextualSpacing/>
              <w:jc w:val="both"/>
            </w:pPr>
            <w:r w:rsidRPr="000E53BB">
              <w:t>Organizace zřizované veřejnou správou a jejich hospodaření</w:t>
            </w:r>
            <w:r w:rsidR="008402BF">
              <w:t>.</w:t>
            </w:r>
          </w:p>
          <w:p w:rsidR="000E53BB" w:rsidRPr="000E53BB" w:rsidRDefault="000E53BB" w:rsidP="004D784A">
            <w:pPr>
              <w:numPr>
                <w:ilvl w:val="0"/>
                <w:numId w:val="65"/>
              </w:numPr>
              <w:ind w:left="252" w:hanging="252"/>
              <w:contextualSpacing/>
              <w:jc w:val="both"/>
            </w:pPr>
            <w:r w:rsidRPr="000E53BB">
              <w:t>Finanční kontrola ve veřejné správě</w:t>
            </w:r>
            <w:r w:rsidR="008402BF">
              <w:t>.</w:t>
            </w:r>
          </w:p>
          <w:p w:rsidR="000E53BB" w:rsidRPr="000E53BB" w:rsidRDefault="000E53BB" w:rsidP="004D784A">
            <w:pPr>
              <w:numPr>
                <w:ilvl w:val="0"/>
                <w:numId w:val="65"/>
              </w:numPr>
              <w:ind w:left="252" w:hanging="252"/>
              <w:contextualSpacing/>
              <w:jc w:val="both"/>
            </w:pPr>
            <w:r w:rsidRPr="000E53BB">
              <w:t>Etika ve veřejné správě</w:t>
            </w:r>
            <w:r w:rsidR="008402BF">
              <w:t>.</w:t>
            </w:r>
          </w:p>
        </w:tc>
      </w:tr>
      <w:tr w:rsidR="000E53BB" w:rsidRPr="000E53BB" w:rsidTr="000E53BB">
        <w:trPr>
          <w:trHeight w:val="265"/>
        </w:trPr>
        <w:tc>
          <w:tcPr>
            <w:tcW w:w="3653" w:type="dxa"/>
            <w:gridSpan w:val="2"/>
            <w:tcBorders>
              <w:top w:val="nil"/>
            </w:tcBorders>
            <w:shd w:val="clear" w:color="auto" w:fill="F7CAAC"/>
          </w:tcPr>
          <w:p w:rsidR="000E53BB" w:rsidRPr="000E53BB" w:rsidRDefault="000E53BB" w:rsidP="000E53BB">
            <w:pPr>
              <w:jc w:val="both"/>
            </w:pPr>
            <w:r w:rsidRPr="000E53BB">
              <w:rPr>
                <w:b/>
              </w:rPr>
              <w:t>Studijní literatura a studijní pomůcky</w:t>
            </w:r>
          </w:p>
        </w:tc>
        <w:tc>
          <w:tcPr>
            <w:tcW w:w="6202" w:type="dxa"/>
            <w:gridSpan w:val="6"/>
            <w:tcBorders>
              <w:top w:val="nil"/>
              <w:bottom w:val="nil"/>
            </w:tcBorders>
          </w:tcPr>
          <w:p w:rsidR="000E53BB" w:rsidRPr="000E53BB" w:rsidRDefault="000E53BB" w:rsidP="000E53BB">
            <w:pPr>
              <w:jc w:val="both"/>
            </w:pPr>
          </w:p>
        </w:tc>
      </w:tr>
      <w:tr w:rsidR="000E53BB" w:rsidRPr="000E53BB" w:rsidTr="008B1055">
        <w:trPr>
          <w:trHeight w:val="1119"/>
        </w:trPr>
        <w:tc>
          <w:tcPr>
            <w:tcW w:w="9855" w:type="dxa"/>
            <w:gridSpan w:val="8"/>
            <w:tcBorders>
              <w:top w:val="nil"/>
            </w:tcBorders>
          </w:tcPr>
          <w:p w:rsidR="000E53BB" w:rsidRPr="000E53BB" w:rsidRDefault="000E53BB" w:rsidP="000E53BB">
            <w:pPr>
              <w:jc w:val="both"/>
              <w:rPr>
                <w:b/>
              </w:rPr>
            </w:pPr>
            <w:r w:rsidRPr="000E53BB">
              <w:rPr>
                <w:b/>
              </w:rPr>
              <w:t>Povinná literatura</w:t>
            </w:r>
          </w:p>
          <w:p w:rsidR="000E53BB" w:rsidRPr="000E53BB" w:rsidRDefault="000E53BB" w:rsidP="000E53BB">
            <w:pPr>
              <w:jc w:val="both"/>
            </w:pPr>
            <w:r w:rsidRPr="000E53BB">
              <w:t xml:space="preserve">HALÁSEK, D. </w:t>
            </w:r>
            <w:r w:rsidRPr="000E53BB">
              <w:rPr>
                <w:i/>
              </w:rPr>
              <w:t>Veřejná ekonomika</w:t>
            </w:r>
            <w:r w:rsidRPr="000E53BB">
              <w:t>. 3., přeprac. a dopl. vyd. Dolní Životice: Optys, 2012, 95 s. ISBN 978-80-85819-80-9.</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HAMERNÍKOVÁ, B. </w:t>
            </w:r>
            <w:r w:rsidRPr="000E53BB">
              <w:rPr>
                <w:rFonts w:ascii="Open Sans" w:hAnsi="Open Sans"/>
                <w:i/>
                <w:color w:val="000000"/>
                <w:shd w:val="clear" w:color="auto" w:fill="FFFFFF"/>
              </w:rPr>
              <w:t>Veřejné finance: vybrané problémy</w:t>
            </w:r>
            <w:r w:rsidRPr="000E53BB">
              <w:rPr>
                <w:rFonts w:ascii="Open Sans" w:hAnsi="Open Sans"/>
                <w:color w:val="000000"/>
                <w:shd w:val="clear" w:color="auto" w:fill="FFFFFF"/>
              </w:rPr>
              <w:t>. Praha: Wolters Kluwer, 2017. 162 s. ISBN 978-80-7552-2.</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MAAYTOVÁ, A., OCHRANA</w:t>
            </w:r>
            <w:r>
              <w:rPr>
                <w:rFonts w:ascii="Open Sans" w:hAnsi="Open Sans"/>
                <w:color w:val="000000"/>
                <w:shd w:val="clear" w:color="auto" w:fill="FFFFFF"/>
              </w:rPr>
              <w:t>, F.,</w:t>
            </w:r>
            <w:r w:rsidRPr="000E53BB">
              <w:rPr>
                <w:rFonts w:ascii="Open Sans" w:hAnsi="Open Sans"/>
                <w:color w:val="000000"/>
                <w:shd w:val="clear" w:color="auto" w:fill="FFFFFF"/>
              </w:rPr>
              <w:t xml:space="preserve"> PAVEL</w:t>
            </w:r>
            <w:r>
              <w:rPr>
                <w:rFonts w:ascii="Open Sans" w:hAnsi="Open Sans"/>
                <w:color w:val="000000"/>
                <w:shd w:val="clear" w:color="auto" w:fill="FFFFFF"/>
              </w:rPr>
              <w:t>, J</w:t>
            </w:r>
            <w:r w:rsidRPr="000E53BB">
              <w:rPr>
                <w:rFonts w:ascii="Open Sans" w:hAnsi="Open Sans"/>
                <w:color w:val="000000"/>
                <w:shd w:val="clear" w:color="auto" w:fill="FFFFFF"/>
              </w:rPr>
              <w:t xml:space="preserve">. </w:t>
            </w:r>
            <w:r w:rsidRPr="000E53BB">
              <w:rPr>
                <w:rFonts w:ascii="Open Sans" w:hAnsi="Open Sans"/>
                <w:i/>
                <w:color w:val="000000"/>
                <w:shd w:val="clear" w:color="auto" w:fill="FFFFFF"/>
              </w:rPr>
              <w:t>Veřejné finance v teorii a praxi</w:t>
            </w:r>
            <w:r w:rsidRPr="000E53BB">
              <w:rPr>
                <w:rFonts w:ascii="Open Sans" w:hAnsi="Open Sans"/>
                <w:color w:val="000000"/>
                <w:shd w:val="clear" w:color="auto" w:fill="FFFFFF"/>
              </w:rPr>
              <w:t>. Praha: Grada, 2015, 208 s. ISBN 978-80-247-5561-8.</w:t>
            </w:r>
          </w:p>
          <w:p w:rsidR="000E53BB" w:rsidRPr="000E53BB" w:rsidRDefault="000E53BB" w:rsidP="000E53BB">
            <w:pPr>
              <w:jc w:val="both"/>
            </w:pPr>
            <w:r w:rsidRPr="000E53BB">
              <w:t xml:space="preserve">NAHODIL, F. </w:t>
            </w:r>
            <w:r w:rsidRPr="000E53BB">
              <w:rPr>
                <w:i/>
              </w:rPr>
              <w:t>Veřejná správa a financování veřejného sektoru</w:t>
            </w:r>
            <w:r w:rsidRPr="000E53BB">
              <w:t>. Plzeň: Vydavatelství a nakladatelství Aleš Čeněk, 2014, 366 s. ISBN 978-80-7380-536-4.</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POMAHAČ, R. </w:t>
            </w:r>
            <w:r w:rsidRPr="000E53BB">
              <w:rPr>
                <w:rFonts w:ascii="Open Sans" w:hAnsi="Open Sans"/>
                <w:i/>
                <w:color w:val="000000"/>
                <w:shd w:val="clear" w:color="auto" w:fill="FFFFFF"/>
              </w:rPr>
              <w:t>Veřejná správa</w:t>
            </w:r>
            <w:r w:rsidRPr="000E53BB">
              <w:rPr>
                <w:rFonts w:ascii="Open Sans" w:hAnsi="Open Sans"/>
                <w:color w:val="000000"/>
                <w:shd w:val="clear" w:color="auto" w:fill="FFFFFF"/>
              </w:rPr>
              <w:t>. Praha: C.H. Beck, 2013, 315 s. ISBN 978-80-7400-447-6.</w:t>
            </w:r>
          </w:p>
          <w:p w:rsidR="000E53BB" w:rsidRPr="000E53BB" w:rsidRDefault="000E53BB" w:rsidP="000E53BB">
            <w:pPr>
              <w:shd w:val="clear" w:color="auto" w:fill="FFFFFF"/>
            </w:pPr>
            <w:r w:rsidRPr="000E53BB">
              <w:t xml:space="preserve">Studijní opory e-learningového kurzu na LMS Moodle dostupné na </w:t>
            </w:r>
            <w:hyperlink r:id="rId63" w:history="1">
              <w:r w:rsidRPr="000E53BB">
                <w:rPr>
                  <w:color w:val="0000FF"/>
                  <w:u w:val="single"/>
                </w:rPr>
                <w:t>http://vyuka.fame.utb.cz</w:t>
              </w:r>
            </w:hyperlink>
            <w:r w:rsidRPr="000E53BB">
              <w:t xml:space="preserve"> </w:t>
            </w:r>
          </w:p>
          <w:p w:rsidR="000E53BB" w:rsidRPr="000E53BB" w:rsidRDefault="000E53BB" w:rsidP="000E53BB">
            <w:pPr>
              <w:jc w:val="both"/>
              <w:rPr>
                <w:b/>
              </w:rPr>
            </w:pPr>
            <w:r w:rsidRPr="000E53BB">
              <w:rPr>
                <w:b/>
              </w:rPr>
              <w:t>Doporučená literatura</w:t>
            </w:r>
          </w:p>
          <w:p w:rsidR="000E53BB" w:rsidRPr="000E53BB" w:rsidRDefault="000E53BB" w:rsidP="000E53BB">
            <w:pPr>
              <w:jc w:val="both"/>
            </w:pPr>
            <w:r w:rsidRPr="000E53BB">
              <w:t xml:space="preserve">GRUBER, J. </w:t>
            </w:r>
            <w:r w:rsidRPr="000E53BB">
              <w:rPr>
                <w:i/>
              </w:rPr>
              <w:t>Public finance and public policy</w:t>
            </w:r>
            <w:r w:rsidRPr="000E53BB">
              <w:t>. 3rd ed. New York: Worth Publishers, 2011</w:t>
            </w:r>
            <w:r>
              <w:t>.</w:t>
            </w:r>
            <w:r w:rsidRPr="000E53BB">
              <w:t xml:space="preserve"> ISBN 978-1-4292-1949-5. Dostupné také z: http://www.loc.gov/catdir/enhancements/fy1110/2009940261-d.html</w:t>
            </w:r>
          </w:p>
          <w:p w:rsidR="000E53BB" w:rsidRPr="000E53BB" w:rsidRDefault="000E53BB" w:rsidP="000E53BB">
            <w:pPr>
              <w:jc w:val="both"/>
            </w:pPr>
            <w:r w:rsidRPr="000E53BB">
              <w:t xml:space="preserve">POSPÍŠIL, R. </w:t>
            </w:r>
            <w:r w:rsidRPr="000E53BB">
              <w:rPr>
                <w:i/>
              </w:rPr>
              <w:t>Veřejná ekonomika: současnost a perspektiva</w:t>
            </w:r>
            <w:r w:rsidRPr="000E53BB">
              <w:t>. Praha: Professional Publishing, 2013</w:t>
            </w:r>
            <w:r>
              <w:t>,</w:t>
            </w:r>
            <w:r w:rsidRPr="000E53BB">
              <w:t xml:space="preserve"> 195 s. ISBN 978-80-7431-112-3.</w:t>
            </w:r>
          </w:p>
          <w:p w:rsidR="000E53BB" w:rsidRPr="000E53BB" w:rsidRDefault="000E53BB" w:rsidP="000E53BB">
            <w:pPr>
              <w:jc w:val="both"/>
            </w:pPr>
            <w:r w:rsidRPr="000E53BB">
              <w:lastRenderedPageBreak/>
              <w:t>PROVAZNÍKOVÁ, R</w:t>
            </w:r>
            <w:r w:rsidRPr="000E53BB">
              <w:rPr>
                <w:i/>
              </w:rPr>
              <w:t>. Financování měst, obcí a regionů: teorie a praxe</w:t>
            </w:r>
            <w:r w:rsidRPr="000E53BB">
              <w:t>. 3. aktualizované a rozšířené vydání. Praha: Grada, 2015, 280 s. ISBN 978-80-247-5608-0.</w:t>
            </w:r>
          </w:p>
          <w:p w:rsidR="000E53BB" w:rsidRPr="000E53BB" w:rsidRDefault="000E53BB" w:rsidP="000E53BB">
            <w:pPr>
              <w:jc w:val="both"/>
            </w:pPr>
            <w:r w:rsidRPr="000E53BB">
              <w:t>ROSEN, H. S.</w:t>
            </w:r>
            <w:r w:rsidR="008B1055">
              <w:t>,</w:t>
            </w:r>
            <w:r w:rsidRPr="000E53BB">
              <w:t xml:space="preserve"> GAYER</w:t>
            </w:r>
            <w:r w:rsidR="008B1055">
              <w:t>, T</w:t>
            </w:r>
            <w:r w:rsidRPr="000E53BB">
              <w:t xml:space="preserve">. </w:t>
            </w:r>
            <w:r w:rsidRPr="000E53BB">
              <w:rPr>
                <w:i/>
              </w:rPr>
              <w:t>Public finance</w:t>
            </w:r>
            <w:r w:rsidRPr="000E53BB">
              <w:t>. 9th ed. New York: McGraw-Hill Higher Education, 2010, 595 s. ISBN 978-0-07-351135-1.</w:t>
            </w:r>
          </w:p>
          <w:p w:rsidR="000E53BB" w:rsidRPr="000E53BB" w:rsidRDefault="000E53BB" w:rsidP="008B1055">
            <w:pPr>
              <w:jc w:val="both"/>
            </w:pPr>
            <w:r w:rsidRPr="000E53BB">
              <w:t xml:space="preserve">STIGLITZ, J. E. </w:t>
            </w:r>
            <w:r w:rsidRPr="000E53BB">
              <w:rPr>
                <w:i/>
              </w:rPr>
              <w:t>Ekonomie veřejného sektoru</w:t>
            </w:r>
            <w:r w:rsidRPr="000E53BB">
              <w:t>. Praha: Grada, 1997, 661 s. ISBN 80-7169-454-1.</w:t>
            </w:r>
          </w:p>
        </w:tc>
      </w:tr>
      <w:tr w:rsidR="000E53BB" w:rsidRP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0E53BB" w:rsidRDefault="000E53BB" w:rsidP="000E53BB">
            <w:pPr>
              <w:jc w:val="center"/>
              <w:rPr>
                <w:b/>
              </w:rPr>
            </w:pPr>
            <w:r w:rsidRPr="000E53BB">
              <w:rPr>
                <w:b/>
              </w:rPr>
              <w:lastRenderedPageBreak/>
              <w:t>Informace ke kombinované nebo distanční formě</w:t>
            </w:r>
          </w:p>
        </w:tc>
      </w:tr>
      <w:tr w:rsidR="000E53BB" w:rsidRPr="000E53BB" w:rsidTr="000E53BB">
        <w:tc>
          <w:tcPr>
            <w:tcW w:w="4787" w:type="dxa"/>
            <w:gridSpan w:val="3"/>
            <w:tcBorders>
              <w:top w:val="single" w:sz="2" w:space="0" w:color="auto"/>
            </w:tcBorders>
            <w:shd w:val="clear" w:color="auto" w:fill="F7CAAC"/>
          </w:tcPr>
          <w:p w:rsidR="000E53BB" w:rsidRPr="000E53BB" w:rsidRDefault="000E53BB" w:rsidP="000E53BB">
            <w:pPr>
              <w:jc w:val="both"/>
            </w:pPr>
            <w:r w:rsidRPr="000E53BB">
              <w:rPr>
                <w:b/>
              </w:rPr>
              <w:t>Rozsah konzultací (soustředění)</w:t>
            </w:r>
          </w:p>
        </w:tc>
        <w:tc>
          <w:tcPr>
            <w:tcW w:w="889" w:type="dxa"/>
            <w:tcBorders>
              <w:top w:val="single" w:sz="2" w:space="0" w:color="auto"/>
            </w:tcBorders>
          </w:tcPr>
          <w:p w:rsidR="000E53BB" w:rsidRPr="000E53BB" w:rsidRDefault="000E53BB" w:rsidP="000E53BB">
            <w:pPr>
              <w:jc w:val="both"/>
            </w:pPr>
            <w:r w:rsidRPr="000E53BB">
              <w:t>15</w:t>
            </w:r>
          </w:p>
        </w:tc>
        <w:tc>
          <w:tcPr>
            <w:tcW w:w="4179" w:type="dxa"/>
            <w:gridSpan w:val="4"/>
            <w:tcBorders>
              <w:top w:val="single" w:sz="2" w:space="0" w:color="auto"/>
            </w:tcBorders>
            <w:shd w:val="clear" w:color="auto" w:fill="F7CAAC"/>
          </w:tcPr>
          <w:p w:rsidR="000E53BB" w:rsidRPr="000E53BB" w:rsidRDefault="000E53BB" w:rsidP="000E53BB">
            <w:pPr>
              <w:jc w:val="both"/>
              <w:rPr>
                <w:b/>
              </w:rPr>
            </w:pPr>
            <w:r w:rsidRPr="000E53BB">
              <w:rPr>
                <w:b/>
              </w:rPr>
              <w:t xml:space="preserve">hodin </w:t>
            </w:r>
          </w:p>
        </w:tc>
      </w:tr>
      <w:tr w:rsidR="000E53BB" w:rsidRPr="000E53BB" w:rsidTr="000E53BB">
        <w:tc>
          <w:tcPr>
            <w:tcW w:w="9855" w:type="dxa"/>
            <w:gridSpan w:val="8"/>
            <w:shd w:val="clear" w:color="auto" w:fill="F7CAAC"/>
          </w:tcPr>
          <w:p w:rsidR="000E53BB" w:rsidRPr="000E53BB" w:rsidRDefault="000E53BB" w:rsidP="000E53BB">
            <w:pPr>
              <w:jc w:val="both"/>
              <w:rPr>
                <w:b/>
              </w:rPr>
            </w:pPr>
            <w:r w:rsidRPr="000E53BB">
              <w:rPr>
                <w:b/>
              </w:rPr>
              <w:t>Informace o způsobu kontaktu s vyučujícím</w:t>
            </w:r>
          </w:p>
        </w:tc>
      </w:tr>
      <w:tr w:rsidR="000E53BB" w:rsidRPr="000E53BB" w:rsidTr="008B1055">
        <w:trPr>
          <w:trHeight w:val="663"/>
        </w:trPr>
        <w:tc>
          <w:tcPr>
            <w:tcW w:w="9855" w:type="dxa"/>
            <w:gridSpan w:val="8"/>
          </w:tcPr>
          <w:p w:rsidR="000E53BB" w:rsidRPr="000E53BB" w:rsidRDefault="000E53BB" w:rsidP="008B1055">
            <w:pPr>
              <w:jc w:val="both"/>
            </w:pPr>
            <w:r w:rsidRPr="000E53B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055" w:rsidTr="00C85608">
        <w:tc>
          <w:tcPr>
            <w:tcW w:w="9855" w:type="dxa"/>
            <w:gridSpan w:val="8"/>
            <w:tcBorders>
              <w:bottom w:val="double" w:sz="4" w:space="0" w:color="auto"/>
            </w:tcBorders>
            <w:shd w:val="clear" w:color="auto" w:fill="BDD6EE"/>
          </w:tcPr>
          <w:p w:rsidR="008B1055" w:rsidRDefault="008B1055" w:rsidP="00C85608">
            <w:pPr>
              <w:jc w:val="both"/>
              <w:rPr>
                <w:b/>
                <w:sz w:val="28"/>
              </w:rPr>
            </w:pPr>
            <w:r>
              <w:lastRenderedPageBreak/>
              <w:br w:type="page"/>
            </w:r>
            <w:r>
              <w:rPr>
                <w:b/>
                <w:sz w:val="28"/>
              </w:rPr>
              <w:t>B-III – Charakteristika studijního předmětu</w:t>
            </w:r>
          </w:p>
        </w:tc>
      </w:tr>
      <w:tr w:rsidR="008B1055" w:rsidTr="00C85608">
        <w:tc>
          <w:tcPr>
            <w:tcW w:w="3086" w:type="dxa"/>
            <w:tcBorders>
              <w:top w:val="double" w:sz="4" w:space="0" w:color="auto"/>
            </w:tcBorders>
            <w:shd w:val="clear" w:color="auto" w:fill="F7CAAC"/>
          </w:tcPr>
          <w:p w:rsidR="008B1055" w:rsidRDefault="008B1055" w:rsidP="00C85608">
            <w:pPr>
              <w:jc w:val="both"/>
              <w:rPr>
                <w:b/>
              </w:rPr>
            </w:pPr>
            <w:r>
              <w:rPr>
                <w:b/>
              </w:rPr>
              <w:t>Název studijního předmětu</w:t>
            </w:r>
          </w:p>
        </w:tc>
        <w:tc>
          <w:tcPr>
            <w:tcW w:w="6769" w:type="dxa"/>
            <w:gridSpan w:val="7"/>
            <w:tcBorders>
              <w:top w:val="double" w:sz="4" w:space="0" w:color="auto"/>
            </w:tcBorders>
          </w:tcPr>
          <w:p w:rsidR="008B1055" w:rsidRDefault="008B1055" w:rsidP="00C85608">
            <w:pPr>
              <w:jc w:val="both"/>
            </w:pPr>
            <w:r w:rsidRPr="00214BA7">
              <w:t>Systém řízení Baťa</w:t>
            </w:r>
          </w:p>
        </w:tc>
      </w:tr>
      <w:tr w:rsidR="008B1055" w:rsidTr="00C85608">
        <w:trPr>
          <w:trHeight w:val="249"/>
        </w:trPr>
        <w:tc>
          <w:tcPr>
            <w:tcW w:w="3086" w:type="dxa"/>
            <w:shd w:val="clear" w:color="auto" w:fill="F7CAAC"/>
          </w:tcPr>
          <w:p w:rsidR="008B1055" w:rsidRDefault="008B1055" w:rsidP="00C85608">
            <w:pPr>
              <w:jc w:val="both"/>
              <w:rPr>
                <w:b/>
              </w:rPr>
            </w:pPr>
            <w:r>
              <w:rPr>
                <w:b/>
              </w:rPr>
              <w:t>Typ předmětu</w:t>
            </w:r>
          </w:p>
        </w:tc>
        <w:tc>
          <w:tcPr>
            <w:tcW w:w="3406" w:type="dxa"/>
            <w:gridSpan w:val="4"/>
          </w:tcPr>
          <w:p w:rsidR="008B1055" w:rsidRDefault="008B1055" w:rsidP="00C85608">
            <w:pPr>
              <w:jc w:val="both"/>
            </w:pPr>
            <w:r>
              <w:t>povinně volitelný „PV“</w:t>
            </w:r>
          </w:p>
        </w:tc>
        <w:tc>
          <w:tcPr>
            <w:tcW w:w="2695" w:type="dxa"/>
            <w:gridSpan w:val="2"/>
            <w:shd w:val="clear" w:color="auto" w:fill="F7CAAC"/>
          </w:tcPr>
          <w:p w:rsidR="008B1055" w:rsidRDefault="008B1055" w:rsidP="00C85608">
            <w:pPr>
              <w:jc w:val="both"/>
            </w:pPr>
            <w:r>
              <w:rPr>
                <w:b/>
              </w:rPr>
              <w:t>doporučený ročník / semestr</w:t>
            </w:r>
          </w:p>
        </w:tc>
        <w:tc>
          <w:tcPr>
            <w:tcW w:w="668" w:type="dxa"/>
          </w:tcPr>
          <w:p w:rsidR="008B1055" w:rsidRDefault="008B1055" w:rsidP="00C85608">
            <w:pPr>
              <w:jc w:val="both"/>
            </w:pPr>
            <w:r>
              <w:t>2,3/Z</w:t>
            </w:r>
          </w:p>
        </w:tc>
      </w:tr>
      <w:tr w:rsidR="008B1055" w:rsidTr="00C85608">
        <w:tc>
          <w:tcPr>
            <w:tcW w:w="3086" w:type="dxa"/>
            <w:shd w:val="clear" w:color="auto" w:fill="F7CAAC"/>
          </w:tcPr>
          <w:p w:rsidR="008B1055" w:rsidRDefault="008B1055" w:rsidP="00C85608">
            <w:pPr>
              <w:jc w:val="both"/>
              <w:rPr>
                <w:b/>
              </w:rPr>
            </w:pPr>
            <w:r>
              <w:rPr>
                <w:b/>
              </w:rPr>
              <w:t>Rozsah studijního předmětu</w:t>
            </w:r>
          </w:p>
        </w:tc>
        <w:tc>
          <w:tcPr>
            <w:tcW w:w="1701" w:type="dxa"/>
            <w:gridSpan w:val="2"/>
          </w:tcPr>
          <w:p w:rsidR="008B1055" w:rsidRDefault="008B1055" w:rsidP="00C85608">
            <w:pPr>
              <w:jc w:val="both"/>
            </w:pPr>
            <w:r>
              <w:t>13p + 13s</w:t>
            </w:r>
          </w:p>
        </w:tc>
        <w:tc>
          <w:tcPr>
            <w:tcW w:w="889" w:type="dxa"/>
            <w:shd w:val="clear" w:color="auto" w:fill="F7CAAC"/>
          </w:tcPr>
          <w:p w:rsidR="008B1055" w:rsidRDefault="008B1055" w:rsidP="00C85608">
            <w:pPr>
              <w:jc w:val="both"/>
              <w:rPr>
                <w:b/>
              </w:rPr>
            </w:pPr>
            <w:r>
              <w:rPr>
                <w:b/>
              </w:rPr>
              <w:t xml:space="preserve">hod. </w:t>
            </w:r>
          </w:p>
        </w:tc>
        <w:tc>
          <w:tcPr>
            <w:tcW w:w="816" w:type="dxa"/>
          </w:tcPr>
          <w:p w:rsidR="008B1055" w:rsidRDefault="008B1055" w:rsidP="00C85608">
            <w:pPr>
              <w:jc w:val="both"/>
            </w:pPr>
            <w:r>
              <w:t>26</w:t>
            </w:r>
          </w:p>
        </w:tc>
        <w:tc>
          <w:tcPr>
            <w:tcW w:w="2156" w:type="dxa"/>
            <w:shd w:val="clear" w:color="auto" w:fill="F7CAAC"/>
          </w:tcPr>
          <w:p w:rsidR="008B1055" w:rsidRDefault="008B1055" w:rsidP="00C85608">
            <w:pPr>
              <w:jc w:val="both"/>
              <w:rPr>
                <w:b/>
              </w:rPr>
            </w:pPr>
            <w:r>
              <w:rPr>
                <w:b/>
              </w:rPr>
              <w:t>kreditů</w:t>
            </w:r>
          </w:p>
        </w:tc>
        <w:tc>
          <w:tcPr>
            <w:tcW w:w="1207" w:type="dxa"/>
            <w:gridSpan w:val="2"/>
          </w:tcPr>
          <w:p w:rsidR="008B1055" w:rsidRDefault="008B1055" w:rsidP="00C85608">
            <w:pPr>
              <w:jc w:val="both"/>
            </w:pPr>
            <w:r>
              <w:t>3</w:t>
            </w:r>
          </w:p>
        </w:tc>
      </w:tr>
      <w:tr w:rsidR="008B1055" w:rsidTr="00C85608">
        <w:tc>
          <w:tcPr>
            <w:tcW w:w="3086" w:type="dxa"/>
            <w:shd w:val="clear" w:color="auto" w:fill="F7CAAC"/>
          </w:tcPr>
          <w:p w:rsidR="008B1055" w:rsidRDefault="008B1055" w:rsidP="00C85608">
            <w:pPr>
              <w:jc w:val="both"/>
              <w:rPr>
                <w:b/>
                <w:sz w:val="22"/>
              </w:rPr>
            </w:pPr>
            <w:r>
              <w:rPr>
                <w:b/>
              </w:rPr>
              <w:t>Prerekvizity, korekvizity, ekvivalence</w:t>
            </w:r>
          </w:p>
        </w:tc>
        <w:tc>
          <w:tcPr>
            <w:tcW w:w="6769" w:type="dxa"/>
            <w:gridSpan w:val="7"/>
          </w:tcPr>
          <w:p w:rsidR="008B1055" w:rsidRDefault="008B1055" w:rsidP="00C85608">
            <w:pPr>
              <w:jc w:val="both"/>
            </w:pPr>
          </w:p>
        </w:tc>
      </w:tr>
      <w:tr w:rsidR="008B1055" w:rsidTr="00C85608">
        <w:tc>
          <w:tcPr>
            <w:tcW w:w="3086" w:type="dxa"/>
            <w:shd w:val="clear" w:color="auto" w:fill="F7CAAC"/>
          </w:tcPr>
          <w:p w:rsidR="008B1055" w:rsidRDefault="008B1055" w:rsidP="00C85608">
            <w:pPr>
              <w:jc w:val="both"/>
              <w:rPr>
                <w:b/>
              </w:rPr>
            </w:pPr>
            <w:r>
              <w:rPr>
                <w:b/>
              </w:rPr>
              <w:t>Způsob ověření studijních výsledků</w:t>
            </w:r>
          </w:p>
        </w:tc>
        <w:tc>
          <w:tcPr>
            <w:tcW w:w="3406" w:type="dxa"/>
            <w:gridSpan w:val="4"/>
          </w:tcPr>
          <w:p w:rsidR="008B1055" w:rsidRDefault="008B1055" w:rsidP="00C85608">
            <w:pPr>
              <w:jc w:val="both"/>
            </w:pPr>
            <w:r>
              <w:t>klasifikovaný zápočet</w:t>
            </w:r>
          </w:p>
        </w:tc>
        <w:tc>
          <w:tcPr>
            <w:tcW w:w="2156" w:type="dxa"/>
            <w:shd w:val="clear" w:color="auto" w:fill="F7CAAC"/>
          </w:tcPr>
          <w:p w:rsidR="008B1055" w:rsidRDefault="008B1055" w:rsidP="00C85608">
            <w:pPr>
              <w:jc w:val="both"/>
              <w:rPr>
                <w:b/>
              </w:rPr>
            </w:pPr>
            <w:r>
              <w:rPr>
                <w:b/>
              </w:rPr>
              <w:t>Forma výuky</w:t>
            </w:r>
          </w:p>
        </w:tc>
        <w:tc>
          <w:tcPr>
            <w:tcW w:w="1207" w:type="dxa"/>
            <w:gridSpan w:val="2"/>
          </w:tcPr>
          <w:p w:rsidR="008B1055" w:rsidRDefault="008B1055" w:rsidP="00C85608">
            <w:pPr>
              <w:jc w:val="both"/>
            </w:pPr>
            <w:r>
              <w:t>přednáška, seminář</w:t>
            </w:r>
          </w:p>
        </w:tc>
      </w:tr>
      <w:tr w:rsidR="008B1055" w:rsidTr="00C85608">
        <w:tc>
          <w:tcPr>
            <w:tcW w:w="3086" w:type="dxa"/>
            <w:shd w:val="clear" w:color="auto" w:fill="F7CAAC"/>
          </w:tcPr>
          <w:p w:rsidR="008B1055" w:rsidRDefault="008B1055" w:rsidP="00C85608">
            <w:pPr>
              <w:jc w:val="both"/>
              <w:rPr>
                <w:b/>
              </w:rPr>
            </w:pPr>
            <w:r>
              <w:rPr>
                <w:b/>
              </w:rPr>
              <w:t>Forma způsobu ověření studijních výsledků a další požadavky na studenta</w:t>
            </w:r>
          </w:p>
        </w:tc>
        <w:tc>
          <w:tcPr>
            <w:tcW w:w="6769" w:type="dxa"/>
            <w:gridSpan w:val="7"/>
            <w:tcBorders>
              <w:bottom w:val="nil"/>
            </w:tcBorders>
          </w:tcPr>
          <w:p w:rsidR="008B1055" w:rsidRPr="003E410E" w:rsidRDefault="008B1055" w:rsidP="00C85608">
            <w:pPr>
              <w:jc w:val="both"/>
            </w:pPr>
            <w:r w:rsidRPr="003E410E">
              <w:t>Způsob zakončení předmětu - klasifikovaný zápočet</w:t>
            </w:r>
          </w:p>
          <w:p w:rsidR="008B1055" w:rsidRPr="003E410E" w:rsidRDefault="008B1055" w:rsidP="00C85608">
            <w:pPr>
              <w:jc w:val="both"/>
            </w:pPr>
            <w:r>
              <w:t>Požadavky na klasifikovaný zápočet</w:t>
            </w:r>
            <w:r w:rsidRPr="003E410E">
              <w:t>:</w:t>
            </w:r>
            <w:r>
              <w:t xml:space="preserve"> </w:t>
            </w:r>
            <w:r w:rsidRPr="003E410E">
              <w:t>Zpracování, prezentace a odevzdání seminární práce na zadané téma (3 - 5 stran).</w:t>
            </w:r>
            <w:r>
              <w:t xml:space="preserve"> </w:t>
            </w:r>
            <w:r w:rsidRPr="003E410E">
              <w:t>Vypracování písemného testu na konci semestru.</w:t>
            </w:r>
          </w:p>
        </w:tc>
      </w:tr>
      <w:tr w:rsidR="008B1055" w:rsidTr="00C85608">
        <w:trPr>
          <w:trHeight w:val="154"/>
        </w:trPr>
        <w:tc>
          <w:tcPr>
            <w:tcW w:w="9855" w:type="dxa"/>
            <w:gridSpan w:val="8"/>
            <w:tcBorders>
              <w:top w:val="nil"/>
            </w:tcBorders>
          </w:tcPr>
          <w:p w:rsidR="008B1055" w:rsidRPr="003E410E" w:rsidRDefault="008B1055" w:rsidP="00C85608">
            <w:pPr>
              <w:jc w:val="both"/>
            </w:pPr>
          </w:p>
        </w:tc>
      </w:tr>
      <w:tr w:rsidR="008B1055" w:rsidTr="00C85608">
        <w:trPr>
          <w:trHeight w:val="197"/>
        </w:trPr>
        <w:tc>
          <w:tcPr>
            <w:tcW w:w="3086" w:type="dxa"/>
            <w:tcBorders>
              <w:top w:val="nil"/>
            </w:tcBorders>
            <w:shd w:val="clear" w:color="auto" w:fill="F7CAAC"/>
          </w:tcPr>
          <w:p w:rsidR="008B1055" w:rsidRDefault="008B1055" w:rsidP="00C85608">
            <w:pPr>
              <w:jc w:val="both"/>
              <w:rPr>
                <w:b/>
              </w:rPr>
            </w:pPr>
            <w:r>
              <w:rPr>
                <w:b/>
              </w:rPr>
              <w:t>Garant předmětu</w:t>
            </w:r>
          </w:p>
        </w:tc>
        <w:tc>
          <w:tcPr>
            <w:tcW w:w="6769" w:type="dxa"/>
            <w:gridSpan w:val="7"/>
            <w:tcBorders>
              <w:top w:val="nil"/>
            </w:tcBorders>
          </w:tcPr>
          <w:p w:rsidR="008B1055" w:rsidRPr="003E410E" w:rsidRDefault="008B1055" w:rsidP="00C85608">
            <w:pPr>
              <w:jc w:val="both"/>
            </w:pPr>
            <w:r w:rsidRPr="003E410E">
              <w:t>doc. Ing. Pavla Staňková, Ph.D.</w:t>
            </w:r>
          </w:p>
        </w:tc>
      </w:tr>
      <w:tr w:rsidR="008B1055" w:rsidTr="00C85608">
        <w:trPr>
          <w:trHeight w:val="243"/>
        </w:trPr>
        <w:tc>
          <w:tcPr>
            <w:tcW w:w="3086" w:type="dxa"/>
            <w:tcBorders>
              <w:top w:val="nil"/>
            </w:tcBorders>
            <w:shd w:val="clear" w:color="auto" w:fill="F7CAAC"/>
          </w:tcPr>
          <w:p w:rsidR="008B1055" w:rsidRDefault="008B1055" w:rsidP="00C85608">
            <w:pPr>
              <w:jc w:val="both"/>
              <w:rPr>
                <w:b/>
              </w:rPr>
            </w:pPr>
            <w:r>
              <w:rPr>
                <w:b/>
              </w:rPr>
              <w:t>Zapojení garanta do výuky předmětu</w:t>
            </w:r>
          </w:p>
        </w:tc>
        <w:tc>
          <w:tcPr>
            <w:tcW w:w="6769" w:type="dxa"/>
            <w:gridSpan w:val="7"/>
            <w:tcBorders>
              <w:top w:val="nil"/>
            </w:tcBorders>
          </w:tcPr>
          <w:p w:rsidR="008B1055" w:rsidRPr="003E410E" w:rsidRDefault="008B1055" w:rsidP="00C85608">
            <w:pPr>
              <w:jc w:val="both"/>
            </w:pPr>
            <w:r w:rsidRPr="003E410E">
              <w:t>Garant se podílí na přednášení v rozsahu 60 %, dále stanovuje koncepci seminářů a dohlíží na jejich jednotné vedení.</w:t>
            </w:r>
          </w:p>
        </w:tc>
      </w:tr>
      <w:tr w:rsidR="008B1055" w:rsidTr="00C85608">
        <w:tc>
          <w:tcPr>
            <w:tcW w:w="3086" w:type="dxa"/>
            <w:shd w:val="clear" w:color="auto" w:fill="F7CAAC"/>
          </w:tcPr>
          <w:p w:rsidR="008B1055" w:rsidRDefault="008B1055" w:rsidP="00C85608">
            <w:pPr>
              <w:jc w:val="both"/>
              <w:rPr>
                <w:b/>
              </w:rPr>
            </w:pPr>
            <w:r>
              <w:rPr>
                <w:b/>
              </w:rPr>
              <w:t>Vyučující</w:t>
            </w:r>
          </w:p>
        </w:tc>
        <w:tc>
          <w:tcPr>
            <w:tcW w:w="6769" w:type="dxa"/>
            <w:gridSpan w:val="7"/>
            <w:tcBorders>
              <w:bottom w:val="nil"/>
            </w:tcBorders>
          </w:tcPr>
          <w:p w:rsidR="008B1055" w:rsidRDefault="008B1055" w:rsidP="00C85608">
            <w:pPr>
              <w:jc w:val="both"/>
            </w:pPr>
            <w:r w:rsidRPr="00214BA7">
              <w:t>doc. Ing. Pavla Staňková, Ph.D.</w:t>
            </w:r>
            <w:r>
              <w:t xml:space="preserve"> - přednášky (60%), </w:t>
            </w:r>
            <w:r>
              <w:rPr>
                <w:szCs w:val="22"/>
              </w:rPr>
              <w:t>Mgr. et Ing.</w:t>
            </w:r>
            <w:r>
              <w:rPr>
                <w:sz w:val="18"/>
              </w:rPr>
              <w:t xml:space="preserve"> </w:t>
            </w:r>
            <w:r>
              <w:t>Gabriela Culík Končitíková - přednášky (40%) – ext.</w:t>
            </w:r>
          </w:p>
        </w:tc>
      </w:tr>
      <w:tr w:rsidR="008B1055" w:rsidTr="00C85608">
        <w:trPr>
          <w:trHeight w:val="146"/>
        </w:trPr>
        <w:tc>
          <w:tcPr>
            <w:tcW w:w="9855" w:type="dxa"/>
            <w:gridSpan w:val="8"/>
            <w:tcBorders>
              <w:top w:val="nil"/>
            </w:tcBorders>
          </w:tcPr>
          <w:p w:rsidR="008B1055" w:rsidRDefault="008B1055" w:rsidP="00C85608">
            <w:pPr>
              <w:jc w:val="both"/>
            </w:pPr>
            <w:r>
              <w:t xml:space="preserve"> </w:t>
            </w:r>
          </w:p>
        </w:tc>
      </w:tr>
      <w:tr w:rsidR="008B1055" w:rsidTr="00C85608">
        <w:tc>
          <w:tcPr>
            <w:tcW w:w="3086" w:type="dxa"/>
            <w:shd w:val="clear" w:color="auto" w:fill="F7CAAC"/>
          </w:tcPr>
          <w:p w:rsidR="008B1055" w:rsidRDefault="008B1055" w:rsidP="00C85608">
            <w:pPr>
              <w:jc w:val="both"/>
              <w:rPr>
                <w:b/>
              </w:rPr>
            </w:pPr>
            <w:r>
              <w:rPr>
                <w:b/>
              </w:rPr>
              <w:t>Stručná anotace předmětu</w:t>
            </w:r>
          </w:p>
        </w:tc>
        <w:tc>
          <w:tcPr>
            <w:tcW w:w="6769" w:type="dxa"/>
            <w:gridSpan w:val="7"/>
            <w:tcBorders>
              <w:bottom w:val="nil"/>
            </w:tcBorders>
          </w:tcPr>
          <w:p w:rsidR="008B1055" w:rsidRDefault="008B1055" w:rsidP="00C85608">
            <w:pPr>
              <w:jc w:val="both"/>
            </w:pPr>
          </w:p>
        </w:tc>
      </w:tr>
      <w:tr w:rsidR="008B1055" w:rsidTr="00C85608">
        <w:trPr>
          <w:trHeight w:val="3938"/>
        </w:trPr>
        <w:tc>
          <w:tcPr>
            <w:tcW w:w="9855" w:type="dxa"/>
            <w:gridSpan w:val="8"/>
            <w:tcBorders>
              <w:top w:val="nil"/>
              <w:bottom w:val="single" w:sz="12" w:space="0" w:color="auto"/>
            </w:tcBorders>
          </w:tcPr>
          <w:p w:rsidR="008B1055" w:rsidRPr="002B023F" w:rsidRDefault="008B1055" w:rsidP="00C85608">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8B1055" w:rsidRPr="002B023F" w:rsidRDefault="008B1055" w:rsidP="00345580">
            <w:pPr>
              <w:pStyle w:val="Odstavecseseznamem"/>
              <w:numPr>
                <w:ilvl w:val="0"/>
                <w:numId w:val="20"/>
              </w:numPr>
              <w:ind w:left="247" w:hanging="284"/>
              <w:jc w:val="both"/>
            </w:pPr>
            <w:r w:rsidRPr="002B023F">
              <w:t>Historie a současnost firmy Baťa, podnikatelská strategie firmy Baťa, podnikatelská filozofie Tomáše Bati, představení Baťovy soustavy řízení</w:t>
            </w:r>
            <w:r w:rsidR="008402BF">
              <w:t>.</w:t>
            </w:r>
            <w:r w:rsidRPr="002B023F">
              <w:t xml:space="preserve"> </w:t>
            </w:r>
          </w:p>
          <w:p w:rsidR="008B1055" w:rsidRPr="002B023F" w:rsidRDefault="008B1055" w:rsidP="00345580">
            <w:pPr>
              <w:pStyle w:val="Odstavecseseznamem"/>
              <w:numPr>
                <w:ilvl w:val="0"/>
                <w:numId w:val="20"/>
              </w:numPr>
              <w:ind w:left="247" w:hanging="284"/>
              <w:jc w:val="both"/>
            </w:pPr>
            <w:r w:rsidRPr="002B023F">
              <w:t>Výchova a vz</w:t>
            </w:r>
            <w:r w:rsidR="008402BF">
              <w:t>dělávání zaměstnanců firmy Baťa.</w:t>
            </w:r>
          </w:p>
          <w:p w:rsidR="008B1055" w:rsidRPr="002B023F" w:rsidRDefault="008B1055" w:rsidP="00345580">
            <w:pPr>
              <w:pStyle w:val="Odstavecseseznamem"/>
              <w:numPr>
                <w:ilvl w:val="0"/>
                <w:numId w:val="20"/>
              </w:numPr>
              <w:ind w:left="247" w:hanging="284"/>
              <w:jc w:val="both"/>
            </w:pPr>
            <w:r w:rsidRPr="002B023F">
              <w:t>Personální</w:t>
            </w:r>
            <w:r w:rsidR="008402BF">
              <w:t xml:space="preserve"> a sociální politika firmy Baťa.</w:t>
            </w:r>
          </w:p>
          <w:p w:rsidR="008B1055" w:rsidRPr="002B023F" w:rsidRDefault="008B1055" w:rsidP="00345580">
            <w:pPr>
              <w:pStyle w:val="Odstavecseseznamem"/>
              <w:numPr>
                <w:ilvl w:val="0"/>
                <w:numId w:val="20"/>
              </w:numPr>
              <w:ind w:left="247" w:hanging="284"/>
              <w:jc w:val="both"/>
            </w:pPr>
            <w:r w:rsidRPr="002B023F">
              <w:t xml:space="preserve">Mzdový a sociální motivační </w:t>
            </w:r>
            <w:r w:rsidR="008402BF">
              <w:t>a aktivizační systém firmy Baťa.</w:t>
            </w:r>
          </w:p>
          <w:p w:rsidR="008B1055" w:rsidRPr="002B023F" w:rsidRDefault="008B1055" w:rsidP="00345580">
            <w:pPr>
              <w:pStyle w:val="Odstavecseseznamem"/>
              <w:numPr>
                <w:ilvl w:val="0"/>
                <w:numId w:val="20"/>
              </w:numPr>
              <w:ind w:left="247" w:hanging="284"/>
              <w:jc w:val="both"/>
            </w:pPr>
            <w:r w:rsidRPr="002B023F">
              <w:t>Informační systém firmy B</w:t>
            </w:r>
            <w:r w:rsidR="008402BF">
              <w:t>aťa.</w:t>
            </w:r>
          </w:p>
          <w:p w:rsidR="008B1055" w:rsidRPr="002B023F" w:rsidRDefault="008B1055" w:rsidP="00345580">
            <w:pPr>
              <w:pStyle w:val="Odstavecseseznamem"/>
              <w:numPr>
                <w:ilvl w:val="0"/>
                <w:numId w:val="20"/>
              </w:numPr>
              <w:ind w:left="247" w:hanging="284"/>
              <w:jc w:val="both"/>
            </w:pPr>
            <w:r w:rsidRPr="002B023F">
              <w:t>Kalkulace a vnitro</w:t>
            </w:r>
            <w:r w:rsidR="008402BF">
              <w:t>podnikové účetnictví firmy Baťa.</w:t>
            </w:r>
          </w:p>
          <w:p w:rsidR="008B1055" w:rsidRPr="002B023F" w:rsidRDefault="008B1055" w:rsidP="00345580">
            <w:pPr>
              <w:pStyle w:val="Odstavecseseznamem"/>
              <w:numPr>
                <w:ilvl w:val="0"/>
                <w:numId w:val="20"/>
              </w:numPr>
              <w:ind w:left="247" w:hanging="284"/>
              <w:jc w:val="both"/>
            </w:pPr>
            <w:r w:rsidRPr="002B023F">
              <w:t>P</w:t>
            </w:r>
            <w:r w:rsidR="008402BF">
              <w:t>lánování činností ve firmě Baťa.</w:t>
            </w:r>
          </w:p>
          <w:p w:rsidR="008B1055" w:rsidRPr="002B023F" w:rsidRDefault="008B1055" w:rsidP="00345580">
            <w:pPr>
              <w:pStyle w:val="Odstavecseseznamem"/>
              <w:numPr>
                <w:ilvl w:val="0"/>
                <w:numId w:val="20"/>
              </w:numPr>
              <w:ind w:left="247" w:hanging="284"/>
              <w:jc w:val="both"/>
            </w:pPr>
            <w:r w:rsidRPr="002B023F">
              <w:t>Obchodní polit</w:t>
            </w:r>
            <w:r w:rsidR="008402BF">
              <w:t>ika (nákup a prodej) firmy Baťa.</w:t>
            </w:r>
          </w:p>
          <w:p w:rsidR="008B1055" w:rsidRPr="002B023F" w:rsidRDefault="008B1055" w:rsidP="00345580">
            <w:pPr>
              <w:pStyle w:val="Odstavecseseznamem"/>
              <w:numPr>
                <w:ilvl w:val="0"/>
                <w:numId w:val="20"/>
              </w:numPr>
              <w:ind w:left="247" w:hanging="284"/>
              <w:jc w:val="both"/>
            </w:pPr>
            <w:r w:rsidRPr="002B023F">
              <w:t>Obchodní politika (výro</w:t>
            </w:r>
            <w:r w:rsidR="008402BF">
              <w:t>ba) a řízení kvality firmy Baťa.</w:t>
            </w:r>
          </w:p>
          <w:p w:rsidR="008B1055" w:rsidRPr="002B023F" w:rsidRDefault="008B1055" w:rsidP="00345580">
            <w:pPr>
              <w:pStyle w:val="Odstavecseseznamem"/>
              <w:numPr>
                <w:ilvl w:val="0"/>
                <w:numId w:val="20"/>
              </w:numPr>
              <w:ind w:left="247" w:hanging="284"/>
              <w:jc w:val="both"/>
            </w:pPr>
            <w:r w:rsidRPr="002B023F">
              <w:t>Výzkumné, technické a inovační</w:t>
            </w:r>
            <w:r w:rsidR="008402BF">
              <w:t xml:space="preserve"> aktivity pro rozvoj firmy Baťa.</w:t>
            </w:r>
          </w:p>
          <w:p w:rsidR="008B1055" w:rsidRPr="002B023F" w:rsidRDefault="008B1055" w:rsidP="00345580">
            <w:pPr>
              <w:pStyle w:val="Odstavecseseznamem"/>
              <w:numPr>
                <w:ilvl w:val="0"/>
                <w:numId w:val="20"/>
              </w:numPr>
              <w:ind w:left="247" w:hanging="284"/>
              <w:jc w:val="both"/>
            </w:pPr>
            <w:r w:rsidRPr="002B023F">
              <w:t>M</w:t>
            </w:r>
            <w:r w:rsidR="008402BF">
              <w:t>arketingová politika firmy Baťa.</w:t>
            </w:r>
          </w:p>
          <w:p w:rsidR="008B1055" w:rsidRPr="002B023F" w:rsidRDefault="008B1055" w:rsidP="00345580">
            <w:pPr>
              <w:pStyle w:val="Odstavecseseznamem"/>
              <w:numPr>
                <w:ilvl w:val="0"/>
                <w:numId w:val="20"/>
              </w:numPr>
              <w:ind w:left="247" w:hanging="284"/>
              <w:jc w:val="both"/>
            </w:pPr>
            <w:r w:rsidRPr="002B023F">
              <w:t>Vnit</w:t>
            </w:r>
            <w:r w:rsidR="008402BF">
              <w:t>rofiremní komunikace firmy Baťa.</w:t>
            </w:r>
          </w:p>
          <w:p w:rsidR="008B1055" w:rsidRPr="002B023F" w:rsidRDefault="008B1055" w:rsidP="00345580">
            <w:pPr>
              <w:pStyle w:val="Odstavecseseznamem"/>
              <w:numPr>
                <w:ilvl w:val="0"/>
                <w:numId w:val="20"/>
              </w:numPr>
              <w:ind w:left="247" w:hanging="284"/>
              <w:jc w:val="both"/>
            </w:pPr>
            <w:r w:rsidRPr="002B023F">
              <w:t>Dodavatelsko-odběratelské vztahy, řízení</w:t>
            </w:r>
            <w:r w:rsidR="008402BF">
              <w:t xml:space="preserve"> vztahu se zákazníky firmy Baťa.</w:t>
            </w:r>
          </w:p>
          <w:p w:rsidR="008B1055" w:rsidRDefault="008B1055" w:rsidP="00345580">
            <w:pPr>
              <w:pStyle w:val="Odstavecseseznamem"/>
              <w:numPr>
                <w:ilvl w:val="0"/>
                <w:numId w:val="20"/>
              </w:numPr>
              <w:ind w:left="247" w:hanging="284"/>
              <w:jc w:val="both"/>
            </w:pPr>
            <w:r w:rsidRPr="002B023F">
              <w:t>Sp</w:t>
            </w:r>
            <w:r w:rsidR="008402BF">
              <w:t>olečenská odpovědnost firmy Baťa.</w:t>
            </w:r>
          </w:p>
        </w:tc>
      </w:tr>
      <w:tr w:rsidR="008B1055" w:rsidTr="00C85608">
        <w:trPr>
          <w:trHeight w:val="265"/>
        </w:trPr>
        <w:tc>
          <w:tcPr>
            <w:tcW w:w="3653" w:type="dxa"/>
            <w:gridSpan w:val="2"/>
            <w:tcBorders>
              <w:top w:val="nil"/>
            </w:tcBorders>
            <w:shd w:val="clear" w:color="auto" w:fill="F7CAAC"/>
          </w:tcPr>
          <w:p w:rsidR="008B1055" w:rsidRDefault="008B1055" w:rsidP="00C85608">
            <w:pPr>
              <w:jc w:val="both"/>
            </w:pPr>
            <w:r>
              <w:rPr>
                <w:b/>
              </w:rPr>
              <w:t>Studijní literatura a studijní pomůcky</w:t>
            </w:r>
          </w:p>
        </w:tc>
        <w:tc>
          <w:tcPr>
            <w:tcW w:w="6202" w:type="dxa"/>
            <w:gridSpan w:val="6"/>
            <w:tcBorders>
              <w:top w:val="nil"/>
              <w:bottom w:val="nil"/>
            </w:tcBorders>
          </w:tcPr>
          <w:p w:rsidR="008B1055" w:rsidRDefault="008B1055" w:rsidP="00C85608">
            <w:pPr>
              <w:jc w:val="both"/>
            </w:pPr>
          </w:p>
        </w:tc>
      </w:tr>
      <w:tr w:rsidR="008B1055" w:rsidTr="00C85608">
        <w:trPr>
          <w:trHeight w:val="1497"/>
        </w:trPr>
        <w:tc>
          <w:tcPr>
            <w:tcW w:w="9855" w:type="dxa"/>
            <w:gridSpan w:val="8"/>
            <w:tcBorders>
              <w:top w:val="nil"/>
            </w:tcBorders>
          </w:tcPr>
          <w:p w:rsidR="008B1055" w:rsidRPr="002B023F" w:rsidRDefault="008B1055" w:rsidP="00C85608">
            <w:pPr>
              <w:jc w:val="both"/>
              <w:rPr>
                <w:b/>
              </w:rPr>
            </w:pPr>
            <w:r w:rsidRPr="002B023F">
              <w:rPr>
                <w:b/>
              </w:rPr>
              <w:t>Základní literatura:</w:t>
            </w:r>
          </w:p>
          <w:p w:rsidR="008B1055" w:rsidRDefault="008B1055" w:rsidP="00C85608">
            <w:pPr>
              <w:jc w:val="both"/>
            </w:pPr>
            <w:r>
              <w:t xml:space="preserve">CEKOTA, A. </w:t>
            </w:r>
            <w:r w:rsidRPr="00DE1CC8">
              <w:rPr>
                <w:i/>
              </w:rPr>
              <w:t>Geniální podnikatel Tomáš Baťa</w:t>
            </w:r>
            <w:r>
              <w:t xml:space="preserve">. Zlín: Nadace Tomáše Bati, 2016, 352 s. ISBN 978-80-905896-5-0. </w:t>
            </w:r>
          </w:p>
          <w:p w:rsidR="008B1055" w:rsidRDefault="008B1055" w:rsidP="00C85608">
            <w:pPr>
              <w:jc w:val="both"/>
            </w:pPr>
            <w:r>
              <w:t xml:space="preserve">RYBKA, Z. </w:t>
            </w:r>
            <w:r w:rsidRPr="00DE1CC8">
              <w:rPr>
                <w:i/>
              </w:rPr>
              <w:t>Základní zásady Baťova systému řízení</w:t>
            </w:r>
            <w:r>
              <w:t>. Zlín: Nadace Tomáše Bati, 2016, 134 s. ISBN 978-80-906540-1-3.</w:t>
            </w:r>
          </w:p>
          <w:p w:rsidR="008B1055" w:rsidRPr="002B023F" w:rsidRDefault="008B1055" w:rsidP="00C85608">
            <w:pPr>
              <w:jc w:val="both"/>
              <w:rPr>
                <w:b/>
              </w:rPr>
            </w:pPr>
            <w:r w:rsidRPr="002B023F">
              <w:rPr>
                <w:b/>
              </w:rPr>
              <w:t xml:space="preserve">Doporučená literatura: </w:t>
            </w:r>
          </w:p>
          <w:p w:rsidR="008B1055" w:rsidRDefault="008B1055" w:rsidP="00C85608">
            <w:pPr>
              <w:jc w:val="both"/>
            </w:pPr>
            <w:r>
              <w:t xml:space="preserve">BAŤA, T. </w:t>
            </w:r>
            <w:r w:rsidRPr="0050473F">
              <w:rPr>
                <w:i/>
              </w:rPr>
              <w:t>Úvahy a projevy</w:t>
            </w:r>
            <w:r>
              <w:t xml:space="preserve">. Zlín, Nadace Tomáše Bati, 2018. ISBN </w:t>
            </w:r>
            <w:r w:rsidRPr="00DE1CC8">
              <w:t>978-80-906540-5-1</w:t>
            </w:r>
            <w:r>
              <w:t>.</w:t>
            </w:r>
          </w:p>
          <w:p w:rsidR="008B1055" w:rsidRDefault="008B1055" w:rsidP="00C85608">
            <w:pPr>
              <w:jc w:val="both"/>
            </w:pPr>
            <w:r>
              <w:t xml:space="preserve">STŘÍTECKÝ|, M. </w:t>
            </w:r>
            <w:r w:rsidRPr="0050473F">
              <w:rPr>
                <w:i/>
              </w:rPr>
              <w:t>Tvůrčí odkaz Tomáše Bati současným podnikatelům</w:t>
            </w:r>
            <w:r>
              <w:t xml:space="preserve">. Zlín: Univerzita Tomáše Bati, 2003, 231 s. ISBN 80-7318-152-5. </w:t>
            </w:r>
          </w:p>
          <w:p w:rsidR="008B1055" w:rsidRDefault="008B1055" w:rsidP="00C85608">
            <w:pPr>
              <w:jc w:val="both"/>
            </w:pPr>
            <w:r>
              <w:t xml:space="preserve">ZELENÝ, M. </w:t>
            </w:r>
            <w:r w:rsidRPr="002B023F">
              <w:rPr>
                <w:i/>
              </w:rPr>
              <w:t>Cesty k úspěchu: trvalé hodnoty soustavy řízení Baťa</w:t>
            </w:r>
            <w:r>
              <w:t xml:space="preserve">. Zlín: Univerzita Tomáše Bati ve Zlíně, 2001, 58 s. ISBN 8073180464. </w:t>
            </w:r>
          </w:p>
        </w:tc>
      </w:tr>
      <w:tr w:rsidR="008B1055" w:rsidTr="00C8560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1055" w:rsidRDefault="008B1055" w:rsidP="00C85608">
            <w:pPr>
              <w:jc w:val="center"/>
              <w:rPr>
                <w:b/>
              </w:rPr>
            </w:pPr>
            <w:r>
              <w:rPr>
                <w:b/>
              </w:rPr>
              <w:t>Informace ke kombinované nebo distanční formě</w:t>
            </w:r>
          </w:p>
        </w:tc>
      </w:tr>
      <w:tr w:rsidR="008B1055" w:rsidTr="00C85608">
        <w:tc>
          <w:tcPr>
            <w:tcW w:w="4787" w:type="dxa"/>
            <w:gridSpan w:val="3"/>
            <w:tcBorders>
              <w:top w:val="single" w:sz="2" w:space="0" w:color="auto"/>
            </w:tcBorders>
            <w:shd w:val="clear" w:color="auto" w:fill="F7CAAC"/>
          </w:tcPr>
          <w:p w:rsidR="008B1055" w:rsidRDefault="008B1055" w:rsidP="00C85608">
            <w:pPr>
              <w:jc w:val="both"/>
            </w:pPr>
            <w:r>
              <w:rPr>
                <w:b/>
              </w:rPr>
              <w:t>Rozsah konzultací (soustředění)</w:t>
            </w:r>
          </w:p>
        </w:tc>
        <w:tc>
          <w:tcPr>
            <w:tcW w:w="889" w:type="dxa"/>
            <w:tcBorders>
              <w:top w:val="single" w:sz="2" w:space="0" w:color="auto"/>
            </w:tcBorders>
          </w:tcPr>
          <w:p w:rsidR="008B1055" w:rsidRDefault="008B1055" w:rsidP="00C85608">
            <w:pPr>
              <w:jc w:val="both"/>
            </w:pPr>
            <w:r>
              <w:t>10</w:t>
            </w:r>
          </w:p>
        </w:tc>
        <w:tc>
          <w:tcPr>
            <w:tcW w:w="4179" w:type="dxa"/>
            <w:gridSpan w:val="4"/>
            <w:tcBorders>
              <w:top w:val="single" w:sz="2" w:space="0" w:color="auto"/>
            </w:tcBorders>
            <w:shd w:val="clear" w:color="auto" w:fill="F7CAAC"/>
          </w:tcPr>
          <w:p w:rsidR="008B1055" w:rsidRDefault="008B1055" w:rsidP="00C85608">
            <w:pPr>
              <w:jc w:val="both"/>
              <w:rPr>
                <w:b/>
              </w:rPr>
            </w:pPr>
            <w:r>
              <w:rPr>
                <w:b/>
              </w:rPr>
              <w:t xml:space="preserve">hodin </w:t>
            </w:r>
          </w:p>
        </w:tc>
      </w:tr>
      <w:tr w:rsidR="008B1055" w:rsidTr="00C85608">
        <w:tc>
          <w:tcPr>
            <w:tcW w:w="9855" w:type="dxa"/>
            <w:gridSpan w:val="8"/>
            <w:shd w:val="clear" w:color="auto" w:fill="F7CAAC"/>
          </w:tcPr>
          <w:p w:rsidR="008B1055" w:rsidRDefault="008B1055" w:rsidP="00C85608">
            <w:pPr>
              <w:jc w:val="both"/>
              <w:rPr>
                <w:b/>
              </w:rPr>
            </w:pPr>
            <w:r>
              <w:rPr>
                <w:b/>
              </w:rPr>
              <w:t>Informace o způsobu kontaktu s vyučujícím</w:t>
            </w:r>
          </w:p>
        </w:tc>
      </w:tr>
      <w:tr w:rsidR="008B1055" w:rsidTr="00C85608">
        <w:trPr>
          <w:trHeight w:val="708"/>
        </w:trPr>
        <w:tc>
          <w:tcPr>
            <w:tcW w:w="9855" w:type="dxa"/>
            <w:gridSpan w:val="8"/>
          </w:tcPr>
          <w:p w:rsidR="008B1055" w:rsidRDefault="008B1055" w:rsidP="00C8560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911525" w:rsidRDefault="008C5360" w:rsidP="00393358">
            <w:pPr>
              <w:jc w:val="both"/>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8402BF">
            <w:pPr>
              <w:jc w:val="both"/>
            </w:pPr>
            <w:r w:rsidRPr="00911525">
              <w:t>Ing. Lucie T</w:t>
            </w:r>
            <w:r w:rsidR="008402BF">
              <w:t>omancová, Ph.D. – vedení seminářů</w:t>
            </w:r>
            <w:r>
              <w:t xml:space="preserve"> (100</w:t>
            </w:r>
            <w:r w:rsidRPr="00911525">
              <w:t>%)</w:t>
            </w:r>
          </w:p>
        </w:tc>
      </w:tr>
      <w:tr w:rsidR="008C5360" w:rsidTr="00393358">
        <w:trPr>
          <w:trHeight w:val="175"/>
        </w:trPr>
        <w:tc>
          <w:tcPr>
            <w:tcW w:w="9855" w:type="dxa"/>
            <w:gridSpan w:val="8"/>
            <w:tcBorders>
              <w:top w:val="nil"/>
            </w:tcBorders>
          </w:tcPr>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4D784A">
            <w:pPr>
              <w:pStyle w:val="Odstavecseseznamem"/>
              <w:numPr>
                <w:ilvl w:val="0"/>
                <w:numId w:val="55"/>
              </w:numPr>
              <w:ind w:left="247" w:hanging="247"/>
              <w:jc w:val="both"/>
            </w:pPr>
            <w:r w:rsidRPr="00911525">
              <w:t>Úvod do předmětu (seznámení se s kartami nabízených projektů; prezentace jednotlivých projektů v nabídce; rozdělení studentů do týmů)</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Životní cyklus projektu (sestavení identifikační listiny projektu; stanovení SMART cílů; specifikace předprojektové, projektové a poprojektové fáze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Logický rámec projektu (příprava logické rámcové matice projektu, SWOT analýza)</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Předprojektové fáze (příprava studie proveditelnosti projektu, finanční analýzy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Analýza prostředí projektu a zainteresované strany (přípravy analýzy prostředí projektu a analýzy zainteresovaných stran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 projektu a WBS (příprava stromového diagramu; tvorba WBS k jednotlivým projektům; příprava harmonogramu činností)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průběhu projektu (aplikace metod časového plánování a síťové analýzy na projekty)</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Odhadování a plánování zdrojů a nákladů (aplikace metod odhadování)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zdrojů projektu (příprava plánu nákladů projektu a tvorba rozpočtu)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 xml:space="preserve">Organizace projektu (organizace jednotlivých projektů; definování projektových rolí; </w:t>
            </w:r>
            <w:r w:rsidR="008402BF">
              <w:t>příprava matice zodpovědnosti).</w:t>
            </w:r>
          </w:p>
          <w:p w:rsidR="008C5360" w:rsidRPr="00911525" w:rsidRDefault="008C5360" w:rsidP="004D784A">
            <w:pPr>
              <w:pStyle w:val="Odstavecseseznamem"/>
              <w:numPr>
                <w:ilvl w:val="0"/>
                <w:numId w:val="55"/>
              </w:numPr>
              <w:ind w:left="247" w:hanging="247"/>
              <w:jc w:val="both"/>
            </w:pPr>
            <w:r w:rsidRPr="00911525">
              <w:t>Rizika v projektu (identifikace a analýza rizik metodou RIPRAN v projektech; návrhy opatření a strategie eliminace rizik realizovaných projektů)</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 xml:space="preserve">Ing. Lucie Tomancová, Ph.D. – </w:t>
            </w:r>
            <w:r w:rsidR="008402BF">
              <w:t>vedení seminářů</w:t>
            </w:r>
            <w:r w:rsidRPr="00911525">
              <w:t xml:space="preserv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4D784A">
            <w:pPr>
              <w:pStyle w:val="Odstavecseseznamem"/>
              <w:numPr>
                <w:ilvl w:val="0"/>
                <w:numId w:val="56"/>
              </w:numPr>
              <w:ind w:left="247" w:hanging="247"/>
              <w:jc w:val="both"/>
            </w:pPr>
            <w:r w:rsidRPr="00911525">
              <w:t>Smluvní management (typy smluv)</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Změny v projektu (záznam a vyhodnocení změn; změnový list)</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Kontrola, monitoring, reporting (metody sledování stavu rozpracovanosti projektu (EVA</w:t>
            </w:r>
            <w:r w:rsidRPr="00911525">
              <w:rPr>
                <w:color w:val="FF0000"/>
              </w:rPr>
              <w:t>,…</w:t>
            </w:r>
            <w:r w:rsidRPr="00911525">
              <w:t>); podávání zpráv o stavu projektu)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Další náležitosti projektu (obstarávání; kvalita v projektech; etika projektového řízení; modely zralosti; zdraví; bezpečnost; ochrana životního prostředí)</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Komunikace v projektech (základní principy a složky komunikace; kladení otázek a naslouchání; efektivní elektronická komunikace)</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Projektový tým (vlastnosti v týmu; vývoj týmu; intervence pro vývoj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Týmové role (role v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Motivace a delegování (základní principy motivace; hierarchie potřeb; delegování; styly vedení podle motivačních typů)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Efektivní rozhodování (metoda rozhodovacích stromů; vícekriteriální analýza; metoda Delfy)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Metody týmové práce (Paretova analýza; myšlenkové mapy; brainstorming; Ishikavowy diagramy)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Porady (vedení porad; metody vedení workshopů a formovacích seminářů)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Konflikty a vedení (principy řešení konfliktů; věcná a emocionální složka konfliktu; klíčové funkce vedení; situační vedení)</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lastRenderedPageBreak/>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B1055" w:rsidRDefault="008B1055"/>
    <w:p w:rsidR="008B1055" w:rsidRDefault="008B10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5CDD" w:rsidRPr="00315CDD" w:rsidTr="00132CBA">
        <w:tc>
          <w:tcPr>
            <w:tcW w:w="9855" w:type="dxa"/>
            <w:gridSpan w:val="8"/>
            <w:tcBorders>
              <w:bottom w:val="double" w:sz="4" w:space="0" w:color="auto"/>
            </w:tcBorders>
            <w:shd w:val="clear" w:color="auto" w:fill="BDD6EE"/>
          </w:tcPr>
          <w:p w:rsidR="00315CDD" w:rsidRPr="00315CDD" w:rsidRDefault="00315CDD" w:rsidP="00315CDD">
            <w:pPr>
              <w:jc w:val="both"/>
              <w:rPr>
                <w:b/>
                <w:sz w:val="28"/>
              </w:rPr>
            </w:pPr>
            <w:r w:rsidRPr="00315CDD">
              <w:lastRenderedPageBreak/>
              <w:br w:type="page"/>
            </w:r>
            <w:r w:rsidRPr="00315CDD">
              <w:rPr>
                <w:b/>
                <w:sz w:val="28"/>
              </w:rPr>
              <w:t>B-III – Charakteristika studijního předmětu</w:t>
            </w:r>
          </w:p>
        </w:tc>
      </w:tr>
      <w:tr w:rsidR="00315CDD" w:rsidRPr="00315CDD" w:rsidTr="00132CBA">
        <w:tc>
          <w:tcPr>
            <w:tcW w:w="3086" w:type="dxa"/>
            <w:tcBorders>
              <w:top w:val="double" w:sz="4" w:space="0" w:color="auto"/>
            </w:tcBorders>
            <w:shd w:val="clear" w:color="auto" w:fill="F7CAAC"/>
          </w:tcPr>
          <w:p w:rsidR="00315CDD" w:rsidRPr="00315CDD" w:rsidRDefault="00315CDD" w:rsidP="00315CDD">
            <w:pPr>
              <w:jc w:val="both"/>
              <w:rPr>
                <w:b/>
              </w:rPr>
            </w:pPr>
            <w:r w:rsidRPr="00315CDD">
              <w:rPr>
                <w:b/>
              </w:rPr>
              <w:t>Název studijního předmětu</w:t>
            </w:r>
          </w:p>
        </w:tc>
        <w:tc>
          <w:tcPr>
            <w:tcW w:w="6769" w:type="dxa"/>
            <w:gridSpan w:val="7"/>
            <w:tcBorders>
              <w:top w:val="double" w:sz="4" w:space="0" w:color="auto"/>
            </w:tcBorders>
          </w:tcPr>
          <w:p w:rsidR="00315CDD" w:rsidRPr="00315CDD" w:rsidRDefault="00315CDD" w:rsidP="00315CDD">
            <w:pPr>
              <w:jc w:val="both"/>
            </w:pPr>
            <w:r w:rsidRPr="00315CDD">
              <w:t>Základy podnikových informačních systémů</w:t>
            </w:r>
          </w:p>
        </w:tc>
      </w:tr>
      <w:tr w:rsidR="00315CDD" w:rsidRPr="00315CDD" w:rsidTr="00132CBA">
        <w:trPr>
          <w:trHeight w:val="249"/>
        </w:trPr>
        <w:tc>
          <w:tcPr>
            <w:tcW w:w="3086" w:type="dxa"/>
            <w:shd w:val="clear" w:color="auto" w:fill="F7CAAC"/>
          </w:tcPr>
          <w:p w:rsidR="00315CDD" w:rsidRPr="00315CDD" w:rsidRDefault="00315CDD" w:rsidP="00315CDD">
            <w:pPr>
              <w:jc w:val="both"/>
              <w:rPr>
                <w:b/>
              </w:rPr>
            </w:pPr>
            <w:r w:rsidRPr="00315CDD">
              <w:rPr>
                <w:b/>
              </w:rPr>
              <w:t>Typ předmětu</w:t>
            </w:r>
          </w:p>
        </w:tc>
        <w:tc>
          <w:tcPr>
            <w:tcW w:w="3406" w:type="dxa"/>
            <w:gridSpan w:val="4"/>
          </w:tcPr>
          <w:p w:rsidR="00315CDD" w:rsidRPr="00315CDD" w:rsidRDefault="00315CDD" w:rsidP="00315CDD">
            <w:pPr>
              <w:jc w:val="both"/>
            </w:pPr>
            <w:r w:rsidRPr="00315CDD">
              <w:t>povinně volitelný „PV“</w:t>
            </w:r>
          </w:p>
        </w:tc>
        <w:tc>
          <w:tcPr>
            <w:tcW w:w="2695" w:type="dxa"/>
            <w:gridSpan w:val="2"/>
            <w:shd w:val="clear" w:color="auto" w:fill="F7CAAC"/>
          </w:tcPr>
          <w:p w:rsidR="00315CDD" w:rsidRPr="00315CDD" w:rsidRDefault="00315CDD" w:rsidP="00315CDD">
            <w:pPr>
              <w:jc w:val="both"/>
            </w:pPr>
            <w:r w:rsidRPr="00315CDD">
              <w:rPr>
                <w:b/>
              </w:rPr>
              <w:t>doporučený ročník / semestr</w:t>
            </w:r>
          </w:p>
        </w:tc>
        <w:tc>
          <w:tcPr>
            <w:tcW w:w="668" w:type="dxa"/>
          </w:tcPr>
          <w:p w:rsidR="00315CDD" w:rsidRPr="00315CDD" w:rsidRDefault="00315CDD" w:rsidP="00315CDD">
            <w:pPr>
              <w:jc w:val="both"/>
            </w:pPr>
            <w:r w:rsidRPr="00315CDD">
              <w:t xml:space="preserve">3/Z </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Rozsah studijního předmětu</w:t>
            </w:r>
          </w:p>
        </w:tc>
        <w:tc>
          <w:tcPr>
            <w:tcW w:w="1701" w:type="dxa"/>
            <w:gridSpan w:val="2"/>
          </w:tcPr>
          <w:p w:rsidR="00315CDD" w:rsidRPr="00315CDD" w:rsidRDefault="00315CDD" w:rsidP="00315CDD">
            <w:pPr>
              <w:jc w:val="both"/>
            </w:pPr>
            <w:r w:rsidRPr="00315CDD">
              <w:t>13p + 26c</w:t>
            </w:r>
          </w:p>
        </w:tc>
        <w:tc>
          <w:tcPr>
            <w:tcW w:w="889" w:type="dxa"/>
            <w:shd w:val="clear" w:color="auto" w:fill="F7CAAC"/>
          </w:tcPr>
          <w:p w:rsidR="00315CDD" w:rsidRPr="00315CDD" w:rsidRDefault="00315CDD" w:rsidP="00315CDD">
            <w:pPr>
              <w:jc w:val="both"/>
              <w:rPr>
                <w:b/>
              </w:rPr>
            </w:pPr>
            <w:r w:rsidRPr="00315CDD">
              <w:rPr>
                <w:b/>
              </w:rPr>
              <w:t xml:space="preserve">hod. </w:t>
            </w:r>
          </w:p>
        </w:tc>
        <w:tc>
          <w:tcPr>
            <w:tcW w:w="816" w:type="dxa"/>
          </w:tcPr>
          <w:p w:rsidR="00315CDD" w:rsidRPr="00315CDD" w:rsidRDefault="00315CDD" w:rsidP="00315CDD">
            <w:pPr>
              <w:jc w:val="both"/>
            </w:pPr>
            <w:r w:rsidRPr="00315CDD">
              <w:t>39</w:t>
            </w:r>
          </w:p>
        </w:tc>
        <w:tc>
          <w:tcPr>
            <w:tcW w:w="2156" w:type="dxa"/>
            <w:shd w:val="clear" w:color="auto" w:fill="F7CAAC"/>
          </w:tcPr>
          <w:p w:rsidR="00315CDD" w:rsidRPr="00315CDD" w:rsidRDefault="00315CDD" w:rsidP="00315CDD">
            <w:pPr>
              <w:jc w:val="both"/>
              <w:rPr>
                <w:b/>
              </w:rPr>
            </w:pPr>
            <w:r w:rsidRPr="00315CDD">
              <w:rPr>
                <w:b/>
              </w:rPr>
              <w:t>kreditů</w:t>
            </w:r>
          </w:p>
        </w:tc>
        <w:tc>
          <w:tcPr>
            <w:tcW w:w="1207" w:type="dxa"/>
            <w:gridSpan w:val="2"/>
          </w:tcPr>
          <w:p w:rsidR="00315CDD" w:rsidRPr="00315CDD" w:rsidRDefault="00315CDD" w:rsidP="00315CDD">
            <w:pPr>
              <w:jc w:val="both"/>
            </w:pPr>
            <w:r w:rsidRPr="00315CDD">
              <w:t>3</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Prerekvizity, korekvizity, ekvivalence</w:t>
            </w:r>
          </w:p>
        </w:tc>
        <w:tc>
          <w:tcPr>
            <w:tcW w:w="6769" w:type="dxa"/>
            <w:gridSpan w:val="7"/>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Způsob ověření studijních výsledků</w:t>
            </w:r>
          </w:p>
        </w:tc>
        <w:tc>
          <w:tcPr>
            <w:tcW w:w="3406" w:type="dxa"/>
            <w:gridSpan w:val="4"/>
          </w:tcPr>
          <w:p w:rsidR="00315CDD" w:rsidRPr="00315CDD" w:rsidRDefault="00315CDD" w:rsidP="00315CDD">
            <w:pPr>
              <w:jc w:val="both"/>
            </w:pPr>
            <w:r w:rsidRPr="00315CDD">
              <w:t>klasifikovaný zápočet</w:t>
            </w:r>
          </w:p>
        </w:tc>
        <w:tc>
          <w:tcPr>
            <w:tcW w:w="2156" w:type="dxa"/>
            <w:shd w:val="clear" w:color="auto" w:fill="F7CAAC"/>
          </w:tcPr>
          <w:p w:rsidR="00315CDD" w:rsidRPr="00315CDD" w:rsidRDefault="00315CDD" w:rsidP="00315CDD">
            <w:pPr>
              <w:jc w:val="both"/>
              <w:rPr>
                <w:b/>
              </w:rPr>
            </w:pPr>
            <w:r w:rsidRPr="00315CDD">
              <w:rPr>
                <w:b/>
              </w:rPr>
              <w:t>Forma výuky</w:t>
            </w:r>
          </w:p>
        </w:tc>
        <w:tc>
          <w:tcPr>
            <w:tcW w:w="1207" w:type="dxa"/>
            <w:gridSpan w:val="2"/>
          </w:tcPr>
          <w:p w:rsidR="00315CDD" w:rsidRPr="00315CDD" w:rsidRDefault="00315CDD" w:rsidP="00315CDD">
            <w:pPr>
              <w:jc w:val="both"/>
            </w:pPr>
            <w:r w:rsidRPr="00315CDD">
              <w:t>přednáška, cvičení</w:t>
            </w:r>
          </w:p>
        </w:tc>
      </w:tr>
      <w:tr w:rsidR="00315CDD" w:rsidRPr="00315CDD" w:rsidTr="00132CBA">
        <w:trPr>
          <w:trHeight w:val="666"/>
        </w:trPr>
        <w:tc>
          <w:tcPr>
            <w:tcW w:w="3086" w:type="dxa"/>
            <w:shd w:val="clear" w:color="auto" w:fill="F7CAAC"/>
          </w:tcPr>
          <w:p w:rsidR="00315CDD" w:rsidRPr="00315CDD" w:rsidRDefault="00315CDD" w:rsidP="00315CDD">
            <w:pPr>
              <w:jc w:val="both"/>
              <w:rPr>
                <w:b/>
              </w:rPr>
            </w:pPr>
            <w:r w:rsidRPr="00315CDD">
              <w:rPr>
                <w:b/>
              </w:rPr>
              <w:t>Forma způsobu ověření studijních výsledků a další požadavky na studenta</w:t>
            </w:r>
          </w:p>
        </w:tc>
        <w:tc>
          <w:tcPr>
            <w:tcW w:w="6769" w:type="dxa"/>
            <w:gridSpan w:val="7"/>
            <w:tcBorders>
              <w:bottom w:val="nil"/>
            </w:tcBorders>
          </w:tcPr>
          <w:p w:rsidR="00315CDD" w:rsidRPr="00315CDD" w:rsidRDefault="00315CDD" w:rsidP="00315CDD">
            <w:pPr>
              <w:jc w:val="both"/>
            </w:pPr>
            <w:r w:rsidRPr="00315CDD">
              <w:t>Způsob zakončení předmětu – klasifikovaný zápočet</w:t>
            </w:r>
          </w:p>
          <w:p w:rsidR="00315CDD" w:rsidRPr="00315CDD" w:rsidRDefault="00315CDD" w:rsidP="00315CDD">
            <w:pPr>
              <w:jc w:val="both"/>
            </w:pPr>
            <w:r w:rsidRPr="00315CDD">
              <w:t>Požadavky na klasifikovaný zápočet: Aktivní plnění úkolů na cvičeních. 80 % účast na cvičeních. Vypracování úkolů v probíraných softwarech. Písemný teoretický test</w:t>
            </w:r>
          </w:p>
        </w:tc>
      </w:tr>
      <w:tr w:rsidR="00315CDD" w:rsidRPr="00315CDD" w:rsidTr="00132CBA">
        <w:trPr>
          <w:trHeight w:val="59"/>
        </w:trPr>
        <w:tc>
          <w:tcPr>
            <w:tcW w:w="9855" w:type="dxa"/>
            <w:gridSpan w:val="8"/>
            <w:tcBorders>
              <w:top w:val="nil"/>
            </w:tcBorders>
          </w:tcPr>
          <w:p w:rsidR="00315CDD" w:rsidRPr="00315CDD" w:rsidRDefault="00315CDD" w:rsidP="00315CDD">
            <w:pPr>
              <w:jc w:val="both"/>
            </w:pPr>
          </w:p>
        </w:tc>
      </w:tr>
      <w:tr w:rsidR="00315CDD" w:rsidRPr="00315CDD" w:rsidTr="00132CBA">
        <w:trPr>
          <w:trHeight w:val="197"/>
        </w:trPr>
        <w:tc>
          <w:tcPr>
            <w:tcW w:w="3086" w:type="dxa"/>
            <w:tcBorders>
              <w:top w:val="nil"/>
            </w:tcBorders>
            <w:shd w:val="clear" w:color="auto" w:fill="F7CAAC"/>
          </w:tcPr>
          <w:p w:rsidR="00315CDD" w:rsidRPr="00315CDD" w:rsidRDefault="00315CDD" w:rsidP="00315CDD">
            <w:pPr>
              <w:jc w:val="both"/>
              <w:rPr>
                <w:b/>
              </w:rPr>
            </w:pPr>
            <w:r w:rsidRPr="00315CDD">
              <w:rPr>
                <w:b/>
              </w:rPr>
              <w:t>Garant předmětu</w:t>
            </w:r>
          </w:p>
        </w:tc>
        <w:tc>
          <w:tcPr>
            <w:tcW w:w="6769" w:type="dxa"/>
            <w:gridSpan w:val="7"/>
            <w:tcBorders>
              <w:top w:val="nil"/>
            </w:tcBorders>
          </w:tcPr>
          <w:p w:rsidR="00315CDD" w:rsidRPr="00315CDD" w:rsidRDefault="00315CDD" w:rsidP="00315CDD">
            <w:pPr>
              <w:jc w:val="both"/>
            </w:pPr>
            <w:r w:rsidRPr="00315CDD">
              <w:t>Ing. Michal Pivnička, Ph.D.</w:t>
            </w:r>
          </w:p>
        </w:tc>
      </w:tr>
      <w:tr w:rsidR="00315CDD" w:rsidRPr="00315CDD" w:rsidTr="00132CBA">
        <w:trPr>
          <w:trHeight w:val="243"/>
        </w:trPr>
        <w:tc>
          <w:tcPr>
            <w:tcW w:w="3086" w:type="dxa"/>
            <w:tcBorders>
              <w:top w:val="nil"/>
            </w:tcBorders>
            <w:shd w:val="clear" w:color="auto" w:fill="F7CAAC"/>
          </w:tcPr>
          <w:p w:rsidR="00315CDD" w:rsidRPr="00315CDD" w:rsidRDefault="00315CDD" w:rsidP="00315CDD">
            <w:pPr>
              <w:jc w:val="both"/>
              <w:rPr>
                <w:b/>
              </w:rPr>
            </w:pPr>
            <w:r w:rsidRPr="00315CDD">
              <w:rPr>
                <w:b/>
              </w:rPr>
              <w:t>Zapojení garanta do výuky předmětu</w:t>
            </w:r>
          </w:p>
        </w:tc>
        <w:tc>
          <w:tcPr>
            <w:tcW w:w="6769" w:type="dxa"/>
            <w:gridSpan w:val="7"/>
            <w:tcBorders>
              <w:top w:val="nil"/>
            </w:tcBorders>
          </w:tcPr>
          <w:p w:rsidR="00315CDD" w:rsidRPr="00315CDD" w:rsidRDefault="00315CDD" w:rsidP="00315CDD">
            <w:pPr>
              <w:jc w:val="both"/>
            </w:pPr>
            <w:r w:rsidRPr="00315CDD">
              <w:t>Garant se podílí na přednášení v rozsahu 100 %, dále stanovuje koncepci cvičení a dohlíží na jejich jednotné vedení.</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Vyučující</w:t>
            </w:r>
          </w:p>
        </w:tc>
        <w:tc>
          <w:tcPr>
            <w:tcW w:w="6769" w:type="dxa"/>
            <w:gridSpan w:val="7"/>
            <w:tcBorders>
              <w:bottom w:val="nil"/>
            </w:tcBorders>
          </w:tcPr>
          <w:p w:rsidR="00315CDD" w:rsidRPr="00315CDD" w:rsidRDefault="00315CDD" w:rsidP="00315CDD">
            <w:pPr>
              <w:jc w:val="both"/>
            </w:pPr>
            <w:r w:rsidRPr="00315CDD">
              <w:t>Ing. Michal Pivnička, Ph.D. – přednášky (100%)</w:t>
            </w:r>
          </w:p>
        </w:tc>
      </w:tr>
      <w:tr w:rsidR="00315CDD" w:rsidRPr="00315CDD" w:rsidTr="00132CBA">
        <w:trPr>
          <w:trHeight w:val="56"/>
        </w:trPr>
        <w:tc>
          <w:tcPr>
            <w:tcW w:w="9855" w:type="dxa"/>
            <w:gridSpan w:val="8"/>
            <w:tcBorders>
              <w:top w:val="nil"/>
            </w:tcBorders>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Stručná anotace předmětu</w:t>
            </w:r>
          </w:p>
        </w:tc>
        <w:tc>
          <w:tcPr>
            <w:tcW w:w="6769" w:type="dxa"/>
            <w:gridSpan w:val="7"/>
            <w:tcBorders>
              <w:bottom w:val="nil"/>
            </w:tcBorders>
          </w:tcPr>
          <w:p w:rsidR="00315CDD" w:rsidRPr="00315CDD" w:rsidRDefault="00315CDD" w:rsidP="00315CDD">
            <w:pPr>
              <w:jc w:val="both"/>
            </w:pPr>
          </w:p>
        </w:tc>
      </w:tr>
      <w:tr w:rsidR="00315CDD" w:rsidRPr="00315CDD" w:rsidTr="00132CBA">
        <w:trPr>
          <w:trHeight w:val="3357"/>
        </w:trPr>
        <w:tc>
          <w:tcPr>
            <w:tcW w:w="9855" w:type="dxa"/>
            <w:gridSpan w:val="8"/>
            <w:tcBorders>
              <w:top w:val="nil"/>
              <w:bottom w:val="single" w:sz="12" w:space="0" w:color="auto"/>
            </w:tcBorders>
          </w:tcPr>
          <w:p w:rsidR="00315CDD" w:rsidRPr="00315CDD" w:rsidRDefault="00315CDD" w:rsidP="00315CDD">
            <w:pPr>
              <w:jc w:val="both"/>
            </w:pPr>
            <w:r w:rsidRPr="00315CDD">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Základní pojmy z oblasti informačních systémů</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ERP systémy a jejich využití v</w:t>
            </w:r>
            <w:r w:rsidR="008402BF">
              <w:rPr>
                <w:rFonts w:eastAsia="Calibri"/>
                <w:lang w:eastAsia="en-US"/>
              </w:rPr>
              <w:t> </w:t>
            </w:r>
            <w:r w:rsidRPr="00315CDD">
              <w:rPr>
                <w:rFonts w:eastAsia="Calibri"/>
                <w:lang w:eastAsia="en-US"/>
              </w:rPr>
              <w:t>průmyslu</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Informační systémy pro sběr dat z výroby a operativní řízení výroby (MES)</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Seznámení s APS, SCM a CRM systémy</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Principy modelování výrobních systémů</w:t>
            </w:r>
            <w:r w:rsidR="008402BF">
              <w:rPr>
                <w:rFonts w:eastAsia="Calibri"/>
                <w:lang w:eastAsia="en-US"/>
              </w:rPr>
              <w:t>.</w:t>
            </w:r>
          </w:p>
          <w:p w:rsidR="00315CDD" w:rsidRPr="00315CDD" w:rsidRDefault="00315CDD" w:rsidP="008402BF">
            <w:pPr>
              <w:numPr>
                <w:ilvl w:val="0"/>
                <w:numId w:val="105"/>
              </w:numPr>
              <w:ind w:left="247" w:hanging="247"/>
              <w:contextualSpacing/>
              <w:jc w:val="both"/>
              <w:rPr>
                <w:rFonts w:eastAsia="Calibri"/>
                <w:lang w:eastAsia="en-US"/>
              </w:rPr>
            </w:pPr>
            <w:r w:rsidRPr="00315CDD">
              <w:rPr>
                <w:rFonts w:eastAsia="Calibri"/>
                <w:lang w:eastAsia="en-US"/>
              </w:rPr>
              <w:t>Praktické seznámení s prostředím ERP systémem (řízení výrobních a logistických procesů, udržování běžné agendy, vyřizování objednávek, atp.)</w:t>
            </w:r>
            <w:r w:rsidR="008402BF">
              <w:rPr>
                <w:rFonts w:eastAsia="Calibri"/>
                <w:lang w:eastAsia="en-US"/>
              </w:rPr>
              <w:t>.</w:t>
            </w:r>
          </w:p>
        </w:tc>
      </w:tr>
      <w:tr w:rsidR="00315CDD" w:rsidRPr="00315CDD" w:rsidTr="00132CBA">
        <w:trPr>
          <w:trHeight w:val="265"/>
        </w:trPr>
        <w:tc>
          <w:tcPr>
            <w:tcW w:w="3653" w:type="dxa"/>
            <w:gridSpan w:val="2"/>
            <w:tcBorders>
              <w:top w:val="nil"/>
            </w:tcBorders>
            <w:shd w:val="clear" w:color="auto" w:fill="F7CAAC"/>
          </w:tcPr>
          <w:p w:rsidR="00315CDD" w:rsidRPr="00315CDD" w:rsidRDefault="00315CDD" w:rsidP="00315CDD">
            <w:pPr>
              <w:jc w:val="both"/>
            </w:pPr>
            <w:r w:rsidRPr="00315CDD">
              <w:rPr>
                <w:b/>
              </w:rPr>
              <w:t>Studijní literatura a studijní pomůcky</w:t>
            </w:r>
          </w:p>
        </w:tc>
        <w:tc>
          <w:tcPr>
            <w:tcW w:w="6202" w:type="dxa"/>
            <w:gridSpan w:val="6"/>
            <w:tcBorders>
              <w:top w:val="nil"/>
              <w:bottom w:val="nil"/>
            </w:tcBorders>
          </w:tcPr>
          <w:p w:rsidR="00315CDD" w:rsidRPr="00315CDD" w:rsidRDefault="00315CDD" w:rsidP="00315CDD">
            <w:pPr>
              <w:jc w:val="both"/>
            </w:pPr>
          </w:p>
        </w:tc>
      </w:tr>
      <w:tr w:rsidR="00315CDD" w:rsidRPr="00315CDD" w:rsidTr="00132CBA">
        <w:trPr>
          <w:trHeight w:val="141"/>
        </w:trPr>
        <w:tc>
          <w:tcPr>
            <w:tcW w:w="9855" w:type="dxa"/>
            <w:gridSpan w:val="8"/>
            <w:tcBorders>
              <w:top w:val="nil"/>
            </w:tcBorders>
          </w:tcPr>
          <w:p w:rsidR="00315CDD" w:rsidRPr="00315CDD" w:rsidRDefault="00315CDD" w:rsidP="00315CDD">
            <w:pPr>
              <w:jc w:val="both"/>
              <w:rPr>
                <w:b/>
              </w:rPr>
            </w:pPr>
            <w:r w:rsidRPr="00315CDD">
              <w:rPr>
                <w:b/>
              </w:rPr>
              <w:t>Povinná literatura</w:t>
            </w:r>
          </w:p>
          <w:p w:rsidR="00315CDD" w:rsidRPr="00315CDD" w:rsidRDefault="00315CDD" w:rsidP="00315CDD">
            <w:pPr>
              <w:jc w:val="both"/>
            </w:pPr>
            <w:r w:rsidRPr="00315CDD">
              <w:t>SODOMKA, P., KLČOVÁ, H</w:t>
            </w:r>
            <w:r w:rsidRPr="00315CDD">
              <w:rPr>
                <w:i/>
              </w:rPr>
              <w:t>. Informační systémy v podnikové praxi</w:t>
            </w:r>
            <w:r w:rsidRPr="00315CDD">
              <w:t>. 2., aktualiz. a rozš. vyd. Brno: Computer Press, 2010, 501 s. ISBN 978-80-251-2878-7.</w:t>
            </w:r>
          </w:p>
          <w:p w:rsidR="00315CDD" w:rsidRPr="00315CDD" w:rsidRDefault="00315CDD" w:rsidP="00315CDD">
            <w:pPr>
              <w:jc w:val="both"/>
              <w:rPr>
                <w:b/>
              </w:rPr>
            </w:pPr>
            <w:r w:rsidRPr="00315CDD">
              <w:rPr>
                <w:b/>
              </w:rPr>
              <w:t>Doporučená literatura</w:t>
            </w:r>
          </w:p>
          <w:p w:rsidR="00315CDD" w:rsidRPr="00315CDD" w:rsidRDefault="00315CDD" w:rsidP="00315CDD">
            <w:pPr>
              <w:jc w:val="both"/>
            </w:pPr>
            <w:r w:rsidRPr="00315CDD">
              <w:t xml:space="preserve">BANGSOW, S. </w:t>
            </w:r>
            <w:r w:rsidRPr="00315CDD">
              <w:rPr>
                <w:i/>
              </w:rPr>
              <w:t>Manufacturing simulation with Plant Simulation and SimTalk: usage and programming with examples and solutions</w:t>
            </w:r>
            <w:r w:rsidRPr="00315CDD">
              <w:t>. Berlin: Springer, 2010, 297 s. ISBN 978-3-642-05073-2.</w:t>
            </w:r>
          </w:p>
          <w:p w:rsidR="00315CDD" w:rsidRPr="00315CDD" w:rsidRDefault="00315CDD" w:rsidP="00315CDD">
            <w:pPr>
              <w:jc w:val="both"/>
            </w:pPr>
            <w:r w:rsidRPr="00315CDD">
              <w:t xml:space="preserve">BASL, J., BLAŽÍČEK, R. </w:t>
            </w:r>
            <w:r w:rsidRPr="00315CDD">
              <w:rPr>
                <w:i/>
              </w:rPr>
              <w:t>Podnikové informační systémy: podnik v informační společnosti.</w:t>
            </w:r>
            <w:r w:rsidRPr="00315CDD">
              <w:t xml:space="preserve"> 3., aktualiz. a dopl. vyd. Praha: Grada, 2012, 323 s. ISBN 978-80-247-4307-3.</w:t>
            </w:r>
          </w:p>
          <w:p w:rsidR="00315CDD" w:rsidRPr="00315CDD" w:rsidRDefault="00315CDD" w:rsidP="00315CDD">
            <w:pPr>
              <w:jc w:val="both"/>
            </w:pPr>
            <w:r w:rsidRPr="00315CDD">
              <w:t xml:space="preserve">BRUCKNER, T. </w:t>
            </w:r>
            <w:r w:rsidRPr="00315CDD">
              <w:rPr>
                <w:i/>
              </w:rPr>
              <w:t>Tvorba informačních systémů: principy, metodiky, architektury.</w:t>
            </w:r>
            <w:r w:rsidRPr="00315CDD">
              <w:t xml:space="preserve"> Praha: Grada, 2012, 357 s. ISBN 978-80-247-4153-6.</w:t>
            </w:r>
          </w:p>
          <w:p w:rsidR="00315CDD" w:rsidRPr="00315CDD" w:rsidRDefault="00315CDD" w:rsidP="00315CDD">
            <w:pPr>
              <w:jc w:val="both"/>
            </w:pPr>
            <w:r w:rsidRPr="00315CDD">
              <w:t xml:space="preserve">CHRISTOPHER, M. </w:t>
            </w:r>
            <w:r w:rsidRPr="00315CDD">
              <w:rPr>
                <w:i/>
              </w:rPr>
              <w:t>Logistics &amp; supply chain management</w:t>
            </w:r>
            <w:r w:rsidRPr="00315CDD">
              <w:t>. Fifth edition. Harlow: Pearson, 2016, 310 s. ISBN 978-1-292-08379-7.</w:t>
            </w:r>
          </w:p>
          <w:p w:rsidR="00315CDD" w:rsidRPr="00315CDD" w:rsidRDefault="00315CDD" w:rsidP="00315CDD">
            <w:pPr>
              <w:jc w:val="both"/>
            </w:pPr>
            <w:r w:rsidRPr="00315CDD">
              <w:t xml:space="preserve">KLETTI, J. </w:t>
            </w:r>
            <w:r w:rsidRPr="00315CDD">
              <w:rPr>
                <w:i/>
              </w:rPr>
              <w:t>Manufacturing execution systems - MES.</w:t>
            </w:r>
            <w:r w:rsidRPr="00315CDD">
              <w:t xml:space="preserve"> Berlin: Springer, 2010, 272 s. ISBN 978-3-642-08064-7.</w:t>
            </w:r>
          </w:p>
          <w:p w:rsidR="00315CDD" w:rsidRPr="00315CDD" w:rsidRDefault="00315CDD" w:rsidP="00315CDD">
            <w:pPr>
              <w:jc w:val="both"/>
            </w:pPr>
            <w:r w:rsidRPr="00315CDD">
              <w:t xml:space="preserve">KURBEL, K. </w:t>
            </w:r>
            <w:r w:rsidRPr="00315CDD">
              <w:rPr>
                <w:i/>
              </w:rPr>
              <w:t>Enterprise resource planning and supply chain management: functions, business processes and software for manufacturing companies</w:t>
            </w:r>
            <w:r w:rsidRPr="00315CDD">
              <w:t>. Heidelberg: Springer, 2013, 359 s. ISBN 978-3-642-31572-5.</w:t>
            </w:r>
          </w:p>
          <w:p w:rsidR="00315CDD" w:rsidRPr="00315CDD" w:rsidRDefault="00315CDD" w:rsidP="00315CDD">
            <w:pPr>
              <w:jc w:val="both"/>
            </w:pPr>
            <w:r w:rsidRPr="00315CDD">
              <w:t xml:space="preserve">MEYER, H., FUCHS, F., THIEL, K. </w:t>
            </w:r>
            <w:r w:rsidRPr="00315CDD">
              <w:rPr>
                <w:i/>
              </w:rPr>
              <w:t xml:space="preserve">Manufacturing execution systems: optimal design, planning, and deployment. </w:t>
            </w:r>
            <w:r w:rsidRPr="00315CDD">
              <w:t>New York: McGraw-Hill, 2009, 248 s. ISBN 978-0-07-162383-4.</w:t>
            </w:r>
          </w:p>
          <w:p w:rsidR="00315CDD" w:rsidRPr="00315CDD" w:rsidRDefault="00315CDD" w:rsidP="00315CDD">
            <w:pPr>
              <w:jc w:val="both"/>
            </w:pPr>
            <w:r w:rsidRPr="00315CDD">
              <w:t xml:space="preserve">STADTLER, H., KILGER, CH., MEYR, H. </w:t>
            </w:r>
            <w:r w:rsidRPr="00315CDD">
              <w:rPr>
                <w:i/>
              </w:rPr>
              <w:t>Supply chain management and advanced planning: concepts, models, software, and case studies.</w:t>
            </w:r>
            <w:r w:rsidRPr="00315CDD">
              <w:t xml:space="preserve"> 5th edition. Heidelberg: Springer, 2015, 557 s. ISBN 978-3-642-55308-0.</w:t>
            </w:r>
          </w:p>
          <w:p w:rsidR="00315CDD" w:rsidRPr="00315CDD" w:rsidRDefault="00315CDD" w:rsidP="00315CDD">
            <w:pPr>
              <w:jc w:val="both"/>
            </w:pPr>
            <w:r w:rsidRPr="00315CDD">
              <w:t xml:space="preserve">TVRDÍKOVÁ, M. </w:t>
            </w:r>
            <w:r w:rsidRPr="00315CDD">
              <w:rPr>
                <w:i/>
              </w:rPr>
              <w:t>Aplikace moderních informačních technologií v řízení firmy: nástroje ke zvyšování kvality informačních systémů</w:t>
            </w:r>
            <w:r w:rsidRPr="00315CDD">
              <w:t>. Praha: Grada, 2008, 173 s. ISBN 978-80-247-2728-8.</w:t>
            </w:r>
          </w:p>
          <w:p w:rsidR="00315CDD" w:rsidRPr="00315CDD" w:rsidRDefault="00315CDD" w:rsidP="00315CDD">
            <w:pPr>
              <w:jc w:val="both"/>
            </w:pPr>
            <w:r w:rsidRPr="00315CDD">
              <w:t xml:space="preserve">UČEŇ, P. </w:t>
            </w:r>
            <w:r w:rsidRPr="00315CDD">
              <w:rPr>
                <w:i/>
              </w:rPr>
              <w:t>Metriky v informatice: jak objektivně zjistit přínosy informačního systému.</w:t>
            </w:r>
            <w:r w:rsidRPr="00315CDD">
              <w:t xml:space="preserve"> Praha: Grada, 2001, 139 s. ISBN 8024700808.</w:t>
            </w:r>
          </w:p>
          <w:p w:rsidR="00315CDD" w:rsidRPr="00315CDD" w:rsidRDefault="00315CDD" w:rsidP="00315CDD">
            <w:pPr>
              <w:jc w:val="both"/>
            </w:pPr>
            <w:r w:rsidRPr="00315CDD">
              <w:t xml:space="preserve">VOŘÍŠEK, J., BASL, J. </w:t>
            </w:r>
            <w:r w:rsidRPr="00315CDD">
              <w:rPr>
                <w:i/>
              </w:rPr>
              <w:t>Principy a modely řízení podnikové informatiky.</w:t>
            </w:r>
            <w:r w:rsidRPr="00315CDD">
              <w:t xml:space="preserve"> Praha: Oeconomica, 2008, 446 s. ISBN 978-80-245-1440-6.</w:t>
            </w:r>
          </w:p>
        </w:tc>
      </w:tr>
      <w:tr w:rsidR="00315CDD" w:rsidRPr="00315CDD"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5CDD" w:rsidRPr="00315CDD" w:rsidRDefault="00315CDD" w:rsidP="00315CDD">
            <w:pPr>
              <w:jc w:val="center"/>
              <w:rPr>
                <w:b/>
              </w:rPr>
            </w:pPr>
            <w:r w:rsidRPr="00315CDD">
              <w:rPr>
                <w:b/>
              </w:rPr>
              <w:lastRenderedPageBreak/>
              <w:t>Informace ke kombinované nebo distanční formě</w:t>
            </w:r>
          </w:p>
        </w:tc>
      </w:tr>
      <w:tr w:rsidR="00315CDD" w:rsidRPr="00315CDD" w:rsidTr="00132CBA">
        <w:tc>
          <w:tcPr>
            <w:tcW w:w="4787" w:type="dxa"/>
            <w:gridSpan w:val="3"/>
            <w:tcBorders>
              <w:top w:val="single" w:sz="2" w:space="0" w:color="auto"/>
            </w:tcBorders>
            <w:shd w:val="clear" w:color="auto" w:fill="F7CAAC"/>
          </w:tcPr>
          <w:p w:rsidR="00315CDD" w:rsidRPr="00315CDD" w:rsidRDefault="00315CDD" w:rsidP="00315CDD">
            <w:pPr>
              <w:jc w:val="both"/>
            </w:pPr>
            <w:r w:rsidRPr="00315CDD">
              <w:rPr>
                <w:b/>
              </w:rPr>
              <w:t>Rozsah konzultací (soustředění)</w:t>
            </w:r>
          </w:p>
        </w:tc>
        <w:tc>
          <w:tcPr>
            <w:tcW w:w="889" w:type="dxa"/>
            <w:tcBorders>
              <w:top w:val="single" w:sz="2" w:space="0" w:color="auto"/>
            </w:tcBorders>
          </w:tcPr>
          <w:p w:rsidR="00315CDD" w:rsidRPr="00315CDD" w:rsidRDefault="00315CDD" w:rsidP="00315CDD">
            <w:pPr>
              <w:jc w:val="both"/>
            </w:pPr>
            <w:r w:rsidRPr="00315CDD">
              <w:t>10</w:t>
            </w:r>
          </w:p>
        </w:tc>
        <w:tc>
          <w:tcPr>
            <w:tcW w:w="4179" w:type="dxa"/>
            <w:gridSpan w:val="4"/>
            <w:tcBorders>
              <w:top w:val="single" w:sz="2" w:space="0" w:color="auto"/>
            </w:tcBorders>
            <w:shd w:val="clear" w:color="auto" w:fill="F7CAAC"/>
          </w:tcPr>
          <w:p w:rsidR="00315CDD" w:rsidRPr="00315CDD" w:rsidRDefault="00315CDD" w:rsidP="00315CDD">
            <w:pPr>
              <w:jc w:val="both"/>
              <w:rPr>
                <w:b/>
              </w:rPr>
            </w:pPr>
            <w:r w:rsidRPr="00315CDD">
              <w:rPr>
                <w:b/>
              </w:rPr>
              <w:t xml:space="preserve">hodin </w:t>
            </w:r>
          </w:p>
        </w:tc>
      </w:tr>
      <w:tr w:rsidR="00315CDD" w:rsidRPr="00315CDD" w:rsidTr="00132CBA">
        <w:tc>
          <w:tcPr>
            <w:tcW w:w="9855" w:type="dxa"/>
            <w:gridSpan w:val="8"/>
            <w:shd w:val="clear" w:color="auto" w:fill="F7CAAC"/>
          </w:tcPr>
          <w:p w:rsidR="00315CDD" w:rsidRPr="00315CDD" w:rsidRDefault="00315CDD" w:rsidP="00315CDD">
            <w:pPr>
              <w:jc w:val="both"/>
              <w:rPr>
                <w:b/>
              </w:rPr>
            </w:pPr>
            <w:r w:rsidRPr="00315CDD">
              <w:rPr>
                <w:b/>
              </w:rPr>
              <w:t>Informace o způsobu kontaktu s vyučujícím</w:t>
            </w:r>
          </w:p>
        </w:tc>
      </w:tr>
      <w:tr w:rsidR="00315CDD" w:rsidRPr="00315CDD" w:rsidTr="00132CBA">
        <w:trPr>
          <w:trHeight w:val="684"/>
        </w:trPr>
        <w:tc>
          <w:tcPr>
            <w:tcW w:w="9855" w:type="dxa"/>
            <w:gridSpan w:val="8"/>
          </w:tcPr>
          <w:p w:rsidR="00315CDD" w:rsidRPr="00315CDD" w:rsidRDefault="00315CDD" w:rsidP="00315CDD">
            <w:pPr>
              <w:jc w:val="both"/>
            </w:pPr>
            <w:r w:rsidRPr="00315CD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4D784A">
            <w:pPr>
              <w:pStyle w:val="Odstavecseseznamem"/>
              <w:numPr>
                <w:ilvl w:val="0"/>
                <w:numId w:val="57"/>
              </w:numPr>
              <w:ind w:left="247" w:hanging="247"/>
            </w:pPr>
            <w:r w:rsidRPr="005E2F2C">
              <w:t>Globalizace světové ekonomiky</w:t>
            </w:r>
            <w:r w:rsidR="008402BF">
              <w:t>.</w:t>
            </w:r>
          </w:p>
          <w:p w:rsidR="008C5360" w:rsidRPr="005E2F2C" w:rsidRDefault="008C5360" w:rsidP="004D784A">
            <w:pPr>
              <w:pStyle w:val="Odstavecseseznamem"/>
              <w:numPr>
                <w:ilvl w:val="0"/>
                <w:numId w:val="57"/>
              </w:numPr>
              <w:ind w:left="247" w:hanging="247"/>
            </w:pPr>
            <w:r w:rsidRPr="005E2F2C">
              <w:t>Mezinárodní měnový systém</w:t>
            </w:r>
            <w:r w:rsidR="008402BF">
              <w:t>.</w:t>
            </w:r>
          </w:p>
          <w:p w:rsidR="008C5360" w:rsidRPr="005E2F2C" w:rsidRDefault="008C5360" w:rsidP="004D784A">
            <w:pPr>
              <w:pStyle w:val="Odstavecseseznamem"/>
              <w:numPr>
                <w:ilvl w:val="0"/>
                <w:numId w:val="57"/>
              </w:numPr>
              <w:ind w:left="247" w:hanging="247"/>
            </w:pPr>
            <w:r w:rsidRPr="005E2F2C">
              <w:t>Mezinárodní obchod a úloha WTO</w:t>
            </w:r>
            <w:r w:rsidR="008402BF">
              <w:t>.</w:t>
            </w:r>
          </w:p>
          <w:p w:rsidR="008C5360" w:rsidRPr="005E2F2C" w:rsidRDefault="008C5360" w:rsidP="004D784A">
            <w:pPr>
              <w:pStyle w:val="Odstavecseseznamem"/>
              <w:numPr>
                <w:ilvl w:val="0"/>
                <w:numId w:val="57"/>
              </w:numPr>
              <w:ind w:left="247" w:hanging="247"/>
            </w:pPr>
            <w:r w:rsidRPr="005E2F2C">
              <w:t>Mezinárodní pohyb kapitálu</w:t>
            </w:r>
            <w:r w:rsidR="008402BF">
              <w:t>.</w:t>
            </w:r>
          </w:p>
          <w:p w:rsidR="008C5360" w:rsidRPr="005E2F2C" w:rsidRDefault="008C5360" w:rsidP="004D784A">
            <w:pPr>
              <w:pStyle w:val="Odstavecseseznamem"/>
              <w:numPr>
                <w:ilvl w:val="0"/>
                <w:numId w:val="57"/>
              </w:numPr>
              <w:ind w:left="247" w:hanging="247"/>
            </w:pPr>
            <w:r w:rsidRPr="005E2F2C">
              <w:t>Mezinárodní migrace</w:t>
            </w:r>
            <w:r w:rsidR="008402BF">
              <w:t>.</w:t>
            </w:r>
          </w:p>
          <w:p w:rsidR="008C5360" w:rsidRPr="005E2F2C" w:rsidRDefault="008C5360" w:rsidP="004D784A">
            <w:pPr>
              <w:pStyle w:val="Odstavecseseznamem"/>
              <w:numPr>
                <w:ilvl w:val="0"/>
                <w:numId w:val="57"/>
              </w:numPr>
              <w:ind w:left="247" w:hanging="247"/>
            </w:pPr>
            <w:r w:rsidRPr="005E2F2C">
              <w:t>Ekonomický vývoj v USA a Japonsku</w:t>
            </w:r>
            <w:r w:rsidR="008402BF">
              <w:t>.</w:t>
            </w:r>
          </w:p>
          <w:p w:rsidR="008C5360" w:rsidRPr="005E2F2C" w:rsidRDefault="008C5360" w:rsidP="004D784A">
            <w:pPr>
              <w:pStyle w:val="Odstavecseseznamem"/>
              <w:numPr>
                <w:ilvl w:val="0"/>
                <w:numId w:val="57"/>
              </w:numPr>
              <w:ind w:left="247" w:hanging="247"/>
            </w:pPr>
            <w:r w:rsidRPr="005E2F2C">
              <w:t>Ekonomický vývoj v Evropě, formování</w:t>
            </w:r>
            <w:r w:rsidR="008402BF">
              <w:t xml:space="preserve"> evropského ekonomického centra.</w:t>
            </w:r>
          </w:p>
          <w:p w:rsidR="008C5360" w:rsidRPr="005E2F2C" w:rsidRDefault="008C5360" w:rsidP="004D784A">
            <w:pPr>
              <w:pStyle w:val="Odstavecseseznamem"/>
              <w:numPr>
                <w:ilvl w:val="0"/>
                <w:numId w:val="57"/>
              </w:numPr>
              <w:ind w:left="247" w:hanging="247"/>
            </w:pPr>
            <w:r w:rsidRPr="005E2F2C">
              <w:t>Formování evropské hospodářské a měnové unie</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Transformační proces v zemích střední a východní Evropy</w:t>
            </w:r>
            <w:r w:rsidR="008402BF">
              <w:t>.</w:t>
            </w:r>
          </w:p>
          <w:p w:rsidR="008C5360" w:rsidRPr="005E2F2C" w:rsidRDefault="008C5360" w:rsidP="004D784A">
            <w:pPr>
              <w:pStyle w:val="Odstavecseseznamem"/>
              <w:numPr>
                <w:ilvl w:val="0"/>
                <w:numId w:val="57"/>
              </w:numPr>
              <w:ind w:left="247" w:hanging="247"/>
            </w:pPr>
            <w:r w:rsidRPr="005E2F2C">
              <w:t>Ekonomická výkonnost zemí EU</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Rozvojové země a transformující se ekonomiky</w:t>
            </w:r>
            <w:r w:rsidR="008402BF">
              <w:t>.</w:t>
            </w:r>
          </w:p>
          <w:p w:rsidR="008C5360" w:rsidRPr="005E2F2C" w:rsidRDefault="008C5360" w:rsidP="004D784A">
            <w:pPr>
              <w:pStyle w:val="Odstavecseseznamem"/>
              <w:numPr>
                <w:ilvl w:val="0"/>
                <w:numId w:val="57"/>
              </w:numPr>
              <w:ind w:left="247" w:hanging="247"/>
            </w:pPr>
            <w:r w:rsidRPr="005E2F2C">
              <w:t>Globální ekonomické velmoci a perspektivy světové ekonomiky</w:t>
            </w:r>
            <w:r w:rsidR="008402BF">
              <w:t>.</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Pr>
        <w:rPr>
          <w:ins w:id="2311" w:author="Drahomíra Pavelková" w:date="2019-09-02T15:45:00Z"/>
        </w:rPr>
      </w:pPr>
    </w:p>
    <w:p w:rsidR="006C3EBD" w:rsidRDefault="006C3EBD">
      <w:pPr>
        <w:rPr>
          <w:ins w:id="2312" w:author="Drahomíra Pavelková" w:date="2019-09-02T15:45:00Z"/>
        </w:rPr>
      </w:pPr>
    </w:p>
    <w:p w:rsidR="006C3EBD" w:rsidRDefault="006C3EBD">
      <w:pPr>
        <w:rPr>
          <w:ins w:id="2313" w:author="Drahomíra Pavelková" w:date="2019-09-02T15:45:00Z"/>
        </w:rPr>
      </w:pPr>
    </w:p>
    <w:p w:rsidR="006C3EBD" w:rsidRDefault="006C3EBD">
      <w:pPr>
        <w:rPr>
          <w:ins w:id="2314" w:author="Drahomíra Pavelková" w:date="2019-09-02T15:45:00Z"/>
        </w:rPr>
      </w:pPr>
    </w:p>
    <w:p w:rsidR="006C3EBD" w:rsidRDefault="006C3EBD">
      <w:pPr>
        <w:rPr>
          <w:ins w:id="2315" w:author="Drahomíra Pavelková" w:date="2019-09-02T15:45:00Z"/>
        </w:rPr>
      </w:pPr>
    </w:p>
    <w:p w:rsidR="006C3EBD" w:rsidRDefault="006C3EBD">
      <w:pPr>
        <w:rPr>
          <w:ins w:id="2316" w:author="Drahomíra Pavelková" w:date="2019-09-02T15:45:00Z"/>
        </w:rPr>
      </w:pPr>
    </w:p>
    <w:p w:rsidR="006C3EBD" w:rsidRDefault="006C3EBD">
      <w:pPr>
        <w:rPr>
          <w:ins w:id="2317" w:author="Drahomíra Pavelková" w:date="2019-09-02T15:45:00Z"/>
        </w:rPr>
      </w:pPr>
    </w:p>
    <w:p w:rsidR="006C3EBD" w:rsidRDefault="006C3EBD">
      <w:pPr>
        <w:rPr>
          <w:ins w:id="2318" w:author="Drahomíra Pavelková" w:date="2019-09-02T15:45:00Z"/>
        </w:rPr>
      </w:pPr>
    </w:p>
    <w:p w:rsidR="006C3EBD" w:rsidRDefault="006C3EBD">
      <w:pPr>
        <w:rPr>
          <w:ins w:id="2319" w:author="Drahomíra Pavelková" w:date="2019-09-02T15:45:00Z"/>
        </w:rPr>
      </w:pPr>
    </w:p>
    <w:p w:rsidR="006C3EBD" w:rsidRDefault="006C3EBD">
      <w:pPr>
        <w:rPr>
          <w:ins w:id="2320" w:author="Drahomíra Pavelková" w:date="2019-09-02T15:45:00Z"/>
        </w:rPr>
      </w:pPr>
    </w:p>
    <w:p w:rsidR="006C3EBD" w:rsidRDefault="006C3EBD">
      <w:pPr>
        <w:rPr>
          <w:ins w:id="2321" w:author="Drahomíra Pavelková" w:date="2019-09-02T15:45:00Z"/>
        </w:rPr>
      </w:pPr>
    </w:p>
    <w:p w:rsidR="006C3EBD" w:rsidRDefault="006C3EBD">
      <w:pPr>
        <w:rPr>
          <w:ins w:id="2322" w:author="Drahomíra Pavelková" w:date="2019-09-02T15:45:00Z"/>
        </w:rPr>
      </w:pPr>
    </w:p>
    <w:p w:rsidR="006C3EBD" w:rsidRDefault="006C3EBD">
      <w:pPr>
        <w:rPr>
          <w:ins w:id="2323" w:author="Drahomíra Pavelková" w:date="2019-09-02T15:45:00Z"/>
        </w:rPr>
      </w:pPr>
    </w:p>
    <w:p w:rsidR="006C3EBD" w:rsidRDefault="006C3EBD">
      <w:pPr>
        <w:rPr>
          <w:ins w:id="2324" w:author="Drahomíra Pavelková" w:date="2019-09-02T15:45:00Z"/>
        </w:rPr>
      </w:pPr>
    </w:p>
    <w:p w:rsidR="006C3EBD" w:rsidRDefault="006C3EBD">
      <w:pPr>
        <w:rPr>
          <w:ins w:id="2325" w:author="Drahomíra Pavelková" w:date="2019-09-02T15:45:00Z"/>
        </w:rPr>
      </w:pPr>
    </w:p>
    <w:p w:rsidR="006C3EBD" w:rsidRDefault="006C3EBD">
      <w:pPr>
        <w:rPr>
          <w:ins w:id="2326" w:author="Drahomíra Pavelková" w:date="2019-09-02T15:45:00Z"/>
        </w:rPr>
      </w:pPr>
    </w:p>
    <w:p w:rsidR="006C3EBD" w:rsidRDefault="006C3EBD">
      <w:pPr>
        <w:rPr>
          <w:ins w:id="2327" w:author="Drahomíra Pavelková" w:date="2019-09-02T15:45:00Z"/>
        </w:rPr>
      </w:pPr>
    </w:p>
    <w:p w:rsidR="006C3EBD" w:rsidRDefault="006C3EBD">
      <w:pPr>
        <w:rPr>
          <w:ins w:id="2328" w:author="Drahomíra Pavelková" w:date="2019-09-02T15:45:00Z"/>
        </w:rPr>
      </w:pPr>
    </w:p>
    <w:p w:rsidR="006C3EBD" w:rsidRDefault="006C3EBD">
      <w:pPr>
        <w:rPr>
          <w:ins w:id="2329" w:author="Drahomíra Pavelková" w:date="2019-09-02T15:45:00Z"/>
        </w:rPr>
      </w:pPr>
    </w:p>
    <w:p w:rsidR="006C3EBD" w:rsidRDefault="006C3EBD">
      <w:pPr>
        <w:rPr>
          <w:ins w:id="2330" w:author="Drahomíra Pavelková" w:date="2019-09-02T15:45:00Z"/>
        </w:rPr>
      </w:pPr>
    </w:p>
    <w:p w:rsidR="006C3EBD" w:rsidRDefault="006C3EBD">
      <w:pPr>
        <w:rPr>
          <w:ins w:id="2331" w:author="Drahomíra Pavelková" w:date="2019-09-02T15:45:00Z"/>
        </w:rPr>
      </w:pPr>
    </w:p>
    <w:p w:rsidR="006C3EBD" w:rsidRDefault="006C3EBD">
      <w:pPr>
        <w:rPr>
          <w:ins w:id="2332" w:author="Drahomíra Pavelková" w:date="2019-09-02T15:45:00Z"/>
        </w:rPr>
      </w:pPr>
    </w:p>
    <w:p w:rsidR="006C3EBD" w:rsidRDefault="006C3EBD">
      <w:pPr>
        <w:rPr>
          <w:ins w:id="2333" w:author="Drahomíra Pavelková" w:date="2019-09-02T15:45:00Z"/>
        </w:rPr>
      </w:pPr>
    </w:p>
    <w:p w:rsidR="006C3EBD" w:rsidRDefault="006C3EBD">
      <w:pPr>
        <w:rPr>
          <w:ins w:id="2334" w:author="Drahomíra Pavelková" w:date="2019-09-02T15:45:00Z"/>
        </w:rPr>
      </w:pPr>
    </w:p>
    <w:p w:rsidR="006C3EBD" w:rsidRDefault="006C3EBD">
      <w:pPr>
        <w:rPr>
          <w:ins w:id="2335" w:author="Drahomíra Pavelková" w:date="2019-09-02T15:45:00Z"/>
        </w:rPr>
      </w:pPr>
    </w:p>
    <w:p w:rsidR="006C3EBD" w:rsidRDefault="006C3EBD">
      <w:pPr>
        <w:rPr>
          <w:ins w:id="2336" w:author="Drahomíra Pavelková" w:date="2019-09-02T15:45:00Z"/>
        </w:rPr>
      </w:pPr>
    </w:p>
    <w:p w:rsidR="006C3EBD" w:rsidRDefault="006C3EBD">
      <w:pPr>
        <w:rPr>
          <w:ins w:id="2337" w:author="Drahomíra Pavelková" w:date="2019-09-02T15:45:00Z"/>
        </w:rPr>
      </w:pPr>
    </w:p>
    <w:p w:rsidR="006C3EBD" w:rsidRDefault="006C3EBD">
      <w:pPr>
        <w:rPr>
          <w:ins w:id="2338" w:author="Drahomíra Pavelková" w:date="2019-09-02T15:45:00Z"/>
        </w:rPr>
      </w:pPr>
    </w:p>
    <w:p w:rsidR="006C3EBD" w:rsidRDefault="006C3EBD">
      <w:pPr>
        <w:rPr>
          <w:ins w:id="2339" w:author="Drahomíra Pavelková" w:date="2019-09-02T15:45:00Z"/>
        </w:rPr>
      </w:pPr>
    </w:p>
    <w:p w:rsidR="006C3EBD" w:rsidRDefault="006C3EBD">
      <w:pPr>
        <w:rPr>
          <w:ins w:id="2340" w:author="Drahomíra Pavelková" w:date="2019-09-02T15:45:00Z"/>
        </w:rPr>
      </w:pPr>
    </w:p>
    <w:p w:rsidR="006C3EBD" w:rsidRDefault="006C3EBD">
      <w:pPr>
        <w:rPr>
          <w:ins w:id="2341" w:author="Drahomíra Pavelková" w:date="2019-09-02T15:45:00Z"/>
        </w:rPr>
      </w:pPr>
    </w:p>
    <w:p w:rsidR="006C3EBD" w:rsidRDefault="006C3EBD">
      <w:pPr>
        <w:rPr>
          <w:ins w:id="2342" w:author="Drahomíra Pavelková" w:date="2019-09-02T15:45:00Z"/>
        </w:rPr>
      </w:pPr>
    </w:p>
    <w:p w:rsidR="006C3EBD" w:rsidRDefault="006C3EBD">
      <w:pPr>
        <w:rPr>
          <w:ins w:id="2343" w:author="Drahomíra Pavelková" w:date="2019-09-02T15:45:00Z"/>
        </w:rPr>
      </w:pPr>
    </w:p>
    <w:p w:rsidR="006C3EBD" w:rsidRDefault="006C3EBD">
      <w:pPr>
        <w:rPr>
          <w:ins w:id="2344" w:author="Drahomíra Pavelková" w:date="2019-09-02T15:45:00Z"/>
        </w:rPr>
      </w:pPr>
    </w:p>
    <w:p w:rsidR="006C3EBD" w:rsidRDefault="006C3EBD">
      <w:pPr>
        <w:rPr>
          <w:ins w:id="2345" w:author="Drahomíra Pavelková" w:date="2019-09-02T15:45:00Z"/>
        </w:rPr>
      </w:pPr>
    </w:p>
    <w:p w:rsidR="006C3EBD" w:rsidRDefault="006C3EBD">
      <w:pPr>
        <w:rPr>
          <w:ins w:id="2346" w:author="Drahomíra Pavelková" w:date="2019-09-02T15:45:00Z"/>
        </w:rPr>
      </w:pPr>
    </w:p>
    <w:p w:rsidR="006C3EBD" w:rsidRDefault="006C3EBD">
      <w:pPr>
        <w:rPr>
          <w:ins w:id="2347" w:author="Drahomíra Pavelková" w:date="2019-09-02T15:45:00Z"/>
        </w:rPr>
      </w:pPr>
    </w:p>
    <w:p w:rsidR="006C3EBD" w:rsidRDefault="006C3EBD">
      <w:pPr>
        <w:rPr>
          <w:ins w:id="2348" w:author="Drahomíra Pavelková" w:date="2019-09-02T15:45:00Z"/>
        </w:rPr>
      </w:pPr>
    </w:p>
    <w:p w:rsidR="006C3EBD" w:rsidRDefault="006C3EBD">
      <w:pPr>
        <w:rPr>
          <w:ins w:id="2349" w:author="Drahomíra Pavelková" w:date="2019-09-02T15:45:00Z"/>
        </w:rPr>
      </w:pPr>
    </w:p>
    <w:p w:rsidR="006C3EBD" w:rsidRDefault="006C3EBD">
      <w:pPr>
        <w:rPr>
          <w:ins w:id="2350" w:author="Drahomíra Pavelková" w:date="2019-09-02T15:45:00Z"/>
        </w:rPr>
      </w:pPr>
    </w:p>
    <w:p w:rsidR="006C3EBD" w:rsidRDefault="006C3EBD">
      <w:pPr>
        <w:rPr>
          <w:ins w:id="2351" w:author="Drahomíra Pavelková" w:date="2019-09-02T15:45:00Z"/>
        </w:rPr>
      </w:pPr>
    </w:p>
    <w:p w:rsidR="006C3EBD" w:rsidRDefault="006C3EBD">
      <w:pPr>
        <w:rPr>
          <w:ins w:id="2352" w:author="Drahomíra Pavelková" w:date="2019-09-02T15:45:00Z"/>
        </w:rPr>
      </w:pPr>
    </w:p>
    <w:p w:rsidR="006C3EBD" w:rsidRDefault="006C3EBD">
      <w:pPr>
        <w:rPr>
          <w:ins w:id="2353" w:author="Drahomíra Pavelková" w:date="2019-09-02T15:45:00Z"/>
        </w:rPr>
      </w:pPr>
    </w:p>
    <w:p w:rsidR="006C3EBD" w:rsidRDefault="006C3EBD">
      <w:pPr>
        <w:rPr>
          <w:ins w:id="2354" w:author="Drahomíra Pavelková" w:date="2019-09-02T15:45:00Z"/>
        </w:rPr>
      </w:pPr>
    </w:p>
    <w:p w:rsidR="006C3EBD" w:rsidRDefault="006C3EBD">
      <w:pPr>
        <w:rPr>
          <w:ins w:id="2355" w:author="Drahomíra Pavelková" w:date="2019-09-02T15:45:00Z"/>
        </w:rPr>
      </w:pPr>
    </w:p>
    <w:p w:rsidR="006C3EBD" w:rsidRDefault="006C3EBD">
      <w:pPr>
        <w:rPr>
          <w:ins w:id="2356" w:author="Drahomíra Pavelková" w:date="2019-09-02T15:46:00Z"/>
        </w:rPr>
      </w:pPr>
    </w:p>
    <w:p w:rsidR="006C3EBD" w:rsidRDefault="006C3EBD">
      <w:pPr>
        <w:rPr>
          <w:ins w:id="2357" w:author="Drahomíra Pavelková" w:date="2019-09-02T15:46:00Z"/>
        </w:rPr>
      </w:pPr>
    </w:p>
    <w:p w:rsidR="006C3EBD" w:rsidRDefault="006C3EBD">
      <w:pPr>
        <w:rPr>
          <w:ins w:id="2358" w:author="Drahomíra Pavelková" w:date="2019-09-02T15:46:00Z"/>
        </w:rPr>
      </w:pPr>
    </w:p>
    <w:p w:rsidR="006C3EBD" w:rsidRDefault="006C3EBD">
      <w:pPr>
        <w:rPr>
          <w:ins w:id="2359" w:author="Drahomíra Pavelková" w:date="2019-09-02T15:46:00Z"/>
        </w:rPr>
      </w:pPr>
    </w:p>
    <w:p w:rsidR="006C3EBD" w:rsidRDefault="006C3EBD">
      <w:pPr>
        <w:rPr>
          <w:ins w:id="2360" w:author="Drahomíra Pavelková" w:date="2019-09-02T15:46:00Z"/>
        </w:rPr>
      </w:pPr>
    </w:p>
    <w:p w:rsidR="006C3EBD" w:rsidRDefault="006C3EBD">
      <w:pPr>
        <w:rPr>
          <w:ins w:id="2361" w:author="Drahomíra Pavelková" w:date="2019-09-02T15:46:00Z"/>
        </w:rPr>
      </w:pPr>
    </w:p>
    <w:p w:rsidR="006C3EBD" w:rsidRDefault="006C3EBD">
      <w:pPr>
        <w:rPr>
          <w:ins w:id="2362" w:author="Drahomíra Pavelková" w:date="2019-09-02T15:46:00Z"/>
        </w:rPr>
      </w:pPr>
    </w:p>
    <w:p w:rsidR="006C3EBD" w:rsidRDefault="006C3EBD">
      <w:pPr>
        <w:rPr>
          <w:ins w:id="2363" w:author="Drahomíra Pavelková" w:date="2019-09-02T15:46:00Z"/>
        </w:rPr>
      </w:pPr>
    </w:p>
    <w:p w:rsidR="006C3EBD" w:rsidRDefault="006C3EBD">
      <w:pPr>
        <w:rPr>
          <w:ins w:id="2364" w:author="Drahomíra Pavelková" w:date="2019-09-02T15:46:00Z"/>
        </w:rPr>
      </w:pPr>
    </w:p>
    <w:p w:rsidR="006C3EBD" w:rsidRDefault="006C3EBD">
      <w:pPr>
        <w:rPr>
          <w:ins w:id="2365" w:author="Drahomíra Pavelková" w:date="2019-09-02T15:46:00Z"/>
        </w:rPr>
      </w:pPr>
    </w:p>
    <w:p w:rsidR="006C3EBD" w:rsidRDefault="006C3EBD">
      <w:pPr>
        <w:rPr>
          <w:ins w:id="2366" w:author="Drahomíra Pavelková" w:date="2019-09-02T15:46:00Z"/>
        </w:rPr>
      </w:pPr>
    </w:p>
    <w:p w:rsidR="006C3EBD" w:rsidRDefault="006C3EB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RPr="00DA2BBE" w:rsidTr="008641B9">
        <w:trPr>
          <w:ins w:id="2367" w:author="Drahomíra Pavelková" w:date="2019-09-02T15:45:00Z"/>
        </w:trPr>
        <w:tc>
          <w:tcPr>
            <w:tcW w:w="9855" w:type="dxa"/>
            <w:gridSpan w:val="8"/>
            <w:tcBorders>
              <w:bottom w:val="double" w:sz="4" w:space="0" w:color="auto"/>
            </w:tcBorders>
            <w:shd w:val="clear" w:color="auto" w:fill="BDD6EE"/>
          </w:tcPr>
          <w:p w:rsidR="006C3EBD" w:rsidRPr="00DA2BBE" w:rsidRDefault="006C3EBD" w:rsidP="008641B9">
            <w:pPr>
              <w:jc w:val="both"/>
              <w:rPr>
                <w:ins w:id="2368" w:author="Drahomíra Pavelková" w:date="2019-09-02T15:45:00Z"/>
                <w:b/>
                <w:sz w:val="28"/>
              </w:rPr>
            </w:pPr>
            <w:ins w:id="2369" w:author="Drahomíra Pavelková" w:date="2019-09-02T15:45:00Z">
              <w:r w:rsidRPr="00DA2BBE">
                <w:lastRenderedPageBreak/>
                <w:br w:type="page"/>
              </w:r>
              <w:r w:rsidRPr="00DA2BBE">
                <w:rPr>
                  <w:b/>
                  <w:sz w:val="28"/>
                </w:rPr>
                <w:t>B-III – Charakteristika studijního předmětu</w:t>
              </w:r>
            </w:ins>
          </w:p>
        </w:tc>
      </w:tr>
      <w:tr w:rsidR="006C3EBD" w:rsidRPr="00DA2BBE" w:rsidTr="008641B9">
        <w:trPr>
          <w:ins w:id="2370" w:author="Drahomíra Pavelková" w:date="2019-09-02T15:45:00Z"/>
        </w:trPr>
        <w:tc>
          <w:tcPr>
            <w:tcW w:w="3086" w:type="dxa"/>
            <w:tcBorders>
              <w:top w:val="double" w:sz="4" w:space="0" w:color="auto"/>
            </w:tcBorders>
            <w:shd w:val="clear" w:color="auto" w:fill="F7CAAC"/>
          </w:tcPr>
          <w:p w:rsidR="006C3EBD" w:rsidRPr="00DA2BBE" w:rsidRDefault="006C3EBD" w:rsidP="008641B9">
            <w:pPr>
              <w:jc w:val="both"/>
              <w:rPr>
                <w:ins w:id="2371" w:author="Drahomíra Pavelková" w:date="2019-09-02T15:45:00Z"/>
                <w:b/>
              </w:rPr>
            </w:pPr>
            <w:ins w:id="2372" w:author="Drahomíra Pavelková" w:date="2019-09-02T15:45:00Z">
              <w:r w:rsidRPr="00DA2BBE">
                <w:rPr>
                  <w:b/>
                </w:rPr>
                <w:t>Název studijního předmětu</w:t>
              </w:r>
            </w:ins>
          </w:p>
        </w:tc>
        <w:tc>
          <w:tcPr>
            <w:tcW w:w="6769" w:type="dxa"/>
            <w:gridSpan w:val="7"/>
            <w:tcBorders>
              <w:top w:val="double" w:sz="4" w:space="0" w:color="auto"/>
            </w:tcBorders>
          </w:tcPr>
          <w:p w:rsidR="006C3EBD" w:rsidRPr="00DA2BBE" w:rsidRDefault="006C3EBD" w:rsidP="008641B9">
            <w:pPr>
              <w:jc w:val="both"/>
              <w:rPr>
                <w:ins w:id="2373" w:author="Drahomíra Pavelková" w:date="2019-09-02T15:45:00Z"/>
              </w:rPr>
            </w:pPr>
            <w:ins w:id="2374" w:author="Drahomíra Pavelková" w:date="2019-09-02T15:45:00Z">
              <w:r w:rsidRPr="00DA2BBE">
                <w:t>Řízení lidských zdrojů I</w:t>
              </w:r>
            </w:ins>
          </w:p>
        </w:tc>
      </w:tr>
      <w:tr w:rsidR="006C3EBD" w:rsidRPr="00DA2BBE" w:rsidTr="008641B9">
        <w:trPr>
          <w:ins w:id="2375" w:author="Drahomíra Pavelková" w:date="2019-09-02T15:45:00Z"/>
        </w:trPr>
        <w:tc>
          <w:tcPr>
            <w:tcW w:w="3086" w:type="dxa"/>
            <w:shd w:val="clear" w:color="auto" w:fill="F7CAAC"/>
          </w:tcPr>
          <w:p w:rsidR="006C3EBD" w:rsidRPr="00DA2BBE" w:rsidRDefault="006C3EBD" w:rsidP="008641B9">
            <w:pPr>
              <w:jc w:val="both"/>
              <w:rPr>
                <w:ins w:id="2376" w:author="Drahomíra Pavelková" w:date="2019-09-02T15:45:00Z"/>
                <w:b/>
              </w:rPr>
            </w:pPr>
            <w:ins w:id="2377" w:author="Drahomíra Pavelková" w:date="2019-09-02T15:45:00Z">
              <w:r w:rsidRPr="00DA2BBE">
                <w:rPr>
                  <w:b/>
                </w:rPr>
                <w:t>Typ předmětu</w:t>
              </w:r>
            </w:ins>
          </w:p>
        </w:tc>
        <w:tc>
          <w:tcPr>
            <w:tcW w:w="3406" w:type="dxa"/>
            <w:gridSpan w:val="4"/>
          </w:tcPr>
          <w:p w:rsidR="006C3EBD" w:rsidRPr="00DA2BBE" w:rsidRDefault="006C3EBD" w:rsidP="008641B9">
            <w:pPr>
              <w:jc w:val="both"/>
              <w:rPr>
                <w:ins w:id="2378" w:author="Drahomíra Pavelková" w:date="2019-09-02T15:45:00Z"/>
              </w:rPr>
            </w:pPr>
            <w:ins w:id="2379" w:author="Drahomíra Pavelková" w:date="2019-09-02T15:45:00Z">
              <w:r>
                <w:t>p</w:t>
              </w:r>
              <w:r w:rsidRPr="00DA2BBE">
                <w:t>ovinn</w:t>
              </w:r>
              <w:r>
                <w:t>ě volitelný</w:t>
              </w:r>
              <w:r w:rsidRPr="00DA2BBE">
                <w:t xml:space="preserve"> „</w:t>
              </w:r>
              <w:r>
                <w:t>PV</w:t>
              </w:r>
              <w:r w:rsidRPr="00DA2BBE">
                <w:t>“</w:t>
              </w:r>
            </w:ins>
          </w:p>
        </w:tc>
        <w:tc>
          <w:tcPr>
            <w:tcW w:w="2695" w:type="dxa"/>
            <w:gridSpan w:val="2"/>
            <w:shd w:val="clear" w:color="auto" w:fill="F7CAAC"/>
          </w:tcPr>
          <w:p w:rsidR="006C3EBD" w:rsidRPr="00DA2BBE" w:rsidRDefault="006C3EBD" w:rsidP="008641B9">
            <w:pPr>
              <w:jc w:val="both"/>
              <w:rPr>
                <w:ins w:id="2380" w:author="Drahomíra Pavelková" w:date="2019-09-02T15:45:00Z"/>
              </w:rPr>
            </w:pPr>
            <w:ins w:id="2381" w:author="Drahomíra Pavelková" w:date="2019-09-02T15:45:00Z">
              <w:r w:rsidRPr="00DA2BBE">
                <w:rPr>
                  <w:b/>
                </w:rPr>
                <w:t>doporučený ročník / semestr</w:t>
              </w:r>
            </w:ins>
          </w:p>
        </w:tc>
        <w:tc>
          <w:tcPr>
            <w:tcW w:w="668" w:type="dxa"/>
          </w:tcPr>
          <w:p w:rsidR="006C3EBD" w:rsidRPr="00DA2BBE" w:rsidRDefault="006C3EBD" w:rsidP="008641B9">
            <w:pPr>
              <w:jc w:val="both"/>
              <w:rPr>
                <w:ins w:id="2382" w:author="Drahomíra Pavelková" w:date="2019-09-02T15:45:00Z"/>
              </w:rPr>
            </w:pPr>
            <w:ins w:id="2383" w:author="Drahomíra Pavelková" w:date="2019-09-02T15:45:00Z">
              <w:r>
                <w:t>2</w:t>
              </w:r>
              <w:r w:rsidRPr="00DA2BBE">
                <w:t>/L</w:t>
              </w:r>
            </w:ins>
          </w:p>
        </w:tc>
      </w:tr>
      <w:tr w:rsidR="006C3EBD" w:rsidRPr="00DA2BBE" w:rsidTr="008641B9">
        <w:trPr>
          <w:ins w:id="2384" w:author="Drahomíra Pavelková" w:date="2019-09-02T15:45:00Z"/>
        </w:trPr>
        <w:tc>
          <w:tcPr>
            <w:tcW w:w="3086" w:type="dxa"/>
            <w:shd w:val="clear" w:color="auto" w:fill="F7CAAC"/>
          </w:tcPr>
          <w:p w:rsidR="006C3EBD" w:rsidRPr="00DA2BBE" w:rsidRDefault="006C3EBD" w:rsidP="008641B9">
            <w:pPr>
              <w:jc w:val="both"/>
              <w:rPr>
                <w:ins w:id="2385" w:author="Drahomíra Pavelková" w:date="2019-09-02T15:45:00Z"/>
                <w:b/>
              </w:rPr>
            </w:pPr>
            <w:ins w:id="2386" w:author="Drahomíra Pavelková" w:date="2019-09-02T15:45:00Z">
              <w:r w:rsidRPr="00DA2BBE">
                <w:rPr>
                  <w:b/>
                </w:rPr>
                <w:t>Rozsah studijního předmětu</w:t>
              </w:r>
            </w:ins>
          </w:p>
        </w:tc>
        <w:tc>
          <w:tcPr>
            <w:tcW w:w="1701" w:type="dxa"/>
            <w:gridSpan w:val="2"/>
          </w:tcPr>
          <w:p w:rsidR="006C3EBD" w:rsidRPr="00DA2BBE" w:rsidRDefault="006C3EBD" w:rsidP="008641B9">
            <w:pPr>
              <w:jc w:val="both"/>
              <w:rPr>
                <w:ins w:id="2387" w:author="Drahomíra Pavelková" w:date="2019-09-02T15:45:00Z"/>
              </w:rPr>
            </w:pPr>
            <w:ins w:id="2388" w:author="Drahomíra Pavelková" w:date="2019-09-02T15:45:00Z">
              <w:r>
                <w:t>26</w:t>
              </w:r>
              <w:r w:rsidRPr="00DA2BBE">
                <w:t xml:space="preserve">p + </w:t>
              </w:r>
              <w:r>
                <w:t>13</w:t>
              </w:r>
              <w:r w:rsidRPr="00DA2BBE">
                <w:t>s</w:t>
              </w:r>
            </w:ins>
          </w:p>
        </w:tc>
        <w:tc>
          <w:tcPr>
            <w:tcW w:w="889" w:type="dxa"/>
            <w:shd w:val="clear" w:color="auto" w:fill="F7CAAC"/>
          </w:tcPr>
          <w:p w:rsidR="006C3EBD" w:rsidRPr="00DA2BBE" w:rsidRDefault="006C3EBD" w:rsidP="008641B9">
            <w:pPr>
              <w:jc w:val="both"/>
              <w:rPr>
                <w:ins w:id="2389" w:author="Drahomíra Pavelková" w:date="2019-09-02T15:45:00Z"/>
                <w:b/>
              </w:rPr>
            </w:pPr>
            <w:ins w:id="2390" w:author="Drahomíra Pavelková" w:date="2019-09-02T15:45:00Z">
              <w:r w:rsidRPr="00DA2BBE">
                <w:rPr>
                  <w:b/>
                </w:rPr>
                <w:t xml:space="preserve">hod. </w:t>
              </w:r>
            </w:ins>
          </w:p>
        </w:tc>
        <w:tc>
          <w:tcPr>
            <w:tcW w:w="816" w:type="dxa"/>
          </w:tcPr>
          <w:p w:rsidR="006C3EBD" w:rsidRPr="00DA2BBE" w:rsidRDefault="006C3EBD" w:rsidP="008641B9">
            <w:pPr>
              <w:jc w:val="both"/>
              <w:rPr>
                <w:ins w:id="2391" w:author="Drahomíra Pavelková" w:date="2019-09-02T15:45:00Z"/>
              </w:rPr>
            </w:pPr>
            <w:ins w:id="2392" w:author="Drahomíra Pavelková" w:date="2019-09-02T15:45:00Z">
              <w:r>
                <w:t>39</w:t>
              </w:r>
            </w:ins>
          </w:p>
        </w:tc>
        <w:tc>
          <w:tcPr>
            <w:tcW w:w="2156" w:type="dxa"/>
            <w:shd w:val="clear" w:color="auto" w:fill="F7CAAC"/>
          </w:tcPr>
          <w:p w:rsidR="006C3EBD" w:rsidRPr="00DA2BBE" w:rsidRDefault="006C3EBD" w:rsidP="008641B9">
            <w:pPr>
              <w:jc w:val="both"/>
              <w:rPr>
                <w:ins w:id="2393" w:author="Drahomíra Pavelková" w:date="2019-09-02T15:45:00Z"/>
                <w:b/>
              </w:rPr>
            </w:pPr>
            <w:ins w:id="2394" w:author="Drahomíra Pavelková" w:date="2019-09-02T15:45:00Z">
              <w:r w:rsidRPr="00DA2BBE">
                <w:rPr>
                  <w:b/>
                </w:rPr>
                <w:t>kreditů</w:t>
              </w:r>
            </w:ins>
          </w:p>
        </w:tc>
        <w:tc>
          <w:tcPr>
            <w:tcW w:w="1207" w:type="dxa"/>
            <w:gridSpan w:val="2"/>
          </w:tcPr>
          <w:p w:rsidR="006C3EBD" w:rsidRPr="00DA2BBE" w:rsidRDefault="006C3EBD" w:rsidP="008641B9">
            <w:pPr>
              <w:jc w:val="both"/>
              <w:rPr>
                <w:ins w:id="2395" w:author="Drahomíra Pavelková" w:date="2019-09-02T15:45:00Z"/>
              </w:rPr>
            </w:pPr>
            <w:ins w:id="2396" w:author="Drahomíra Pavelková" w:date="2019-09-02T15:45:00Z">
              <w:r w:rsidRPr="00DA2BBE">
                <w:t>4</w:t>
              </w:r>
            </w:ins>
          </w:p>
        </w:tc>
      </w:tr>
      <w:tr w:rsidR="006C3EBD" w:rsidRPr="00DA2BBE" w:rsidTr="008641B9">
        <w:trPr>
          <w:ins w:id="2397" w:author="Drahomíra Pavelková" w:date="2019-09-02T15:45:00Z"/>
        </w:trPr>
        <w:tc>
          <w:tcPr>
            <w:tcW w:w="3086" w:type="dxa"/>
            <w:shd w:val="clear" w:color="auto" w:fill="F7CAAC"/>
          </w:tcPr>
          <w:p w:rsidR="006C3EBD" w:rsidRPr="00DA2BBE" w:rsidRDefault="006C3EBD" w:rsidP="008641B9">
            <w:pPr>
              <w:jc w:val="both"/>
              <w:rPr>
                <w:ins w:id="2398" w:author="Drahomíra Pavelková" w:date="2019-09-02T15:45:00Z"/>
                <w:b/>
              </w:rPr>
            </w:pPr>
            <w:ins w:id="2399" w:author="Drahomíra Pavelková" w:date="2019-09-02T15:45:00Z">
              <w:r w:rsidRPr="00DA2BBE">
                <w:rPr>
                  <w:b/>
                </w:rPr>
                <w:t>Prerekvizity, korekvizity, ekvivalence</w:t>
              </w:r>
            </w:ins>
          </w:p>
        </w:tc>
        <w:tc>
          <w:tcPr>
            <w:tcW w:w="6769" w:type="dxa"/>
            <w:gridSpan w:val="7"/>
          </w:tcPr>
          <w:p w:rsidR="006C3EBD" w:rsidRPr="00DA2BBE" w:rsidRDefault="006C3EBD" w:rsidP="008641B9">
            <w:pPr>
              <w:jc w:val="both"/>
              <w:rPr>
                <w:ins w:id="2400" w:author="Drahomíra Pavelková" w:date="2019-09-02T15:45:00Z"/>
              </w:rPr>
            </w:pPr>
            <w:ins w:id="2401" w:author="Drahomíra Pavelková" w:date="2019-09-02T15:45:00Z">
              <w:r w:rsidRPr="00DA2BBE">
                <w:t>Ekvivalence (Human Resource Management I)</w:t>
              </w:r>
            </w:ins>
          </w:p>
        </w:tc>
      </w:tr>
      <w:tr w:rsidR="006C3EBD" w:rsidRPr="00DA2BBE" w:rsidTr="008641B9">
        <w:trPr>
          <w:ins w:id="2402" w:author="Drahomíra Pavelková" w:date="2019-09-02T15:45:00Z"/>
        </w:trPr>
        <w:tc>
          <w:tcPr>
            <w:tcW w:w="3086" w:type="dxa"/>
            <w:shd w:val="clear" w:color="auto" w:fill="F7CAAC"/>
          </w:tcPr>
          <w:p w:rsidR="006C3EBD" w:rsidRPr="00DA2BBE" w:rsidRDefault="006C3EBD" w:rsidP="008641B9">
            <w:pPr>
              <w:jc w:val="both"/>
              <w:rPr>
                <w:ins w:id="2403" w:author="Drahomíra Pavelková" w:date="2019-09-02T15:45:00Z"/>
                <w:b/>
              </w:rPr>
            </w:pPr>
            <w:ins w:id="2404" w:author="Drahomíra Pavelková" w:date="2019-09-02T15:45:00Z">
              <w:r w:rsidRPr="00DA2BBE">
                <w:rPr>
                  <w:b/>
                </w:rPr>
                <w:t>Způsob ověření studijních výsledků</w:t>
              </w:r>
            </w:ins>
          </w:p>
        </w:tc>
        <w:tc>
          <w:tcPr>
            <w:tcW w:w="3406" w:type="dxa"/>
            <w:gridSpan w:val="4"/>
          </w:tcPr>
          <w:p w:rsidR="006C3EBD" w:rsidRPr="00DA2BBE" w:rsidRDefault="006C3EBD" w:rsidP="008641B9">
            <w:pPr>
              <w:jc w:val="both"/>
              <w:rPr>
                <w:ins w:id="2405" w:author="Drahomíra Pavelková" w:date="2019-09-02T15:45:00Z"/>
              </w:rPr>
            </w:pPr>
            <w:ins w:id="2406" w:author="Drahomíra Pavelková" w:date="2019-09-02T15:45:00Z">
              <w:r w:rsidRPr="00DA2BBE">
                <w:t>zápočet, zkouška</w:t>
              </w:r>
            </w:ins>
          </w:p>
        </w:tc>
        <w:tc>
          <w:tcPr>
            <w:tcW w:w="2156" w:type="dxa"/>
            <w:shd w:val="clear" w:color="auto" w:fill="F7CAAC"/>
          </w:tcPr>
          <w:p w:rsidR="006C3EBD" w:rsidRPr="00DA2BBE" w:rsidRDefault="006C3EBD" w:rsidP="008641B9">
            <w:pPr>
              <w:jc w:val="both"/>
              <w:rPr>
                <w:ins w:id="2407" w:author="Drahomíra Pavelková" w:date="2019-09-02T15:45:00Z"/>
                <w:b/>
              </w:rPr>
            </w:pPr>
            <w:ins w:id="2408" w:author="Drahomíra Pavelková" w:date="2019-09-02T15:45:00Z">
              <w:r w:rsidRPr="00DA2BBE">
                <w:rPr>
                  <w:b/>
                </w:rPr>
                <w:t>Forma výuky</w:t>
              </w:r>
            </w:ins>
          </w:p>
        </w:tc>
        <w:tc>
          <w:tcPr>
            <w:tcW w:w="1207" w:type="dxa"/>
            <w:gridSpan w:val="2"/>
          </w:tcPr>
          <w:p w:rsidR="006C3EBD" w:rsidRPr="00DA2BBE" w:rsidRDefault="006C3EBD" w:rsidP="008641B9">
            <w:pPr>
              <w:jc w:val="both"/>
              <w:rPr>
                <w:ins w:id="2409" w:author="Drahomíra Pavelková" w:date="2019-09-02T15:45:00Z"/>
              </w:rPr>
            </w:pPr>
            <w:ins w:id="2410" w:author="Drahomíra Pavelková" w:date="2019-09-02T15:45:00Z">
              <w:r w:rsidRPr="00DA2BBE">
                <w:t>přednáška, seminář</w:t>
              </w:r>
            </w:ins>
          </w:p>
        </w:tc>
      </w:tr>
      <w:tr w:rsidR="006C3EBD" w:rsidRPr="00DA2BBE" w:rsidTr="008641B9">
        <w:trPr>
          <w:ins w:id="2411" w:author="Drahomíra Pavelková" w:date="2019-09-02T15:45:00Z"/>
        </w:trPr>
        <w:tc>
          <w:tcPr>
            <w:tcW w:w="3086" w:type="dxa"/>
            <w:shd w:val="clear" w:color="auto" w:fill="F7CAAC"/>
          </w:tcPr>
          <w:p w:rsidR="006C3EBD" w:rsidRPr="00DA2BBE" w:rsidRDefault="006C3EBD" w:rsidP="008641B9">
            <w:pPr>
              <w:jc w:val="both"/>
              <w:rPr>
                <w:ins w:id="2412" w:author="Drahomíra Pavelková" w:date="2019-09-02T15:45:00Z"/>
                <w:b/>
              </w:rPr>
            </w:pPr>
            <w:ins w:id="2413" w:author="Drahomíra Pavelková" w:date="2019-09-02T15:45:00Z">
              <w:r w:rsidRPr="00DA2BBE">
                <w:rPr>
                  <w:b/>
                </w:rPr>
                <w:t>Forma způsobu ověření studijních výsledků a další požadavky na studenta</w:t>
              </w:r>
            </w:ins>
          </w:p>
        </w:tc>
        <w:tc>
          <w:tcPr>
            <w:tcW w:w="6769" w:type="dxa"/>
            <w:gridSpan w:val="7"/>
            <w:tcBorders>
              <w:bottom w:val="nil"/>
            </w:tcBorders>
          </w:tcPr>
          <w:p w:rsidR="006C3EBD" w:rsidRPr="00DA2BBE" w:rsidRDefault="006C3EBD" w:rsidP="008641B9">
            <w:pPr>
              <w:jc w:val="both"/>
              <w:rPr>
                <w:ins w:id="2414" w:author="Drahomíra Pavelková" w:date="2019-09-02T15:45:00Z"/>
              </w:rPr>
            </w:pPr>
            <w:ins w:id="2415" w:author="Drahomíra Pavelková" w:date="2019-09-02T15:45:00Z">
              <w:r w:rsidRPr="00DA2BBE">
                <w:t>Způsob zakončení předmětu – zápočet, zkouška</w:t>
              </w:r>
            </w:ins>
          </w:p>
          <w:p w:rsidR="006C3EBD" w:rsidRPr="00DA2BBE" w:rsidRDefault="006C3EBD" w:rsidP="008641B9">
            <w:pPr>
              <w:jc w:val="both"/>
              <w:rPr>
                <w:ins w:id="2416" w:author="Drahomíra Pavelková" w:date="2019-09-02T15:45:00Z"/>
              </w:rPr>
            </w:pPr>
            <w:ins w:id="2417" w:author="Drahomíra Pavelková" w:date="2019-09-02T15:45:00Z">
              <w:r w:rsidRPr="00DA2BBE">
                <w:t>Požadavky na zápočet: získat hodnocení "splněno" či "splněno s pochvalou" za zadaný seminární úkol; docházka na min. 80 % realizovaných seminářů; aktivní zapojení na seminářích.</w:t>
              </w:r>
            </w:ins>
          </w:p>
          <w:p w:rsidR="006C3EBD" w:rsidRPr="00DA2BBE" w:rsidRDefault="006C3EBD" w:rsidP="008641B9">
            <w:pPr>
              <w:jc w:val="both"/>
              <w:rPr>
                <w:ins w:id="2418" w:author="Drahomíra Pavelková" w:date="2019-09-02T15:45:00Z"/>
              </w:rPr>
            </w:pPr>
            <w:ins w:id="2419" w:author="Drahomíra Pavelková" w:date="2019-09-02T15:45:00Z">
              <w:r w:rsidRPr="00DA2BBE">
                <w:t>Požadavky na zkoušku: zvládnutí znalostí, které jsou vymezeny jednotlivými tematickými okruhy kursu. Zkouška má dvě části: písemnou a ústní. Písemný test musí být napsán alespoň na 60 %.</w:t>
              </w:r>
            </w:ins>
          </w:p>
        </w:tc>
      </w:tr>
      <w:tr w:rsidR="006C3EBD" w:rsidRPr="00DA2BBE" w:rsidTr="008641B9">
        <w:trPr>
          <w:trHeight w:val="132"/>
          <w:ins w:id="2420" w:author="Drahomíra Pavelková" w:date="2019-09-02T15:45:00Z"/>
        </w:trPr>
        <w:tc>
          <w:tcPr>
            <w:tcW w:w="9855" w:type="dxa"/>
            <w:gridSpan w:val="8"/>
            <w:tcBorders>
              <w:top w:val="nil"/>
            </w:tcBorders>
          </w:tcPr>
          <w:p w:rsidR="006C3EBD" w:rsidRPr="00DA2BBE" w:rsidRDefault="006C3EBD" w:rsidP="008641B9">
            <w:pPr>
              <w:jc w:val="both"/>
              <w:rPr>
                <w:ins w:id="2421" w:author="Drahomíra Pavelková" w:date="2019-09-02T15:45:00Z"/>
                <w:sz w:val="16"/>
              </w:rPr>
            </w:pPr>
          </w:p>
        </w:tc>
      </w:tr>
      <w:tr w:rsidR="006C3EBD" w:rsidRPr="00DA2BBE" w:rsidTr="008641B9">
        <w:trPr>
          <w:trHeight w:val="197"/>
          <w:ins w:id="2422" w:author="Drahomíra Pavelková" w:date="2019-09-02T15:45:00Z"/>
        </w:trPr>
        <w:tc>
          <w:tcPr>
            <w:tcW w:w="3086" w:type="dxa"/>
            <w:tcBorders>
              <w:top w:val="nil"/>
            </w:tcBorders>
            <w:shd w:val="clear" w:color="auto" w:fill="F7CAAC"/>
          </w:tcPr>
          <w:p w:rsidR="006C3EBD" w:rsidRPr="00DA2BBE" w:rsidRDefault="006C3EBD" w:rsidP="008641B9">
            <w:pPr>
              <w:jc w:val="both"/>
              <w:rPr>
                <w:ins w:id="2423" w:author="Drahomíra Pavelková" w:date="2019-09-02T15:45:00Z"/>
                <w:b/>
              </w:rPr>
            </w:pPr>
            <w:ins w:id="2424" w:author="Drahomíra Pavelková" w:date="2019-09-02T15:45:00Z">
              <w:r w:rsidRPr="00DA2BBE">
                <w:rPr>
                  <w:b/>
                </w:rPr>
                <w:t>Garant předmětu</w:t>
              </w:r>
            </w:ins>
          </w:p>
        </w:tc>
        <w:tc>
          <w:tcPr>
            <w:tcW w:w="6769" w:type="dxa"/>
            <w:gridSpan w:val="7"/>
            <w:tcBorders>
              <w:top w:val="nil"/>
            </w:tcBorders>
          </w:tcPr>
          <w:p w:rsidR="006C3EBD" w:rsidRPr="00DA2BBE" w:rsidRDefault="006C3EBD" w:rsidP="008641B9">
            <w:pPr>
              <w:jc w:val="both"/>
              <w:rPr>
                <w:ins w:id="2425" w:author="Drahomíra Pavelková" w:date="2019-09-02T15:45:00Z"/>
              </w:rPr>
            </w:pPr>
            <w:ins w:id="2426" w:author="Drahomíra Pavelková" w:date="2019-09-02T15:45:00Z">
              <w:r w:rsidRPr="00DA2BBE">
                <w:t>Ing. Jana Matošková, Ph.D.</w:t>
              </w:r>
            </w:ins>
          </w:p>
        </w:tc>
      </w:tr>
      <w:tr w:rsidR="006C3EBD" w:rsidRPr="00DA2BBE" w:rsidTr="008641B9">
        <w:trPr>
          <w:trHeight w:val="243"/>
          <w:ins w:id="2427" w:author="Drahomíra Pavelková" w:date="2019-09-02T15:45:00Z"/>
        </w:trPr>
        <w:tc>
          <w:tcPr>
            <w:tcW w:w="3086" w:type="dxa"/>
            <w:tcBorders>
              <w:top w:val="nil"/>
            </w:tcBorders>
            <w:shd w:val="clear" w:color="auto" w:fill="F7CAAC"/>
          </w:tcPr>
          <w:p w:rsidR="006C3EBD" w:rsidRPr="00DA2BBE" w:rsidRDefault="006C3EBD" w:rsidP="008641B9">
            <w:pPr>
              <w:jc w:val="both"/>
              <w:rPr>
                <w:ins w:id="2428" w:author="Drahomíra Pavelková" w:date="2019-09-02T15:45:00Z"/>
                <w:b/>
              </w:rPr>
            </w:pPr>
            <w:ins w:id="2429" w:author="Drahomíra Pavelková" w:date="2019-09-02T15:45:00Z">
              <w:r w:rsidRPr="00DA2BBE">
                <w:rPr>
                  <w:b/>
                </w:rPr>
                <w:t>Zapojení garanta do výuky předmětu</w:t>
              </w:r>
            </w:ins>
          </w:p>
        </w:tc>
        <w:tc>
          <w:tcPr>
            <w:tcW w:w="6769" w:type="dxa"/>
            <w:gridSpan w:val="7"/>
            <w:tcBorders>
              <w:top w:val="nil"/>
            </w:tcBorders>
          </w:tcPr>
          <w:p w:rsidR="006C3EBD" w:rsidRPr="00DA2BBE" w:rsidRDefault="006C3EBD" w:rsidP="008641B9">
            <w:pPr>
              <w:jc w:val="both"/>
              <w:rPr>
                <w:ins w:id="2430" w:author="Drahomíra Pavelková" w:date="2019-09-02T15:45:00Z"/>
              </w:rPr>
            </w:pPr>
            <w:ins w:id="2431" w:author="Drahomíra Pavelková" w:date="2019-09-02T15:45:00Z">
              <w:r w:rsidRPr="00DA2BBE">
                <w:t xml:space="preserve">Garant se podílí na přednášení v rozsahu 100 %, dále stanovuje koncepci seminářů a dohlíží na jejich jednotné vedení. </w:t>
              </w:r>
            </w:ins>
          </w:p>
        </w:tc>
      </w:tr>
      <w:tr w:rsidR="006C3EBD" w:rsidRPr="00DA2BBE" w:rsidTr="008641B9">
        <w:trPr>
          <w:ins w:id="2432" w:author="Drahomíra Pavelková" w:date="2019-09-02T15:45:00Z"/>
        </w:trPr>
        <w:tc>
          <w:tcPr>
            <w:tcW w:w="3086" w:type="dxa"/>
            <w:shd w:val="clear" w:color="auto" w:fill="F7CAAC"/>
          </w:tcPr>
          <w:p w:rsidR="006C3EBD" w:rsidRPr="00DA2BBE" w:rsidRDefault="006C3EBD" w:rsidP="008641B9">
            <w:pPr>
              <w:jc w:val="both"/>
              <w:rPr>
                <w:ins w:id="2433" w:author="Drahomíra Pavelková" w:date="2019-09-02T15:45:00Z"/>
                <w:b/>
              </w:rPr>
            </w:pPr>
            <w:ins w:id="2434" w:author="Drahomíra Pavelková" w:date="2019-09-02T15:45:00Z">
              <w:r w:rsidRPr="00DA2BBE">
                <w:rPr>
                  <w:b/>
                </w:rPr>
                <w:t>Vyučující</w:t>
              </w:r>
            </w:ins>
          </w:p>
        </w:tc>
        <w:tc>
          <w:tcPr>
            <w:tcW w:w="6769" w:type="dxa"/>
            <w:gridSpan w:val="7"/>
            <w:tcBorders>
              <w:bottom w:val="nil"/>
            </w:tcBorders>
          </w:tcPr>
          <w:p w:rsidR="006C3EBD" w:rsidRPr="00DA2BBE" w:rsidRDefault="006C3EBD" w:rsidP="008641B9">
            <w:pPr>
              <w:jc w:val="both"/>
              <w:rPr>
                <w:ins w:id="2435" w:author="Drahomíra Pavelková" w:date="2019-09-02T15:45:00Z"/>
              </w:rPr>
            </w:pPr>
            <w:ins w:id="2436" w:author="Drahomíra Pavelková" w:date="2019-09-02T15:45:00Z">
              <w:r w:rsidRPr="00DA2BBE">
                <w:t>Ing. Jana Matošková, Ph.D. – přednášky (100%)</w:t>
              </w:r>
            </w:ins>
          </w:p>
        </w:tc>
      </w:tr>
      <w:tr w:rsidR="006C3EBD" w:rsidRPr="00DA2BBE" w:rsidTr="008641B9">
        <w:trPr>
          <w:trHeight w:val="78"/>
          <w:ins w:id="2437" w:author="Drahomíra Pavelková" w:date="2019-09-02T15:45:00Z"/>
        </w:trPr>
        <w:tc>
          <w:tcPr>
            <w:tcW w:w="9855" w:type="dxa"/>
            <w:gridSpan w:val="8"/>
            <w:tcBorders>
              <w:top w:val="nil"/>
            </w:tcBorders>
          </w:tcPr>
          <w:p w:rsidR="006C3EBD" w:rsidRPr="00DA2BBE" w:rsidRDefault="006C3EBD" w:rsidP="008641B9">
            <w:pPr>
              <w:jc w:val="both"/>
              <w:rPr>
                <w:ins w:id="2438" w:author="Drahomíra Pavelková" w:date="2019-09-02T15:45:00Z"/>
                <w:sz w:val="16"/>
              </w:rPr>
            </w:pPr>
          </w:p>
        </w:tc>
      </w:tr>
      <w:tr w:rsidR="006C3EBD" w:rsidRPr="00DA2BBE" w:rsidTr="008641B9">
        <w:trPr>
          <w:ins w:id="2439" w:author="Drahomíra Pavelková" w:date="2019-09-02T15:45:00Z"/>
        </w:trPr>
        <w:tc>
          <w:tcPr>
            <w:tcW w:w="3086" w:type="dxa"/>
            <w:shd w:val="clear" w:color="auto" w:fill="F7CAAC"/>
          </w:tcPr>
          <w:p w:rsidR="006C3EBD" w:rsidRPr="00DA2BBE" w:rsidRDefault="006C3EBD" w:rsidP="008641B9">
            <w:pPr>
              <w:jc w:val="both"/>
              <w:rPr>
                <w:ins w:id="2440" w:author="Drahomíra Pavelková" w:date="2019-09-02T15:45:00Z"/>
                <w:b/>
              </w:rPr>
            </w:pPr>
            <w:ins w:id="2441" w:author="Drahomíra Pavelková" w:date="2019-09-02T15:45:00Z">
              <w:r w:rsidRPr="00DA2BBE">
                <w:rPr>
                  <w:b/>
                </w:rPr>
                <w:t>Stručná anotace předmětu</w:t>
              </w:r>
            </w:ins>
          </w:p>
        </w:tc>
        <w:tc>
          <w:tcPr>
            <w:tcW w:w="6769" w:type="dxa"/>
            <w:gridSpan w:val="7"/>
            <w:tcBorders>
              <w:bottom w:val="nil"/>
            </w:tcBorders>
          </w:tcPr>
          <w:p w:rsidR="006C3EBD" w:rsidRPr="00DA2BBE" w:rsidRDefault="006C3EBD" w:rsidP="008641B9">
            <w:pPr>
              <w:jc w:val="both"/>
              <w:rPr>
                <w:ins w:id="2442" w:author="Drahomíra Pavelková" w:date="2019-09-02T15:45:00Z"/>
              </w:rPr>
            </w:pPr>
          </w:p>
        </w:tc>
      </w:tr>
      <w:tr w:rsidR="006C3EBD" w:rsidRPr="00DA2BBE" w:rsidTr="008641B9">
        <w:trPr>
          <w:trHeight w:val="3938"/>
          <w:ins w:id="2443" w:author="Drahomíra Pavelková" w:date="2019-09-02T15:45:00Z"/>
        </w:trPr>
        <w:tc>
          <w:tcPr>
            <w:tcW w:w="9855" w:type="dxa"/>
            <w:gridSpan w:val="8"/>
            <w:tcBorders>
              <w:top w:val="nil"/>
              <w:bottom w:val="single" w:sz="12" w:space="0" w:color="auto"/>
            </w:tcBorders>
          </w:tcPr>
          <w:p w:rsidR="006C3EBD" w:rsidRPr="00DA2BBE" w:rsidRDefault="006C3EBD" w:rsidP="008641B9">
            <w:pPr>
              <w:jc w:val="both"/>
              <w:rPr>
                <w:ins w:id="2444" w:author="Drahomíra Pavelková" w:date="2019-09-02T15:45:00Z"/>
              </w:rPr>
            </w:pPr>
            <w:ins w:id="2445" w:author="Drahomíra Pavelková" w:date="2019-09-02T15:45:00Z">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ins>
          </w:p>
          <w:p w:rsidR="006C3EBD" w:rsidRPr="00DA2BBE" w:rsidRDefault="006C3EBD" w:rsidP="008641B9">
            <w:pPr>
              <w:numPr>
                <w:ilvl w:val="0"/>
                <w:numId w:val="40"/>
              </w:numPr>
              <w:ind w:left="247" w:hanging="247"/>
              <w:contextualSpacing/>
              <w:rPr>
                <w:ins w:id="2446" w:author="Drahomíra Pavelková" w:date="2019-09-02T15:45:00Z"/>
                <w:rFonts w:eastAsia="Calibri"/>
                <w:lang w:eastAsia="en-US"/>
              </w:rPr>
            </w:pPr>
            <w:ins w:id="2447" w:author="Drahomíra Pavelková" w:date="2019-09-02T15:45:00Z">
              <w:r w:rsidRPr="00DA2BBE">
                <w:rPr>
                  <w:rFonts w:eastAsia="Calibri"/>
                  <w:lang w:eastAsia="en-US"/>
                </w:rPr>
                <w:t xml:space="preserve">Vývoj názorů na úlohu řízení lidských zdrojů v podniku. Moderní koncepce personálního řízení. </w:t>
              </w:r>
            </w:ins>
          </w:p>
          <w:p w:rsidR="006C3EBD" w:rsidRPr="00DA2BBE" w:rsidRDefault="006C3EBD" w:rsidP="008641B9">
            <w:pPr>
              <w:numPr>
                <w:ilvl w:val="0"/>
                <w:numId w:val="40"/>
              </w:numPr>
              <w:ind w:left="247" w:hanging="247"/>
              <w:contextualSpacing/>
              <w:rPr>
                <w:ins w:id="2448" w:author="Drahomíra Pavelková" w:date="2019-09-02T15:45:00Z"/>
                <w:rFonts w:eastAsia="Calibri"/>
                <w:lang w:eastAsia="en-US"/>
              </w:rPr>
            </w:pPr>
            <w:ins w:id="2449" w:author="Drahomíra Pavelková" w:date="2019-09-02T15:45:00Z">
              <w:r w:rsidRPr="00DA2BBE">
                <w:rPr>
                  <w:rFonts w:eastAsia="Calibri"/>
                  <w:lang w:eastAsia="en-US"/>
                </w:rPr>
                <w:t>Analýza práce, vytváření pracovních úkolů a pracovních míst. Organizace pracovní doby.</w:t>
              </w:r>
            </w:ins>
          </w:p>
          <w:p w:rsidR="006C3EBD" w:rsidRPr="00DA2BBE" w:rsidRDefault="006C3EBD" w:rsidP="008641B9">
            <w:pPr>
              <w:numPr>
                <w:ilvl w:val="0"/>
                <w:numId w:val="40"/>
              </w:numPr>
              <w:ind w:left="247" w:hanging="247"/>
              <w:contextualSpacing/>
              <w:rPr>
                <w:ins w:id="2450" w:author="Drahomíra Pavelková" w:date="2019-09-02T15:45:00Z"/>
                <w:rFonts w:eastAsia="Calibri"/>
                <w:lang w:eastAsia="en-US"/>
              </w:rPr>
            </w:pPr>
            <w:ins w:id="2451" w:author="Drahomíra Pavelková" w:date="2019-09-02T15:45:00Z">
              <w:r w:rsidRPr="00DA2BBE">
                <w:rPr>
                  <w:rFonts w:eastAsia="Calibri"/>
                  <w:lang w:eastAsia="en-US"/>
                </w:rPr>
                <w:t xml:space="preserve">Pracovní motivace a odměňování pracovníků. </w:t>
              </w:r>
            </w:ins>
          </w:p>
          <w:p w:rsidR="006C3EBD" w:rsidRPr="00DA2BBE" w:rsidRDefault="006C3EBD" w:rsidP="008641B9">
            <w:pPr>
              <w:numPr>
                <w:ilvl w:val="0"/>
                <w:numId w:val="40"/>
              </w:numPr>
              <w:ind w:left="247" w:hanging="247"/>
              <w:contextualSpacing/>
              <w:rPr>
                <w:ins w:id="2452" w:author="Drahomíra Pavelková" w:date="2019-09-02T15:45:00Z"/>
                <w:rFonts w:eastAsia="Calibri"/>
                <w:lang w:eastAsia="en-US"/>
              </w:rPr>
            </w:pPr>
            <w:ins w:id="2453" w:author="Drahomíra Pavelková" w:date="2019-09-02T15:45:00Z">
              <w:r w:rsidRPr="00DA2BBE">
                <w:rPr>
                  <w:rFonts w:eastAsia="Calibri"/>
                  <w:lang w:eastAsia="en-US"/>
                </w:rPr>
                <w:t xml:space="preserve">Vyhledávání, výběr, příjem a adaptace pracovníků. </w:t>
              </w:r>
            </w:ins>
          </w:p>
          <w:p w:rsidR="006C3EBD" w:rsidRPr="00DA2BBE" w:rsidRDefault="006C3EBD" w:rsidP="008641B9">
            <w:pPr>
              <w:numPr>
                <w:ilvl w:val="0"/>
                <w:numId w:val="40"/>
              </w:numPr>
              <w:ind w:left="247" w:hanging="247"/>
              <w:contextualSpacing/>
              <w:rPr>
                <w:ins w:id="2454" w:author="Drahomíra Pavelková" w:date="2019-09-02T15:45:00Z"/>
                <w:rFonts w:eastAsia="Calibri"/>
                <w:lang w:eastAsia="en-US"/>
              </w:rPr>
            </w:pPr>
            <w:ins w:id="2455" w:author="Drahomíra Pavelková" w:date="2019-09-02T15:45:00Z">
              <w:r w:rsidRPr="00DA2BBE">
                <w:rPr>
                  <w:rFonts w:eastAsia="Calibri"/>
                  <w:lang w:eastAsia="en-US"/>
                </w:rPr>
                <w:t xml:space="preserve">Řízení pracovního výkonu a hodnocení pracovníků. </w:t>
              </w:r>
            </w:ins>
          </w:p>
          <w:p w:rsidR="006C3EBD" w:rsidRPr="00DA2BBE" w:rsidRDefault="006C3EBD" w:rsidP="008641B9">
            <w:pPr>
              <w:numPr>
                <w:ilvl w:val="0"/>
                <w:numId w:val="40"/>
              </w:numPr>
              <w:ind w:left="247" w:hanging="247"/>
              <w:contextualSpacing/>
              <w:rPr>
                <w:ins w:id="2456" w:author="Drahomíra Pavelková" w:date="2019-09-02T15:45:00Z"/>
                <w:rFonts w:eastAsia="Calibri"/>
                <w:lang w:eastAsia="en-US"/>
              </w:rPr>
            </w:pPr>
            <w:ins w:id="2457" w:author="Drahomíra Pavelková" w:date="2019-09-02T15:45:00Z">
              <w:r w:rsidRPr="00DA2BBE">
                <w:rPr>
                  <w:rFonts w:eastAsia="Calibri"/>
                  <w:lang w:eastAsia="en-US"/>
                </w:rPr>
                <w:t xml:space="preserve">Odchody pracovníků z organizace. </w:t>
              </w:r>
            </w:ins>
          </w:p>
          <w:p w:rsidR="006C3EBD" w:rsidRPr="00DA2BBE" w:rsidRDefault="006C3EBD" w:rsidP="008641B9">
            <w:pPr>
              <w:numPr>
                <w:ilvl w:val="0"/>
                <w:numId w:val="40"/>
              </w:numPr>
              <w:ind w:left="247" w:hanging="247"/>
              <w:contextualSpacing/>
              <w:rPr>
                <w:ins w:id="2458" w:author="Drahomíra Pavelková" w:date="2019-09-02T15:45:00Z"/>
                <w:rFonts w:eastAsia="Calibri"/>
                <w:lang w:eastAsia="en-US"/>
              </w:rPr>
            </w:pPr>
            <w:ins w:id="2459" w:author="Drahomíra Pavelková" w:date="2019-09-02T15:45:00Z">
              <w:r w:rsidRPr="00DA2BBE">
                <w:rPr>
                  <w:rFonts w:eastAsia="Calibri"/>
                  <w:lang w:eastAsia="en-US"/>
                </w:rPr>
                <w:t xml:space="preserve">Vzdělávání a rozvoj pracovníků. </w:t>
              </w:r>
            </w:ins>
          </w:p>
          <w:p w:rsidR="006C3EBD" w:rsidRPr="00DA2BBE" w:rsidRDefault="006C3EBD" w:rsidP="008641B9">
            <w:pPr>
              <w:numPr>
                <w:ilvl w:val="0"/>
                <w:numId w:val="40"/>
              </w:numPr>
              <w:ind w:left="247" w:hanging="247"/>
              <w:contextualSpacing/>
              <w:rPr>
                <w:ins w:id="2460" w:author="Drahomíra Pavelková" w:date="2019-09-02T15:45:00Z"/>
                <w:rFonts w:eastAsia="Calibri"/>
                <w:lang w:eastAsia="en-US"/>
              </w:rPr>
            </w:pPr>
            <w:ins w:id="2461" w:author="Drahomíra Pavelková" w:date="2019-09-02T15:45:00Z">
              <w:r w:rsidRPr="00DA2BBE">
                <w:rPr>
                  <w:rFonts w:eastAsia="Calibri"/>
                  <w:lang w:eastAsia="en-US"/>
                </w:rPr>
                <w:t xml:space="preserve">Informační zabezpečení personálního řízení. Personální evidence. </w:t>
              </w:r>
            </w:ins>
          </w:p>
          <w:p w:rsidR="006C3EBD" w:rsidRPr="00DA2BBE" w:rsidRDefault="006C3EBD" w:rsidP="008641B9">
            <w:pPr>
              <w:numPr>
                <w:ilvl w:val="0"/>
                <w:numId w:val="40"/>
              </w:numPr>
              <w:ind w:left="247" w:hanging="247"/>
              <w:contextualSpacing/>
              <w:rPr>
                <w:ins w:id="2462" w:author="Drahomíra Pavelková" w:date="2019-09-02T15:45:00Z"/>
                <w:rFonts w:eastAsia="Calibri"/>
                <w:lang w:eastAsia="en-US"/>
              </w:rPr>
            </w:pPr>
            <w:ins w:id="2463" w:author="Drahomíra Pavelková" w:date="2019-09-02T15:45:00Z">
              <w:r w:rsidRPr="00DA2BBE">
                <w:rPr>
                  <w:rFonts w:eastAsia="Calibri"/>
                  <w:lang w:eastAsia="en-US"/>
                </w:rPr>
                <w:t xml:space="preserve">Organizační kultura a její složky. </w:t>
              </w:r>
            </w:ins>
          </w:p>
          <w:p w:rsidR="006C3EBD" w:rsidRPr="00DA2BBE" w:rsidRDefault="006C3EBD" w:rsidP="008641B9">
            <w:pPr>
              <w:numPr>
                <w:ilvl w:val="0"/>
                <w:numId w:val="40"/>
              </w:numPr>
              <w:ind w:left="247" w:hanging="247"/>
              <w:contextualSpacing/>
              <w:rPr>
                <w:ins w:id="2464" w:author="Drahomíra Pavelková" w:date="2019-09-02T15:45:00Z"/>
                <w:rFonts w:eastAsia="Calibri"/>
                <w:lang w:eastAsia="en-US"/>
              </w:rPr>
            </w:pPr>
            <w:ins w:id="2465" w:author="Drahomíra Pavelková" w:date="2019-09-02T15:45:00Z">
              <w:r w:rsidRPr="00DA2BBE">
                <w:rPr>
                  <w:rFonts w:eastAsia="Calibri"/>
                  <w:lang w:eastAsia="en-US"/>
                </w:rPr>
                <w:t xml:space="preserve">Péče o pracovníky. </w:t>
              </w:r>
            </w:ins>
          </w:p>
          <w:p w:rsidR="006C3EBD" w:rsidRPr="00DA2BBE" w:rsidRDefault="006C3EBD" w:rsidP="008641B9">
            <w:pPr>
              <w:numPr>
                <w:ilvl w:val="0"/>
                <w:numId w:val="40"/>
              </w:numPr>
              <w:ind w:left="247" w:hanging="247"/>
              <w:contextualSpacing/>
              <w:rPr>
                <w:ins w:id="2466" w:author="Drahomíra Pavelková" w:date="2019-09-02T15:45:00Z"/>
                <w:rFonts w:eastAsia="Calibri"/>
                <w:lang w:eastAsia="en-US"/>
              </w:rPr>
            </w:pPr>
            <w:ins w:id="2467" w:author="Drahomíra Pavelková" w:date="2019-09-02T15:45:00Z">
              <w:r w:rsidRPr="00DA2BBE">
                <w:rPr>
                  <w:rFonts w:eastAsia="Calibri"/>
                  <w:lang w:eastAsia="en-US"/>
                </w:rPr>
                <w:t xml:space="preserve">Pracovní vztahy. </w:t>
              </w:r>
            </w:ins>
          </w:p>
          <w:p w:rsidR="006C3EBD" w:rsidRPr="00DA2BBE" w:rsidRDefault="006C3EBD" w:rsidP="008641B9">
            <w:pPr>
              <w:numPr>
                <w:ilvl w:val="0"/>
                <w:numId w:val="40"/>
              </w:numPr>
              <w:ind w:left="247" w:hanging="247"/>
              <w:contextualSpacing/>
              <w:rPr>
                <w:ins w:id="2468" w:author="Drahomíra Pavelková" w:date="2019-09-02T15:45:00Z"/>
                <w:rFonts w:eastAsia="Calibri"/>
                <w:lang w:eastAsia="en-US"/>
              </w:rPr>
            </w:pPr>
            <w:ins w:id="2469" w:author="Drahomíra Pavelková" w:date="2019-09-02T15:45:00Z">
              <w:r w:rsidRPr="00DA2BBE">
                <w:rPr>
                  <w:rFonts w:eastAsia="Calibri"/>
                  <w:lang w:eastAsia="en-US"/>
                </w:rPr>
                <w:t xml:space="preserve">Odbory a kolektivní vyjednávání. </w:t>
              </w:r>
            </w:ins>
          </w:p>
          <w:p w:rsidR="006C3EBD" w:rsidRPr="00DA2BBE" w:rsidRDefault="006C3EBD" w:rsidP="008641B9">
            <w:pPr>
              <w:numPr>
                <w:ilvl w:val="0"/>
                <w:numId w:val="40"/>
              </w:numPr>
              <w:ind w:left="247" w:hanging="247"/>
              <w:contextualSpacing/>
              <w:rPr>
                <w:ins w:id="2470" w:author="Drahomíra Pavelková" w:date="2019-09-02T15:45:00Z"/>
                <w:rFonts w:eastAsia="Calibri"/>
                <w:lang w:eastAsia="en-US"/>
              </w:rPr>
            </w:pPr>
            <w:ins w:id="2471" w:author="Drahomíra Pavelková" w:date="2019-09-02T15:45:00Z">
              <w:r w:rsidRPr="00DA2BBE">
                <w:rPr>
                  <w:rFonts w:eastAsia="Calibri"/>
                  <w:lang w:eastAsia="en-US"/>
                </w:rPr>
                <w:t>Tvorba pracovního prostředí a pracovních podmínek. Bezpečnost a ochrana zdraví při práci.</w:t>
              </w:r>
            </w:ins>
          </w:p>
        </w:tc>
      </w:tr>
      <w:tr w:rsidR="006C3EBD" w:rsidRPr="00DA2BBE" w:rsidTr="008641B9">
        <w:trPr>
          <w:trHeight w:val="265"/>
          <w:ins w:id="2472" w:author="Drahomíra Pavelková" w:date="2019-09-02T15:45:00Z"/>
        </w:trPr>
        <w:tc>
          <w:tcPr>
            <w:tcW w:w="3653" w:type="dxa"/>
            <w:gridSpan w:val="2"/>
            <w:tcBorders>
              <w:top w:val="nil"/>
            </w:tcBorders>
            <w:shd w:val="clear" w:color="auto" w:fill="F7CAAC"/>
          </w:tcPr>
          <w:p w:rsidR="006C3EBD" w:rsidRPr="00DA2BBE" w:rsidRDefault="006C3EBD" w:rsidP="008641B9">
            <w:pPr>
              <w:jc w:val="both"/>
              <w:rPr>
                <w:ins w:id="2473" w:author="Drahomíra Pavelková" w:date="2019-09-02T15:45:00Z"/>
              </w:rPr>
            </w:pPr>
            <w:ins w:id="2474" w:author="Drahomíra Pavelková" w:date="2019-09-02T15:45:00Z">
              <w:r w:rsidRPr="00DA2BBE">
                <w:rPr>
                  <w:b/>
                </w:rPr>
                <w:t>Studijní literatura a studijní pomůcky</w:t>
              </w:r>
            </w:ins>
          </w:p>
        </w:tc>
        <w:tc>
          <w:tcPr>
            <w:tcW w:w="6202" w:type="dxa"/>
            <w:gridSpan w:val="6"/>
            <w:tcBorders>
              <w:top w:val="nil"/>
              <w:bottom w:val="nil"/>
            </w:tcBorders>
          </w:tcPr>
          <w:p w:rsidR="006C3EBD" w:rsidRPr="00DA2BBE" w:rsidRDefault="006C3EBD" w:rsidP="008641B9">
            <w:pPr>
              <w:jc w:val="both"/>
              <w:rPr>
                <w:ins w:id="2475" w:author="Drahomíra Pavelková" w:date="2019-09-02T15:45:00Z"/>
              </w:rPr>
            </w:pPr>
          </w:p>
        </w:tc>
      </w:tr>
      <w:tr w:rsidR="006C3EBD" w:rsidRPr="00DA2BBE" w:rsidTr="008641B9">
        <w:trPr>
          <w:trHeight w:val="283"/>
          <w:ins w:id="2476" w:author="Drahomíra Pavelková" w:date="2019-09-02T15:45:00Z"/>
        </w:trPr>
        <w:tc>
          <w:tcPr>
            <w:tcW w:w="9855" w:type="dxa"/>
            <w:gridSpan w:val="8"/>
            <w:tcBorders>
              <w:top w:val="nil"/>
            </w:tcBorders>
          </w:tcPr>
          <w:p w:rsidR="006C3EBD" w:rsidRPr="00DA2BBE" w:rsidRDefault="006C3EBD" w:rsidP="008641B9">
            <w:pPr>
              <w:jc w:val="both"/>
              <w:rPr>
                <w:ins w:id="2477" w:author="Drahomíra Pavelková" w:date="2019-09-02T15:45:00Z"/>
                <w:b/>
              </w:rPr>
            </w:pPr>
            <w:ins w:id="2478" w:author="Drahomíra Pavelková" w:date="2019-09-02T15:45:00Z">
              <w:r w:rsidRPr="00DA2BBE">
                <w:rPr>
                  <w:b/>
                </w:rPr>
                <w:t>Povinná literatura</w:t>
              </w:r>
            </w:ins>
          </w:p>
          <w:p w:rsidR="006C3EBD" w:rsidRPr="00DA2BBE" w:rsidRDefault="006C3EBD" w:rsidP="008641B9">
            <w:pPr>
              <w:jc w:val="both"/>
              <w:rPr>
                <w:ins w:id="2479" w:author="Drahomíra Pavelková" w:date="2019-09-02T15:45:00Z"/>
              </w:rPr>
            </w:pPr>
            <w:ins w:id="2480" w:author="Drahomíra Pavelková" w:date="2019-09-02T15:45:00Z">
              <w:r w:rsidRPr="00DA2BBE">
                <w:t xml:space="preserve">ARMSTRONG, M., TAYLOR, S. </w:t>
              </w:r>
              <w:r w:rsidRPr="00DA2BBE">
                <w:rPr>
                  <w:i/>
                  <w:iCs/>
                </w:rPr>
                <w:t>Řízení lidských zdrojů: moderní pojetí a postupy</w:t>
              </w:r>
              <w:r w:rsidRPr="00DA2BBE">
                <w:t>. 13. vyd. Praha: Grada, 2015, 920 s. ISBN 978-80-247-5258-7.</w:t>
              </w:r>
            </w:ins>
          </w:p>
          <w:p w:rsidR="006C3EBD" w:rsidRPr="00DA2BBE" w:rsidRDefault="006C3EBD" w:rsidP="008641B9">
            <w:pPr>
              <w:jc w:val="both"/>
              <w:rPr>
                <w:ins w:id="2481" w:author="Drahomíra Pavelková" w:date="2019-09-02T15:45:00Z"/>
              </w:rPr>
            </w:pPr>
            <w:ins w:id="2482" w:author="Drahomíra Pavelková" w:date="2019-09-02T15:45:00Z">
              <w:r w:rsidRPr="00DA2BBE">
                <w:t xml:space="preserve">DVOŘÁKOVÁ, Z. </w:t>
              </w:r>
              <w:r w:rsidRPr="00DA2BBE">
                <w:rPr>
                  <w:i/>
                  <w:iCs/>
                </w:rPr>
                <w:t>Řízení lidských zdrojů</w:t>
              </w:r>
              <w:r w:rsidRPr="00DA2BBE">
                <w:t>. 1. vyd. Praha: C.H. Beck, 2012, 559 s. ISBN 978-80-7400-347-9.</w:t>
              </w:r>
            </w:ins>
          </w:p>
          <w:p w:rsidR="006C3EBD" w:rsidRPr="00DA2BBE" w:rsidRDefault="006C3EBD" w:rsidP="008641B9">
            <w:pPr>
              <w:jc w:val="both"/>
              <w:rPr>
                <w:ins w:id="2483" w:author="Drahomíra Pavelková" w:date="2019-09-02T15:45:00Z"/>
              </w:rPr>
            </w:pPr>
            <w:ins w:id="2484" w:author="Drahomíra Pavelková" w:date="2019-09-02T15:45:00Z">
              <w:r w:rsidRPr="00DA2BBE">
                <w:t xml:space="preserve">GREGAR, A. </w:t>
              </w:r>
              <w:r w:rsidRPr="00DA2BBE">
                <w:rPr>
                  <w:i/>
                  <w:iCs/>
                </w:rPr>
                <w:t>Personální management: vybrané kapitoly</w:t>
              </w:r>
              <w:r w:rsidRPr="00DA2BBE">
                <w:t>. 1. vyd. Zlín: Univerzita Tomáše Bati ve Zlíně, 2010, 95 s. ISBN 978-80-7318-915-0.</w:t>
              </w:r>
            </w:ins>
          </w:p>
          <w:p w:rsidR="006C3EBD" w:rsidRPr="00DA2BBE" w:rsidRDefault="006C3EBD" w:rsidP="008641B9">
            <w:pPr>
              <w:jc w:val="both"/>
              <w:rPr>
                <w:ins w:id="2485" w:author="Drahomíra Pavelková" w:date="2019-09-02T15:45:00Z"/>
              </w:rPr>
            </w:pPr>
            <w:ins w:id="2486" w:author="Drahomíra Pavelková" w:date="2019-09-02T15:45:00Z">
              <w:r w:rsidRPr="00DA2BBE">
                <w:t xml:space="preserve">KOUBEK, J. </w:t>
              </w:r>
              <w:r w:rsidRPr="00DA2BBE">
                <w:rPr>
                  <w:i/>
                  <w:iCs/>
                </w:rPr>
                <w:t>Řízení lidských zdrojů: základy moderní personalistiky</w:t>
              </w:r>
              <w:r w:rsidRPr="00DA2BBE">
                <w:t>. 5. vyd. Praha: Management Press, 2015, 399 s. ISBN 978-80-7261-288-8.</w:t>
              </w:r>
            </w:ins>
          </w:p>
          <w:p w:rsidR="006C3EBD" w:rsidRPr="00DA2BBE" w:rsidRDefault="006C3EBD" w:rsidP="008641B9">
            <w:pPr>
              <w:jc w:val="both"/>
              <w:rPr>
                <w:ins w:id="2487" w:author="Drahomíra Pavelková" w:date="2019-09-02T15:45:00Z"/>
                <w:b/>
              </w:rPr>
            </w:pPr>
            <w:ins w:id="2488" w:author="Drahomíra Pavelková" w:date="2019-09-02T15:45:00Z">
              <w:r w:rsidRPr="00DA2BBE">
                <w:rPr>
                  <w:b/>
                </w:rPr>
                <w:t>Doporučená literatura</w:t>
              </w:r>
            </w:ins>
          </w:p>
          <w:p w:rsidR="006C3EBD" w:rsidRPr="00DA2BBE" w:rsidRDefault="006C3EBD" w:rsidP="008641B9">
            <w:pPr>
              <w:jc w:val="both"/>
              <w:rPr>
                <w:ins w:id="2489" w:author="Drahomíra Pavelková" w:date="2019-09-02T15:45:00Z"/>
              </w:rPr>
            </w:pPr>
            <w:ins w:id="2490" w:author="Drahomíra Pavelková" w:date="2019-09-02T15:45:00Z">
              <w:r w:rsidRPr="00DA2BBE">
                <w:t xml:space="preserve">FAERBER, Y., STÖWE, C. </w:t>
              </w:r>
              <w:r w:rsidRPr="00DA2BBE">
                <w:rPr>
                  <w:i/>
                  <w:iCs/>
                </w:rPr>
                <w:t>Vedení lidí v praxi: zlepšete své manažerské dovednosti</w:t>
              </w:r>
              <w:r w:rsidRPr="00DA2BBE">
                <w:t>. 1. vyd. Praha: Grada, 2007, 152 s. ISBN 978-80-247-2009-8.</w:t>
              </w:r>
            </w:ins>
          </w:p>
          <w:p w:rsidR="006C3EBD" w:rsidRPr="00DA2BBE" w:rsidRDefault="006C3EBD" w:rsidP="008641B9">
            <w:pPr>
              <w:jc w:val="both"/>
              <w:rPr>
                <w:ins w:id="2491" w:author="Drahomíra Pavelková" w:date="2019-09-02T15:45:00Z"/>
              </w:rPr>
            </w:pPr>
            <w:ins w:id="2492" w:author="Drahomíra Pavelková" w:date="2019-09-02T15:45:00Z">
              <w:r w:rsidRPr="00DA2BBE">
                <w:t xml:space="preserve">KOCIANOVÁ, R. </w:t>
              </w:r>
              <w:r w:rsidRPr="00DA2BBE">
                <w:rPr>
                  <w:i/>
                  <w:iCs/>
                </w:rPr>
                <w:t>Personální řízení: východiska a vývoj</w:t>
              </w:r>
              <w:r w:rsidRPr="00DA2BBE">
                <w:t>. 2. vyd. Praha: Grada, 2012, 149 s. ISBN 978-80-247-3269-5.</w:t>
              </w:r>
            </w:ins>
          </w:p>
          <w:p w:rsidR="006C3EBD" w:rsidRPr="00DA2BBE" w:rsidRDefault="006C3EBD" w:rsidP="008641B9">
            <w:pPr>
              <w:jc w:val="both"/>
              <w:rPr>
                <w:ins w:id="2493" w:author="Drahomíra Pavelková" w:date="2019-09-02T15:45:00Z"/>
              </w:rPr>
            </w:pPr>
            <w:ins w:id="2494" w:author="Drahomíra Pavelková" w:date="2019-09-02T15:45:00Z">
              <w:r w:rsidRPr="00DA2BBE">
                <w:t xml:space="preserve">MARCIANO, P. L. </w:t>
              </w:r>
              <w:r w:rsidRPr="00DA2BBE">
                <w:rPr>
                  <w:i/>
                  <w:iCs/>
                </w:rPr>
                <w:t>Cukr a bič nefungují: vybudujte si kulturu zapojení zaměstnanců na principech respektu</w:t>
              </w:r>
              <w:r w:rsidRPr="00DA2BBE">
                <w:t>. Brno: Motiv Press, 2013, 232 s. ISBN 978-80-904133-9-9.</w:t>
              </w:r>
            </w:ins>
          </w:p>
          <w:p w:rsidR="006C3EBD" w:rsidRPr="00DA2BBE" w:rsidRDefault="006C3EBD" w:rsidP="008641B9">
            <w:pPr>
              <w:jc w:val="both"/>
              <w:rPr>
                <w:ins w:id="2495" w:author="Drahomíra Pavelková" w:date="2019-09-02T15:45:00Z"/>
              </w:rPr>
            </w:pPr>
            <w:ins w:id="2496" w:author="Drahomíra Pavelková" w:date="2019-09-02T15:45:00Z">
              <w:r w:rsidRPr="00DA2BBE">
                <w:t xml:space="preserve">URBAN, J. </w:t>
              </w:r>
              <w:r w:rsidRPr="00DA2BBE">
                <w:rPr>
                  <w:i/>
                  <w:iCs/>
                </w:rPr>
                <w:t>Řízení lidí v organizaci: personální rozměr managementu</w:t>
              </w:r>
              <w:r w:rsidRPr="00DA2BBE">
                <w:t>. 2. vyd. Praha: Wolters Kluwer ČR, 2013, 275 s. ISBN 978-80-7357-925-8.</w:t>
              </w:r>
            </w:ins>
          </w:p>
          <w:p w:rsidR="006C3EBD" w:rsidRPr="00DA2BBE" w:rsidRDefault="006C3EBD" w:rsidP="008641B9">
            <w:pPr>
              <w:jc w:val="both"/>
              <w:rPr>
                <w:ins w:id="2497" w:author="Drahomíra Pavelková" w:date="2019-09-02T15:45:00Z"/>
              </w:rPr>
            </w:pPr>
            <w:ins w:id="2498" w:author="Drahomíra Pavelková" w:date="2019-09-02T15:45:00Z">
              <w:r w:rsidRPr="00DA2BBE">
                <w:lastRenderedPageBreak/>
                <w:t xml:space="preserve">URBAN, J. a kol. </w:t>
              </w:r>
              <w:r w:rsidRPr="00DA2BBE">
                <w:rPr>
                  <w:i/>
                  <w:iCs/>
                </w:rPr>
                <w:t>Personalistika</w:t>
              </w:r>
              <w:r w:rsidRPr="00DA2BBE">
                <w:t>. 4. vyd. Praha: Wolters Kluwer ČR, 2011, 984 s. ISBN 978-80-7357-627-1.</w:t>
              </w:r>
            </w:ins>
          </w:p>
        </w:tc>
      </w:tr>
      <w:tr w:rsidR="006C3EBD" w:rsidRPr="00DA2BBE" w:rsidTr="008641B9">
        <w:trPr>
          <w:ins w:id="2499" w:author="Drahomíra Pavelková" w:date="2019-09-02T15:4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DA2BBE" w:rsidRDefault="006C3EBD" w:rsidP="008641B9">
            <w:pPr>
              <w:jc w:val="center"/>
              <w:rPr>
                <w:ins w:id="2500" w:author="Drahomíra Pavelková" w:date="2019-09-02T15:45:00Z"/>
                <w:b/>
              </w:rPr>
            </w:pPr>
            <w:ins w:id="2501" w:author="Drahomíra Pavelková" w:date="2019-09-02T15:45:00Z">
              <w:r w:rsidRPr="00DA2BBE">
                <w:rPr>
                  <w:b/>
                </w:rPr>
                <w:lastRenderedPageBreak/>
                <w:t>Informace ke kombinované nebo distanční formě</w:t>
              </w:r>
            </w:ins>
          </w:p>
        </w:tc>
      </w:tr>
      <w:tr w:rsidR="006C3EBD" w:rsidRPr="00DA2BBE" w:rsidTr="008641B9">
        <w:trPr>
          <w:ins w:id="2502" w:author="Drahomíra Pavelková" w:date="2019-09-02T15:45:00Z"/>
        </w:trPr>
        <w:tc>
          <w:tcPr>
            <w:tcW w:w="4787" w:type="dxa"/>
            <w:gridSpan w:val="3"/>
            <w:tcBorders>
              <w:top w:val="single" w:sz="2" w:space="0" w:color="auto"/>
            </w:tcBorders>
            <w:shd w:val="clear" w:color="auto" w:fill="F7CAAC"/>
          </w:tcPr>
          <w:p w:rsidR="006C3EBD" w:rsidRPr="00DA2BBE" w:rsidRDefault="006C3EBD" w:rsidP="008641B9">
            <w:pPr>
              <w:jc w:val="both"/>
              <w:rPr>
                <w:ins w:id="2503" w:author="Drahomíra Pavelková" w:date="2019-09-02T15:45:00Z"/>
              </w:rPr>
            </w:pPr>
            <w:ins w:id="2504" w:author="Drahomíra Pavelková" w:date="2019-09-02T15:45:00Z">
              <w:r w:rsidRPr="00DA2BBE">
                <w:rPr>
                  <w:b/>
                </w:rPr>
                <w:t>Rozsah konzultací (soustředění)</w:t>
              </w:r>
            </w:ins>
          </w:p>
        </w:tc>
        <w:tc>
          <w:tcPr>
            <w:tcW w:w="889" w:type="dxa"/>
            <w:tcBorders>
              <w:top w:val="single" w:sz="2" w:space="0" w:color="auto"/>
            </w:tcBorders>
          </w:tcPr>
          <w:p w:rsidR="006C3EBD" w:rsidRPr="00DA2BBE" w:rsidRDefault="006C3EBD" w:rsidP="008641B9">
            <w:pPr>
              <w:jc w:val="both"/>
              <w:rPr>
                <w:ins w:id="2505" w:author="Drahomíra Pavelková" w:date="2019-09-02T15:45:00Z"/>
              </w:rPr>
            </w:pPr>
            <w:ins w:id="2506" w:author="Drahomíra Pavelková" w:date="2019-09-02T15:45:00Z">
              <w:r w:rsidRPr="00DA2BBE">
                <w:t>15</w:t>
              </w:r>
            </w:ins>
          </w:p>
        </w:tc>
        <w:tc>
          <w:tcPr>
            <w:tcW w:w="4179" w:type="dxa"/>
            <w:gridSpan w:val="4"/>
            <w:tcBorders>
              <w:top w:val="single" w:sz="2" w:space="0" w:color="auto"/>
            </w:tcBorders>
            <w:shd w:val="clear" w:color="auto" w:fill="F7CAAC"/>
          </w:tcPr>
          <w:p w:rsidR="006C3EBD" w:rsidRPr="00DA2BBE" w:rsidRDefault="006C3EBD" w:rsidP="008641B9">
            <w:pPr>
              <w:jc w:val="both"/>
              <w:rPr>
                <w:ins w:id="2507" w:author="Drahomíra Pavelková" w:date="2019-09-02T15:45:00Z"/>
                <w:b/>
              </w:rPr>
            </w:pPr>
            <w:ins w:id="2508" w:author="Drahomíra Pavelková" w:date="2019-09-02T15:45:00Z">
              <w:r w:rsidRPr="00DA2BBE">
                <w:rPr>
                  <w:b/>
                </w:rPr>
                <w:t xml:space="preserve">hodin </w:t>
              </w:r>
            </w:ins>
          </w:p>
        </w:tc>
      </w:tr>
      <w:tr w:rsidR="006C3EBD" w:rsidRPr="00DA2BBE" w:rsidTr="008641B9">
        <w:trPr>
          <w:ins w:id="2509" w:author="Drahomíra Pavelková" w:date="2019-09-02T15:45:00Z"/>
        </w:trPr>
        <w:tc>
          <w:tcPr>
            <w:tcW w:w="9855" w:type="dxa"/>
            <w:gridSpan w:val="8"/>
            <w:shd w:val="clear" w:color="auto" w:fill="F7CAAC"/>
          </w:tcPr>
          <w:p w:rsidR="006C3EBD" w:rsidRPr="00DA2BBE" w:rsidRDefault="006C3EBD" w:rsidP="008641B9">
            <w:pPr>
              <w:jc w:val="both"/>
              <w:rPr>
                <w:ins w:id="2510" w:author="Drahomíra Pavelková" w:date="2019-09-02T15:45:00Z"/>
                <w:b/>
              </w:rPr>
            </w:pPr>
            <w:ins w:id="2511" w:author="Drahomíra Pavelková" w:date="2019-09-02T15:45:00Z">
              <w:r w:rsidRPr="00DA2BBE">
                <w:rPr>
                  <w:b/>
                </w:rPr>
                <w:t>Informace o způsobu kontaktu s vyučujícím</w:t>
              </w:r>
            </w:ins>
          </w:p>
        </w:tc>
      </w:tr>
      <w:tr w:rsidR="006C3EBD" w:rsidRPr="00DA2BBE" w:rsidTr="008641B9">
        <w:trPr>
          <w:trHeight w:val="818"/>
          <w:ins w:id="2512" w:author="Drahomíra Pavelková" w:date="2019-09-02T15:45:00Z"/>
        </w:trPr>
        <w:tc>
          <w:tcPr>
            <w:tcW w:w="9855" w:type="dxa"/>
            <w:gridSpan w:val="8"/>
          </w:tcPr>
          <w:p w:rsidR="006C3EBD" w:rsidRPr="00DA2BBE" w:rsidRDefault="006C3EBD" w:rsidP="008641B9">
            <w:pPr>
              <w:jc w:val="both"/>
              <w:rPr>
                <w:ins w:id="2513" w:author="Drahomíra Pavelková" w:date="2019-09-02T15:45:00Z"/>
              </w:rPr>
            </w:pPr>
            <w:ins w:id="2514" w:author="Drahomíra Pavelková" w:date="2019-09-02T15:45:00Z">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6C3EBD" w:rsidRDefault="006C3EBD" w:rsidP="006C3EBD">
      <w:pPr>
        <w:rPr>
          <w:ins w:id="2515" w:author="Drahomíra Pavelková" w:date="2019-09-02T15:47:00Z"/>
        </w:rPr>
      </w:pPr>
    </w:p>
    <w:p w:rsidR="006C3EBD" w:rsidRDefault="006C3EBD" w:rsidP="006C3EBD">
      <w:pPr>
        <w:rPr>
          <w:ins w:id="2516" w:author="Drahomíra Pavelková" w:date="2019-09-02T15:47:00Z"/>
        </w:rPr>
      </w:pPr>
    </w:p>
    <w:p w:rsidR="006C3EBD" w:rsidRDefault="006C3EBD" w:rsidP="006C3EBD">
      <w:pPr>
        <w:rPr>
          <w:ins w:id="2517" w:author="Drahomíra Pavelková" w:date="2019-09-02T15:47:00Z"/>
        </w:rPr>
      </w:pPr>
    </w:p>
    <w:p w:rsidR="006C3EBD" w:rsidRDefault="006C3EBD" w:rsidP="006C3EBD">
      <w:pPr>
        <w:rPr>
          <w:ins w:id="2518" w:author="Drahomíra Pavelková" w:date="2019-09-02T15:47:00Z"/>
        </w:rPr>
      </w:pPr>
    </w:p>
    <w:p w:rsidR="006C3EBD" w:rsidRDefault="006C3EBD" w:rsidP="006C3EBD">
      <w:pPr>
        <w:rPr>
          <w:ins w:id="2519" w:author="Drahomíra Pavelková" w:date="2019-09-02T15:47:00Z"/>
        </w:rPr>
      </w:pPr>
    </w:p>
    <w:p w:rsidR="006C3EBD" w:rsidRDefault="006C3EBD" w:rsidP="006C3EBD">
      <w:pPr>
        <w:rPr>
          <w:ins w:id="2520" w:author="Drahomíra Pavelková" w:date="2019-09-02T15:47:00Z"/>
        </w:rPr>
      </w:pPr>
    </w:p>
    <w:p w:rsidR="006C3EBD" w:rsidRDefault="006C3EBD" w:rsidP="006C3EBD">
      <w:pPr>
        <w:rPr>
          <w:ins w:id="2521" w:author="Drahomíra Pavelková" w:date="2019-09-02T15:47:00Z"/>
        </w:rPr>
      </w:pPr>
    </w:p>
    <w:p w:rsidR="006C3EBD" w:rsidRDefault="006C3EBD" w:rsidP="006C3EBD">
      <w:pPr>
        <w:rPr>
          <w:ins w:id="2522" w:author="Drahomíra Pavelková" w:date="2019-09-02T15:47:00Z"/>
        </w:rPr>
      </w:pPr>
    </w:p>
    <w:p w:rsidR="006C3EBD" w:rsidRDefault="006C3EBD" w:rsidP="006C3EBD">
      <w:pPr>
        <w:rPr>
          <w:ins w:id="2523" w:author="Drahomíra Pavelková" w:date="2019-09-02T15:47:00Z"/>
        </w:rPr>
      </w:pPr>
    </w:p>
    <w:p w:rsidR="006C3EBD" w:rsidRDefault="006C3EBD" w:rsidP="006C3EBD">
      <w:pPr>
        <w:rPr>
          <w:ins w:id="2524" w:author="Drahomíra Pavelková" w:date="2019-09-02T15:47:00Z"/>
        </w:rPr>
      </w:pPr>
    </w:p>
    <w:p w:rsidR="006C3EBD" w:rsidRDefault="006C3EBD" w:rsidP="006C3EBD">
      <w:pPr>
        <w:rPr>
          <w:ins w:id="2525" w:author="Drahomíra Pavelková" w:date="2019-09-02T15:47:00Z"/>
        </w:rPr>
      </w:pPr>
    </w:p>
    <w:p w:rsidR="006C3EBD" w:rsidRDefault="006C3EBD" w:rsidP="006C3EBD">
      <w:pPr>
        <w:rPr>
          <w:ins w:id="2526" w:author="Drahomíra Pavelková" w:date="2019-09-02T15:47:00Z"/>
        </w:rPr>
      </w:pPr>
    </w:p>
    <w:p w:rsidR="006C3EBD" w:rsidRDefault="006C3EBD" w:rsidP="006C3EBD">
      <w:pPr>
        <w:rPr>
          <w:ins w:id="2527" w:author="Drahomíra Pavelková" w:date="2019-09-02T15:47:00Z"/>
        </w:rPr>
      </w:pPr>
    </w:p>
    <w:p w:rsidR="006C3EBD" w:rsidRDefault="006C3EBD" w:rsidP="006C3EBD">
      <w:pPr>
        <w:rPr>
          <w:ins w:id="2528" w:author="Drahomíra Pavelková" w:date="2019-09-02T15:47:00Z"/>
        </w:rPr>
      </w:pPr>
    </w:p>
    <w:p w:rsidR="006C3EBD" w:rsidRDefault="006C3EBD" w:rsidP="006C3EBD">
      <w:pPr>
        <w:rPr>
          <w:ins w:id="2529" w:author="Drahomíra Pavelková" w:date="2019-09-02T15:47:00Z"/>
        </w:rPr>
      </w:pPr>
    </w:p>
    <w:p w:rsidR="006C3EBD" w:rsidRDefault="006C3EBD" w:rsidP="006C3EBD">
      <w:pPr>
        <w:rPr>
          <w:ins w:id="2530" w:author="Drahomíra Pavelková" w:date="2019-09-02T15:47:00Z"/>
        </w:rPr>
      </w:pPr>
    </w:p>
    <w:p w:rsidR="006C3EBD" w:rsidRDefault="006C3EBD" w:rsidP="006C3EBD">
      <w:pPr>
        <w:rPr>
          <w:ins w:id="2531" w:author="Drahomíra Pavelková" w:date="2019-09-02T15:47:00Z"/>
        </w:rPr>
      </w:pPr>
    </w:p>
    <w:p w:rsidR="006C3EBD" w:rsidRDefault="006C3EBD" w:rsidP="006C3EBD">
      <w:pPr>
        <w:rPr>
          <w:ins w:id="2532" w:author="Drahomíra Pavelková" w:date="2019-09-02T15:47:00Z"/>
        </w:rPr>
      </w:pPr>
    </w:p>
    <w:p w:rsidR="006C3EBD" w:rsidRDefault="006C3EBD" w:rsidP="006C3EBD">
      <w:pPr>
        <w:rPr>
          <w:ins w:id="2533" w:author="Drahomíra Pavelková" w:date="2019-09-02T15:47:00Z"/>
        </w:rPr>
      </w:pPr>
    </w:p>
    <w:p w:rsidR="006C3EBD" w:rsidRDefault="006C3EBD" w:rsidP="006C3EBD">
      <w:pPr>
        <w:rPr>
          <w:ins w:id="2534" w:author="Drahomíra Pavelková" w:date="2019-09-02T15:47:00Z"/>
        </w:rPr>
      </w:pPr>
    </w:p>
    <w:p w:rsidR="006C3EBD" w:rsidRDefault="006C3EBD" w:rsidP="006C3EBD">
      <w:pPr>
        <w:rPr>
          <w:ins w:id="2535" w:author="Drahomíra Pavelková" w:date="2019-09-02T15:47:00Z"/>
        </w:rPr>
      </w:pPr>
    </w:p>
    <w:p w:rsidR="006C3EBD" w:rsidRDefault="006C3EBD" w:rsidP="006C3EBD">
      <w:pPr>
        <w:rPr>
          <w:ins w:id="2536" w:author="Drahomíra Pavelková" w:date="2019-09-02T15:47:00Z"/>
        </w:rPr>
      </w:pPr>
    </w:p>
    <w:p w:rsidR="006C3EBD" w:rsidRDefault="006C3EBD" w:rsidP="006C3EBD">
      <w:pPr>
        <w:rPr>
          <w:ins w:id="2537" w:author="Drahomíra Pavelková" w:date="2019-09-02T15:47:00Z"/>
        </w:rPr>
      </w:pPr>
    </w:p>
    <w:p w:rsidR="006C3EBD" w:rsidRDefault="006C3EBD" w:rsidP="006C3EBD">
      <w:pPr>
        <w:rPr>
          <w:ins w:id="2538" w:author="Drahomíra Pavelková" w:date="2019-09-02T15:47:00Z"/>
        </w:rPr>
      </w:pPr>
    </w:p>
    <w:p w:rsidR="006C3EBD" w:rsidRDefault="006C3EBD" w:rsidP="006C3EBD">
      <w:pPr>
        <w:rPr>
          <w:ins w:id="2539" w:author="Drahomíra Pavelková" w:date="2019-09-02T15:47:00Z"/>
        </w:rPr>
      </w:pPr>
    </w:p>
    <w:p w:rsidR="006C3EBD" w:rsidRDefault="006C3EBD" w:rsidP="006C3EBD">
      <w:pPr>
        <w:rPr>
          <w:ins w:id="2540" w:author="Drahomíra Pavelková" w:date="2019-09-02T15:47:00Z"/>
        </w:rPr>
      </w:pPr>
    </w:p>
    <w:p w:rsidR="006C3EBD" w:rsidRDefault="006C3EBD" w:rsidP="006C3EBD">
      <w:pPr>
        <w:rPr>
          <w:ins w:id="2541" w:author="Drahomíra Pavelková" w:date="2019-09-02T15:47:00Z"/>
        </w:rPr>
      </w:pPr>
    </w:p>
    <w:p w:rsidR="006C3EBD" w:rsidRDefault="006C3EBD" w:rsidP="006C3EBD">
      <w:pPr>
        <w:rPr>
          <w:ins w:id="2542" w:author="Drahomíra Pavelková" w:date="2019-09-02T15:47:00Z"/>
        </w:rPr>
      </w:pPr>
    </w:p>
    <w:p w:rsidR="006C3EBD" w:rsidRDefault="006C3EBD" w:rsidP="006C3EBD">
      <w:pPr>
        <w:rPr>
          <w:ins w:id="2543" w:author="Drahomíra Pavelková" w:date="2019-09-02T15:47:00Z"/>
        </w:rPr>
      </w:pPr>
    </w:p>
    <w:p w:rsidR="006C3EBD" w:rsidRDefault="006C3EBD" w:rsidP="006C3EBD">
      <w:pPr>
        <w:rPr>
          <w:ins w:id="2544" w:author="Drahomíra Pavelková" w:date="2019-09-02T15:47:00Z"/>
        </w:rPr>
      </w:pPr>
    </w:p>
    <w:p w:rsidR="006C3EBD" w:rsidRDefault="006C3EBD" w:rsidP="006C3EBD">
      <w:pPr>
        <w:rPr>
          <w:ins w:id="2545" w:author="Drahomíra Pavelková" w:date="2019-09-02T15:47:00Z"/>
        </w:rPr>
      </w:pPr>
    </w:p>
    <w:p w:rsidR="006C3EBD" w:rsidRDefault="006C3EBD" w:rsidP="006C3EBD">
      <w:pPr>
        <w:rPr>
          <w:ins w:id="2546" w:author="Drahomíra Pavelková" w:date="2019-09-02T15:47:00Z"/>
        </w:rPr>
      </w:pPr>
    </w:p>
    <w:p w:rsidR="006C3EBD" w:rsidRDefault="006C3EBD" w:rsidP="006C3EBD">
      <w:pPr>
        <w:rPr>
          <w:ins w:id="2547" w:author="Drahomíra Pavelková" w:date="2019-09-02T15:47:00Z"/>
        </w:rPr>
      </w:pPr>
    </w:p>
    <w:p w:rsidR="006C3EBD" w:rsidRDefault="006C3EBD" w:rsidP="006C3EBD">
      <w:pPr>
        <w:rPr>
          <w:ins w:id="2548" w:author="Drahomíra Pavelková" w:date="2019-09-02T15:47:00Z"/>
        </w:rPr>
      </w:pPr>
    </w:p>
    <w:p w:rsidR="006C3EBD" w:rsidRDefault="006C3EBD" w:rsidP="006C3EBD">
      <w:pPr>
        <w:rPr>
          <w:ins w:id="2549" w:author="Drahomíra Pavelková" w:date="2019-09-02T15:47:00Z"/>
        </w:rPr>
      </w:pPr>
    </w:p>
    <w:p w:rsidR="006C3EBD" w:rsidRDefault="006C3EBD" w:rsidP="006C3EBD">
      <w:pPr>
        <w:rPr>
          <w:ins w:id="2550" w:author="Drahomíra Pavelková" w:date="2019-09-02T15:47:00Z"/>
        </w:rPr>
      </w:pPr>
    </w:p>
    <w:p w:rsidR="006C3EBD" w:rsidRDefault="006C3EBD" w:rsidP="006C3EBD">
      <w:pPr>
        <w:rPr>
          <w:ins w:id="2551" w:author="Drahomíra Pavelková" w:date="2019-09-02T15:47:00Z"/>
        </w:rPr>
      </w:pPr>
    </w:p>
    <w:p w:rsidR="006C3EBD" w:rsidRDefault="006C3EBD" w:rsidP="006C3EBD">
      <w:pPr>
        <w:rPr>
          <w:ins w:id="2552" w:author="Drahomíra Pavelková" w:date="2019-09-02T15:47:00Z"/>
        </w:rPr>
      </w:pPr>
    </w:p>
    <w:p w:rsidR="006C3EBD" w:rsidRDefault="006C3EBD" w:rsidP="006C3EBD">
      <w:pPr>
        <w:rPr>
          <w:ins w:id="2553" w:author="Drahomíra Pavelková" w:date="2019-09-02T15:47:00Z"/>
        </w:rPr>
      </w:pPr>
    </w:p>
    <w:p w:rsidR="006C3EBD" w:rsidRDefault="006C3EBD" w:rsidP="006C3EBD">
      <w:pPr>
        <w:rPr>
          <w:ins w:id="2554" w:author="Drahomíra Pavelková" w:date="2019-09-02T15:47:00Z"/>
        </w:rPr>
      </w:pPr>
    </w:p>
    <w:p w:rsidR="006C3EBD" w:rsidRDefault="006C3EBD" w:rsidP="006C3EBD">
      <w:pPr>
        <w:rPr>
          <w:ins w:id="2555" w:author="Drahomíra Pavelková" w:date="2019-09-02T15:47:00Z"/>
        </w:rPr>
      </w:pPr>
    </w:p>
    <w:p w:rsidR="006C3EBD" w:rsidRDefault="006C3EBD" w:rsidP="006C3EBD">
      <w:pPr>
        <w:rPr>
          <w:ins w:id="2556" w:author="Drahomíra Pavelková" w:date="2019-09-02T15:47:00Z"/>
        </w:rPr>
      </w:pPr>
    </w:p>
    <w:p w:rsidR="006C3EBD" w:rsidRDefault="006C3EBD" w:rsidP="006C3EBD">
      <w:pPr>
        <w:rPr>
          <w:ins w:id="2557" w:author="Drahomíra Pavelková" w:date="2019-09-02T15:47:00Z"/>
        </w:rPr>
      </w:pPr>
    </w:p>
    <w:p w:rsidR="006C3EBD" w:rsidRDefault="006C3EBD" w:rsidP="006C3EBD">
      <w:pPr>
        <w:rPr>
          <w:ins w:id="2558" w:author="Drahomíra Pavelková" w:date="2019-09-02T15:47:00Z"/>
        </w:rPr>
      </w:pPr>
    </w:p>
    <w:p w:rsidR="006C3EBD" w:rsidRDefault="006C3EBD" w:rsidP="006C3EBD">
      <w:pPr>
        <w:rPr>
          <w:ins w:id="2559" w:author="Drahomíra Pavelková" w:date="2019-09-02T15:47:00Z"/>
        </w:rPr>
      </w:pPr>
    </w:p>
    <w:p w:rsidR="006C3EBD" w:rsidRDefault="006C3EBD" w:rsidP="006C3EBD">
      <w:pPr>
        <w:rPr>
          <w:ins w:id="2560" w:author="Drahomíra Pavelková" w:date="2019-09-02T15:47:00Z"/>
        </w:rPr>
      </w:pPr>
    </w:p>
    <w:p w:rsidR="006C3EBD" w:rsidRDefault="006C3EBD" w:rsidP="006C3EBD">
      <w:pPr>
        <w:rPr>
          <w:ins w:id="2561" w:author="Drahomíra Pavelková" w:date="2019-09-02T15:47:00Z"/>
        </w:rPr>
      </w:pPr>
    </w:p>
    <w:p w:rsidR="006C3EBD" w:rsidRDefault="006C3EBD" w:rsidP="006C3EBD">
      <w:pPr>
        <w:rPr>
          <w:ins w:id="2562" w:author="Drahomíra Pavelková" w:date="2019-09-02T15:47:00Z"/>
        </w:rPr>
      </w:pPr>
    </w:p>
    <w:p w:rsidR="006C3EBD" w:rsidRDefault="006C3EBD" w:rsidP="006C3EBD">
      <w:pPr>
        <w:rPr>
          <w:ins w:id="2563" w:author="Drahomíra Pavelková" w:date="2019-09-02T15:47:00Z"/>
        </w:rPr>
      </w:pPr>
    </w:p>
    <w:p w:rsidR="006C3EBD" w:rsidRDefault="006C3EBD" w:rsidP="006C3EBD">
      <w:pPr>
        <w:rPr>
          <w:ins w:id="2564" w:author="Drahomíra Pavelková" w:date="2019-09-02T15:47:00Z"/>
        </w:rPr>
      </w:pPr>
    </w:p>
    <w:p w:rsidR="006C3EBD" w:rsidRDefault="006C3EBD" w:rsidP="006C3EBD">
      <w:pPr>
        <w:rPr>
          <w:ins w:id="2565" w:author="Drahomíra Pavelková" w:date="2019-09-02T15:47:00Z"/>
        </w:rPr>
      </w:pPr>
    </w:p>
    <w:p w:rsidR="006C3EBD" w:rsidRDefault="006C3EBD" w:rsidP="006C3EBD">
      <w:pPr>
        <w:rPr>
          <w:ins w:id="2566" w:author="Drahomíra Pavelková" w:date="2019-09-02T15:45: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Tr="008641B9">
        <w:trPr>
          <w:ins w:id="2567" w:author="Drahomíra Pavelková" w:date="2019-09-02T15:47:00Z"/>
        </w:trPr>
        <w:tc>
          <w:tcPr>
            <w:tcW w:w="9855" w:type="dxa"/>
            <w:gridSpan w:val="8"/>
            <w:tcBorders>
              <w:bottom w:val="double" w:sz="4" w:space="0" w:color="auto"/>
            </w:tcBorders>
            <w:shd w:val="clear" w:color="auto" w:fill="BDD6EE"/>
          </w:tcPr>
          <w:p w:rsidR="006C3EBD" w:rsidRDefault="006C3EBD" w:rsidP="008641B9">
            <w:pPr>
              <w:jc w:val="both"/>
              <w:rPr>
                <w:ins w:id="2568" w:author="Drahomíra Pavelková" w:date="2019-09-02T15:47:00Z"/>
                <w:b/>
                <w:sz w:val="28"/>
              </w:rPr>
            </w:pPr>
            <w:ins w:id="2569" w:author="Drahomíra Pavelková" w:date="2019-09-02T15:47:00Z">
              <w:r>
                <w:lastRenderedPageBreak/>
                <w:br w:type="page"/>
              </w:r>
              <w:r>
                <w:rPr>
                  <w:b/>
                  <w:sz w:val="28"/>
                </w:rPr>
                <w:t>B-III – Charakteristika studijního předmětu</w:t>
              </w:r>
            </w:ins>
          </w:p>
        </w:tc>
      </w:tr>
      <w:tr w:rsidR="006C3EBD" w:rsidTr="008641B9">
        <w:trPr>
          <w:ins w:id="2570" w:author="Drahomíra Pavelková" w:date="2019-09-02T15:47:00Z"/>
        </w:trPr>
        <w:tc>
          <w:tcPr>
            <w:tcW w:w="3086" w:type="dxa"/>
            <w:tcBorders>
              <w:top w:val="double" w:sz="4" w:space="0" w:color="auto"/>
            </w:tcBorders>
            <w:shd w:val="clear" w:color="auto" w:fill="F7CAAC"/>
          </w:tcPr>
          <w:p w:rsidR="006C3EBD" w:rsidRPr="008271D7" w:rsidRDefault="006C3EBD" w:rsidP="008641B9">
            <w:pPr>
              <w:jc w:val="both"/>
              <w:rPr>
                <w:ins w:id="2571" w:author="Drahomíra Pavelková" w:date="2019-09-02T15:47:00Z"/>
                <w:b/>
              </w:rPr>
            </w:pPr>
            <w:ins w:id="2572" w:author="Drahomíra Pavelková" w:date="2019-09-02T15:47:00Z">
              <w:r w:rsidRPr="008271D7">
                <w:rPr>
                  <w:b/>
                </w:rPr>
                <w:t>Název studijního předmětu</w:t>
              </w:r>
            </w:ins>
          </w:p>
        </w:tc>
        <w:tc>
          <w:tcPr>
            <w:tcW w:w="6769" w:type="dxa"/>
            <w:gridSpan w:val="7"/>
            <w:tcBorders>
              <w:top w:val="double" w:sz="4" w:space="0" w:color="auto"/>
            </w:tcBorders>
          </w:tcPr>
          <w:p w:rsidR="006C3EBD" w:rsidRPr="008271D7" w:rsidRDefault="006C3EBD" w:rsidP="008641B9">
            <w:pPr>
              <w:jc w:val="both"/>
              <w:rPr>
                <w:ins w:id="2573" w:author="Drahomíra Pavelková" w:date="2019-09-02T15:47:00Z"/>
              </w:rPr>
            </w:pPr>
            <w:ins w:id="2574" w:author="Drahomíra Pavelková" w:date="2019-09-02T15:47:00Z">
              <w:r w:rsidRPr="008271D7">
                <w:t>Human Resource Management I</w:t>
              </w:r>
            </w:ins>
          </w:p>
        </w:tc>
      </w:tr>
      <w:tr w:rsidR="006C3EBD" w:rsidTr="008641B9">
        <w:trPr>
          <w:ins w:id="2575" w:author="Drahomíra Pavelková" w:date="2019-09-02T15:47:00Z"/>
        </w:trPr>
        <w:tc>
          <w:tcPr>
            <w:tcW w:w="3086" w:type="dxa"/>
            <w:shd w:val="clear" w:color="auto" w:fill="F7CAAC"/>
          </w:tcPr>
          <w:p w:rsidR="006C3EBD" w:rsidRPr="008271D7" w:rsidRDefault="006C3EBD" w:rsidP="008641B9">
            <w:pPr>
              <w:jc w:val="both"/>
              <w:rPr>
                <w:ins w:id="2576" w:author="Drahomíra Pavelková" w:date="2019-09-02T15:47:00Z"/>
                <w:b/>
              </w:rPr>
            </w:pPr>
            <w:ins w:id="2577" w:author="Drahomíra Pavelková" w:date="2019-09-02T15:47:00Z">
              <w:r w:rsidRPr="008271D7">
                <w:rPr>
                  <w:b/>
                </w:rPr>
                <w:t>Typ předmětu</w:t>
              </w:r>
            </w:ins>
          </w:p>
        </w:tc>
        <w:tc>
          <w:tcPr>
            <w:tcW w:w="3406" w:type="dxa"/>
            <w:gridSpan w:val="4"/>
          </w:tcPr>
          <w:p w:rsidR="006C3EBD" w:rsidRPr="008271D7" w:rsidRDefault="000D6545" w:rsidP="008641B9">
            <w:pPr>
              <w:jc w:val="both"/>
              <w:rPr>
                <w:ins w:id="2578" w:author="Drahomíra Pavelková" w:date="2019-09-02T15:47:00Z"/>
              </w:rPr>
            </w:pPr>
            <w:ins w:id="2579" w:author="Drahomíra Pavelková" w:date="2019-09-02T15:47:00Z">
              <w:r>
                <w:t>P</w:t>
              </w:r>
              <w:r w:rsidR="006C3EBD">
                <w:t>ovinn</w:t>
              </w:r>
            </w:ins>
            <w:ins w:id="2580" w:author="Drahomíra Pavelková" w:date="2019-09-04T20:14:00Z">
              <w:r>
                <w:t>ě volitelný</w:t>
              </w:r>
            </w:ins>
            <w:ins w:id="2581" w:author="Drahomíra Pavelková" w:date="2019-09-02T15:47:00Z">
              <w:r w:rsidR="006C3EBD">
                <w:t xml:space="preserve"> „P</w:t>
              </w:r>
            </w:ins>
            <w:ins w:id="2582" w:author="Drahomíra Pavelková" w:date="2019-09-04T20:14:00Z">
              <w:r>
                <w:t>V</w:t>
              </w:r>
            </w:ins>
            <w:ins w:id="2583" w:author="Drahomíra Pavelková" w:date="2019-09-02T15:47:00Z">
              <w:r w:rsidR="006C3EBD" w:rsidRPr="008271D7">
                <w:t>“</w:t>
              </w:r>
            </w:ins>
          </w:p>
        </w:tc>
        <w:tc>
          <w:tcPr>
            <w:tcW w:w="2695" w:type="dxa"/>
            <w:gridSpan w:val="2"/>
            <w:shd w:val="clear" w:color="auto" w:fill="F7CAAC"/>
          </w:tcPr>
          <w:p w:rsidR="006C3EBD" w:rsidRPr="008271D7" w:rsidRDefault="006C3EBD" w:rsidP="008641B9">
            <w:pPr>
              <w:jc w:val="both"/>
              <w:rPr>
                <w:ins w:id="2584" w:author="Drahomíra Pavelková" w:date="2019-09-02T15:47:00Z"/>
              </w:rPr>
            </w:pPr>
            <w:ins w:id="2585" w:author="Drahomíra Pavelková" w:date="2019-09-02T15:47:00Z">
              <w:r w:rsidRPr="008271D7">
                <w:rPr>
                  <w:b/>
                </w:rPr>
                <w:t>doporučený ročník / semestr</w:t>
              </w:r>
            </w:ins>
          </w:p>
        </w:tc>
        <w:tc>
          <w:tcPr>
            <w:tcW w:w="668" w:type="dxa"/>
          </w:tcPr>
          <w:p w:rsidR="006C3EBD" w:rsidRPr="008271D7" w:rsidRDefault="006C3EBD" w:rsidP="008641B9">
            <w:pPr>
              <w:jc w:val="both"/>
              <w:rPr>
                <w:ins w:id="2586" w:author="Drahomíra Pavelková" w:date="2019-09-02T15:47:00Z"/>
              </w:rPr>
            </w:pPr>
            <w:ins w:id="2587" w:author="Drahomíra Pavelková" w:date="2019-09-02T15:47:00Z">
              <w:r>
                <w:t>2</w:t>
              </w:r>
              <w:r w:rsidRPr="008271D7">
                <w:t>/L</w:t>
              </w:r>
            </w:ins>
          </w:p>
        </w:tc>
      </w:tr>
      <w:tr w:rsidR="006C3EBD" w:rsidTr="008641B9">
        <w:trPr>
          <w:ins w:id="2588" w:author="Drahomíra Pavelková" w:date="2019-09-02T15:47:00Z"/>
        </w:trPr>
        <w:tc>
          <w:tcPr>
            <w:tcW w:w="3086" w:type="dxa"/>
            <w:shd w:val="clear" w:color="auto" w:fill="F7CAAC"/>
          </w:tcPr>
          <w:p w:rsidR="006C3EBD" w:rsidRPr="008271D7" w:rsidRDefault="006C3EBD" w:rsidP="008641B9">
            <w:pPr>
              <w:jc w:val="both"/>
              <w:rPr>
                <w:ins w:id="2589" w:author="Drahomíra Pavelková" w:date="2019-09-02T15:47:00Z"/>
                <w:b/>
              </w:rPr>
            </w:pPr>
            <w:ins w:id="2590" w:author="Drahomíra Pavelková" w:date="2019-09-02T15:47:00Z">
              <w:r w:rsidRPr="008271D7">
                <w:rPr>
                  <w:b/>
                </w:rPr>
                <w:t>Rozsah studijního předmětu</w:t>
              </w:r>
            </w:ins>
          </w:p>
        </w:tc>
        <w:tc>
          <w:tcPr>
            <w:tcW w:w="1701" w:type="dxa"/>
            <w:gridSpan w:val="2"/>
          </w:tcPr>
          <w:p w:rsidR="006C3EBD" w:rsidRPr="008271D7" w:rsidRDefault="006C3EBD" w:rsidP="008641B9">
            <w:pPr>
              <w:jc w:val="both"/>
              <w:rPr>
                <w:ins w:id="2591" w:author="Drahomíra Pavelková" w:date="2019-09-02T15:47:00Z"/>
              </w:rPr>
            </w:pPr>
            <w:ins w:id="2592" w:author="Drahomíra Pavelková" w:date="2019-09-02T15:47:00Z">
              <w:r w:rsidRPr="008271D7">
                <w:t>2</w:t>
              </w:r>
              <w:r>
                <w:t>6</w:t>
              </w:r>
              <w:r w:rsidRPr="008271D7">
                <w:t>p + 1</w:t>
              </w:r>
              <w:r>
                <w:t>3</w:t>
              </w:r>
              <w:r w:rsidRPr="008271D7">
                <w:t>s</w:t>
              </w:r>
            </w:ins>
          </w:p>
        </w:tc>
        <w:tc>
          <w:tcPr>
            <w:tcW w:w="889" w:type="dxa"/>
            <w:shd w:val="clear" w:color="auto" w:fill="F7CAAC"/>
          </w:tcPr>
          <w:p w:rsidR="006C3EBD" w:rsidRPr="008271D7" w:rsidRDefault="006C3EBD" w:rsidP="008641B9">
            <w:pPr>
              <w:jc w:val="both"/>
              <w:rPr>
                <w:ins w:id="2593" w:author="Drahomíra Pavelková" w:date="2019-09-02T15:47:00Z"/>
                <w:b/>
              </w:rPr>
            </w:pPr>
            <w:ins w:id="2594" w:author="Drahomíra Pavelková" w:date="2019-09-02T15:47:00Z">
              <w:r w:rsidRPr="008271D7">
                <w:rPr>
                  <w:b/>
                </w:rPr>
                <w:t xml:space="preserve">hod. </w:t>
              </w:r>
            </w:ins>
          </w:p>
        </w:tc>
        <w:tc>
          <w:tcPr>
            <w:tcW w:w="816" w:type="dxa"/>
          </w:tcPr>
          <w:p w:rsidR="006C3EBD" w:rsidRPr="008271D7" w:rsidRDefault="006C3EBD" w:rsidP="008641B9">
            <w:pPr>
              <w:jc w:val="both"/>
              <w:rPr>
                <w:ins w:id="2595" w:author="Drahomíra Pavelková" w:date="2019-09-02T15:47:00Z"/>
              </w:rPr>
            </w:pPr>
            <w:ins w:id="2596" w:author="Drahomíra Pavelková" w:date="2019-09-02T15:47:00Z">
              <w:r>
                <w:t>39</w:t>
              </w:r>
            </w:ins>
          </w:p>
        </w:tc>
        <w:tc>
          <w:tcPr>
            <w:tcW w:w="2156" w:type="dxa"/>
            <w:shd w:val="clear" w:color="auto" w:fill="F7CAAC"/>
          </w:tcPr>
          <w:p w:rsidR="006C3EBD" w:rsidRPr="008271D7" w:rsidRDefault="006C3EBD" w:rsidP="008641B9">
            <w:pPr>
              <w:jc w:val="both"/>
              <w:rPr>
                <w:ins w:id="2597" w:author="Drahomíra Pavelková" w:date="2019-09-02T15:47:00Z"/>
                <w:b/>
              </w:rPr>
            </w:pPr>
            <w:ins w:id="2598" w:author="Drahomíra Pavelková" w:date="2019-09-02T15:47:00Z">
              <w:r w:rsidRPr="008271D7">
                <w:rPr>
                  <w:b/>
                </w:rPr>
                <w:t>kreditů</w:t>
              </w:r>
            </w:ins>
          </w:p>
        </w:tc>
        <w:tc>
          <w:tcPr>
            <w:tcW w:w="1207" w:type="dxa"/>
            <w:gridSpan w:val="2"/>
          </w:tcPr>
          <w:p w:rsidR="006C3EBD" w:rsidRPr="008271D7" w:rsidRDefault="006C3EBD" w:rsidP="008641B9">
            <w:pPr>
              <w:jc w:val="both"/>
              <w:rPr>
                <w:ins w:id="2599" w:author="Drahomíra Pavelková" w:date="2019-09-02T15:47:00Z"/>
              </w:rPr>
            </w:pPr>
            <w:ins w:id="2600" w:author="Drahomíra Pavelková" w:date="2019-09-02T15:47:00Z">
              <w:r w:rsidRPr="008271D7">
                <w:t>4</w:t>
              </w:r>
            </w:ins>
          </w:p>
        </w:tc>
      </w:tr>
      <w:tr w:rsidR="006C3EBD" w:rsidTr="008641B9">
        <w:trPr>
          <w:ins w:id="2601" w:author="Drahomíra Pavelková" w:date="2019-09-02T15:47:00Z"/>
        </w:trPr>
        <w:tc>
          <w:tcPr>
            <w:tcW w:w="3086" w:type="dxa"/>
            <w:shd w:val="clear" w:color="auto" w:fill="F7CAAC"/>
          </w:tcPr>
          <w:p w:rsidR="006C3EBD" w:rsidRPr="008271D7" w:rsidRDefault="006C3EBD" w:rsidP="008641B9">
            <w:pPr>
              <w:jc w:val="both"/>
              <w:rPr>
                <w:ins w:id="2602" w:author="Drahomíra Pavelková" w:date="2019-09-02T15:47:00Z"/>
                <w:b/>
              </w:rPr>
            </w:pPr>
            <w:ins w:id="2603" w:author="Drahomíra Pavelková" w:date="2019-09-02T15:47:00Z">
              <w:r w:rsidRPr="008271D7">
                <w:rPr>
                  <w:b/>
                </w:rPr>
                <w:t>Prerekvizity, korekvizity, ekvivalence</w:t>
              </w:r>
            </w:ins>
          </w:p>
        </w:tc>
        <w:tc>
          <w:tcPr>
            <w:tcW w:w="6769" w:type="dxa"/>
            <w:gridSpan w:val="7"/>
          </w:tcPr>
          <w:p w:rsidR="006C3EBD" w:rsidRPr="008271D7" w:rsidRDefault="006C3EBD" w:rsidP="008641B9">
            <w:pPr>
              <w:jc w:val="both"/>
              <w:rPr>
                <w:ins w:id="2604" w:author="Drahomíra Pavelková" w:date="2019-09-02T15:47:00Z"/>
              </w:rPr>
            </w:pPr>
            <w:ins w:id="2605" w:author="Drahomíra Pavelková" w:date="2019-09-02T15:47:00Z">
              <w:r w:rsidRPr="008271D7">
                <w:t>Ekvivalence (Řízení lidských zdrojů I)</w:t>
              </w:r>
            </w:ins>
          </w:p>
        </w:tc>
      </w:tr>
      <w:tr w:rsidR="006C3EBD" w:rsidTr="008641B9">
        <w:trPr>
          <w:ins w:id="2606" w:author="Drahomíra Pavelková" w:date="2019-09-02T15:47:00Z"/>
        </w:trPr>
        <w:tc>
          <w:tcPr>
            <w:tcW w:w="3086" w:type="dxa"/>
            <w:shd w:val="clear" w:color="auto" w:fill="F7CAAC"/>
          </w:tcPr>
          <w:p w:rsidR="006C3EBD" w:rsidRPr="008271D7" w:rsidRDefault="006C3EBD" w:rsidP="008641B9">
            <w:pPr>
              <w:jc w:val="both"/>
              <w:rPr>
                <w:ins w:id="2607" w:author="Drahomíra Pavelková" w:date="2019-09-02T15:47:00Z"/>
                <w:b/>
              </w:rPr>
            </w:pPr>
            <w:ins w:id="2608" w:author="Drahomíra Pavelková" w:date="2019-09-02T15:47:00Z">
              <w:r w:rsidRPr="008271D7">
                <w:rPr>
                  <w:b/>
                </w:rPr>
                <w:t>Způsob ověření studijních výsledků</w:t>
              </w:r>
            </w:ins>
          </w:p>
        </w:tc>
        <w:tc>
          <w:tcPr>
            <w:tcW w:w="3406" w:type="dxa"/>
            <w:gridSpan w:val="4"/>
          </w:tcPr>
          <w:p w:rsidR="006C3EBD" w:rsidRPr="008271D7" w:rsidRDefault="006C3EBD" w:rsidP="008641B9">
            <w:pPr>
              <w:jc w:val="both"/>
              <w:rPr>
                <w:ins w:id="2609" w:author="Drahomíra Pavelková" w:date="2019-09-02T15:47:00Z"/>
              </w:rPr>
            </w:pPr>
            <w:ins w:id="2610" w:author="Drahomíra Pavelková" w:date="2019-09-02T15:47:00Z">
              <w:r w:rsidRPr="008271D7">
                <w:t>zápočet, zkouška</w:t>
              </w:r>
            </w:ins>
          </w:p>
        </w:tc>
        <w:tc>
          <w:tcPr>
            <w:tcW w:w="2156" w:type="dxa"/>
            <w:shd w:val="clear" w:color="auto" w:fill="F7CAAC"/>
          </w:tcPr>
          <w:p w:rsidR="006C3EBD" w:rsidRPr="008271D7" w:rsidRDefault="006C3EBD" w:rsidP="008641B9">
            <w:pPr>
              <w:jc w:val="both"/>
              <w:rPr>
                <w:ins w:id="2611" w:author="Drahomíra Pavelková" w:date="2019-09-02T15:47:00Z"/>
                <w:b/>
              </w:rPr>
            </w:pPr>
            <w:ins w:id="2612" w:author="Drahomíra Pavelková" w:date="2019-09-02T15:47:00Z">
              <w:r w:rsidRPr="008271D7">
                <w:rPr>
                  <w:b/>
                </w:rPr>
                <w:t>Forma výuky</w:t>
              </w:r>
            </w:ins>
          </w:p>
        </w:tc>
        <w:tc>
          <w:tcPr>
            <w:tcW w:w="1207" w:type="dxa"/>
            <w:gridSpan w:val="2"/>
          </w:tcPr>
          <w:p w:rsidR="006C3EBD" w:rsidRPr="008271D7" w:rsidRDefault="006C3EBD" w:rsidP="008641B9">
            <w:pPr>
              <w:jc w:val="both"/>
              <w:rPr>
                <w:ins w:id="2613" w:author="Drahomíra Pavelková" w:date="2019-09-02T15:47:00Z"/>
              </w:rPr>
            </w:pPr>
            <w:ins w:id="2614" w:author="Drahomíra Pavelková" w:date="2019-09-02T15:47:00Z">
              <w:r w:rsidRPr="008271D7">
                <w:t>přednáška, seminář</w:t>
              </w:r>
            </w:ins>
          </w:p>
        </w:tc>
      </w:tr>
      <w:tr w:rsidR="006C3EBD" w:rsidTr="008641B9">
        <w:trPr>
          <w:ins w:id="2615" w:author="Drahomíra Pavelková" w:date="2019-09-02T15:47:00Z"/>
        </w:trPr>
        <w:tc>
          <w:tcPr>
            <w:tcW w:w="3086" w:type="dxa"/>
            <w:shd w:val="clear" w:color="auto" w:fill="F7CAAC"/>
          </w:tcPr>
          <w:p w:rsidR="006C3EBD" w:rsidRPr="008271D7" w:rsidRDefault="006C3EBD" w:rsidP="008641B9">
            <w:pPr>
              <w:jc w:val="both"/>
              <w:rPr>
                <w:ins w:id="2616" w:author="Drahomíra Pavelková" w:date="2019-09-02T15:47:00Z"/>
                <w:b/>
              </w:rPr>
            </w:pPr>
            <w:ins w:id="2617" w:author="Drahomíra Pavelková" w:date="2019-09-02T15:47:00Z">
              <w:r w:rsidRPr="008271D7">
                <w:rPr>
                  <w:b/>
                </w:rPr>
                <w:t>Forma způsobu ověření studijních výsledků a další požadavky na studenta</w:t>
              </w:r>
            </w:ins>
          </w:p>
        </w:tc>
        <w:tc>
          <w:tcPr>
            <w:tcW w:w="6769" w:type="dxa"/>
            <w:gridSpan w:val="7"/>
            <w:tcBorders>
              <w:bottom w:val="nil"/>
            </w:tcBorders>
          </w:tcPr>
          <w:p w:rsidR="006C3EBD" w:rsidRPr="008271D7" w:rsidRDefault="006C3EBD" w:rsidP="008641B9">
            <w:pPr>
              <w:jc w:val="both"/>
              <w:rPr>
                <w:ins w:id="2618" w:author="Drahomíra Pavelková" w:date="2019-09-02T15:47:00Z"/>
              </w:rPr>
            </w:pPr>
            <w:ins w:id="2619" w:author="Drahomíra Pavelková" w:date="2019-09-02T15:47:00Z">
              <w:r w:rsidRPr="008271D7">
                <w:t>Způsob zakončení předmětu – zápočet, zkouška</w:t>
              </w:r>
            </w:ins>
          </w:p>
          <w:p w:rsidR="006C3EBD" w:rsidRPr="008271D7" w:rsidRDefault="006C3EBD" w:rsidP="008641B9">
            <w:pPr>
              <w:jc w:val="both"/>
              <w:rPr>
                <w:ins w:id="2620" w:author="Drahomíra Pavelková" w:date="2019-09-02T15:47:00Z"/>
              </w:rPr>
            </w:pPr>
            <w:ins w:id="2621" w:author="Drahomíra Pavelková" w:date="2019-09-02T15:47:00Z">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ins>
          </w:p>
          <w:p w:rsidR="006C3EBD" w:rsidRPr="008271D7" w:rsidRDefault="006C3EBD" w:rsidP="008641B9">
            <w:pPr>
              <w:jc w:val="both"/>
              <w:rPr>
                <w:ins w:id="2622" w:author="Drahomíra Pavelková" w:date="2019-09-02T15:47:00Z"/>
              </w:rPr>
            </w:pPr>
            <w:ins w:id="2623" w:author="Drahomíra Pavelková" w:date="2019-09-02T15:47:00Z">
              <w:r w:rsidRPr="008271D7">
                <w:t>Požadavky na zkoušku: zvládnutí znalostí, které jsou vymezeny jednotlivými tematickými okruhy kursu. Zkouška má dvě části: písemnou a ústní. Písemný test musí být napsán alespoň na 60 %.</w:t>
              </w:r>
            </w:ins>
          </w:p>
        </w:tc>
      </w:tr>
      <w:tr w:rsidR="006C3EBD" w:rsidTr="008641B9">
        <w:trPr>
          <w:trHeight w:val="132"/>
          <w:ins w:id="2624" w:author="Drahomíra Pavelková" w:date="2019-09-02T15:47:00Z"/>
        </w:trPr>
        <w:tc>
          <w:tcPr>
            <w:tcW w:w="9855" w:type="dxa"/>
            <w:gridSpan w:val="8"/>
            <w:tcBorders>
              <w:top w:val="nil"/>
            </w:tcBorders>
          </w:tcPr>
          <w:p w:rsidR="006C3EBD" w:rsidRPr="004A46D7" w:rsidRDefault="006C3EBD" w:rsidP="008641B9">
            <w:pPr>
              <w:jc w:val="both"/>
              <w:rPr>
                <w:ins w:id="2625" w:author="Drahomíra Pavelková" w:date="2019-09-02T15:47:00Z"/>
                <w:sz w:val="16"/>
              </w:rPr>
            </w:pPr>
          </w:p>
        </w:tc>
      </w:tr>
      <w:tr w:rsidR="006C3EBD" w:rsidTr="008641B9">
        <w:trPr>
          <w:trHeight w:val="197"/>
          <w:ins w:id="2626" w:author="Drahomíra Pavelková" w:date="2019-09-02T15:47:00Z"/>
        </w:trPr>
        <w:tc>
          <w:tcPr>
            <w:tcW w:w="3086" w:type="dxa"/>
            <w:tcBorders>
              <w:top w:val="nil"/>
            </w:tcBorders>
            <w:shd w:val="clear" w:color="auto" w:fill="F7CAAC"/>
          </w:tcPr>
          <w:p w:rsidR="006C3EBD" w:rsidRPr="008271D7" w:rsidRDefault="006C3EBD" w:rsidP="008641B9">
            <w:pPr>
              <w:jc w:val="both"/>
              <w:rPr>
                <w:ins w:id="2627" w:author="Drahomíra Pavelková" w:date="2019-09-02T15:47:00Z"/>
                <w:b/>
              </w:rPr>
            </w:pPr>
            <w:ins w:id="2628" w:author="Drahomíra Pavelková" w:date="2019-09-02T15:47:00Z">
              <w:r w:rsidRPr="008271D7">
                <w:rPr>
                  <w:b/>
                </w:rPr>
                <w:t>Garant předmětu</w:t>
              </w:r>
            </w:ins>
          </w:p>
        </w:tc>
        <w:tc>
          <w:tcPr>
            <w:tcW w:w="6769" w:type="dxa"/>
            <w:gridSpan w:val="7"/>
            <w:tcBorders>
              <w:top w:val="nil"/>
            </w:tcBorders>
          </w:tcPr>
          <w:p w:rsidR="006C3EBD" w:rsidRPr="008271D7" w:rsidRDefault="006C3EBD" w:rsidP="008641B9">
            <w:pPr>
              <w:jc w:val="both"/>
              <w:rPr>
                <w:ins w:id="2629" w:author="Drahomíra Pavelková" w:date="2019-09-02T15:47:00Z"/>
              </w:rPr>
            </w:pPr>
            <w:ins w:id="2630" w:author="Drahomíra Pavelková" w:date="2019-09-02T15:47:00Z">
              <w:r w:rsidRPr="008271D7">
                <w:t>Ing. Jana Matošková, Ph.D.</w:t>
              </w:r>
            </w:ins>
          </w:p>
        </w:tc>
      </w:tr>
      <w:tr w:rsidR="006C3EBD" w:rsidTr="008641B9">
        <w:trPr>
          <w:trHeight w:val="243"/>
          <w:ins w:id="2631" w:author="Drahomíra Pavelková" w:date="2019-09-02T15:47:00Z"/>
        </w:trPr>
        <w:tc>
          <w:tcPr>
            <w:tcW w:w="3086" w:type="dxa"/>
            <w:tcBorders>
              <w:top w:val="nil"/>
            </w:tcBorders>
            <w:shd w:val="clear" w:color="auto" w:fill="F7CAAC"/>
          </w:tcPr>
          <w:p w:rsidR="006C3EBD" w:rsidRPr="008271D7" w:rsidRDefault="006C3EBD" w:rsidP="008641B9">
            <w:pPr>
              <w:jc w:val="both"/>
              <w:rPr>
                <w:ins w:id="2632" w:author="Drahomíra Pavelková" w:date="2019-09-02T15:47:00Z"/>
                <w:b/>
              </w:rPr>
            </w:pPr>
            <w:ins w:id="2633" w:author="Drahomíra Pavelková" w:date="2019-09-02T15:47:00Z">
              <w:r w:rsidRPr="008271D7">
                <w:rPr>
                  <w:b/>
                </w:rPr>
                <w:t>Zapojení garanta do výuky předmětu</w:t>
              </w:r>
            </w:ins>
          </w:p>
        </w:tc>
        <w:tc>
          <w:tcPr>
            <w:tcW w:w="6769" w:type="dxa"/>
            <w:gridSpan w:val="7"/>
            <w:tcBorders>
              <w:top w:val="nil"/>
            </w:tcBorders>
          </w:tcPr>
          <w:p w:rsidR="006C3EBD" w:rsidRPr="008271D7" w:rsidRDefault="006C3EBD" w:rsidP="008641B9">
            <w:pPr>
              <w:jc w:val="both"/>
              <w:rPr>
                <w:ins w:id="2634" w:author="Drahomíra Pavelková" w:date="2019-09-02T15:47:00Z"/>
              </w:rPr>
            </w:pPr>
            <w:ins w:id="2635" w:author="Drahomíra Pavelková" w:date="2019-09-02T15:47:00Z">
              <w:r w:rsidRPr="008271D7">
                <w:t xml:space="preserve">Garant se podílí na přednášení v rozsahu 100 %, dále stanovuje koncepci seminářů a dohlíží na jejich jednotné vedení. </w:t>
              </w:r>
            </w:ins>
          </w:p>
        </w:tc>
      </w:tr>
      <w:tr w:rsidR="006C3EBD" w:rsidTr="008641B9">
        <w:trPr>
          <w:ins w:id="2636" w:author="Drahomíra Pavelková" w:date="2019-09-02T15:47:00Z"/>
        </w:trPr>
        <w:tc>
          <w:tcPr>
            <w:tcW w:w="3086" w:type="dxa"/>
            <w:shd w:val="clear" w:color="auto" w:fill="F7CAAC"/>
          </w:tcPr>
          <w:p w:rsidR="006C3EBD" w:rsidRPr="008271D7" w:rsidRDefault="006C3EBD" w:rsidP="008641B9">
            <w:pPr>
              <w:jc w:val="both"/>
              <w:rPr>
                <w:ins w:id="2637" w:author="Drahomíra Pavelková" w:date="2019-09-02T15:47:00Z"/>
                <w:b/>
              </w:rPr>
            </w:pPr>
            <w:ins w:id="2638" w:author="Drahomíra Pavelková" w:date="2019-09-02T15:47:00Z">
              <w:r w:rsidRPr="008271D7">
                <w:rPr>
                  <w:b/>
                </w:rPr>
                <w:t>Vyučující</w:t>
              </w:r>
            </w:ins>
          </w:p>
        </w:tc>
        <w:tc>
          <w:tcPr>
            <w:tcW w:w="6769" w:type="dxa"/>
            <w:gridSpan w:val="7"/>
            <w:tcBorders>
              <w:bottom w:val="nil"/>
            </w:tcBorders>
          </w:tcPr>
          <w:p w:rsidR="006C3EBD" w:rsidRPr="008271D7" w:rsidRDefault="006C3EBD" w:rsidP="008641B9">
            <w:pPr>
              <w:jc w:val="both"/>
              <w:rPr>
                <w:ins w:id="2639" w:author="Drahomíra Pavelková" w:date="2019-09-02T15:47:00Z"/>
              </w:rPr>
            </w:pPr>
            <w:ins w:id="2640" w:author="Drahomíra Pavelková" w:date="2019-09-02T15:47:00Z">
              <w:r w:rsidRPr="008271D7">
                <w:t>Ing. Jana Matošková, Ph.D. – přednášky (100%)</w:t>
              </w:r>
            </w:ins>
          </w:p>
        </w:tc>
      </w:tr>
      <w:tr w:rsidR="006C3EBD" w:rsidTr="008641B9">
        <w:trPr>
          <w:trHeight w:val="70"/>
          <w:ins w:id="2641" w:author="Drahomíra Pavelková" w:date="2019-09-02T15:47:00Z"/>
        </w:trPr>
        <w:tc>
          <w:tcPr>
            <w:tcW w:w="9855" w:type="dxa"/>
            <w:gridSpan w:val="8"/>
            <w:tcBorders>
              <w:top w:val="nil"/>
            </w:tcBorders>
          </w:tcPr>
          <w:p w:rsidR="006C3EBD" w:rsidRPr="004A46D7" w:rsidRDefault="006C3EBD" w:rsidP="008641B9">
            <w:pPr>
              <w:jc w:val="both"/>
              <w:rPr>
                <w:ins w:id="2642" w:author="Drahomíra Pavelková" w:date="2019-09-02T15:47:00Z"/>
                <w:sz w:val="16"/>
              </w:rPr>
            </w:pPr>
          </w:p>
        </w:tc>
      </w:tr>
      <w:tr w:rsidR="006C3EBD" w:rsidTr="008641B9">
        <w:trPr>
          <w:ins w:id="2643" w:author="Drahomíra Pavelková" w:date="2019-09-02T15:47:00Z"/>
        </w:trPr>
        <w:tc>
          <w:tcPr>
            <w:tcW w:w="3086" w:type="dxa"/>
            <w:shd w:val="clear" w:color="auto" w:fill="F7CAAC"/>
          </w:tcPr>
          <w:p w:rsidR="006C3EBD" w:rsidRPr="008271D7" w:rsidRDefault="006C3EBD" w:rsidP="008641B9">
            <w:pPr>
              <w:jc w:val="both"/>
              <w:rPr>
                <w:ins w:id="2644" w:author="Drahomíra Pavelková" w:date="2019-09-02T15:47:00Z"/>
                <w:b/>
              </w:rPr>
            </w:pPr>
            <w:ins w:id="2645" w:author="Drahomíra Pavelková" w:date="2019-09-02T15:47:00Z">
              <w:r w:rsidRPr="008271D7">
                <w:rPr>
                  <w:b/>
                </w:rPr>
                <w:t>Stručná anotace předmětu</w:t>
              </w:r>
            </w:ins>
          </w:p>
        </w:tc>
        <w:tc>
          <w:tcPr>
            <w:tcW w:w="6769" w:type="dxa"/>
            <w:gridSpan w:val="7"/>
            <w:tcBorders>
              <w:bottom w:val="nil"/>
            </w:tcBorders>
          </w:tcPr>
          <w:p w:rsidR="006C3EBD" w:rsidRPr="008271D7" w:rsidRDefault="006C3EBD" w:rsidP="008641B9">
            <w:pPr>
              <w:jc w:val="both"/>
              <w:rPr>
                <w:ins w:id="2646" w:author="Drahomíra Pavelková" w:date="2019-09-02T15:47:00Z"/>
              </w:rPr>
            </w:pPr>
          </w:p>
        </w:tc>
      </w:tr>
      <w:tr w:rsidR="006C3EBD" w:rsidTr="008641B9">
        <w:trPr>
          <w:trHeight w:val="3938"/>
          <w:ins w:id="2647" w:author="Drahomíra Pavelková" w:date="2019-09-02T15:47:00Z"/>
        </w:trPr>
        <w:tc>
          <w:tcPr>
            <w:tcW w:w="9855" w:type="dxa"/>
            <w:gridSpan w:val="8"/>
            <w:tcBorders>
              <w:top w:val="nil"/>
              <w:bottom w:val="single" w:sz="12" w:space="0" w:color="auto"/>
            </w:tcBorders>
          </w:tcPr>
          <w:p w:rsidR="006C3EBD" w:rsidRDefault="006C3EBD" w:rsidP="008641B9">
            <w:pPr>
              <w:jc w:val="both"/>
              <w:rPr>
                <w:ins w:id="2648" w:author="Drahomíra Pavelková" w:date="2019-09-02T15:47:00Z"/>
              </w:rPr>
            </w:pPr>
            <w:ins w:id="2649" w:author="Drahomíra Pavelková" w:date="2019-09-02T15:47:00Z">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ins>
          </w:p>
          <w:p w:rsidR="006C3EBD" w:rsidRPr="008271D7" w:rsidRDefault="006C3EBD" w:rsidP="008641B9">
            <w:pPr>
              <w:pStyle w:val="Odstavecseseznamem"/>
              <w:numPr>
                <w:ilvl w:val="0"/>
                <w:numId w:val="50"/>
              </w:numPr>
              <w:ind w:left="247" w:hanging="247"/>
              <w:rPr>
                <w:ins w:id="2650" w:author="Drahomíra Pavelková" w:date="2019-09-02T15:47:00Z"/>
              </w:rPr>
            </w:pPr>
            <w:ins w:id="2651" w:author="Drahomíra Pavelková" w:date="2019-09-02T15:47:00Z">
              <w:r w:rsidRPr="008271D7">
                <w:t xml:space="preserve">Vývoj názorů na úlohu řízení lidských zdrojů v podniku. Moderní koncepce personálního řízení. </w:t>
              </w:r>
            </w:ins>
          </w:p>
          <w:p w:rsidR="006C3EBD" w:rsidRPr="008271D7" w:rsidRDefault="006C3EBD" w:rsidP="008641B9">
            <w:pPr>
              <w:pStyle w:val="Odstavecseseznamem"/>
              <w:numPr>
                <w:ilvl w:val="0"/>
                <w:numId w:val="50"/>
              </w:numPr>
              <w:ind w:left="247" w:hanging="247"/>
              <w:rPr>
                <w:ins w:id="2652" w:author="Drahomíra Pavelková" w:date="2019-09-02T15:47:00Z"/>
              </w:rPr>
            </w:pPr>
            <w:ins w:id="2653" w:author="Drahomíra Pavelková" w:date="2019-09-02T15:47:00Z">
              <w:r w:rsidRPr="008271D7">
                <w:t>Analýza práce, vytváření pracovních úkolů a pracovních míst. Organizace pracovní doby.</w:t>
              </w:r>
            </w:ins>
          </w:p>
          <w:p w:rsidR="006C3EBD" w:rsidRPr="008271D7" w:rsidRDefault="006C3EBD" w:rsidP="008641B9">
            <w:pPr>
              <w:pStyle w:val="Odstavecseseznamem"/>
              <w:numPr>
                <w:ilvl w:val="0"/>
                <w:numId w:val="50"/>
              </w:numPr>
              <w:ind w:left="247" w:hanging="247"/>
              <w:rPr>
                <w:ins w:id="2654" w:author="Drahomíra Pavelková" w:date="2019-09-02T15:47:00Z"/>
              </w:rPr>
            </w:pPr>
            <w:ins w:id="2655" w:author="Drahomíra Pavelková" w:date="2019-09-02T15:47:00Z">
              <w:r w:rsidRPr="008271D7">
                <w:t xml:space="preserve">Pracovní motivace a odměňování pracovníků. </w:t>
              </w:r>
            </w:ins>
          </w:p>
          <w:p w:rsidR="006C3EBD" w:rsidRPr="008271D7" w:rsidRDefault="006C3EBD" w:rsidP="008641B9">
            <w:pPr>
              <w:pStyle w:val="Odstavecseseznamem"/>
              <w:numPr>
                <w:ilvl w:val="0"/>
                <w:numId w:val="50"/>
              </w:numPr>
              <w:ind w:left="247" w:hanging="247"/>
              <w:rPr>
                <w:ins w:id="2656" w:author="Drahomíra Pavelková" w:date="2019-09-02T15:47:00Z"/>
              </w:rPr>
            </w:pPr>
            <w:ins w:id="2657" w:author="Drahomíra Pavelková" w:date="2019-09-02T15:47:00Z">
              <w:r w:rsidRPr="008271D7">
                <w:t xml:space="preserve">Vyhledávání, výběr, příjem a adaptace pracovníků. </w:t>
              </w:r>
            </w:ins>
          </w:p>
          <w:p w:rsidR="006C3EBD" w:rsidRPr="008271D7" w:rsidRDefault="006C3EBD" w:rsidP="008641B9">
            <w:pPr>
              <w:pStyle w:val="Odstavecseseznamem"/>
              <w:numPr>
                <w:ilvl w:val="0"/>
                <w:numId w:val="50"/>
              </w:numPr>
              <w:ind w:left="247" w:hanging="247"/>
              <w:rPr>
                <w:ins w:id="2658" w:author="Drahomíra Pavelková" w:date="2019-09-02T15:47:00Z"/>
              </w:rPr>
            </w:pPr>
            <w:ins w:id="2659" w:author="Drahomíra Pavelková" w:date="2019-09-02T15:47:00Z">
              <w:r w:rsidRPr="008271D7">
                <w:t xml:space="preserve">Řízení pracovního výkonu a hodnocení pracovníků. </w:t>
              </w:r>
            </w:ins>
          </w:p>
          <w:p w:rsidR="006C3EBD" w:rsidRPr="008271D7" w:rsidRDefault="006C3EBD" w:rsidP="008641B9">
            <w:pPr>
              <w:pStyle w:val="Odstavecseseznamem"/>
              <w:numPr>
                <w:ilvl w:val="0"/>
                <w:numId w:val="50"/>
              </w:numPr>
              <w:ind w:left="247" w:hanging="247"/>
              <w:rPr>
                <w:ins w:id="2660" w:author="Drahomíra Pavelková" w:date="2019-09-02T15:47:00Z"/>
              </w:rPr>
            </w:pPr>
            <w:ins w:id="2661" w:author="Drahomíra Pavelková" w:date="2019-09-02T15:47:00Z">
              <w:r w:rsidRPr="008271D7">
                <w:t xml:space="preserve">Odchody pracovníků z organizace. </w:t>
              </w:r>
            </w:ins>
          </w:p>
          <w:p w:rsidR="006C3EBD" w:rsidRPr="008271D7" w:rsidRDefault="006C3EBD" w:rsidP="008641B9">
            <w:pPr>
              <w:pStyle w:val="Odstavecseseznamem"/>
              <w:numPr>
                <w:ilvl w:val="0"/>
                <w:numId w:val="50"/>
              </w:numPr>
              <w:ind w:left="247" w:hanging="247"/>
              <w:rPr>
                <w:ins w:id="2662" w:author="Drahomíra Pavelková" w:date="2019-09-02T15:47:00Z"/>
              </w:rPr>
            </w:pPr>
            <w:ins w:id="2663" w:author="Drahomíra Pavelková" w:date="2019-09-02T15:47:00Z">
              <w:r w:rsidRPr="008271D7">
                <w:t xml:space="preserve">Vzdělávání a rozvoj pracovníků. </w:t>
              </w:r>
            </w:ins>
          </w:p>
          <w:p w:rsidR="006C3EBD" w:rsidRPr="008271D7" w:rsidRDefault="006C3EBD" w:rsidP="008641B9">
            <w:pPr>
              <w:pStyle w:val="Odstavecseseznamem"/>
              <w:numPr>
                <w:ilvl w:val="0"/>
                <w:numId w:val="50"/>
              </w:numPr>
              <w:ind w:left="247" w:hanging="247"/>
              <w:rPr>
                <w:ins w:id="2664" w:author="Drahomíra Pavelková" w:date="2019-09-02T15:47:00Z"/>
              </w:rPr>
            </w:pPr>
            <w:ins w:id="2665" w:author="Drahomíra Pavelková" w:date="2019-09-02T15:47:00Z">
              <w:r w:rsidRPr="008271D7">
                <w:t xml:space="preserve">Informační zabezpečení personálního řízení. Personální evidence. </w:t>
              </w:r>
            </w:ins>
          </w:p>
          <w:p w:rsidR="006C3EBD" w:rsidRPr="008271D7" w:rsidRDefault="006C3EBD" w:rsidP="008641B9">
            <w:pPr>
              <w:pStyle w:val="Odstavecseseznamem"/>
              <w:numPr>
                <w:ilvl w:val="0"/>
                <w:numId w:val="50"/>
              </w:numPr>
              <w:ind w:left="247" w:hanging="247"/>
              <w:rPr>
                <w:ins w:id="2666" w:author="Drahomíra Pavelková" w:date="2019-09-02T15:47:00Z"/>
              </w:rPr>
            </w:pPr>
            <w:ins w:id="2667" w:author="Drahomíra Pavelková" w:date="2019-09-02T15:47:00Z">
              <w:r w:rsidRPr="008271D7">
                <w:t xml:space="preserve">Organizační kultura a její složky. </w:t>
              </w:r>
            </w:ins>
          </w:p>
          <w:p w:rsidR="006C3EBD" w:rsidRPr="008271D7" w:rsidRDefault="006C3EBD" w:rsidP="008641B9">
            <w:pPr>
              <w:pStyle w:val="Odstavecseseznamem"/>
              <w:numPr>
                <w:ilvl w:val="0"/>
                <w:numId w:val="50"/>
              </w:numPr>
              <w:ind w:left="247" w:hanging="247"/>
              <w:rPr>
                <w:ins w:id="2668" w:author="Drahomíra Pavelková" w:date="2019-09-02T15:47:00Z"/>
              </w:rPr>
            </w:pPr>
            <w:ins w:id="2669" w:author="Drahomíra Pavelková" w:date="2019-09-02T15:47:00Z">
              <w:r w:rsidRPr="008271D7">
                <w:t xml:space="preserve">Péče o pracovníky. </w:t>
              </w:r>
            </w:ins>
          </w:p>
          <w:p w:rsidR="006C3EBD" w:rsidRPr="008271D7" w:rsidRDefault="006C3EBD" w:rsidP="008641B9">
            <w:pPr>
              <w:pStyle w:val="Odstavecseseznamem"/>
              <w:numPr>
                <w:ilvl w:val="0"/>
                <w:numId w:val="50"/>
              </w:numPr>
              <w:ind w:left="247" w:hanging="247"/>
              <w:rPr>
                <w:ins w:id="2670" w:author="Drahomíra Pavelková" w:date="2019-09-02T15:47:00Z"/>
              </w:rPr>
            </w:pPr>
            <w:ins w:id="2671" w:author="Drahomíra Pavelková" w:date="2019-09-02T15:47:00Z">
              <w:r w:rsidRPr="008271D7">
                <w:t xml:space="preserve">Pracovní vztahy. </w:t>
              </w:r>
            </w:ins>
          </w:p>
          <w:p w:rsidR="006C3EBD" w:rsidRPr="008271D7" w:rsidRDefault="006C3EBD" w:rsidP="008641B9">
            <w:pPr>
              <w:pStyle w:val="Odstavecseseznamem"/>
              <w:numPr>
                <w:ilvl w:val="0"/>
                <w:numId w:val="50"/>
              </w:numPr>
              <w:ind w:left="247" w:hanging="247"/>
              <w:rPr>
                <w:ins w:id="2672" w:author="Drahomíra Pavelková" w:date="2019-09-02T15:47:00Z"/>
              </w:rPr>
            </w:pPr>
            <w:ins w:id="2673" w:author="Drahomíra Pavelková" w:date="2019-09-02T15:47:00Z">
              <w:r w:rsidRPr="008271D7">
                <w:t xml:space="preserve">Odbory a kolektivní vyjednávání. </w:t>
              </w:r>
            </w:ins>
          </w:p>
          <w:p w:rsidR="006C3EBD" w:rsidRPr="008271D7" w:rsidRDefault="006C3EBD" w:rsidP="008641B9">
            <w:pPr>
              <w:pStyle w:val="Odstavecseseznamem"/>
              <w:numPr>
                <w:ilvl w:val="0"/>
                <w:numId w:val="50"/>
              </w:numPr>
              <w:ind w:left="247" w:hanging="247"/>
              <w:rPr>
                <w:ins w:id="2674" w:author="Drahomíra Pavelková" w:date="2019-09-02T15:47:00Z"/>
              </w:rPr>
            </w:pPr>
            <w:ins w:id="2675" w:author="Drahomíra Pavelková" w:date="2019-09-02T15:47:00Z">
              <w:r w:rsidRPr="008271D7">
                <w:t>Tvorba pracovního prostředí a pracovních podmínek. Bezpečnost a ochrana zdraví při práci.</w:t>
              </w:r>
            </w:ins>
          </w:p>
        </w:tc>
      </w:tr>
      <w:tr w:rsidR="006C3EBD" w:rsidTr="008641B9">
        <w:trPr>
          <w:trHeight w:val="265"/>
          <w:ins w:id="2676" w:author="Drahomíra Pavelková" w:date="2019-09-02T15:47:00Z"/>
        </w:trPr>
        <w:tc>
          <w:tcPr>
            <w:tcW w:w="3653" w:type="dxa"/>
            <w:gridSpan w:val="2"/>
            <w:tcBorders>
              <w:top w:val="nil"/>
            </w:tcBorders>
            <w:shd w:val="clear" w:color="auto" w:fill="F7CAAC"/>
          </w:tcPr>
          <w:p w:rsidR="006C3EBD" w:rsidRPr="008271D7" w:rsidRDefault="006C3EBD" w:rsidP="008641B9">
            <w:pPr>
              <w:jc w:val="both"/>
              <w:rPr>
                <w:ins w:id="2677" w:author="Drahomíra Pavelková" w:date="2019-09-02T15:47:00Z"/>
              </w:rPr>
            </w:pPr>
            <w:ins w:id="2678" w:author="Drahomíra Pavelková" w:date="2019-09-02T15:47:00Z">
              <w:r w:rsidRPr="008271D7">
                <w:rPr>
                  <w:b/>
                </w:rPr>
                <w:t>Studijní literatura a studijní pomůcky</w:t>
              </w:r>
            </w:ins>
          </w:p>
        </w:tc>
        <w:tc>
          <w:tcPr>
            <w:tcW w:w="6202" w:type="dxa"/>
            <w:gridSpan w:val="6"/>
            <w:tcBorders>
              <w:top w:val="nil"/>
              <w:bottom w:val="nil"/>
            </w:tcBorders>
          </w:tcPr>
          <w:p w:rsidR="006C3EBD" w:rsidRPr="008271D7" w:rsidRDefault="006C3EBD" w:rsidP="008641B9">
            <w:pPr>
              <w:jc w:val="both"/>
              <w:rPr>
                <w:ins w:id="2679" w:author="Drahomíra Pavelková" w:date="2019-09-02T15:47:00Z"/>
              </w:rPr>
            </w:pPr>
          </w:p>
        </w:tc>
      </w:tr>
      <w:tr w:rsidR="006C3EBD" w:rsidTr="008641B9">
        <w:trPr>
          <w:trHeight w:val="283"/>
          <w:ins w:id="2680" w:author="Drahomíra Pavelková" w:date="2019-09-02T15:47:00Z"/>
        </w:trPr>
        <w:tc>
          <w:tcPr>
            <w:tcW w:w="9855" w:type="dxa"/>
            <w:gridSpan w:val="8"/>
            <w:tcBorders>
              <w:top w:val="nil"/>
            </w:tcBorders>
          </w:tcPr>
          <w:p w:rsidR="006C3EBD" w:rsidRPr="008271D7" w:rsidRDefault="006C3EBD" w:rsidP="008641B9">
            <w:pPr>
              <w:jc w:val="both"/>
              <w:rPr>
                <w:ins w:id="2681" w:author="Drahomíra Pavelková" w:date="2019-09-02T15:47:00Z"/>
                <w:b/>
              </w:rPr>
            </w:pPr>
            <w:ins w:id="2682" w:author="Drahomíra Pavelková" w:date="2019-09-02T15:47:00Z">
              <w:r w:rsidRPr="008271D7">
                <w:rPr>
                  <w:b/>
                </w:rPr>
                <w:t>Povinná literatura</w:t>
              </w:r>
            </w:ins>
          </w:p>
          <w:p w:rsidR="006C3EBD" w:rsidRPr="008271D7" w:rsidRDefault="006C3EBD" w:rsidP="008641B9">
            <w:pPr>
              <w:jc w:val="both"/>
              <w:rPr>
                <w:ins w:id="2683" w:author="Drahomíra Pavelková" w:date="2019-09-02T15:47:00Z"/>
              </w:rPr>
            </w:pPr>
            <w:ins w:id="2684" w:author="Drahomíra Pavelková" w:date="2019-09-02T15:47:00Z">
              <w:r w:rsidRPr="008271D7">
                <w:t xml:space="preserve">ARMSTRONG, M. </w:t>
              </w:r>
              <w:r w:rsidRPr="008271D7">
                <w:rPr>
                  <w:i/>
                </w:rPr>
                <w:t>Armstrong’s handbook of human resource management practice</w:t>
              </w:r>
              <w:r w:rsidRPr="008271D7">
                <w:t xml:space="preserve">. 14. vyd. New York: Kogan Page Limited, 2017, pp. 776. ISBN 978-0-7494-7411-9. </w:t>
              </w:r>
            </w:ins>
          </w:p>
          <w:p w:rsidR="006C3EBD" w:rsidRPr="008271D7" w:rsidRDefault="006C3EBD" w:rsidP="008641B9">
            <w:pPr>
              <w:jc w:val="both"/>
              <w:rPr>
                <w:ins w:id="2685" w:author="Drahomíra Pavelková" w:date="2019-09-02T15:47:00Z"/>
              </w:rPr>
            </w:pPr>
            <w:ins w:id="2686" w:author="Drahomíra Pavelková" w:date="2019-09-02T15:47:00Z">
              <w:r w:rsidRPr="008271D7">
                <w:t xml:space="preserve">BANFIELD, P. </w:t>
              </w:r>
              <w:r w:rsidRPr="008271D7">
                <w:rPr>
                  <w:i/>
                </w:rPr>
                <w:t>Introduction to human resource management.</w:t>
              </w:r>
              <w:r w:rsidRPr="008271D7">
                <w:t xml:space="preserve"> 3. vyd. New York: Oxford University Press, 2018, pp 472. ISBN 978-0-19-870282-5. </w:t>
              </w:r>
            </w:ins>
          </w:p>
          <w:p w:rsidR="006C3EBD" w:rsidRPr="008271D7" w:rsidRDefault="006C3EBD" w:rsidP="008641B9">
            <w:pPr>
              <w:jc w:val="both"/>
              <w:rPr>
                <w:ins w:id="2687" w:author="Drahomíra Pavelková" w:date="2019-09-02T15:47:00Z"/>
              </w:rPr>
            </w:pPr>
            <w:ins w:id="2688" w:author="Drahomíra Pavelková" w:date="2019-09-02T15:47:00Z">
              <w:r w:rsidRPr="008271D7">
                <w:t xml:space="preserve">NOE, R. A., ed. </w:t>
              </w:r>
              <w:r w:rsidRPr="008271D7">
                <w:rPr>
                  <w:i/>
                </w:rPr>
                <w:t xml:space="preserve">Fundamentals of human resource management. </w:t>
              </w:r>
              <w:r w:rsidRPr="008271D7">
                <w:t xml:space="preserve">5. vyd. New York: McGraw-Hill/Irwin, 2014, pp. 608. ISBN 978-0-07-811261-4. </w:t>
              </w:r>
            </w:ins>
          </w:p>
          <w:p w:rsidR="006C3EBD" w:rsidRPr="008271D7" w:rsidRDefault="006C3EBD" w:rsidP="008641B9">
            <w:pPr>
              <w:jc w:val="both"/>
              <w:rPr>
                <w:ins w:id="2689" w:author="Drahomíra Pavelková" w:date="2019-09-02T15:47:00Z"/>
              </w:rPr>
            </w:pPr>
            <w:ins w:id="2690" w:author="Drahomíra Pavelková" w:date="2019-09-02T15:47:00Z">
              <w:r w:rsidRPr="008271D7">
                <w:t xml:space="preserve">WILTON, N. </w:t>
              </w:r>
              <w:r w:rsidRPr="008271D7">
                <w:rPr>
                  <w:i/>
                </w:rPr>
                <w:t>An introduction to human resource management</w:t>
              </w:r>
              <w:r w:rsidRPr="008271D7">
                <w:t xml:space="preserve">. 3. vyd. Los Angeles: SAGE, 2016, pp. 526. ISBN 978-1-4739-5419-9.  </w:t>
              </w:r>
            </w:ins>
          </w:p>
          <w:p w:rsidR="006C3EBD" w:rsidRPr="008271D7" w:rsidRDefault="006C3EBD" w:rsidP="008641B9">
            <w:pPr>
              <w:jc w:val="both"/>
              <w:rPr>
                <w:ins w:id="2691" w:author="Drahomíra Pavelková" w:date="2019-09-02T15:47:00Z"/>
                <w:b/>
              </w:rPr>
            </w:pPr>
            <w:ins w:id="2692" w:author="Drahomíra Pavelková" w:date="2019-09-02T15:47:00Z">
              <w:r w:rsidRPr="008271D7">
                <w:rPr>
                  <w:b/>
                </w:rPr>
                <w:t>Doporučená literatura</w:t>
              </w:r>
            </w:ins>
          </w:p>
          <w:p w:rsidR="006C3EBD" w:rsidRPr="008271D7" w:rsidRDefault="006C3EBD" w:rsidP="008641B9">
            <w:pPr>
              <w:jc w:val="both"/>
              <w:rPr>
                <w:ins w:id="2693" w:author="Drahomíra Pavelková" w:date="2019-09-02T15:47:00Z"/>
              </w:rPr>
            </w:pPr>
            <w:ins w:id="2694" w:author="Drahomíra Pavelková" w:date="2019-09-02T15:47:00Z">
              <w:r w:rsidRPr="008271D7">
                <w:t xml:space="preserve">MATHIS, R. L., J. H. JACKSON a S. R. VALENTINE. </w:t>
              </w:r>
              <w:r w:rsidRPr="008271D7">
                <w:rPr>
                  <w:i/>
                  <w:iCs/>
                </w:rPr>
                <w:t>Human resource management: essential perspectives</w:t>
              </w:r>
              <w:r w:rsidRPr="008271D7">
                <w:t>. 7. vyd. Boston: Cengage Learning, 2016, pp. 288. ISBN 978-1-305-11524-8.</w:t>
              </w:r>
            </w:ins>
          </w:p>
          <w:p w:rsidR="006C3EBD" w:rsidRPr="008271D7" w:rsidRDefault="006C3EBD" w:rsidP="008641B9">
            <w:pPr>
              <w:jc w:val="both"/>
              <w:rPr>
                <w:ins w:id="2695" w:author="Drahomíra Pavelková" w:date="2019-09-02T15:47:00Z"/>
              </w:rPr>
            </w:pPr>
            <w:ins w:id="2696" w:author="Drahomíra Pavelková" w:date="2019-09-02T15:47:00Z">
              <w:r w:rsidRPr="008271D7">
                <w:t xml:space="preserve">REDMAN, T., A. WILKINSON a T. DUNDON, ed. </w:t>
              </w:r>
              <w:r w:rsidRPr="008271D7">
                <w:rPr>
                  <w:i/>
                  <w:iCs/>
                </w:rPr>
                <w:t>Contemporary human resource management: text and cases</w:t>
              </w:r>
              <w:r w:rsidRPr="008271D7">
                <w:t>. 5. vyd. Harlow: Pearson Education, 2017, pp. 632. ISBN 978-1-292-08824-2.</w:t>
              </w:r>
            </w:ins>
          </w:p>
          <w:p w:rsidR="006C3EBD" w:rsidRPr="008271D7" w:rsidRDefault="006C3EBD" w:rsidP="008641B9">
            <w:pPr>
              <w:jc w:val="both"/>
              <w:rPr>
                <w:ins w:id="2697" w:author="Drahomíra Pavelková" w:date="2019-09-02T15:47:00Z"/>
              </w:rPr>
            </w:pPr>
            <w:ins w:id="2698" w:author="Drahomíra Pavelková" w:date="2019-09-02T15:47:00Z">
              <w:r w:rsidRPr="008271D7">
                <w:t xml:space="preserve">STREDWICK, J. </w:t>
              </w:r>
              <w:r w:rsidRPr="008271D7">
                <w:rPr>
                  <w:i/>
                  <w:iCs/>
                </w:rPr>
                <w:t>An introduction to human resource management</w:t>
              </w:r>
              <w:r w:rsidRPr="008271D7">
                <w:t>. 3. vyd. New York: Routledge, 2014, pp. 528. ISBN 978-1-135-01789-7.</w:t>
              </w:r>
            </w:ins>
          </w:p>
        </w:tc>
      </w:tr>
      <w:tr w:rsidR="006C3EBD" w:rsidTr="008641B9">
        <w:trPr>
          <w:ins w:id="2699" w:author="Drahomíra Pavelková" w:date="2019-09-02T15:4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8271D7" w:rsidRDefault="006C3EBD" w:rsidP="008641B9">
            <w:pPr>
              <w:jc w:val="center"/>
              <w:rPr>
                <w:ins w:id="2700" w:author="Drahomíra Pavelková" w:date="2019-09-02T15:47:00Z"/>
                <w:b/>
              </w:rPr>
            </w:pPr>
            <w:ins w:id="2701" w:author="Drahomíra Pavelková" w:date="2019-09-02T15:47:00Z">
              <w:r w:rsidRPr="008271D7">
                <w:rPr>
                  <w:b/>
                </w:rPr>
                <w:lastRenderedPageBreak/>
                <w:t>Informace ke kombinované nebo distanční formě</w:t>
              </w:r>
            </w:ins>
          </w:p>
        </w:tc>
      </w:tr>
      <w:tr w:rsidR="006C3EBD" w:rsidTr="008641B9">
        <w:trPr>
          <w:ins w:id="2702" w:author="Drahomíra Pavelková" w:date="2019-09-02T15:47:00Z"/>
        </w:trPr>
        <w:tc>
          <w:tcPr>
            <w:tcW w:w="4787" w:type="dxa"/>
            <w:gridSpan w:val="3"/>
            <w:tcBorders>
              <w:top w:val="single" w:sz="2" w:space="0" w:color="auto"/>
            </w:tcBorders>
            <w:shd w:val="clear" w:color="auto" w:fill="F7CAAC"/>
          </w:tcPr>
          <w:p w:rsidR="006C3EBD" w:rsidRPr="008271D7" w:rsidRDefault="006C3EBD" w:rsidP="008641B9">
            <w:pPr>
              <w:jc w:val="both"/>
              <w:rPr>
                <w:ins w:id="2703" w:author="Drahomíra Pavelková" w:date="2019-09-02T15:47:00Z"/>
              </w:rPr>
            </w:pPr>
            <w:ins w:id="2704" w:author="Drahomíra Pavelková" w:date="2019-09-02T15:47:00Z">
              <w:r w:rsidRPr="008271D7">
                <w:rPr>
                  <w:b/>
                </w:rPr>
                <w:t>Rozsah konzultací (soustředění)</w:t>
              </w:r>
            </w:ins>
          </w:p>
        </w:tc>
        <w:tc>
          <w:tcPr>
            <w:tcW w:w="889" w:type="dxa"/>
            <w:tcBorders>
              <w:top w:val="single" w:sz="2" w:space="0" w:color="auto"/>
            </w:tcBorders>
          </w:tcPr>
          <w:p w:rsidR="006C3EBD" w:rsidRPr="008271D7" w:rsidRDefault="006C3EBD" w:rsidP="008641B9">
            <w:pPr>
              <w:jc w:val="both"/>
              <w:rPr>
                <w:ins w:id="2705" w:author="Drahomíra Pavelková" w:date="2019-09-02T15:47:00Z"/>
              </w:rPr>
            </w:pPr>
            <w:ins w:id="2706" w:author="Drahomíra Pavelková" w:date="2019-09-02T15:47:00Z">
              <w:r w:rsidRPr="008271D7">
                <w:t>15</w:t>
              </w:r>
            </w:ins>
          </w:p>
        </w:tc>
        <w:tc>
          <w:tcPr>
            <w:tcW w:w="4179" w:type="dxa"/>
            <w:gridSpan w:val="4"/>
            <w:tcBorders>
              <w:top w:val="single" w:sz="2" w:space="0" w:color="auto"/>
            </w:tcBorders>
            <w:shd w:val="clear" w:color="auto" w:fill="F7CAAC"/>
          </w:tcPr>
          <w:p w:rsidR="006C3EBD" w:rsidRPr="008271D7" w:rsidRDefault="006C3EBD" w:rsidP="008641B9">
            <w:pPr>
              <w:jc w:val="both"/>
              <w:rPr>
                <w:ins w:id="2707" w:author="Drahomíra Pavelková" w:date="2019-09-02T15:47:00Z"/>
                <w:b/>
              </w:rPr>
            </w:pPr>
            <w:ins w:id="2708" w:author="Drahomíra Pavelková" w:date="2019-09-02T15:47:00Z">
              <w:r w:rsidRPr="008271D7">
                <w:rPr>
                  <w:b/>
                </w:rPr>
                <w:t xml:space="preserve">hodin </w:t>
              </w:r>
            </w:ins>
          </w:p>
        </w:tc>
      </w:tr>
      <w:tr w:rsidR="006C3EBD" w:rsidTr="008641B9">
        <w:trPr>
          <w:ins w:id="2709" w:author="Drahomíra Pavelková" w:date="2019-09-02T15:47:00Z"/>
        </w:trPr>
        <w:tc>
          <w:tcPr>
            <w:tcW w:w="9855" w:type="dxa"/>
            <w:gridSpan w:val="8"/>
            <w:shd w:val="clear" w:color="auto" w:fill="F7CAAC"/>
          </w:tcPr>
          <w:p w:rsidR="006C3EBD" w:rsidRPr="008271D7" w:rsidRDefault="006C3EBD" w:rsidP="008641B9">
            <w:pPr>
              <w:jc w:val="both"/>
              <w:rPr>
                <w:ins w:id="2710" w:author="Drahomíra Pavelková" w:date="2019-09-02T15:47:00Z"/>
                <w:b/>
              </w:rPr>
            </w:pPr>
            <w:ins w:id="2711" w:author="Drahomíra Pavelková" w:date="2019-09-02T15:47:00Z">
              <w:r w:rsidRPr="008271D7">
                <w:rPr>
                  <w:b/>
                </w:rPr>
                <w:t>Informace o způsobu kontaktu s vyučujícím</w:t>
              </w:r>
            </w:ins>
          </w:p>
        </w:tc>
      </w:tr>
      <w:tr w:rsidR="006C3EBD" w:rsidTr="008641B9">
        <w:trPr>
          <w:trHeight w:val="681"/>
          <w:ins w:id="2712" w:author="Drahomíra Pavelková" w:date="2019-09-02T15:47:00Z"/>
        </w:trPr>
        <w:tc>
          <w:tcPr>
            <w:tcW w:w="9855" w:type="dxa"/>
            <w:gridSpan w:val="8"/>
          </w:tcPr>
          <w:p w:rsidR="006C3EBD" w:rsidRPr="008271D7" w:rsidRDefault="006C3EBD" w:rsidP="008641B9">
            <w:pPr>
              <w:jc w:val="both"/>
              <w:rPr>
                <w:ins w:id="2713" w:author="Drahomíra Pavelková" w:date="2019-09-02T15:47:00Z"/>
              </w:rPr>
            </w:pPr>
            <w:ins w:id="2714" w:author="Drahomíra Pavelková" w:date="2019-09-02T15:47:00Z">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6C3EBD" w:rsidRDefault="006C3EBD" w:rsidP="006C3EBD">
      <w:pPr>
        <w:rPr>
          <w:ins w:id="2715" w:author="Drahomíra Pavelková" w:date="2019-09-02T15:47:00Z"/>
        </w:rPr>
      </w:pPr>
    </w:p>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8402BF">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3E5522" w:rsidRDefault="003E5522" w:rsidP="003E5522">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programu Účetnictví a daně. Odborné praxe by měly vést ke </w:t>
            </w:r>
            <w:r>
              <w:t xml:space="preserve">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w:t>
            </w:r>
            <w:r w:rsidRPr="00607669">
              <w:t>seznám</w:t>
            </w:r>
            <w:r>
              <w:t>ení</w:t>
            </w:r>
            <w:r w:rsidRPr="00607669">
              <w:t xml:space="preserve"> s organizační strukturou</w:t>
            </w:r>
            <w:r>
              <w:t xml:space="preserve"> a </w:t>
            </w:r>
            <w:r w:rsidRPr="00607669">
              <w:t xml:space="preserve">způsobem </w:t>
            </w:r>
            <w:r>
              <w:t>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E5522" w:rsidRDefault="003E5522" w:rsidP="003E5522">
            <w:pPr>
              <w:jc w:val="both"/>
            </w:pPr>
            <w:r>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rsidR="002A2E43" w:rsidRDefault="003E5522" w:rsidP="002A2E43">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společností zadaných zadání a úkolů.</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4A7715"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4A7715"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Auditorská, daňová a účetní kancelář ve Zlíně a.s.</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bCs/>
                <w:color w:val="000000"/>
                <w:sz w:val="20"/>
                <w:szCs w:val="20"/>
              </w:rPr>
              <w:t>BDO Účetnictví s.r.o.</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highlight w:val="yellow"/>
              </w:rPr>
            </w:pPr>
            <w:r w:rsidRPr="00997E13">
              <w:rPr>
                <w:bCs/>
                <w:color w:val="000000"/>
                <w:sz w:val="20"/>
                <w:szCs w:val="20"/>
              </w:rPr>
              <w:t>Daně a účetnictví Zlín</w:t>
            </w:r>
          </w:p>
        </w:tc>
        <w:tc>
          <w:tcPr>
            <w:tcW w:w="1930" w:type="dxa"/>
          </w:tcPr>
          <w:p w:rsidR="00997E13" w:rsidRPr="00997E13" w:rsidRDefault="00997E13" w:rsidP="00997E13">
            <w:pPr>
              <w:jc w:val="both"/>
              <w:rPr>
                <w:highlight w:val="yellow"/>
              </w:rPr>
            </w:pPr>
            <w:r w:rsidRPr="00997E13">
              <w:t>ano</w:t>
            </w:r>
          </w:p>
        </w:tc>
      </w:tr>
      <w:tr w:rsidR="00997E13" w:rsidTr="000C66D8">
        <w:tc>
          <w:tcPr>
            <w:tcW w:w="7850" w:type="dxa"/>
            <w:gridSpan w:val="5"/>
          </w:tcPr>
          <w:p w:rsidR="00997E13" w:rsidRPr="00997E13" w:rsidRDefault="006070D9" w:rsidP="00997E13">
            <w:pPr>
              <w:pStyle w:val="Normlnweb"/>
              <w:rPr>
                <w:sz w:val="20"/>
                <w:szCs w:val="20"/>
              </w:rPr>
            </w:pPr>
            <w:r w:rsidRPr="00997E13">
              <w:rPr>
                <w:sz w:val="20"/>
                <w:szCs w:val="20"/>
              </w:rPr>
              <w:t>EUREGNIA,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8402BF">
            <w:pPr>
              <w:pStyle w:val="Normlnweb"/>
              <w:rPr>
                <w:sz w:val="20"/>
                <w:szCs w:val="20"/>
              </w:rPr>
            </w:pPr>
            <w:r w:rsidRPr="00997E13">
              <w:rPr>
                <w:sz w:val="20"/>
                <w:szCs w:val="20"/>
              </w:rPr>
              <w:t>HP TRONIC Zlín, spol.</w:t>
            </w:r>
            <w:r w:rsidR="008402BF">
              <w:rPr>
                <w:sz w:val="20"/>
                <w:szCs w:val="20"/>
              </w:rPr>
              <w:t xml:space="preserve"> </w:t>
            </w:r>
            <w:r w:rsidRPr="00997E13">
              <w:rPr>
                <w:sz w:val="20"/>
                <w:szCs w:val="20"/>
              </w:rPr>
              <w:t>s</w:t>
            </w:r>
            <w:r w:rsidR="008402BF">
              <w:rPr>
                <w:sz w:val="20"/>
                <w:szCs w:val="20"/>
              </w:rPr>
              <w:t xml:space="preserve"> </w:t>
            </w:r>
            <w:r w:rsidRPr="00997E13">
              <w:rPr>
                <w:sz w:val="20"/>
                <w:szCs w:val="20"/>
              </w:rPr>
              <w:t>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Lázně Luhačovice,</w:t>
            </w:r>
            <w:r w:rsidR="008402BF">
              <w:rPr>
                <w:sz w:val="20"/>
                <w:szCs w:val="20"/>
              </w:rPr>
              <w:t xml:space="preserve"> </w:t>
            </w:r>
            <w:r w:rsidRPr="00997E13">
              <w:rPr>
                <w:sz w:val="20"/>
                <w:szCs w:val="20"/>
              </w:rPr>
              <w:t>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Navláčil stavební firma,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TRIFID CONSULT,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TRINOM,daňová a účetní kancelář s.r.o.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Zlínský kraj</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HARTMANN - RICO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Continental Barum spol. s 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LAPP Czech Republic s.r.o.</w:t>
            </w:r>
          </w:p>
        </w:tc>
        <w:tc>
          <w:tcPr>
            <w:tcW w:w="1930" w:type="dxa"/>
          </w:tcPr>
          <w:p w:rsidR="00997E13" w:rsidRPr="00997E13" w:rsidRDefault="002A6E11" w:rsidP="00997E13">
            <w:r w:rsidRPr="00997E13">
              <w:t>ano</w:t>
            </w:r>
          </w:p>
        </w:tc>
      </w:tr>
      <w:tr w:rsidR="00997E13" w:rsidTr="000C66D8">
        <w:tc>
          <w:tcPr>
            <w:tcW w:w="9780" w:type="dxa"/>
            <w:gridSpan w:val="6"/>
            <w:shd w:val="clear" w:color="auto" w:fill="F7CAAC"/>
          </w:tcPr>
          <w:p w:rsidR="00997E13" w:rsidRDefault="00997E13" w:rsidP="00997E13">
            <w:pPr>
              <w:jc w:val="both"/>
            </w:pPr>
            <w:r>
              <w:rPr>
                <w:b/>
              </w:rPr>
              <w:t>Zajištění odborné praxe v cizím jazyce (u studijních programů uskutečňovaných v cizím jazyce)</w:t>
            </w:r>
          </w:p>
        </w:tc>
      </w:tr>
      <w:tr w:rsidR="00997E13" w:rsidTr="00997E13">
        <w:trPr>
          <w:trHeight w:val="1026"/>
        </w:trPr>
        <w:tc>
          <w:tcPr>
            <w:tcW w:w="9780" w:type="dxa"/>
            <w:gridSpan w:val="6"/>
          </w:tcPr>
          <w:p w:rsidR="00997E13" w:rsidRPr="00997E13" w:rsidRDefault="00997E13" w:rsidP="00997E13">
            <w:pPr>
              <w:jc w:val="both"/>
              <w:rPr>
                <w:color w:val="000000" w:themeColor="text1"/>
                <w:szCs w:val="22"/>
              </w:rPr>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8B1055">
        <w:rPr>
          <w:rFonts w:asciiTheme="minorHAnsi" w:hAnsiTheme="minorHAnsi"/>
          <w:b/>
          <w:sz w:val="52"/>
        </w:rPr>
        <w:t>Účetnictví a daně</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2716">
          <w:tblGrid>
            <w:gridCol w:w="15"/>
            <w:gridCol w:w="3372"/>
            <w:gridCol w:w="15"/>
            <w:gridCol w:w="1285"/>
            <w:gridCol w:w="15"/>
            <w:gridCol w:w="765"/>
            <w:gridCol w:w="15"/>
            <w:gridCol w:w="1565"/>
            <w:gridCol w:w="15"/>
          </w:tblGrid>
        </w:tblGridChange>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3F47B3">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N</w:t>
            </w:r>
          </w:p>
        </w:tc>
      </w:tr>
      <w:tr w:rsidR="003F47B3" w:rsidRPr="008735BA" w:rsidTr="003F47B3">
        <w:tblPrEx>
          <w:tblW w:w="7047" w:type="dxa"/>
          <w:jc w:val="center"/>
          <w:tblCellMar>
            <w:left w:w="70" w:type="dxa"/>
            <w:right w:w="70" w:type="dxa"/>
          </w:tblCellMar>
          <w:tblPrExChange w:id="2717" w:author="Pavla Trefilová" w:date="2019-09-10T15:42:00Z">
            <w:tblPrEx>
              <w:tblW w:w="7047" w:type="dxa"/>
              <w:jc w:val="center"/>
              <w:tblCellMar>
                <w:left w:w="70" w:type="dxa"/>
                <w:right w:w="70" w:type="dxa"/>
              </w:tblCellMar>
            </w:tblPrEx>
          </w:tblPrExChange>
        </w:tblPrEx>
        <w:trPr>
          <w:trHeight w:val="315"/>
          <w:jc w:val="center"/>
          <w:ins w:id="2718" w:author="Pavla Trefilová" w:date="2019-09-10T15:42:00Z"/>
          <w:trPrChange w:id="2719" w:author="Pavla Trefilová" w:date="2019-09-10T15:42:00Z">
            <w:trPr>
              <w:gridAfter w:val="0"/>
              <w:trHeight w:val="315"/>
              <w:jc w:val="center"/>
            </w:trPr>
          </w:trPrChange>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Change w:id="2720" w:author="Pavla Trefilová" w:date="2019-09-10T15:42:00Z">
              <w:tcPr>
                <w:tcW w:w="3387"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tcPr>
            </w:tcPrChange>
          </w:tcPr>
          <w:p w:rsidR="003F47B3" w:rsidRPr="0062549C" w:rsidRDefault="003F47B3" w:rsidP="003F47B3">
            <w:pPr>
              <w:rPr>
                <w:ins w:id="2721" w:author="Pavla Trefilová" w:date="2019-09-10T15:42:00Z"/>
                <w:rFonts w:ascii="Calibri" w:hAnsi="Calibri" w:cs="Calibri"/>
              </w:rPr>
            </w:pPr>
            <w:ins w:id="2722" w:author="Pavla Trefilová" w:date="2019-09-10T15:42:00Z">
              <w:r>
                <w:rPr>
                  <w:rFonts w:ascii="Calibri" w:hAnsi="Calibri" w:cs="Calibri"/>
                </w:rPr>
                <w:t>prof</w:t>
              </w:r>
              <w:r w:rsidRPr="0062549C">
                <w:rPr>
                  <w:rFonts w:ascii="Calibri" w:hAnsi="Calibr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center"/>
            <w:tcPrChange w:id="2723" w:author="Pavla Trefilová" w:date="2019-09-10T15:42:00Z">
              <w:tcPr>
                <w:tcW w:w="130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3F47B3" w:rsidRPr="0062549C" w:rsidRDefault="003F47B3" w:rsidP="003F47B3">
            <w:pPr>
              <w:jc w:val="center"/>
              <w:rPr>
                <w:ins w:id="2724" w:author="Pavla Trefilová" w:date="2019-09-10T15:42:00Z"/>
                <w:rFonts w:ascii="Calibri" w:hAnsi="Calibri" w:cs="Calibri"/>
              </w:rPr>
            </w:pPr>
            <w:ins w:id="2725" w:author="Pavla Trefilová" w:date="2019-09-10T15:42:00Z">
              <w:r w:rsidRPr="0062549C">
                <w:rPr>
                  <w:rFonts w:ascii="Calibri" w:hAnsi="Calibr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center"/>
            <w:tcPrChange w:id="2726" w:author="Pavla Trefilová" w:date="2019-09-10T15:42:00Z">
              <w:tcPr>
                <w:tcW w:w="780" w:type="dxa"/>
                <w:gridSpan w:val="2"/>
                <w:tcBorders>
                  <w:top w:val="single" w:sz="12" w:space="0" w:color="auto"/>
                  <w:left w:val="nil"/>
                  <w:bottom w:val="single" w:sz="12" w:space="0" w:color="auto"/>
                  <w:right w:val="single" w:sz="4" w:space="0" w:color="auto"/>
                </w:tcBorders>
                <w:shd w:val="clear" w:color="auto" w:fill="auto"/>
                <w:noWrap/>
                <w:vAlign w:val="center"/>
              </w:tcPr>
            </w:tcPrChange>
          </w:tcPr>
          <w:p w:rsidR="003F47B3" w:rsidRPr="0062549C" w:rsidRDefault="003F47B3" w:rsidP="003F47B3">
            <w:pPr>
              <w:jc w:val="center"/>
              <w:rPr>
                <w:ins w:id="2727" w:author="Pavla Trefilová" w:date="2019-09-10T15:42:00Z"/>
                <w:rFonts w:ascii="Calibri" w:hAnsi="Calibri" w:cs="Calibri"/>
              </w:rPr>
            </w:pPr>
            <w:ins w:id="2728" w:author="Pavla Trefilová" w:date="2019-09-10T15:42:00Z">
              <w:r w:rsidRPr="0062549C">
                <w:rPr>
                  <w:rFonts w:ascii="Calibri" w:hAnsi="Calibri" w:cs="Calibri"/>
                </w:rPr>
                <w:t>40</w:t>
              </w:r>
            </w:ins>
          </w:p>
        </w:tc>
        <w:tc>
          <w:tcPr>
            <w:tcW w:w="1580" w:type="dxa"/>
            <w:tcBorders>
              <w:top w:val="single" w:sz="4" w:space="0" w:color="auto"/>
              <w:left w:val="nil"/>
              <w:bottom w:val="single" w:sz="12" w:space="0" w:color="auto"/>
              <w:right w:val="single" w:sz="12" w:space="0" w:color="auto"/>
            </w:tcBorders>
            <w:shd w:val="clear" w:color="auto" w:fill="auto"/>
            <w:noWrap/>
            <w:tcPrChange w:id="2729" w:author="Pavla Trefilová" w:date="2019-09-10T15:42:00Z">
              <w:tcPr>
                <w:tcW w:w="1580" w:type="dxa"/>
                <w:gridSpan w:val="2"/>
                <w:tcBorders>
                  <w:top w:val="single" w:sz="12" w:space="0" w:color="auto"/>
                  <w:left w:val="nil"/>
                  <w:bottom w:val="single" w:sz="12" w:space="0" w:color="auto"/>
                  <w:right w:val="single" w:sz="12" w:space="0" w:color="auto"/>
                </w:tcBorders>
                <w:shd w:val="clear" w:color="auto" w:fill="auto"/>
                <w:noWrap/>
                <w:vAlign w:val="center"/>
              </w:tcPr>
            </w:tcPrChange>
          </w:tcPr>
          <w:p w:rsidR="003F47B3" w:rsidRPr="0062549C" w:rsidRDefault="003F47B3" w:rsidP="003F47B3">
            <w:pPr>
              <w:jc w:val="center"/>
              <w:rPr>
                <w:ins w:id="2730" w:author="Pavla Trefilová" w:date="2019-09-10T15:42:00Z"/>
                <w:rFonts w:ascii="Calibri" w:hAnsi="Calibri" w:cs="Calibri"/>
              </w:rPr>
            </w:pPr>
            <w:ins w:id="2731" w:author="Pavla Trefilová" w:date="2019-09-10T15:42:00Z">
              <w:r w:rsidRPr="007B10C7">
                <w:rPr>
                  <w:rFonts w:ascii="Calibri" w:hAnsi="Calibri" w:cs="Calibri"/>
                </w:rPr>
                <w:t>N</w:t>
              </w:r>
            </w:ins>
          </w:p>
        </w:tc>
      </w:tr>
      <w:tr w:rsidR="003F47B3"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Docenti</w:t>
            </w:r>
          </w:p>
        </w:tc>
      </w:tr>
      <w:tr w:rsidR="003F47B3"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3F47B3" w:rsidRPr="0062549C" w:rsidRDefault="003F47B3" w:rsidP="003F47B3">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Del="003F47B3" w:rsidTr="00206BC9">
        <w:trPr>
          <w:trHeight w:val="300"/>
          <w:jc w:val="center"/>
          <w:del w:id="2732" w:author="Pavla Trefilová" w:date="2019-09-10T15:42: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Del="003F47B3" w:rsidRDefault="003F47B3" w:rsidP="003F47B3">
            <w:pPr>
              <w:rPr>
                <w:del w:id="2733" w:author="Pavla Trefilová" w:date="2019-09-10T15:42:00Z"/>
                <w:rFonts w:ascii="Calibri" w:hAnsi="Calibri" w:cs="Calibri"/>
              </w:rPr>
            </w:pPr>
            <w:del w:id="2734" w:author="Pavla Trefilová" w:date="2019-09-10T15:42:00Z">
              <w:r w:rsidRPr="0062549C" w:rsidDel="003F47B3">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Del="003F47B3" w:rsidRDefault="003F47B3" w:rsidP="003F47B3">
            <w:pPr>
              <w:jc w:val="center"/>
              <w:rPr>
                <w:del w:id="2735" w:author="Pavla Trefilová" w:date="2019-09-10T15:42:00Z"/>
                <w:rFonts w:ascii="Calibri" w:hAnsi="Calibri" w:cs="Calibri"/>
              </w:rPr>
            </w:pPr>
            <w:del w:id="2736" w:author="Pavla Trefilová" w:date="2019-09-10T15:42:00Z">
              <w:r w:rsidRPr="0062549C" w:rsidDel="003F47B3">
                <w:rPr>
                  <w:rFonts w:ascii="Calibri" w:hAnsi="Calibri" w:cs="Calibri"/>
                </w:rPr>
                <w:delText>1978</w:delText>
              </w:r>
            </w:del>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Del="003F47B3" w:rsidRDefault="003F47B3" w:rsidP="003F47B3">
            <w:pPr>
              <w:jc w:val="center"/>
              <w:rPr>
                <w:del w:id="2737" w:author="Pavla Trefilová" w:date="2019-09-10T15:42:00Z"/>
                <w:rFonts w:ascii="Calibri" w:hAnsi="Calibri" w:cs="Calibri"/>
              </w:rPr>
            </w:pPr>
            <w:del w:id="2738" w:author="Pavla Trefilová" w:date="2019-09-10T15:42:00Z">
              <w:r w:rsidRPr="0062549C" w:rsidDel="003F47B3">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Del="003F47B3" w:rsidRDefault="003F47B3" w:rsidP="003F47B3">
            <w:pPr>
              <w:jc w:val="center"/>
              <w:rPr>
                <w:del w:id="2739" w:author="Pavla Trefilová" w:date="2019-09-10T15:42:00Z"/>
                <w:rFonts w:ascii="Calibri" w:hAnsi="Calibri" w:cs="Calibri"/>
              </w:rPr>
            </w:pPr>
            <w:del w:id="2740" w:author="Pavla Trefilová" w:date="2019-09-10T15:42:00Z">
              <w:r w:rsidRPr="007B10C7" w:rsidDel="003F47B3">
                <w:rPr>
                  <w:rFonts w:ascii="Calibri" w:hAnsi="Calibri" w:cs="Calibri"/>
                </w:rPr>
                <w:delText>N</w:delText>
              </w:r>
            </w:del>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Odborní asistenti</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del w:id="2741" w:author="Pavla Trefilová" w:date="2019-09-11T15:11:00Z">
              <w:r w:rsidRPr="00686EC2" w:rsidDel="00F65A12">
                <w:rPr>
                  <w:rFonts w:ascii="Calibri" w:hAnsi="Calibri" w:cs="Calibri"/>
                </w:rPr>
                <w:delText>U - 31.7.2019</w:delText>
              </w:r>
            </w:del>
            <w:ins w:id="2742" w:author="Pavla Trefilová" w:date="2019-09-11T15:11:00Z">
              <w:r w:rsidR="00F65A12">
                <w:rPr>
                  <w:rFonts w:ascii="Calibri" w:hAnsi="Calibri" w:cs="Calibri"/>
                </w:rPr>
                <w:t>N</w:t>
              </w:r>
            </w:ins>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w:t>
            </w:r>
            <w:del w:id="2743" w:author="Pavla Trefilová" w:date="2019-09-10T15:42:00Z">
              <w:r w:rsidRPr="00686EC2" w:rsidDel="003F47B3">
                <w:rPr>
                  <w:rFonts w:ascii="Calibri" w:hAnsi="Calibri" w:cs="Calibri"/>
                </w:rPr>
                <w:delText>2019</w:delText>
              </w:r>
            </w:del>
            <w:ins w:id="2744" w:author="Pavla Trefilová" w:date="2019-09-10T15:42:00Z">
              <w:r w:rsidRPr="00686EC2">
                <w:rPr>
                  <w:rFonts w:ascii="Calibri" w:hAnsi="Calibri" w:cs="Calibri"/>
                </w:rPr>
                <w:t>20</w:t>
              </w:r>
              <w:r>
                <w:rPr>
                  <w:rFonts w:ascii="Calibri" w:hAnsi="Calibri" w:cs="Calibri"/>
                </w:rPr>
                <w:t>22</w:t>
              </w:r>
            </w:ins>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- 30.5.2022</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w:t>
            </w:r>
            <w:del w:id="2745" w:author="Pavla Trefilová" w:date="2019-09-10T15:42:00Z">
              <w:r w:rsidRPr="00686EC2" w:rsidDel="003F47B3">
                <w:rPr>
                  <w:rFonts w:ascii="Calibri" w:hAnsi="Calibri" w:cs="Calibri"/>
                </w:rPr>
                <w:delText>2019</w:delText>
              </w:r>
            </w:del>
            <w:ins w:id="2746" w:author="Pavla Trefilová" w:date="2019-09-10T15:42:00Z">
              <w:r w:rsidRPr="00686EC2">
                <w:rPr>
                  <w:rFonts w:ascii="Calibri" w:hAnsi="Calibri" w:cs="Calibri"/>
                </w:rPr>
                <w:t>20</w:t>
              </w:r>
              <w:r>
                <w:rPr>
                  <w:rFonts w:ascii="Calibri" w:hAnsi="Calibri" w:cs="Calibri"/>
                </w:rPr>
                <w:t>22</w:t>
              </w:r>
            </w:ins>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- 10.8.2020</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16</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del w:id="2747" w:author="Pavla Trefilová" w:date="2019-09-10T15:42:00Z">
              <w:r w:rsidRPr="00686EC2" w:rsidDel="003F47B3">
                <w:rPr>
                  <w:rFonts w:ascii="Calibri" w:hAnsi="Calibri" w:cs="Calibri"/>
                </w:rPr>
                <w:delText>U - 31.8.2019</w:delText>
              </w:r>
            </w:del>
            <w:ins w:id="2748" w:author="Pavla Trefilová" w:date="2019-09-10T15:42:00Z">
              <w:r>
                <w:rPr>
                  <w:rFonts w:ascii="Calibri" w:hAnsi="Calibri" w:cs="Calibri"/>
                </w:rPr>
                <w:t>N</w:t>
              </w:r>
            </w:ins>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w:t>
            </w:r>
            <w:del w:id="2749" w:author="Pavla Trefilová" w:date="2019-09-10T15:43:00Z">
              <w:r w:rsidRPr="00686EC2" w:rsidDel="003F47B3">
                <w:rPr>
                  <w:rFonts w:ascii="Calibri" w:hAnsi="Calibri" w:cs="Calibri"/>
                </w:rPr>
                <w:delText>2019</w:delText>
              </w:r>
            </w:del>
            <w:ins w:id="2750" w:author="Pavla Trefilová" w:date="2019-09-10T15:43:00Z">
              <w:r w:rsidRPr="00686EC2">
                <w:rPr>
                  <w:rFonts w:ascii="Calibri" w:hAnsi="Calibri" w:cs="Calibri"/>
                </w:rPr>
                <w:t>20</w:t>
              </w:r>
              <w:r>
                <w:rPr>
                  <w:rFonts w:ascii="Calibri" w:hAnsi="Calibri" w:cs="Calibri"/>
                </w:rPr>
                <w:t>21</w:t>
              </w:r>
            </w:ins>
          </w:p>
        </w:tc>
      </w:tr>
      <w:tr w:rsidR="003F47B3" w:rsidRPr="008735BA" w:rsidDel="003F47B3" w:rsidTr="00206BC9">
        <w:trPr>
          <w:trHeight w:val="300"/>
          <w:jc w:val="center"/>
          <w:del w:id="2751" w:author="Pavla Trefilová" w:date="2019-09-10T15:3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Del="003F47B3" w:rsidRDefault="003F47B3" w:rsidP="003F47B3">
            <w:pPr>
              <w:rPr>
                <w:del w:id="2752" w:author="Pavla Trefilová" w:date="2019-09-10T15:39:00Z"/>
                <w:rFonts w:ascii="Calibri" w:hAnsi="Calibri" w:cs="Calibri"/>
              </w:rPr>
            </w:pPr>
            <w:del w:id="2753" w:author="Pavla Trefilová" w:date="2019-09-10T15:39:00Z">
              <w:r w:rsidRPr="007B5D47" w:rsidDel="003F47B3">
                <w:rPr>
                  <w:rFonts w:ascii="Calibri" w:hAnsi="Calibr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Del="003F47B3" w:rsidRDefault="003F47B3" w:rsidP="003F47B3">
            <w:pPr>
              <w:jc w:val="center"/>
              <w:rPr>
                <w:del w:id="2754" w:author="Pavla Trefilová" w:date="2019-09-10T15:39:00Z"/>
                <w:rFonts w:ascii="Calibri" w:hAnsi="Calibri" w:cs="Calibri"/>
              </w:rPr>
            </w:pPr>
            <w:del w:id="2755" w:author="Pavla Trefilová" w:date="2019-09-10T15:39:00Z">
              <w:r w:rsidRPr="00686EC2" w:rsidDel="003F47B3">
                <w:rPr>
                  <w:rFonts w:ascii="Calibri" w:hAnsi="Calibr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Del="003F47B3" w:rsidRDefault="003F47B3" w:rsidP="003F47B3">
            <w:pPr>
              <w:jc w:val="center"/>
              <w:rPr>
                <w:del w:id="2756" w:author="Pavla Trefilová" w:date="2019-09-10T15:39:00Z"/>
                <w:rFonts w:ascii="Calibri" w:hAnsi="Calibri" w:cs="Calibri"/>
              </w:rPr>
            </w:pPr>
            <w:del w:id="2757" w:author="Pavla Trefilová" w:date="2019-09-10T15:39:00Z">
              <w:r w:rsidRPr="00686EC2" w:rsidDel="003F47B3">
                <w:rPr>
                  <w:rFonts w:ascii="Calibri" w:hAnsi="Calibri" w:cs="Calibri"/>
                </w:rPr>
                <w:delText>20</w:delText>
              </w:r>
            </w:del>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Del="003F47B3" w:rsidRDefault="003F47B3" w:rsidP="003F47B3">
            <w:pPr>
              <w:jc w:val="center"/>
              <w:rPr>
                <w:del w:id="2758" w:author="Pavla Trefilová" w:date="2019-09-10T15:39:00Z"/>
                <w:rFonts w:ascii="Calibri" w:hAnsi="Calibri" w:cs="Calibri"/>
              </w:rPr>
            </w:pPr>
            <w:del w:id="2759" w:author="Pavla Trefilová" w:date="2019-09-10T15:39:00Z">
              <w:r w:rsidRPr="00686EC2" w:rsidDel="003F47B3">
                <w:rPr>
                  <w:rFonts w:ascii="Calibri" w:hAnsi="Calibri" w:cs="Calibri"/>
                </w:rPr>
                <w:delText>N</w:delText>
              </w:r>
            </w:del>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lastRenderedPageBreak/>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3F47B3" w:rsidRPr="0062549C" w:rsidRDefault="003F47B3" w:rsidP="003F47B3">
            <w:pPr>
              <w:jc w:val="center"/>
              <w:rPr>
                <w:rFonts w:ascii="Calibri" w:hAnsi="Calibri" w:cs="Calibri"/>
              </w:rPr>
            </w:pPr>
            <w:r>
              <w:rPr>
                <w:rFonts w:ascii="Calibri" w:hAnsi="Calibri" w:cs="Calibri"/>
              </w:rPr>
              <w:t>N</w:t>
            </w:r>
          </w:p>
        </w:tc>
      </w:tr>
      <w:tr w:rsidR="003F47B3" w:rsidRPr="008735BA" w:rsidTr="00CA695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9E0288" w:rsidRDefault="003F47B3" w:rsidP="003F47B3">
            <w:pPr>
              <w:rPr>
                <w:rFonts w:ascii="Calibri" w:hAnsi="Calibri" w:cs="Calibri"/>
                <w:b/>
                <w:bCs/>
              </w:rPr>
            </w:pPr>
            <w:r w:rsidRPr="00C52600">
              <w:rPr>
                <w:rFonts w:ascii="Calibri" w:hAnsi="Calibri" w:cs="Calibri"/>
                <w:b/>
                <w:bCs/>
              </w:rPr>
              <w:t>Lektoři</w:t>
            </w:r>
          </w:p>
        </w:tc>
      </w:tr>
      <w:tr w:rsidR="003F47B3" w:rsidRPr="008735BA" w:rsidTr="008852C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0C53B9">
              <w:rPr>
                <w:rFonts w:ascii="Calibri" w:hAnsi="Calibri" w:cs="Calibri"/>
                <w:color w:val="000000"/>
              </w:rPr>
              <w:t>U-31</w:t>
            </w:r>
            <w:r>
              <w:rPr>
                <w:rFonts w:ascii="Calibri" w:hAnsi="Calibri" w:cs="Calibri"/>
                <w:color w:val="000000"/>
              </w:rPr>
              <w:t>.12.2019</w:t>
            </w:r>
          </w:p>
        </w:tc>
      </w:tr>
      <w:tr w:rsidR="003F47B3" w:rsidRPr="008735BA" w:rsidTr="00CA695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3F47B3" w:rsidRPr="00C52600" w:rsidRDefault="003F47B3" w:rsidP="003F47B3">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3F47B3" w:rsidRPr="008735BA" w:rsidRDefault="003F47B3" w:rsidP="0032326E">
            <w:pPr>
              <w:jc w:val="center"/>
              <w:rPr>
                <w:rFonts w:ascii="Calibri" w:hAnsi="Calibri" w:cs="Calibri"/>
                <w:color w:val="000000"/>
              </w:rPr>
            </w:pPr>
            <w:r>
              <w:rPr>
                <w:rFonts w:ascii="Calibri" w:hAnsi="Calibri" w:cs="Calibri"/>
                <w:color w:val="000000"/>
              </w:rPr>
              <w:t>U-31.8.</w:t>
            </w:r>
            <w:del w:id="2760" w:author="Pavla Trefilová" w:date="2019-09-11T07:29:00Z">
              <w:r w:rsidDel="0032326E">
                <w:rPr>
                  <w:rFonts w:ascii="Calibri" w:hAnsi="Calibri" w:cs="Calibri"/>
                  <w:color w:val="000000"/>
                </w:rPr>
                <w:delText>2019</w:delText>
              </w:r>
            </w:del>
            <w:ins w:id="2761" w:author="Pavla Trefilová" w:date="2019-09-11T07:29:00Z">
              <w:r w:rsidR="0032326E">
                <w:rPr>
                  <w:rFonts w:ascii="Calibri" w:hAnsi="Calibri" w:cs="Calibri"/>
                  <w:color w:val="000000"/>
                </w:rPr>
                <w:t>2022</w:t>
              </w:r>
            </w:ins>
          </w:p>
        </w:tc>
      </w:tr>
      <w:tr w:rsidR="003F47B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8735BA" w:rsidRDefault="003F47B3" w:rsidP="00B8041B">
            <w:pPr>
              <w:jc w:val="center"/>
              <w:rPr>
                <w:rFonts w:ascii="Calibri" w:hAnsi="Calibri" w:cs="Calibri"/>
                <w:color w:val="000000"/>
              </w:rPr>
            </w:pPr>
            <w:r>
              <w:rPr>
                <w:rFonts w:ascii="Calibri" w:hAnsi="Calibri" w:cs="Calibri"/>
                <w:color w:val="000000"/>
              </w:rPr>
              <w:t>U-31.8.</w:t>
            </w:r>
            <w:del w:id="2762" w:author="Pavla Trefilová" w:date="2019-09-16T07:26:00Z">
              <w:r w:rsidDel="00B8041B">
                <w:rPr>
                  <w:rFonts w:ascii="Calibri" w:hAnsi="Calibri" w:cs="Calibri"/>
                  <w:color w:val="000000"/>
                </w:rPr>
                <w:delText>2019</w:delText>
              </w:r>
            </w:del>
            <w:ins w:id="2763" w:author="Pavla Trefilová" w:date="2019-09-16T07:26:00Z">
              <w:r w:rsidR="00B8041B">
                <w:rPr>
                  <w:rFonts w:ascii="Calibri" w:hAnsi="Calibri" w:cs="Calibri"/>
                  <w:color w:val="000000"/>
                </w:rPr>
                <w:t>20</w:t>
              </w:r>
              <w:r w:rsidR="00B8041B">
                <w:rPr>
                  <w:rFonts w:ascii="Calibri" w:hAnsi="Calibri" w:cs="Calibri"/>
                  <w:color w:val="000000"/>
                </w:rPr>
                <w:t>22</w:t>
              </w:r>
            </w:ins>
          </w:p>
        </w:tc>
      </w:tr>
      <w:tr w:rsidR="003F47B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3F47B3" w:rsidRPr="00963EA5" w:rsidRDefault="003F47B3" w:rsidP="003F47B3">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BE4917">
              <w:rPr>
                <w:rFonts w:asciiTheme="minorHAnsi" w:hAnsiTheme="minorHAnsi" w:cs="Calibri"/>
              </w:rPr>
              <w:t xml:space="preserve">Ing. Jitka Brychtová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0B3A46">
              <w:rPr>
                <w:rFonts w:asciiTheme="minorHAnsi" w:hAnsiTheme="minorHAnsi" w:cs="Calibri"/>
              </w:rPr>
              <w:t>Ing. Marké</w:t>
            </w:r>
            <w:r>
              <w:rPr>
                <w:rFonts w:asciiTheme="minorHAnsi" w:hAnsiTheme="minorHAnsi" w:cs="Calibri"/>
              </w:rPr>
              <w:t xml:space="preserve">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0B3A46" w:rsidRDefault="003F47B3" w:rsidP="003F47B3">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9E0F35" w:rsidRDefault="003F47B3" w:rsidP="003F47B3">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cs="Calibri"/>
              </w:rPr>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9E0F3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302A61">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3F47B3" w:rsidRDefault="003F47B3" w:rsidP="003F47B3">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lastRenderedPageBreak/>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Jitka BRYCHTOVÁ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1963</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rPr>
          <w:trHeight w:val="515"/>
        </w:trPr>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09122F" w:rsidRDefault="002B55ED" w:rsidP="00995C34">
            <w:pPr>
              <w:jc w:val="both"/>
              <w:rPr>
                <w:rStyle w:val="Siln"/>
              </w:rPr>
            </w:pPr>
            <w:r w:rsidRPr="0009122F">
              <w:rPr>
                <w:color w:val="000000" w:themeColor="text1"/>
              </w:rPr>
              <w:t xml:space="preserve">Účetní a daňová kancelář 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p w:rsidR="002B55ED" w:rsidRPr="0009122F" w:rsidRDefault="002B55ED" w:rsidP="00995C34">
            <w:pPr>
              <w:jc w:val="both"/>
            </w:pPr>
            <w:r w:rsidRPr="0009122F">
              <w:rPr>
                <w:color w:val="000000" w:themeColor="text1"/>
              </w:rPr>
              <w:t xml:space="preserve">Účetní a daňová kancelář II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tc>
      </w:tr>
      <w:tr w:rsidR="002B55ED" w:rsidRPr="0003498C" w:rsidTr="00995C34">
        <w:tc>
          <w:tcPr>
            <w:tcW w:w="9859" w:type="dxa"/>
            <w:gridSpan w:val="11"/>
            <w:shd w:val="clear" w:color="auto" w:fill="F7CAAC"/>
          </w:tcPr>
          <w:p w:rsidR="002B55ED" w:rsidRPr="0009122F" w:rsidRDefault="002B55ED" w:rsidP="00995C34">
            <w:pPr>
              <w:jc w:val="both"/>
            </w:pPr>
            <w:r w:rsidRPr="0009122F">
              <w:rPr>
                <w:b/>
              </w:rPr>
              <w:t xml:space="preserve">Údaje o vzdělání na VŠ </w:t>
            </w:r>
          </w:p>
        </w:tc>
      </w:tr>
      <w:tr w:rsidR="002B55ED" w:rsidRPr="0003498C" w:rsidTr="00995C34">
        <w:trPr>
          <w:trHeight w:val="745"/>
        </w:trPr>
        <w:tc>
          <w:tcPr>
            <w:tcW w:w="9859" w:type="dxa"/>
            <w:gridSpan w:val="11"/>
          </w:tcPr>
          <w:p w:rsidR="002B55ED" w:rsidRPr="0009122F" w:rsidRDefault="002B55ED" w:rsidP="00995C34">
            <w:pPr>
              <w:ind w:left="1456" w:hanging="1456"/>
              <w:jc w:val="both"/>
              <w:rPr>
                <w:b/>
              </w:rPr>
            </w:pPr>
            <w:r w:rsidRPr="0009122F">
              <w:rPr>
                <w:b/>
              </w:rPr>
              <w:t xml:space="preserve">1982-1986  </w:t>
            </w:r>
            <w:r w:rsidRPr="00283D58">
              <w:t>VUT Brno, Fakulta technologická</w:t>
            </w:r>
            <w:r>
              <w:rPr>
                <w:b/>
              </w:rPr>
              <w:t xml:space="preserve"> (Ing.)</w:t>
            </w:r>
          </w:p>
          <w:p w:rsidR="002B55ED" w:rsidRPr="0009122F" w:rsidRDefault="002B55ED" w:rsidP="00995C34">
            <w:pPr>
              <w:ind w:left="1456" w:hanging="1456"/>
              <w:jc w:val="both"/>
              <w:rPr>
                <w:b/>
              </w:rPr>
            </w:pPr>
            <w:r w:rsidRPr="0009122F">
              <w:rPr>
                <w:b/>
              </w:rPr>
              <w:t xml:space="preserve">1994            </w:t>
            </w:r>
            <w:r w:rsidRPr="00283D58">
              <w:t>Komora daňových poradců ČR</w:t>
            </w:r>
          </w:p>
          <w:p w:rsidR="002B55ED" w:rsidRPr="0009122F" w:rsidRDefault="002B55ED" w:rsidP="00995C34">
            <w:pPr>
              <w:ind w:left="1456" w:hanging="1456"/>
              <w:jc w:val="both"/>
              <w:rPr>
                <w:b/>
              </w:rPr>
            </w:pPr>
            <w:r w:rsidRPr="0009122F">
              <w:rPr>
                <w:b/>
              </w:rPr>
              <w:t xml:space="preserve">1995            </w:t>
            </w:r>
            <w:r w:rsidRPr="00283D58">
              <w:t>Komora auditorů ČR</w:t>
            </w: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Údaje o odborném působení od absolvování VŠ</w:t>
            </w:r>
          </w:p>
        </w:tc>
      </w:tr>
      <w:tr w:rsidR="002B55ED" w:rsidRPr="0003498C" w:rsidTr="00995C34">
        <w:trPr>
          <w:trHeight w:val="605"/>
        </w:trPr>
        <w:tc>
          <w:tcPr>
            <w:tcW w:w="9859" w:type="dxa"/>
            <w:gridSpan w:val="11"/>
          </w:tcPr>
          <w:p w:rsidR="002B55ED" w:rsidRDefault="002B55ED" w:rsidP="00995C34">
            <w:pPr>
              <w:jc w:val="both"/>
            </w:pPr>
            <w:r>
              <w:t xml:space="preserve">1992-1993            Finanční úřad ve Zlíně </w:t>
            </w:r>
          </w:p>
          <w:p w:rsidR="002B55ED" w:rsidRPr="0003498C" w:rsidRDefault="002B55ED" w:rsidP="00995C34">
            <w:pPr>
              <w:jc w:val="both"/>
            </w:pPr>
            <w:r>
              <w:t>Od 1993-dosud    daňový poradce, auditor, účetní kancelář</w:t>
            </w:r>
          </w:p>
        </w:tc>
      </w:tr>
      <w:tr w:rsidR="002B55ED" w:rsidRPr="0003498C" w:rsidTr="00995C34">
        <w:trPr>
          <w:trHeight w:val="250"/>
        </w:trPr>
        <w:tc>
          <w:tcPr>
            <w:tcW w:w="9859" w:type="dxa"/>
            <w:gridSpan w:val="11"/>
            <w:shd w:val="clear" w:color="auto" w:fill="F7CAAC"/>
          </w:tcPr>
          <w:p w:rsidR="002B55ED" w:rsidRPr="0003498C" w:rsidRDefault="002B55ED" w:rsidP="00995C34">
            <w:pPr>
              <w:jc w:val="both"/>
            </w:pPr>
            <w:r w:rsidRPr="0003498C">
              <w:rPr>
                <w:b/>
              </w:rPr>
              <w:t>Zkušenosti s vedením kvalifikačních a rigorózních prací</w:t>
            </w:r>
          </w:p>
        </w:tc>
      </w:tr>
      <w:tr w:rsidR="002B55ED" w:rsidRPr="0003498C" w:rsidTr="00995C34">
        <w:trPr>
          <w:trHeight w:val="420"/>
        </w:trPr>
        <w:tc>
          <w:tcPr>
            <w:tcW w:w="9859" w:type="dxa"/>
            <w:gridSpan w:val="11"/>
          </w:tcPr>
          <w:p w:rsidR="002B55ED" w:rsidRPr="0003498C" w:rsidRDefault="002B55ED" w:rsidP="00995C34">
            <w:pPr>
              <w:jc w:val="both"/>
            </w:pPr>
            <w:r w:rsidRPr="0003498C">
              <w:t>Počet v</w:t>
            </w:r>
            <w:r>
              <w:t xml:space="preserve">edených bakalářských prací – 4  </w:t>
            </w:r>
          </w:p>
          <w:p w:rsidR="002B55ED" w:rsidRPr="0003498C" w:rsidRDefault="002B55ED" w:rsidP="00995C34">
            <w:pPr>
              <w:jc w:val="both"/>
            </w:pPr>
            <w:r w:rsidRPr="0003498C">
              <w:t>Počet</w:t>
            </w:r>
            <w:r>
              <w:t xml:space="preserve"> vedených diplomových prací – 2 </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2B55ED">
        <w:trPr>
          <w:trHeight w:val="2430"/>
        </w:trPr>
        <w:tc>
          <w:tcPr>
            <w:tcW w:w="9859" w:type="dxa"/>
            <w:gridSpan w:val="11"/>
          </w:tcPr>
          <w:p w:rsidR="002B55ED" w:rsidRPr="0009122F" w:rsidDel="00FE2CF3" w:rsidRDefault="002B55ED" w:rsidP="00995C34">
            <w:pPr>
              <w:pStyle w:val="Bezmezer"/>
              <w:ind w:left="2124" w:hanging="2124"/>
              <w:jc w:val="both"/>
              <w:rPr>
                <w:del w:id="2764" w:author="Neubauerová Bronislava" w:date="2019-08-29T09:59:00Z"/>
                <w:rFonts w:ascii="Times New Roman" w:hAnsi="Times New Roman" w:cs="Times New Roman"/>
                <w:sz w:val="20"/>
                <w:szCs w:val="20"/>
              </w:rPr>
            </w:pPr>
            <w:del w:id="2765" w:author="Neubauerová Bronislava" w:date="2019-08-29T09:59:00Z">
              <w:r w:rsidRPr="0009122F" w:rsidDel="00FE2CF3">
                <w:rPr>
                  <w:rFonts w:ascii="Times New Roman" w:hAnsi="Times New Roman" w:cs="Times New Roman"/>
                  <w:sz w:val="20"/>
                  <w:szCs w:val="20"/>
                </w:rPr>
                <w:delText>Od roku 1993 pracuji jako účetní, daňový poradce a auditor, majitel Auditorské, daňové a účetní kanceláře ve Zlíně a.s.</w:delText>
              </w:r>
            </w:del>
          </w:p>
          <w:p w:rsidR="002B55ED" w:rsidRPr="0009122F" w:rsidDel="00FE2CF3" w:rsidRDefault="002B55ED" w:rsidP="00995C34">
            <w:pPr>
              <w:pStyle w:val="Bezmezer"/>
              <w:ind w:left="2124" w:hanging="2124"/>
              <w:jc w:val="both"/>
              <w:rPr>
                <w:del w:id="2766" w:author="Neubauerová Bronislava" w:date="2019-08-29T09:59:00Z"/>
                <w:rFonts w:ascii="Times New Roman" w:hAnsi="Times New Roman" w:cs="Times New Roman"/>
                <w:sz w:val="20"/>
                <w:szCs w:val="20"/>
              </w:rPr>
            </w:pPr>
            <w:del w:id="2767" w:author="Neubauerová Bronislava" w:date="2019-08-29T09:59:00Z">
              <w:r w:rsidRPr="0009122F" w:rsidDel="00FE2CF3">
                <w:rPr>
                  <w:rFonts w:ascii="Times New Roman" w:hAnsi="Times New Roman" w:cs="Times New Roman"/>
                  <w:sz w:val="20"/>
                  <w:szCs w:val="20"/>
                </w:rPr>
                <w:delText>Firma se zabývá vedením účetnictví a daňovým poradenstvím, 10 zaměstnanců</w:delText>
              </w:r>
            </w:del>
            <w:r w:rsidRPr="0009122F">
              <w:rPr>
                <w:rFonts w:ascii="Times New Roman" w:hAnsi="Times New Roman" w:cs="Times New Roman"/>
                <w:sz w:val="20"/>
                <w:szCs w:val="20"/>
              </w:rPr>
              <w:t>.</w:t>
            </w:r>
            <w:ins w:id="2768" w:author="Neubauerová Bronislava" w:date="2019-08-29T09:59:00Z">
              <w:r w:rsidR="00FE2CF3">
                <w:t xml:space="preserve"> </w:t>
              </w:r>
              <w:r w:rsidR="00FE2CF3" w:rsidRPr="00FE2CF3">
                <w:rPr>
                  <w:rFonts w:ascii="Times New Roman" w:hAnsi="Times New Roman" w:cs="Times New Roman"/>
                  <w:sz w:val="20"/>
                  <w:szCs w:val="20"/>
                </w:rPr>
                <w:t>Od roku 1993 je majitelkou Auditorské, daňové a účetní kanceláře ve Zlíně, a.s. Ve své nynější praxi navázala na pracovní zkušenosti získané na Finančním úřadě ve Zlíně, kde působila, taktéž absolvovala zkoušky daňového poradce u Komory daňových poradců ČR a složila auditorské zkoušky při Komoře auditorů ČR.  Profesně se zabývá zejména vedením účetnictví, daňovým poradenstvím a působí jako auditor.</w:t>
              </w:r>
            </w:ins>
          </w:p>
          <w:p w:rsidR="002B55ED" w:rsidRPr="00124666" w:rsidRDefault="002B55ED" w:rsidP="00995C34">
            <w:pPr>
              <w:jc w:val="both"/>
            </w:pP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007B1" w:rsidP="007E52E5">
            <w:pPr>
              <w:jc w:val="both"/>
            </w:pPr>
            <w:ins w:id="2769" w:author="Drahomíra Pavelková" w:date="2019-09-02T15:52:00Z">
              <w:r>
                <w:t>DPP</w:t>
              </w:r>
            </w:ins>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C92491" w:rsidRDefault="00C92491" w:rsidP="00C92491">
            <w:pPr>
              <w:jc w:val="both"/>
            </w:pPr>
            <w:r>
              <w:t xml:space="preserve">CULÍK KONČITÍKOVÁ, G. a kol. </w:t>
            </w:r>
            <w:r w:rsidRPr="00010A8F">
              <w:rPr>
                <w:i/>
              </w:rPr>
              <w:t>Služba – prodej – reklama</w:t>
            </w:r>
            <w:r>
              <w:t>. Baťa. Žilina: GEORG, 2016. ISBN 978-80-8154-150-6 (52%)</w:t>
            </w:r>
            <w:r w:rsidRPr="00C42373">
              <w:t>.</w:t>
            </w:r>
          </w:p>
          <w:p w:rsidR="00C92491" w:rsidRDefault="00C92491" w:rsidP="00C92491">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C92491" w:rsidRPr="002D212D" w:rsidRDefault="00C92491" w:rsidP="00C92491">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C92491" w:rsidRPr="002D212D" w:rsidRDefault="00C92491" w:rsidP="00C92491">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C92491" w:rsidP="00C92491">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46AB" w:rsidRPr="0003498C" w:rsidTr="00995C34">
        <w:tc>
          <w:tcPr>
            <w:tcW w:w="9859" w:type="dxa"/>
            <w:gridSpan w:val="11"/>
            <w:tcBorders>
              <w:bottom w:val="double" w:sz="4" w:space="0" w:color="auto"/>
            </w:tcBorders>
            <w:shd w:val="clear" w:color="auto" w:fill="BDD6EE"/>
          </w:tcPr>
          <w:p w:rsidR="007346AB" w:rsidRPr="0003498C" w:rsidRDefault="007346AB" w:rsidP="00995C34">
            <w:pPr>
              <w:jc w:val="both"/>
              <w:rPr>
                <w:b/>
                <w:sz w:val="28"/>
              </w:rPr>
            </w:pPr>
            <w:r w:rsidRPr="0003498C">
              <w:rPr>
                <w:b/>
                <w:sz w:val="28"/>
              </w:rPr>
              <w:lastRenderedPageBreak/>
              <w:t>C-I – Personální zabezpečení</w:t>
            </w:r>
          </w:p>
        </w:tc>
      </w:tr>
      <w:tr w:rsidR="007346AB" w:rsidRPr="0003498C" w:rsidTr="00995C34">
        <w:tc>
          <w:tcPr>
            <w:tcW w:w="2518" w:type="dxa"/>
            <w:tcBorders>
              <w:top w:val="double" w:sz="4" w:space="0" w:color="auto"/>
            </w:tcBorders>
            <w:shd w:val="clear" w:color="auto" w:fill="F7CAAC"/>
          </w:tcPr>
          <w:p w:rsidR="007346AB" w:rsidRPr="0003498C" w:rsidRDefault="007346AB" w:rsidP="00995C34">
            <w:pPr>
              <w:jc w:val="both"/>
              <w:rPr>
                <w:b/>
              </w:rPr>
            </w:pPr>
            <w:r w:rsidRPr="0003498C">
              <w:rPr>
                <w:b/>
              </w:rPr>
              <w:t>Vysoká škola</w:t>
            </w:r>
          </w:p>
        </w:tc>
        <w:tc>
          <w:tcPr>
            <w:tcW w:w="7341" w:type="dxa"/>
            <w:gridSpan w:val="10"/>
          </w:tcPr>
          <w:p w:rsidR="007346AB" w:rsidRPr="0003498C" w:rsidRDefault="007346AB" w:rsidP="00995C34">
            <w:pPr>
              <w:jc w:val="both"/>
            </w:pPr>
            <w:r w:rsidRPr="0003498C">
              <w:t>Univerzita Tomáše Bati ve Zlíně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Součást vysoké školy</w:t>
            </w:r>
          </w:p>
        </w:tc>
        <w:tc>
          <w:tcPr>
            <w:tcW w:w="7341" w:type="dxa"/>
            <w:gridSpan w:val="10"/>
          </w:tcPr>
          <w:p w:rsidR="007346AB" w:rsidRPr="0003498C" w:rsidRDefault="007346AB" w:rsidP="00995C34">
            <w:pPr>
              <w:jc w:val="both"/>
            </w:pPr>
            <w:r w:rsidRPr="0003498C">
              <w:t>Fakulta managementu a ekonomiky</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Název studijního programu</w:t>
            </w:r>
          </w:p>
        </w:tc>
        <w:tc>
          <w:tcPr>
            <w:tcW w:w="7341" w:type="dxa"/>
            <w:gridSpan w:val="10"/>
          </w:tcPr>
          <w:p w:rsidR="007346AB" w:rsidRPr="0003498C" w:rsidRDefault="007346AB" w:rsidP="00995C34">
            <w:pPr>
              <w:jc w:val="both"/>
            </w:pPr>
            <w:r>
              <w:t>Účetnictví a daně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Jméno a příjmení</w:t>
            </w:r>
          </w:p>
        </w:tc>
        <w:tc>
          <w:tcPr>
            <w:tcW w:w="4536" w:type="dxa"/>
            <w:gridSpan w:val="5"/>
          </w:tcPr>
          <w:p w:rsidR="007346AB" w:rsidRPr="006E42A2" w:rsidRDefault="007346AB" w:rsidP="00995C34">
            <w:pPr>
              <w:jc w:val="both"/>
            </w:pPr>
            <w:r w:rsidRPr="006E42A2">
              <w:t>Markéta DAŇOVÁ</w:t>
            </w:r>
          </w:p>
        </w:tc>
        <w:tc>
          <w:tcPr>
            <w:tcW w:w="709" w:type="dxa"/>
            <w:shd w:val="clear" w:color="auto" w:fill="F7CAAC"/>
          </w:tcPr>
          <w:p w:rsidR="007346AB" w:rsidRPr="006E42A2" w:rsidRDefault="007346AB" w:rsidP="00995C34">
            <w:pPr>
              <w:jc w:val="both"/>
            </w:pPr>
            <w:r w:rsidRPr="006E42A2">
              <w:t>Tituly</w:t>
            </w:r>
          </w:p>
        </w:tc>
        <w:tc>
          <w:tcPr>
            <w:tcW w:w="2096" w:type="dxa"/>
            <w:gridSpan w:val="4"/>
          </w:tcPr>
          <w:p w:rsidR="007346AB" w:rsidRPr="006E42A2" w:rsidRDefault="007346AB" w:rsidP="00995C34">
            <w:pPr>
              <w:jc w:val="both"/>
            </w:pPr>
            <w:r w:rsidRPr="006E42A2">
              <w:t xml:space="preserve">Mgr. </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Rok narození</w:t>
            </w:r>
          </w:p>
        </w:tc>
        <w:tc>
          <w:tcPr>
            <w:tcW w:w="829" w:type="dxa"/>
          </w:tcPr>
          <w:p w:rsidR="007346AB" w:rsidRPr="006E42A2" w:rsidRDefault="00C92491" w:rsidP="00995C34">
            <w:pPr>
              <w:jc w:val="both"/>
            </w:pPr>
            <w:r>
              <w:t>1978</w:t>
            </w:r>
          </w:p>
        </w:tc>
        <w:tc>
          <w:tcPr>
            <w:tcW w:w="1721" w:type="dxa"/>
            <w:shd w:val="clear" w:color="auto" w:fill="F7CAAC"/>
          </w:tcPr>
          <w:p w:rsidR="007346AB" w:rsidRPr="006E42A2" w:rsidRDefault="007346AB" w:rsidP="00995C34">
            <w:pPr>
              <w:jc w:val="both"/>
            </w:pPr>
            <w:r w:rsidRPr="006E42A2">
              <w:t>typ vztahu k VŠ</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5068" w:type="dxa"/>
            <w:gridSpan w:val="3"/>
            <w:shd w:val="clear" w:color="auto" w:fill="F7CAAC"/>
          </w:tcPr>
          <w:p w:rsidR="007346AB" w:rsidRPr="006E42A2" w:rsidRDefault="007346AB" w:rsidP="00995C34">
            <w:pPr>
              <w:jc w:val="both"/>
            </w:pPr>
            <w:r w:rsidRPr="006E42A2">
              <w:t>Typ vztahu na součásti VŠ, která uskutečňuje st. program</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6060" w:type="dxa"/>
            <w:gridSpan w:val="5"/>
            <w:shd w:val="clear" w:color="auto" w:fill="F7CAAC"/>
          </w:tcPr>
          <w:p w:rsidR="007346AB" w:rsidRPr="006E42A2" w:rsidRDefault="007346AB" w:rsidP="00995C34">
            <w:pPr>
              <w:jc w:val="both"/>
            </w:pPr>
            <w:r w:rsidRPr="006E42A2">
              <w:t>Další současná působení jako akademický pracovník na jiných VŠ</w:t>
            </w:r>
          </w:p>
        </w:tc>
        <w:tc>
          <w:tcPr>
            <w:tcW w:w="1703" w:type="dxa"/>
            <w:gridSpan w:val="2"/>
            <w:shd w:val="clear" w:color="auto" w:fill="F7CAAC"/>
          </w:tcPr>
          <w:p w:rsidR="007346AB" w:rsidRPr="006E42A2" w:rsidRDefault="007346AB" w:rsidP="00995C34">
            <w:pPr>
              <w:jc w:val="both"/>
            </w:pPr>
            <w:r w:rsidRPr="006E42A2">
              <w:t>typ prac. vztahu</w:t>
            </w:r>
          </w:p>
        </w:tc>
        <w:tc>
          <w:tcPr>
            <w:tcW w:w="2096" w:type="dxa"/>
            <w:gridSpan w:val="4"/>
            <w:shd w:val="clear" w:color="auto" w:fill="F7CAAC"/>
          </w:tcPr>
          <w:p w:rsidR="007346AB" w:rsidRPr="006E42A2" w:rsidRDefault="007346AB" w:rsidP="00995C34">
            <w:pPr>
              <w:jc w:val="both"/>
            </w:pPr>
            <w:r w:rsidRPr="006E42A2">
              <w:t>rozsah</w:t>
            </w: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9859" w:type="dxa"/>
            <w:gridSpan w:val="11"/>
            <w:shd w:val="clear" w:color="auto" w:fill="F7CAAC"/>
          </w:tcPr>
          <w:p w:rsidR="007346AB" w:rsidRPr="006E42A2" w:rsidRDefault="007346AB" w:rsidP="00995C34">
            <w:pPr>
              <w:jc w:val="both"/>
            </w:pPr>
            <w:r w:rsidRPr="006E42A2">
              <w:t>Předměty příslušného studijního programu a způsob zapojení do jejich výuky, příp. další zapojení do uskutečňování studijního programu</w:t>
            </w:r>
          </w:p>
        </w:tc>
      </w:tr>
      <w:tr w:rsidR="007346AB" w:rsidRPr="0003498C" w:rsidTr="00995C34">
        <w:trPr>
          <w:trHeight w:val="324"/>
        </w:trPr>
        <w:tc>
          <w:tcPr>
            <w:tcW w:w="9859" w:type="dxa"/>
            <w:gridSpan w:val="11"/>
            <w:tcBorders>
              <w:top w:val="nil"/>
            </w:tcBorders>
          </w:tcPr>
          <w:p w:rsidR="007346AB" w:rsidRPr="00841FB2" w:rsidRDefault="007346AB" w:rsidP="00995C34">
            <w:pPr>
              <w:jc w:val="both"/>
            </w:pPr>
            <w:r w:rsidRPr="00841FB2">
              <w:t>Ekonomika a účetnictví neziskového s</w:t>
            </w:r>
            <w:r>
              <w:t>ektoru – přednášející (2</w:t>
            </w:r>
            <w:r w:rsidRPr="00841FB2">
              <w:t>0%)</w:t>
            </w:r>
            <w:r w:rsidR="002A5799">
              <w:t xml:space="preserve"> – odborník z praxe</w:t>
            </w:r>
          </w:p>
        </w:tc>
      </w:tr>
      <w:tr w:rsidR="007346AB" w:rsidRPr="0003498C" w:rsidTr="00995C34">
        <w:tc>
          <w:tcPr>
            <w:tcW w:w="9859" w:type="dxa"/>
            <w:gridSpan w:val="11"/>
            <w:shd w:val="clear" w:color="auto" w:fill="F7CAAC"/>
          </w:tcPr>
          <w:p w:rsidR="007346AB" w:rsidRPr="006E42A2" w:rsidRDefault="007346AB" w:rsidP="00995C34">
            <w:pPr>
              <w:jc w:val="both"/>
            </w:pPr>
            <w:r w:rsidRPr="006E42A2">
              <w:t xml:space="preserve">Údaje o vzdělání na VŠ </w:t>
            </w:r>
          </w:p>
        </w:tc>
      </w:tr>
      <w:tr w:rsidR="007346AB" w:rsidRPr="0003498C" w:rsidTr="00995C34">
        <w:trPr>
          <w:trHeight w:val="745"/>
        </w:trPr>
        <w:tc>
          <w:tcPr>
            <w:tcW w:w="9859" w:type="dxa"/>
            <w:gridSpan w:val="11"/>
          </w:tcPr>
          <w:p w:rsidR="007346AB" w:rsidRPr="006E42A2" w:rsidRDefault="007346AB" w:rsidP="00995C34">
            <w:pPr>
              <w:ind w:left="1456" w:hanging="1456"/>
              <w:jc w:val="both"/>
            </w:pPr>
            <w:r w:rsidRPr="006E42A2">
              <w:rPr>
                <w:b/>
              </w:rPr>
              <w:t>2009 - 2011:</w:t>
            </w:r>
            <w:r w:rsidRPr="006E42A2">
              <w:t xml:space="preserve"> UTB ve Zlíně, FMK, obor: Řízení netržních a sociálních služeb </w:t>
            </w:r>
            <w:r w:rsidRPr="006E42A2">
              <w:rPr>
                <w:b/>
              </w:rPr>
              <w:t>(Mgr.)</w:t>
            </w:r>
          </w:p>
          <w:p w:rsidR="007346AB" w:rsidRPr="006E42A2" w:rsidRDefault="007346AB" w:rsidP="00995C34">
            <w:pPr>
              <w:ind w:left="1456" w:hanging="1456"/>
              <w:jc w:val="both"/>
            </w:pPr>
            <w:r w:rsidRPr="006E42A2">
              <w:rPr>
                <w:b/>
              </w:rPr>
              <w:t>2005 – 2007:</w:t>
            </w:r>
            <w:r w:rsidRPr="006E42A2">
              <w:t xml:space="preserve"> Evropský polytechnický institut, s.r.o. Kunovice, obor: Finance a daně </w:t>
            </w:r>
            <w:r w:rsidRPr="006E42A2">
              <w:rPr>
                <w:b/>
              </w:rPr>
              <w:t>(Bc.)</w:t>
            </w: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Údaje o odborném působení od absolvování VŠ</w:t>
            </w:r>
          </w:p>
        </w:tc>
      </w:tr>
      <w:tr w:rsidR="007346AB" w:rsidRPr="0003498C" w:rsidTr="00995C34">
        <w:trPr>
          <w:trHeight w:val="1929"/>
        </w:trPr>
        <w:tc>
          <w:tcPr>
            <w:tcW w:w="9859" w:type="dxa"/>
            <w:gridSpan w:val="11"/>
          </w:tcPr>
          <w:p w:rsidR="007346AB" w:rsidRPr="008A02C5" w:rsidRDefault="007346AB" w:rsidP="00995C34">
            <w:r w:rsidRPr="008A02C5">
              <w:rPr>
                <w:b/>
              </w:rPr>
              <w:t>9/2018 – dosud:</w:t>
            </w:r>
            <w:r w:rsidRPr="008A02C5">
              <w:t xml:space="preserve"> Krajský úřad Zlínského kraje, účetní, metodik, rozborář</w:t>
            </w:r>
          </w:p>
          <w:p w:rsidR="007346AB" w:rsidRPr="008A02C5" w:rsidRDefault="007346AB" w:rsidP="00995C34">
            <w:r w:rsidRPr="008A02C5">
              <w:rPr>
                <w:b/>
              </w:rPr>
              <w:t>4/2015 – 8/2018:</w:t>
            </w:r>
            <w:r w:rsidRPr="008A02C5">
              <w:t xml:space="preserve"> Finanční úřad pro Zlínský kraj, vrchní referent</w:t>
            </w:r>
          </w:p>
          <w:p w:rsidR="007346AB" w:rsidRPr="008A02C5" w:rsidRDefault="007346AB" w:rsidP="00995C34">
            <w:pPr>
              <w:jc w:val="both"/>
            </w:pPr>
            <w:r w:rsidRPr="008A02C5">
              <w:rPr>
                <w:b/>
              </w:rPr>
              <w:t>4/2014 – 3/2015:</w:t>
            </w:r>
            <w:r w:rsidRPr="008A02C5">
              <w:t xml:space="preserve"> 14/15 Baťův institut, příspěvková organizace, účetní</w:t>
            </w:r>
          </w:p>
          <w:p w:rsidR="007346AB" w:rsidRPr="008A02C5" w:rsidRDefault="007346AB" w:rsidP="00995C34">
            <w:pPr>
              <w:jc w:val="both"/>
            </w:pPr>
            <w:r w:rsidRPr="008A02C5">
              <w:rPr>
                <w:b/>
              </w:rPr>
              <w:t>3/2012 – 3/2014:</w:t>
            </w:r>
            <w:r w:rsidRPr="008A02C5">
              <w:t xml:space="preserve"> Krajský úřad Zlínského kraje, Oddělení rozpočtu a financování</w:t>
            </w:r>
            <w:r>
              <w:t>,</w:t>
            </w:r>
            <w:r w:rsidRPr="008A02C5">
              <w:t xml:space="preserve"> správce rozpočtu</w:t>
            </w:r>
          </w:p>
          <w:p w:rsidR="007346AB" w:rsidRPr="006E42A2" w:rsidRDefault="007346AB" w:rsidP="007346AB">
            <w:pPr>
              <w:jc w:val="both"/>
              <w:rPr>
                <w:b/>
              </w:rPr>
            </w:pPr>
            <w:r w:rsidRPr="008A02C5">
              <w:rPr>
                <w:b/>
              </w:rPr>
              <w:t>8/1997 – 2/2012:</w:t>
            </w:r>
            <w:r w:rsidRPr="008A02C5">
              <w:t xml:space="preserve"> Střední škola oděvní a služeb Vizovice, příspěvková org., účetní</w:t>
            </w:r>
          </w:p>
        </w:tc>
      </w:tr>
      <w:tr w:rsidR="007346AB" w:rsidRPr="0003498C" w:rsidTr="00995C34">
        <w:trPr>
          <w:trHeight w:val="250"/>
        </w:trPr>
        <w:tc>
          <w:tcPr>
            <w:tcW w:w="9859" w:type="dxa"/>
            <w:gridSpan w:val="11"/>
            <w:shd w:val="clear" w:color="auto" w:fill="F7CAAC"/>
          </w:tcPr>
          <w:p w:rsidR="007346AB" w:rsidRPr="0003498C" w:rsidRDefault="007346AB" w:rsidP="00995C34">
            <w:pPr>
              <w:jc w:val="both"/>
            </w:pPr>
            <w:r w:rsidRPr="0003498C">
              <w:rPr>
                <w:b/>
              </w:rPr>
              <w:t>Zkušenosti s vedením kvalifikačních a rigorózních prací</w:t>
            </w:r>
          </w:p>
        </w:tc>
      </w:tr>
      <w:tr w:rsidR="007346AB" w:rsidRPr="0003498C" w:rsidTr="00995C34">
        <w:trPr>
          <w:trHeight w:val="420"/>
        </w:trPr>
        <w:tc>
          <w:tcPr>
            <w:tcW w:w="9859" w:type="dxa"/>
            <w:gridSpan w:val="11"/>
          </w:tcPr>
          <w:p w:rsidR="007346AB" w:rsidRPr="0003498C" w:rsidRDefault="007346AB" w:rsidP="00995C34">
            <w:pPr>
              <w:jc w:val="both"/>
            </w:pPr>
            <w:r w:rsidRPr="0003498C">
              <w:t>Počet v</w:t>
            </w:r>
            <w:r>
              <w:t>edených bakalářských prací – 0</w:t>
            </w:r>
          </w:p>
          <w:p w:rsidR="007346AB" w:rsidRPr="0003498C" w:rsidRDefault="007346AB" w:rsidP="007346AB">
            <w:pPr>
              <w:jc w:val="both"/>
            </w:pPr>
            <w:r w:rsidRPr="0003498C">
              <w:t>Počet</w:t>
            </w:r>
            <w:r>
              <w:t xml:space="preserve"> vedených diplomových prací – 0</w:t>
            </w:r>
          </w:p>
        </w:tc>
      </w:tr>
      <w:tr w:rsidR="007346AB" w:rsidRPr="0003498C" w:rsidTr="00995C34">
        <w:trPr>
          <w:cantSplit/>
        </w:trPr>
        <w:tc>
          <w:tcPr>
            <w:tcW w:w="3347" w:type="dxa"/>
            <w:gridSpan w:val="2"/>
            <w:tcBorders>
              <w:top w:val="single" w:sz="12" w:space="0" w:color="auto"/>
            </w:tcBorders>
            <w:shd w:val="clear" w:color="auto" w:fill="F7CAAC"/>
          </w:tcPr>
          <w:p w:rsidR="007346AB" w:rsidRPr="0003498C" w:rsidRDefault="007346AB"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346AB" w:rsidRPr="0003498C" w:rsidRDefault="007346AB"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346AB" w:rsidRPr="0003498C" w:rsidRDefault="007346AB" w:rsidP="00995C34">
            <w:pPr>
              <w:jc w:val="both"/>
              <w:rPr>
                <w:b/>
              </w:rPr>
            </w:pPr>
            <w:r w:rsidRPr="0003498C">
              <w:rPr>
                <w:b/>
              </w:rPr>
              <w:t>Ohlasy publikací</w:t>
            </w:r>
          </w:p>
        </w:tc>
      </w:tr>
      <w:tr w:rsidR="007346AB" w:rsidRPr="0003498C" w:rsidTr="00995C34">
        <w:trPr>
          <w:cantSplit/>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tcBorders>
              <w:left w:val="single" w:sz="12" w:space="0" w:color="auto"/>
            </w:tcBorders>
            <w:shd w:val="clear" w:color="auto" w:fill="F7CAAC"/>
          </w:tcPr>
          <w:p w:rsidR="007346AB" w:rsidRPr="0003498C" w:rsidRDefault="007346AB" w:rsidP="00995C34">
            <w:pPr>
              <w:jc w:val="both"/>
            </w:pPr>
            <w:r w:rsidRPr="0003498C">
              <w:rPr>
                <w:b/>
              </w:rPr>
              <w:t>WOS</w:t>
            </w:r>
          </w:p>
        </w:tc>
        <w:tc>
          <w:tcPr>
            <w:tcW w:w="693" w:type="dxa"/>
            <w:shd w:val="clear" w:color="auto" w:fill="F7CAAC"/>
          </w:tcPr>
          <w:p w:rsidR="007346AB" w:rsidRPr="0003498C" w:rsidRDefault="007346AB" w:rsidP="00995C34">
            <w:pPr>
              <w:jc w:val="both"/>
              <w:rPr>
                <w:sz w:val="18"/>
              </w:rPr>
            </w:pPr>
            <w:r w:rsidRPr="0003498C">
              <w:rPr>
                <w:b/>
                <w:sz w:val="18"/>
              </w:rPr>
              <w:t>Scopus</w:t>
            </w:r>
          </w:p>
        </w:tc>
        <w:tc>
          <w:tcPr>
            <w:tcW w:w="694" w:type="dxa"/>
            <w:shd w:val="clear" w:color="auto" w:fill="F7CAAC"/>
          </w:tcPr>
          <w:p w:rsidR="007346AB" w:rsidRPr="0003498C" w:rsidRDefault="007346AB" w:rsidP="00995C34">
            <w:pPr>
              <w:jc w:val="both"/>
            </w:pPr>
            <w:r w:rsidRPr="0003498C">
              <w:rPr>
                <w:b/>
                <w:sz w:val="18"/>
              </w:rPr>
              <w:t>ostatní</w:t>
            </w:r>
          </w:p>
        </w:tc>
      </w:tr>
      <w:tr w:rsidR="007346AB" w:rsidRPr="0003498C" w:rsidTr="00995C34">
        <w:trPr>
          <w:cantSplit/>
          <w:trHeight w:val="70"/>
        </w:trPr>
        <w:tc>
          <w:tcPr>
            <w:tcW w:w="3347" w:type="dxa"/>
            <w:gridSpan w:val="2"/>
            <w:shd w:val="clear" w:color="auto" w:fill="F7CAAC"/>
          </w:tcPr>
          <w:p w:rsidR="007346AB" w:rsidRPr="0003498C" w:rsidRDefault="007346AB" w:rsidP="00995C34">
            <w:pPr>
              <w:jc w:val="both"/>
            </w:pPr>
            <w:r w:rsidRPr="0003498C">
              <w:rPr>
                <w:b/>
              </w:rPr>
              <w:t>Obor jmenovacího řízení</w:t>
            </w:r>
          </w:p>
        </w:tc>
        <w:tc>
          <w:tcPr>
            <w:tcW w:w="2245" w:type="dxa"/>
            <w:gridSpan w:val="2"/>
            <w:shd w:val="clear" w:color="auto" w:fill="F7CAAC"/>
          </w:tcPr>
          <w:p w:rsidR="007346AB" w:rsidRPr="0003498C" w:rsidRDefault="007346AB" w:rsidP="00995C34">
            <w:pPr>
              <w:jc w:val="both"/>
            </w:pPr>
            <w:r w:rsidRPr="0003498C">
              <w:rPr>
                <w:b/>
              </w:rPr>
              <w:t>Rok udělení hodnosti</w:t>
            </w:r>
          </w:p>
        </w:tc>
        <w:tc>
          <w:tcPr>
            <w:tcW w:w="2248" w:type="dxa"/>
            <w:gridSpan w:val="4"/>
            <w:tcBorders>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632" w:type="dxa"/>
            <w:vMerge w:val="restart"/>
            <w:tcBorders>
              <w:left w:val="single" w:sz="12" w:space="0" w:color="auto"/>
            </w:tcBorders>
          </w:tcPr>
          <w:p w:rsidR="007346AB" w:rsidRPr="0003498C" w:rsidRDefault="007346AB" w:rsidP="00995C34">
            <w:pPr>
              <w:jc w:val="both"/>
              <w:rPr>
                <w:b/>
              </w:rPr>
            </w:pPr>
          </w:p>
        </w:tc>
        <w:tc>
          <w:tcPr>
            <w:tcW w:w="693" w:type="dxa"/>
            <w:vMerge w:val="restart"/>
          </w:tcPr>
          <w:p w:rsidR="007346AB" w:rsidRPr="0003498C" w:rsidRDefault="007346AB" w:rsidP="00995C34">
            <w:pPr>
              <w:jc w:val="both"/>
              <w:rPr>
                <w:b/>
              </w:rPr>
            </w:pPr>
          </w:p>
        </w:tc>
        <w:tc>
          <w:tcPr>
            <w:tcW w:w="694" w:type="dxa"/>
            <w:vMerge w:val="restart"/>
          </w:tcPr>
          <w:p w:rsidR="007346AB" w:rsidRPr="0003498C" w:rsidRDefault="007346AB" w:rsidP="00995C34">
            <w:pPr>
              <w:jc w:val="both"/>
              <w:rPr>
                <w:b/>
              </w:rPr>
            </w:pPr>
          </w:p>
        </w:tc>
      </w:tr>
      <w:tr w:rsidR="007346AB" w:rsidRPr="0003498C" w:rsidTr="00995C34">
        <w:trPr>
          <w:trHeight w:val="205"/>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vMerge/>
            <w:tcBorders>
              <w:left w:val="single" w:sz="12" w:space="0" w:color="auto"/>
            </w:tcBorders>
            <w:vAlign w:val="center"/>
          </w:tcPr>
          <w:p w:rsidR="007346AB" w:rsidRPr="0003498C" w:rsidRDefault="007346AB" w:rsidP="00995C34">
            <w:pPr>
              <w:rPr>
                <w:b/>
              </w:rPr>
            </w:pPr>
          </w:p>
        </w:tc>
        <w:tc>
          <w:tcPr>
            <w:tcW w:w="693" w:type="dxa"/>
            <w:vMerge/>
            <w:vAlign w:val="center"/>
          </w:tcPr>
          <w:p w:rsidR="007346AB" w:rsidRPr="0003498C" w:rsidRDefault="007346AB" w:rsidP="00995C34">
            <w:pPr>
              <w:rPr>
                <w:b/>
              </w:rPr>
            </w:pPr>
          </w:p>
        </w:tc>
        <w:tc>
          <w:tcPr>
            <w:tcW w:w="694" w:type="dxa"/>
            <w:vMerge/>
            <w:vAlign w:val="center"/>
          </w:tcPr>
          <w:p w:rsidR="007346AB" w:rsidRPr="0003498C" w:rsidRDefault="007346AB" w:rsidP="00995C34">
            <w:pPr>
              <w:rPr>
                <w:b/>
              </w:rPr>
            </w:pP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46AB" w:rsidRPr="0003498C" w:rsidTr="00995C34">
        <w:trPr>
          <w:trHeight w:val="2484"/>
        </w:trPr>
        <w:tc>
          <w:tcPr>
            <w:tcW w:w="9859" w:type="dxa"/>
            <w:gridSpan w:val="11"/>
          </w:tcPr>
          <w:p w:rsidR="007346AB" w:rsidRPr="00124666" w:rsidRDefault="00FE2CF3" w:rsidP="00995C34">
            <w:pPr>
              <w:jc w:val="both"/>
            </w:pPr>
            <w:ins w:id="2770" w:author="Neubauerová Bronislava" w:date="2019-08-29T09:59:00Z">
              <w:r w:rsidRPr="00FE2CF3">
                <w:t>Ve své profesní praxi pracovala na pozicích účetní, správce rozpočtů a referentka v příspěvkových organizacích, na Krajském úřadě Zlínského kraje a na Finančním úřadě pro Zlínský kraj. Má zkušenosti s rozpočty, účetnictvím a financováním zejména municipálních účetních jednotek.</w:t>
              </w:r>
            </w:ins>
          </w:p>
        </w:tc>
      </w:tr>
      <w:tr w:rsidR="007346AB" w:rsidRPr="0003498C" w:rsidTr="00995C34">
        <w:trPr>
          <w:trHeight w:val="218"/>
        </w:trPr>
        <w:tc>
          <w:tcPr>
            <w:tcW w:w="9859" w:type="dxa"/>
            <w:gridSpan w:val="11"/>
            <w:shd w:val="clear" w:color="auto" w:fill="F7CAAC"/>
          </w:tcPr>
          <w:p w:rsidR="007346AB" w:rsidRPr="0003498C" w:rsidRDefault="007346AB" w:rsidP="00995C34">
            <w:pPr>
              <w:rPr>
                <w:b/>
              </w:rPr>
            </w:pPr>
            <w:r w:rsidRPr="0003498C">
              <w:rPr>
                <w:b/>
              </w:rPr>
              <w:t>Působení v</w:t>
            </w:r>
            <w:r>
              <w:rPr>
                <w:b/>
              </w:rPr>
              <w:t> </w:t>
            </w:r>
            <w:r w:rsidRPr="0003498C">
              <w:rPr>
                <w:b/>
              </w:rPr>
              <w:t>zahraničí</w:t>
            </w:r>
            <w:r>
              <w:rPr>
                <w:b/>
              </w:rPr>
              <w:t>: vystoupení na řadě mezinárodních konferencí a symposií</w:t>
            </w:r>
          </w:p>
        </w:tc>
      </w:tr>
      <w:tr w:rsidR="007346AB" w:rsidRPr="0003498C" w:rsidTr="00995C34">
        <w:trPr>
          <w:trHeight w:val="186"/>
        </w:trPr>
        <w:tc>
          <w:tcPr>
            <w:tcW w:w="9859" w:type="dxa"/>
            <w:gridSpan w:val="11"/>
          </w:tcPr>
          <w:p w:rsidR="007346AB" w:rsidRPr="0003498C" w:rsidRDefault="007346AB" w:rsidP="00995C34">
            <w:pPr>
              <w:rPr>
                <w:b/>
              </w:rPr>
            </w:pPr>
          </w:p>
        </w:tc>
      </w:tr>
      <w:tr w:rsidR="007346AB" w:rsidRPr="0003498C" w:rsidTr="00995C34">
        <w:trPr>
          <w:cantSplit/>
          <w:trHeight w:val="219"/>
        </w:trPr>
        <w:tc>
          <w:tcPr>
            <w:tcW w:w="2518" w:type="dxa"/>
            <w:shd w:val="clear" w:color="auto" w:fill="F7CAAC"/>
          </w:tcPr>
          <w:p w:rsidR="007346AB" w:rsidRPr="0003498C" w:rsidRDefault="007346AB" w:rsidP="00995C34">
            <w:pPr>
              <w:jc w:val="both"/>
              <w:rPr>
                <w:b/>
              </w:rPr>
            </w:pPr>
            <w:r w:rsidRPr="0003498C">
              <w:rPr>
                <w:b/>
              </w:rPr>
              <w:t xml:space="preserve">Podpis </w:t>
            </w:r>
          </w:p>
        </w:tc>
        <w:tc>
          <w:tcPr>
            <w:tcW w:w="4536" w:type="dxa"/>
            <w:gridSpan w:val="5"/>
          </w:tcPr>
          <w:p w:rsidR="007346AB" w:rsidRPr="0003498C" w:rsidRDefault="007346AB" w:rsidP="00995C34">
            <w:pPr>
              <w:jc w:val="both"/>
            </w:pPr>
          </w:p>
        </w:tc>
        <w:tc>
          <w:tcPr>
            <w:tcW w:w="786" w:type="dxa"/>
            <w:gridSpan w:val="2"/>
            <w:shd w:val="clear" w:color="auto" w:fill="F7CAAC"/>
          </w:tcPr>
          <w:p w:rsidR="007346AB" w:rsidRPr="0003498C" w:rsidRDefault="007346AB" w:rsidP="00995C34">
            <w:pPr>
              <w:jc w:val="both"/>
            </w:pPr>
            <w:r w:rsidRPr="0003498C">
              <w:rPr>
                <w:b/>
              </w:rPr>
              <w:t>datum</w:t>
            </w:r>
          </w:p>
        </w:tc>
        <w:tc>
          <w:tcPr>
            <w:tcW w:w="2019" w:type="dxa"/>
            <w:gridSpan w:val="3"/>
          </w:tcPr>
          <w:p w:rsidR="007346AB" w:rsidRPr="0003498C" w:rsidRDefault="007346AB" w:rsidP="00995C34">
            <w:pPr>
              <w:jc w:val="both"/>
            </w:pPr>
          </w:p>
        </w:tc>
      </w:tr>
    </w:tbl>
    <w:p w:rsidR="008031AE" w:rsidRDefault="008031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132CBA" w:rsidP="003F6EB7">
            <w:pPr>
              <w:jc w:val="both"/>
              <w:rPr>
                <w:b/>
              </w:rPr>
            </w:pPr>
            <w:r>
              <w:rPr>
                <w:b/>
              </w:rPr>
              <w:t>47</w:t>
            </w:r>
          </w:p>
        </w:tc>
        <w:tc>
          <w:tcPr>
            <w:tcW w:w="693" w:type="dxa"/>
            <w:vMerge w:val="restart"/>
          </w:tcPr>
          <w:p w:rsidR="00363949" w:rsidRDefault="00132CBA"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C92491" w:rsidRPr="00363949" w:rsidRDefault="00C92491" w:rsidP="00C92491">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4" w:history="1">
              <w:r w:rsidRPr="00363949">
                <w:rPr>
                  <w:rStyle w:val="Hypertextovodkaz"/>
                  <w:szCs w:val="32"/>
                </w:rPr>
                <w:t>https://doi.org/10.11118/actaun201563020525</w:t>
              </w:r>
            </w:hyperlink>
          </w:p>
          <w:p w:rsidR="00C92491" w:rsidRDefault="00C92491" w:rsidP="00C92491">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5" w:history="1">
              <w:r w:rsidRPr="004C4416">
                <w:rPr>
                  <w:rStyle w:val="Hypertextovodkaz"/>
                </w:rPr>
                <w:t>http://ojs.ef.jcu.cz/acta/article/view/453</w:t>
              </w:r>
            </w:hyperlink>
          </w:p>
          <w:p w:rsidR="00C92491" w:rsidRPr="00363949" w:rsidRDefault="00C92491" w:rsidP="00C92491">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302A61" w:rsidP="00F25E04">
            <w:pPr>
              <w:jc w:val="both"/>
              <w:rPr>
                <w:b/>
              </w:rPr>
            </w:pPr>
            <w:r>
              <w:t>Účetnictví a daně</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del w:id="2771" w:author="Pavla Trefilová" w:date="2019-09-11T15:11:00Z">
              <w:r w:rsidDel="00F65A12">
                <w:delText>31.7.2019</w:delText>
              </w:r>
            </w:del>
            <w:ins w:id="2772" w:author="Pavla Trefilová" w:date="2019-09-11T15:11:00Z">
              <w:r w:rsidR="00F65A12">
                <w:t>N</w:t>
              </w:r>
            </w:ins>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C92491" w:rsidRDefault="00C92491" w:rsidP="00C9249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C92491" w:rsidRDefault="00C92491" w:rsidP="00C92491">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C92491" w:rsidRDefault="00C92491" w:rsidP="00C92491">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302A61" w:rsidP="003F6EB7">
            <w:pPr>
              <w:jc w:val="both"/>
            </w:pPr>
            <w:r>
              <w:t>Účetnictví a daně</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8031AE"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C92491" w:rsidRDefault="00C92491" w:rsidP="00C92491">
            <w:pPr>
              <w:jc w:val="both"/>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C92491" w:rsidRDefault="00C92491" w:rsidP="00C92491">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C92491" w:rsidRDefault="00C92491" w:rsidP="00C92491">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C92491" w:rsidRDefault="00C92491" w:rsidP="00C92491">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C92491" w:rsidRDefault="00C92491" w:rsidP="00C92491">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Pr="008031AE" w:rsidRDefault="0074490A" w:rsidP="0074490A">
            <w:pPr>
              <w:jc w:val="both"/>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C85608" w:rsidP="00F25E04">
            <w:pPr>
              <w:jc w:val="both"/>
            </w:pPr>
            <w:r>
              <w:t>Účetnictví a daně</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8031AE" w:rsidRDefault="008031AE" w:rsidP="00F25E04">
            <w:pPr>
              <w:jc w:val="both"/>
            </w:pPr>
            <w:r>
              <w:t>Mezinárodní ekonomické prostředí – přednášející (40 %)</w:t>
            </w:r>
          </w:p>
          <w:p w:rsidR="00F25E04" w:rsidRDefault="00F25E04" w:rsidP="008031AE">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6"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7"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8"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69"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E52875" w:rsidRDefault="00E52875" w:rsidP="00694BA8">
      <w:pPr>
        <w:spacing w:after="160" w:line="259" w:lineRule="auto"/>
      </w:pPr>
    </w:p>
    <w:p w:rsidR="00E52875" w:rsidRDefault="00E528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52875" w:rsidRPr="0003498C" w:rsidTr="00E52875">
        <w:tc>
          <w:tcPr>
            <w:tcW w:w="9859" w:type="dxa"/>
            <w:gridSpan w:val="11"/>
            <w:tcBorders>
              <w:bottom w:val="double" w:sz="4" w:space="0" w:color="auto"/>
            </w:tcBorders>
            <w:shd w:val="clear" w:color="auto" w:fill="BDD6EE"/>
          </w:tcPr>
          <w:p w:rsidR="00E52875" w:rsidRPr="0003498C" w:rsidRDefault="00E52875" w:rsidP="00E52875">
            <w:pPr>
              <w:jc w:val="both"/>
              <w:rPr>
                <w:b/>
                <w:sz w:val="28"/>
              </w:rPr>
            </w:pPr>
            <w:r w:rsidRPr="0003498C">
              <w:rPr>
                <w:b/>
                <w:sz w:val="28"/>
              </w:rPr>
              <w:lastRenderedPageBreak/>
              <w:t>C-I – Personální zabezpečení</w:t>
            </w:r>
          </w:p>
        </w:tc>
      </w:tr>
      <w:tr w:rsidR="00E52875" w:rsidRPr="0003498C" w:rsidTr="00E52875">
        <w:tc>
          <w:tcPr>
            <w:tcW w:w="2518" w:type="dxa"/>
            <w:tcBorders>
              <w:top w:val="double" w:sz="4" w:space="0" w:color="auto"/>
            </w:tcBorders>
            <w:shd w:val="clear" w:color="auto" w:fill="F7CAAC"/>
          </w:tcPr>
          <w:p w:rsidR="00E52875" w:rsidRPr="0003498C" w:rsidRDefault="00E52875" w:rsidP="00E52875">
            <w:pPr>
              <w:jc w:val="both"/>
              <w:rPr>
                <w:b/>
              </w:rPr>
            </w:pPr>
            <w:r w:rsidRPr="0003498C">
              <w:rPr>
                <w:b/>
              </w:rPr>
              <w:t>Vysoká škola</w:t>
            </w:r>
          </w:p>
        </w:tc>
        <w:tc>
          <w:tcPr>
            <w:tcW w:w="7341" w:type="dxa"/>
            <w:gridSpan w:val="10"/>
          </w:tcPr>
          <w:p w:rsidR="00E52875" w:rsidRPr="0003498C" w:rsidRDefault="00E52875" w:rsidP="00E52875">
            <w:pPr>
              <w:jc w:val="both"/>
            </w:pPr>
            <w:r w:rsidRPr="0003498C">
              <w:t>Univerzita Tomáše Bati ve Zlíně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Součást vysoké školy</w:t>
            </w:r>
          </w:p>
        </w:tc>
        <w:tc>
          <w:tcPr>
            <w:tcW w:w="7341" w:type="dxa"/>
            <w:gridSpan w:val="10"/>
          </w:tcPr>
          <w:p w:rsidR="00E52875" w:rsidRPr="0003498C" w:rsidRDefault="00E52875" w:rsidP="00E52875">
            <w:pPr>
              <w:jc w:val="both"/>
            </w:pPr>
            <w:r w:rsidRPr="0003498C">
              <w:t>Fakulta managementu a ekonomiky</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Název studijního programu</w:t>
            </w:r>
          </w:p>
        </w:tc>
        <w:tc>
          <w:tcPr>
            <w:tcW w:w="7341" w:type="dxa"/>
            <w:gridSpan w:val="10"/>
          </w:tcPr>
          <w:p w:rsidR="00E52875" w:rsidRPr="0003498C" w:rsidRDefault="00E52875" w:rsidP="00E52875">
            <w:pPr>
              <w:jc w:val="both"/>
            </w:pPr>
            <w:r>
              <w:t>Účetnictví a daně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Jméno a příjmení</w:t>
            </w:r>
          </w:p>
        </w:tc>
        <w:tc>
          <w:tcPr>
            <w:tcW w:w="4536" w:type="dxa"/>
            <w:gridSpan w:val="5"/>
          </w:tcPr>
          <w:p w:rsidR="00E52875" w:rsidRPr="0003498C" w:rsidRDefault="00E52875" w:rsidP="00E52875">
            <w:pPr>
              <w:jc w:val="both"/>
            </w:pPr>
            <w:r>
              <w:t>Ivona HUŇKOVÁ</w:t>
            </w:r>
          </w:p>
        </w:tc>
        <w:tc>
          <w:tcPr>
            <w:tcW w:w="709" w:type="dxa"/>
            <w:shd w:val="clear" w:color="auto" w:fill="F7CAAC"/>
          </w:tcPr>
          <w:p w:rsidR="00E52875" w:rsidRPr="0003498C" w:rsidRDefault="00E52875" w:rsidP="00E52875">
            <w:pPr>
              <w:jc w:val="both"/>
              <w:rPr>
                <w:b/>
              </w:rPr>
            </w:pPr>
            <w:r w:rsidRPr="0003498C">
              <w:rPr>
                <w:b/>
              </w:rPr>
              <w:t>Tituly</w:t>
            </w:r>
          </w:p>
        </w:tc>
        <w:tc>
          <w:tcPr>
            <w:tcW w:w="2096" w:type="dxa"/>
            <w:gridSpan w:val="4"/>
          </w:tcPr>
          <w:p w:rsidR="00E52875" w:rsidRPr="0003498C" w:rsidRDefault="00E52875" w:rsidP="00E52875">
            <w:pPr>
              <w:jc w:val="both"/>
            </w:pPr>
            <w:r>
              <w:t>Ing.</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Rok narození</w:t>
            </w:r>
          </w:p>
        </w:tc>
        <w:tc>
          <w:tcPr>
            <w:tcW w:w="829" w:type="dxa"/>
          </w:tcPr>
          <w:p w:rsidR="00E52875" w:rsidRPr="0003498C" w:rsidRDefault="00E52875" w:rsidP="00E52875">
            <w:pPr>
              <w:jc w:val="both"/>
            </w:pPr>
            <w:r>
              <w:t>1977</w:t>
            </w:r>
          </w:p>
        </w:tc>
        <w:tc>
          <w:tcPr>
            <w:tcW w:w="1721" w:type="dxa"/>
            <w:shd w:val="clear" w:color="auto" w:fill="F7CAAC"/>
          </w:tcPr>
          <w:p w:rsidR="00E52875" w:rsidRPr="0003498C" w:rsidRDefault="00E52875" w:rsidP="00E52875">
            <w:pPr>
              <w:jc w:val="both"/>
              <w:rPr>
                <w:b/>
              </w:rPr>
            </w:pPr>
            <w:r w:rsidRPr="0003498C">
              <w:rPr>
                <w:b/>
              </w:rPr>
              <w:t>typ vztahu k VŠ</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5068" w:type="dxa"/>
            <w:gridSpan w:val="3"/>
            <w:shd w:val="clear" w:color="auto" w:fill="F7CAAC"/>
          </w:tcPr>
          <w:p w:rsidR="00E52875" w:rsidRPr="0003498C" w:rsidRDefault="00E52875" w:rsidP="00E52875">
            <w:pPr>
              <w:jc w:val="both"/>
              <w:rPr>
                <w:b/>
              </w:rPr>
            </w:pPr>
            <w:r w:rsidRPr="0003498C">
              <w:rPr>
                <w:b/>
              </w:rPr>
              <w:t>Typ vztahu na součásti VŠ, která uskutečňuje st. program</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6060" w:type="dxa"/>
            <w:gridSpan w:val="5"/>
            <w:shd w:val="clear" w:color="auto" w:fill="F7CAAC"/>
          </w:tcPr>
          <w:p w:rsidR="00E52875" w:rsidRPr="0003498C" w:rsidRDefault="00E52875" w:rsidP="00E52875">
            <w:pPr>
              <w:jc w:val="both"/>
            </w:pPr>
            <w:r w:rsidRPr="0003498C">
              <w:rPr>
                <w:b/>
              </w:rPr>
              <w:t>Další současná působení jako akademický pracovník na jiných VŠ</w:t>
            </w:r>
          </w:p>
        </w:tc>
        <w:tc>
          <w:tcPr>
            <w:tcW w:w="1703" w:type="dxa"/>
            <w:gridSpan w:val="2"/>
            <w:shd w:val="clear" w:color="auto" w:fill="F7CAAC"/>
          </w:tcPr>
          <w:p w:rsidR="00E52875" w:rsidRPr="0003498C" w:rsidRDefault="00E52875" w:rsidP="00E52875">
            <w:pPr>
              <w:jc w:val="both"/>
              <w:rPr>
                <w:b/>
              </w:rPr>
            </w:pPr>
            <w:r w:rsidRPr="0003498C">
              <w:rPr>
                <w:b/>
              </w:rPr>
              <w:t>typ prac. vztahu</w:t>
            </w:r>
          </w:p>
        </w:tc>
        <w:tc>
          <w:tcPr>
            <w:tcW w:w="2096" w:type="dxa"/>
            <w:gridSpan w:val="4"/>
            <w:shd w:val="clear" w:color="auto" w:fill="F7CAAC"/>
          </w:tcPr>
          <w:p w:rsidR="00E52875" w:rsidRPr="0003498C" w:rsidRDefault="00E52875" w:rsidP="00E52875">
            <w:pPr>
              <w:jc w:val="both"/>
              <w:rPr>
                <w:b/>
              </w:rPr>
            </w:pPr>
            <w:r w:rsidRPr="0003498C">
              <w:rPr>
                <w:b/>
              </w:rPr>
              <w:t>rozsah</w:t>
            </w: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Předměty příslušného studijního programu a způsob zapojení do jejich výuky, příp. další zapojení do uskutečňování studijního programu</w:t>
            </w:r>
          </w:p>
        </w:tc>
      </w:tr>
      <w:tr w:rsidR="00E52875" w:rsidRPr="0003498C" w:rsidTr="00E52875">
        <w:trPr>
          <w:trHeight w:val="324"/>
        </w:trPr>
        <w:tc>
          <w:tcPr>
            <w:tcW w:w="9859" w:type="dxa"/>
            <w:gridSpan w:val="11"/>
            <w:tcBorders>
              <w:top w:val="nil"/>
            </w:tcBorders>
          </w:tcPr>
          <w:p w:rsidR="00E52875" w:rsidRPr="00E52875" w:rsidRDefault="00E52875" w:rsidP="00E52875">
            <w:pPr>
              <w:jc w:val="both"/>
              <w:rPr>
                <w:rStyle w:val="Siln"/>
                <w:b w:val="0"/>
              </w:rPr>
            </w:pPr>
            <w:r w:rsidRPr="0009122F">
              <w:rPr>
                <w:color w:val="000000" w:themeColor="text1"/>
              </w:rPr>
              <w:t xml:space="preserve">Účetní a daňová kancelář 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p w:rsidR="00E52875" w:rsidRPr="0003498C" w:rsidRDefault="00E52875" w:rsidP="00E52875">
            <w:pPr>
              <w:jc w:val="both"/>
            </w:pPr>
            <w:r w:rsidRPr="00E52875">
              <w:rPr>
                <w:color w:val="000000" w:themeColor="text1"/>
              </w:rPr>
              <w:t>Účetní a daňová kancelář II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 xml:space="preserve">Údaje o vzdělání na VŠ </w:t>
            </w:r>
          </w:p>
        </w:tc>
      </w:tr>
      <w:tr w:rsidR="00E52875" w:rsidRPr="0003498C" w:rsidTr="00E52875">
        <w:trPr>
          <w:trHeight w:val="745"/>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E52875" w:rsidTr="00E52875">
              <w:tc>
                <w:tcPr>
                  <w:tcW w:w="1099" w:type="dxa"/>
                </w:tcPr>
                <w:p w:rsidR="00E52875" w:rsidRDefault="00E52875" w:rsidP="00E52875">
                  <w:pPr>
                    <w:jc w:val="both"/>
                    <w:rPr>
                      <w:b/>
                    </w:rPr>
                  </w:pPr>
                  <w:r w:rsidRPr="008D39DC">
                    <w:rPr>
                      <w:b/>
                      <w:sz w:val="20"/>
                      <w:szCs w:val="20"/>
                    </w:rPr>
                    <w:t>2007-2009</w:t>
                  </w:r>
                </w:p>
              </w:tc>
              <w:tc>
                <w:tcPr>
                  <w:tcW w:w="8647" w:type="dxa"/>
                </w:tcPr>
                <w:p w:rsidR="00E52875" w:rsidRPr="00E52875" w:rsidRDefault="00E52875" w:rsidP="00E52875">
                  <w:pPr>
                    <w:jc w:val="both"/>
                    <w:rPr>
                      <w:b/>
                      <w:sz w:val="20"/>
                      <w:szCs w:val="20"/>
                    </w:rPr>
                  </w:pPr>
                  <w:r w:rsidRPr="005A3498">
                    <w:rPr>
                      <w:sz w:val="20"/>
                      <w:szCs w:val="20"/>
                    </w:rPr>
                    <w:t>Trenčanská univerzita Alexandra Dubčeka, Fakulta sociálně-ekonomických vztahů</w:t>
                  </w:r>
                  <w:r>
                    <w:rPr>
                      <w:sz w:val="20"/>
                      <w:szCs w:val="20"/>
                    </w:rPr>
                    <w:t xml:space="preserve">, obor: Lidské zdroje a personální management </w:t>
                  </w:r>
                  <w:r>
                    <w:rPr>
                      <w:b/>
                      <w:sz w:val="20"/>
                      <w:szCs w:val="20"/>
                    </w:rPr>
                    <w:t>(Ing.)</w:t>
                  </w:r>
                </w:p>
              </w:tc>
            </w:tr>
            <w:tr w:rsidR="00E52875" w:rsidTr="00E52875">
              <w:tc>
                <w:tcPr>
                  <w:tcW w:w="1099" w:type="dxa"/>
                </w:tcPr>
                <w:p w:rsidR="00E52875" w:rsidRDefault="00E52875" w:rsidP="00E52875">
                  <w:pPr>
                    <w:jc w:val="both"/>
                    <w:rPr>
                      <w:b/>
                    </w:rPr>
                  </w:pPr>
                  <w:r w:rsidRPr="008D39DC">
                    <w:rPr>
                      <w:b/>
                      <w:sz w:val="20"/>
                      <w:szCs w:val="20"/>
                    </w:rPr>
                    <w:t>2004-2007</w:t>
                  </w:r>
                </w:p>
              </w:tc>
              <w:tc>
                <w:tcPr>
                  <w:tcW w:w="8647" w:type="dxa"/>
                </w:tcPr>
                <w:p w:rsidR="00E52875" w:rsidRDefault="00E52875" w:rsidP="00E52875">
                  <w:pPr>
                    <w:jc w:val="both"/>
                    <w:rPr>
                      <w:b/>
                    </w:rPr>
                  </w:pPr>
                  <w:r w:rsidRPr="005A3498">
                    <w:rPr>
                      <w:sz w:val="20"/>
                      <w:szCs w:val="20"/>
                    </w:rPr>
                    <w:t>Evropský polytechnický institut, Bankovnictví, peněžnictví, pojišťovnictví – specializace: Finance a daně</w:t>
                  </w:r>
                  <w:r>
                    <w:rPr>
                      <w:b/>
                      <w:sz w:val="20"/>
                      <w:szCs w:val="20"/>
                    </w:rPr>
                    <w:t xml:space="preserve"> (Bc.)</w:t>
                  </w:r>
                </w:p>
              </w:tc>
            </w:tr>
          </w:tbl>
          <w:p w:rsidR="00E52875" w:rsidRPr="0003498C" w:rsidRDefault="00E52875" w:rsidP="00E52875">
            <w:pPr>
              <w:jc w:val="both"/>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Údaje o odborném působení od absolvování VŠ</w:t>
            </w:r>
          </w:p>
        </w:tc>
      </w:tr>
      <w:tr w:rsidR="00E52875" w:rsidRPr="0003498C" w:rsidTr="00E52875">
        <w:trPr>
          <w:trHeight w:val="605"/>
        </w:trPr>
        <w:tc>
          <w:tcPr>
            <w:tcW w:w="9859" w:type="dxa"/>
            <w:gridSpan w:val="11"/>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E52875" w:rsidRPr="007346AB" w:rsidTr="007346AB">
              <w:tc>
                <w:tcPr>
                  <w:tcW w:w="1388" w:type="dxa"/>
                </w:tcPr>
                <w:p w:rsidR="00E52875" w:rsidRPr="007346AB" w:rsidRDefault="00E52875" w:rsidP="00E52875">
                  <w:pPr>
                    <w:jc w:val="both"/>
                    <w:rPr>
                      <w:sz w:val="20"/>
                      <w:szCs w:val="20"/>
                    </w:rPr>
                  </w:pPr>
                  <w:r w:rsidRPr="007346AB">
                    <w:rPr>
                      <w:sz w:val="20"/>
                      <w:szCs w:val="20"/>
                    </w:rPr>
                    <w:t>2015 – dosud</w:t>
                  </w:r>
                </w:p>
              </w:tc>
              <w:tc>
                <w:tcPr>
                  <w:tcW w:w="8363" w:type="dxa"/>
                </w:tcPr>
                <w:p w:rsidR="00E52875" w:rsidRPr="007346AB" w:rsidRDefault="00E52875" w:rsidP="007346AB">
                  <w:pPr>
                    <w:jc w:val="both"/>
                    <w:rPr>
                      <w:b/>
                      <w:sz w:val="20"/>
                      <w:szCs w:val="20"/>
                    </w:rPr>
                  </w:pPr>
                  <w:r w:rsidRPr="007346AB">
                    <w:rPr>
                      <w:sz w:val="20"/>
                      <w:szCs w:val="20"/>
                    </w:rPr>
                    <w:t>Expertní tým pro daně a pojištění při Hospodářské komoře a Svazu průmyslu a doprava</w:t>
                  </w:r>
                  <w:r w:rsidR="007346AB" w:rsidRPr="007346AB">
                    <w:rPr>
                      <w:sz w:val="20"/>
                      <w:szCs w:val="20"/>
                    </w:rPr>
                    <w:t xml:space="preserve"> – člen týmu</w:t>
                  </w:r>
                </w:p>
              </w:tc>
            </w:tr>
            <w:tr w:rsidR="00E52875" w:rsidRPr="007346AB" w:rsidTr="007346AB">
              <w:tc>
                <w:tcPr>
                  <w:tcW w:w="1388" w:type="dxa"/>
                </w:tcPr>
                <w:p w:rsidR="00E52875" w:rsidRPr="007346AB" w:rsidRDefault="00E52875" w:rsidP="00E52875">
                  <w:pPr>
                    <w:jc w:val="both"/>
                    <w:rPr>
                      <w:sz w:val="20"/>
                      <w:szCs w:val="20"/>
                    </w:rPr>
                  </w:pPr>
                  <w:r w:rsidRPr="007346AB">
                    <w:rPr>
                      <w:sz w:val="20"/>
                      <w:szCs w:val="20"/>
                    </w:rPr>
                    <w:t>2013 – dosud</w:t>
                  </w:r>
                </w:p>
              </w:tc>
              <w:tc>
                <w:tcPr>
                  <w:tcW w:w="8363" w:type="dxa"/>
                </w:tcPr>
                <w:p w:rsidR="00E52875" w:rsidRPr="007346AB" w:rsidRDefault="007346AB" w:rsidP="007346AB">
                  <w:pPr>
                    <w:jc w:val="both"/>
                    <w:rPr>
                      <w:b/>
                      <w:sz w:val="20"/>
                      <w:szCs w:val="20"/>
                    </w:rPr>
                  </w:pPr>
                  <w:r w:rsidRPr="007346AB">
                    <w:rPr>
                      <w:sz w:val="20"/>
                      <w:szCs w:val="20"/>
                    </w:rPr>
                    <w:t>Krajská hospodářská komora Zlínského kraje</w:t>
                  </w:r>
                  <w:r>
                    <w:rPr>
                      <w:sz w:val="20"/>
                      <w:szCs w:val="20"/>
                    </w:rPr>
                    <w:t xml:space="preserve"> - č</w:t>
                  </w:r>
                  <w:r w:rsidRPr="007346AB">
                    <w:rPr>
                      <w:sz w:val="20"/>
                      <w:szCs w:val="20"/>
                    </w:rPr>
                    <w:t>len představenstva</w:t>
                  </w:r>
                </w:p>
              </w:tc>
            </w:tr>
            <w:tr w:rsidR="00E52875" w:rsidRPr="007346AB" w:rsidTr="007346AB">
              <w:tc>
                <w:tcPr>
                  <w:tcW w:w="1388" w:type="dxa"/>
                </w:tcPr>
                <w:p w:rsidR="007346AB" w:rsidRPr="007346AB" w:rsidRDefault="007346AB" w:rsidP="007346AB">
                  <w:pPr>
                    <w:jc w:val="both"/>
                    <w:rPr>
                      <w:sz w:val="20"/>
                      <w:szCs w:val="20"/>
                    </w:rPr>
                  </w:pPr>
                  <w:r w:rsidRPr="007346AB">
                    <w:rPr>
                      <w:sz w:val="20"/>
                      <w:szCs w:val="20"/>
                    </w:rPr>
                    <w:t xml:space="preserve">2004 – dosud </w:t>
                  </w:r>
                </w:p>
                <w:p w:rsidR="00E52875" w:rsidRPr="007346AB" w:rsidRDefault="00E52875" w:rsidP="00E52875">
                  <w:pPr>
                    <w:jc w:val="both"/>
                    <w:rPr>
                      <w:sz w:val="20"/>
                      <w:szCs w:val="20"/>
                    </w:rPr>
                  </w:pPr>
                </w:p>
              </w:tc>
              <w:tc>
                <w:tcPr>
                  <w:tcW w:w="8363" w:type="dxa"/>
                </w:tcPr>
                <w:p w:rsidR="00E52875" w:rsidRPr="007346AB" w:rsidRDefault="007346AB" w:rsidP="00E52875">
                  <w:pPr>
                    <w:jc w:val="both"/>
                    <w:rPr>
                      <w:b/>
                      <w:sz w:val="20"/>
                      <w:szCs w:val="20"/>
                    </w:rPr>
                  </w:pPr>
                  <w:r w:rsidRPr="007346AB">
                    <w:rPr>
                      <w:sz w:val="20"/>
                      <w:szCs w:val="20"/>
                    </w:rPr>
                    <w:t>EUREGNIA s.r.o., jednatelka a vedoucí Daňová poradkyně, ve společnosti zab</w:t>
                  </w:r>
                  <w:r>
                    <w:rPr>
                      <w:sz w:val="20"/>
                      <w:szCs w:val="20"/>
                    </w:rPr>
                    <w:t>ývající se daňovým poradenstvím</w:t>
                  </w:r>
                </w:p>
              </w:tc>
            </w:tr>
            <w:tr w:rsidR="00E52875" w:rsidRPr="007346AB" w:rsidTr="007346AB">
              <w:tc>
                <w:tcPr>
                  <w:tcW w:w="1388" w:type="dxa"/>
                </w:tcPr>
                <w:p w:rsidR="00E52875" w:rsidRPr="007346AB" w:rsidRDefault="007346AB" w:rsidP="00E52875">
                  <w:pPr>
                    <w:jc w:val="both"/>
                    <w:rPr>
                      <w:sz w:val="20"/>
                      <w:szCs w:val="20"/>
                    </w:rPr>
                  </w:pPr>
                  <w:r w:rsidRPr="007346AB">
                    <w:rPr>
                      <w:sz w:val="20"/>
                      <w:szCs w:val="20"/>
                    </w:rPr>
                    <w:t>1</w:t>
                  </w:r>
                  <w:r>
                    <w:rPr>
                      <w:sz w:val="20"/>
                      <w:szCs w:val="20"/>
                    </w:rPr>
                    <w:t>998 – 2004</w:t>
                  </w:r>
                </w:p>
              </w:tc>
              <w:tc>
                <w:tcPr>
                  <w:tcW w:w="8363" w:type="dxa"/>
                </w:tcPr>
                <w:p w:rsidR="00E52875" w:rsidRPr="007346AB" w:rsidRDefault="007346AB" w:rsidP="00E52875">
                  <w:pPr>
                    <w:jc w:val="both"/>
                    <w:rPr>
                      <w:b/>
                      <w:sz w:val="20"/>
                      <w:szCs w:val="20"/>
                    </w:rPr>
                  </w:pPr>
                  <w:r w:rsidRPr="007346AB">
                    <w:rPr>
                      <w:sz w:val="20"/>
                      <w:szCs w:val="20"/>
                    </w:rPr>
                    <w:t>poradenství v oblasti účetnictví, vedení účetnictví; na základě vázané živnosti; registrace u Svazu účetních</w:t>
                  </w:r>
                </w:p>
              </w:tc>
            </w:tr>
          </w:tbl>
          <w:p w:rsidR="00E52875" w:rsidRPr="0003498C" w:rsidRDefault="00E52875" w:rsidP="007346AB">
            <w:pPr>
              <w:jc w:val="both"/>
            </w:pPr>
          </w:p>
        </w:tc>
      </w:tr>
      <w:tr w:rsidR="00E52875" w:rsidRPr="0003498C" w:rsidTr="00E52875">
        <w:trPr>
          <w:trHeight w:val="250"/>
        </w:trPr>
        <w:tc>
          <w:tcPr>
            <w:tcW w:w="9859" w:type="dxa"/>
            <w:gridSpan w:val="11"/>
            <w:shd w:val="clear" w:color="auto" w:fill="F7CAAC"/>
          </w:tcPr>
          <w:p w:rsidR="00E52875" w:rsidRPr="0003498C" w:rsidRDefault="00E52875" w:rsidP="00E52875">
            <w:pPr>
              <w:jc w:val="both"/>
            </w:pPr>
            <w:r w:rsidRPr="0003498C">
              <w:rPr>
                <w:b/>
              </w:rPr>
              <w:t>Zkušenosti s vedením kvalifikačních a rigorózních prací</w:t>
            </w:r>
          </w:p>
        </w:tc>
      </w:tr>
      <w:tr w:rsidR="00E52875" w:rsidRPr="0003498C" w:rsidTr="00E52875">
        <w:trPr>
          <w:trHeight w:val="420"/>
        </w:trPr>
        <w:tc>
          <w:tcPr>
            <w:tcW w:w="9859" w:type="dxa"/>
            <w:gridSpan w:val="11"/>
          </w:tcPr>
          <w:p w:rsidR="00E52875" w:rsidRPr="0003498C" w:rsidRDefault="00E52875" w:rsidP="00E52875">
            <w:pPr>
              <w:jc w:val="both"/>
            </w:pPr>
            <w:r w:rsidRPr="0003498C">
              <w:t>Počet v</w:t>
            </w:r>
            <w:r>
              <w:t>edených bakalářských prací – 1</w:t>
            </w:r>
          </w:p>
          <w:p w:rsidR="00E52875" w:rsidRPr="0003498C" w:rsidRDefault="00E52875" w:rsidP="007346AB">
            <w:pPr>
              <w:jc w:val="both"/>
            </w:pPr>
            <w:r w:rsidRPr="0003498C">
              <w:t>Počet</w:t>
            </w:r>
            <w:r>
              <w:t xml:space="preserve"> vedených diplomových prací –</w:t>
            </w:r>
            <w:r w:rsidR="007346AB">
              <w:t xml:space="preserve"> </w:t>
            </w:r>
            <w:r>
              <w:t>2</w:t>
            </w:r>
          </w:p>
        </w:tc>
      </w:tr>
      <w:tr w:rsidR="00E52875" w:rsidRPr="0003498C" w:rsidTr="00E52875">
        <w:trPr>
          <w:cantSplit/>
        </w:trPr>
        <w:tc>
          <w:tcPr>
            <w:tcW w:w="3347" w:type="dxa"/>
            <w:gridSpan w:val="2"/>
            <w:tcBorders>
              <w:top w:val="single" w:sz="12" w:space="0" w:color="auto"/>
            </w:tcBorders>
            <w:shd w:val="clear" w:color="auto" w:fill="F7CAAC"/>
          </w:tcPr>
          <w:p w:rsidR="00E52875" w:rsidRPr="0003498C" w:rsidRDefault="00E52875" w:rsidP="00E52875">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E52875" w:rsidRPr="0003498C" w:rsidRDefault="00E52875" w:rsidP="00E52875">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E52875" w:rsidRPr="0003498C" w:rsidRDefault="00E52875" w:rsidP="00E52875">
            <w:pPr>
              <w:jc w:val="both"/>
              <w:rPr>
                <w:b/>
              </w:rPr>
            </w:pPr>
            <w:r w:rsidRPr="0003498C">
              <w:rPr>
                <w:b/>
              </w:rPr>
              <w:t>Ohlasy publikací</w:t>
            </w:r>
          </w:p>
        </w:tc>
      </w:tr>
      <w:tr w:rsidR="00E52875" w:rsidRPr="0003498C" w:rsidTr="00E52875">
        <w:trPr>
          <w:cantSplit/>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tcBorders>
              <w:left w:val="single" w:sz="12" w:space="0" w:color="auto"/>
            </w:tcBorders>
            <w:shd w:val="clear" w:color="auto" w:fill="F7CAAC"/>
          </w:tcPr>
          <w:p w:rsidR="00E52875" w:rsidRPr="0003498C" w:rsidRDefault="00E52875" w:rsidP="00E52875">
            <w:pPr>
              <w:jc w:val="both"/>
            </w:pPr>
            <w:r w:rsidRPr="0003498C">
              <w:rPr>
                <w:b/>
              </w:rPr>
              <w:t>WOS</w:t>
            </w:r>
          </w:p>
        </w:tc>
        <w:tc>
          <w:tcPr>
            <w:tcW w:w="693" w:type="dxa"/>
            <w:shd w:val="clear" w:color="auto" w:fill="F7CAAC"/>
          </w:tcPr>
          <w:p w:rsidR="00E52875" w:rsidRPr="0003498C" w:rsidRDefault="00E52875" w:rsidP="00E52875">
            <w:pPr>
              <w:jc w:val="both"/>
              <w:rPr>
                <w:sz w:val="18"/>
              </w:rPr>
            </w:pPr>
            <w:r w:rsidRPr="0003498C">
              <w:rPr>
                <w:b/>
                <w:sz w:val="18"/>
              </w:rPr>
              <w:t>Scopus</w:t>
            </w:r>
          </w:p>
        </w:tc>
        <w:tc>
          <w:tcPr>
            <w:tcW w:w="694" w:type="dxa"/>
            <w:shd w:val="clear" w:color="auto" w:fill="F7CAAC"/>
          </w:tcPr>
          <w:p w:rsidR="00E52875" w:rsidRPr="0003498C" w:rsidRDefault="00E52875" w:rsidP="00E52875">
            <w:pPr>
              <w:jc w:val="both"/>
            </w:pPr>
            <w:r w:rsidRPr="0003498C">
              <w:rPr>
                <w:b/>
                <w:sz w:val="18"/>
              </w:rPr>
              <w:t>Ostatní</w:t>
            </w:r>
          </w:p>
        </w:tc>
      </w:tr>
      <w:tr w:rsidR="00E52875" w:rsidRPr="0003498C" w:rsidTr="00E52875">
        <w:trPr>
          <w:cantSplit/>
          <w:trHeight w:val="70"/>
        </w:trPr>
        <w:tc>
          <w:tcPr>
            <w:tcW w:w="3347" w:type="dxa"/>
            <w:gridSpan w:val="2"/>
            <w:shd w:val="clear" w:color="auto" w:fill="F7CAAC"/>
          </w:tcPr>
          <w:p w:rsidR="00E52875" w:rsidRPr="0003498C" w:rsidRDefault="00E52875" w:rsidP="00E52875">
            <w:pPr>
              <w:jc w:val="both"/>
            </w:pPr>
            <w:r w:rsidRPr="0003498C">
              <w:rPr>
                <w:b/>
              </w:rPr>
              <w:t>Obor jmenovacího řízení</w:t>
            </w:r>
          </w:p>
        </w:tc>
        <w:tc>
          <w:tcPr>
            <w:tcW w:w="2245" w:type="dxa"/>
            <w:gridSpan w:val="2"/>
            <w:shd w:val="clear" w:color="auto" w:fill="F7CAAC"/>
          </w:tcPr>
          <w:p w:rsidR="00E52875" w:rsidRPr="0003498C" w:rsidRDefault="00E52875" w:rsidP="00E52875">
            <w:pPr>
              <w:jc w:val="both"/>
            </w:pPr>
            <w:r w:rsidRPr="0003498C">
              <w:rPr>
                <w:b/>
              </w:rPr>
              <w:t>Rok udělení hodnosti</w:t>
            </w:r>
          </w:p>
        </w:tc>
        <w:tc>
          <w:tcPr>
            <w:tcW w:w="2248" w:type="dxa"/>
            <w:gridSpan w:val="4"/>
            <w:tcBorders>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632" w:type="dxa"/>
            <w:vMerge w:val="restart"/>
            <w:tcBorders>
              <w:left w:val="single" w:sz="12" w:space="0" w:color="auto"/>
            </w:tcBorders>
          </w:tcPr>
          <w:p w:rsidR="00E52875" w:rsidRPr="0003498C" w:rsidRDefault="00E52875" w:rsidP="00E52875">
            <w:pPr>
              <w:jc w:val="both"/>
              <w:rPr>
                <w:b/>
              </w:rPr>
            </w:pPr>
          </w:p>
        </w:tc>
        <w:tc>
          <w:tcPr>
            <w:tcW w:w="693" w:type="dxa"/>
            <w:vMerge w:val="restart"/>
          </w:tcPr>
          <w:p w:rsidR="00E52875" w:rsidRPr="0003498C" w:rsidRDefault="00E52875" w:rsidP="00E52875">
            <w:pPr>
              <w:jc w:val="both"/>
              <w:rPr>
                <w:b/>
              </w:rPr>
            </w:pPr>
          </w:p>
        </w:tc>
        <w:tc>
          <w:tcPr>
            <w:tcW w:w="694" w:type="dxa"/>
            <w:vMerge w:val="restart"/>
          </w:tcPr>
          <w:p w:rsidR="00E52875" w:rsidRPr="0003498C" w:rsidRDefault="00E52875" w:rsidP="00E52875">
            <w:pPr>
              <w:jc w:val="both"/>
              <w:rPr>
                <w:b/>
              </w:rPr>
            </w:pPr>
          </w:p>
        </w:tc>
      </w:tr>
      <w:tr w:rsidR="00E52875" w:rsidRPr="0003498C" w:rsidTr="00E52875">
        <w:trPr>
          <w:trHeight w:val="205"/>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vMerge/>
            <w:tcBorders>
              <w:left w:val="single" w:sz="12" w:space="0" w:color="auto"/>
            </w:tcBorders>
            <w:vAlign w:val="center"/>
          </w:tcPr>
          <w:p w:rsidR="00E52875" w:rsidRPr="0003498C" w:rsidRDefault="00E52875" w:rsidP="00E52875">
            <w:pPr>
              <w:rPr>
                <w:b/>
              </w:rPr>
            </w:pPr>
          </w:p>
        </w:tc>
        <w:tc>
          <w:tcPr>
            <w:tcW w:w="693" w:type="dxa"/>
            <w:vMerge/>
            <w:vAlign w:val="center"/>
          </w:tcPr>
          <w:p w:rsidR="00E52875" w:rsidRPr="0003498C" w:rsidRDefault="00E52875" w:rsidP="00E52875">
            <w:pPr>
              <w:rPr>
                <w:b/>
              </w:rPr>
            </w:pPr>
          </w:p>
        </w:tc>
        <w:tc>
          <w:tcPr>
            <w:tcW w:w="694" w:type="dxa"/>
            <w:vMerge/>
            <w:vAlign w:val="center"/>
          </w:tcPr>
          <w:p w:rsidR="00E52875" w:rsidRPr="0003498C" w:rsidRDefault="00E52875" w:rsidP="00E52875">
            <w:pPr>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52875" w:rsidRPr="0003498C" w:rsidTr="007346AB">
        <w:trPr>
          <w:trHeight w:val="1638"/>
        </w:trPr>
        <w:tc>
          <w:tcPr>
            <w:tcW w:w="9859" w:type="dxa"/>
            <w:gridSpan w:val="11"/>
          </w:tcPr>
          <w:p w:rsidR="007346AB" w:rsidRPr="007346AB" w:rsidDel="00FE2CF3" w:rsidRDefault="007346AB" w:rsidP="00E52875">
            <w:pPr>
              <w:jc w:val="both"/>
              <w:rPr>
                <w:del w:id="2773" w:author="Neubauerová Bronislava" w:date="2019-08-29T10:00:00Z"/>
                <w:i/>
              </w:rPr>
            </w:pPr>
            <w:del w:id="2774" w:author="Neubauerová Bronislava" w:date="2019-08-29T10:00:00Z">
              <w:r w:rsidRPr="007346AB" w:rsidDel="00FE2CF3">
                <w:rPr>
                  <w:i/>
                </w:rPr>
                <w:delText>Profesní činnosti</w:delText>
              </w:r>
            </w:del>
          </w:p>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7346AB" w:rsidRPr="007346AB" w:rsidDel="00FE2CF3" w:rsidTr="00995C34">
              <w:trPr>
                <w:del w:id="2775" w:author="Neubauerová Bronislava" w:date="2019-08-29T10:00:00Z"/>
              </w:trPr>
              <w:tc>
                <w:tcPr>
                  <w:tcW w:w="1388" w:type="dxa"/>
                </w:tcPr>
                <w:p w:rsidR="007346AB" w:rsidRPr="007346AB" w:rsidDel="00FE2CF3" w:rsidRDefault="007346AB" w:rsidP="007346AB">
                  <w:pPr>
                    <w:jc w:val="both"/>
                    <w:rPr>
                      <w:del w:id="2776" w:author="Neubauerová Bronislava" w:date="2019-08-29T10:00:00Z"/>
                      <w:sz w:val="20"/>
                      <w:szCs w:val="20"/>
                    </w:rPr>
                  </w:pPr>
                  <w:del w:id="2777" w:author="Neubauerová Bronislava" w:date="2019-08-29T10:00:00Z">
                    <w:r w:rsidRPr="007346AB" w:rsidDel="00FE2CF3">
                      <w:rPr>
                        <w:sz w:val="20"/>
                      </w:rPr>
                      <w:delText>1999</w:delText>
                    </w:r>
                    <w:r w:rsidDel="00FE2CF3">
                      <w:rPr>
                        <w:sz w:val="20"/>
                      </w:rPr>
                      <w:delText xml:space="preserve"> </w:delText>
                    </w:r>
                    <w:r w:rsidRPr="007346AB" w:rsidDel="00FE2CF3">
                      <w:rPr>
                        <w:sz w:val="20"/>
                      </w:rPr>
                      <w:delText>-</w:delText>
                    </w:r>
                    <w:r w:rsidDel="00FE2CF3">
                      <w:rPr>
                        <w:sz w:val="20"/>
                      </w:rPr>
                      <w:delText xml:space="preserve"> </w:delText>
                    </w:r>
                    <w:r w:rsidRPr="007346AB" w:rsidDel="00FE2CF3">
                      <w:rPr>
                        <w:sz w:val="20"/>
                      </w:rPr>
                      <w:delText>dosud</w:delText>
                    </w:r>
                  </w:del>
                </w:p>
              </w:tc>
              <w:tc>
                <w:tcPr>
                  <w:tcW w:w="8363" w:type="dxa"/>
                </w:tcPr>
                <w:p w:rsidR="007346AB" w:rsidRPr="007346AB" w:rsidDel="00FE2CF3" w:rsidRDefault="007346AB" w:rsidP="007346AB">
                  <w:pPr>
                    <w:jc w:val="both"/>
                    <w:rPr>
                      <w:del w:id="2778" w:author="Neubauerová Bronislava" w:date="2019-08-29T10:00:00Z"/>
                      <w:b/>
                      <w:sz w:val="20"/>
                      <w:szCs w:val="20"/>
                    </w:rPr>
                  </w:pPr>
                  <w:del w:id="2779" w:author="Neubauerová Bronislava" w:date="2019-08-29T10:00:00Z">
                    <w:r w:rsidRPr="007346AB" w:rsidDel="00FE2CF3">
                      <w:rPr>
                        <w:sz w:val="20"/>
                      </w:rPr>
                      <w:delText>Vedení daňových kontrol, šetření a sporů s Finančním úřadem</w:delText>
                    </w:r>
                  </w:del>
                </w:p>
              </w:tc>
            </w:tr>
            <w:tr w:rsidR="007346AB" w:rsidRPr="007346AB" w:rsidDel="00FE2CF3" w:rsidTr="00995C34">
              <w:trPr>
                <w:del w:id="2780" w:author="Neubauerová Bronislava" w:date="2019-08-29T10:00:00Z"/>
              </w:trPr>
              <w:tc>
                <w:tcPr>
                  <w:tcW w:w="1388" w:type="dxa"/>
                </w:tcPr>
                <w:p w:rsidR="007346AB" w:rsidRPr="007346AB" w:rsidDel="00FE2CF3" w:rsidRDefault="007346AB" w:rsidP="007346AB">
                  <w:pPr>
                    <w:jc w:val="both"/>
                    <w:rPr>
                      <w:del w:id="2781" w:author="Neubauerová Bronislava" w:date="2019-08-29T10:00:00Z"/>
                      <w:sz w:val="20"/>
                      <w:szCs w:val="20"/>
                    </w:rPr>
                  </w:pPr>
                  <w:del w:id="2782" w:author="Neubauerová Bronislava" w:date="2019-08-29T10:00:00Z">
                    <w:r w:rsidRPr="007346AB" w:rsidDel="00FE2CF3">
                      <w:rPr>
                        <w:sz w:val="20"/>
                      </w:rPr>
                      <w:delText>2008</w:delText>
                    </w:r>
                    <w:r w:rsidDel="00FE2CF3">
                      <w:rPr>
                        <w:sz w:val="20"/>
                      </w:rPr>
                      <w:delText xml:space="preserve"> </w:delText>
                    </w:r>
                    <w:r w:rsidRPr="007346AB" w:rsidDel="00FE2CF3">
                      <w:rPr>
                        <w:sz w:val="20"/>
                      </w:rPr>
                      <w:delText>-</w:delText>
                    </w:r>
                    <w:r w:rsidDel="00FE2CF3">
                      <w:rPr>
                        <w:sz w:val="20"/>
                      </w:rPr>
                      <w:delText xml:space="preserve"> </w:delText>
                    </w:r>
                    <w:r w:rsidRPr="007346AB" w:rsidDel="00FE2CF3">
                      <w:rPr>
                        <w:sz w:val="20"/>
                      </w:rPr>
                      <w:delText>2013</w:delText>
                    </w:r>
                  </w:del>
                </w:p>
              </w:tc>
              <w:tc>
                <w:tcPr>
                  <w:tcW w:w="8363" w:type="dxa"/>
                </w:tcPr>
                <w:p w:rsidR="007346AB" w:rsidRPr="007346AB" w:rsidDel="00FE2CF3" w:rsidRDefault="007346AB" w:rsidP="007346AB">
                  <w:pPr>
                    <w:jc w:val="both"/>
                    <w:rPr>
                      <w:del w:id="2783" w:author="Neubauerová Bronislava" w:date="2019-08-29T10:00:00Z"/>
                      <w:b/>
                      <w:sz w:val="20"/>
                      <w:szCs w:val="20"/>
                    </w:rPr>
                  </w:pPr>
                  <w:del w:id="2784" w:author="Neubauerová Bronislava" w:date="2019-08-29T10:00:00Z">
                    <w:r w:rsidRPr="007346AB" w:rsidDel="00FE2CF3">
                      <w:rPr>
                        <w:sz w:val="20"/>
                      </w:rPr>
                      <w:delText>Implementace Informačních systémů, např. IS Helios Orange</w:delText>
                    </w:r>
                  </w:del>
                </w:p>
              </w:tc>
            </w:tr>
            <w:tr w:rsidR="007346AB" w:rsidRPr="007346AB" w:rsidDel="00FE2CF3" w:rsidTr="00995C34">
              <w:trPr>
                <w:del w:id="2785" w:author="Neubauerová Bronislava" w:date="2019-08-29T10:00:00Z"/>
              </w:trPr>
              <w:tc>
                <w:tcPr>
                  <w:tcW w:w="1388" w:type="dxa"/>
                </w:tcPr>
                <w:p w:rsidR="007346AB" w:rsidRPr="007346AB" w:rsidDel="00FE2CF3" w:rsidRDefault="007346AB" w:rsidP="007346AB">
                  <w:pPr>
                    <w:jc w:val="both"/>
                    <w:rPr>
                      <w:del w:id="2786" w:author="Neubauerová Bronislava" w:date="2019-08-29T10:00:00Z"/>
                      <w:sz w:val="20"/>
                      <w:szCs w:val="20"/>
                    </w:rPr>
                  </w:pPr>
                  <w:del w:id="2787" w:author="Neubauerová Bronislava" w:date="2019-08-29T10:00:00Z">
                    <w:r w:rsidRPr="007346AB" w:rsidDel="00FE2CF3">
                      <w:rPr>
                        <w:sz w:val="20"/>
                      </w:rPr>
                      <w:delText>2004</w:delText>
                    </w:r>
                    <w:r w:rsidDel="00FE2CF3">
                      <w:rPr>
                        <w:sz w:val="20"/>
                      </w:rPr>
                      <w:delText xml:space="preserve"> </w:delText>
                    </w:r>
                    <w:r w:rsidRPr="007346AB" w:rsidDel="00FE2CF3">
                      <w:rPr>
                        <w:sz w:val="20"/>
                      </w:rPr>
                      <w:delText>-</w:delText>
                    </w:r>
                    <w:r w:rsidDel="00FE2CF3">
                      <w:rPr>
                        <w:sz w:val="20"/>
                      </w:rPr>
                      <w:delText xml:space="preserve"> </w:delText>
                    </w:r>
                    <w:r w:rsidRPr="007346AB" w:rsidDel="00FE2CF3">
                      <w:rPr>
                        <w:sz w:val="20"/>
                      </w:rPr>
                      <w:delText>dosud</w:delText>
                    </w:r>
                  </w:del>
                </w:p>
              </w:tc>
              <w:tc>
                <w:tcPr>
                  <w:tcW w:w="8363" w:type="dxa"/>
                </w:tcPr>
                <w:p w:rsidR="007346AB" w:rsidRPr="007346AB" w:rsidDel="00FE2CF3" w:rsidRDefault="007346AB" w:rsidP="007346AB">
                  <w:pPr>
                    <w:jc w:val="both"/>
                    <w:rPr>
                      <w:del w:id="2788" w:author="Neubauerová Bronislava" w:date="2019-08-29T10:00:00Z"/>
                      <w:b/>
                      <w:sz w:val="20"/>
                      <w:szCs w:val="20"/>
                    </w:rPr>
                  </w:pPr>
                  <w:del w:id="2789" w:author="Neubauerová Bronislava" w:date="2019-08-29T10:00:00Z">
                    <w:r w:rsidRPr="007346AB" w:rsidDel="00FE2CF3">
                      <w:rPr>
                        <w:sz w:val="20"/>
                      </w:rPr>
                      <w:delText>Vedení a reorganizace účetních a daňových oddělení různých firem</w:delText>
                    </w:r>
                  </w:del>
                </w:p>
              </w:tc>
            </w:tr>
            <w:tr w:rsidR="007346AB" w:rsidRPr="007346AB" w:rsidDel="00FE2CF3" w:rsidTr="00995C34">
              <w:trPr>
                <w:del w:id="2790" w:author="Neubauerová Bronislava" w:date="2019-08-29T10:00:00Z"/>
              </w:trPr>
              <w:tc>
                <w:tcPr>
                  <w:tcW w:w="1388" w:type="dxa"/>
                </w:tcPr>
                <w:p w:rsidR="007346AB" w:rsidRPr="007346AB" w:rsidDel="00FE2CF3" w:rsidRDefault="007346AB" w:rsidP="007346AB">
                  <w:pPr>
                    <w:jc w:val="both"/>
                    <w:rPr>
                      <w:del w:id="2791" w:author="Neubauerová Bronislava" w:date="2019-08-29T10:00:00Z"/>
                      <w:sz w:val="20"/>
                      <w:szCs w:val="20"/>
                    </w:rPr>
                  </w:pPr>
                  <w:del w:id="2792" w:author="Neubauerová Bronislava" w:date="2019-08-29T10:00:00Z">
                    <w:r w:rsidRPr="007346AB" w:rsidDel="00FE2CF3">
                      <w:rPr>
                        <w:sz w:val="20"/>
                      </w:rPr>
                      <w:delText>2004</w:delText>
                    </w:r>
                    <w:r w:rsidDel="00FE2CF3">
                      <w:rPr>
                        <w:sz w:val="20"/>
                      </w:rPr>
                      <w:delText xml:space="preserve"> </w:delText>
                    </w:r>
                    <w:r w:rsidRPr="007346AB" w:rsidDel="00FE2CF3">
                      <w:rPr>
                        <w:sz w:val="20"/>
                      </w:rPr>
                      <w:delText>-</w:delText>
                    </w:r>
                    <w:r w:rsidDel="00FE2CF3">
                      <w:rPr>
                        <w:sz w:val="20"/>
                      </w:rPr>
                      <w:delText xml:space="preserve"> </w:delText>
                    </w:r>
                    <w:r w:rsidRPr="007346AB" w:rsidDel="00FE2CF3">
                      <w:rPr>
                        <w:sz w:val="20"/>
                      </w:rPr>
                      <w:delText>dosud</w:delText>
                    </w:r>
                  </w:del>
                </w:p>
              </w:tc>
              <w:tc>
                <w:tcPr>
                  <w:tcW w:w="8363" w:type="dxa"/>
                </w:tcPr>
                <w:p w:rsidR="007346AB" w:rsidRPr="007346AB" w:rsidDel="00FE2CF3" w:rsidRDefault="007346AB" w:rsidP="007346AB">
                  <w:pPr>
                    <w:jc w:val="both"/>
                    <w:rPr>
                      <w:del w:id="2793" w:author="Neubauerová Bronislava" w:date="2019-08-29T10:00:00Z"/>
                      <w:b/>
                      <w:sz w:val="20"/>
                      <w:szCs w:val="20"/>
                    </w:rPr>
                  </w:pPr>
                  <w:del w:id="2794" w:author="Neubauerová Bronislava" w:date="2019-08-29T10:00:00Z">
                    <w:r w:rsidRPr="007346AB" w:rsidDel="00FE2CF3">
                      <w:rPr>
                        <w:sz w:val="20"/>
                      </w:rPr>
                      <w:delText>Komora daňových poradců, registrovaná daňová poradkyně, ev.č. 3967</w:delText>
                    </w:r>
                  </w:del>
                </w:p>
              </w:tc>
            </w:tr>
            <w:tr w:rsidR="007346AB" w:rsidRPr="007346AB" w:rsidDel="00FE2CF3" w:rsidTr="00995C34">
              <w:trPr>
                <w:del w:id="2795" w:author="Neubauerová Bronislava" w:date="2019-08-29T10:00:00Z"/>
              </w:trPr>
              <w:tc>
                <w:tcPr>
                  <w:tcW w:w="1388" w:type="dxa"/>
                </w:tcPr>
                <w:p w:rsidR="007346AB" w:rsidRPr="007346AB" w:rsidDel="00FE2CF3" w:rsidRDefault="007346AB" w:rsidP="007346AB">
                  <w:pPr>
                    <w:jc w:val="both"/>
                    <w:rPr>
                      <w:del w:id="2796" w:author="Neubauerová Bronislava" w:date="2019-08-29T10:00:00Z"/>
                      <w:sz w:val="20"/>
                      <w:szCs w:val="20"/>
                    </w:rPr>
                  </w:pPr>
                  <w:del w:id="2797" w:author="Neubauerová Bronislava" w:date="2019-08-29T10:00:00Z">
                    <w:r w:rsidRPr="007346AB" w:rsidDel="00FE2CF3">
                      <w:rPr>
                        <w:sz w:val="20"/>
                      </w:rPr>
                      <w:delText>1999</w:delText>
                    </w:r>
                    <w:r w:rsidDel="00FE2CF3">
                      <w:rPr>
                        <w:sz w:val="20"/>
                      </w:rPr>
                      <w:delText xml:space="preserve"> </w:delText>
                    </w:r>
                    <w:r w:rsidRPr="007346AB" w:rsidDel="00FE2CF3">
                      <w:rPr>
                        <w:sz w:val="20"/>
                      </w:rPr>
                      <w:delText>-</w:delText>
                    </w:r>
                    <w:r w:rsidDel="00FE2CF3">
                      <w:rPr>
                        <w:sz w:val="20"/>
                      </w:rPr>
                      <w:delText xml:space="preserve"> </w:delText>
                    </w:r>
                    <w:r w:rsidRPr="007346AB" w:rsidDel="00FE2CF3">
                      <w:rPr>
                        <w:sz w:val="20"/>
                      </w:rPr>
                      <w:delText>dosud</w:delText>
                    </w:r>
                  </w:del>
                </w:p>
              </w:tc>
              <w:tc>
                <w:tcPr>
                  <w:tcW w:w="8363" w:type="dxa"/>
                </w:tcPr>
                <w:p w:rsidR="007346AB" w:rsidRPr="007346AB" w:rsidDel="00FE2CF3" w:rsidRDefault="007346AB" w:rsidP="007346AB">
                  <w:pPr>
                    <w:jc w:val="both"/>
                    <w:rPr>
                      <w:del w:id="2798" w:author="Neubauerová Bronislava" w:date="2019-08-29T10:00:00Z"/>
                      <w:b/>
                      <w:sz w:val="20"/>
                      <w:szCs w:val="20"/>
                    </w:rPr>
                  </w:pPr>
                  <w:del w:id="2799" w:author="Neubauerová Bronislava" w:date="2019-08-29T10:00:00Z">
                    <w:r w:rsidRPr="007346AB" w:rsidDel="00FE2CF3">
                      <w:rPr>
                        <w:sz w:val="20"/>
                      </w:rPr>
                      <w:delText>Svaz účetních, registrovaný člen</w:delText>
                    </w:r>
                  </w:del>
                </w:p>
              </w:tc>
            </w:tr>
          </w:tbl>
          <w:p w:rsidR="00E52875" w:rsidRPr="00124666" w:rsidRDefault="00FE2CF3" w:rsidP="007346AB">
            <w:pPr>
              <w:jc w:val="both"/>
            </w:pPr>
            <w:ins w:id="2800" w:author="Neubauerová Bronislava" w:date="2019-08-29T10:01:00Z">
              <w:r w:rsidRPr="00FE2CF3">
                <w:t>Ve své profesní praxi působí při Hospodářské komoře v expertním týmu pro daně, je registrovanou daňovou poradkyní a zabývá se poradenstvím v oblasti  účetnictví a daní. Je členkou Svazu účetních a Komory daňových poradců.</w:t>
              </w:r>
            </w:ins>
          </w:p>
        </w:tc>
      </w:tr>
      <w:tr w:rsidR="00E52875" w:rsidRPr="0003498C" w:rsidTr="00E52875">
        <w:trPr>
          <w:trHeight w:val="218"/>
        </w:trPr>
        <w:tc>
          <w:tcPr>
            <w:tcW w:w="9859" w:type="dxa"/>
            <w:gridSpan w:val="11"/>
            <w:shd w:val="clear" w:color="auto" w:fill="F7CAAC"/>
          </w:tcPr>
          <w:p w:rsidR="00E52875" w:rsidRPr="0003498C" w:rsidRDefault="00E52875" w:rsidP="00E52875">
            <w:pPr>
              <w:rPr>
                <w:b/>
              </w:rPr>
            </w:pPr>
            <w:r w:rsidRPr="0003498C">
              <w:rPr>
                <w:b/>
              </w:rPr>
              <w:t>Působení v</w:t>
            </w:r>
            <w:r>
              <w:rPr>
                <w:b/>
              </w:rPr>
              <w:t> </w:t>
            </w:r>
            <w:r w:rsidRPr="0003498C">
              <w:rPr>
                <w:b/>
              </w:rPr>
              <w:t>zahraničí</w:t>
            </w:r>
            <w:r>
              <w:rPr>
                <w:b/>
              </w:rPr>
              <w:t>: vystoupení na řadě mezinárodních konferencí a symposií</w:t>
            </w:r>
          </w:p>
        </w:tc>
      </w:tr>
      <w:tr w:rsidR="00E52875" w:rsidRPr="0003498C" w:rsidTr="00E52875">
        <w:trPr>
          <w:trHeight w:val="186"/>
        </w:trPr>
        <w:tc>
          <w:tcPr>
            <w:tcW w:w="9859" w:type="dxa"/>
            <w:gridSpan w:val="11"/>
          </w:tcPr>
          <w:p w:rsidR="00E52875" w:rsidRPr="001064E3" w:rsidRDefault="00E52875" w:rsidP="00E52875"/>
        </w:tc>
      </w:tr>
      <w:tr w:rsidR="00E52875" w:rsidRPr="0003498C" w:rsidTr="00E52875">
        <w:trPr>
          <w:cantSplit/>
          <w:trHeight w:val="219"/>
        </w:trPr>
        <w:tc>
          <w:tcPr>
            <w:tcW w:w="2518" w:type="dxa"/>
            <w:shd w:val="clear" w:color="auto" w:fill="F7CAAC"/>
          </w:tcPr>
          <w:p w:rsidR="00E52875" w:rsidRPr="0003498C" w:rsidRDefault="00E52875" w:rsidP="00E52875">
            <w:pPr>
              <w:jc w:val="both"/>
              <w:rPr>
                <w:b/>
              </w:rPr>
            </w:pPr>
            <w:r w:rsidRPr="0003498C">
              <w:rPr>
                <w:b/>
              </w:rPr>
              <w:t xml:space="preserve">Podpis </w:t>
            </w:r>
          </w:p>
        </w:tc>
        <w:tc>
          <w:tcPr>
            <w:tcW w:w="4536" w:type="dxa"/>
            <w:gridSpan w:val="5"/>
          </w:tcPr>
          <w:p w:rsidR="00E52875" w:rsidRPr="0003498C" w:rsidRDefault="00E52875" w:rsidP="00E52875">
            <w:pPr>
              <w:jc w:val="both"/>
            </w:pPr>
          </w:p>
        </w:tc>
        <w:tc>
          <w:tcPr>
            <w:tcW w:w="786" w:type="dxa"/>
            <w:gridSpan w:val="2"/>
            <w:shd w:val="clear" w:color="auto" w:fill="F7CAAC"/>
          </w:tcPr>
          <w:p w:rsidR="00E52875" w:rsidRPr="0003498C" w:rsidRDefault="00E52875" w:rsidP="00E52875">
            <w:pPr>
              <w:jc w:val="both"/>
            </w:pPr>
            <w:r w:rsidRPr="0003498C">
              <w:rPr>
                <w:b/>
              </w:rPr>
              <w:t>datum</w:t>
            </w:r>
          </w:p>
        </w:tc>
        <w:tc>
          <w:tcPr>
            <w:tcW w:w="2019" w:type="dxa"/>
            <w:gridSpan w:val="3"/>
          </w:tcPr>
          <w:p w:rsidR="00E52875" w:rsidRPr="0003498C" w:rsidRDefault="00E52875" w:rsidP="00E52875">
            <w:pPr>
              <w:jc w:val="both"/>
            </w:pPr>
          </w:p>
        </w:tc>
      </w:tr>
    </w:tbl>
    <w:p w:rsidR="00CA6953" w:rsidRDefault="00CA6953" w:rsidP="00694BA8">
      <w:pPr>
        <w:spacing w:after="160" w:line="259" w:lineRule="auto"/>
      </w:pPr>
    </w:p>
    <w:p w:rsidR="00CA6953" w:rsidRDefault="00CA6953">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A6953" w:rsidTr="008852CC">
        <w:tc>
          <w:tcPr>
            <w:tcW w:w="9860" w:type="dxa"/>
            <w:gridSpan w:val="11"/>
            <w:tcBorders>
              <w:bottom w:val="double" w:sz="4" w:space="0" w:color="auto"/>
            </w:tcBorders>
            <w:shd w:val="clear" w:color="auto" w:fill="BDD6EE"/>
          </w:tcPr>
          <w:p w:rsidR="00CA6953" w:rsidRDefault="00CA6953" w:rsidP="008852CC">
            <w:pPr>
              <w:jc w:val="both"/>
              <w:rPr>
                <w:b/>
                <w:sz w:val="28"/>
              </w:rPr>
            </w:pPr>
            <w:r>
              <w:lastRenderedPageBreak/>
              <w:br w:type="page"/>
            </w:r>
            <w:r>
              <w:br w:type="page"/>
            </w:r>
            <w:r>
              <w:rPr>
                <w:b/>
                <w:sz w:val="28"/>
              </w:rPr>
              <w:t>C-I – Personální zabezpečení</w:t>
            </w:r>
          </w:p>
        </w:tc>
      </w:tr>
      <w:tr w:rsidR="00CA6953" w:rsidTr="008852CC">
        <w:tc>
          <w:tcPr>
            <w:tcW w:w="2517" w:type="dxa"/>
            <w:tcBorders>
              <w:top w:val="double" w:sz="4" w:space="0" w:color="auto"/>
            </w:tcBorders>
            <w:shd w:val="clear" w:color="auto" w:fill="F7CAAC"/>
          </w:tcPr>
          <w:p w:rsidR="00CA6953" w:rsidRDefault="00CA6953" w:rsidP="008852CC">
            <w:pPr>
              <w:jc w:val="both"/>
              <w:rPr>
                <w:b/>
              </w:rPr>
            </w:pPr>
            <w:r>
              <w:rPr>
                <w:b/>
              </w:rPr>
              <w:t>Vysoká škola</w:t>
            </w:r>
          </w:p>
        </w:tc>
        <w:tc>
          <w:tcPr>
            <w:tcW w:w="7343" w:type="dxa"/>
            <w:gridSpan w:val="10"/>
          </w:tcPr>
          <w:p w:rsidR="00CA6953" w:rsidRDefault="00CA6953" w:rsidP="008852CC">
            <w:pPr>
              <w:jc w:val="both"/>
            </w:pPr>
            <w:r>
              <w:t>Univerzita Tomáše Bati ve Zlíně</w:t>
            </w:r>
          </w:p>
        </w:tc>
      </w:tr>
      <w:tr w:rsidR="00CA6953" w:rsidTr="008852CC">
        <w:tc>
          <w:tcPr>
            <w:tcW w:w="2517" w:type="dxa"/>
            <w:shd w:val="clear" w:color="auto" w:fill="F7CAAC"/>
          </w:tcPr>
          <w:p w:rsidR="00CA6953" w:rsidRDefault="00CA6953" w:rsidP="008852CC">
            <w:pPr>
              <w:jc w:val="both"/>
              <w:rPr>
                <w:b/>
              </w:rPr>
            </w:pPr>
            <w:r>
              <w:rPr>
                <w:b/>
              </w:rPr>
              <w:t>Součást vysoké školy</w:t>
            </w:r>
          </w:p>
        </w:tc>
        <w:tc>
          <w:tcPr>
            <w:tcW w:w="7343" w:type="dxa"/>
            <w:gridSpan w:val="10"/>
          </w:tcPr>
          <w:p w:rsidR="00CA6953" w:rsidRDefault="00CA6953" w:rsidP="008852CC">
            <w:pPr>
              <w:jc w:val="both"/>
            </w:pPr>
            <w:r>
              <w:t>Fakulta managementu a ekonomiky</w:t>
            </w:r>
          </w:p>
        </w:tc>
      </w:tr>
      <w:tr w:rsidR="00CA6953" w:rsidTr="008852CC">
        <w:tc>
          <w:tcPr>
            <w:tcW w:w="2517" w:type="dxa"/>
            <w:shd w:val="clear" w:color="auto" w:fill="F7CAAC"/>
          </w:tcPr>
          <w:p w:rsidR="00CA6953" w:rsidRDefault="00CA6953" w:rsidP="008852CC">
            <w:pPr>
              <w:jc w:val="both"/>
              <w:rPr>
                <w:b/>
              </w:rPr>
            </w:pPr>
            <w:r>
              <w:rPr>
                <w:b/>
              </w:rPr>
              <w:t>Název studijního programu</w:t>
            </w:r>
          </w:p>
        </w:tc>
        <w:tc>
          <w:tcPr>
            <w:tcW w:w="7343" w:type="dxa"/>
            <w:gridSpan w:val="10"/>
          </w:tcPr>
          <w:p w:rsidR="00CA6953" w:rsidRDefault="00CA6953" w:rsidP="008852CC">
            <w:pPr>
              <w:jc w:val="both"/>
            </w:pPr>
            <w:r>
              <w:t>Účetnictví a daně</w:t>
            </w:r>
          </w:p>
        </w:tc>
      </w:tr>
      <w:tr w:rsidR="00CA6953" w:rsidTr="008852CC">
        <w:tc>
          <w:tcPr>
            <w:tcW w:w="2517" w:type="dxa"/>
            <w:shd w:val="clear" w:color="auto" w:fill="F7CAAC"/>
          </w:tcPr>
          <w:p w:rsidR="00CA6953" w:rsidRDefault="00CA6953" w:rsidP="008852CC">
            <w:pPr>
              <w:jc w:val="both"/>
              <w:rPr>
                <w:b/>
              </w:rPr>
            </w:pPr>
            <w:r>
              <w:rPr>
                <w:b/>
              </w:rPr>
              <w:t>Jméno a příjmení</w:t>
            </w:r>
          </w:p>
        </w:tc>
        <w:tc>
          <w:tcPr>
            <w:tcW w:w="4536" w:type="dxa"/>
            <w:gridSpan w:val="5"/>
          </w:tcPr>
          <w:p w:rsidR="00CA6953" w:rsidRPr="00AA21F2" w:rsidRDefault="00CA6953" w:rsidP="008852CC">
            <w:pPr>
              <w:jc w:val="both"/>
            </w:pPr>
            <w:r>
              <w:t>Xiaofang CHEN</w:t>
            </w:r>
          </w:p>
        </w:tc>
        <w:tc>
          <w:tcPr>
            <w:tcW w:w="711" w:type="dxa"/>
            <w:shd w:val="clear" w:color="auto" w:fill="F7CAAC"/>
          </w:tcPr>
          <w:p w:rsidR="00CA6953" w:rsidRDefault="00CA6953" w:rsidP="008852CC">
            <w:pPr>
              <w:jc w:val="both"/>
              <w:rPr>
                <w:b/>
              </w:rPr>
            </w:pPr>
            <w:r>
              <w:rPr>
                <w:b/>
              </w:rPr>
              <w:t>Tituly</w:t>
            </w:r>
          </w:p>
        </w:tc>
        <w:tc>
          <w:tcPr>
            <w:tcW w:w="2096" w:type="dxa"/>
            <w:gridSpan w:val="4"/>
          </w:tcPr>
          <w:p w:rsidR="00CA6953" w:rsidRDefault="00CA6953" w:rsidP="008852CC">
            <w:pPr>
              <w:jc w:val="both"/>
            </w:pPr>
            <w:r>
              <w:t>M.A.</w:t>
            </w:r>
          </w:p>
        </w:tc>
      </w:tr>
      <w:tr w:rsidR="00CA6953" w:rsidTr="008852CC">
        <w:trPr>
          <w:trHeight w:val="400"/>
        </w:trPr>
        <w:tc>
          <w:tcPr>
            <w:tcW w:w="2517" w:type="dxa"/>
            <w:shd w:val="clear" w:color="auto" w:fill="F7CAAC"/>
          </w:tcPr>
          <w:p w:rsidR="00CA6953" w:rsidRDefault="00CA6953" w:rsidP="008852CC">
            <w:pPr>
              <w:jc w:val="both"/>
              <w:rPr>
                <w:b/>
              </w:rPr>
            </w:pPr>
            <w:r>
              <w:rPr>
                <w:b/>
              </w:rPr>
              <w:t>Rok narození</w:t>
            </w:r>
          </w:p>
        </w:tc>
        <w:tc>
          <w:tcPr>
            <w:tcW w:w="829" w:type="dxa"/>
          </w:tcPr>
          <w:p w:rsidR="00CA6953" w:rsidRPr="007171CA" w:rsidRDefault="00CA6953" w:rsidP="008852CC">
            <w:pPr>
              <w:jc w:val="both"/>
              <w:rPr>
                <w:rFonts w:eastAsiaTheme="minorEastAsia"/>
                <w:lang w:eastAsia="zh-CN"/>
              </w:rPr>
            </w:pPr>
            <w:r>
              <w:rPr>
                <w:rFonts w:eastAsiaTheme="minorEastAsia" w:hint="eastAsia"/>
                <w:lang w:eastAsia="zh-CN"/>
              </w:rPr>
              <w:t>1990</w:t>
            </w:r>
          </w:p>
        </w:tc>
        <w:tc>
          <w:tcPr>
            <w:tcW w:w="1721" w:type="dxa"/>
            <w:shd w:val="clear" w:color="auto" w:fill="F7CAAC"/>
          </w:tcPr>
          <w:p w:rsidR="00CA6953" w:rsidRDefault="00CA6953" w:rsidP="008852CC">
            <w:pPr>
              <w:jc w:val="both"/>
              <w:rPr>
                <w:b/>
              </w:rPr>
            </w:pPr>
            <w:r>
              <w:rPr>
                <w:b/>
              </w:rPr>
              <w:t>typ vztahu k VŠ</w:t>
            </w:r>
          </w:p>
        </w:tc>
        <w:tc>
          <w:tcPr>
            <w:tcW w:w="992" w:type="dxa"/>
            <w:gridSpan w:val="2"/>
          </w:tcPr>
          <w:p w:rsidR="00CA6953" w:rsidRDefault="00CA6953" w:rsidP="008852CC">
            <w:pPr>
              <w:jc w:val="both"/>
            </w:pPr>
            <w:r>
              <w:t>pp</w:t>
            </w: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r>
              <w:t>12</w:t>
            </w: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0C53B9" w:rsidP="008852CC">
            <w:pPr>
              <w:jc w:val="both"/>
            </w:pPr>
            <w:r>
              <w:t>12/2019</w:t>
            </w:r>
          </w:p>
        </w:tc>
      </w:tr>
      <w:tr w:rsidR="00CA6953" w:rsidTr="008852CC">
        <w:tc>
          <w:tcPr>
            <w:tcW w:w="5067" w:type="dxa"/>
            <w:gridSpan w:val="3"/>
            <w:shd w:val="clear" w:color="auto" w:fill="F7CAAC"/>
          </w:tcPr>
          <w:p w:rsidR="00CA6953" w:rsidRDefault="00CA6953" w:rsidP="008852CC">
            <w:pPr>
              <w:jc w:val="both"/>
              <w:rPr>
                <w:b/>
              </w:rPr>
            </w:pPr>
            <w:r>
              <w:rPr>
                <w:b/>
              </w:rPr>
              <w:t>Typ vztahu na součásti VŠ, která uskutečňuje st. program</w:t>
            </w:r>
          </w:p>
        </w:tc>
        <w:tc>
          <w:tcPr>
            <w:tcW w:w="992" w:type="dxa"/>
            <w:gridSpan w:val="2"/>
          </w:tcPr>
          <w:p w:rsidR="00CA6953" w:rsidRDefault="00CA6953" w:rsidP="008852CC">
            <w:pPr>
              <w:jc w:val="both"/>
            </w:pP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CA6953" w:rsidP="008852CC">
            <w:pPr>
              <w:jc w:val="both"/>
            </w:pPr>
          </w:p>
        </w:tc>
      </w:tr>
      <w:tr w:rsidR="00CA6953" w:rsidTr="008852CC">
        <w:tc>
          <w:tcPr>
            <w:tcW w:w="6059" w:type="dxa"/>
            <w:gridSpan w:val="5"/>
            <w:shd w:val="clear" w:color="auto" w:fill="F7CAAC"/>
          </w:tcPr>
          <w:p w:rsidR="00CA6953" w:rsidRDefault="00CA6953" w:rsidP="008852CC">
            <w:pPr>
              <w:jc w:val="both"/>
            </w:pPr>
            <w:r>
              <w:rPr>
                <w:b/>
              </w:rPr>
              <w:t>Další současná působení jako akademický pracovník na jiných VŠ</w:t>
            </w:r>
          </w:p>
        </w:tc>
        <w:tc>
          <w:tcPr>
            <w:tcW w:w="1705" w:type="dxa"/>
            <w:gridSpan w:val="2"/>
            <w:shd w:val="clear" w:color="auto" w:fill="F7CAAC"/>
          </w:tcPr>
          <w:p w:rsidR="00CA6953" w:rsidRDefault="00CA6953" w:rsidP="008852CC">
            <w:pPr>
              <w:jc w:val="both"/>
              <w:rPr>
                <w:b/>
              </w:rPr>
            </w:pPr>
            <w:r>
              <w:rPr>
                <w:b/>
              </w:rPr>
              <w:t>typ prac. vztahu</w:t>
            </w:r>
          </w:p>
        </w:tc>
        <w:tc>
          <w:tcPr>
            <w:tcW w:w="2096" w:type="dxa"/>
            <w:gridSpan w:val="4"/>
            <w:shd w:val="clear" w:color="auto" w:fill="F7CAAC"/>
          </w:tcPr>
          <w:p w:rsidR="00CA6953" w:rsidRDefault="00CA6953" w:rsidP="008852CC">
            <w:pPr>
              <w:jc w:val="both"/>
              <w:rPr>
                <w:b/>
              </w:rPr>
            </w:pPr>
            <w:r>
              <w:rPr>
                <w:b/>
              </w:rPr>
              <w:t>rozsah</w:t>
            </w: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9860" w:type="dxa"/>
            <w:gridSpan w:val="11"/>
            <w:shd w:val="clear" w:color="auto" w:fill="F7CAAC"/>
          </w:tcPr>
          <w:p w:rsidR="00CA6953" w:rsidRDefault="00CA6953" w:rsidP="008852CC">
            <w:pPr>
              <w:jc w:val="both"/>
            </w:pPr>
            <w:r>
              <w:rPr>
                <w:b/>
              </w:rPr>
              <w:t>Předměty příslušného studijního programu a způsob zapojení do jejich výuky, příp. další zapojení do uskutečňování studijního programu</w:t>
            </w:r>
          </w:p>
        </w:tc>
      </w:tr>
      <w:tr w:rsidR="00CA6953" w:rsidTr="008852CC">
        <w:trPr>
          <w:trHeight w:val="763"/>
        </w:trPr>
        <w:tc>
          <w:tcPr>
            <w:tcW w:w="9860" w:type="dxa"/>
            <w:gridSpan w:val="11"/>
            <w:tcBorders>
              <w:top w:val="nil"/>
            </w:tcBorders>
          </w:tcPr>
          <w:p w:rsidR="00CA6953" w:rsidRPr="004E120E" w:rsidRDefault="00CA6953" w:rsidP="008852CC">
            <w:pPr>
              <w:jc w:val="both"/>
            </w:pPr>
            <w:r>
              <w:t>Čínština 1 - garant, vedení seminářů (100%)</w:t>
            </w:r>
          </w:p>
          <w:p w:rsidR="00CA6953" w:rsidRDefault="00CA6953" w:rsidP="008852CC">
            <w:pPr>
              <w:jc w:val="both"/>
            </w:pPr>
            <w:r>
              <w:t>Čínština 2 - garant, vedení seminářů (100%)</w:t>
            </w:r>
          </w:p>
        </w:tc>
      </w:tr>
      <w:tr w:rsidR="00CA6953" w:rsidTr="008852CC">
        <w:tc>
          <w:tcPr>
            <w:tcW w:w="9860" w:type="dxa"/>
            <w:gridSpan w:val="11"/>
            <w:shd w:val="clear" w:color="auto" w:fill="F7CAAC"/>
          </w:tcPr>
          <w:p w:rsidR="00CA6953" w:rsidRDefault="00CA6953" w:rsidP="008852CC">
            <w:pPr>
              <w:jc w:val="both"/>
            </w:pPr>
            <w:r>
              <w:rPr>
                <w:b/>
              </w:rPr>
              <w:t xml:space="preserve">Údaje o vzdělání na VŠ </w:t>
            </w:r>
          </w:p>
        </w:tc>
      </w:tr>
      <w:tr w:rsidR="00CA6953" w:rsidRPr="00772293" w:rsidTr="008852CC">
        <w:trPr>
          <w:trHeight w:val="655"/>
        </w:trPr>
        <w:tc>
          <w:tcPr>
            <w:tcW w:w="9860" w:type="dxa"/>
            <w:gridSpan w:val="11"/>
          </w:tcPr>
          <w:p w:rsidR="00CA6953" w:rsidRPr="00D21F65" w:rsidRDefault="00CA6953" w:rsidP="008852C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CA6953" w:rsidRPr="00772293" w:rsidRDefault="00CA6953" w:rsidP="008852CC">
            <w:pPr>
              <w:pStyle w:val="Tab"/>
              <w:rPr>
                <w:i/>
              </w:rPr>
            </w:pPr>
            <w:r w:rsidRPr="00D21F65">
              <w:t xml:space="preserve">2014-2017      QINGDAO University; </w:t>
            </w:r>
            <w:r>
              <w:t>magistr (</w:t>
            </w:r>
            <w:r w:rsidRPr="00D21F65">
              <w:t>master of TCSL</w:t>
            </w:r>
            <w:r>
              <w:t>)</w:t>
            </w:r>
          </w:p>
        </w:tc>
      </w:tr>
      <w:tr w:rsidR="00CA6953" w:rsidTr="008852CC">
        <w:tc>
          <w:tcPr>
            <w:tcW w:w="9860" w:type="dxa"/>
            <w:gridSpan w:val="11"/>
            <w:shd w:val="clear" w:color="auto" w:fill="F7CAAC"/>
          </w:tcPr>
          <w:p w:rsidR="00CA6953" w:rsidRDefault="00CA6953" w:rsidP="008852CC">
            <w:pPr>
              <w:jc w:val="both"/>
              <w:rPr>
                <w:b/>
              </w:rPr>
            </w:pPr>
            <w:r>
              <w:rPr>
                <w:b/>
              </w:rPr>
              <w:t>Údaje o odborném působení od absolvování VŠ</w:t>
            </w:r>
          </w:p>
        </w:tc>
      </w:tr>
      <w:tr w:rsidR="00CA6953" w:rsidTr="008852CC">
        <w:trPr>
          <w:trHeight w:val="612"/>
        </w:trPr>
        <w:tc>
          <w:tcPr>
            <w:tcW w:w="9860" w:type="dxa"/>
            <w:gridSpan w:val="11"/>
          </w:tcPr>
          <w:p w:rsidR="00CA6953" w:rsidRDefault="00CA6953" w:rsidP="008852CC">
            <w:pPr>
              <w:jc w:val="both"/>
            </w:pPr>
            <w:r>
              <w:t>2019</w:t>
            </w:r>
            <w:r w:rsidRPr="00D85424">
              <w:t>–dosud</w:t>
            </w:r>
            <w:r>
              <w:tab/>
              <w:t>UTB ve Zlíně, FHS, Ústav moderních jazyků a literatur, lektor</w:t>
            </w:r>
          </w:p>
          <w:p w:rsidR="00CA6953" w:rsidRPr="00D21F65" w:rsidRDefault="00CA6953" w:rsidP="008852CC">
            <w:pPr>
              <w:jc w:val="both"/>
            </w:pPr>
            <w:r w:rsidRPr="00D21F65">
              <w:t xml:space="preserve">01/2018-dosud  </w:t>
            </w:r>
            <w:r>
              <w:t xml:space="preserve">  Konfuciův institut Univerzity Palackého v Olomouci</w:t>
            </w:r>
            <w:r w:rsidRPr="00D21F65">
              <w:t xml:space="preserve"> </w:t>
            </w:r>
          </w:p>
          <w:p w:rsidR="00CA6953" w:rsidRPr="00D21F65" w:rsidRDefault="00CA6953" w:rsidP="008852C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CA6953" w:rsidRPr="00D21F65" w:rsidRDefault="00CA6953" w:rsidP="008852C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CA6953" w:rsidRDefault="00CA6953" w:rsidP="008852CC">
            <w:pPr>
              <w:jc w:val="both"/>
            </w:pPr>
            <w:r w:rsidRPr="00D21F65">
              <w:t xml:space="preserve">5/2013-3/2014   </w:t>
            </w:r>
            <w:r>
              <w:t xml:space="preserve"> </w:t>
            </w:r>
            <w:r w:rsidRPr="00D21F65">
              <w:t>Nep</w:t>
            </w:r>
            <w:r>
              <w:t>á</w:t>
            </w:r>
            <w:r w:rsidRPr="00D21F65">
              <w:t xml:space="preserve">l, </w:t>
            </w:r>
            <w:r>
              <w:t xml:space="preserve">lektor čínského jazyka </w:t>
            </w:r>
          </w:p>
        </w:tc>
      </w:tr>
      <w:tr w:rsidR="00CA6953" w:rsidRPr="007171CA" w:rsidTr="008852CC">
        <w:trPr>
          <w:trHeight w:val="250"/>
        </w:trPr>
        <w:tc>
          <w:tcPr>
            <w:tcW w:w="9860" w:type="dxa"/>
            <w:gridSpan w:val="11"/>
            <w:shd w:val="clear" w:color="auto" w:fill="F7CAAC"/>
          </w:tcPr>
          <w:p w:rsidR="00CA6953" w:rsidRPr="007171CA" w:rsidRDefault="00CA6953" w:rsidP="008852CC">
            <w:pPr>
              <w:jc w:val="both"/>
              <w:rPr>
                <w:rFonts w:eastAsiaTheme="minorEastAsia"/>
                <w:b/>
                <w:lang w:eastAsia="zh-CN"/>
              </w:rPr>
            </w:pPr>
            <w:r>
              <w:rPr>
                <w:b/>
              </w:rPr>
              <w:t>Zkušenosti s vedením kvalifikačních a rigorózních prací</w:t>
            </w:r>
          </w:p>
        </w:tc>
      </w:tr>
      <w:tr w:rsidR="00CA6953" w:rsidRPr="00E65F08" w:rsidTr="008852CC">
        <w:trPr>
          <w:trHeight w:val="425"/>
        </w:trPr>
        <w:tc>
          <w:tcPr>
            <w:tcW w:w="9860" w:type="dxa"/>
            <w:gridSpan w:val="11"/>
          </w:tcPr>
          <w:p w:rsidR="00CA6953" w:rsidRDefault="00CA6953" w:rsidP="008852CC">
            <w:pPr>
              <w:jc w:val="both"/>
            </w:pPr>
            <w:r>
              <w:t>Počet vedených bakalářských prací – 0</w:t>
            </w:r>
          </w:p>
          <w:p w:rsidR="00CA6953" w:rsidRPr="00915141" w:rsidRDefault="00CA6953" w:rsidP="008852CC">
            <w:pPr>
              <w:jc w:val="both"/>
              <w:rPr>
                <w:rFonts w:eastAsiaTheme="minorEastAsia"/>
                <w:lang w:eastAsia="zh-CN"/>
              </w:rPr>
            </w:pPr>
            <w:r>
              <w:t>Počet vedených diplomových prací – 0</w:t>
            </w:r>
          </w:p>
        </w:tc>
      </w:tr>
      <w:tr w:rsidR="00CA6953" w:rsidTr="008852CC">
        <w:trPr>
          <w:cantSplit/>
        </w:trPr>
        <w:tc>
          <w:tcPr>
            <w:tcW w:w="3346" w:type="dxa"/>
            <w:gridSpan w:val="2"/>
            <w:tcBorders>
              <w:top w:val="single" w:sz="12" w:space="0" w:color="auto"/>
            </w:tcBorders>
            <w:shd w:val="clear" w:color="auto" w:fill="F7CAAC"/>
          </w:tcPr>
          <w:p w:rsidR="00CA6953" w:rsidRDefault="00CA6953" w:rsidP="008852CC">
            <w:pPr>
              <w:jc w:val="both"/>
            </w:pPr>
            <w:r>
              <w:rPr>
                <w:b/>
              </w:rPr>
              <w:t xml:space="preserve">Obor habilitačního řízení </w:t>
            </w:r>
          </w:p>
        </w:tc>
        <w:tc>
          <w:tcPr>
            <w:tcW w:w="2245" w:type="dxa"/>
            <w:gridSpan w:val="2"/>
            <w:tcBorders>
              <w:top w:val="single" w:sz="12" w:space="0" w:color="auto"/>
            </w:tcBorders>
            <w:shd w:val="clear" w:color="auto" w:fill="F7CAAC"/>
          </w:tcPr>
          <w:p w:rsidR="00CA6953" w:rsidRDefault="00CA6953" w:rsidP="008852C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6953" w:rsidRDefault="00CA6953" w:rsidP="008852C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A6953" w:rsidRDefault="00CA6953" w:rsidP="008852CC">
            <w:pPr>
              <w:jc w:val="both"/>
              <w:rPr>
                <w:b/>
              </w:rPr>
            </w:pPr>
            <w:r>
              <w:rPr>
                <w:b/>
              </w:rPr>
              <w:t>Ohlasy publikací</w:t>
            </w:r>
          </w:p>
        </w:tc>
      </w:tr>
      <w:tr w:rsidR="00CA6953" w:rsidTr="008852CC">
        <w:trPr>
          <w:cantSplit/>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tcBorders>
              <w:left w:val="single" w:sz="12" w:space="0" w:color="auto"/>
            </w:tcBorders>
            <w:shd w:val="clear" w:color="auto" w:fill="F7CAAC"/>
          </w:tcPr>
          <w:p w:rsidR="00CA6953" w:rsidRDefault="00CA6953" w:rsidP="008852CC">
            <w:pPr>
              <w:jc w:val="both"/>
            </w:pPr>
            <w:r>
              <w:rPr>
                <w:b/>
              </w:rPr>
              <w:t>WOS</w:t>
            </w:r>
          </w:p>
        </w:tc>
        <w:tc>
          <w:tcPr>
            <w:tcW w:w="693" w:type="dxa"/>
            <w:shd w:val="clear" w:color="auto" w:fill="F7CAAC"/>
          </w:tcPr>
          <w:p w:rsidR="00CA6953" w:rsidRDefault="00CA6953" w:rsidP="008852CC">
            <w:pPr>
              <w:jc w:val="both"/>
              <w:rPr>
                <w:sz w:val="18"/>
              </w:rPr>
            </w:pPr>
            <w:r>
              <w:rPr>
                <w:b/>
                <w:sz w:val="18"/>
              </w:rPr>
              <w:t>Scopus</w:t>
            </w:r>
          </w:p>
        </w:tc>
        <w:tc>
          <w:tcPr>
            <w:tcW w:w="694" w:type="dxa"/>
            <w:shd w:val="clear" w:color="auto" w:fill="F7CAAC"/>
          </w:tcPr>
          <w:p w:rsidR="00CA6953" w:rsidRDefault="00CA6953" w:rsidP="008852CC">
            <w:pPr>
              <w:jc w:val="both"/>
            </w:pPr>
            <w:r>
              <w:rPr>
                <w:b/>
                <w:sz w:val="18"/>
              </w:rPr>
              <w:t>ostatní</w:t>
            </w:r>
          </w:p>
        </w:tc>
      </w:tr>
      <w:tr w:rsidR="00CA6953" w:rsidTr="008852CC">
        <w:trPr>
          <w:cantSplit/>
          <w:trHeight w:val="70"/>
        </w:trPr>
        <w:tc>
          <w:tcPr>
            <w:tcW w:w="3346" w:type="dxa"/>
            <w:gridSpan w:val="2"/>
            <w:shd w:val="clear" w:color="auto" w:fill="F7CAAC"/>
          </w:tcPr>
          <w:p w:rsidR="00CA6953" w:rsidRDefault="00CA6953" w:rsidP="008852CC">
            <w:pPr>
              <w:jc w:val="both"/>
            </w:pPr>
            <w:r>
              <w:rPr>
                <w:b/>
              </w:rPr>
              <w:t>Obor jmenovacího řízení</w:t>
            </w:r>
          </w:p>
        </w:tc>
        <w:tc>
          <w:tcPr>
            <w:tcW w:w="2245" w:type="dxa"/>
            <w:gridSpan w:val="2"/>
            <w:shd w:val="clear" w:color="auto" w:fill="F7CAAC"/>
          </w:tcPr>
          <w:p w:rsidR="00CA6953" w:rsidRDefault="00CA6953" w:rsidP="008852CC">
            <w:pPr>
              <w:jc w:val="both"/>
            </w:pPr>
            <w:r>
              <w:rPr>
                <w:b/>
              </w:rPr>
              <w:t>Rok udělení hodnosti</w:t>
            </w:r>
          </w:p>
        </w:tc>
        <w:tc>
          <w:tcPr>
            <w:tcW w:w="2248" w:type="dxa"/>
            <w:gridSpan w:val="4"/>
            <w:tcBorders>
              <w:right w:val="single" w:sz="12" w:space="0" w:color="auto"/>
            </w:tcBorders>
            <w:shd w:val="clear" w:color="auto" w:fill="F7CAAC"/>
          </w:tcPr>
          <w:p w:rsidR="00CA6953" w:rsidRDefault="00CA6953" w:rsidP="008852CC">
            <w:pPr>
              <w:jc w:val="both"/>
            </w:pPr>
            <w:r>
              <w:rPr>
                <w:b/>
              </w:rPr>
              <w:t>Řízení konáno na VŠ</w:t>
            </w:r>
          </w:p>
        </w:tc>
        <w:tc>
          <w:tcPr>
            <w:tcW w:w="634" w:type="dxa"/>
            <w:vMerge w:val="restart"/>
            <w:tcBorders>
              <w:left w:val="single" w:sz="12" w:space="0" w:color="auto"/>
            </w:tcBorders>
          </w:tcPr>
          <w:p w:rsidR="00CA6953" w:rsidRDefault="00CA6953" w:rsidP="008852CC">
            <w:pPr>
              <w:jc w:val="both"/>
              <w:rPr>
                <w:b/>
              </w:rPr>
            </w:pPr>
            <w:r>
              <w:rPr>
                <w:b/>
              </w:rPr>
              <w:t>0</w:t>
            </w:r>
          </w:p>
        </w:tc>
        <w:tc>
          <w:tcPr>
            <w:tcW w:w="693" w:type="dxa"/>
            <w:vMerge w:val="restart"/>
          </w:tcPr>
          <w:p w:rsidR="00CA6953" w:rsidRDefault="00CA6953" w:rsidP="008852CC">
            <w:pPr>
              <w:jc w:val="both"/>
              <w:rPr>
                <w:b/>
              </w:rPr>
            </w:pPr>
            <w:r>
              <w:rPr>
                <w:b/>
              </w:rPr>
              <w:t>0</w:t>
            </w:r>
          </w:p>
        </w:tc>
        <w:tc>
          <w:tcPr>
            <w:tcW w:w="694" w:type="dxa"/>
            <w:vMerge w:val="restart"/>
          </w:tcPr>
          <w:p w:rsidR="00CA6953" w:rsidRDefault="00CA6953" w:rsidP="008852CC">
            <w:pPr>
              <w:jc w:val="both"/>
              <w:rPr>
                <w:b/>
              </w:rPr>
            </w:pPr>
            <w:r>
              <w:rPr>
                <w:b/>
              </w:rPr>
              <w:t>0</w:t>
            </w:r>
          </w:p>
        </w:tc>
      </w:tr>
      <w:tr w:rsidR="00CA6953" w:rsidTr="008852CC">
        <w:trPr>
          <w:trHeight w:val="205"/>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vMerge/>
            <w:tcBorders>
              <w:left w:val="single" w:sz="12" w:space="0" w:color="auto"/>
            </w:tcBorders>
            <w:vAlign w:val="center"/>
          </w:tcPr>
          <w:p w:rsidR="00CA6953" w:rsidRDefault="00CA6953" w:rsidP="008852CC">
            <w:pPr>
              <w:rPr>
                <w:b/>
              </w:rPr>
            </w:pPr>
          </w:p>
        </w:tc>
        <w:tc>
          <w:tcPr>
            <w:tcW w:w="693" w:type="dxa"/>
            <w:vMerge/>
            <w:vAlign w:val="center"/>
          </w:tcPr>
          <w:p w:rsidR="00CA6953" w:rsidRDefault="00CA6953" w:rsidP="008852CC">
            <w:pPr>
              <w:rPr>
                <w:b/>
              </w:rPr>
            </w:pPr>
          </w:p>
        </w:tc>
        <w:tc>
          <w:tcPr>
            <w:tcW w:w="694" w:type="dxa"/>
            <w:vMerge/>
            <w:vAlign w:val="center"/>
          </w:tcPr>
          <w:p w:rsidR="00CA6953" w:rsidRDefault="00CA6953" w:rsidP="008852CC">
            <w:pPr>
              <w:rPr>
                <w:b/>
              </w:rPr>
            </w:pPr>
          </w:p>
        </w:tc>
      </w:tr>
      <w:tr w:rsidR="00CA6953" w:rsidRPr="006B32B3" w:rsidTr="008852CC">
        <w:tc>
          <w:tcPr>
            <w:tcW w:w="9860" w:type="dxa"/>
            <w:gridSpan w:val="11"/>
            <w:shd w:val="clear" w:color="auto" w:fill="F7CAAC"/>
          </w:tcPr>
          <w:p w:rsidR="00CA6953" w:rsidRPr="006B32B3" w:rsidRDefault="00CA6953" w:rsidP="008852C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CA6953" w:rsidRPr="00A4063D" w:rsidTr="008852CC">
        <w:trPr>
          <w:trHeight w:val="1312"/>
        </w:trPr>
        <w:tc>
          <w:tcPr>
            <w:tcW w:w="9860" w:type="dxa"/>
            <w:gridSpan w:val="11"/>
          </w:tcPr>
          <w:p w:rsidR="00CA6953" w:rsidRPr="00BA64F9" w:rsidRDefault="00CA6953" w:rsidP="008852CC">
            <w:pPr>
              <w:pStyle w:val="Normlnweb"/>
              <w:jc w:val="both"/>
              <w:rPr>
                <w:rFonts w:ascii="Calibri" w:eastAsia="DengXian" w:hAnsi="Calibri" w:cs="Calibri"/>
                <w:color w:val="000000"/>
                <w:sz w:val="21"/>
                <w:szCs w:val="21"/>
                <w:highlight w:val="red"/>
              </w:rPr>
            </w:pPr>
          </w:p>
        </w:tc>
      </w:tr>
      <w:tr w:rsidR="00CA6953" w:rsidTr="008852CC">
        <w:trPr>
          <w:trHeight w:val="218"/>
        </w:trPr>
        <w:tc>
          <w:tcPr>
            <w:tcW w:w="9860" w:type="dxa"/>
            <w:gridSpan w:val="11"/>
            <w:shd w:val="clear" w:color="auto" w:fill="F7CAAC"/>
          </w:tcPr>
          <w:p w:rsidR="00CA6953" w:rsidRDefault="00CA6953" w:rsidP="008852CC">
            <w:pPr>
              <w:rPr>
                <w:b/>
              </w:rPr>
            </w:pPr>
            <w:r>
              <w:rPr>
                <w:b/>
              </w:rPr>
              <w:t>Působení v zahraničí</w:t>
            </w:r>
          </w:p>
        </w:tc>
      </w:tr>
      <w:tr w:rsidR="00CA6953" w:rsidTr="008852CC">
        <w:trPr>
          <w:trHeight w:val="172"/>
        </w:trPr>
        <w:tc>
          <w:tcPr>
            <w:tcW w:w="9860" w:type="dxa"/>
            <w:gridSpan w:val="11"/>
          </w:tcPr>
          <w:p w:rsidR="00CA6953" w:rsidRPr="004E120E" w:rsidRDefault="00CA6953" w:rsidP="008852C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CA6953" w:rsidTr="008852CC">
        <w:trPr>
          <w:cantSplit/>
          <w:trHeight w:val="135"/>
        </w:trPr>
        <w:tc>
          <w:tcPr>
            <w:tcW w:w="2517" w:type="dxa"/>
            <w:shd w:val="clear" w:color="auto" w:fill="F7CAAC"/>
          </w:tcPr>
          <w:p w:rsidR="00CA6953" w:rsidRDefault="00CA6953" w:rsidP="008852CC">
            <w:pPr>
              <w:jc w:val="both"/>
              <w:rPr>
                <w:b/>
              </w:rPr>
            </w:pPr>
            <w:r>
              <w:rPr>
                <w:b/>
              </w:rPr>
              <w:t xml:space="preserve">Podpis </w:t>
            </w:r>
          </w:p>
        </w:tc>
        <w:tc>
          <w:tcPr>
            <w:tcW w:w="4536" w:type="dxa"/>
            <w:gridSpan w:val="5"/>
          </w:tcPr>
          <w:p w:rsidR="00CA6953" w:rsidRDefault="00CA6953" w:rsidP="008852CC">
            <w:pPr>
              <w:jc w:val="both"/>
            </w:pPr>
          </w:p>
        </w:tc>
        <w:tc>
          <w:tcPr>
            <w:tcW w:w="786" w:type="dxa"/>
            <w:gridSpan w:val="2"/>
            <w:shd w:val="clear" w:color="auto" w:fill="F7CAAC"/>
          </w:tcPr>
          <w:p w:rsidR="00CA6953" w:rsidRDefault="00CA6953" w:rsidP="008852CC">
            <w:pPr>
              <w:jc w:val="both"/>
            </w:pPr>
            <w:r>
              <w:rPr>
                <w:b/>
              </w:rPr>
              <w:t>datum</w:t>
            </w:r>
          </w:p>
        </w:tc>
        <w:tc>
          <w:tcPr>
            <w:tcW w:w="2021" w:type="dxa"/>
            <w:gridSpan w:val="3"/>
          </w:tcPr>
          <w:p w:rsidR="00CA6953" w:rsidRDefault="00CA6953" w:rsidP="008852CC">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lastRenderedPageBreak/>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Blanka JAROLÍMOVÁ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1971</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8852CC" w:rsidP="008852CC">
            <w:pPr>
              <w:jc w:val="both"/>
            </w:pPr>
            <w:r>
              <w:t>0</w:t>
            </w:r>
            <w:r w:rsidR="00C85608">
              <w:t>8</w:t>
            </w:r>
            <w:r>
              <w:t>/</w:t>
            </w:r>
            <w:r w:rsidR="00C85608">
              <w:t>2019</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C4CE3" w:rsidP="00C85608">
            <w:pPr>
              <w:jc w:val="both"/>
            </w:pPr>
            <w:r>
              <w:t>08/</w:t>
            </w:r>
            <w:r w:rsidR="00C85608">
              <w:t>2019</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C4CE3" w:rsidP="00C85608">
            <w:pPr>
              <w:jc w:val="both"/>
              <w:rPr>
                <w:b/>
              </w:rPr>
            </w:pPr>
            <w:r>
              <w:rPr>
                <w:b/>
              </w:rPr>
              <w:t>r</w:t>
            </w:r>
            <w:r w:rsidR="00C85608" w:rsidRPr="0003498C">
              <w:rPr>
                <w:b/>
              </w:rPr>
              <w:t>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t xml:space="preserve">Daně I – přednášející </w:t>
            </w:r>
            <w:r w:rsidR="00C92491">
              <w:t>(</w:t>
            </w:r>
            <w:r>
              <w:t>50%</w:t>
            </w:r>
            <w:r w:rsidR="00C92491">
              <w:t>)</w:t>
            </w:r>
          </w:p>
          <w:p w:rsidR="00C85608" w:rsidRPr="0003498C" w:rsidRDefault="00C85608" w:rsidP="00C85608">
            <w:pPr>
              <w:jc w:val="both"/>
            </w:pPr>
            <w:r>
              <w:t xml:space="preserve">Daně II – přednášející </w:t>
            </w:r>
            <w:r w:rsidR="00C92491">
              <w:t>(</w:t>
            </w:r>
            <w:r>
              <w:t>50%</w:t>
            </w:r>
            <w:r w:rsidR="00C92491">
              <w:t>)</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t>2018 – dosud: UTB Zlín, Fakulta</w:t>
            </w:r>
            <w:r w:rsidR="00CC4CE3">
              <w:t xml:space="preserve"> managementu a ekonomiky, obor </w:t>
            </w:r>
            <w:r>
              <w:t xml:space="preserve">Management a ekonomika </w:t>
            </w:r>
            <w:r w:rsidRPr="00507544">
              <w:rPr>
                <w:b/>
              </w:rPr>
              <w:t>(studium Ph.D.)</w:t>
            </w:r>
          </w:p>
          <w:p w:rsidR="00C85608" w:rsidRDefault="00C85608" w:rsidP="00C85608">
            <w:pPr>
              <w:ind w:left="1456" w:hanging="1456"/>
              <w:jc w:val="both"/>
              <w:rPr>
                <w:b/>
              </w:rPr>
            </w:pPr>
            <w:r w:rsidRPr="001816A1">
              <w:t xml:space="preserve">1990 – 1995: VUT Brno, Fakulta technologická Zlín, obor Management a ekonomika </w:t>
            </w:r>
            <w:r>
              <w:rPr>
                <w:b/>
              </w:rPr>
              <w:t>(Ing.)</w:t>
            </w:r>
          </w:p>
          <w:p w:rsidR="00C85608" w:rsidRPr="0003498C" w:rsidRDefault="00C85608" w:rsidP="00C85608">
            <w:pPr>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t>9/2018 – dosud: UTB Zlín, Fakulta managementu a ekonomiky, akademický pracovník</w:t>
            </w:r>
          </w:p>
          <w:p w:rsidR="00C85608" w:rsidRDefault="00C85608" w:rsidP="00C85608">
            <w:pPr>
              <w:jc w:val="both"/>
            </w:pPr>
            <w:r>
              <w:t>1/2009 – 8/2018: UTB Zlín, Fakulta managementu a ekonomiky, externí lektor</w:t>
            </w:r>
          </w:p>
          <w:p w:rsidR="00C85608" w:rsidRDefault="00C85608" w:rsidP="00C85608">
            <w:pPr>
              <w:jc w:val="both"/>
            </w:pPr>
            <w:r>
              <w:t>8/2012 – 4/2015: Univerzita Palackého v Omlomouci, externí lektor</w:t>
            </w:r>
          </w:p>
          <w:p w:rsidR="00C85608" w:rsidRDefault="00C85608" w:rsidP="00C85608">
            <w:pPr>
              <w:jc w:val="both"/>
            </w:pPr>
            <w:r>
              <w:t>1/2003 – 6/2004: FEI Czech Republic, finanční ředitel</w:t>
            </w:r>
          </w:p>
          <w:p w:rsidR="00C85608" w:rsidRDefault="00C85608" w:rsidP="00C85608">
            <w:pPr>
              <w:jc w:val="both"/>
            </w:pPr>
            <w:r>
              <w:t>10/2000-12/2002: Bata Limited Toronto, Senior Controller Assistant</w:t>
            </w:r>
          </w:p>
          <w:p w:rsidR="00C85608" w:rsidRDefault="00C85608" w:rsidP="00C85608">
            <w:pPr>
              <w:jc w:val="both"/>
            </w:pPr>
            <w:r>
              <w:t xml:space="preserve">11/1997 – </w:t>
            </w:r>
            <w:r w:rsidR="00C92491">
              <w:t xml:space="preserve">dosud: Komora daňových poradců </w:t>
            </w:r>
            <w:r>
              <w:t>ČR – daňový poradce</w:t>
            </w:r>
          </w:p>
          <w:p w:rsidR="00C85608" w:rsidRDefault="00C85608" w:rsidP="00C85608">
            <w:pPr>
              <w:jc w:val="both"/>
            </w:pPr>
            <w:r>
              <w:t>3/1997 – 6/2001: Baťa Česká a Slovenská republika – finanční manažer</w:t>
            </w:r>
          </w:p>
          <w:p w:rsidR="00C85608" w:rsidRPr="0003498C" w:rsidRDefault="00C85608" w:rsidP="00C85608">
            <w:pPr>
              <w:jc w:val="both"/>
            </w:pP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18</w:t>
            </w:r>
          </w:p>
          <w:p w:rsidR="00C85608" w:rsidRPr="0003498C" w:rsidRDefault="00C85608" w:rsidP="00C85608">
            <w:pPr>
              <w:jc w:val="both"/>
            </w:pPr>
            <w:r w:rsidRPr="0003498C">
              <w:t>Počet</w:t>
            </w:r>
            <w:r>
              <w:t xml:space="preserve"> vedených diplomových prací –  10</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32CBA" w:rsidP="00C85608">
            <w:pPr>
              <w:jc w:val="both"/>
              <w:rPr>
                <w:b/>
              </w:rPr>
            </w:pPr>
            <w:r>
              <w:rPr>
                <w:b/>
              </w:rPr>
              <w:t>0</w:t>
            </w:r>
          </w:p>
        </w:tc>
        <w:tc>
          <w:tcPr>
            <w:tcW w:w="693" w:type="dxa"/>
            <w:vMerge w:val="restart"/>
          </w:tcPr>
          <w:p w:rsidR="00C85608" w:rsidRPr="0003498C" w:rsidRDefault="00132CBA" w:rsidP="00C85608">
            <w:pPr>
              <w:jc w:val="both"/>
              <w:rPr>
                <w:b/>
              </w:rPr>
            </w:pPr>
            <w:r>
              <w:rPr>
                <w:b/>
              </w:rPr>
              <w:t>0</w:t>
            </w:r>
          </w:p>
        </w:tc>
        <w:tc>
          <w:tcPr>
            <w:tcW w:w="694" w:type="dxa"/>
            <w:vMerge w:val="restart"/>
          </w:tcPr>
          <w:p w:rsidR="00C85608" w:rsidRPr="0003498C" w:rsidRDefault="00132CBA"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2816"/>
        </w:trPr>
        <w:tc>
          <w:tcPr>
            <w:tcW w:w="9859" w:type="dxa"/>
            <w:gridSpan w:val="11"/>
          </w:tcPr>
          <w:p w:rsidR="00C85608" w:rsidRPr="00507544" w:rsidRDefault="00C85608" w:rsidP="00C85608">
            <w:pPr>
              <w:jc w:val="both"/>
            </w:pPr>
          </w:p>
          <w:p w:rsidR="00C85608" w:rsidRPr="00507544" w:rsidRDefault="00C85608" w:rsidP="00C85608">
            <w:pPr>
              <w:jc w:val="both"/>
            </w:pPr>
            <w:r w:rsidRPr="00507544">
              <w:t>Dlouholetá profesní činnost v daňové</w:t>
            </w:r>
            <w:r w:rsidR="00C92491">
              <w:t>m</w:t>
            </w:r>
            <w:r w:rsidRPr="00507544">
              <w:t xml:space="preserve"> poradenství a finančním managementu.</w:t>
            </w:r>
          </w:p>
          <w:p w:rsidR="00C85608" w:rsidRPr="00507544" w:rsidRDefault="00C85608" w:rsidP="00C85608">
            <w:pPr>
              <w:jc w:val="both"/>
            </w:pPr>
            <w:r w:rsidRPr="00507544">
              <w:t>Členka Komory daňových poradců (od 1997)</w:t>
            </w:r>
          </w:p>
          <w:p w:rsidR="00C85608" w:rsidRDefault="00C85608" w:rsidP="00C85608">
            <w:pPr>
              <w:jc w:val="both"/>
              <w:rPr>
                <w:i/>
              </w:rPr>
            </w:pPr>
          </w:p>
          <w:p w:rsidR="00C85608" w:rsidRPr="0003498C" w:rsidRDefault="00C85608" w:rsidP="00C85608">
            <w:pPr>
              <w:jc w:val="both"/>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507544" w:rsidRDefault="00C85608" w:rsidP="00C85608">
            <w:pPr>
              <w:jc w:val="both"/>
            </w:pPr>
            <w:r>
              <w:t>10/2000-12/2002: Bata Limited Toronto, Senior Controller Assistant</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C85608" w:rsidP="00C15007">
            <w:pPr>
              <w:jc w:val="both"/>
            </w:pPr>
            <w:r>
              <w:t>Účetnictví a daně</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Del="00590DB4" w:rsidRDefault="00485864" w:rsidP="00C15007">
            <w:pPr>
              <w:rPr>
                <w:del w:id="2801" w:author="Neubauerová Bronislava" w:date="2019-09-03T09:49:00Z"/>
              </w:rPr>
            </w:pPr>
            <w:del w:id="2802" w:author="Neubauerová Bronislava" w:date="2019-09-03T09:49:00Z">
              <w:r w:rsidDel="00590DB4">
                <w:delText>Trenér 2. třídy v atletice</w:delText>
              </w:r>
            </w:del>
          </w:p>
          <w:p w:rsidR="00485864" w:rsidDel="00590DB4" w:rsidRDefault="00485864" w:rsidP="00C15007">
            <w:pPr>
              <w:rPr>
                <w:del w:id="2803" w:author="Neubauerová Bronislava" w:date="2019-09-03T09:49:00Z"/>
              </w:rPr>
            </w:pPr>
            <w:del w:id="2804" w:author="Neubauerová Bronislava" w:date="2019-09-03T09:49:00Z">
              <w:r w:rsidDel="00590DB4">
                <w:delText>Cvičitel in-line bruslení</w:delText>
              </w:r>
            </w:del>
          </w:p>
          <w:p w:rsidR="00485864" w:rsidRDefault="00485864" w:rsidP="00C15007">
            <w:del w:id="2805" w:author="Neubauerová Bronislava" w:date="2019-09-03T09:49:00Z">
              <w:r w:rsidDel="00590DB4">
                <w:delText>Cvičitel lyžování</w:delText>
              </w:r>
            </w:del>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590DB4" w:rsidRPr="00590DB4" w:rsidRDefault="00590DB4" w:rsidP="00590DB4">
            <w:pPr>
              <w:rPr>
                <w:ins w:id="2806" w:author="Neubauerová Bronislava" w:date="2019-09-03T09:49:00Z"/>
                <w:color w:val="FF0000"/>
                <w:rPrChange w:id="2807" w:author="Neubauerová Bronislava" w:date="2019-09-03T09:49:00Z">
                  <w:rPr>
                    <w:ins w:id="2808" w:author="Neubauerová Bronislava" w:date="2019-09-03T09:49:00Z"/>
                  </w:rPr>
                </w:rPrChange>
              </w:rPr>
            </w:pPr>
            <w:ins w:id="2809" w:author="Neubauerová Bronislava" w:date="2019-09-03T09:49:00Z">
              <w:r w:rsidRPr="00590DB4">
                <w:rPr>
                  <w:color w:val="FF0000"/>
                  <w:rPrChange w:id="2810" w:author="Neubauerová Bronislava" w:date="2019-09-03T09:49:00Z">
                    <w:rPr/>
                  </w:rPrChange>
                </w:rPr>
                <w:t>Trenér 2. třídy v atletice</w:t>
              </w:r>
            </w:ins>
          </w:p>
          <w:p w:rsidR="00590DB4" w:rsidRPr="00590DB4" w:rsidRDefault="00590DB4" w:rsidP="00590DB4">
            <w:pPr>
              <w:rPr>
                <w:ins w:id="2811" w:author="Neubauerová Bronislava" w:date="2019-09-03T09:49:00Z"/>
                <w:color w:val="FF0000"/>
                <w:rPrChange w:id="2812" w:author="Neubauerová Bronislava" w:date="2019-09-03T09:49:00Z">
                  <w:rPr>
                    <w:ins w:id="2813" w:author="Neubauerová Bronislava" w:date="2019-09-03T09:49:00Z"/>
                  </w:rPr>
                </w:rPrChange>
              </w:rPr>
            </w:pPr>
            <w:ins w:id="2814" w:author="Neubauerová Bronislava" w:date="2019-09-03T09:49:00Z">
              <w:r w:rsidRPr="00590DB4">
                <w:rPr>
                  <w:color w:val="FF0000"/>
                  <w:rPrChange w:id="2815" w:author="Neubauerová Bronislava" w:date="2019-09-03T09:49:00Z">
                    <w:rPr/>
                  </w:rPrChange>
                </w:rPr>
                <w:t>Cvičitel in-line bruslení</w:t>
              </w:r>
            </w:ins>
          </w:p>
          <w:p w:rsidR="00485864" w:rsidRPr="00064C98" w:rsidRDefault="00590DB4" w:rsidP="00590DB4">
            <w:ins w:id="2816" w:author="Neubauerová Bronislava" w:date="2019-09-03T09:49:00Z">
              <w:r w:rsidRPr="00590DB4">
                <w:rPr>
                  <w:color w:val="FF0000"/>
                  <w:rPrChange w:id="2817" w:author="Neubauerová Bronislava" w:date="2019-09-03T09:49:00Z">
                    <w:rPr/>
                  </w:rPrChange>
                </w:rPr>
                <w:t>Cvičitel lyžování</w:t>
              </w:r>
            </w:ins>
          </w:p>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lastRenderedPageBreak/>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C85608" w:rsidP="00504151">
            <w:pPr>
              <w:jc w:val="both"/>
            </w:pPr>
            <w:r>
              <w:t>Účetnictví a daně</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4E59E1">
            <w:pPr>
              <w:jc w:val="both"/>
            </w:pPr>
            <w:r>
              <w:t>Manažerská psychologie a sociologie – garant, přednášející (</w:t>
            </w:r>
            <w:del w:id="2818" w:author="Pavla Trefilová" w:date="2019-09-11T15:51:00Z">
              <w:r w:rsidDel="004E59E1">
                <w:delText>6</w:delText>
              </w:r>
            </w:del>
            <w:ins w:id="2819" w:author="Pavla Trefilová" w:date="2019-09-11T15:51:00Z">
              <w:r w:rsidR="004E59E1">
                <w:t>10</w:t>
              </w:r>
            </w:ins>
            <w:r>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92491" w:rsidRDefault="00C92491" w:rsidP="00C92491">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C92491" w:rsidRDefault="00C92491" w:rsidP="00C92491">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C92491" w:rsidRPr="00796053" w:rsidRDefault="00C92491" w:rsidP="00C9249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C92491">
              <w:rPr>
                <w:rStyle w:val="Siln"/>
                <w:b w:val="0"/>
                <w:shd w:val="clear" w:color="auto" w:fill="FFFFFF"/>
              </w:rPr>
              <w:t>DOI:</w:t>
            </w:r>
            <w:r w:rsidRPr="00796053">
              <w:rPr>
                <w:rStyle w:val="Siln"/>
                <w:shd w:val="clear" w:color="auto" w:fill="FFFFFF"/>
              </w:rPr>
              <w:t xml:space="preserve"> </w:t>
            </w:r>
            <w:hyperlink r:id="rId70" w:history="1">
              <w:r w:rsidRPr="00796053">
                <w:rPr>
                  <w:rStyle w:val="Hypertextovodkaz"/>
                  <w:shd w:val="clear" w:color="auto" w:fill="FFFFFF"/>
                </w:rPr>
                <w:t>https://doi.org/10.1386/macp.12.1.43_1</w:t>
              </w:r>
            </w:hyperlink>
            <w:r w:rsidRPr="00796053">
              <w:t xml:space="preserve"> (50%).</w:t>
            </w:r>
          </w:p>
          <w:p w:rsidR="00C92491" w:rsidRPr="00796053" w:rsidRDefault="00C92491" w:rsidP="00C9249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1" w:history="1">
              <w:r w:rsidRPr="00796053">
                <w:rPr>
                  <w:rStyle w:val="Hypertextovodkaz"/>
                </w:rPr>
                <w:t>https://doi.org/10.1515/humaff-2016-0029</w:t>
              </w:r>
            </w:hyperlink>
            <w:r w:rsidRPr="00796053">
              <w:rPr>
                <w:rStyle w:val="Hypertextovodkaz"/>
              </w:rPr>
              <w:t>.</w:t>
            </w:r>
          </w:p>
          <w:p w:rsidR="00C92491" w:rsidRPr="00796053" w:rsidRDefault="00C92491" w:rsidP="00C9249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lastRenderedPageBreak/>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C85608" w:rsidRDefault="00C85608" w:rsidP="00A70E18">
            <w:pPr>
              <w:jc w:val="both"/>
              <w:rPr>
                <w:b/>
              </w:rPr>
            </w:pPr>
            <w:r>
              <w:t>Účetnictví a daně</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B84313" w:rsidP="00A70E18">
            <w:pPr>
              <w:rPr>
                <w:b/>
              </w:rPr>
            </w:pPr>
            <w:r w:rsidRPr="00C5333A">
              <w:rPr>
                <w:color w:val="000000" w:themeColor="text1"/>
              </w:rPr>
              <w:t>Finanční trhy a bankovnictví I</w:t>
            </w:r>
            <w:r>
              <w:rPr>
                <w:color w:val="000000" w:themeColor="text1"/>
              </w:rPr>
              <w:t xml:space="preserve"> </w:t>
            </w:r>
            <w:r>
              <w:rPr>
                <w:rFonts w:eastAsia="Calibri"/>
              </w:rPr>
              <w:t>– garant, přednášející (100%)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C92491" w:rsidRDefault="00C92491" w:rsidP="00C92491">
            <w:pPr>
              <w:jc w:val="both"/>
            </w:pPr>
            <w:r>
              <w:t xml:space="preserve">KAMENÍKOVÁ, B., PODOLSKÁ, E., STRAČINSKÝ, J. </w:t>
            </w:r>
            <w:r w:rsidRPr="005A1C1D">
              <w:rPr>
                <w:rFonts w:eastAsia="Calibri"/>
                <w:lang w:val="en-GB"/>
              </w:rPr>
              <w:t>P</w:t>
            </w:r>
            <w:r>
              <w:rPr>
                <w:rFonts w:eastAsia="Calibri"/>
                <w:lang w:val="en-GB"/>
              </w:rPr>
              <w:t>references of</w:t>
            </w:r>
            <w:r w:rsidRPr="005A1C1D">
              <w:rPr>
                <w:rFonts w:eastAsia="Calibri"/>
                <w:lang w:val="en-GB"/>
              </w:rPr>
              <w:t xml:space="preserve"> R</w:t>
            </w:r>
            <w:r>
              <w:rPr>
                <w:rFonts w:eastAsia="Calibri"/>
                <w:lang w:val="en-GB"/>
              </w:rPr>
              <w:t>eward - Based</w:t>
            </w:r>
            <w:r w:rsidRPr="005A1C1D">
              <w:rPr>
                <w:rFonts w:eastAsia="Calibri"/>
                <w:lang w:val="en-GB"/>
              </w:rPr>
              <w:t xml:space="preserve"> C</w:t>
            </w:r>
            <w:r>
              <w:rPr>
                <w:rFonts w:eastAsia="Calibri"/>
                <w:lang w:val="en-GB"/>
              </w:rPr>
              <w:t xml:space="preserve">rowdfunding </w:t>
            </w:r>
            <w:r w:rsidRPr="005A1C1D">
              <w:rPr>
                <w:rFonts w:eastAsia="Calibri"/>
                <w:lang w:val="en-GB"/>
              </w:rPr>
              <w:t>C</w:t>
            </w:r>
            <w:r>
              <w:rPr>
                <w:rFonts w:eastAsia="Calibri"/>
                <w:lang w:val="en-GB"/>
              </w:rPr>
              <w:t>ampaign</w:t>
            </w:r>
            <w:r w:rsidRPr="005A1C1D">
              <w:rPr>
                <w:rFonts w:eastAsia="Calibri"/>
                <w:lang w:val="en-GB"/>
              </w:rPr>
              <w:t xml:space="preserve"> I</w:t>
            </w:r>
            <w:r>
              <w:rPr>
                <w:rFonts w:eastAsia="Calibri"/>
                <w:lang w:val="en-GB"/>
              </w:rPr>
              <w:t>nvestors in</w:t>
            </w:r>
            <w:r w:rsidRPr="005A1C1D">
              <w:rPr>
                <w:rFonts w:eastAsia="Calibri"/>
                <w:lang w:val="en-GB"/>
              </w:rPr>
              <w:t xml:space="preserve"> C</w:t>
            </w:r>
            <w:r>
              <w:rPr>
                <w:rFonts w:eastAsia="Calibri"/>
                <w:lang w:val="en-GB"/>
              </w:rPr>
              <w:t>zech</w:t>
            </w:r>
            <w:r w:rsidRPr="005A1C1D">
              <w:rPr>
                <w:rFonts w:eastAsia="Calibri"/>
                <w:lang w:val="en-GB"/>
              </w:rPr>
              <w:t xml:space="preserve"> R</w:t>
            </w:r>
            <w:r>
              <w:rPr>
                <w:rFonts w:eastAsia="Calibri"/>
                <w:lang w:val="en-GB"/>
              </w:rPr>
              <w:t>epublic</w:t>
            </w:r>
            <w:r>
              <w:t xml:space="preserve">. In </w:t>
            </w:r>
            <w:r>
              <w:rPr>
                <w:i/>
                <w:iCs/>
              </w:rPr>
              <w:t xml:space="preserve">Proceedings of the 5th International Conference on Finance and Economics - </w:t>
            </w:r>
            <w:r>
              <w:t xml:space="preserve"> ICFE, Vietnam, 2018, s. 388-403. ISBN 978-80-7454-767-6. (90%)</w:t>
            </w:r>
          </w:p>
          <w:p w:rsidR="00C92491" w:rsidRPr="00976E0B" w:rsidRDefault="00C92491" w:rsidP="00C92491">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C92491" w:rsidRDefault="00C92491" w:rsidP="00C92491">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C92491" w:rsidRDefault="00C92491" w:rsidP="00C92491">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C85608">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C85608" w:rsidP="003F6EB7">
            <w:pPr>
              <w:jc w:val="both"/>
            </w:pPr>
            <w:r>
              <w:t>Účetnictví a daně</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C85608" w:rsidP="00A70E18">
            <w:pPr>
              <w:jc w:val="both"/>
            </w:pPr>
            <w:r>
              <w:t>Účetnictví a daně</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I, II – garant, přednášející (50%)</w:t>
            </w:r>
          </w:p>
          <w:p w:rsidR="00A70E18" w:rsidRDefault="00A70E18" w:rsidP="00A70E18">
            <w:pPr>
              <w:jc w:val="both"/>
            </w:pPr>
            <w:r>
              <w:t>Mzdové účetnictví – garant, přednášející (50%)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C85608" w:rsidRDefault="00C85608" w:rsidP="00C85608">
            <w:pPr>
              <w:jc w:val="both"/>
            </w:pPr>
            <w:r w:rsidRPr="00FD43F0">
              <w:t>KIRSCHNEROVÁ,</w:t>
            </w:r>
            <w:r>
              <w:t xml:space="preserve"> P., </w:t>
            </w:r>
            <w:r w:rsidRPr="00FD43F0">
              <w:t xml:space="preserve">JANOUŠKOVÁ, </w:t>
            </w:r>
            <w:r>
              <w:t>J</w:t>
            </w:r>
            <w:r w:rsidRPr="00FD43F0">
              <w:t xml:space="preserve">. </w:t>
            </w:r>
            <w:r w:rsidRPr="00C85608">
              <w:rPr>
                <w:i/>
              </w:rPr>
              <w:t>Tax Policy of the Czech Republic and Securing Funds for Retirement</w:t>
            </w:r>
            <w:r w:rsidRPr="00FD43F0">
              <w:t xml:space="preserve">. Ekonomický časopis, </w:t>
            </w:r>
            <w:r>
              <w:t xml:space="preserve">2018, Volume </w:t>
            </w:r>
            <w:r w:rsidRPr="00FD43F0">
              <w:t>66</w:t>
            </w:r>
            <w:r>
              <w:t xml:space="preserve">, Issue </w:t>
            </w:r>
            <w:r w:rsidRPr="00FD43F0">
              <w:t>9</w:t>
            </w:r>
            <w:r>
              <w:t>,</w:t>
            </w:r>
            <w:r w:rsidRPr="00FD43F0">
              <w:t xml:space="preserve"> s. 888-908. ISSN 0013-3035.</w:t>
            </w:r>
            <w:r>
              <w:t xml:space="preserve"> (50%)</w:t>
            </w:r>
          </w:p>
          <w:p w:rsidR="00C85608" w:rsidRDefault="00C85608" w:rsidP="00C85608">
            <w:pPr>
              <w:jc w:val="both"/>
            </w:pPr>
            <w:r>
              <w:t>KIRSCHNEROVÁ, P.,</w:t>
            </w:r>
            <w:r w:rsidRPr="00571C96">
              <w:t xml:space="preserve"> JANOUŠKOVÁ,</w:t>
            </w:r>
            <w:r>
              <w:t xml:space="preserve"> J. </w:t>
            </w:r>
            <w:r w:rsidRPr="00C85608">
              <w:rPr>
                <w:i/>
              </w:rPr>
              <w:t>Are Tax Expenditures of Individuals Only a Tool of Tax Optimisation?</w:t>
            </w:r>
            <w:r w:rsidRPr="00571C96">
              <w:t xml:space="preserve"> International Advances in Economic Research, </w:t>
            </w:r>
            <w:r>
              <w:t xml:space="preserve">2018, Volume </w:t>
            </w:r>
            <w:r w:rsidRPr="00571C96">
              <w:t>24</w:t>
            </w:r>
            <w:r>
              <w:t xml:space="preserve">, Issue </w:t>
            </w:r>
            <w:r w:rsidRPr="00571C96">
              <w:t>3, s. 239-252. ISSN 1083-0898.</w:t>
            </w:r>
            <w:r>
              <w:t xml:space="preserve"> (50%)</w:t>
            </w:r>
          </w:p>
          <w:p w:rsidR="00C85608" w:rsidRDefault="00C85608" w:rsidP="00C85608">
            <w:pPr>
              <w:jc w:val="both"/>
            </w:pPr>
            <w:r>
              <w:t xml:space="preserve">KIRSCHNEROVÁ, P., </w:t>
            </w:r>
            <w:r w:rsidRPr="00571C96">
              <w:t xml:space="preserve">JANOUŠKOVÁ, </w:t>
            </w:r>
            <w:r>
              <w:t>J.</w:t>
            </w:r>
            <w:r w:rsidRPr="00571C96">
              <w:t xml:space="preserve"> A</w:t>
            </w:r>
            <w:r w:rsidRPr="00C85608">
              <w:rPr>
                <w:i/>
              </w:rPr>
              <w:t>ltruistic behaviour of individuals in the context of the tax stimulus in the Czech Republic</w:t>
            </w:r>
            <w:r w:rsidRPr="00571C96">
              <w:t xml:space="preserve">. CivilSzemle, </w:t>
            </w:r>
            <w:r>
              <w:t xml:space="preserve">2017, Volume </w:t>
            </w:r>
            <w:r w:rsidRPr="00571C96">
              <w:t>14</w:t>
            </w:r>
            <w:r>
              <w:t xml:space="preserve">, Issue </w:t>
            </w:r>
            <w:r w:rsidRPr="00571C96">
              <w:t>4, s. 71-94. ISSN 1786-3341.</w:t>
            </w:r>
            <w:r>
              <w:t xml:space="preserve"> (50%)</w:t>
            </w:r>
          </w:p>
          <w:p w:rsidR="00C85608" w:rsidRDefault="00C85608" w:rsidP="00C85608">
            <w:pPr>
              <w:jc w:val="both"/>
            </w:pPr>
            <w:r>
              <w:t xml:space="preserve">KIRSCHNEROVÁ, P., JANOUŠKOVÁ, J. </w:t>
            </w:r>
            <w:r w:rsidRPr="00C85608">
              <w:rPr>
                <w:i/>
              </w:rPr>
              <w:t>Scope of the Use of the Individuals Tax Reliefs in the Czech Republic</w:t>
            </w:r>
            <w:r>
              <w:t>. Acta academica karviniensia. 2017, Volume XVII, Issue 1, s. 55-64. ISSN 1212-415X. (50%)</w:t>
            </w:r>
          </w:p>
          <w:p w:rsidR="00A70E18" w:rsidRPr="00CC0120" w:rsidRDefault="00C85608" w:rsidP="00C85608">
            <w:pPr>
              <w:jc w:val="both"/>
            </w:pPr>
            <w:r>
              <w:t xml:space="preserve">KIRSCHNEROVÁ, P., JANOUŠKOVÁ, J. </w:t>
            </w:r>
            <w:r w:rsidRPr="00C85608">
              <w:rPr>
                <w:i/>
              </w:rPr>
              <w:t>Daňová podpora bydlení v podmínkách České republiky</w:t>
            </w:r>
            <w:r>
              <w:t>. Acta Sting,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474903" w:rsidRDefault="00474903" w:rsidP="00694BA8">
      <w:pPr>
        <w:spacing w:after="160" w:line="259" w:lineRule="auto"/>
      </w:pPr>
    </w:p>
    <w:p w:rsidR="00474903" w:rsidRDefault="00474903">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62"/>
        <w:gridCol w:w="748"/>
        <w:gridCol w:w="81"/>
        <w:gridCol w:w="1597"/>
        <w:gridCol w:w="121"/>
        <w:gridCol w:w="391"/>
        <w:gridCol w:w="133"/>
        <w:gridCol w:w="324"/>
        <w:gridCol w:w="144"/>
        <w:gridCol w:w="827"/>
        <w:gridCol w:w="167"/>
        <w:gridCol w:w="527"/>
        <w:gridCol w:w="75"/>
        <w:gridCol w:w="109"/>
        <w:gridCol w:w="77"/>
        <w:gridCol w:w="433"/>
        <w:gridCol w:w="201"/>
        <w:gridCol w:w="558"/>
        <w:gridCol w:w="136"/>
        <w:gridCol w:w="696"/>
      </w:tblGrid>
      <w:tr w:rsidR="00474903" w:rsidTr="00C92491">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rsidR="00474903" w:rsidRDefault="00474903" w:rsidP="007444A2">
            <w:pPr>
              <w:jc w:val="both"/>
              <w:rPr>
                <w:b/>
                <w:sz w:val="28"/>
              </w:rPr>
            </w:pPr>
            <w:r>
              <w:rPr>
                <w:b/>
                <w:sz w:val="28"/>
              </w:rPr>
              <w:lastRenderedPageBreak/>
              <w:t>C-I – Personální zabezpečení</w:t>
            </w:r>
          </w:p>
        </w:tc>
      </w:tr>
      <w:tr w:rsidR="00474903" w:rsidTr="00C92491">
        <w:tc>
          <w:tcPr>
            <w:tcW w:w="2647" w:type="dxa"/>
            <w:gridSpan w:val="2"/>
            <w:tcBorders>
              <w:top w:val="double" w:sz="4" w:space="0" w:color="auto"/>
            </w:tcBorders>
            <w:shd w:val="clear" w:color="auto" w:fill="F7CAAC"/>
          </w:tcPr>
          <w:p w:rsidR="00474903" w:rsidRDefault="00474903" w:rsidP="007444A2">
            <w:pPr>
              <w:jc w:val="both"/>
              <w:rPr>
                <w:b/>
              </w:rPr>
            </w:pPr>
            <w:r>
              <w:rPr>
                <w:b/>
              </w:rPr>
              <w:t>Vysoká škola</w:t>
            </w:r>
          </w:p>
        </w:tc>
        <w:tc>
          <w:tcPr>
            <w:tcW w:w="7345" w:type="dxa"/>
            <w:gridSpan w:val="19"/>
          </w:tcPr>
          <w:p w:rsidR="00474903" w:rsidRDefault="00474903" w:rsidP="007444A2">
            <w:pPr>
              <w:jc w:val="both"/>
            </w:pPr>
            <w:r>
              <w:t>Univerzita Tomáše Bati ve Zlíně</w:t>
            </w:r>
          </w:p>
        </w:tc>
      </w:tr>
      <w:tr w:rsidR="00474903" w:rsidTr="00C92491">
        <w:tc>
          <w:tcPr>
            <w:tcW w:w="2647" w:type="dxa"/>
            <w:gridSpan w:val="2"/>
            <w:shd w:val="clear" w:color="auto" w:fill="F7CAAC"/>
          </w:tcPr>
          <w:p w:rsidR="00474903" w:rsidRDefault="00474903" w:rsidP="007444A2">
            <w:pPr>
              <w:jc w:val="both"/>
              <w:rPr>
                <w:b/>
              </w:rPr>
            </w:pPr>
            <w:r>
              <w:rPr>
                <w:b/>
              </w:rPr>
              <w:t>Součást vysoké školy</w:t>
            </w:r>
          </w:p>
        </w:tc>
        <w:tc>
          <w:tcPr>
            <w:tcW w:w="7345" w:type="dxa"/>
            <w:gridSpan w:val="19"/>
          </w:tcPr>
          <w:p w:rsidR="00474903" w:rsidRDefault="00474903" w:rsidP="007444A2">
            <w:pPr>
              <w:jc w:val="both"/>
            </w:pPr>
            <w:r>
              <w:t>Fakulta managementu a ekonomiky</w:t>
            </w:r>
          </w:p>
        </w:tc>
      </w:tr>
      <w:tr w:rsidR="00474903" w:rsidTr="00C92491">
        <w:tc>
          <w:tcPr>
            <w:tcW w:w="2647" w:type="dxa"/>
            <w:gridSpan w:val="2"/>
            <w:shd w:val="clear" w:color="auto" w:fill="F7CAAC"/>
          </w:tcPr>
          <w:p w:rsidR="00474903" w:rsidRDefault="00474903" w:rsidP="007444A2">
            <w:pPr>
              <w:jc w:val="both"/>
              <w:rPr>
                <w:b/>
              </w:rPr>
            </w:pPr>
            <w:r>
              <w:rPr>
                <w:b/>
              </w:rPr>
              <w:t>Název studijního programu</w:t>
            </w:r>
          </w:p>
        </w:tc>
        <w:tc>
          <w:tcPr>
            <w:tcW w:w="7345" w:type="dxa"/>
            <w:gridSpan w:val="19"/>
          </w:tcPr>
          <w:p w:rsidR="00474903" w:rsidRDefault="00474903" w:rsidP="007444A2">
            <w:pPr>
              <w:jc w:val="both"/>
            </w:pPr>
            <w:r>
              <w:t>Účetnictví a daně</w:t>
            </w:r>
          </w:p>
        </w:tc>
      </w:tr>
      <w:tr w:rsidR="00474903" w:rsidTr="00C92491">
        <w:tc>
          <w:tcPr>
            <w:tcW w:w="2647" w:type="dxa"/>
            <w:gridSpan w:val="2"/>
            <w:shd w:val="clear" w:color="auto" w:fill="F7CAAC"/>
          </w:tcPr>
          <w:p w:rsidR="00474903" w:rsidRDefault="00474903" w:rsidP="007444A2">
            <w:pPr>
              <w:jc w:val="both"/>
              <w:rPr>
                <w:b/>
              </w:rPr>
            </w:pPr>
            <w:r>
              <w:rPr>
                <w:b/>
              </w:rPr>
              <w:t>Jméno a příjmení</w:t>
            </w:r>
          </w:p>
        </w:tc>
        <w:tc>
          <w:tcPr>
            <w:tcW w:w="4533" w:type="dxa"/>
            <w:gridSpan w:val="10"/>
          </w:tcPr>
          <w:p w:rsidR="00474903" w:rsidRPr="00331E15" w:rsidRDefault="00474903" w:rsidP="007444A2">
            <w:pPr>
              <w:jc w:val="both"/>
              <w:rPr>
                <w:highlight w:val="yellow"/>
              </w:rPr>
            </w:pPr>
            <w:r w:rsidRPr="00CF654C">
              <w:t>Adriana KNÁPKOVÁ</w:t>
            </w:r>
          </w:p>
        </w:tc>
        <w:tc>
          <w:tcPr>
            <w:tcW w:w="711" w:type="dxa"/>
            <w:gridSpan w:val="3"/>
            <w:shd w:val="clear" w:color="auto" w:fill="F7CAAC"/>
          </w:tcPr>
          <w:p w:rsidR="00474903" w:rsidRDefault="00474903" w:rsidP="007444A2">
            <w:pPr>
              <w:jc w:val="both"/>
              <w:rPr>
                <w:b/>
              </w:rPr>
            </w:pPr>
            <w:r>
              <w:rPr>
                <w:b/>
              </w:rPr>
              <w:t>Tituly</w:t>
            </w:r>
          </w:p>
        </w:tc>
        <w:tc>
          <w:tcPr>
            <w:tcW w:w="2101" w:type="dxa"/>
            <w:gridSpan w:val="6"/>
          </w:tcPr>
          <w:p w:rsidR="00474903" w:rsidRDefault="00474903" w:rsidP="007444A2">
            <w:pPr>
              <w:jc w:val="both"/>
            </w:pPr>
            <w:r>
              <w:t>doc. Ing., Ph.D.</w:t>
            </w:r>
          </w:p>
        </w:tc>
      </w:tr>
      <w:tr w:rsidR="00474903" w:rsidTr="00C92491">
        <w:tc>
          <w:tcPr>
            <w:tcW w:w="2647" w:type="dxa"/>
            <w:gridSpan w:val="2"/>
            <w:shd w:val="clear" w:color="auto" w:fill="F7CAAC"/>
          </w:tcPr>
          <w:p w:rsidR="00474903" w:rsidRDefault="00474903" w:rsidP="007444A2">
            <w:pPr>
              <w:jc w:val="both"/>
              <w:rPr>
                <w:b/>
              </w:rPr>
            </w:pPr>
            <w:r>
              <w:rPr>
                <w:b/>
              </w:rPr>
              <w:t>Rok narození</w:t>
            </w:r>
          </w:p>
        </w:tc>
        <w:tc>
          <w:tcPr>
            <w:tcW w:w="829" w:type="dxa"/>
            <w:gridSpan w:val="2"/>
          </w:tcPr>
          <w:p w:rsidR="00474903" w:rsidRDefault="00474903" w:rsidP="007444A2">
            <w:pPr>
              <w:jc w:val="both"/>
            </w:pPr>
            <w:r>
              <w:t>1977</w:t>
            </w:r>
          </w:p>
        </w:tc>
        <w:tc>
          <w:tcPr>
            <w:tcW w:w="1718" w:type="dxa"/>
            <w:gridSpan w:val="2"/>
            <w:shd w:val="clear" w:color="auto" w:fill="F7CAAC"/>
          </w:tcPr>
          <w:p w:rsidR="00474903" w:rsidRDefault="00474903" w:rsidP="007444A2">
            <w:pPr>
              <w:jc w:val="both"/>
              <w:rPr>
                <w:b/>
              </w:rPr>
            </w:pPr>
            <w:r>
              <w:rPr>
                <w:b/>
              </w:rPr>
              <w:t>typ vztahu k VŠ</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5194" w:type="dxa"/>
            <w:gridSpan w:val="6"/>
            <w:shd w:val="clear" w:color="auto" w:fill="F7CAAC"/>
          </w:tcPr>
          <w:p w:rsidR="00474903" w:rsidRDefault="00474903" w:rsidP="007444A2">
            <w:pPr>
              <w:jc w:val="both"/>
              <w:rPr>
                <w:b/>
              </w:rPr>
            </w:pPr>
            <w:r>
              <w:rPr>
                <w:b/>
              </w:rPr>
              <w:t>Typ vztahu na součásti VŠ, která uskutečňuje st. program</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6186" w:type="dxa"/>
            <w:gridSpan w:val="10"/>
            <w:shd w:val="clear" w:color="auto" w:fill="F7CAAC"/>
          </w:tcPr>
          <w:p w:rsidR="00474903" w:rsidRDefault="00474903" w:rsidP="007444A2">
            <w:pPr>
              <w:jc w:val="both"/>
            </w:pPr>
            <w:r>
              <w:rPr>
                <w:b/>
              </w:rPr>
              <w:t>Další současná působení jako akademický pracovník na jiných VŠ</w:t>
            </w:r>
          </w:p>
        </w:tc>
        <w:tc>
          <w:tcPr>
            <w:tcW w:w="1705" w:type="dxa"/>
            <w:gridSpan w:val="5"/>
            <w:shd w:val="clear" w:color="auto" w:fill="F7CAAC"/>
          </w:tcPr>
          <w:p w:rsidR="00474903" w:rsidRDefault="00474903" w:rsidP="007444A2">
            <w:pPr>
              <w:jc w:val="both"/>
              <w:rPr>
                <w:b/>
              </w:rPr>
            </w:pPr>
            <w:r>
              <w:rPr>
                <w:b/>
              </w:rPr>
              <w:t>typ prac. vztahu</w:t>
            </w:r>
          </w:p>
        </w:tc>
        <w:tc>
          <w:tcPr>
            <w:tcW w:w="2101" w:type="dxa"/>
            <w:gridSpan w:val="6"/>
            <w:shd w:val="clear" w:color="auto" w:fill="F7CAAC"/>
          </w:tcPr>
          <w:p w:rsidR="00474903" w:rsidRDefault="00474903" w:rsidP="007444A2">
            <w:pPr>
              <w:jc w:val="both"/>
              <w:rPr>
                <w:b/>
              </w:rPr>
            </w:pPr>
            <w:r>
              <w:rPr>
                <w:b/>
              </w:rPr>
              <w:t>rozsah</w:t>
            </w:r>
          </w:p>
        </w:tc>
      </w:tr>
      <w:tr w:rsidR="00474903" w:rsidTr="00C92491">
        <w:tc>
          <w:tcPr>
            <w:tcW w:w="6186" w:type="dxa"/>
            <w:gridSpan w:val="10"/>
          </w:tcPr>
          <w:p w:rsidR="00474903" w:rsidRDefault="00474903" w:rsidP="007444A2">
            <w:pPr>
              <w:jc w:val="both"/>
            </w:pPr>
          </w:p>
        </w:tc>
        <w:tc>
          <w:tcPr>
            <w:tcW w:w="1705" w:type="dxa"/>
            <w:gridSpan w:val="5"/>
          </w:tcPr>
          <w:p w:rsidR="00474903" w:rsidRDefault="00474903" w:rsidP="007444A2">
            <w:pPr>
              <w:jc w:val="both"/>
            </w:pPr>
          </w:p>
        </w:tc>
        <w:tc>
          <w:tcPr>
            <w:tcW w:w="2101" w:type="dxa"/>
            <w:gridSpan w:val="6"/>
          </w:tcPr>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Předměty příslušného studijního programu a způsob zapojení do jejich výuky, příp. další zapojení do uskutečňování studijního programu</w:t>
            </w:r>
          </w:p>
        </w:tc>
      </w:tr>
      <w:tr w:rsidR="00474903" w:rsidTr="00C92491">
        <w:trPr>
          <w:trHeight w:val="218"/>
        </w:trPr>
        <w:tc>
          <w:tcPr>
            <w:tcW w:w="9992" w:type="dxa"/>
            <w:gridSpan w:val="21"/>
            <w:tcBorders>
              <w:top w:val="nil"/>
            </w:tcBorders>
          </w:tcPr>
          <w:p w:rsidR="00474903" w:rsidRDefault="00474903" w:rsidP="007444A2">
            <w:pPr>
              <w:jc w:val="both"/>
            </w:pPr>
            <w:r>
              <w:t>Podnikové finance</w:t>
            </w:r>
            <w:r w:rsidR="009E4FBF">
              <w:t xml:space="preserve"> I</w:t>
            </w:r>
            <w:r>
              <w:t xml:space="preserve"> - garant, přednášející (60%)</w:t>
            </w:r>
          </w:p>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 xml:space="preserve">Údaje o vzdělání na VŠ </w:t>
            </w:r>
          </w:p>
        </w:tc>
      </w:tr>
      <w:tr w:rsidR="00474903" w:rsidRPr="00BE3A80" w:rsidTr="00C92491">
        <w:trPr>
          <w:trHeight w:val="511"/>
        </w:trPr>
        <w:tc>
          <w:tcPr>
            <w:tcW w:w="9992" w:type="dxa"/>
            <w:gridSpan w:val="21"/>
          </w:tcPr>
          <w:p w:rsidR="00474903" w:rsidRDefault="00474903" w:rsidP="007444A2">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474903" w:rsidRPr="00BE3A80" w:rsidRDefault="00474903" w:rsidP="007444A2">
            <w:pPr>
              <w:jc w:val="both"/>
            </w:pPr>
            <w:r w:rsidRPr="00170B36">
              <w:rPr>
                <w:b/>
              </w:rPr>
              <w:t>1999 – 2001</w:t>
            </w:r>
            <w:r>
              <w:t>: magisterské studium, FaME UTB ve Zlíně (</w:t>
            </w:r>
            <w:r w:rsidRPr="00170B36">
              <w:rPr>
                <w:b/>
              </w:rPr>
              <w:t>Ing.</w:t>
            </w:r>
            <w:r>
              <w:t>)</w:t>
            </w:r>
          </w:p>
        </w:tc>
      </w:tr>
      <w:tr w:rsidR="00474903" w:rsidTr="00C92491">
        <w:tc>
          <w:tcPr>
            <w:tcW w:w="9992" w:type="dxa"/>
            <w:gridSpan w:val="21"/>
            <w:shd w:val="clear" w:color="auto" w:fill="F7CAAC"/>
          </w:tcPr>
          <w:p w:rsidR="00474903" w:rsidRDefault="00474903" w:rsidP="007444A2">
            <w:pPr>
              <w:jc w:val="both"/>
              <w:rPr>
                <w:b/>
              </w:rPr>
            </w:pPr>
            <w:r>
              <w:rPr>
                <w:b/>
              </w:rPr>
              <w:t>Údaje o odborném působení od absolvování VŠ</w:t>
            </w:r>
          </w:p>
        </w:tc>
      </w:tr>
      <w:tr w:rsidR="00474903" w:rsidTr="00C92491">
        <w:trPr>
          <w:trHeight w:val="555"/>
        </w:trPr>
        <w:tc>
          <w:tcPr>
            <w:tcW w:w="9992" w:type="dxa"/>
            <w:gridSpan w:val="21"/>
          </w:tcPr>
          <w:p w:rsidR="00C92491" w:rsidRDefault="00C92491" w:rsidP="00C92491">
            <w:pPr>
              <w:jc w:val="both"/>
            </w:pPr>
            <w:r w:rsidRPr="00170B36">
              <w:rPr>
                <w:b/>
              </w:rPr>
              <w:t>2002 – dosud</w:t>
            </w:r>
            <w:r>
              <w:t>: UTB FaME ve Zlíně (odborná asistentka, od roku 2014 docentka)</w:t>
            </w:r>
          </w:p>
          <w:p w:rsidR="00C92491" w:rsidRDefault="00C92491" w:rsidP="00C92491">
            <w:pPr>
              <w:jc w:val="both"/>
            </w:pPr>
            <w:r w:rsidRPr="00170B36">
              <w:rPr>
                <w:b/>
              </w:rPr>
              <w:t>2008 – 2014</w:t>
            </w:r>
            <w:r>
              <w:t>: proděkanka pro vědu a výzkum na FaME UTB ve Zlíně</w:t>
            </w:r>
          </w:p>
          <w:p w:rsidR="00C92491" w:rsidRDefault="00C92491" w:rsidP="00C92491">
            <w:pPr>
              <w:jc w:val="both"/>
            </w:pPr>
            <w:r w:rsidRPr="00170B36">
              <w:rPr>
                <w:b/>
              </w:rPr>
              <w:t xml:space="preserve">2015 – </w:t>
            </w:r>
            <w:r>
              <w:rPr>
                <w:b/>
              </w:rPr>
              <w:t>I/2019</w:t>
            </w:r>
            <w:r>
              <w:t>: prorektorka pro sociální záležitosti na UTB ve Zlíně</w:t>
            </w:r>
          </w:p>
          <w:p w:rsidR="00C92491" w:rsidRDefault="00C92491" w:rsidP="00C92491">
            <w:pPr>
              <w:jc w:val="both"/>
            </w:pPr>
            <w:r>
              <w:rPr>
                <w:b/>
              </w:rPr>
              <w:t>II/2019 - dosud</w:t>
            </w:r>
            <w:r>
              <w:t xml:space="preserve">: prorektorka pro vnitřní a vnější vztahy na UTB ve Zlíně </w:t>
            </w:r>
          </w:p>
        </w:tc>
      </w:tr>
      <w:tr w:rsidR="00474903" w:rsidTr="00C92491">
        <w:trPr>
          <w:trHeight w:val="250"/>
        </w:trPr>
        <w:tc>
          <w:tcPr>
            <w:tcW w:w="9992" w:type="dxa"/>
            <w:gridSpan w:val="21"/>
            <w:shd w:val="clear" w:color="auto" w:fill="F7CAAC"/>
          </w:tcPr>
          <w:p w:rsidR="00474903" w:rsidRDefault="00474903" w:rsidP="007444A2">
            <w:pPr>
              <w:jc w:val="both"/>
            </w:pPr>
            <w:r>
              <w:rPr>
                <w:b/>
              </w:rPr>
              <w:t>Zkušenosti s vedením kvalifikačních a rigorózních prací</w:t>
            </w:r>
          </w:p>
        </w:tc>
      </w:tr>
      <w:tr w:rsidR="00474903" w:rsidTr="00C92491">
        <w:trPr>
          <w:trHeight w:val="88"/>
        </w:trPr>
        <w:tc>
          <w:tcPr>
            <w:tcW w:w="9992" w:type="dxa"/>
            <w:gridSpan w:val="21"/>
          </w:tcPr>
          <w:p w:rsidR="00474903" w:rsidRDefault="00474903" w:rsidP="007444A2">
            <w:pPr>
              <w:jc w:val="both"/>
            </w:pPr>
            <w:r>
              <w:t xml:space="preserve">Počet vedených bakalářských prací – 37 </w:t>
            </w:r>
          </w:p>
          <w:p w:rsidR="00474903" w:rsidRDefault="00474903" w:rsidP="007444A2">
            <w:pPr>
              <w:jc w:val="both"/>
            </w:pPr>
            <w:r>
              <w:t>Počet vedených diplomových prací – 69</w:t>
            </w:r>
          </w:p>
        </w:tc>
      </w:tr>
      <w:tr w:rsidR="00474903" w:rsidTr="00C92491">
        <w:trPr>
          <w:cantSplit/>
        </w:trPr>
        <w:tc>
          <w:tcPr>
            <w:tcW w:w="3476" w:type="dxa"/>
            <w:gridSpan w:val="4"/>
            <w:tcBorders>
              <w:top w:val="single" w:sz="12" w:space="0" w:color="auto"/>
            </w:tcBorders>
            <w:shd w:val="clear" w:color="auto" w:fill="F7CAAC"/>
          </w:tcPr>
          <w:p w:rsidR="00474903" w:rsidRDefault="00474903" w:rsidP="007444A2">
            <w:pPr>
              <w:jc w:val="both"/>
            </w:pPr>
            <w:r>
              <w:rPr>
                <w:b/>
              </w:rPr>
              <w:t xml:space="preserve">Obor habilitačního řízení </w:t>
            </w:r>
          </w:p>
        </w:tc>
        <w:tc>
          <w:tcPr>
            <w:tcW w:w="2242" w:type="dxa"/>
            <w:gridSpan w:val="4"/>
            <w:tcBorders>
              <w:top w:val="single" w:sz="12" w:space="0" w:color="auto"/>
            </w:tcBorders>
            <w:shd w:val="clear" w:color="auto" w:fill="F7CAAC"/>
          </w:tcPr>
          <w:p w:rsidR="00474903" w:rsidRDefault="00474903" w:rsidP="007444A2">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474903" w:rsidRDefault="00474903" w:rsidP="007444A2">
            <w:pPr>
              <w:jc w:val="both"/>
            </w:pPr>
            <w:r>
              <w:rPr>
                <w:b/>
              </w:rPr>
              <w:t>Řízení konáno na VŠ</w:t>
            </w:r>
          </w:p>
        </w:tc>
        <w:tc>
          <w:tcPr>
            <w:tcW w:w="2024" w:type="dxa"/>
            <w:gridSpan w:val="5"/>
            <w:tcBorders>
              <w:top w:val="single" w:sz="12" w:space="0" w:color="auto"/>
              <w:left w:val="single" w:sz="12" w:space="0" w:color="auto"/>
            </w:tcBorders>
            <w:shd w:val="clear" w:color="auto" w:fill="F7CAAC"/>
          </w:tcPr>
          <w:p w:rsidR="00474903" w:rsidRDefault="00474903" w:rsidP="007444A2">
            <w:pPr>
              <w:jc w:val="both"/>
              <w:rPr>
                <w:b/>
              </w:rPr>
            </w:pPr>
            <w:r>
              <w:rPr>
                <w:b/>
              </w:rPr>
              <w:t>Ohlasy publikací</w:t>
            </w:r>
          </w:p>
        </w:tc>
      </w:tr>
      <w:tr w:rsidR="00474903" w:rsidTr="00C92491">
        <w:trPr>
          <w:cantSplit/>
        </w:trPr>
        <w:tc>
          <w:tcPr>
            <w:tcW w:w="3476" w:type="dxa"/>
            <w:gridSpan w:val="4"/>
          </w:tcPr>
          <w:p w:rsidR="00474903" w:rsidRDefault="00474903" w:rsidP="007444A2">
            <w:pPr>
              <w:jc w:val="both"/>
            </w:pPr>
            <w:r>
              <w:t>Management a ekonomika</w:t>
            </w:r>
          </w:p>
        </w:tc>
        <w:tc>
          <w:tcPr>
            <w:tcW w:w="2242" w:type="dxa"/>
            <w:gridSpan w:val="4"/>
          </w:tcPr>
          <w:p w:rsidR="00474903" w:rsidRDefault="00474903" w:rsidP="007444A2">
            <w:pPr>
              <w:jc w:val="both"/>
            </w:pPr>
            <w:r>
              <w:t>2014</w:t>
            </w:r>
          </w:p>
        </w:tc>
        <w:tc>
          <w:tcPr>
            <w:tcW w:w="2250" w:type="dxa"/>
            <w:gridSpan w:val="8"/>
            <w:tcBorders>
              <w:right w:val="single" w:sz="12" w:space="0" w:color="auto"/>
            </w:tcBorders>
          </w:tcPr>
          <w:p w:rsidR="00474903" w:rsidRDefault="00474903" w:rsidP="007444A2">
            <w:pPr>
              <w:jc w:val="both"/>
            </w:pPr>
            <w:r>
              <w:t>UTB ve Zlíně</w:t>
            </w:r>
          </w:p>
        </w:tc>
        <w:tc>
          <w:tcPr>
            <w:tcW w:w="634" w:type="dxa"/>
            <w:gridSpan w:val="2"/>
            <w:tcBorders>
              <w:left w:val="single" w:sz="12" w:space="0" w:color="auto"/>
            </w:tcBorders>
            <w:shd w:val="clear" w:color="auto" w:fill="F7CAAC"/>
          </w:tcPr>
          <w:p w:rsidR="00474903" w:rsidRDefault="00474903" w:rsidP="007444A2">
            <w:pPr>
              <w:jc w:val="both"/>
            </w:pPr>
            <w:r>
              <w:rPr>
                <w:b/>
              </w:rPr>
              <w:t>WOS</w:t>
            </w:r>
          </w:p>
        </w:tc>
        <w:tc>
          <w:tcPr>
            <w:tcW w:w="694" w:type="dxa"/>
            <w:gridSpan w:val="2"/>
            <w:shd w:val="clear" w:color="auto" w:fill="F7CAAC"/>
          </w:tcPr>
          <w:p w:rsidR="00474903" w:rsidRDefault="00474903" w:rsidP="007444A2">
            <w:pPr>
              <w:jc w:val="both"/>
              <w:rPr>
                <w:sz w:val="18"/>
              </w:rPr>
            </w:pPr>
            <w:r>
              <w:rPr>
                <w:b/>
                <w:sz w:val="18"/>
              </w:rPr>
              <w:t>Scopus</w:t>
            </w:r>
          </w:p>
        </w:tc>
        <w:tc>
          <w:tcPr>
            <w:tcW w:w="696" w:type="dxa"/>
            <w:shd w:val="clear" w:color="auto" w:fill="F7CAAC"/>
          </w:tcPr>
          <w:p w:rsidR="00474903" w:rsidRDefault="00474903" w:rsidP="007444A2">
            <w:pPr>
              <w:jc w:val="both"/>
            </w:pPr>
            <w:r>
              <w:rPr>
                <w:b/>
                <w:sz w:val="18"/>
              </w:rPr>
              <w:t>ostatní</w:t>
            </w:r>
          </w:p>
        </w:tc>
      </w:tr>
      <w:tr w:rsidR="00034510" w:rsidTr="00C92491">
        <w:trPr>
          <w:cantSplit/>
          <w:trHeight w:val="70"/>
        </w:trPr>
        <w:tc>
          <w:tcPr>
            <w:tcW w:w="3476" w:type="dxa"/>
            <w:gridSpan w:val="4"/>
            <w:shd w:val="clear" w:color="auto" w:fill="F7CAAC"/>
          </w:tcPr>
          <w:p w:rsidR="00034510" w:rsidRDefault="00034510" w:rsidP="00034510">
            <w:pPr>
              <w:jc w:val="both"/>
            </w:pPr>
            <w:r>
              <w:rPr>
                <w:b/>
              </w:rPr>
              <w:t>Obor jmenovacího řízení</w:t>
            </w:r>
          </w:p>
        </w:tc>
        <w:tc>
          <w:tcPr>
            <w:tcW w:w="2242" w:type="dxa"/>
            <w:gridSpan w:val="4"/>
            <w:shd w:val="clear" w:color="auto" w:fill="F7CAAC"/>
          </w:tcPr>
          <w:p w:rsidR="00034510" w:rsidRDefault="00034510" w:rsidP="00034510">
            <w:pPr>
              <w:jc w:val="both"/>
            </w:pPr>
            <w:r>
              <w:rPr>
                <w:b/>
              </w:rPr>
              <w:t>Rok udělení hodnosti</w:t>
            </w:r>
          </w:p>
        </w:tc>
        <w:tc>
          <w:tcPr>
            <w:tcW w:w="2250" w:type="dxa"/>
            <w:gridSpan w:val="8"/>
            <w:tcBorders>
              <w:right w:val="single" w:sz="12" w:space="0" w:color="auto"/>
            </w:tcBorders>
            <w:shd w:val="clear" w:color="auto" w:fill="F7CAAC"/>
          </w:tcPr>
          <w:p w:rsidR="00034510" w:rsidRDefault="00034510" w:rsidP="00034510">
            <w:pPr>
              <w:jc w:val="both"/>
            </w:pPr>
            <w:r>
              <w:rPr>
                <w:b/>
              </w:rPr>
              <w:t>Řízení konáno na VŠ</w:t>
            </w:r>
          </w:p>
        </w:tc>
        <w:tc>
          <w:tcPr>
            <w:tcW w:w="634" w:type="dxa"/>
            <w:gridSpan w:val="2"/>
            <w:vMerge w:val="restart"/>
            <w:tcBorders>
              <w:left w:val="single" w:sz="12" w:space="0" w:color="auto"/>
            </w:tcBorders>
          </w:tcPr>
          <w:p w:rsidR="00034510" w:rsidRDefault="00034510" w:rsidP="00034510">
            <w:pPr>
              <w:jc w:val="both"/>
              <w:rPr>
                <w:b/>
              </w:rPr>
            </w:pPr>
            <w:r>
              <w:rPr>
                <w:b/>
              </w:rPr>
              <w:t>21</w:t>
            </w:r>
          </w:p>
        </w:tc>
        <w:tc>
          <w:tcPr>
            <w:tcW w:w="694" w:type="dxa"/>
            <w:gridSpan w:val="2"/>
            <w:vMerge w:val="restart"/>
          </w:tcPr>
          <w:p w:rsidR="00034510" w:rsidRDefault="00034510" w:rsidP="00034510">
            <w:pPr>
              <w:jc w:val="both"/>
              <w:rPr>
                <w:b/>
              </w:rPr>
            </w:pPr>
            <w:r>
              <w:rPr>
                <w:b/>
              </w:rPr>
              <w:t>32</w:t>
            </w:r>
          </w:p>
        </w:tc>
        <w:tc>
          <w:tcPr>
            <w:tcW w:w="696" w:type="dxa"/>
            <w:vMerge w:val="restart"/>
          </w:tcPr>
          <w:p w:rsidR="00034510" w:rsidRDefault="00034510" w:rsidP="00034510">
            <w:pPr>
              <w:jc w:val="both"/>
              <w:rPr>
                <w:b/>
              </w:rPr>
            </w:pPr>
            <w:r>
              <w:rPr>
                <w:b/>
              </w:rPr>
              <w:t>450</w:t>
            </w:r>
          </w:p>
        </w:tc>
      </w:tr>
      <w:tr w:rsidR="00474903" w:rsidTr="00C92491">
        <w:trPr>
          <w:trHeight w:val="205"/>
        </w:trPr>
        <w:tc>
          <w:tcPr>
            <w:tcW w:w="3476" w:type="dxa"/>
            <w:gridSpan w:val="4"/>
          </w:tcPr>
          <w:p w:rsidR="00474903" w:rsidRDefault="00474903" w:rsidP="007444A2">
            <w:pPr>
              <w:jc w:val="both"/>
            </w:pPr>
          </w:p>
        </w:tc>
        <w:tc>
          <w:tcPr>
            <w:tcW w:w="2242" w:type="dxa"/>
            <w:gridSpan w:val="4"/>
          </w:tcPr>
          <w:p w:rsidR="00474903" w:rsidRDefault="00474903" w:rsidP="007444A2">
            <w:pPr>
              <w:jc w:val="both"/>
            </w:pPr>
          </w:p>
        </w:tc>
        <w:tc>
          <w:tcPr>
            <w:tcW w:w="2250" w:type="dxa"/>
            <w:gridSpan w:val="8"/>
            <w:tcBorders>
              <w:right w:val="single" w:sz="12" w:space="0" w:color="auto"/>
            </w:tcBorders>
          </w:tcPr>
          <w:p w:rsidR="00474903" w:rsidRDefault="00474903" w:rsidP="007444A2">
            <w:pPr>
              <w:jc w:val="both"/>
            </w:pPr>
          </w:p>
        </w:tc>
        <w:tc>
          <w:tcPr>
            <w:tcW w:w="634" w:type="dxa"/>
            <w:gridSpan w:val="2"/>
            <w:vMerge/>
            <w:tcBorders>
              <w:left w:val="single" w:sz="12" w:space="0" w:color="auto"/>
            </w:tcBorders>
            <w:vAlign w:val="center"/>
          </w:tcPr>
          <w:p w:rsidR="00474903" w:rsidRDefault="00474903" w:rsidP="007444A2">
            <w:pPr>
              <w:rPr>
                <w:b/>
              </w:rPr>
            </w:pPr>
          </w:p>
        </w:tc>
        <w:tc>
          <w:tcPr>
            <w:tcW w:w="694" w:type="dxa"/>
            <w:gridSpan w:val="2"/>
            <w:vMerge/>
            <w:vAlign w:val="center"/>
          </w:tcPr>
          <w:p w:rsidR="00474903" w:rsidRDefault="00474903" w:rsidP="007444A2">
            <w:pPr>
              <w:rPr>
                <w:b/>
              </w:rPr>
            </w:pPr>
          </w:p>
        </w:tc>
        <w:tc>
          <w:tcPr>
            <w:tcW w:w="696" w:type="dxa"/>
            <w:vMerge/>
            <w:vAlign w:val="center"/>
          </w:tcPr>
          <w:p w:rsidR="00474903" w:rsidRDefault="00474903" w:rsidP="007444A2">
            <w:pPr>
              <w:rPr>
                <w:b/>
              </w:rPr>
            </w:pPr>
          </w:p>
        </w:tc>
      </w:tr>
      <w:tr w:rsidR="00474903" w:rsidTr="00C92491">
        <w:tc>
          <w:tcPr>
            <w:tcW w:w="9992" w:type="dxa"/>
            <w:gridSpan w:val="21"/>
            <w:shd w:val="clear" w:color="auto" w:fill="F7CAAC"/>
          </w:tcPr>
          <w:p w:rsidR="00474903" w:rsidRDefault="00474903" w:rsidP="007444A2">
            <w:pPr>
              <w:jc w:val="both"/>
              <w:rPr>
                <w:b/>
              </w:rPr>
            </w:pPr>
            <w:r>
              <w:rPr>
                <w:b/>
              </w:rPr>
              <w:t xml:space="preserve">Přehled o nejvýznamnější publikační a další tvůrčí činnosti nebo další profesní činnosti u odborníků z praxe vztahující se k zabezpečovaným předmětům </w:t>
            </w:r>
          </w:p>
        </w:tc>
      </w:tr>
      <w:tr w:rsidR="00474903" w:rsidRPr="007075CC" w:rsidTr="00C92491">
        <w:trPr>
          <w:trHeight w:val="141"/>
        </w:trPr>
        <w:tc>
          <w:tcPr>
            <w:tcW w:w="9992" w:type="dxa"/>
            <w:gridSpan w:val="21"/>
          </w:tcPr>
          <w:p w:rsidR="00034510" w:rsidRDefault="00034510" w:rsidP="00034510">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034510" w:rsidRPr="00904FD5" w:rsidRDefault="00034510" w:rsidP="000345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034510" w:rsidRPr="000F3FD7" w:rsidRDefault="00034510" w:rsidP="00034510">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2" w:history="1">
              <w:r w:rsidRPr="000F3FD7">
                <w:rPr>
                  <w:rStyle w:val="Hypertextovodkaz"/>
                  <w:shd w:val="clear" w:color="auto" w:fill="FFFFFF"/>
                </w:rPr>
                <w:t>https://doi.org/10.11118/actaun201765010237</w:t>
              </w:r>
            </w:hyperlink>
            <w:r w:rsidRPr="000F3FD7">
              <w:rPr>
                <w:shd w:val="clear" w:color="auto" w:fill="FFFFFF"/>
              </w:rPr>
              <w:t xml:space="preserve"> (50%).</w:t>
            </w:r>
          </w:p>
          <w:p w:rsidR="00034510" w:rsidRPr="00025DD0" w:rsidRDefault="00034510" w:rsidP="00034510">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3" w:tgtFrame="_blank" w:history="1">
              <w:r w:rsidRPr="000F3FD7">
                <w:t>dx.doi.org/10.15240/tul/001/2014-2-011</w:t>
              </w:r>
            </w:hyperlink>
            <w:r w:rsidRPr="000F3FD7">
              <w:t xml:space="preserve"> (34%).</w:t>
            </w:r>
          </w:p>
          <w:p w:rsidR="00034510" w:rsidRPr="00904FD5" w:rsidRDefault="00034510" w:rsidP="000345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034510" w:rsidRDefault="00034510" w:rsidP="00034510">
            <w:pPr>
              <w:jc w:val="both"/>
            </w:pPr>
            <w:r w:rsidRPr="00E66B0B">
              <w:rPr>
                <w:i/>
              </w:rPr>
              <w:t>Přehled projektové činnosti:</w:t>
            </w:r>
          </w:p>
          <w:p w:rsidR="00034510" w:rsidRDefault="00034510" w:rsidP="00034510">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034510" w:rsidRDefault="00034510" w:rsidP="00034510">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034510" w:rsidRDefault="00034510" w:rsidP="0003451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034510" w:rsidRDefault="00034510" w:rsidP="00034510">
            <w:pPr>
              <w:tabs>
                <w:tab w:val="left" w:pos="2565"/>
              </w:tabs>
            </w:pPr>
            <w:r w:rsidRPr="00F30A63">
              <w:t>GA ČR 402/09/1739 Tvorba modelu pro měření a řízení výkonnosti podniků 2009-2011 (hlavní řešitel)</w:t>
            </w:r>
            <w:r>
              <w:t>.</w:t>
            </w:r>
          </w:p>
          <w:p w:rsidR="00034510" w:rsidRPr="00F30A63" w:rsidRDefault="00034510" w:rsidP="00034510">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474903" w:rsidRPr="007075CC" w:rsidRDefault="00034510" w:rsidP="00034510">
            <w:pPr>
              <w:tabs>
                <w:tab w:val="left" w:pos="2565"/>
              </w:tabs>
              <w:jc w:val="both"/>
            </w:pPr>
            <w:r>
              <w:t>GA ČR 402/06/1526 Měření a řízení výkonnosti klastrů 2006-2009 (člen řešitelského týmu).</w:t>
            </w:r>
          </w:p>
        </w:tc>
      </w:tr>
      <w:tr w:rsidR="00474903" w:rsidTr="00C92491">
        <w:trPr>
          <w:trHeight w:val="218"/>
        </w:trPr>
        <w:tc>
          <w:tcPr>
            <w:tcW w:w="9992" w:type="dxa"/>
            <w:gridSpan w:val="21"/>
            <w:shd w:val="clear" w:color="auto" w:fill="F7CAAC"/>
          </w:tcPr>
          <w:p w:rsidR="00474903" w:rsidRDefault="00474903" w:rsidP="007444A2">
            <w:pPr>
              <w:rPr>
                <w:b/>
              </w:rPr>
            </w:pPr>
            <w:r>
              <w:rPr>
                <w:b/>
              </w:rPr>
              <w:t>Působení v zahraničí</w:t>
            </w:r>
          </w:p>
        </w:tc>
      </w:tr>
      <w:tr w:rsidR="00474903" w:rsidTr="00C92491">
        <w:trPr>
          <w:trHeight w:val="104"/>
        </w:trPr>
        <w:tc>
          <w:tcPr>
            <w:tcW w:w="9992" w:type="dxa"/>
            <w:gridSpan w:val="21"/>
          </w:tcPr>
          <w:p w:rsidR="00474903" w:rsidRDefault="00474903" w:rsidP="007444A2">
            <w:pPr>
              <w:pStyle w:val="Dosaenvzdln"/>
              <w:numPr>
                <w:ilvl w:val="0"/>
                <w:numId w:val="0"/>
              </w:numPr>
              <w:spacing w:beforeAutospacing="0" w:after="0" w:afterAutospacing="0" w:line="240" w:lineRule="auto"/>
              <w:ind w:left="360" w:hanging="360"/>
              <w:rPr>
                <w:b/>
              </w:rPr>
            </w:pPr>
          </w:p>
        </w:tc>
      </w:tr>
      <w:tr w:rsidR="00474903" w:rsidTr="00C92491">
        <w:trPr>
          <w:cantSplit/>
          <w:trHeight w:val="136"/>
        </w:trPr>
        <w:tc>
          <w:tcPr>
            <w:tcW w:w="2647" w:type="dxa"/>
            <w:gridSpan w:val="2"/>
            <w:shd w:val="clear" w:color="auto" w:fill="F7CAAC"/>
          </w:tcPr>
          <w:p w:rsidR="00474903" w:rsidRDefault="00474903" w:rsidP="007444A2">
            <w:pPr>
              <w:jc w:val="both"/>
              <w:rPr>
                <w:b/>
              </w:rPr>
            </w:pPr>
            <w:r>
              <w:rPr>
                <w:b/>
              </w:rPr>
              <w:lastRenderedPageBreak/>
              <w:t xml:space="preserve">Podpis </w:t>
            </w:r>
          </w:p>
        </w:tc>
        <w:tc>
          <w:tcPr>
            <w:tcW w:w="4533" w:type="dxa"/>
            <w:gridSpan w:val="10"/>
          </w:tcPr>
          <w:p w:rsidR="00474903" w:rsidRDefault="00474903" w:rsidP="007444A2">
            <w:pPr>
              <w:jc w:val="both"/>
            </w:pPr>
          </w:p>
        </w:tc>
        <w:tc>
          <w:tcPr>
            <w:tcW w:w="788" w:type="dxa"/>
            <w:gridSpan w:val="4"/>
            <w:shd w:val="clear" w:color="auto" w:fill="F7CAAC"/>
          </w:tcPr>
          <w:p w:rsidR="00474903" w:rsidRDefault="00474903" w:rsidP="007444A2">
            <w:pPr>
              <w:jc w:val="both"/>
            </w:pPr>
            <w:r>
              <w:rPr>
                <w:b/>
              </w:rPr>
              <w:t>datum</w:t>
            </w:r>
          </w:p>
        </w:tc>
        <w:tc>
          <w:tcPr>
            <w:tcW w:w="2024" w:type="dxa"/>
            <w:gridSpan w:val="5"/>
          </w:tcPr>
          <w:p w:rsidR="00474903" w:rsidRDefault="00474903" w:rsidP="007444A2">
            <w:pPr>
              <w:jc w:val="both"/>
            </w:pPr>
          </w:p>
        </w:tc>
      </w:tr>
      <w:tr w:rsidR="00A70E18" w:rsidTr="00A70E18">
        <w:tc>
          <w:tcPr>
            <w:tcW w:w="9992" w:type="dxa"/>
            <w:gridSpan w:val="2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85" w:type="dxa"/>
            <w:tcBorders>
              <w:top w:val="double" w:sz="4" w:space="0" w:color="auto"/>
            </w:tcBorders>
            <w:shd w:val="clear" w:color="auto" w:fill="F7CAAC"/>
          </w:tcPr>
          <w:p w:rsidR="00A70E18" w:rsidRDefault="00A70E18" w:rsidP="00A70E18">
            <w:pPr>
              <w:jc w:val="both"/>
              <w:rPr>
                <w:b/>
              </w:rPr>
            </w:pPr>
            <w:r>
              <w:rPr>
                <w:b/>
              </w:rPr>
              <w:t>Vysoká škola</w:t>
            </w:r>
          </w:p>
        </w:tc>
        <w:tc>
          <w:tcPr>
            <w:tcW w:w="7407" w:type="dxa"/>
            <w:gridSpan w:val="20"/>
          </w:tcPr>
          <w:p w:rsidR="00A70E18" w:rsidRDefault="00A70E18" w:rsidP="00A70E18">
            <w:pPr>
              <w:jc w:val="both"/>
            </w:pPr>
            <w:r>
              <w:t>Univerzita Tomáše Bati ve Zlíně</w:t>
            </w:r>
          </w:p>
        </w:tc>
      </w:tr>
      <w:tr w:rsidR="00A70E18" w:rsidTr="00A70E18">
        <w:tc>
          <w:tcPr>
            <w:tcW w:w="2585" w:type="dxa"/>
            <w:shd w:val="clear" w:color="auto" w:fill="F7CAAC"/>
          </w:tcPr>
          <w:p w:rsidR="00A70E18" w:rsidRDefault="00A70E18" w:rsidP="00A70E18">
            <w:pPr>
              <w:jc w:val="both"/>
              <w:rPr>
                <w:b/>
              </w:rPr>
            </w:pPr>
            <w:r>
              <w:rPr>
                <w:b/>
              </w:rPr>
              <w:t>Součást vysoké školy</w:t>
            </w:r>
          </w:p>
        </w:tc>
        <w:tc>
          <w:tcPr>
            <w:tcW w:w="7407" w:type="dxa"/>
            <w:gridSpan w:val="20"/>
          </w:tcPr>
          <w:p w:rsidR="00A70E18" w:rsidRDefault="00A70E18" w:rsidP="00A70E18">
            <w:pPr>
              <w:jc w:val="both"/>
            </w:pPr>
            <w:r>
              <w:t>Fakulta managementu a ekonomiky</w:t>
            </w:r>
          </w:p>
        </w:tc>
      </w:tr>
      <w:tr w:rsidR="00A70E18" w:rsidTr="00A70E18">
        <w:tc>
          <w:tcPr>
            <w:tcW w:w="2585" w:type="dxa"/>
            <w:shd w:val="clear" w:color="auto" w:fill="F7CAAC"/>
          </w:tcPr>
          <w:p w:rsidR="00A70E18" w:rsidRDefault="00A70E18" w:rsidP="00A70E18">
            <w:pPr>
              <w:jc w:val="both"/>
              <w:rPr>
                <w:b/>
              </w:rPr>
            </w:pPr>
            <w:r>
              <w:rPr>
                <w:b/>
              </w:rPr>
              <w:t>Název studijního programu</w:t>
            </w:r>
          </w:p>
        </w:tc>
        <w:tc>
          <w:tcPr>
            <w:tcW w:w="7407" w:type="dxa"/>
            <w:gridSpan w:val="20"/>
          </w:tcPr>
          <w:p w:rsidR="00A70E18" w:rsidRDefault="00C85608" w:rsidP="00A70E18">
            <w:pPr>
              <w:jc w:val="both"/>
            </w:pPr>
            <w:r>
              <w:t>Účetnictví a daně</w:t>
            </w:r>
          </w:p>
        </w:tc>
      </w:tr>
      <w:tr w:rsidR="00A70E18" w:rsidTr="00A70E18">
        <w:tc>
          <w:tcPr>
            <w:tcW w:w="2585" w:type="dxa"/>
            <w:shd w:val="clear" w:color="auto" w:fill="F7CAAC"/>
          </w:tcPr>
          <w:p w:rsidR="00A70E18" w:rsidRDefault="00A70E18" w:rsidP="00A70E18">
            <w:pPr>
              <w:jc w:val="both"/>
              <w:rPr>
                <w:b/>
              </w:rPr>
            </w:pPr>
            <w:r>
              <w:rPr>
                <w:b/>
              </w:rPr>
              <w:t>Jméno a příjmení</w:t>
            </w:r>
          </w:p>
        </w:tc>
        <w:tc>
          <w:tcPr>
            <w:tcW w:w="4428" w:type="dxa"/>
            <w:gridSpan w:val="10"/>
          </w:tcPr>
          <w:p w:rsidR="00A70E18" w:rsidRDefault="00A70E18" w:rsidP="00A70E18">
            <w:pPr>
              <w:jc w:val="both"/>
            </w:pPr>
            <w:r>
              <w:t>Eva KOLÁŘOVÁ</w:t>
            </w:r>
          </w:p>
        </w:tc>
        <w:tc>
          <w:tcPr>
            <w:tcW w:w="694" w:type="dxa"/>
            <w:gridSpan w:val="2"/>
            <w:shd w:val="clear" w:color="auto" w:fill="F7CAAC"/>
          </w:tcPr>
          <w:p w:rsidR="00A70E18" w:rsidRDefault="00A70E18" w:rsidP="00A70E18">
            <w:pPr>
              <w:jc w:val="both"/>
              <w:rPr>
                <w:b/>
              </w:rPr>
            </w:pPr>
            <w:r>
              <w:rPr>
                <w:b/>
              </w:rPr>
              <w:t>Tituly</w:t>
            </w:r>
          </w:p>
        </w:tc>
        <w:tc>
          <w:tcPr>
            <w:tcW w:w="2285" w:type="dxa"/>
            <w:gridSpan w:val="8"/>
          </w:tcPr>
          <w:p w:rsidR="00A70E18" w:rsidRDefault="00A70E18" w:rsidP="00A70E18">
            <w:pPr>
              <w:jc w:val="both"/>
            </w:pPr>
            <w:r>
              <w:t>Mgr., Ph.D.</w:t>
            </w:r>
          </w:p>
        </w:tc>
      </w:tr>
      <w:tr w:rsidR="00A70E18" w:rsidTr="00A70E18">
        <w:tc>
          <w:tcPr>
            <w:tcW w:w="2585" w:type="dxa"/>
            <w:shd w:val="clear" w:color="auto" w:fill="F7CAAC"/>
          </w:tcPr>
          <w:p w:rsidR="00A70E18" w:rsidRDefault="00A70E18" w:rsidP="00A70E18">
            <w:pPr>
              <w:jc w:val="both"/>
              <w:rPr>
                <w:b/>
              </w:rPr>
            </w:pPr>
            <w:r>
              <w:rPr>
                <w:b/>
              </w:rPr>
              <w:t>Rok narození</w:t>
            </w:r>
          </w:p>
        </w:tc>
        <w:tc>
          <w:tcPr>
            <w:tcW w:w="810" w:type="dxa"/>
            <w:gridSpan w:val="2"/>
          </w:tcPr>
          <w:p w:rsidR="00A70E18" w:rsidRDefault="00A70E18" w:rsidP="00A70E18">
            <w:pPr>
              <w:jc w:val="both"/>
            </w:pPr>
            <w:r>
              <w:t>1960</w:t>
            </w:r>
          </w:p>
        </w:tc>
        <w:tc>
          <w:tcPr>
            <w:tcW w:w="1678" w:type="dxa"/>
            <w:gridSpan w:val="2"/>
            <w:shd w:val="clear" w:color="auto" w:fill="F7CAAC"/>
          </w:tcPr>
          <w:p w:rsidR="00A70E18" w:rsidRDefault="00A70E18" w:rsidP="00A70E18">
            <w:pPr>
              <w:jc w:val="both"/>
              <w:rPr>
                <w:b/>
              </w:rPr>
            </w:pPr>
            <w:r>
              <w:rPr>
                <w:b/>
              </w:rPr>
              <w:t>typ vztahu k VŠ</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5073" w:type="dxa"/>
            <w:gridSpan w:val="5"/>
            <w:shd w:val="clear" w:color="auto" w:fill="F7CAAC"/>
          </w:tcPr>
          <w:p w:rsidR="00A70E18" w:rsidRDefault="00A70E18" w:rsidP="00A70E18">
            <w:pPr>
              <w:jc w:val="both"/>
              <w:rPr>
                <w:b/>
              </w:rPr>
            </w:pPr>
            <w:r>
              <w:rPr>
                <w:b/>
              </w:rPr>
              <w:t>Typ vztahu na součásti VŠ, která uskutečňuje st. program</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6042" w:type="dxa"/>
            <w:gridSpan w:val="9"/>
            <w:shd w:val="clear" w:color="auto" w:fill="F7CAAC"/>
          </w:tcPr>
          <w:p w:rsidR="00A70E18" w:rsidRDefault="00A70E18" w:rsidP="00A70E18">
            <w:pPr>
              <w:jc w:val="both"/>
            </w:pPr>
            <w:r>
              <w:rPr>
                <w:b/>
              </w:rPr>
              <w:t>Další současná působení jako akademický pracovník na jiných VŠ</w:t>
            </w:r>
          </w:p>
        </w:tc>
        <w:tc>
          <w:tcPr>
            <w:tcW w:w="1665" w:type="dxa"/>
            <w:gridSpan w:val="4"/>
            <w:shd w:val="clear" w:color="auto" w:fill="F7CAAC"/>
          </w:tcPr>
          <w:p w:rsidR="00A70E18" w:rsidRDefault="00A70E18" w:rsidP="00A70E18">
            <w:pPr>
              <w:jc w:val="both"/>
              <w:rPr>
                <w:b/>
              </w:rPr>
            </w:pPr>
            <w:r>
              <w:rPr>
                <w:b/>
              </w:rPr>
              <w:t>typ prac. vztahu</w:t>
            </w:r>
          </w:p>
        </w:tc>
        <w:tc>
          <w:tcPr>
            <w:tcW w:w="2285" w:type="dxa"/>
            <w:gridSpan w:val="8"/>
            <w:shd w:val="clear" w:color="auto" w:fill="F7CAAC"/>
          </w:tcPr>
          <w:p w:rsidR="00A70E18" w:rsidRDefault="00A70E18" w:rsidP="00A70E18">
            <w:pPr>
              <w:jc w:val="both"/>
              <w:rPr>
                <w:b/>
              </w:rPr>
            </w:pPr>
            <w:r>
              <w:rPr>
                <w:b/>
              </w:rPr>
              <w:t>rozsah</w:t>
            </w: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9992" w:type="dxa"/>
            <w:gridSpan w:val="2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RPr="00F60907" w:rsidTr="00A70E18">
        <w:trPr>
          <w:trHeight w:val="480"/>
        </w:trPr>
        <w:tc>
          <w:tcPr>
            <w:tcW w:w="9992" w:type="dxa"/>
            <w:gridSpan w:val="21"/>
            <w:tcBorders>
              <w:top w:val="nil"/>
            </w:tcBorders>
          </w:tcPr>
          <w:p w:rsidR="00C85608" w:rsidRPr="00C85608" w:rsidRDefault="00C85608" w:rsidP="00C85608">
            <w:pPr>
              <w:jc w:val="both"/>
              <w:rPr>
                <w:color w:val="000000" w:themeColor="text1"/>
              </w:rPr>
            </w:pPr>
            <w:r w:rsidRPr="00C85608">
              <w:rPr>
                <w:color w:val="000000" w:themeColor="text1"/>
              </w:rPr>
              <w:t>Daně III - garant, přednášející (60%)</w:t>
            </w:r>
          </w:p>
          <w:p w:rsidR="00C85608" w:rsidRPr="00C85608" w:rsidRDefault="00C85608" w:rsidP="00C85608">
            <w:pPr>
              <w:jc w:val="both"/>
              <w:rPr>
                <w:color w:val="000000" w:themeColor="text1"/>
              </w:rPr>
            </w:pPr>
            <w:r w:rsidRPr="00C85608">
              <w:rPr>
                <w:color w:val="000000" w:themeColor="text1"/>
              </w:rPr>
              <w:t>Da</w:t>
            </w:r>
            <w:ins w:id="2820" w:author="Drahomíra Pavelková" w:date="2019-09-02T15:07:00Z">
              <w:r w:rsidR="00FE773F">
                <w:rPr>
                  <w:color w:val="000000" w:themeColor="text1"/>
                </w:rPr>
                <w:t>ňová evidence</w:t>
              </w:r>
            </w:ins>
            <w:del w:id="2821" w:author="Drahomíra Pavelková" w:date="2019-09-02T15:07:00Z">
              <w:r w:rsidRPr="00C85608" w:rsidDel="00FE773F">
                <w:rPr>
                  <w:color w:val="000000" w:themeColor="text1"/>
                </w:rPr>
                <w:delText>ně individuálního podnikatele</w:delText>
              </w:r>
            </w:del>
            <w:r w:rsidRPr="00C85608">
              <w:rPr>
                <w:color w:val="000000" w:themeColor="text1"/>
              </w:rPr>
              <w:t xml:space="preserve"> – garant, přednášející (50%)</w:t>
            </w:r>
          </w:p>
          <w:p w:rsidR="00C85608" w:rsidRPr="00C85608" w:rsidRDefault="00C85608" w:rsidP="00C85608">
            <w:pPr>
              <w:jc w:val="both"/>
              <w:rPr>
                <w:color w:val="000000" w:themeColor="text1"/>
              </w:rPr>
            </w:pPr>
            <w:r w:rsidRPr="00C85608">
              <w:rPr>
                <w:color w:val="000000" w:themeColor="text1"/>
              </w:rPr>
              <w:t>Účetní a daňové SW – garant, přednášející (100%)</w:t>
            </w:r>
          </w:p>
          <w:p w:rsidR="00C85608" w:rsidRPr="00C85608" w:rsidRDefault="00C85608" w:rsidP="00C85608">
            <w:pPr>
              <w:jc w:val="both"/>
              <w:rPr>
                <w:color w:val="000000" w:themeColor="text1"/>
              </w:rPr>
            </w:pPr>
            <w:r w:rsidRPr="00C85608">
              <w:rPr>
                <w:color w:val="000000" w:themeColor="text1"/>
              </w:rPr>
              <w:t>Účetní a daňová kance</w:t>
            </w:r>
            <w:r w:rsidR="000B3A46">
              <w:rPr>
                <w:color w:val="000000" w:themeColor="text1"/>
              </w:rPr>
              <w:t>lář I – garant, přednášející (9</w:t>
            </w:r>
            <w:r w:rsidRPr="00C85608">
              <w:rPr>
                <w:color w:val="000000" w:themeColor="text1"/>
              </w:rPr>
              <w:t xml:space="preserve">0%) </w:t>
            </w:r>
          </w:p>
          <w:p w:rsidR="00A70E18" w:rsidRPr="003119BD" w:rsidRDefault="00C85608" w:rsidP="000B3A46">
            <w:pPr>
              <w:jc w:val="both"/>
              <w:rPr>
                <w:b/>
                <w:bCs/>
              </w:rPr>
            </w:pPr>
            <w:r w:rsidRPr="00C85608">
              <w:rPr>
                <w:color w:val="000000" w:themeColor="text1"/>
              </w:rPr>
              <w:t>Účetní a daňová kance</w:t>
            </w:r>
            <w:r w:rsidR="000B3A46">
              <w:rPr>
                <w:color w:val="000000" w:themeColor="text1"/>
              </w:rPr>
              <w:t>lář II - garant, přednášející (9</w:t>
            </w:r>
            <w:r w:rsidRPr="00C85608">
              <w:rPr>
                <w:color w:val="000000" w:themeColor="text1"/>
              </w:rPr>
              <w:t>0%)</w:t>
            </w:r>
          </w:p>
        </w:tc>
      </w:tr>
      <w:tr w:rsidR="00A70E18" w:rsidTr="00A70E18">
        <w:tc>
          <w:tcPr>
            <w:tcW w:w="9992" w:type="dxa"/>
            <w:gridSpan w:val="21"/>
            <w:shd w:val="clear" w:color="auto" w:fill="F7CAAC"/>
          </w:tcPr>
          <w:p w:rsidR="00A70E18" w:rsidRDefault="00A70E18" w:rsidP="00A70E18">
            <w:pPr>
              <w:jc w:val="both"/>
            </w:pPr>
            <w:r>
              <w:rPr>
                <w:b/>
              </w:rPr>
              <w:t xml:space="preserve">Údaje o vzdělání na VŠ </w:t>
            </w:r>
          </w:p>
        </w:tc>
      </w:tr>
      <w:tr w:rsidR="00A70E18" w:rsidRPr="001D67F5" w:rsidTr="00A70E18">
        <w:trPr>
          <w:trHeight w:val="1055"/>
        </w:trPr>
        <w:tc>
          <w:tcPr>
            <w:tcW w:w="9992" w:type="dxa"/>
            <w:gridSpan w:val="21"/>
          </w:tcPr>
          <w:p w:rsidR="00A70E18" w:rsidRDefault="00A70E18" w:rsidP="00A70E18">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A70E18" w:rsidRDefault="00A70E18" w:rsidP="00A70E18">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A70E18" w:rsidRPr="009E7AC9" w:rsidRDefault="00A70E18" w:rsidP="00A70E18">
            <w:pPr>
              <w:suppressAutoHyphens/>
            </w:pPr>
            <w:r w:rsidRPr="007F35C9">
              <w:rPr>
                <w:b/>
              </w:rPr>
              <w:t>1992 – 1994:</w:t>
            </w:r>
            <w:r w:rsidRPr="009E7AC9">
              <w:tab/>
              <w:t>VŠE Praha, Fakulta financí a účetnictví, rozšiřující studium (těsnopis a základy ekonomiky)</w:t>
            </w:r>
          </w:p>
          <w:p w:rsidR="00A70E18" w:rsidRPr="001D67F5" w:rsidRDefault="00A70E18" w:rsidP="00A70E18">
            <w:pPr>
              <w:suppressAutoHyphens/>
            </w:pPr>
            <w:r w:rsidRPr="007F35C9">
              <w:rPr>
                <w:b/>
              </w:rPr>
              <w:t>1979 – 1985:</w:t>
            </w:r>
            <w:r w:rsidRPr="009E7AC9">
              <w:tab/>
              <w:t>Univerzita Palackého Olomouc, pedagogická fakulta</w:t>
            </w:r>
            <w:r>
              <w:t xml:space="preserve"> (</w:t>
            </w:r>
            <w:r w:rsidRPr="007F35C9">
              <w:rPr>
                <w:b/>
              </w:rPr>
              <w:t>Mgr.</w:t>
            </w:r>
            <w:r>
              <w:t>)</w:t>
            </w: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Údaje o odborném působení od absolvování VŠ</w:t>
            </w:r>
          </w:p>
        </w:tc>
      </w:tr>
      <w:tr w:rsidR="00A70E18" w:rsidRPr="009E7AC9" w:rsidTr="00A70E18">
        <w:trPr>
          <w:trHeight w:val="884"/>
        </w:trPr>
        <w:tc>
          <w:tcPr>
            <w:tcW w:w="9992" w:type="dxa"/>
            <w:gridSpan w:val="21"/>
          </w:tcPr>
          <w:p w:rsidR="00A70E18" w:rsidRPr="009E7AC9" w:rsidRDefault="00A70E18" w:rsidP="00A70E18">
            <w:pPr>
              <w:pStyle w:val="Bullet2"/>
              <w:numPr>
                <w:ilvl w:val="0"/>
                <w:numId w:val="0"/>
              </w:numPr>
              <w:rPr>
                <w:sz w:val="20"/>
              </w:rPr>
            </w:pPr>
            <w:r w:rsidRPr="007F35C9">
              <w:rPr>
                <w:b/>
                <w:sz w:val="20"/>
              </w:rPr>
              <w:t>1984 – 1996:</w:t>
            </w:r>
            <w:r w:rsidRPr="009E7AC9">
              <w:rPr>
                <w:sz w:val="20"/>
              </w:rPr>
              <w:tab/>
              <w:t>SEŠ Veselí nad Moravou, učitelka</w:t>
            </w:r>
          </w:p>
          <w:p w:rsidR="00A70E18" w:rsidRPr="009E7AC9" w:rsidRDefault="00A70E18" w:rsidP="00A70E1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A70E18" w:rsidRPr="009E7AC9" w:rsidRDefault="00A70E18" w:rsidP="00A70E1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A70E18" w:rsidRPr="009E7AC9" w:rsidRDefault="00A70E18" w:rsidP="00A70E1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A70E18" w:rsidRPr="009E7AC9" w:rsidTr="00A70E18">
        <w:trPr>
          <w:trHeight w:val="250"/>
        </w:trPr>
        <w:tc>
          <w:tcPr>
            <w:tcW w:w="9992" w:type="dxa"/>
            <w:gridSpan w:val="21"/>
            <w:shd w:val="clear" w:color="auto" w:fill="F7CAAC"/>
          </w:tcPr>
          <w:p w:rsidR="00A70E18" w:rsidRPr="009E7AC9" w:rsidRDefault="00A70E18" w:rsidP="00A70E18">
            <w:pPr>
              <w:jc w:val="both"/>
            </w:pPr>
            <w:r w:rsidRPr="009E7AC9">
              <w:rPr>
                <w:b/>
              </w:rPr>
              <w:t>Zkušenosti s vedením kvalifikačních a rigorózních prací</w:t>
            </w:r>
          </w:p>
        </w:tc>
      </w:tr>
      <w:tr w:rsidR="00A70E18" w:rsidRPr="009E7AC9" w:rsidTr="00A70E18">
        <w:trPr>
          <w:trHeight w:val="388"/>
        </w:trPr>
        <w:tc>
          <w:tcPr>
            <w:tcW w:w="9992" w:type="dxa"/>
            <w:gridSpan w:val="21"/>
          </w:tcPr>
          <w:p w:rsidR="00A70E18" w:rsidRDefault="00A70E18" w:rsidP="00A70E18">
            <w:pPr>
              <w:jc w:val="both"/>
            </w:pPr>
            <w:r>
              <w:t xml:space="preserve">Počet vedených bakalářských prací – 99 </w:t>
            </w:r>
          </w:p>
          <w:p w:rsidR="00A70E18" w:rsidRPr="009E7AC9" w:rsidRDefault="00A70E18" w:rsidP="00A70E18">
            <w:pPr>
              <w:jc w:val="both"/>
            </w:pPr>
            <w:r>
              <w:t>Počet vedených diplomových prací – 27</w:t>
            </w:r>
          </w:p>
        </w:tc>
      </w:tr>
      <w:tr w:rsidR="00A70E18" w:rsidRPr="009E7AC9" w:rsidTr="00A70E18">
        <w:trPr>
          <w:cantSplit/>
        </w:trPr>
        <w:tc>
          <w:tcPr>
            <w:tcW w:w="3395" w:type="dxa"/>
            <w:gridSpan w:val="3"/>
            <w:tcBorders>
              <w:top w:val="single" w:sz="12" w:space="0" w:color="auto"/>
            </w:tcBorders>
            <w:shd w:val="clear" w:color="auto" w:fill="F7CAAC"/>
          </w:tcPr>
          <w:p w:rsidR="00A70E18" w:rsidRPr="009E7AC9" w:rsidRDefault="00A70E18" w:rsidP="00A70E18">
            <w:pPr>
              <w:jc w:val="both"/>
            </w:pPr>
            <w:r w:rsidRPr="009E7AC9">
              <w:rPr>
                <w:b/>
              </w:rPr>
              <w:t xml:space="preserve">Obor habilitačního řízení </w:t>
            </w:r>
          </w:p>
        </w:tc>
        <w:tc>
          <w:tcPr>
            <w:tcW w:w="2190" w:type="dxa"/>
            <w:gridSpan w:val="4"/>
            <w:tcBorders>
              <w:top w:val="single" w:sz="12" w:space="0" w:color="auto"/>
            </w:tcBorders>
            <w:shd w:val="clear" w:color="auto" w:fill="F7CAAC"/>
          </w:tcPr>
          <w:p w:rsidR="00A70E18" w:rsidRPr="009E7AC9" w:rsidRDefault="00A70E18" w:rsidP="00A70E18">
            <w:pPr>
              <w:jc w:val="both"/>
            </w:pPr>
            <w:r w:rsidRPr="009E7AC9">
              <w:rPr>
                <w:b/>
              </w:rPr>
              <w:t>Rok udělení hodnosti</w:t>
            </w:r>
          </w:p>
        </w:tc>
        <w:tc>
          <w:tcPr>
            <w:tcW w:w="2197" w:type="dxa"/>
            <w:gridSpan w:val="7"/>
            <w:tcBorders>
              <w:top w:val="single" w:sz="12" w:space="0" w:color="auto"/>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2210" w:type="dxa"/>
            <w:gridSpan w:val="7"/>
            <w:tcBorders>
              <w:top w:val="single" w:sz="12" w:space="0" w:color="auto"/>
              <w:left w:val="single" w:sz="12" w:space="0" w:color="auto"/>
            </w:tcBorders>
            <w:shd w:val="clear" w:color="auto" w:fill="F7CAAC"/>
          </w:tcPr>
          <w:p w:rsidR="00A70E18" w:rsidRPr="009E7AC9" w:rsidRDefault="00A70E18" w:rsidP="00A70E18">
            <w:pPr>
              <w:jc w:val="both"/>
              <w:rPr>
                <w:b/>
              </w:rPr>
            </w:pPr>
            <w:r w:rsidRPr="009E7AC9">
              <w:rPr>
                <w:b/>
              </w:rPr>
              <w:t>Ohlasy publikací</w:t>
            </w:r>
          </w:p>
        </w:tc>
      </w:tr>
      <w:tr w:rsidR="00A70E18" w:rsidRPr="009E7AC9" w:rsidTr="00A70E18">
        <w:trPr>
          <w:cantSplit/>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tcBorders>
              <w:left w:val="single" w:sz="12" w:space="0" w:color="auto"/>
            </w:tcBorders>
            <w:shd w:val="clear" w:color="auto" w:fill="F7CAAC"/>
          </w:tcPr>
          <w:p w:rsidR="00A70E18" w:rsidRPr="009E7AC9" w:rsidRDefault="00A70E18" w:rsidP="00A70E18">
            <w:pPr>
              <w:jc w:val="both"/>
            </w:pPr>
            <w:r w:rsidRPr="009E7AC9">
              <w:rPr>
                <w:b/>
              </w:rPr>
              <w:t>WOS</w:t>
            </w:r>
          </w:p>
        </w:tc>
        <w:tc>
          <w:tcPr>
            <w:tcW w:w="759" w:type="dxa"/>
            <w:gridSpan w:val="2"/>
            <w:shd w:val="clear" w:color="auto" w:fill="F7CAAC"/>
          </w:tcPr>
          <w:p w:rsidR="00A70E18" w:rsidRPr="009E7AC9" w:rsidRDefault="00A70E18" w:rsidP="00A70E18">
            <w:pPr>
              <w:jc w:val="both"/>
            </w:pPr>
            <w:r w:rsidRPr="009E7AC9">
              <w:rPr>
                <w:b/>
              </w:rPr>
              <w:t>Scopus</w:t>
            </w:r>
          </w:p>
        </w:tc>
        <w:tc>
          <w:tcPr>
            <w:tcW w:w="832" w:type="dxa"/>
            <w:gridSpan w:val="2"/>
            <w:shd w:val="clear" w:color="auto" w:fill="F7CAAC"/>
          </w:tcPr>
          <w:p w:rsidR="00A70E18" w:rsidRPr="009E7AC9" w:rsidRDefault="00A70E18" w:rsidP="00A70E18">
            <w:pPr>
              <w:jc w:val="both"/>
            </w:pPr>
            <w:r w:rsidRPr="009E7AC9">
              <w:rPr>
                <w:b/>
              </w:rPr>
              <w:t>ostatní</w:t>
            </w:r>
          </w:p>
        </w:tc>
      </w:tr>
      <w:tr w:rsidR="00A70E18" w:rsidRPr="00CE68EE" w:rsidTr="00A70E18">
        <w:trPr>
          <w:cantSplit/>
          <w:trHeight w:val="70"/>
        </w:trPr>
        <w:tc>
          <w:tcPr>
            <w:tcW w:w="3395" w:type="dxa"/>
            <w:gridSpan w:val="3"/>
            <w:shd w:val="clear" w:color="auto" w:fill="F7CAAC"/>
          </w:tcPr>
          <w:p w:rsidR="00A70E18" w:rsidRPr="009E7AC9" w:rsidRDefault="00A70E18" w:rsidP="00A70E18">
            <w:pPr>
              <w:jc w:val="both"/>
            </w:pPr>
            <w:r w:rsidRPr="009E7AC9">
              <w:rPr>
                <w:b/>
              </w:rPr>
              <w:t>Obor jmenovacího řízení</w:t>
            </w:r>
          </w:p>
        </w:tc>
        <w:tc>
          <w:tcPr>
            <w:tcW w:w="2190" w:type="dxa"/>
            <w:gridSpan w:val="4"/>
            <w:shd w:val="clear" w:color="auto" w:fill="F7CAAC"/>
          </w:tcPr>
          <w:p w:rsidR="00A70E18" w:rsidRPr="009E7AC9" w:rsidRDefault="00A70E18" w:rsidP="00A70E18">
            <w:pPr>
              <w:jc w:val="both"/>
            </w:pPr>
            <w:r w:rsidRPr="009E7AC9">
              <w:rPr>
                <w:b/>
              </w:rPr>
              <w:t>Rok udělení hodnosti</w:t>
            </w:r>
          </w:p>
        </w:tc>
        <w:tc>
          <w:tcPr>
            <w:tcW w:w="2197" w:type="dxa"/>
            <w:gridSpan w:val="7"/>
            <w:tcBorders>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619" w:type="dxa"/>
            <w:gridSpan w:val="3"/>
            <w:vMerge w:val="restart"/>
            <w:tcBorders>
              <w:left w:val="single" w:sz="12" w:space="0" w:color="auto"/>
            </w:tcBorders>
          </w:tcPr>
          <w:p w:rsidR="00A70E18" w:rsidRPr="00CE68EE" w:rsidRDefault="00115968" w:rsidP="00A70E18">
            <w:pPr>
              <w:jc w:val="both"/>
            </w:pPr>
            <w:r>
              <w:t>4</w:t>
            </w:r>
          </w:p>
        </w:tc>
        <w:tc>
          <w:tcPr>
            <w:tcW w:w="759" w:type="dxa"/>
            <w:gridSpan w:val="2"/>
            <w:vMerge w:val="restart"/>
          </w:tcPr>
          <w:p w:rsidR="00A70E18" w:rsidRPr="00CE68EE" w:rsidRDefault="00A70E18" w:rsidP="00A70E18">
            <w:pPr>
              <w:jc w:val="both"/>
            </w:pPr>
            <w:r>
              <w:t>0</w:t>
            </w:r>
          </w:p>
        </w:tc>
        <w:tc>
          <w:tcPr>
            <w:tcW w:w="832" w:type="dxa"/>
            <w:gridSpan w:val="2"/>
            <w:vMerge w:val="restart"/>
          </w:tcPr>
          <w:p w:rsidR="00A70E18" w:rsidRPr="00CE68EE" w:rsidRDefault="00A70E18" w:rsidP="00A70E18">
            <w:pPr>
              <w:jc w:val="both"/>
            </w:pPr>
            <w:r w:rsidRPr="00CE68EE">
              <w:t>1</w:t>
            </w:r>
          </w:p>
        </w:tc>
      </w:tr>
      <w:tr w:rsidR="00A70E18" w:rsidRPr="009E7AC9" w:rsidTr="00A70E18">
        <w:trPr>
          <w:trHeight w:val="205"/>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vMerge/>
            <w:tcBorders>
              <w:left w:val="single" w:sz="12" w:space="0" w:color="auto"/>
            </w:tcBorders>
            <w:vAlign w:val="center"/>
          </w:tcPr>
          <w:p w:rsidR="00A70E18" w:rsidRPr="009E7AC9" w:rsidRDefault="00A70E18" w:rsidP="00A70E18">
            <w:pPr>
              <w:rPr>
                <w:b/>
              </w:rPr>
            </w:pPr>
          </w:p>
        </w:tc>
        <w:tc>
          <w:tcPr>
            <w:tcW w:w="759" w:type="dxa"/>
            <w:gridSpan w:val="2"/>
            <w:vMerge/>
            <w:vAlign w:val="center"/>
          </w:tcPr>
          <w:p w:rsidR="00A70E18" w:rsidRPr="009E7AC9" w:rsidRDefault="00A70E18" w:rsidP="00A70E18">
            <w:pPr>
              <w:rPr>
                <w:b/>
              </w:rPr>
            </w:pPr>
          </w:p>
        </w:tc>
        <w:tc>
          <w:tcPr>
            <w:tcW w:w="832" w:type="dxa"/>
            <w:gridSpan w:val="2"/>
            <w:vMerge/>
            <w:vAlign w:val="center"/>
          </w:tcPr>
          <w:p w:rsidR="00A70E18" w:rsidRPr="009E7AC9" w:rsidRDefault="00A70E18" w:rsidP="00A70E18">
            <w:pPr>
              <w:rPr>
                <w:b/>
              </w:rPr>
            </w:pP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A70E18" w:rsidRPr="009E7AC9" w:rsidTr="00A70E18">
        <w:trPr>
          <w:trHeight w:val="2347"/>
        </w:trPr>
        <w:tc>
          <w:tcPr>
            <w:tcW w:w="9992" w:type="dxa"/>
            <w:gridSpan w:val="21"/>
          </w:tcPr>
          <w:p w:rsidR="00A70E18" w:rsidRPr="005857C1" w:rsidRDefault="00A70E18" w:rsidP="00A70E18">
            <w:pPr>
              <w:jc w:val="both"/>
              <w:rPr>
                <w:color w:val="000000"/>
                <w:shd w:val="clear" w:color="auto" w:fill="FFFFFF"/>
                <w:lang w:val="en-GB"/>
              </w:rPr>
            </w:pPr>
            <w:r w:rsidRPr="00062A23">
              <w:t>KOLÁŘOVÁ, E.</w:t>
            </w:r>
            <w:r>
              <w:t>,</w:t>
            </w:r>
            <w:r w:rsidR="003119BD">
              <w:t xml:space="preserve"> </w:t>
            </w:r>
            <w:r>
              <w:t>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rsidR="009E4FBF">
              <w:rPr>
                <w:i/>
              </w:rPr>
              <w:t>.</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A70E18" w:rsidRPr="00062A23" w:rsidRDefault="00A70E18" w:rsidP="00A70E18">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009E4FBF">
              <w:t>.</w:t>
            </w:r>
            <w:r w:rsidRPr="00062A23">
              <w:t xml:space="preserve"> </w:t>
            </w:r>
            <w:r>
              <w:t xml:space="preserve">2018, </w:t>
            </w:r>
            <w:r w:rsidRPr="00062A23">
              <w:t>24(3), 295-296. DOI 10.1007/s11294-018-9693-9 (30%)</w:t>
            </w:r>
          </w:p>
          <w:p w:rsidR="00A70E18" w:rsidRPr="00062A23" w:rsidRDefault="00A70E18" w:rsidP="00A70E18">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A70E18" w:rsidRPr="00062A23" w:rsidRDefault="00A70E18" w:rsidP="00A70E18">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rsidR="009E4FBF">
              <w:rPr>
                <w:i/>
              </w:rPr>
              <w:t>.</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A70E18" w:rsidRPr="00274A74" w:rsidRDefault="00A70E18" w:rsidP="00A70E18">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4" w:history="1">
              <w:r w:rsidRPr="00062A23">
                <w:rPr>
                  <w:rStyle w:val="Hypertextovodkaz"/>
                </w:rPr>
                <w:t>https://is.muni.cz/do/econ/sborniky/2016/EFS2016-Proceedings_final_September_19_final.pdf</w:t>
              </w:r>
            </w:hyperlink>
            <w:r>
              <w:t xml:space="preserve">  (50%)</w:t>
            </w:r>
          </w:p>
        </w:tc>
      </w:tr>
      <w:tr w:rsidR="00A70E18" w:rsidTr="00A70E18">
        <w:trPr>
          <w:trHeight w:val="218"/>
        </w:trPr>
        <w:tc>
          <w:tcPr>
            <w:tcW w:w="9992" w:type="dxa"/>
            <w:gridSpan w:val="21"/>
            <w:shd w:val="clear" w:color="auto" w:fill="F7CAAC"/>
          </w:tcPr>
          <w:p w:rsidR="00A70E18" w:rsidRDefault="00A70E18" w:rsidP="00A70E18">
            <w:pPr>
              <w:rPr>
                <w:b/>
              </w:rPr>
            </w:pPr>
            <w:r>
              <w:rPr>
                <w:b/>
              </w:rPr>
              <w:t>Působení v zahraničí</w:t>
            </w:r>
          </w:p>
        </w:tc>
      </w:tr>
      <w:tr w:rsidR="00A70E18" w:rsidTr="00A70E18">
        <w:trPr>
          <w:trHeight w:val="240"/>
        </w:trPr>
        <w:tc>
          <w:tcPr>
            <w:tcW w:w="9992" w:type="dxa"/>
            <w:gridSpan w:val="21"/>
          </w:tcPr>
          <w:p w:rsidR="00A70E18" w:rsidRDefault="00A70E18" w:rsidP="00A70E18">
            <w:pPr>
              <w:rPr>
                <w:b/>
              </w:rPr>
            </w:pPr>
          </w:p>
        </w:tc>
      </w:tr>
      <w:tr w:rsidR="00A70E18" w:rsidTr="00A70E18">
        <w:trPr>
          <w:cantSplit/>
          <w:trHeight w:val="272"/>
        </w:trPr>
        <w:tc>
          <w:tcPr>
            <w:tcW w:w="2585" w:type="dxa"/>
            <w:shd w:val="clear" w:color="auto" w:fill="F7CAAC"/>
          </w:tcPr>
          <w:p w:rsidR="00A70E18" w:rsidRDefault="00A70E18" w:rsidP="00A70E18">
            <w:pPr>
              <w:jc w:val="both"/>
              <w:rPr>
                <w:b/>
              </w:rPr>
            </w:pPr>
            <w:r>
              <w:rPr>
                <w:b/>
              </w:rPr>
              <w:t xml:space="preserve">Podpis </w:t>
            </w:r>
          </w:p>
        </w:tc>
        <w:tc>
          <w:tcPr>
            <w:tcW w:w="4428" w:type="dxa"/>
            <w:gridSpan w:val="10"/>
          </w:tcPr>
          <w:p w:rsidR="00A70E18" w:rsidRDefault="00A70E18" w:rsidP="00A70E18">
            <w:pPr>
              <w:jc w:val="both"/>
            </w:pPr>
          </w:p>
        </w:tc>
        <w:tc>
          <w:tcPr>
            <w:tcW w:w="769" w:type="dxa"/>
            <w:gridSpan w:val="3"/>
            <w:shd w:val="clear" w:color="auto" w:fill="F7CAAC"/>
          </w:tcPr>
          <w:p w:rsidR="00A70E18" w:rsidRDefault="00A70E18" w:rsidP="00A70E18">
            <w:pPr>
              <w:jc w:val="both"/>
            </w:pPr>
            <w:r>
              <w:rPr>
                <w:b/>
              </w:rPr>
              <w:t>datum</w:t>
            </w:r>
          </w:p>
        </w:tc>
        <w:tc>
          <w:tcPr>
            <w:tcW w:w="2210" w:type="dxa"/>
            <w:gridSpan w:val="7"/>
          </w:tcPr>
          <w:p w:rsidR="00A70E18" w:rsidRDefault="00A70E18" w:rsidP="00A70E18">
            <w:pPr>
              <w:jc w:val="both"/>
            </w:pPr>
          </w:p>
        </w:tc>
      </w:tr>
    </w:tbl>
    <w:p w:rsidR="00A70E18" w:rsidRDefault="00A70E18">
      <w:del w:id="2822" w:author="Drahomíra Pavelková" w:date="2019-09-02T15:53:00Z">
        <w:r w:rsidDel="007007B1">
          <w:lastRenderedPageBreak/>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C85608" w:rsidP="00E66B0B">
            <w:pPr>
              <w:jc w:val="both"/>
            </w:pPr>
            <w:r>
              <w:t>Účetnictví a daně</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7007B1" w:rsidP="00E66B0B">
            <w:pPr>
              <w:jc w:val="both"/>
            </w:pPr>
            <w:ins w:id="2823" w:author="Drahomíra Pavelková" w:date="2019-09-02T15:53:00Z">
              <w:r>
                <w:t>DPP</w:t>
              </w:r>
            </w:ins>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C92491">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C92491">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C92491">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C92491">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C85608" w:rsidP="003F6EB7">
            <w:pPr>
              <w:jc w:val="both"/>
            </w:pPr>
            <w:r>
              <w:t>Účetnictví a daně</w:t>
            </w:r>
          </w:p>
        </w:tc>
      </w:tr>
      <w:tr w:rsidR="00DF295A" w:rsidTr="00C92491">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C92491">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C92491">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C92491">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C92491">
        <w:trPr>
          <w:trHeight w:val="200"/>
        </w:trPr>
        <w:tc>
          <w:tcPr>
            <w:tcW w:w="9859" w:type="dxa"/>
            <w:gridSpan w:val="11"/>
            <w:tcBorders>
              <w:top w:val="nil"/>
            </w:tcBorders>
          </w:tcPr>
          <w:p w:rsidR="00DF295A" w:rsidRDefault="00DF295A" w:rsidP="003F6EB7">
            <w:pPr>
              <w:jc w:val="both"/>
            </w:pPr>
            <w:r>
              <w:t xml:space="preserve">Aplikovaná statistika </w:t>
            </w:r>
            <w:r w:rsidR="009E4FBF">
              <w:t>I – garant, přednášející (100%)</w:t>
            </w:r>
          </w:p>
        </w:tc>
      </w:tr>
      <w:tr w:rsidR="00DF295A" w:rsidTr="00C92491">
        <w:tc>
          <w:tcPr>
            <w:tcW w:w="9859" w:type="dxa"/>
            <w:gridSpan w:val="11"/>
            <w:shd w:val="clear" w:color="auto" w:fill="F7CAAC"/>
          </w:tcPr>
          <w:p w:rsidR="00DF295A" w:rsidRDefault="00DF295A" w:rsidP="003F6EB7">
            <w:pPr>
              <w:jc w:val="both"/>
            </w:pPr>
            <w:r>
              <w:rPr>
                <w:b/>
              </w:rPr>
              <w:t xml:space="preserve">Údaje o vzdělání na VŠ </w:t>
            </w:r>
          </w:p>
        </w:tc>
      </w:tr>
      <w:tr w:rsidR="00DF295A" w:rsidTr="00C92491">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C92491">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C92491">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C92491">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C92491">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C92491">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C92491">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C92491">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115968"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C92491">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C92491">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C92491">
        <w:trPr>
          <w:trHeight w:val="2126"/>
        </w:trPr>
        <w:tc>
          <w:tcPr>
            <w:tcW w:w="9859" w:type="dxa"/>
            <w:gridSpan w:val="11"/>
          </w:tcPr>
          <w:p w:rsidR="00C92491" w:rsidRDefault="00C92491" w:rsidP="00C92491">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C92491" w:rsidRPr="00182D43" w:rsidRDefault="00C92491" w:rsidP="00C92491">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C92491" w:rsidRDefault="00C92491" w:rsidP="00C92491">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C92491" w:rsidRPr="00182D43" w:rsidRDefault="00C92491" w:rsidP="00C92491">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C92491" w:rsidRPr="00182D43" w:rsidRDefault="00C92491" w:rsidP="00C92491">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C92491" w:rsidRDefault="00C92491" w:rsidP="00C92491">
            <w:pPr>
              <w:jc w:val="both"/>
            </w:pPr>
            <w:r w:rsidRPr="00E66B0B">
              <w:rPr>
                <w:i/>
              </w:rPr>
              <w:t>Přehled projektové činnosti:</w:t>
            </w:r>
          </w:p>
          <w:p w:rsidR="00C92491" w:rsidRDefault="00C92491" w:rsidP="00C92491">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C92491" w:rsidRPr="00F3186A" w:rsidRDefault="00C92491" w:rsidP="00C92491">
            <w:pPr>
              <w:jc w:val="both"/>
              <w:rPr>
                <w:i/>
              </w:rPr>
            </w:pPr>
            <w:r w:rsidRPr="00F3186A">
              <w:rPr>
                <w:i/>
              </w:rPr>
              <w:t>Patent</w:t>
            </w:r>
            <w:r>
              <w:rPr>
                <w:i/>
              </w:rPr>
              <w:t>:</w:t>
            </w:r>
          </w:p>
          <w:p w:rsidR="00DF295A" w:rsidRPr="00182D43" w:rsidRDefault="00C92491" w:rsidP="00C92491">
            <w:pPr>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C92491">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C92491">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C92491">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C92491" w:rsidRDefault="00C9249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9E4FBF">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9E4FBF">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9E4FBF">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9E4FBF">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C85608" w:rsidP="003F6EB7">
            <w:pPr>
              <w:jc w:val="both"/>
            </w:pPr>
            <w:r>
              <w:t>Účetnictví a daně</w:t>
            </w:r>
          </w:p>
        </w:tc>
      </w:tr>
      <w:tr w:rsidR="00DF295A" w:rsidTr="009E4FBF">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9E4FBF">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9E4FBF">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9E4FBF">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9E4FBF">
        <w:trPr>
          <w:trHeight w:val="785"/>
        </w:trPr>
        <w:tc>
          <w:tcPr>
            <w:tcW w:w="9900" w:type="dxa"/>
            <w:gridSpan w:val="11"/>
            <w:tcBorders>
              <w:top w:val="nil"/>
            </w:tcBorders>
          </w:tcPr>
          <w:p w:rsidR="006E089B" w:rsidRPr="000432AA" w:rsidRDefault="006E089B" w:rsidP="006E089B">
            <w:pPr>
              <w:jc w:val="both"/>
              <w:rPr>
                <w:b/>
              </w:rPr>
            </w:pPr>
            <w:r w:rsidRPr="00280882">
              <w:t>Němčina - CJ1</w:t>
            </w:r>
            <w:r>
              <w:t xml:space="preserve"> (Cizí jazyk 1) - garant, vedení seminářů (100%)</w:t>
            </w:r>
          </w:p>
          <w:p w:rsidR="006E089B" w:rsidRPr="000432AA" w:rsidRDefault="006E089B" w:rsidP="006E089B">
            <w:pPr>
              <w:jc w:val="both"/>
              <w:rPr>
                <w:b/>
              </w:rPr>
            </w:pPr>
            <w:r>
              <w:t>Němčina – CJ2 (Cizí jazyk 2) - garant, vedení seminářů (100%)</w:t>
            </w:r>
          </w:p>
          <w:p w:rsidR="006E089B" w:rsidRPr="000432AA" w:rsidRDefault="006E089B" w:rsidP="006E089B">
            <w:pPr>
              <w:jc w:val="both"/>
              <w:rPr>
                <w:b/>
              </w:rPr>
            </w:pPr>
            <w:r>
              <w:t>Němčina – CJ3 (Cizí jazyk 3) - garant, vedení seminářů (100%)</w:t>
            </w:r>
          </w:p>
          <w:p w:rsidR="00DF295A" w:rsidRPr="000432AA" w:rsidRDefault="006E089B" w:rsidP="006E089B">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9E4FBF">
        <w:tc>
          <w:tcPr>
            <w:tcW w:w="9900" w:type="dxa"/>
            <w:gridSpan w:val="11"/>
            <w:shd w:val="clear" w:color="auto" w:fill="F7CAAC"/>
          </w:tcPr>
          <w:p w:rsidR="00DF295A" w:rsidRDefault="00DF295A" w:rsidP="003F6EB7">
            <w:pPr>
              <w:jc w:val="both"/>
            </w:pPr>
            <w:r>
              <w:rPr>
                <w:b/>
              </w:rPr>
              <w:t xml:space="preserve">Údaje o vzdělání na VŠ </w:t>
            </w:r>
          </w:p>
        </w:tc>
      </w:tr>
      <w:tr w:rsidR="00DF295A" w:rsidTr="009E4FBF">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9E4FBF">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9E4FBF">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9E4FBF">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9E4FBF">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9E4FBF">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9E4FBF">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9E4FBF">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9E4FBF">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9E4FBF">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9E4FBF">
        <w:trPr>
          <w:trHeight w:val="2077"/>
        </w:trPr>
        <w:tc>
          <w:tcPr>
            <w:tcW w:w="9900" w:type="dxa"/>
            <w:gridSpan w:val="11"/>
          </w:tcPr>
          <w:p w:rsidR="00C92491" w:rsidRDefault="00C92491" w:rsidP="00C92491">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C92491" w:rsidRDefault="00C92491" w:rsidP="00C92491">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C92491" w:rsidRPr="00D62CDC" w:rsidRDefault="00C92491" w:rsidP="00C92491">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C92491" w:rsidRDefault="00C92491" w:rsidP="00C92491">
            <w:pPr>
              <w:jc w:val="both"/>
            </w:pPr>
            <w:r w:rsidRPr="00E66B0B">
              <w:rPr>
                <w:i/>
              </w:rPr>
              <w:t>Přehled projektové činnosti:</w:t>
            </w:r>
          </w:p>
          <w:p w:rsidR="00C92491" w:rsidRPr="00D62CDC" w:rsidRDefault="00C92491" w:rsidP="00C92491">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C92491" w:rsidRDefault="00C92491" w:rsidP="00C92491">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9E4FBF">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9E4FBF">
        <w:trPr>
          <w:trHeight w:val="64"/>
        </w:trPr>
        <w:tc>
          <w:tcPr>
            <w:tcW w:w="9900" w:type="dxa"/>
            <w:gridSpan w:val="11"/>
          </w:tcPr>
          <w:p w:rsidR="00DF295A" w:rsidRDefault="00DF295A" w:rsidP="003F6EB7">
            <w:pPr>
              <w:rPr>
                <w:b/>
              </w:rPr>
            </w:pPr>
          </w:p>
        </w:tc>
      </w:tr>
      <w:tr w:rsidR="00DF295A" w:rsidTr="009E4FBF">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lastRenderedPageBreak/>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Eliška KOZUBÍKOVÁ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 Ph.D.</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1978</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rsidRPr="0095425B">
              <w:t>Ekonomika veřejné správy – garant, přednášející (100%)</w:t>
            </w:r>
          </w:p>
          <w:p w:rsidR="00C85608" w:rsidRPr="0003498C" w:rsidRDefault="009E4FBF" w:rsidP="009E4FBF">
            <w:pPr>
              <w:jc w:val="both"/>
            </w:pPr>
            <w:r>
              <w:t>Finanční účetnictví II – přednášející (20%)</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Pr="0095425B" w:rsidRDefault="00C85608" w:rsidP="00C85608">
            <w:pPr>
              <w:ind w:left="1456" w:hanging="1456"/>
              <w:jc w:val="both"/>
              <w:rPr>
                <w:b/>
              </w:rPr>
            </w:pPr>
            <w:r w:rsidRPr="0095425B">
              <w:rPr>
                <w:b/>
              </w:rPr>
              <w:t xml:space="preserve">2001 – 2008: </w:t>
            </w:r>
            <w:r w:rsidRPr="0095425B">
              <w:t>VŠB-Technická univerzita v Ostravě, Ekonomická fakulta, obor Veřejná ekonomika a správa</w:t>
            </w:r>
            <w:r w:rsidRPr="0095425B">
              <w:rPr>
                <w:b/>
              </w:rPr>
              <w:t xml:space="preserve"> (Ph.D.)</w:t>
            </w:r>
          </w:p>
          <w:p w:rsidR="00C85608" w:rsidRPr="0003498C" w:rsidRDefault="00C85608" w:rsidP="00C85608">
            <w:pPr>
              <w:ind w:left="1456" w:hanging="1456"/>
              <w:jc w:val="both"/>
              <w:rPr>
                <w:b/>
              </w:rPr>
            </w:pPr>
            <w:r w:rsidRPr="0095425B">
              <w:rPr>
                <w:b/>
              </w:rPr>
              <w:t xml:space="preserve">1996 – 2001: </w:t>
            </w:r>
            <w:r w:rsidRPr="0095425B">
              <w:t>VŠB-Technická univerzita v Ostravě, Ekonomická fakulta, obor Veřejná ekonomika a správa</w:t>
            </w:r>
            <w:r w:rsidRPr="0095425B">
              <w:rPr>
                <w:b/>
              </w:rPr>
              <w:t xml:space="preserve"> (Ing.)</w:t>
            </w: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Pr="0095425B" w:rsidRDefault="00C85608" w:rsidP="00C85608">
            <w:pPr>
              <w:jc w:val="both"/>
            </w:pPr>
            <w:r w:rsidRPr="0095425B">
              <w:rPr>
                <w:b/>
              </w:rPr>
              <w:t>2004 – dosud:</w:t>
            </w:r>
            <w:r w:rsidRPr="0095425B">
              <w:t xml:space="preserve"> UTB ve Zlíně, Fakulta managementu a ekonom</w:t>
            </w:r>
            <w:r>
              <w:t>iky, akademický pracovník (2006-2009 a 2016-</w:t>
            </w:r>
            <w:r w:rsidRPr="0095425B">
              <w:t>dosud: mateřská a rodičovská dovolená)</w:t>
            </w:r>
          </w:p>
          <w:p w:rsidR="00C85608" w:rsidRPr="0003498C" w:rsidRDefault="00C85608" w:rsidP="00C85608">
            <w:pPr>
              <w:jc w:val="both"/>
            </w:pPr>
            <w:r w:rsidRPr="0095425B">
              <w:rPr>
                <w:b/>
              </w:rPr>
              <w:t>2010 – 2014:</w:t>
            </w:r>
            <w:r w:rsidRPr="0095425B">
              <w:t xml:space="preserve"> PROFIMA EFFECTIVE, s.r.o., vzdělávací služby, lektorka (jpp)</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36</w:t>
            </w:r>
          </w:p>
          <w:p w:rsidR="00C85608" w:rsidRPr="0003498C" w:rsidRDefault="00C85608" w:rsidP="00C85608">
            <w:pPr>
              <w:jc w:val="both"/>
            </w:pPr>
            <w:r w:rsidRPr="0003498C">
              <w:t>Počet</w:t>
            </w:r>
            <w:r>
              <w:t xml:space="preserve"> vedených diplomových prací – 71</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15968" w:rsidP="00C85608">
            <w:pPr>
              <w:jc w:val="both"/>
              <w:rPr>
                <w:b/>
              </w:rPr>
            </w:pPr>
            <w:r>
              <w:rPr>
                <w:b/>
              </w:rPr>
              <w:t>0</w:t>
            </w:r>
          </w:p>
        </w:tc>
        <w:tc>
          <w:tcPr>
            <w:tcW w:w="693" w:type="dxa"/>
            <w:vMerge w:val="restart"/>
          </w:tcPr>
          <w:p w:rsidR="00C85608" w:rsidRPr="0003498C" w:rsidRDefault="00115968" w:rsidP="00C85608">
            <w:pPr>
              <w:jc w:val="both"/>
              <w:rPr>
                <w:b/>
              </w:rPr>
            </w:pPr>
            <w:r>
              <w:rPr>
                <w:b/>
              </w:rPr>
              <w:t>4</w:t>
            </w:r>
          </w:p>
        </w:tc>
        <w:tc>
          <w:tcPr>
            <w:tcW w:w="694" w:type="dxa"/>
            <w:vMerge w:val="restart"/>
          </w:tcPr>
          <w:p w:rsidR="00C85608" w:rsidRPr="0003498C" w:rsidRDefault="00115968"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Default="00C85608" w:rsidP="00C85608">
            <w:pPr>
              <w:jc w:val="both"/>
            </w:pPr>
            <w:r w:rsidRPr="00D21B6C">
              <w:t>KOLMAN, K</w:t>
            </w:r>
            <w:r>
              <w:t>.,</w:t>
            </w:r>
            <w:r w:rsidRPr="00D21B6C">
              <w:t xml:space="preserve"> KOZUBÍKOVÁ</w:t>
            </w:r>
            <w:r>
              <w:t>, E</w:t>
            </w:r>
            <w:r w:rsidRPr="00D21B6C">
              <w:t xml:space="preserve">. Environmental Management Tools Used by Municipalities and Their Eco-Controlling Aspects, with an Implementation Example in the Czech Republic. Le Thi My Hanh, Nguyen Phuc Thien, Nguyen Thanh Lam (ed.). </w:t>
            </w:r>
            <w:r w:rsidRPr="00D21B6C">
              <w:rPr>
                <w:i/>
              </w:rPr>
              <w:t>Proceedings of the 5th International Conference on Finance and Economics ICFE 2018</w:t>
            </w:r>
            <w:r w:rsidRPr="00D21B6C">
              <w:t>, September 20th – 21st, 2018, Ho Chi Minh Vietnam, pp. 292 – 312. ISBN 978-80-7454-767-6. (45%)</w:t>
            </w:r>
          </w:p>
          <w:p w:rsidR="00C85608" w:rsidRDefault="00C85608" w:rsidP="00C85608">
            <w:pPr>
              <w:jc w:val="both"/>
            </w:pPr>
            <w:r w:rsidRPr="0095425B">
              <w:t>KOLMAN, K</w:t>
            </w:r>
            <w:r>
              <w:t>.,</w:t>
            </w:r>
            <w:r w:rsidRPr="0095425B">
              <w:t xml:space="preserve"> PASTUSZKOVÁ</w:t>
            </w:r>
            <w:r>
              <w:t>, E</w:t>
            </w:r>
            <w:r w:rsidRPr="0095425B">
              <w:t xml:space="preserve">. The Proposal of Using Eco-Controlling Tools at the Municipal Level in the Czech Republic. In: </w:t>
            </w:r>
            <w:r w:rsidRPr="0095425B">
              <w:rPr>
                <w:i/>
              </w:rPr>
              <w:t>Proceedings of the 7th International Scientific Conference Finance and Performance of Firms in Science, Education and Practice</w:t>
            </w:r>
            <w:r w:rsidRPr="0095425B">
              <w:t>. Zlín: Tomas Bata University in Zlín, 2015, s. 653-664. ISBN 978-80-7454-482-8.</w:t>
            </w:r>
            <w:r>
              <w:t xml:space="preserve"> (30%)</w:t>
            </w:r>
          </w:p>
          <w:p w:rsidR="00C92491" w:rsidRDefault="00C92491" w:rsidP="00C85608">
            <w:pPr>
              <w:jc w:val="both"/>
            </w:pPr>
            <w:r>
              <w:t>P</w:t>
            </w:r>
            <w:r w:rsidRPr="00C92491">
              <w:t>OLIAK, M</w:t>
            </w:r>
            <w:r>
              <w:t xml:space="preserve">., </w:t>
            </w:r>
            <w:r w:rsidRPr="00C92491">
              <w:t>SEMANOVÁ, Š</w:t>
            </w:r>
            <w:r>
              <w:t xml:space="preserve">., </w:t>
            </w:r>
            <w:r w:rsidRPr="00C92491">
              <w:t>HERNANDEZ, S</w:t>
            </w:r>
            <w:r>
              <w:t>.,</w:t>
            </w:r>
            <w:r w:rsidRPr="00C92491">
              <w:t xml:space="preserve"> PASTUSZKOVÁ, E. IMPACT of road infrastructure pricing on transport planning. </w:t>
            </w:r>
            <w:r w:rsidRPr="00C92491">
              <w:rPr>
                <w:i/>
              </w:rPr>
              <w:t>Communications</w:t>
            </w:r>
            <w:r>
              <w:t>.</w:t>
            </w:r>
            <w:r w:rsidRPr="00C92491">
              <w:t xml:space="preserve"> 2015, roč. 17, č. 2, s. 92-97. ISSN 1335-4205</w:t>
            </w:r>
            <w:r>
              <w:t xml:space="preserve"> (5%)</w:t>
            </w:r>
          </w:p>
          <w:p w:rsidR="00C92491" w:rsidRPr="0095425B" w:rsidRDefault="00C92491" w:rsidP="00C85608">
            <w:pPr>
              <w:jc w:val="both"/>
            </w:pPr>
            <w:r w:rsidRPr="00C92491">
              <w:t>OTRUSINOVÁ, M</w:t>
            </w:r>
            <w:r>
              <w:t>.,</w:t>
            </w:r>
            <w:r w:rsidRPr="00C92491">
              <w:t xml:space="preserve"> PASTUSZKOVÁ, E. Introducing the Accounting Reform of Public Finance in the Czech Republic. In </w:t>
            </w:r>
            <w:r w:rsidRPr="00C92491">
              <w:rPr>
                <w:i/>
              </w:rPr>
              <w:t>World academy of science, engineering and technology.</w:t>
            </w:r>
            <w:r w:rsidRPr="00C92491">
              <w:t xml:space="preserve"> Paris: WASET-World academy of science, engineering and technology, 2015, s. 580-584. ISSN 1307-6892.</w:t>
            </w:r>
            <w:r w:rsidR="00EE17B4" w:rsidRPr="00D21B6C">
              <w:t xml:space="preserve"> (4</w:t>
            </w:r>
            <w:r w:rsidR="00EE17B4">
              <w:t>0</w:t>
            </w:r>
            <w:r w:rsidR="00EE17B4" w:rsidRPr="00D21B6C">
              <w:t>%)</w:t>
            </w:r>
          </w:p>
          <w:p w:rsidR="00C85608" w:rsidRPr="00A23870" w:rsidRDefault="00C85608" w:rsidP="00C85608">
            <w:pPr>
              <w:jc w:val="both"/>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D21B6C" w:rsidRDefault="00C85608" w:rsidP="00C85608">
            <w:r w:rsidRPr="00D21B6C">
              <w:t xml:space="preserve">4-6/2005: Estonsko, </w:t>
            </w:r>
            <w:r>
              <w:t>University of Tartu</w:t>
            </w:r>
            <w:r w:rsidRPr="00D21B6C">
              <w:t xml:space="preserve"> (stáž - mezivládní stipendium)</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C85608" w:rsidP="003F6EB7">
            <w:pPr>
              <w:jc w:val="both"/>
            </w:pPr>
            <w:r>
              <w:t>Účetnictví a daně</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627BFD" w:rsidP="003F6EB7">
            <w:pPr>
              <w:jc w:val="both"/>
            </w:pPr>
            <w:r>
              <w:t xml:space="preserve">Základy podnikové ekonomiky – </w:t>
            </w:r>
            <w:r w:rsidR="00F71A2D">
              <w:t>přednášející (</w:t>
            </w:r>
            <w:r w:rsidR="00115968">
              <w:t>4</w:t>
            </w:r>
            <w:r w:rsidR="00F71A2D">
              <w:t>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15968" w:rsidP="003F6EB7">
            <w:pPr>
              <w:jc w:val="both"/>
              <w:rPr>
                <w:b/>
              </w:rPr>
            </w:pPr>
            <w:r>
              <w:rPr>
                <w:b/>
              </w:rPr>
              <w:t>99</w:t>
            </w:r>
          </w:p>
        </w:tc>
        <w:tc>
          <w:tcPr>
            <w:tcW w:w="693" w:type="dxa"/>
            <w:vMerge w:val="restart"/>
          </w:tcPr>
          <w:p w:rsidR="00F71A2D" w:rsidRDefault="00115968"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B8041B" w:rsidP="0098090B">
            <w:pPr>
              <w:jc w:val="both"/>
              <w:rPr>
                <w:rStyle w:val="Hypertextovodkaz"/>
                <w:color w:val="auto"/>
                <w:u w:val="none"/>
              </w:rPr>
            </w:pPr>
            <w:hyperlink r:id="rId75"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lastRenderedPageBreak/>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Eva KRAMNÁ</w:t>
            </w:r>
          </w:p>
        </w:tc>
        <w:tc>
          <w:tcPr>
            <w:tcW w:w="709" w:type="dxa"/>
            <w:shd w:val="clear" w:color="auto" w:fill="F7CAAC"/>
          </w:tcPr>
          <w:p w:rsidR="00C85608" w:rsidRPr="0003498C" w:rsidRDefault="00C85608" w:rsidP="00C85608">
            <w:pPr>
              <w:jc w:val="both"/>
              <w:rPr>
                <w:b/>
              </w:rPr>
            </w:pP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1985</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Pr="00A54E34" w:rsidRDefault="00C85608" w:rsidP="00C85608">
            <w:r>
              <w:t>Daně III – přednášející (40%)</w:t>
            </w:r>
          </w:p>
          <w:p w:rsidR="00C85608" w:rsidRDefault="00C85608" w:rsidP="00C85608">
            <w:pPr>
              <w:jc w:val="both"/>
            </w:pPr>
          </w:p>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rPr>
                <w:b/>
              </w:rPr>
              <w:t xml:space="preserve">2009-2014: </w:t>
            </w:r>
            <w:r w:rsidRPr="00950925">
              <w:t>UTB ve Zlíně, Fakulta managementu a ekonomiky, obor Finance</w:t>
            </w:r>
            <w:r>
              <w:rPr>
                <w:b/>
              </w:rPr>
              <w:t xml:space="preserve"> (Ph.D.)</w:t>
            </w:r>
          </w:p>
          <w:p w:rsidR="00C85608" w:rsidRDefault="00C85608" w:rsidP="00C85608">
            <w:pPr>
              <w:ind w:left="1456" w:hanging="1456"/>
              <w:jc w:val="both"/>
              <w:rPr>
                <w:b/>
              </w:rPr>
            </w:pPr>
            <w:r>
              <w:rPr>
                <w:b/>
              </w:rPr>
              <w:t xml:space="preserve">2010-2012: </w:t>
            </w:r>
            <w:r w:rsidRPr="00950925">
              <w:t xml:space="preserve">UTB ve Zlíně, Fakulta humanitních studií, obor Specializace v pedagogice </w:t>
            </w:r>
            <w:r w:rsidRPr="00950925">
              <w:rPr>
                <w:b/>
              </w:rPr>
              <w:t>(Bc.)</w:t>
            </w:r>
          </w:p>
          <w:p w:rsidR="00C85608" w:rsidRPr="00950925" w:rsidRDefault="00C85608" w:rsidP="00C85608">
            <w:pPr>
              <w:ind w:left="1456" w:hanging="1456"/>
              <w:jc w:val="both"/>
            </w:pPr>
            <w:r>
              <w:rPr>
                <w:b/>
              </w:rPr>
              <w:t xml:space="preserve">2007-2009: </w:t>
            </w:r>
            <w:r w:rsidRPr="00950925">
              <w:t xml:space="preserve">UTB ve Zlíně, Fakulta managementu a ekonomiky, obor Finance </w:t>
            </w:r>
            <w:r w:rsidRPr="00950925">
              <w:rPr>
                <w:b/>
              </w:rPr>
              <w:t>(Ing.)</w:t>
            </w:r>
          </w:p>
          <w:p w:rsidR="00C85608" w:rsidRPr="0003498C" w:rsidRDefault="00C85608" w:rsidP="00C85608">
            <w:pPr>
              <w:ind w:left="1456" w:hanging="1456"/>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rsidRPr="001717FC">
              <w:rPr>
                <w:b/>
              </w:rPr>
              <w:t>2014-dosud:</w:t>
            </w:r>
            <w:r>
              <w:t xml:space="preserve"> Navláčil stavební firma, s.r.o., Ekonom</w:t>
            </w:r>
          </w:p>
          <w:p w:rsidR="00C85608" w:rsidRDefault="00C85608" w:rsidP="00C85608">
            <w:pPr>
              <w:jc w:val="both"/>
            </w:pPr>
            <w:r w:rsidRPr="001717FC">
              <w:rPr>
                <w:b/>
              </w:rPr>
              <w:t xml:space="preserve">2018-dosud: </w:t>
            </w:r>
            <w:r>
              <w:t>UTB ve Zlíně, Fakulta managementu a ekonomiky, akademický pracovník</w:t>
            </w:r>
          </w:p>
          <w:p w:rsidR="00C85608" w:rsidRDefault="00C85608" w:rsidP="00C85608">
            <w:pPr>
              <w:jc w:val="both"/>
            </w:pPr>
            <w:r w:rsidRPr="001717FC">
              <w:rPr>
                <w:b/>
              </w:rPr>
              <w:t>2015-2018:</w:t>
            </w:r>
            <w:r>
              <w:t xml:space="preserve"> UTB ve Zlíně, Fakulta managementu a ekonomiky, vědecko-výzkumný pracovník</w:t>
            </w:r>
          </w:p>
          <w:p w:rsidR="00C85608" w:rsidRPr="0003498C" w:rsidRDefault="00C85608" w:rsidP="00C85608">
            <w:pPr>
              <w:jc w:val="both"/>
            </w:pPr>
            <w:r w:rsidRPr="001717FC">
              <w:rPr>
                <w:b/>
              </w:rPr>
              <w:t>2013-2014:</w:t>
            </w:r>
            <w:r>
              <w:t xml:space="preserve"> KBC Group NV, Markets middle office analyst</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11</w:t>
            </w:r>
          </w:p>
          <w:p w:rsidR="00C85608" w:rsidRPr="0003498C" w:rsidRDefault="00C85608" w:rsidP="00C85608">
            <w:pPr>
              <w:jc w:val="both"/>
            </w:pPr>
            <w:r w:rsidRPr="0003498C">
              <w:t>Počet</w:t>
            </w:r>
            <w:r>
              <w:t xml:space="preserve"> vedených diplomových prací – 35</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C85608" w:rsidP="00C85608">
            <w:pPr>
              <w:jc w:val="both"/>
              <w:rPr>
                <w:b/>
              </w:rPr>
            </w:pPr>
          </w:p>
        </w:tc>
        <w:tc>
          <w:tcPr>
            <w:tcW w:w="693" w:type="dxa"/>
            <w:vMerge w:val="restart"/>
          </w:tcPr>
          <w:p w:rsidR="00C85608" w:rsidRPr="0003498C" w:rsidRDefault="00C85608" w:rsidP="00C85608">
            <w:pPr>
              <w:jc w:val="both"/>
              <w:rPr>
                <w:b/>
              </w:rPr>
            </w:pPr>
          </w:p>
        </w:tc>
        <w:tc>
          <w:tcPr>
            <w:tcW w:w="694" w:type="dxa"/>
            <w:vMerge w:val="restart"/>
          </w:tcPr>
          <w:p w:rsidR="00C85608" w:rsidRPr="0003498C" w:rsidRDefault="00C85608" w:rsidP="00C85608">
            <w:pPr>
              <w:jc w:val="both"/>
              <w:rPr>
                <w:b/>
              </w:rPr>
            </w:pP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Pr="005D55EC" w:rsidRDefault="00C85608" w:rsidP="00C85608">
            <w:pPr>
              <w:tabs>
                <w:tab w:val="left" w:pos="2038"/>
              </w:tabs>
              <w:jc w:val="both"/>
            </w:pPr>
            <w:r w:rsidRPr="005D55EC">
              <w:t xml:space="preserve">PASEKOVÁ, M., SVITÁKOVÁ, B., KRAMNÁ, E., </w:t>
            </w:r>
            <w:r w:rsidR="00241CCA" w:rsidRPr="005D55EC">
              <w:t>OTRUSINOVÁ</w:t>
            </w:r>
            <w:r w:rsidRPr="005D55EC">
              <w:t>, M., KOLÁŘOVÁ, E.</w:t>
            </w:r>
            <w:r w:rsidR="00241CCA">
              <w:t>,</w:t>
            </w:r>
            <w:r w:rsidRPr="005D55EC">
              <w:t xml:space="preserve"> CRHOVÁ</w:t>
            </w:r>
            <w:r w:rsidR="00241CCA">
              <w:t>, Z</w:t>
            </w:r>
            <w:r w:rsidRPr="005D55EC">
              <w:t xml:space="preserve">. Problematic areas of accounting: some evidence from the Czech Republic. </w:t>
            </w:r>
            <w:r w:rsidRPr="005D55EC">
              <w:rPr>
                <w:i/>
              </w:rPr>
              <w:t>Journal of Competitiveness</w:t>
            </w:r>
            <w:r w:rsidRPr="005D55EC">
              <w:t>, 2018, vol. 10, issue 1, p. 89-105. ISSN 1804-171X. (10%)</w:t>
            </w:r>
          </w:p>
          <w:p w:rsidR="00C85608" w:rsidRPr="005D55EC" w:rsidRDefault="00C85608" w:rsidP="00C85608">
            <w:pPr>
              <w:tabs>
                <w:tab w:val="left" w:pos="2038"/>
              </w:tabs>
              <w:jc w:val="both"/>
            </w:pPr>
            <w:r w:rsidRPr="005D55EC">
              <w:t>PASEKOVÁ, M., SVITÁKOVÁ, B., KRAMNÁ, E.</w:t>
            </w:r>
            <w:r w:rsidR="00241CCA">
              <w:t>,</w:t>
            </w:r>
            <w:r w:rsidRPr="005D55EC">
              <w:t xml:space="preserve"> OTRUSINOVÁ</w:t>
            </w:r>
            <w:r w:rsidR="00241CCA">
              <w:t>, M</w:t>
            </w:r>
            <w:r w:rsidRPr="005D55EC">
              <w:t xml:space="preserve">. Towards financial sustainability of companies: issues related to reporting errors. </w:t>
            </w:r>
            <w:r w:rsidRPr="005D55EC">
              <w:rPr>
                <w:i/>
              </w:rPr>
              <w:t>Journal of Security and Sustainability Issues</w:t>
            </w:r>
            <w:r w:rsidRPr="005D55EC">
              <w:t>, 2017, vol. 7, issue 1, p. 141-154. ISSN: 2029-7017. (15%)</w:t>
            </w:r>
          </w:p>
          <w:p w:rsidR="00C85608" w:rsidRPr="005D55EC" w:rsidRDefault="00C85608" w:rsidP="00C85608">
            <w:pPr>
              <w:tabs>
                <w:tab w:val="left" w:pos="2038"/>
              </w:tabs>
              <w:jc w:val="both"/>
            </w:pPr>
          </w:p>
          <w:p w:rsidR="00C85608" w:rsidRPr="005D55EC" w:rsidRDefault="00C85608" w:rsidP="00C85608">
            <w:pPr>
              <w:tabs>
                <w:tab w:val="left" w:pos="2038"/>
              </w:tabs>
              <w:jc w:val="both"/>
              <w:rPr>
                <w:i/>
              </w:rPr>
            </w:pPr>
            <w:r w:rsidRPr="005D55EC">
              <w:rPr>
                <w:i/>
              </w:rPr>
              <w:t>Přehled projektové činnosti:</w:t>
            </w:r>
          </w:p>
          <w:p w:rsidR="00C85608" w:rsidRPr="005D55EC" w:rsidRDefault="00C85608" w:rsidP="00C85608">
            <w:pPr>
              <w:ind w:left="2124" w:hanging="2124"/>
            </w:pPr>
            <w:r w:rsidRPr="005D55EC">
              <w:t>RVO: Kvalita účetních informací a její vliv na výkonnost firem 2018-2019 (člen řešitelského týmu).</w:t>
            </w:r>
          </w:p>
          <w:p w:rsidR="00C85608" w:rsidRPr="005D55EC" w:rsidRDefault="00C85608" w:rsidP="00C85608">
            <w:pPr>
              <w:ind w:left="2124" w:hanging="2124"/>
            </w:pPr>
            <w:r w:rsidRPr="005D55EC">
              <w:t xml:space="preserve">RVO: </w:t>
            </w:r>
            <w:r w:rsidRPr="005D55EC">
              <w:rPr>
                <w:color w:val="000000"/>
              </w:rPr>
              <w:t>Možnosti daňových úspor u daně z příjmů</w:t>
            </w:r>
            <w:r w:rsidRPr="005D55EC">
              <w:t xml:space="preserve"> (člen řešitelského týmu).</w:t>
            </w:r>
          </w:p>
          <w:p w:rsidR="00C85608" w:rsidRPr="005D55EC" w:rsidRDefault="00C85608" w:rsidP="00C85608">
            <w:pPr>
              <w:ind w:left="2124" w:hanging="2124"/>
            </w:pPr>
          </w:p>
          <w:p w:rsidR="00C85608" w:rsidRPr="005D55EC" w:rsidRDefault="00C85608" w:rsidP="00C85608">
            <w:pPr>
              <w:tabs>
                <w:tab w:val="left" w:pos="2038"/>
              </w:tabs>
              <w:jc w:val="both"/>
              <w:rPr>
                <w:i/>
              </w:rPr>
            </w:pPr>
            <w:r w:rsidRPr="005D55EC">
              <w:rPr>
                <w:i/>
              </w:rPr>
              <w:t>Přehled profesní činnosti:</w:t>
            </w:r>
          </w:p>
          <w:p w:rsidR="00C85608" w:rsidRPr="005D55EC" w:rsidRDefault="00C85608" w:rsidP="00C85608">
            <w:pPr>
              <w:tabs>
                <w:tab w:val="left" w:pos="2038"/>
              </w:tabs>
              <w:jc w:val="both"/>
              <w:rPr>
                <w:i/>
              </w:rPr>
            </w:pPr>
            <w:r w:rsidRPr="005D55EC">
              <w:t>Kontrola a řízení v podniku Navláčil stavební firma, s.r.o.</w:t>
            </w:r>
          </w:p>
          <w:p w:rsidR="00C85608" w:rsidRPr="0003498C" w:rsidRDefault="00C85608" w:rsidP="00C85608">
            <w:pPr>
              <w:ind w:hanging="2124"/>
              <w:jc w:val="right"/>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w:t>
            </w:r>
            <w:r>
              <w:rPr>
                <w:b/>
              </w:rPr>
              <w:t> </w:t>
            </w:r>
            <w:r w:rsidRPr="0003498C">
              <w:rPr>
                <w:b/>
              </w:rPr>
              <w:t>zahraničí</w:t>
            </w:r>
            <w:r>
              <w:rPr>
                <w:b/>
              </w:rPr>
              <w:t>: vystoupení na řadě mezinárodních konferencí a symposií</w:t>
            </w:r>
          </w:p>
        </w:tc>
      </w:tr>
      <w:tr w:rsidR="00C85608" w:rsidRPr="0003498C" w:rsidTr="00C85608">
        <w:trPr>
          <w:trHeight w:val="186"/>
        </w:trPr>
        <w:tc>
          <w:tcPr>
            <w:tcW w:w="9859" w:type="dxa"/>
            <w:gridSpan w:val="11"/>
          </w:tcPr>
          <w:p w:rsidR="00C85608" w:rsidRPr="0003498C" w:rsidRDefault="00C85608" w:rsidP="00C85608">
            <w:pPr>
              <w:rPr>
                <w:b/>
              </w:rPr>
            </w:pP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C85608" w:rsidP="00E9161C">
            <w:pPr>
              <w:jc w:val="both"/>
            </w:pPr>
            <w:r>
              <w:t>Účetnictví a daně</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474903" w:rsidRDefault="00474903" w:rsidP="00694BA8">
      <w:pPr>
        <w:spacing w:after="160" w:line="259" w:lineRule="auto"/>
      </w:pPr>
    </w:p>
    <w:p w:rsidR="00474903" w:rsidRDefault="0047490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74903" w:rsidRPr="0003498C" w:rsidTr="007444A2">
        <w:tc>
          <w:tcPr>
            <w:tcW w:w="9859" w:type="dxa"/>
            <w:gridSpan w:val="11"/>
            <w:tcBorders>
              <w:bottom w:val="double" w:sz="4" w:space="0" w:color="auto"/>
            </w:tcBorders>
            <w:shd w:val="clear" w:color="auto" w:fill="BDD6EE"/>
          </w:tcPr>
          <w:p w:rsidR="00474903" w:rsidRPr="0003498C" w:rsidRDefault="00474903" w:rsidP="007444A2">
            <w:pPr>
              <w:jc w:val="both"/>
              <w:rPr>
                <w:b/>
                <w:sz w:val="28"/>
              </w:rPr>
            </w:pPr>
            <w:r w:rsidRPr="0003498C">
              <w:rPr>
                <w:b/>
                <w:sz w:val="28"/>
              </w:rPr>
              <w:lastRenderedPageBreak/>
              <w:t>C-I – Personální zabezpečení</w:t>
            </w:r>
          </w:p>
        </w:tc>
      </w:tr>
      <w:tr w:rsidR="00474903" w:rsidRPr="0003498C" w:rsidTr="007444A2">
        <w:tc>
          <w:tcPr>
            <w:tcW w:w="2518" w:type="dxa"/>
            <w:tcBorders>
              <w:top w:val="double" w:sz="4" w:space="0" w:color="auto"/>
            </w:tcBorders>
            <w:shd w:val="clear" w:color="auto" w:fill="F7CAAC"/>
          </w:tcPr>
          <w:p w:rsidR="00474903" w:rsidRPr="0003498C" w:rsidRDefault="00474903" w:rsidP="007444A2">
            <w:pPr>
              <w:jc w:val="both"/>
              <w:rPr>
                <w:b/>
              </w:rPr>
            </w:pPr>
            <w:r w:rsidRPr="0003498C">
              <w:rPr>
                <w:b/>
              </w:rPr>
              <w:t>Vysoká škola</w:t>
            </w:r>
          </w:p>
        </w:tc>
        <w:tc>
          <w:tcPr>
            <w:tcW w:w="7341" w:type="dxa"/>
            <w:gridSpan w:val="10"/>
          </w:tcPr>
          <w:p w:rsidR="00474903" w:rsidRPr="0003498C" w:rsidRDefault="00474903" w:rsidP="007444A2">
            <w:pPr>
              <w:jc w:val="both"/>
            </w:pPr>
            <w:r w:rsidRPr="0003498C">
              <w:t>Univerzita Tomáše Bati ve Zlíně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Součást vysoké školy</w:t>
            </w:r>
          </w:p>
        </w:tc>
        <w:tc>
          <w:tcPr>
            <w:tcW w:w="7341" w:type="dxa"/>
            <w:gridSpan w:val="10"/>
          </w:tcPr>
          <w:p w:rsidR="00474903" w:rsidRPr="0003498C" w:rsidRDefault="00474903" w:rsidP="007444A2">
            <w:pPr>
              <w:jc w:val="both"/>
            </w:pPr>
            <w:r w:rsidRPr="0003498C">
              <w:t>Fakulta managementu a ekonomiky</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Název studijního programu</w:t>
            </w:r>
          </w:p>
        </w:tc>
        <w:tc>
          <w:tcPr>
            <w:tcW w:w="7341" w:type="dxa"/>
            <w:gridSpan w:val="10"/>
          </w:tcPr>
          <w:p w:rsidR="00474903" w:rsidRPr="0003498C" w:rsidRDefault="00474903" w:rsidP="007444A2">
            <w:pPr>
              <w:jc w:val="both"/>
            </w:pPr>
            <w:r>
              <w:t>Účetnictví a daně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Jméno a příjmení</w:t>
            </w:r>
          </w:p>
        </w:tc>
        <w:tc>
          <w:tcPr>
            <w:tcW w:w="4536" w:type="dxa"/>
            <w:gridSpan w:val="5"/>
          </w:tcPr>
          <w:p w:rsidR="00474903" w:rsidRPr="0003498C" w:rsidRDefault="00474903" w:rsidP="007444A2">
            <w:pPr>
              <w:jc w:val="both"/>
            </w:pPr>
            <w:r>
              <w:t>Dagmar KUČEROVÁ</w:t>
            </w:r>
          </w:p>
        </w:tc>
        <w:tc>
          <w:tcPr>
            <w:tcW w:w="709" w:type="dxa"/>
            <w:shd w:val="clear" w:color="auto" w:fill="F7CAAC"/>
          </w:tcPr>
          <w:p w:rsidR="00474903" w:rsidRPr="0003498C" w:rsidRDefault="00474903" w:rsidP="007444A2">
            <w:pPr>
              <w:jc w:val="both"/>
              <w:rPr>
                <w:b/>
              </w:rPr>
            </w:pPr>
            <w:r w:rsidRPr="0003498C">
              <w:rPr>
                <w:b/>
              </w:rPr>
              <w:t>Tituly</w:t>
            </w:r>
          </w:p>
        </w:tc>
        <w:tc>
          <w:tcPr>
            <w:tcW w:w="2096" w:type="dxa"/>
            <w:gridSpan w:val="4"/>
          </w:tcPr>
          <w:p w:rsidR="00474903" w:rsidRPr="0003498C" w:rsidRDefault="00474903" w:rsidP="007444A2">
            <w:pPr>
              <w:jc w:val="both"/>
            </w:pPr>
            <w:r>
              <w:t xml:space="preserve">PhDr. </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Rok narození</w:t>
            </w:r>
          </w:p>
        </w:tc>
        <w:tc>
          <w:tcPr>
            <w:tcW w:w="829" w:type="dxa"/>
          </w:tcPr>
          <w:p w:rsidR="00474903" w:rsidRPr="0003498C" w:rsidRDefault="00474903" w:rsidP="007444A2">
            <w:pPr>
              <w:jc w:val="both"/>
            </w:pPr>
            <w:r>
              <w:t>1972</w:t>
            </w:r>
          </w:p>
        </w:tc>
        <w:tc>
          <w:tcPr>
            <w:tcW w:w="1721" w:type="dxa"/>
            <w:shd w:val="clear" w:color="auto" w:fill="F7CAAC"/>
          </w:tcPr>
          <w:p w:rsidR="00474903" w:rsidRPr="0003498C" w:rsidRDefault="00474903" w:rsidP="007444A2">
            <w:pPr>
              <w:jc w:val="both"/>
              <w:rPr>
                <w:b/>
              </w:rPr>
            </w:pPr>
            <w:r w:rsidRPr="0003498C">
              <w:rPr>
                <w:b/>
              </w:rPr>
              <w:t>typ vztahu k VŠ</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5068" w:type="dxa"/>
            <w:gridSpan w:val="3"/>
            <w:shd w:val="clear" w:color="auto" w:fill="F7CAAC"/>
          </w:tcPr>
          <w:p w:rsidR="00474903" w:rsidRPr="0003498C" w:rsidRDefault="00474903" w:rsidP="007444A2">
            <w:pPr>
              <w:jc w:val="both"/>
              <w:rPr>
                <w:b/>
              </w:rPr>
            </w:pPr>
            <w:r w:rsidRPr="0003498C">
              <w:rPr>
                <w:b/>
              </w:rPr>
              <w:t>Typ vztahu na součásti VŠ, která uskutečňuje st. program</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6060" w:type="dxa"/>
            <w:gridSpan w:val="5"/>
            <w:shd w:val="clear" w:color="auto" w:fill="F7CAAC"/>
          </w:tcPr>
          <w:p w:rsidR="00474903" w:rsidRPr="0003498C" w:rsidRDefault="00474903" w:rsidP="007444A2">
            <w:pPr>
              <w:jc w:val="both"/>
            </w:pPr>
            <w:r w:rsidRPr="0003498C">
              <w:rPr>
                <w:b/>
              </w:rPr>
              <w:t>Další současná působení jako akademický pracovník na jiných VŠ</w:t>
            </w:r>
          </w:p>
        </w:tc>
        <w:tc>
          <w:tcPr>
            <w:tcW w:w="1703" w:type="dxa"/>
            <w:gridSpan w:val="2"/>
            <w:shd w:val="clear" w:color="auto" w:fill="F7CAAC"/>
          </w:tcPr>
          <w:p w:rsidR="00474903" w:rsidRPr="0003498C" w:rsidRDefault="00474903" w:rsidP="007444A2">
            <w:pPr>
              <w:jc w:val="both"/>
              <w:rPr>
                <w:b/>
              </w:rPr>
            </w:pPr>
            <w:r w:rsidRPr="0003498C">
              <w:rPr>
                <w:b/>
              </w:rPr>
              <w:t>typ prac. vztahu</w:t>
            </w:r>
          </w:p>
        </w:tc>
        <w:tc>
          <w:tcPr>
            <w:tcW w:w="2096" w:type="dxa"/>
            <w:gridSpan w:val="4"/>
            <w:shd w:val="clear" w:color="auto" w:fill="F7CAAC"/>
          </w:tcPr>
          <w:p w:rsidR="00474903" w:rsidRPr="0003498C" w:rsidRDefault="00474903" w:rsidP="007444A2">
            <w:pPr>
              <w:jc w:val="both"/>
              <w:rPr>
                <w:b/>
              </w:rPr>
            </w:pPr>
            <w:r w:rsidRPr="0003498C">
              <w:rPr>
                <w:b/>
              </w:rPr>
              <w:t>rozsah</w:t>
            </w: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Předměty příslušného studijního programu a způsob zapojení do jejich výuky, příp. další zapojení do uskutečňování studijního programu</w:t>
            </w:r>
          </w:p>
        </w:tc>
      </w:tr>
      <w:tr w:rsidR="00474903" w:rsidRPr="0003498C" w:rsidTr="007444A2">
        <w:trPr>
          <w:trHeight w:val="324"/>
        </w:trPr>
        <w:tc>
          <w:tcPr>
            <w:tcW w:w="9859" w:type="dxa"/>
            <w:gridSpan w:val="11"/>
            <w:tcBorders>
              <w:top w:val="nil"/>
            </w:tcBorders>
          </w:tcPr>
          <w:p w:rsidR="00474903" w:rsidRPr="00A54E34" w:rsidRDefault="00474903" w:rsidP="007444A2">
            <w:r>
              <w:t xml:space="preserve">Mzdové účetnictví – </w:t>
            </w:r>
            <w:r w:rsidR="008071CE">
              <w:t>přednášející (</w:t>
            </w:r>
            <w:r>
              <w:t>50%</w:t>
            </w:r>
            <w:r w:rsidR="008071CE">
              <w:t xml:space="preserve">) </w:t>
            </w:r>
            <w:r w:rsidR="008071CE">
              <w:rPr>
                <w:rStyle w:val="Siln"/>
                <w:b w:val="0"/>
              </w:rPr>
              <w:t>– odborník z praxe</w:t>
            </w:r>
          </w:p>
          <w:p w:rsidR="00474903" w:rsidRDefault="00474903" w:rsidP="007444A2">
            <w:pPr>
              <w:jc w:val="both"/>
            </w:pPr>
          </w:p>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 xml:space="preserve">Údaje o vzdělání na VŠ </w:t>
            </w:r>
          </w:p>
        </w:tc>
      </w:tr>
      <w:tr w:rsidR="00474903" w:rsidRPr="0003498C" w:rsidTr="007444A2">
        <w:trPr>
          <w:trHeight w:val="745"/>
        </w:trPr>
        <w:tc>
          <w:tcPr>
            <w:tcW w:w="9859" w:type="dxa"/>
            <w:gridSpan w:val="11"/>
          </w:tcPr>
          <w:p w:rsidR="00474903" w:rsidRDefault="00474903" w:rsidP="007444A2">
            <w:pPr>
              <w:ind w:left="1456" w:hanging="1456"/>
              <w:jc w:val="both"/>
              <w:rPr>
                <w:b/>
              </w:rPr>
            </w:pPr>
            <w:r>
              <w:rPr>
                <w:b/>
              </w:rPr>
              <w:t xml:space="preserve">2014: </w:t>
            </w:r>
            <w:r w:rsidRPr="00124666">
              <w:t>UP Olomouc, Filozofická fakulta, obor Andragogika</w:t>
            </w:r>
            <w:r>
              <w:rPr>
                <w:b/>
              </w:rPr>
              <w:t xml:space="preserve"> (PhDr.)</w:t>
            </w:r>
          </w:p>
          <w:p w:rsidR="00474903" w:rsidRDefault="00474903" w:rsidP="007444A2">
            <w:pPr>
              <w:ind w:left="1456" w:hanging="1456"/>
              <w:jc w:val="both"/>
              <w:rPr>
                <w:b/>
              </w:rPr>
            </w:pPr>
            <w:r>
              <w:rPr>
                <w:b/>
              </w:rPr>
              <w:t xml:space="preserve">2009 – 2011: </w:t>
            </w:r>
            <w:r w:rsidRPr="00124666">
              <w:t>UP Olomouc, Filozofická fakulta, obor Andragogika</w:t>
            </w:r>
            <w:r>
              <w:rPr>
                <w:b/>
              </w:rPr>
              <w:t xml:space="preserve"> (Mgr.)</w:t>
            </w:r>
          </w:p>
          <w:p w:rsidR="00474903" w:rsidRDefault="00474903" w:rsidP="007444A2">
            <w:pPr>
              <w:ind w:left="1456" w:hanging="1456"/>
              <w:jc w:val="both"/>
              <w:rPr>
                <w:b/>
              </w:rPr>
            </w:pPr>
            <w:r>
              <w:rPr>
                <w:b/>
              </w:rPr>
              <w:t xml:space="preserve">2004 – 2007: </w:t>
            </w:r>
            <w:r w:rsidRPr="00124666">
              <w:t>UP Olomouc, Filozofická fakulta, obor Školský management</w:t>
            </w:r>
            <w:r>
              <w:rPr>
                <w:b/>
              </w:rPr>
              <w:t xml:space="preserve"> (Bc).  </w:t>
            </w:r>
          </w:p>
          <w:p w:rsidR="00474903" w:rsidRPr="0003498C" w:rsidRDefault="00474903" w:rsidP="007444A2">
            <w:pPr>
              <w:ind w:left="1456" w:hanging="1456"/>
              <w:jc w:val="both"/>
              <w:rPr>
                <w:b/>
              </w:rPr>
            </w:pPr>
            <w:r>
              <w:rPr>
                <w:b/>
              </w:rPr>
              <w:t xml:space="preserve">2005 - 2006: </w:t>
            </w:r>
            <w:r w:rsidRPr="00124666">
              <w:t>UP Olomouc, Filozofická fakulta Školský management I. a II. (celoživotní vzdělávání)</w:t>
            </w:r>
            <w:r>
              <w:rPr>
                <w:b/>
              </w:rPr>
              <w:t xml:space="preserve"> </w:t>
            </w: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Údaje o odborném působení od absolvování VŠ</w:t>
            </w:r>
          </w:p>
        </w:tc>
      </w:tr>
      <w:tr w:rsidR="00474903" w:rsidRPr="0003498C" w:rsidTr="007444A2">
        <w:trPr>
          <w:trHeight w:val="605"/>
        </w:trPr>
        <w:tc>
          <w:tcPr>
            <w:tcW w:w="9859" w:type="dxa"/>
            <w:gridSpan w:val="11"/>
          </w:tcPr>
          <w:p w:rsidR="00474903" w:rsidRDefault="00474903" w:rsidP="007444A2">
            <w:pPr>
              <w:jc w:val="both"/>
            </w:pPr>
            <w:r>
              <w:t>2009 – dosud: odborná lektorská činnost v rámci OSVČ – mzdové účetnictví a personalistika, legislativní novinky, exekuční a insolvenční srážky</w:t>
            </w:r>
          </w:p>
          <w:p w:rsidR="00474903" w:rsidRDefault="00474903" w:rsidP="007444A2">
            <w:pPr>
              <w:jc w:val="both"/>
            </w:pPr>
            <w:r>
              <w:t>2008 – odborná redaktorka a poradce – server Podnikatel.cz</w:t>
            </w:r>
          </w:p>
          <w:p w:rsidR="00474903" w:rsidRDefault="00474903" w:rsidP="007444A2">
            <w:pPr>
              <w:jc w:val="both"/>
            </w:pPr>
            <w:r>
              <w:t xml:space="preserve">2015 – dosud: UTB ve Zlíně, Fakulta managementu a ekonomiky (DPP) </w:t>
            </w:r>
          </w:p>
          <w:p w:rsidR="00474903" w:rsidRPr="0003498C" w:rsidRDefault="00474903" w:rsidP="007444A2">
            <w:pPr>
              <w:jc w:val="both"/>
            </w:pPr>
          </w:p>
        </w:tc>
      </w:tr>
      <w:tr w:rsidR="00474903" w:rsidRPr="0003498C" w:rsidTr="007444A2">
        <w:trPr>
          <w:trHeight w:val="250"/>
        </w:trPr>
        <w:tc>
          <w:tcPr>
            <w:tcW w:w="9859" w:type="dxa"/>
            <w:gridSpan w:val="11"/>
            <w:shd w:val="clear" w:color="auto" w:fill="F7CAAC"/>
          </w:tcPr>
          <w:p w:rsidR="00474903" w:rsidRPr="0003498C" w:rsidRDefault="00474903" w:rsidP="007444A2">
            <w:pPr>
              <w:jc w:val="both"/>
            </w:pPr>
            <w:r w:rsidRPr="0003498C">
              <w:rPr>
                <w:b/>
              </w:rPr>
              <w:t>Zkušenosti s vedením kvalifikačních a rigorózních prací</w:t>
            </w:r>
          </w:p>
        </w:tc>
      </w:tr>
      <w:tr w:rsidR="00474903" w:rsidRPr="0003498C" w:rsidTr="007444A2">
        <w:trPr>
          <w:trHeight w:val="420"/>
        </w:trPr>
        <w:tc>
          <w:tcPr>
            <w:tcW w:w="9859" w:type="dxa"/>
            <w:gridSpan w:val="11"/>
          </w:tcPr>
          <w:p w:rsidR="00474903" w:rsidRPr="0003498C" w:rsidRDefault="00474903" w:rsidP="007444A2">
            <w:pPr>
              <w:jc w:val="both"/>
            </w:pPr>
            <w:r w:rsidRPr="0003498C">
              <w:t>Počet v</w:t>
            </w:r>
            <w:r>
              <w:t xml:space="preserve">edených bakalářských prací –  </w:t>
            </w:r>
          </w:p>
          <w:p w:rsidR="00474903" w:rsidRPr="0003498C" w:rsidRDefault="00474903" w:rsidP="007444A2">
            <w:pPr>
              <w:jc w:val="both"/>
            </w:pPr>
            <w:r w:rsidRPr="0003498C">
              <w:t>Počet</w:t>
            </w:r>
            <w:r>
              <w:t xml:space="preserve"> vedených diplomových prací – </w:t>
            </w:r>
          </w:p>
        </w:tc>
      </w:tr>
      <w:tr w:rsidR="00474903" w:rsidRPr="0003498C" w:rsidTr="007444A2">
        <w:trPr>
          <w:cantSplit/>
        </w:trPr>
        <w:tc>
          <w:tcPr>
            <w:tcW w:w="3347" w:type="dxa"/>
            <w:gridSpan w:val="2"/>
            <w:tcBorders>
              <w:top w:val="single" w:sz="12" w:space="0" w:color="auto"/>
            </w:tcBorders>
            <w:shd w:val="clear" w:color="auto" w:fill="F7CAAC"/>
          </w:tcPr>
          <w:p w:rsidR="00474903" w:rsidRPr="0003498C" w:rsidRDefault="00474903" w:rsidP="007444A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74903" w:rsidRPr="0003498C" w:rsidRDefault="00474903" w:rsidP="007444A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74903" w:rsidRPr="0003498C" w:rsidRDefault="00474903" w:rsidP="007444A2">
            <w:pPr>
              <w:jc w:val="both"/>
              <w:rPr>
                <w:b/>
              </w:rPr>
            </w:pPr>
            <w:r w:rsidRPr="0003498C">
              <w:rPr>
                <w:b/>
              </w:rPr>
              <w:t>Ohlasy publikací</w:t>
            </w:r>
          </w:p>
        </w:tc>
      </w:tr>
      <w:tr w:rsidR="00474903" w:rsidRPr="0003498C" w:rsidTr="007444A2">
        <w:trPr>
          <w:cantSplit/>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tcBorders>
              <w:left w:val="single" w:sz="12" w:space="0" w:color="auto"/>
            </w:tcBorders>
            <w:shd w:val="clear" w:color="auto" w:fill="F7CAAC"/>
          </w:tcPr>
          <w:p w:rsidR="00474903" w:rsidRPr="0003498C" w:rsidRDefault="00474903" w:rsidP="007444A2">
            <w:pPr>
              <w:jc w:val="both"/>
            </w:pPr>
            <w:r w:rsidRPr="0003498C">
              <w:rPr>
                <w:b/>
              </w:rPr>
              <w:t>WOS</w:t>
            </w:r>
          </w:p>
        </w:tc>
        <w:tc>
          <w:tcPr>
            <w:tcW w:w="693" w:type="dxa"/>
            <w:shd w:val="clear" w:color="auto" w:fill="F7CAAC"/>
          </w:tcPr>
          <w:p w:rsidR="00474903" w:rsidRPr="0003498C" w:rsidRDefault="00474903" w:rsidP="007444A2">
            <w:pPr>
              <w:jc w:val="both"/>
              <w:rPr>
                <w:sz w:val="18"/>
              </w:rPr>
            </w:pPr>
            <w:r w:rsidRPr="0003498C">
              <w:rPr>
                <w:b/>
                <w:sz w:val="18"/>
              </w:rPr>
              <w:t>Scopus</w:t>
            </w:r>
          </w:p>
        </w:tc>
        <w:tc>
          <w:tcPr>
            <w:tcW w:w="694" w:type="dxa"/>
            <w:shd w:val="clear" w:color="auto" w:fill="F7CAAC"/>
          </w:tcPr>
          <w:p w:rsidR="00474903" w:rsidRPr="0003498C" w:rsidRDefault="00474903" w:rsidP="007444A2">
            <w:pPr>
              <w:jc w:val="both"/>
            </w:pPr>
            <w:r w:rsidRPr="0003498C">
              <w:rPr>
                <w:b/>
                <w:sz w:val="18"/>
              </w:rPr>
              <w:t>ostatní</w:t>
            </w:r>
          </w:p>
        </w:tc>
      </w:tr>
      <w:tr w:rsidR="00474903" w:rsidRPr="0003498C" w:rsidTr="007444A2">
        <w:trPr>
          <w:cantSplit/>
          <w:trHeight w:val="70"/>
        </w:trPr>
        <w:tc>
          <w:tcPr>
            <w:tcW w:w="3347" w:type="dxa"/>
            <w:gridSpan w:val="2"/>
            <w:shd w:val="clear" w:color="auto" w:fill="F7CAAC"/>
          </w:tcPr>
          <w:p w:rsidR="00474903" w:rsidRPr="0003498C" w:rsidRDefault="00474903" w:rsidP="007444A2">
            <w:pPr>
              <w:jc w:val="both"/>
            </w:pPr>
            <w:r w:rsidRPr="0003498C">
              <w:rPr>
                <w:b/>
              </w:rPr>
              <w:t>Obor jmenovacího řízení</w:t>
            </w:r>
          </w:p>
        </w:tc>
        <w:tc>
          <w:tcPr>
            <w:tcW w:w="2245" w:type="dxa"/>
            <w:gridSpan w:val="2"/>
            <w:shd w:val="clear" w:color="auto" w:fill="F7CAAC"/>
          </w:tcPr>
          <w:p w:rsidR="00474903" w:rsidRPr="0003498C" w:rsidRDefault="00474903" w:rsidP="007444A2">
            <w:pPr>
              <w:jc w:val="both"/>
            </w:pPr>
            <w:r w:rsidRPr="0003498C">
              <w:rPr>
                <w:b/>
              </w:rPr>
              <w:t>Rok udělení hodnosti</w:t>
            </w:r>
          </w:p>
        </w:tc>
        <w:tc>
          <w:tcPr>
            <w:tcW w:w="2248" w:type="dxa"/>
            <w:gridSpan w:val="4"/>
            <w:tcBorders>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632" w:type="dxa"/>
            <w:vMerge w:val="restart"/>
            <w:tcBorders>
              <w:left w:val="single" w:sz="12" w:space="0" w:color="auto"/>
            </w:tcBorders>
          </w:tcPr>
          <w:p w:rsidR="00474903" w:rsidRPr="0003498C" w:rsidRDefault="00474903" w:rsidP="007444A2">
            <w:pPr>
              <w:jc w:val="both"/>
              <w:rPr>
                <w:b/>
              </w:rPr>
            </w:pPr>
          </w:p>
        </w:tc>
        <w:tc>
          <w:tcPr>
            <w:tcW w:w="693" w:type="dxa"/>
            <w:vMerge w:val="restart"/>
          </w:tcPr>
          <w:p w:rsidR="00474903" w:rsidRPr="0003498C" w:rsidRDefault="00474903" w:rsidP="007444A2">
            <w:pPr>
              <w:jc w:val="both"/>
              <w:rPr>
                <w:b/>
              </w:rPr>
            </w:pPr>
          </w:p>
        </w:tc>
        <w:tc>
          <w:tcPr>
            <w:tcW w:w="694" w:type="dxa"/>
            <w:vMerge w:val="restart"/>
          </w:tcPr>
          <w:p w:rsidR="00474903" w:rsidRPr="0003498C" w:rsidRDefault="00474903" w:rsidP="007444A2">
            <w:pPr>
              <w:jc w:val="both"/>
              <w:rPr>
                <w:b/>
              </w:rPr>
            </w:pPr>
          </w:p>
        </w:tc>
      </w:tr>
      <w:tr w:rsidR="00474903" w:rsidRPr="0003498C" w:rsidTr="007444A2">
        <w:trPr>
          <w:trHeight w:val="205"/>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vMerge/>
            <w:tcBorders>
              <w:left w:val="single" w:sz="12" w:space="0" w:color="auto"/>
            </w:tcBorders>
            <w:vAlign w:val="center"/>
          </w:tcPr>
          <w:p w:rsidR="00474903" w:rsidRPr="0003498C" w:rsidRDefault="00474903" w:rsidP="007444A2">
            <w:pPr>
              <w:rPr>
                <w:b/>
              </w:rPr>
            </w:pPr>
          </w:p>
        </w:tc>
        <w:tc>
          <w:tcPr>
            <w:tcW w:w="693" w:type="dxa"/>
            <w:vMerge/>
            <w:vAlign w:val="center"/>
          </w:tcPr>
          <w:p w:rsidR="00474903" w:rsidRPr="0003498C" w:rsidRDefault="00474903" w:rsidP="007444A2">
            <w:pPr>
              <w:rPr>
                <w:b/>
              </w:rPr>
            </w:pPr>
          </w:p>
        </w:tc>
        <w:tc>
          <w:tcPr>
            <w:tcW w:w="694" w:type="dxa"/>
            <w:vMerge/>
            <w:vAlign w:val="center"/>
          </w:tcPr>
          <w:p w:rsidR="00474903" w:rsidRPr="0003498C" w:rsidRDefault="00474903" w:rsidP="007444A2">
            <w:pPr>
              <w:rPr>
                <w:b/>
              </w:rPr>
            </w:pP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74903" w:rsidRPr="0003498C" w:rsidTr="00474903">
        <w:trPr>
          <w:trHeight w:val="2373"/>
        </w:trPr>
        <w:tc>
          <w:tcPr>
            <w:tcW w:w="9859" w:type="dxa"/>
            <w:gridSpan w:val="11"/>
          </w:tcPr>
          <w:p w:rsidR="00474903" w:rsidRPr="00124666" w:rsidDel="00FE2CF3" w:rsidRDefault="00474903" w:rsidP="007444A2">
            <w:pPr>
              <w:rPr>
                <w:del w:id="2824" w:author="Neubauerová Bronislava" w:date="2019-08-29T10:04:00Z"/>
              </w:rPr>
            </w:pPr>
            <w:del w:id="2825" w:author="Neubauerová Bronislava" w:date="2019-08-29T10:04:00Z">
              <w:r w:rsidDel="00FE2CF3">
                <w:delText>K</w:delText>
              </w:r>
              <w:r w:rsidRPr="00124666" w:rsidDel="00FE2CF3">
                <w:delText xml:space="preserve">UČEROVA, D. </w:delText>
              </w:r>
              <w:r w:rsidRPr="00474903" w:rsidDel="00FE2CF3">
                <w:rPr>
                  <w:i/>
                </w:rPr>
                <w:delText>Lexikon mzdového účetnictví pro rok 2019</w:delText>
              </w:r>
              <w:r w:rsidDel="00FE2CF3">
                <w:delText>.</w:delText>
              </w:r>
              <w:r w:rsidRPr="00124666" w:rsidDel="00FE2CF3">
                <w:delText xml:space="preserve"> </w:delText>
              </w:r>
              <w:r w:rsidDel="00FE2CF3">
                <w:delText xml:space="preserve">7. </w:delText>
              </w:r>
              <w:r w:rsidRPr="00124666" w:rsidDel="00FE2CF3">
                <w:delText>aktualizované vydání</w:delText>
              </w:r>
              <w:r w:rsidDel="00FE2CF3">
                <w:delText xml:space="preserve">. Dolní Lhota: Dagmar Kučerová, 2018. </w:delText>
              </w:r>
              <w:r w:rsidRPr="00124666" w:rsidDel="00FE2CF3">
                <w:delText>ISBN 978-80-905712-5-9</w:delText>
              </w:r>
              <w:r w:rsidDel="00FE2CF3">
                <w:delText>.</w:delText>
              </w:r>
            </w:del>
          </w:p>
          <w:p w:rsidR="00474903" w:rsidRPr="00124666" w:rsidDel="00FE2CF3" w:rsidRDefault="00474903" w:rsidP="007444A2">
            <w:pPr>
              <w:rPr>
                <w:del w:id="2826" w:author="Neubauerová Bronislava" w:date="2019-08-29T10:04:00Z"/>
              </w:rPr>
            </w:pPr>
            <w:del w:id="2827" w:author="Neubauerová Bronislava" w:date="2019-08-29T10:04:00Z">
              <w:r w:rsidRPr="00124666" w:rsidDel="00FE2CF3">
                <w:delText xml:space="preserve">Další publikační činnost (průběžné příspěvky od roku 2008): </w:delText>
              </w:r>
            </w:del>
          </w:p>
          <w:p w:rsidR="00474903" w:rsidRPr="00124666" w:rsidDel="00FE2CF3" w:rsidRDefault="00474903" w:rsidP="007444A2">
            <w:pPr>
              <w:rPr>
                <w:del w:id="2828" w:author="Neubauerová Bronislava" w:date="2019-08-29T10:04:00Z"/>
              </w:rPr>
            </w:pPr>
            <w:del w:id="2829" w:author="Neubauerová Bronislava" w:date="2019-08-29T10:04:00Z">
              <w:r w:rsidRPr="00124666" w:rsidDel="00FE2CF3">
                <w:delText>Server Podnikatel.cz</w:delText>
              </w:r>
            </w:del>
          </w:p>
          <w:p w:rsidR="00474903" w:rsidRPr="00124666" w:rsidDel="00FE2CF3" w:rsidRDefault="00474903" w:rsidP="007444A2">
            <w:pPr>
              <w:rPr>
                <w:del w:id="2830" w:author="Neubauerová Bronislava" w:date="2019-08-29T10:04:00Z"/>
              </w:rPr>
            </w:pPr>
            <w:del w:id="2831" w:author="Neubauerová Bronislava" w:date="2019-08-29T10:04:00Z">
              <w:r w:rsidRPr="00124666" w:rsidDel="00FE2CF3">
                <w:delText>Bulletin Komory certifikovaných účetních</w:delText>
              </w:r>
            </w:del>
          </w:p>
          <w:p w:rsidR="00474903" w:rsidRPr="00124666" w:rsidDel="00FE2CF3" w:rsidRDefault="00474903" w:rsidP="007444A2">
            <w:pPr>
              <w:rPr>
                <w:del w:id="2832" w:author="Neubauerová Bronislava" w:date="2019-08-29T10:04:00Z"/>
              </w:rPr>
            </w:pPr>
            <w:del w:id="2833" w:author="Neubauerová Bronislava" w:date="2019-08-29T10:04:00Z">
              <w:r w:rsidRPr="00124666" w:rsidDel="00FE2CF3">
                <w:delText>Mzdová účetní, ANAG Olomouc</w:delText>
              </w:r>
            </w:del>
          </w:p>
          <w:p w:rsidR="00474903" w:rsidRPr="00124666" w:rsidDel="00FE2CF3" w:rsidRDefault="00474903" w:rsidP="007444A2">
            <w:pPr>
              <w:rPr>
                <w:del w:id="2834" w:author="Neubauerová Bronislava" w:date="2019-08-29T10:04:00Z"/>
                <w:b/>
              </w:rPr>
            </w:pPr>
          </w:p>
          <w:p w:rsidR="00474903" w:rsidRDefault="00474903" w:rsidP="007444A2">
            <w:pPr>
              <w:jc w:val="both"/>
              <w:rPr>
                <w:ins w:id="2835" w:author="Neubauerová Bronislava" w:date="2019-08-29T10:04:00Z"/>
              </w:rPr>
            </w:pPr>
            <w:del w:id="2836" w:author="Neubauerová Bronislava" w:date="2019-08-29T10:04:00Z">
              <w:r w:rsidRPr="00124666" w:rsidDel="00FE2CF3">
                <w:delText>Od roku 2001 aktivní členka Komory certifikovaných účetních (Bilanční účetní)</w:delText>
              </w:r>
            </w:del>
          </w:p>
          <w:p w:rsidR="00FE2CF3" w:rsidRPr="00124666" w:rsidRDefault="00FE2CF3" w:rsidP="007444A2">
            <w:pPr>
              <w:jc w:val="both"/>
            </w:pPr>
            <w:ins w:id="2837" w:author="Neubauerová Bronislava" w:date="2019-08-29T10:04:00Z">
              <w:r w:rsidRPr="00FE2CF3">
                <w:t>Od roku 2009 se věnuje odborná lektorská činnost v rámci OSVČ, konkrétně oblasti mzdového účetnictví a personalistika, legislativní novinky, exekuční a insolvenční srážky. Rovněž působí jako odborná redaktorka a poradce na serveru Podnikatel.cz. Je autorkou publikace KUČEROVA, D. Lexikon mzdového účetnictví pro rok 2019, Dagmar Kučerová, sedmé aktualizované vydání, ISBN 978-80-905712-5-9 a přispívá do bulletinu Komory certifikovaných účetních.</w:t>
              </w:r>
            </w:ins>
          </w:p>
        </w:tc>
      </w:tr>
      <w:tr w:rsidR="00474903" w:rsidRPr="0003498C" w:rsidTr="007444A2">
        <w:trPr>
          <w:trHeight w:val="218"/>
        </w:trPr>
        <w:tc>
          <w:tcPr>
            <w:tcW w:w="9859" w:type="dxa"/>
            <w:gridSpan w:val="11"/>
            <w:shd w:val="clear" w:color="auto" w:fill="F7CAAC"/>
          </w:tcPr>
          <w:p w:rsidR="00474903" w:rsidRPr="0003498C" w:rsidRDefault="00474903" w:rsidP="007444A2">
            <w:pPr>
              <w:rPr>
                <w:b/>
              </w:rPr>
            </w:pPr>
            <w:r w:rsidRPr="0003498C">
              <w:rPr>
                <w:b/>
              </w:rPr>
              <w:t>Působení v</w:t>
            </w:r>
            <w:r>
              <w:rPr>
                <w:b/>
              </w:rPr>
              <w:t> </w:t>
            </w:r>
            <w:r w:rsidRPr="0003498C">
              <w:rPr>
                <w:b/>
              </w:rPr>
              <w:t>zahraničí</w:t>
            </w:r>
            <w:r>
              <w:rPr>
                <w:b/>
              </w:rPr>
              <w:t>: vystoupení na řadě mezinárodních konferencí a symposií</w:t>
            </w:r>
          </w:p>
        </w:tc>
      </w:tr>
      <w:tr w:rsidR="00474903" w:rsidRPr="0003498C" w:rsidTr="007444A2">
        <w:trPr>
          <w:trHeight w:val="186"/>
        </w:trPr>
        <w:tc>
          <w:tcPr>
            <w:tcW w:w="9859" w:type="dxa"/>
            <w:gridSpan w:val="11"/>
          </w:tcPr>
          <w:p w:rsidR="00474903" w:rsidRPr="0003498C" w:rsidRDefault="00474903" w:rsidP="007444A2">
            <w:pPr>
              <w:rPr>
                <w:b/>
              </w:rPr>
            </w:pPr>
          </w:p>
        </w:tc>
      </w:tr>
      <w:tr w:rsidR="00474903" w:rsidRPr="0003498C" w:rsidTr="007444A2">
        <w:trPr>
          <w:cantSplit/>
          <w:trHeight w:val="219"/>
        </w:trPr>
        <w:tc>
          <w:tcPr>
            <w:tcW w:w="2518" w:type="dxa"/>
            <w:shd w:val="clear" w:color="auto" w:fill="F7CAAC"/>
          </w:tcPr>
          <w:p w:rsidR="00474903" w:rsidRPr="0003498C" w:rsidRDefault="00474903" w:rsidP="007444A2">
            <w:pPr>
              <w:jc w:val="both"/>
              <w:rPr>
                <w:b/>
              </w:rPr>
            </w:pPr>
            <w:r w:rsidRPr="0003498C">
              <w:rPr>
                <w:b/>
              </w:rPr>
              <w:t xml:space="preserve">Podpis </w:t>
            </w:r>
          </w:p>
        </w:tc>
        <w:tc>
          <w:tcPr>
            <w:tcW w:w="4536" w:type="dxa"/>
            <w:gridSpan w:val="5"/>
          </w:tcPr>
          <w:p w:rsidR="00474903" w:rsidRPr="0003498C" w:rsidRDefault="00474903" w:rsidP="007444A2">
            <w:pPr>
              <w:jc w:val="both"/>
            </w:pPr>
          </w:p>
        </w:tc>
        <w:tc>
          <w:tcPr>
            <w:tcW w:w="786" w:type="dxa"/>
            <w:gridSpan w:val="2"/>
            <w:shd w:val="clear" w:color="auto" w:fill="F7CAAC"/>
          </w:tcPr>
          <w:p w:rsidR="00474903" w:rsidRPr="0003498C" w:rsidRDefault="00474903" w:rsidP="007444A2">
            <w:pPr>
              <w:jc w:val="both"/>
            </w:pPr>
            <w:r w:rsidRPr="0003498C">
              <w:rPr>
                <w:b/>
              </w:rPr>
              <w:t>datum</w:t>
            </w:r>
          </w:p>
        </w:tc>
        <w:tc>
          <w:tcPr>
            <w:tcW w:w="2019" w:type="dxa"/>
            <w:gridSpan w:val="3"/>
          </w:tcPr>
          <w:p w:rsidR="00474903" w:rsidRPr="0003498C" w:rsidRDefault="00474903" w:rsidP="007444A2">
            <w:pPr>
              <w:jc w:val="both"/>
            </w:pPr>
          </w:p>
        </w:tc>
      </w:tr>
    </w:tbl>
    <w:p w:rsidR="00B60699" w:rsidRDefault="00B60699" w:rsidP="00694BA8">
      <w:pPr>
        <w:spacing w:after="160" w:line="259" w:lineRule="auto"/>
      </w:pPr>
    </w:p>
    <w:p w:rsidR="00B60699" w:rsidRDefault="00B6069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Del="003F47B3" w:rsidTr="00E66B0B">
        <w:trPr>
          <w:del w:id="2838" w:author="Pavla Trefilová" w:date="2019-09-10T15:39:00Z"/>
        </w:trPr>
        <w:tc>
          <w:tcPr>
            <w:tcW w:w="9859" w:type="dxa"/>
            <w:gridSpan w:val="11"/>
            <w:tcBorders>
              <w:bottom w:val="double" w:sz="4" w:space="0" w:color="auto"/>
            </w:tcBorders>
            <w:shd w:val="clear" w:color="auto" w:fill="BDD6EE"/>
          </w:tcPr>
          <w:p w:rsidR="002A72E9" w:rsidDel="003F47B3" w:rsidRDefault="002A72E9" w:rsidP="00E66B0B">
            <w:pPr>
              <w:jc w:val="both"/>
              <w:rPr>
                <w:del w:id="2839" w:author="Pavla Trefilová" w:date="2019-09-10T15:39:00Z"/>
                <w:b/>
                <w:sz w:val="28"/>
              </w:rPr>
            </w:pPr>
            <w:del w:id="2840" w:author="Pavla Trefilová" w:date="2019-09-10T15:39:00Z">
              <w:r w:rsidDel="003F47B3">
                <w:rPr>
                  <w:b/>
                  <w:sz w:val="28"/>
                </w:rPr>
                <w:lastRenderedPageBreak/>
                <w:delText>C-I – Personální zabezpečení</w:delText>
              </w:r>
            </w:del>
          </w:p>
        </w:tc>
      </w:tr>
      <w:tr w:rsidR="002A72E9" w:rsidDel="003F47B3" w:rsidTr="00E66B0B">
        <w:trPr>
          <w:del w:id="2841" w:author="Pavla Trefilová" w:date="2019-09-10T15:39:00Z"/>
        </w:trPr>
        <w:tc>
          <w:tcPr>
            <w:tcW w:w="2518" w:type="dxa"/>
            <w:tcBorders>
              <w:top w:val="double" w:sz="4" w:space="0" w:color="auto"/>
            </w:tcBorders>
            <w:shd w:val="clear" w:color="auto" w:fill="F7CAAC"/>
          </w:tcPr>
          <w:p w:rsidR="002A72E9" w:rsidDel="003F47B3" w:rsidRDefault="002A72E9" w:rsidP="00E66B0B">
            <w:pPr>
              <w:jc w:val="both"/>
              <w:rPr>
                <w:del w:id="2842" w:author="Pavla Trefilová" w:date="2019-09-10T15:39:00Z"/>
                <w:b/>
              </w:rPr>
            </w:pPr>
            <w:del w:id="2843" w:author="Pavla Trefilová" w:date="2019-09-10T15:39:00Z">
              <w:r w:rsidDel="003F47B3">
                <w:rPr>
                  <w:b/>
                </w:rPr>
                <w:delText>Vysoká škola</w:delText>
              </w:r>
            </w:del>
          </w:p>
        </w:tc>
        <w:tc>
          <w:tcPr>
            <w:tcW w:w="7341" w:type="dxa"/>
            <w:gridSpan w:val="10"/>
          </w:tcPr>
          <w:p w:rsidR="002A72E9" w:rsidDel="003F47B3" w:rsidRDefault="002A72E9" w:rsidP="00E66B0B">
            <w:pPr>
              <w:jc w:val="both"/>
              <w:rPr>
                <w:del w:id="2844" w:author="Pavla Trefilová" w:date="2019-09-10T15:39:00Z"/>
              </w:rPr>
            </w:pPr>
            <w:del w:id="2845" w:author="Pavla Trefilová" w:date="2019-09-10T15:39:00Z">
              <w:r w:rsidDel="003F47B3">
                <w:delText>Univerzita Tomáše Bati ve Zlíně</w:delText>
              </w:r>
            </w:del>
          </w:p>
        </w:tc>
      </w:tr>
      <w:tr w:rsidR="002A72E9" w:rsidDel="003F47B3" w:rsidTr="00E66B0B">
        <w:trPr>
          <w:del w:id="2846" w:author="Pavla Trefilová" w:date="2019-09-10T15:39:00Z"/>
        </w:trPr>
        <w:tc>
          <w:tcPr>
            <w:tcW w:w="2518" w:type="dxa"/>
            <w:shd w:val="clear" w:color="auto" w:fill="F7CAAC"/>
          </w:tcPr>
          <w:p w:rsidR="002A72E9" w:rsidDel="003F47B3" w:rsidRDefault="002A72E9" w:rsidP="00E66B0B">
            <w:pPr>
              <w:jc w:val="both"/>
              <w:rPr>
                <w:del w:id="2847" w:author="Pavla Trefilová" w:date="2019-09-10T15:39:00Z"/>
                <w:b/>
              </w:rPr>
            </w:pPr>
            <w:del w:id="2848" w:author="Pavla Trefilová" w:date="2019-09-10T15:39:00Z">
              <w:r w:rsidDel="003F47B3">
                <w:rPr>
                  <w:b/>
                </w:rPr>
                <w:delText>Součást vysoké školy</w:delText>
              </w:r>
            </w:del>
          </w:p>
        </w:tc>
        <w:tc>
          <w:tcPr>
            <w:tcW w:w="7341" w:type="dxa"/>
            <w:gridSpan w:val="10"/>
          </w:tcPr>
          <w:p w:rsidR="002A72E9" w:rsidDel="003F47B3" w:rsidRDefault="002A72E9" w:rsidP="00E66B0B">
            <w:pPr>
              <w:jc w:val="both"/>
              <w:rPr>
                <w:del w:id="2849" w:author="Pavla Trefilová" w:date="2019-09-10T15:39:00Z"/>
              </w:rPr>
            </w:pPr>
            <w:del w:id="2850" w:author="Pavla Trefilová" w:date="2019-09-10T15:39:00Z">
              <w:r w:rsidDel="003F47B3">
                <w:delText>Fakulta managementu a ekonomiky</w:delText>
              </w:r>
            </w:del>
          </w:p>
        </w:tc>
      </w:tr>
      <w:tr w:rsidR="002A72E9" w:rsidDel="003F47B3" w:rsidTr="00E66B0B">
        <w:trPr>
          <w:del w:id="2851" w:author="Pavla Trefilová" w:date="2019-09-10T15:39:00Z"/>
        </w:trPr>
        <w:tc>
          <w:tcPr>
            <w:tcW w:w="2518" w:type="dxa"/>
            <w:shd w:val="clear" w:color="auto" w:fill="F7CAAC"/>
          </w:tcPr>
          <w:p w:rsidR="002A72E9" w:rsidDel="003F47B3" w:rsidRDefault="002A72E9" w:rsidP="00E66B0B">
            <w:pPr>
              <w:jc w:val="both"/>
              <w:rPr>
                <w:del w:id="2852" w:author="Pavla Trefilová" w:date="2019-09-10T15:39:00Z"/>
                <w:b/>
              </w:rPr>
            </w:pPr>
            <w:del w:id="2853" w:author="Pavla Trefilová" w:date="2019-09-10T15:39:00Z">
              <w:r w:rsidDel="003F47B3">
                <w:rPr>
                  <w:b/>
                </w:rPr>
                <w:delText>Název studijního programu</w:delText>
              </w:r>
            </w:del>
          </w:p>
        </w:tc>
        <w:tc>
          <w:tcPr>
            <w:tcW w:w="7341" w:type="dxa"/>
            <w:gridSpan w:val="10"/>
          </w:tcPr>
          <w:p w:rsidR="002A72E9" w:rsidDel="003F47B3" w:rsidRDefault="00B72EB2" w:rsidP="00E66B0B">
            <w:pPr>
              <w:jc w:val="both"/>
              <w:rPr>
                <w:del w:id="2854" w:author="Pavla Trefilová" w:date="2019-09-10T15:39:00Z"/>
              </w:rPr>
            </w:pPr>
            <w:del w:id="2855" w:author="Pavla Trefilová" w:date="2019-09-10T15:39:00Z">
              <w:r w:rsidDel="003F47B3">
                <w:delText>Účetnictví a daně</w:delText>
              </w:r>
            </w:del>
          </w:p>
        </w:tc>
      </w:tr>
      <w:tr w:rsidR="002A72E9" w:rsidDel="003F47B3" w:rsidTr="00E66B0B">
        <w:trPr>
          <w:del w:id="2856" w:author="Pavla Trefilová" w:date="2019-09-10T15:39:00Z"/>
        </w:trPr>
        <w:tc>
          <w:tcPr>
            <w:tcW w:w="2518" w:type="dxa"/>
            <w:shd w:val="clear" w:color="auto" w:fill="F7CAAC"/>
          </w:tcPr>
          <w:p w:rsidR="002A72E9" w:rsidDel="003F47B3" w:rsidRDefault="002A72E9" w:rsidP="00E66B0B">
            <w:pPr>
              <w:jc w:val="both"/>
              <w:rPr>
                <w:del w:id="2857" w:author="Pavla Trefilová" w:date="2019-09-10T15:39:00Z"/>
                <w:b/>
              </w:rPr>
            </w:pPr>
            <w:del w:id="2858" w:author="Pavla Trefilová" w:date="2019-09-10T15:39:00Z">
              <w:r w:rsidDel="003F47B3">
                <w:rPr>
                  <w:b/>
                </w:rPr>
                <w:delText>Jméno a příjmení</w:delText>
              </w:r>
            </w:del>
          </w:p>
        </w:tc>
        <w:tc>
          <w:tcPr>
            <w:tcW w:w="4536" w:type="dxa"/>
            <w:gridSpan w:val="5"/>
          </w:tcPr>
          <w:p w:rsidR="002A72E9" w:rsidDel="003F47B3" w:rsidRDefault="002A72E9" w:rsidP="00E66B0B">
            <w:pPr>
              <w:jc w:val="both"/>
              <w:rPr>
                <w:del w:id="2859" w:author="Pavla Trefilová" w:date="2019-09-10T15:39:00Z"/>
              </w:rPr>
            </w:pPr>
            <w:del w:id="2860" w:author="Pavla Trefilová" w:date="2019-09-10T15:39:00Z">
              <w:r w:rsidDel="003F47B3">
                <w:delText>Petra MANDINCOVÁ</w:delText>
              </w:r>
            </w:del>
          </w:p>
        </w:tc>
        <w:tc>
          <w:tcPr>
            <w:tcW w:w="709" w:type="dxa"/>
            <w:shd w:val="clear" w:color="auto" w:fill="F7CAAC"/>
          </w:tcPr>
          <w:p w:rsidR="002A72E9" w:rsidDel="003F47B3" w:rsidRDefault="002A72E9" w:rsidP="00E66B0B">
            <w:pPr>
              <w:jc w:val="both"/>
              <w:rPr>
                <w:del w:id="2861" w:author="Pavla Trefilová" w:date="2019-09-10T15:39:00Z"/>
                <w:b/>
              </w:rPr>
            </w:pPr>
            <w:del w:id="2862" w:author="Pavla Trefilová" w:date="2019-09-10T15:39:00Z">
              <w:r w:rsidDel="003F47B3">
                <w:rPr>
                  <w:b/>
                </w:rPr>
                <w:delText>Tituly</w:delText>
              </w:r>
            </w:del>
          </w:p>
        </w:tc>
        <w:tc>
          <w:tcPr>
            <w:tcW w:w="2096" w:type="dxa"/>
            <w:gridSpan w:val="4"/>
          </w:tcPr>
          <w:p w:rsidR="002A72E9" w:rsidDel="003F47B3" w:rsidRDefault="002A72E9" w:rsidP="00E66B0B">
            <w:pPr>
              <w:jc w:val="both"/>
              <w:rPr>
                <w:del w:id="2863" w:author="Pavla Trefilová" w:date="2019-09-10T15:39:00Z"/>
              </w:rPr>
            </w:pPr>
            <w:del w:id="2864" w:author="Pavla Trefilová" w:date="2019-09-10T15:39:00Z">
              <w:r w:rsidDel="003F47B3">
                <w:delText>Mgr., Ph.D.</w:delText>
              </w:r>
            </w:del>
          </w:p>
        </w:tc>
      </w:tr>
      <w:tr w:rsidR="002A72E9" w:rsidDel="003F47B3" w:rsidTr="00E66B0B">
        <w:trPr>
          <w:del w:id="2865" w:author="Pavla Trefilová" w:date="2019-09-10T15:39:00Z"/>
        </w:trPr>
        <w:tc>
          <w:tcPr>
            <w:tcW w:w="2518" w:type="dxa"/>
            <w:shd w:val="clear" w:color="auto" w:fill="F7CAAC"/>
          </w:tcPr>
          <w:p w:rsidR="002A72E9" w:rsidDel="003F47B3" w:rsidRDefault="002A72E9" w:rsidP="00E66B0B">
            <w:pPr>
              <w:jc w:val="both"/>
              <w:rPr>
                <w:del w:id="2866" w:author="Pavla Trefilová" w:date="2019-09-10T15:39:00Z"/>
                <w:b/>
              </w:rPr>
            </w:pPr>
            <w:del w:id="2867" w:author="Pavla Trefilová" w:date="2019-09-10T15:39:00Z">
              <w:r w:rsidDel="003F47B3">
                <w:rPr>
                  <w:b/>
                </w:rPr>
                <w:delText>Rok narození</w:delText>
              </w:r>
            </w:del>
          </w:p>
        </w:tc>
        <w:tc>
          <w:tcPr>
            <w:tcW w:w="829" w:type="dxa"/>
          </w:tcPr>
          <w:p w:rsidR="002A72E9" w:rsidDel="003F47B3" w:rsidRDefault="002A72E9" w:rsidP="00E66B0B">
            <w:pPr>
              <w:jc w:val="both"/>
              <w:rPr>
                <w:del w:id="2868" w:author="Pavla Trefilová" w:date="2019-09-10T15:39:00Z"/>
              </w:rPr>
            </w:pPr>
            <w:del w:id="2869" w:author="Pavla Trefilová" w:date="2019-09-10T15:39:00Z">
              <w:r w:rsidDel="003F47B3">
                <w:delText>1978</w:delText>
              </w:r>
            </w:del>
          </w:p>
        </w:tc>
        <w:tc>
          <w:tcPr>
            <w:tcW w:w="1721" w:type="dxa"/>
            <w:shd w:val="clear" w:color="auto" w:fill="F7CAAC"/>
          </w:tcPr>
          <w:p w:rsidR="002A72E9" w:rsidDel="003F47B3" w:rsidRDefault="002A72E9" w:rsidP="00E66B0B">
            <w:pPr>
              <w:jc w:val="both"/>
              <w:rPr>
                <w:del w:id="2870" w:author="Pavla Trefilová" w:date="2019-09-10T15:39:00Z"/>
                <w:b/>
              </w:rPr>
            </w:pPr>
            <w:del w:id="2871" w:author="Pavla Trefilová" w:date="2019-09-10T15:39:00Z">
              <w:r w:rsidDel="003F47B3">
                <w:rPr>
                  <w:b/>
                </w:rPr>
                <w:delText>typ vztahu k VŠ</w:delText>
              </w:r>
            </w:del>
          </w:p>
        </w:tc>
        <w:tc>
          <w:tcPr>
            <w:tcW w:w="992" w:type="dxa"/>
            <w:gridSpan w:val="2"/>
          </w:tcPr>
          <w:p w:rsidR="002A72E9" w:rsidDel="003F47B3" w:rsidRDefault="002A72E9" w:rsidP="00E66B0B">
            <w:pPr>
              <w:jc w:val="both"/>
              <w:rPr>
                <w:del w:id="2872" w:author="Pavla Trefilová" w:date="2019-09-10T15:39:00Z"/>
              </w:rPr>
            </w:pPr>
            <w:del w:id="2873" w:author="Pavla Trefilová" w:date="2019-09-10T15:39:00Z">
              <w:r w:rsidDel="003F47B3">
                <w:delText>pp</w:delText>
              </w:r>
            </w:del>
          </w:p>
        </w:tc>
        <w:tc>
          <w:tcPr>
            <w:tcW w:w="994" w:type="dxa"/>
            <w:shd w:val="clear" w:color="auto" w:fill="F7CAAC"/>
          </w:tcPr>
          <w:p w:rsidR="002A72E9" w:rsidDel="003F47B3" w:rsidRDefault="002A72E9" w:rsidP="00E66B0B">
            <w:pPr>
              <w:jc w:val="both"/>
              <w:rPr>
                <w:del w:id="2874" w:author="Pavla Trefilová" w:date="2019-09-10T15:39:00Z"/>
                <w:b/>
              </w:rPr>
            </w:pPr>
            <w:del w:id="2875" w:author="Pavla Trefilová" w:date="2019-09-10T15:39:00Z">
              <w:r w:rsidDel="003F47B3">
                <w:rPr>
                  <w:b/>
                </w:rPr>
                <w:delText>rozsah</w:delText>
              </w:r>
            </w:del>
          </w:p>
        </w:tc>
        <w:tc>
          <w:tcPr>
            <w:tcW w:w="709" w:type="dxa"/>
          </w:tcPr>
          <w:p w:rsidR="002A72E9" w:rsidDel="003F47B3" w:rsidRDefault="002A72E9" w:rsidP="00E66B0B">
            <w:pPr>
              <w:jc w:val="both"/>
              <w:rPr>
                <w:del w:id="2876" w:author="Pavla Trefilová" w:date="2019-09-10T15:39:00Z"/>
              </w:rPr>
            </w:pPr>
            <w:del w:id="2877" w:author="Pavla Trefilová" w:date="2019-09-10T15:39:00Z">
              <w:r w:rsidDel="003F47B3">
                <w:delText>20</w:delText>
              </w:r>
            </w:del>
          </w:p>
        </w:tc>
        <w:tc>
          <w:tcPr>
            <w:tcW w:w="709" w:type="dxa"/>
            <w:gridSpan w:val="2"/>
            <w:shd w:val="clear" w:color="auto" w:fill="F7CAAC"/>
          </w:tcPr>
          <w:p w:rsidR="002A72E9" w:rsidDel="003F47B3" w:rsidRDefault="002A72E9" w:rsidP="00E66B0B">
            <w:pPr>
              <w:jc w:val="both"/>
              <w:rPr>
                <w:del w:id="2878" w:author="Pavla Trefilová" w:date="2019-09-10T15:39:00Z"/>
                <w:b/>
              </w:rPr>
            </w:pPr>
            <w:del w:id="2879" w:author="Pavla Trefilová" w:date="2019-09-10T15:39:00Z">
              <w:r w:rsidDel="003F47B3">
                <w:rPr>
                  <w:b/>
                </w:rPr>
                <w:delText>do kdy</w:delText>
              </w:r>
            </w:del>
          </w:p>
        </w:tc>
        <w:tc>
          <w:tcPr>
            <w:tcW w:w="1387" w:type="dxa"/>
            <w:gridSpan w:val="2"/>
          </w:tcPr>
          <w:p w:rsidR="002A72E9" w:rsidDel="003F47B3" w:rsidRDefault="002A72E9" w:rsidP="00E66B0B">
            <w:pPr>
              <w:jc w:val="both"/>
              <w:rPr>
                <w:del w:id="2880" w:author="Pavla Trefilová" w:date="2019-09-10T15:39:00Z"/>
              </w:rPr>
            </w:pPr>
            <w:del w:id="2881" w:author="Pavla Trefilová" w:date="2019-09-10T15:39:00Z">
              <w:r w:rsidDel="003F47B3">
                <w:delText>N</w:delText>
              </w:r>
            </w:del>
          </w:p>
        </w:tc>
      </w:tr>
      <w:tr w:rsidR="002A72E9" w:rsidDel="003F47B3" w:rsidTr="00E66B0B">
        <w:trPr>
          <w:del w:id="2882" w:author="Pavla Trefilová" w:date="2019-09-10T15:39:00Z"/>
        </w:trPr>
        <w:tc>
          <w:tcPr>
            <w:tcW w:w="5068" w:type="dxa"/>
            <w:gridSpan w:val="3"/>
            <w:shd w:val="clear" w:color="auto" w:fill="F7CAAC"/>
          </w:tcPr>
          <w:p w:rsidR="002A72E9" w:rsidDel="003F47B3" w:rsidRDefault="002A72E9" w:rsidP="00E66B0B">
            <w:pPr>
              <w:jc w:val="both"/>
              <w:rPr>
                <w:del w:id="2883" w:author="Pavla Trefilová" w:date="2019-09-10T15:39:00Z"/>
                <w:b/>
              </w:rPr>
            </w:pPr>
            <w:del w:id="2884" w:author="Pavla Trefilová" w:date="2019-09-10T15:39:00Z">
              <w:r w:rsidDel="003F47B3">
                <w:rPr>
                  <w:b/>
                </w:rPr>
                <w:delText>Typ vztahu na součásti VŠ, která uskutečňuje st. program</w:delText>
              </w:r>
            </w:del>
          </w:p>
        </w:tc>
        <w:tc>
          <w:tcPr>
            <w:tcW w:w="992" w:type="dxa"/>
            <w:gridSpan w:val="2"/>
          </w:tcPr>
          <w:p w:rsidR="002A72E9" w:rsidDel="003F47B3" w:rsidRDefault="002A72E9" w:rsidP="00E66B0B">
            <w:pPr>
              <w:jc w:val="both"/>
              <w:rPr>
                <w:del w:id="2885" w:author="Pavla Trefilová" w:date="2019-09-10T15:39:00Z"/>
              </w:rPr>
            </w:pPr>
            <w:del w:id="2886" w:author="Pavla Trefilová" w:date="2019-09-10T15:39:00Z">
              <w:r w:rsidDel="003F47B3">
                <w:delText>pp</w:delText>
              </w:r>
            </w:del>
          </w:p>
        </w:tc>
        <w:tc>
          <w:tcPr>
            <w:tcW w:w="994" w:type="dxa"/>
            <w:shd w:val="clear" w:color="auto" w:fill="F7CAAC"/>
          </w:tcPr>
          <w:p w:rsidR="002A72E9" w:rsidDel="003F47B3" w:rsidRDefault="002A72E9" w:rsidP="00E66B0B">
            <w:pPr>
              <w:jc w:val="both"/>
              <w:rPr>
                <w:del w:id="2887" w:author="Pavla Trefilová" w:date="2019-09-10T15:39:00Z"/>
                <w:b/>
              </w:rPr>
            </w:pPr>
            <w:del w:id="2888" w:author="Pavla Trefilová" w:date="2019-09-10T15:39:00Z">
              <w:r w:rsidDel="003F47B3">
                <w:rPr>
                  <w:b/>
                </w:rPr>
                <w:delText>rozsah</w:delText>
              </w:r>
            </w:del>
          </w:p>
        </w:tc>
        <w:tc>
          <w:tcPr>
            <w:tcW w:w="709" w:type="dxa"/>
          </w:tcPr>
          <w:p w:rsidR="002A72E9" w:rsidDel="003F47B3" w:rsidRDefault="002A72E9" w:rsidP="00E66B0B">
            <w:pPr>
              <w:jc w:val="both"/>
              <w:rPr>
                <w:del w:id="2889" w:author="Pavla Trefilová" w:date="2019-09-10T15:39:00Z"/>
              </w:rPr>
            </w:pPr>
            <w:del w:id="2890" w:author="Pavla Trefilová" w:date="2019-09-10T15:39:00Z">
              <w:r w:rsidDel="003F47B3">
                <w:delText>20</w:delText>
              </w:r>
            </w:del>
          </w:p>
        </w:tc>
        <w:tc>
          <w:tcPr>
            <w:tcW w:w="709" w:type="dxa"/>
            <w:gridSpan w:val="2"/>
            <w:shd w:val="clear" w:color="auto" w:fill="F7CAAC"/>
          </w:tcPr>
          <w:p w:rsidR="002A72E9" w:rsidDel="003F47B3" w:rsidRDefault="002A72E9" w:rsidP="00E66B0B">
            <w:pPr>
              <w:jc w:val="both"/>
              <w:rPr>
                <w:del w:id="2891" w:author="Pavla Trefilová" w:date="2019-09-10T15:39:00Z"/>
                <w:b/>
              </w:rPr>
            </w:pPr>
            <w:del w:id="2892" w:author="Pavla Trefilová" w:date="2019-09-10T15:39:00Z">
              <w:r w:rsidDel="003F47B3">
                <w:rPr>
                  <w:b/>
                </w:rPr>
                <w:delText>do kdy</w:delText>
              </w:r>
            </w:del>
          </w:p>
        </w:tc>
        <w:tc>
          <w:tcPr>
            <w:tcW w:w="1387" w:type="dxa"/>
            <w:gridSpan w:val="2"/>
          </w:tcPr>
          <w:p w:rsidR="002A72E9" w:rsidDel="003F47B3" w:rsidRDefault="002A72E9" w:rsidP="00E66B0B">
            <w:pPr>
              <w:jc w:val="both"/>
              <w:rPr>
                <w:del w:id="2893" w:author="Pavla Trefilová" w:date="2019-09-10T15:39:00Z"/>
              </w:rPr>
            </w:pPr>
            <w:del w:id="2894" w:author="Pavla Trefilová" w:date="2019-09-10T15:39:00Z">
              <w:r w:rsidDel="003F47B3">
                <w:delText>N</w:delText>
              </w:r>
            </w:del>
          </w:p>
        </w:tc>
      </w:tr>
      <w:tr w:rsidR="002A72E9" w:rsidDel="003F47B3" w:rsidTr="00E66B0B">
        <w:trPr>
          <w:del w:id="2895" w:author="Pavla Trefilová" w:date="2019-09-10T15:39:00Z"/>
        </w:trPr>
        <w:tc>
          <w:tcPr>
            <w:tcW w:w="6060" w:type="dxa"/>
            <w:gridSpan w:val="5"/>
            <w:shd w:val="clear" w:color="auto" w:fill="F7CAAC"/>
          </w:tcPr>
          <w:p w:rsidR="002A72E9" w:rsidDel="003F47B3" w:rsidRDefault="002A72E9" w:rsidP="00E66B0B">
            <w:pPr>
              <w:jc w:val="both"/>
              <w:rPr>
                <w:del w:id="2896" w:author="Pavla Trefilová" w:date="2019-09-10T15:39:00Z"/>
              </w:rPr>
            </w:pPr>
            <w:del w:id="2897" w:author="Pavla Trefilová" w:date="2019-09-10T15:39:00Z">
              <w:r w:rsidDel="003F47B3">
                <w:rPr>
                  <w:b/>
                </w:rPr>
                <w:delText>Další současná působení jako akademický pracovník na jiných VŠ</w:delText>
              </w:r>
            </w:del>
          </w:p>
        </w:tc>
        <w:tc>
          <w:tcPr>
            <w:tcW w:w="1703" w:type="dxa"/>
            <w:gridSpan w:val="2"/>
            <w:shd w:val="clear" w:color="auto" w:fill="F7CAAC"/>
          </w:tcPr>
          <w:p w:rsidR="002A72E9" w:rsidDel="003F47B3" w:rsidRDefault="002A72E9" w:rsidP="00E66B0B">
            <w:pPr>
              <w:jc w:val="both"/>
              <w:rPr>
                <w:del w:id="2898" w:author="Pavla Trefilová" w:date="2019-09-10T15:39:00Z"/>
                <w:b/>
              </w:rPr>
            </w:pPr>
            <w:del w:id="2899" w:author="Pavla Trefilová" w:date="2019-09-10T15:39:00Z">
              <w:r w:rsidDel="003F47B3">
                <w:rPr>
                  <w:b/>
                </w:rPr>
                <w:delText>typ prac. vztahu</w:delText>
              </w:r>
            </w:del>
          </w:p>
        </w:tc>
        <w:tc>
          <w:tcPr>
            <w:tcW w:w="2096" w:type="dxa"/>
            <w:gridSpan w:val="4"/>
            <w:shd w:val="clear" w:color="auto" w:fill="F7CAAC"/>
          </w:tcPr>
          <w:p w:rsidR="002A72E9" w:rsidDel="003F47B3" w:rsidRDefault="002A72E9" w:rsidP="00E66B0B">
            <w:pPr>
              <w:jc w:val="both"/>
              <w:rPr>
                <w:del w:id="2900" w:author="Pavla Trefilová" w:date="2019-09-10T15:39:00Z"/>
                <w:b/>
              </w:rPr>
            </w:pPr>
            <w:del w:id="2901" w:author="Pavla Trefilová" w:date="2019-09-10T15:39:00Z">
              <w:r w:rsidDel="003F47B3">
                <w:rPr>
                  <w:b/>
                </w:rPr>
                <w:delText>rozsah</w:delText>
              </w:r>
            </w:del>
          </w:p>
        </w:tc>
      </w:tr>
      <w:tr w:rsidR="002A72E9" w:rsidDel="003F47B3" w:rsidTr="00E66B0B">
        <w:trPr>
          <w:del w:id="2902" w:author="Pavla Trefilová" w:date="2019-09-10T15:39:00Z"/>
        </w:trPr>
        <w:tc>
          <w:tcPr>
            <w:tcW w:w="6060" w:type="dxa"/>
            <w:gridSpan w:val="5"/>
          </w:tcPr>
          <w:p w:rsidR="002A72E9" w:rsidDel="003F47B3" w:rsidRDefault="002A72E9" w:rsidP="00E66B0B">
            <w:pPr>
              <w:jc w:val="both"/>
              <w:rPr>
                <w:del w:id="2903" w:author="Pavla Trefilová" w:date="2019-09-10T15:39:00Z"/>
              </w:rPr>
            </w:pPr>
          </w:p>
        </w:tc>
        <w:tc>
          <w:tcPr>
            <w:tcW w:w="1703" w:type="dxa"/>
            <w:gridSpan w:val="2"/>
          </w:tcPr>
          <w:p w:rsidR="002A72E9" w:rsidDel="003F47B3" w:rsidRDefault="002A72E9" w:rsidP="00E66B0B">
            <w:pPr>
              <w:jc w:val="both"/>
              <w:rPr>
                <w:del w:id="2904" w:author="Pavla Trefilová" w:date="2019-09-10T15:39:00Z"/>
              </w:rPr>
            </w:pPr>
          </w:p>
        </w:tc>
        <w:tc>
          <w:tcPr>
            <w:tcW w:w="2096" w:type="dxa"/>
            <w:gridSpan w:val="4"/>
          </w:tcPr>
          <w:p w:rsidR="002A72E9" w:rsidDel="003F47B3" w:rsidRDefault="002A72E9" w:rsidP="00E66B0B">
            <w:pPr>
              <w:jc w:val="both"/>
              <w:rPr>
                <w:del w:id="2905" w:author="Pavla Trefilová" w:date="2019-09-10T15:39:00Z"/>
              </w:rPr>
            </w:pPr>
          </w:p>
        </w:tc>
      </w:tr>
      <w:tr w:rsidR="002A72E9" w:rsidDel="003F47B3" w:rsidTr="00E66B0B">
        <w:trPr>
          <w:del w:id="2906" w:author="Pavla Trefilová" w:date="2019-09-10T15:39:00Z"/>
        </w:trPr>
        <w:tc>
          <w:tcPr>
            <w:tcW w:w="6060" w:type="dxa"/>
            <w:gridSpan w:val="5"/>
          </w:tcPr>
          <w:p w:rsidR="002A72E9" w:rsidDel="003F47B3" w:rsidRDefault="002A72E9" w:rsidP="00E66B0B">
            <w:pPr>
              <w:jc w:val="both"/>
              <w:rPr>
                <w:del w:id="2907" w:author="Pavla Trefilová" w:date="2019-09-10T15:39:00Z"/>
              </w:rPr>
            </w:pPr>
          </w:p>
        </w:tc>
        <w:tc>
          <w:tcPr>
            <w:tcW w:w="1703" w:type="dxa"/>
            <w:gridSpan w:val="2"/>
          </w:tcPr>
          <w:p w:rsidR="002A72E9" w:rsidDel="003F47B3" w:rsidRDefault="002A72E9" w:rsidP="00E66B0B">
            <w:pPr>
              <w:jc w:val="both"/>
              <w:rPr>
                <w:del w:id="2908" w:author="Pavla Trefilová" w:date="2019-09-10T15:39:00Z"/>
              </w:rPr>
            </w:pPr>
          </w:p>
        </w:tc>
        <w:tc>
          <w:tcPr>
            <w:tcW w:w="2096" w:type="dxa"/>
            <w:gridSpan w:val="4"/>
          </w:tcPr>
          <w:p w:rsidR="002A72E9" w:rsidDel="003F47B3" w:rsidRDefault="002A72E9" w:rsidP="00E66B0B">
            <w:pPr>
              <w:jc w:val="both"/>
              <w:rPr>
                <w:del w:id="2909" w:author="Pavla Trefilová" w:date="2019-09-10T15:39:00Z"/>
              </w:rPr>
            </w:pPr>
          </w:p>
        </w:tc>
      </w:tr>
      <w:tr w:rsidR="002A72E9" w:rsidDel="003F47B3" w:rsidTr="00E66B0B">
        <w:trPr>
          <w:del w:id="2910" w:author="Pavla Trefilová" w:date="2019-09-10T15:39:00Z"/>
        </w:trPr>
        <w:tc>
          <w:tcPr>
            <w:tcW w:w="6060" w:type="dxa"/>
            <w:gridSpan w:val="5"/>
          </w:tcPr>
          <w:p w:rsidR="002A72E9" w:rsidDel="003F47B3" w:rsidRDefault="002A72E9" w:rsidP="00E66B0B">
            <w:pPr>
              <w:jc w:val="both"/>
              <w:rPr>
                <w:del w:id="2911" w:author="Pavla Trefilová" w:date="2019-09-10T15:39:00Z"/>
              </w:rPr>
            </w:pPr>
          </w:p>
        </w:tc>
        <w:tc>
          <w:tcPr>
            <w:tcW w:w="1703" w:type="dxa"/>
            <w:gridSpan w:val="2"/>
          </w:tcPr>
          <w:p w:rsidR="002A72E9" w:rsidDel="003F47B3" w:rsidRDefault="002A72E9" w:rsidP="00E66B0B">
            <w:pPr>
              <w:jc w:val="both"/>
              <w:rPr>
                <w:del w:id="2912" w:author="Pavla Trefilová" w:date="2019-09-10T15:39:00Z"/>
              </w:rPr>
            </w:pPr>
          </w:p>
        </w:tc>
        <w:tc>
          <w:tcPr>
            <w:tcW w:w="2096" w:type="dxa"/>
            <w:gridSpan w:val="4"/>
          </w:tcPr>
          <w:p w:rsidR="002A72E9" w:rsidDel="003F47B3" w:rsidRDefault="002A72E9" w:rsidP="00E66B0B">
            <w:pPr>
              <w:jc w:val="both"/>
              <w:rPr>
                <w:del w:id="2913" w:author="Pavla Trefilová" w:date="2019-09-10T15:39:00Z"/>
              </w:rPr>
            </w:pPr>
          </w:p>
        </w:tc>
      </w:tr>
      <w:tr w:rsidR="002A72E9" w:rsidDel="003F47B3" w:rsidTr="00E66B0B">
        <w:trPr>
          <w:del w:id="2914" w:author="Pavla Trefilová" w:date="2019-09-10T15:39:00Z"/>
        </w:trPr>
        <w:tc>
          <w:tcPr>
            <w:tcW w:w="6060" w:type="dxa"/>
            <w:gridSpan w:val="5"/>
          </w:tcPr>
          <w:p w:rsidR="002A72E9" w:rsidDel="003F47B3" w:rsidRDefault="002A72E9" w:rsidP="00E66B0B">
            <w:pPr>
              <w:jc w:val="both"/>
              <w:rPr>
                <w:del w:id="2915" w:author="Pavla Trefilová" w:date="2019-09-10T15:39:00Z"/>
              </w:rPr>
            </w:pPr>
          </w:p>
        </w:tc>
        <w:tc>
          <w:tcPr>
            <w:tcW w:w="1703" w:type="dxa"/>
            <w:gridSpan w:val="2"/>
          </w:tcPr>
          <w:p w:rsidR="002A72E9" w:rsidDel="003F47B3" w:rsidRDefault="002A72E9" w:rsidP="00E66B0B">
            <w:pPr>
              <w:jc w:val="both"/>
              <w:rPr>
                <w:del w:id="2916" w:author="Pavla Trefilová" w:date="2019-09-10T15:39:00Z"/>
              </w:rPr>
            </w:pPr>
          </w:p>
        </w:tc>
        <w:tc>
          <w:tcPr>
            <w:tcW w:w="2096" w:type="dxa"/>
            <w:gridSpan w:val="4"/>
          </w:tcPr>
          <w:p w:rsidR="002A72E9" w:rsidDel="003F47B3" w:rsidRDefault="002A72E9" w:rsidP="00E66B0B">
            <w:pPr>
              <w:jc w:val="both"/>
              <w:rPr>
                <w:del w:id="2917" w:author="Pavla Trefilová" w:date="2019-09-10T15:39:00Z"/>
              </w:rPr>
            </w:pPr>
          </w:p>
        </w:tc>
      </w:tr>
      <w:tr w:rsidR="002A72E9" w:rsidDel="003F47B3" w:rsidTr="00E66B0B">
        <w:trPr>
          <w:del w:id="2918" w:author="Pavla Trefilová" w:date="2019-09-10T15:39:00Z"/>
        </w:trPr>
        <w:tc>
          <w:tcPr>
            <w:tcW w:w="9859" w:type="dxa"/>
            <w:gridSpan w:val="11"/>
            <w:shd w:val="clear" w:color="auto" w:fill="F7CAAC"/>
          </w:tcPr>
          <w:p w:rsidR="002A72E9" w:rsidDel="003F47B3" w:rsidRDefault="002A72E9" w:rsidP="00E66B0B">
            <w:pPr>
              <w:jc w:val="both"/>
              <w:rPr>
                <w:del w:id="2919" w:author="Pavla Trefilová" w:date="2019-09-10T15:39:00Z"/>
              </w:rPr>
            </w:pPr>
            <w:del w:id="2920" w:author="Pavla Trefilová" w:date="2019-09-10T15:39:00Z">
              <w:r w:rsidDel="003F47B3">
                <w:rPr>
                  <w:b/>
                </w:rPr>
                <w:delText>Předměty příslušného studijního programu a způsob zapojení do jejich výuky, příp. další zapojení do uskutečňování studijního programu</w:delText>
              </w:r>
            </w:del>
          </w:p>
        </w:tc>
      </w:tr>
      <w:tr w:rsidR="002A72E9" w:rsidDel="003F47B3" w:rsidTr="00E66B0B">
        <w:trPr>
          <w:trHeight w:val="480"/>
          <w:del w:id="2921" w:author="Pavla Trefilová" w:date="2019-09-10T15:39:00Z"/>
        </w:trPr>
        <w:tc>
          <w:tcPr>
            <w:tcW w:w="9859" w:type="dxa"/>
            <w:gridSpan w:val="11"/>
            <w:tcBorders>
              <w:top w:val="nil"/>
            </w:tcBorders>
          </w:tcPr>
          <w:p w:rsidR="002A72E9" w:rsidDel="003F47B3" w:rsidRDefault="002A72E9" w:rsidP="00E66B0B">
            <w:pPr>
              <w:jc w:val="both"/>
              <w:rPr>
                <w:del w:id="2922" w:author="Pavla Trefilová" w:date="2019-09-10T15:39:00Z"/>
              </w:rPr>
            </w:pPr>
            <w:del w:id="2923" w:author="Pavla Trefilová" w:date="2019-09-10T15:39:00Z">
              <w:r w:rsidDel="003F47B3">
                <w:delText>Manažerská psychologie a sociologie – přednášející (40%)</w:delText>
              </w:r>
            </w:del>
          </w:p>
        </w:tc>
      </w:tr>
      <w:tr w:rsidR="002A72E9" w:rsidDel="003F47B3" w:rsidTr="00E66B0B">
        <w:trPr>
          <w:del w:id="2924" w:author="Pavla Trefilová" w:date="2019-09-10T15:39:00Z"/>
        </w:trPr>
        <w:tc>
          <w:tcPr>
            <w:tcW w:w="9859" w:type="dxa"/>
            <w:gridSpan w:val="11"/>
            <w:shd w:val="clear" w:color="auto" w:fill="F7CAAC"/>
          </w:tcPr>
          <w:p w:rsidR="002A72E9" w:rsidDel="003F47B3" w:rsidRDefault="002A72E9" w:rsidP="00E66B0B">
            <w:pPr>
              <w:jc w:val="both"/>
              <w:rPr>
                <w:del w:id="2925" w:author="Pavla Trefilová" w:date="2019-09-10T15:39:00Z"/>
              </w:rPr>
            </w:pPr>
            <w:del w:id="2926" w:author="Pavla Trefilová" w:date="2019-09-10T15:39:00Z">
              <w:r w:rsidDel="003F47B3">
                <w:rPr>
                  <w:b/>
                </w:rPr>
                <w:delText xml:space="preserve">Údaje o vzdělání na VŠ </w:delText>
              </w:r>
            </w:del>
          </w:p>
        </w:tc>
      </w:tr>
      <w:tr w:rsidR="002A72E9" w:rsidDel="003F47B3" w:rsidTr="00E66B0B">
        <w:trPr>
          <w:trHeight w:val="731"/>
          <w:del w:id="2927" w:author="Pavla Trefilová" w:date="2019-09-10T15:39:00Z"/>
        </w:trPr>
        <w:tc>
          <w:tcPr>
            <w:tcW w:w="9859" w:type="dxa"/>
            <w:gridSpan w:val="11"/>
          </w:tcPr>
          <w:p w:rsidR="002A72E9" w:rsidDel="003F47B3" w:rsidRDefault="002A72E9" w:rsidP="00E66B0B">
            <w:pPr>
              <w:tabs>
                <w:tab w:val="left" w:pos="1418"/>
              </w:tabs>
              <w:autoSpaceDE w:val="0"/>
              <w:autoSpaceDN w:val="0"/>
              <w:adjustRightInd w:val="0"/>
              <w:ind w:left="1416" w:hanging="1416"/>
              <w:rPr>
                <w:del w:id="2928" w:author="Pavla Trefilová" w:date="2019-09-10T15:39:00Z"/>
                <w:color w:val="000000"/>
                <w:szCs w:val="24"/>
              </w:rPr>
            </w:pPr>
            <w:del w:id="2929" w:author="Pavla Trefilová" w:date="2019-09-10T15:39:00Z">
              <w:r w:rsidDel="003F47B3">
                <w:rPr>
                  <w:b/>
                  <w:bCs/>
                  <w:color w:val="000000"/>
                  <w:szCs w:val="24"/>
                </w:rPr>
                <w:delText xml:space="preserve">2003 – 2008: </w:delText>
              </w:r>
              <w:r w:rsidDel="003F47B3">
                <w:rPr>
                  <w:color w:val="000000"/>
                  <w:szCs w:val="24"/>
                </w:rPr>
                <w:delText>Masarykova Univerzita v Brně, Fakulta sociálních studií, obor sociální psychologie (</w:delText>
              </w:r>
              <w:r w:rsidDel="003F47B3">
                <w:rPr>
                  <w:b/>
                  <w:color w:val="000000"/>
                  <w:szCs w:val="24"/>
                </w:rPr>
                <w:delText>Ph.D.</w:delText>
              </w:r>
              <w:r w:rsidDel="003F47B3">
                <w:rPr>
                  <w:color w:val="000000"/>
                  <w:szCs w:val="24"/>
                </w:rPr>
                <w:delText>)</w:delText>
              </w:r>
            </w:del>
          </w:p>
          <w:p w:rsidR="002A72E9" w:rsidRPr="00C47D68" w:rsidDel="003F47B3" w:rsidRDefault="002A72E9" w:rsidP="00E66B0B">
            <w:pPr>
              <w:tabs>
                <w:tab w:val="left" w:pos="1418"/>
              </w:tabs>
              <w:autoSpaceDE w:val="0"/>
              <w:autoSpaceDN w:val="0"/>
              <w:adjustRightInd w:val="0"/>
              <w:spacing w:after="360"/>
              <w:ind w:left="1418" w:hanging="1418"/>
              <w:rPr>
                <w:del w:id="2930" w:author="Pavla Trefilová" w:date="2019-09-10T15:39:00Z"/>
                <w:color w:val="000000"/>
                <w:szCs w:val="24"/>
              </w:rPr>
            </w:pPr>
            <w:del w:id="2931" w:author="Pavla Trefilová" w:date="2019-09-10T15:39:00Z">
              <w:r w:rsidDel="003F47B3">
                <w:rPr>
                  <w:b/>
                  <w:bCs/>
                  <w:color w:val="000000"/>
                  <w:szCs w:val="24"/>
                </w:rPr>
                <w:delText xml:space="preserve">1996 – 2001: </w:delText>
              </w:r>
              <w:r w:rsidDel="003F47B3">
                <w:rPr>
                  <w:color w:val="000000"/>
                  <w:szCs w:val="24"/>
                </w:rPr>
                <w:delText>Univerzita Palackého v Olomouci, Filozofická fakulta, obor Psychologie (</w:delText>
              </w:r>
              <w:r w:rsidDel="003F47B3">
                <w:rPr>
                  <w:b/>
                  <w:color w:val="000000"/>
                  <w:szCs w:val="24"/>
                </w:rPr>
                <w:delText>Mgr.</w:delText>
              </w:r>
              <w:r w:rsidDel="003F47B3">
                <w:rPr>
                  <w:color w:val="000000"/>
                  <w:szCs w:val="24"/>
                </w:rPr>
                <w:delText>)</w:delText>
              </w:r>
            </w:del>
          </w:p>
        </w:tc>
      </w:tr>
      <w:tr w:rsidR="002A72E9" w:rsidDel="003F47B3" w:rsidTr="00E66B0B">
        <w:trPr>
          <w:del w:id="2932" w:author="Pavla Trefilová" w:date="2019-09-10T15:39:00Z"/>
        </w:trPr>
        <w:tc>
          <w:tcPr>
            <w:tcW w:w="9859" w:type="dxa"/>
            <w:gridSpan w:val="11"/>
            <w:shd w:val="clear" w:color="auto" w:fill="F7CAAC"/>
          </w:tcPr>
          <w:p w:rsidR="002A72E9" w:rsidDel="003F47B3" w:rsidRDefault="002A72E9" w:rsidP="00E66B0B">
            <w:pPr>
              <w:jc w:val="both"/>
              <w:rPr>
                <w:del w:id="2933" w:author="Pavla Trefilová" w:date="2019-09-10T15:39:00Z"/>
                <w:b/>
              </w:rPr>
            </w:pPr>
            <w:del w:id="2934" w:author="Pavla Trefilová" w:date="2019-09-10T15:39:00Z">
              <w:r w:rsidDel="003F47B3">
                <w:rPr>
                  <w:b/>
                </w:rPr>
                <w:delText>Údaje o odborném působení od absolvování VŠ</w:delText>
              </w:r>
            </w:del>
          </w:p>
        </w:tc>
      </w:tr>
      <w:tr w:rsidR="002A72E9" w:rsidDel="003F47B3" w:rsidTr="00E66B0B">
        <w:trPr>
          <w:trHeight w:val="1090"/>
          <w:del w:id="2935" w:author="Pavla Trefilová" w:date="2019-09-10T15:39:00Z"/>
        </w:trPr>
        <w:tc>
          <w:tcPr>
            <w:tcW w:w="9859" w:type="dxa"/>
            <w:gridSpan w:val="11"/>
          </w:tcPr>
          <w:p w:rsidR="002A72E9" w:rsidDel="003F47B3" w:rsidRDefault="002A72E9" w:rsidP="00E66B0B">
            <w:pPr>
              <w:jc w:val="both"/>
              <w:rPr>
                <w:del w:id="2936" w:author="Pavla Trefilová" w:date="2019-09-10T15:39:00Z"/>
                <w:b/>
              </w:rPr>
            </w:pPr>
            <w:del w:id="2937" w:author="Pavla Trefilová" w:date="2019-09-10T15:39:00Z">
              <w:r w:rsidDel="003F47B3">
                <w:rPr>
                  <w:b/>
                </w:rPr>
                <w:delText>2010 - doposud</w:delText>
              </w:r>
              <w:r w:rsidRPr="002D162B" w:rsidDel="003F47B3">
                <w:rPr>
                  <w:b/>
                </w:rPr>
                <w:delText>:</w:delText>
              </w:r>
              <w:r w:rsidDel="003F47B3">
                <w:delText xml:space="preserve">  Psychologická ordinace Zlín, klinická psycholožka a psychoterapeutka</w:delText>
              </w:r>
            </w:del>
          </w:p>
          <w:p w:rsidR="002A72E9" w:rsidDel="003F47B3" w:rsidRDefault="002A72E9" w:rsidP="00E66B0B">
            <w:pPr>
              <w:jc w:val="both"/>
              <w:rPr>
                <w:del w:id="2938" w:author="Pavla Trefilová" w:date="2019-09-10T15:39:00Z"/>
                <w:b/>
              </w:rPr>
            </w:pPr>
            <w:del w:id="2939" w:author="Pavla Trefilová" w:date="2019-09-10T15:39:00Z">
              <w:r w:rsidDel="003F47B3">
                <w:rPr>
                  <w:b/>
                </w:rPr>
                <w:delText>2010 - doposud</w:delText>
              </w:r>
              <w:r w:rsidRPr="002D162B" w:rsidDel="003F47B3">
                <w:rPr>
                  <w:b/>
                </w:rPr>
                <w:delText>:</w:delText>
              </w:r>
              <w:r w:rsidDel="003F47B3">
                <w:delText xml:space="preserve"> Univerzita Tomáše Bati Zlín, Fakulta managementu a ekonomiky, Ústav managementu a marketingu, </w:delText>
              </w:r>
              <w:r w:rsidDel="003F47B3">
                <w:br/>
                <w:delText xml:space="preserve">                             odborná asistentka, jpp</w:delText>
              </w:r>
            </w:del>
          </w:p>
          <w:p w:rsidR="002A72E9" w:rsidDel="003F47B3" w:rsidRDefault="002A72E9" w:rsidP="00E66B0B">
            <w:pPr>
              <w:jc w:val="both"/>
              <w:rPr>
                <w:del w:id="2940" w:author="Pavla Trefilová" w:date="2019-09-10T15:39:00Z"/>
              </w:rPr>
            </w:pPr>
            <w:del w:id="2941" w:author="Pavla Trefilová" w:date="2019-09-10T15:39:00Z">
              <w:r w:rsidRPr="002D162B" w:rsidDel="003F47B3">
                <w:rPr>
                  <w:b/>
                </w:rPr>
                <w:delText xml:space="preserve">2007 – </w:delText>
              </w:r>
              <w:r w:rsidDel="003F47B3">
                <w:rPr>
                  <w:b/>
                </w:rPr>
                <w:delText>2010</w:delText>
              </w:r>
              <w:r w:rsidRPr="002D162B" w:rsidDel="003F47B3">
                <w:rPr>
                  <w:b/>
                </w:rPr>
                <w:delText>:</w:delText>
              </w:r>
              <w:r w:rsidDel="003F47B3">
                <w:delText xml:space="preserve">       Univerzita Tomáše Bati Zlín, Fakulta managementu a ekonomiky, Ústav managementu a marketingu, </w:delText>
              </w:r>
            </w:del>
          </w:p>
          <w:p w:rsidR="002A72E9" w:rsidDel="003F47B3" w:rsidRDefault="002A72E9" w:rsidP="00E66B0B">
            <w:pPr>
              <w:jc w:val="both"/>
              <w:rPr>
                <w:del w:id="2942" w:author="Pavla Trefilová" w:date="2019-09-10T15:39:00Z"/>
              </w:rPr>
            </w:pPr>
            <w:del w:id="2943" w:author="Pavla Trefilová" w:date="2019-09-10T15:39:00Z">
              <w:r w:rsidDel="003F47B3">
                <w:delText xml:space="preserve">                             odborná asistentka</w:delText>
              </w:r>
            </w:del>
          </w:p>
          <w:p w:rsidR="002A72E9" w:rsidDel="003F47B3" w:rsidRDefault="002A72E9" w:rsidP="00E66B0B">
            <w:pPr>
              <w:jc w:val="both"/>
              <w:rPr>
                <w:del w:id="2944" w:author="Pavla Trefilová" w:date="2019-09-10T15:39:00Z"/>
              </w:rPr>
            </w:pPr>
            <w:del w:id="2945" w:author="Pavla Trefilová" w:date="2019-09-10T15:39:00Z">
              <w:r w:rsidRPr="002D162B" w:rsidDel="003F47B3">
                <w:rPr>
                  <w:b/>
                </w:rPr>
                <w:delText xml:space="preserve">2007 – </w:delText>
              </w:r>
              <w:r w:rsidDel="003F47B3">
                <w:rPr>
                  <w:b/>
                </w:rPr>
                <w:delText>2009</w:delText>
              </w:r>
              <w:r w:rsidRPr="002D162B" w:rsidDel="003F47B3">
                <w:rPr>
                  <w:b/>
                </w:rPr>
                <w:delText>:</w:delText>
              </w:r>
              <w:r w:rsidDel="003F47B3">
                <w:delText xml:space="preserve">       Psychologická ordinace Zlín, klinická psycholožka a psychoterapeutka, jpp</w:delText>
              </w:r>
            </w:del>
          </w:p>
          <w:p w:rsidR="002A72E9" w:rsidDel="003F47B3" w:rsidRDefault="002A72E9" w:rsidP="00E66B0B">
            <w:pPr>
              <w:jc w:val="both"/>
              <w:rPr>
                <w:del w:id="2946" w:author="Pavla Trefilová" w:date="2019-09-10T15:39:00Z"/>
              </w:rPr>
            </w:pPr>
            <w:del w:id="2947" w:author="Pavla Trefilová" w:date="2019-09-10T15:39:00Z">
              <w:r w:rsidRPr="002D162B" w:rsidDel="003F47B3">
                <w:rPr>
                  <w:b/>
                </w:rPr>
                <w:delText>2004 – 2005:</w:delText>
              </w:r>
              <w:r w:rsidDel="003F47B3">
                <w:delText xml:space="preserve">       Univerzita Tomáše Bati Zlín, Univerzitní institut, asistentka, jpp </w:delText>
              </w:r>
            </w:del>
          </w:p>
          <w:p w:rsidR="002A72E9" w:rsidDel="003F47B3" w:rsidRDefault="002A72E9" w:rsidP="00E66B0B">
            <w:pPr>
              <w:jc w:val="both"/>
              <w:rPr>
                <w:del w:id="2948" w:author="Pavla Trefilová" w:date="2019-09-10T15:39:00Z"/>
              </w:rPr>
            </w:pPr>
            <w:del w:id="2949" w:author="Pavla Trefilová" w:date="2019-09-10T15:39:00Z">
              <w:r w:rsidRPr="002D162B" w:rsidDel="003F47B3">
                <w:rPr>
                  <w:b/>
                </w:rPr>
                <w:delText>2001 – 2007:</w:delText>
              </w:r>
              <w:r w:rsidDel="003F47B3">
                <w:delText xml:space="preserve">       Dětské Centrum Zlín – Burešov, klinická psycholožka</w:delText>
              </w:r>
            </w:del>
          </w:p>
          <w:p w:rsidR="002A72E9" w:rsidDel="003F47B3" w:rsidRDefault="002A72E9" w:rsidP="00E66B0B">
            <w:pPr>
              <w:jc w:val="both"/>
              <w:rPr>
                <w:del w:id="2950" w:author="Pavla Trefilová" w:date="2019-09-10T15:39:00Z"/>
              </w:rPr>
            </w:pPr>
          </w:p>
        </w:tc>
      </w:tr>
      <w:tr w:rsidR="002A72E9" w:rsidDel="003F47B3" w:rsidTr="00E66B0B">
        <w:trPr>
          <w:trHeight w:val="250"/>
          <w:del w:id="2951" w:author="Pavla Trefilová" w:date="2019-09-10T15:39:00Z"/>
        </w:trPr>
        <w:tc>
          <w:tcPr>
            <w:tcW w:w="9859" w:type="dxa"/>
            <w:gridSpan w:val="11"/>
            <w:shd w:val="clear" w:color="auto" w:fill="F7CAAC"/>
          </w:tcPr>
          <w:p w:rsidR="002A72E9" w:rsidDel="003F47B3" w:rsidRDefault="002A72E9" w:rsidP="00E66B0B">
            <w:pPr>
              <w:jc w:val="both"/>
              <w:rPr>
                <w:del w:id="2952" w:author="Pavla Trefilová" w:date="2019-09-10T15:39:00Z"/>
              </w:rPr>
            </w:pPr>
            <w:del w:id="2953" w:author="Pavla Trefilová" w:date="2019-09-10T15:39:00Z">
              <w:r w:rsidDel="003F47B3">
                <w:rPr>
                  <w:b/>
                </w:rPr>
                <w:delText>Zkušenosti s vedením kvalifikačních a rigorózních prací</w:delText>
              </w:r>
            </w:del>
          </w:p>
        </w:tc>
      </w:tr>
      <w:tr w:rsidR="002A72E9" w:rsidDel="003F47B3" w:rsidTr="00E66B0B">
        <w:trPr>
          <w:trHeight w:val="312"/>
          <w:del w:id="2954" w:author="Pavla Trefilová" w:date="2019-09-10T15:39:00Z"/>
        </w:trPr>
        <w:tc>
          <w:tcPr>
            <w:tcW w:w="9859" w:type="dxa"/>
            <w:gridSpan w:val="11"/>
          </w:tcPr>
          <w:p w:rsidR="00636CFD" w:rsidDel="003F47B3" w:rsidRDefault="00636CFD" w:rsidP="00636CFD">
            <w:pPr>
              <w:jc w:val="both"/>
              <w:rPr>
                <w:del w:id="2955" w:author="Pavla Trefilová" w:date="2019-09-10T15:39:00Z"/>
              </w:rPr>
            </w:pPr>
            <w:del w:id="2956" w:author="Pavla Trefilová" w:date="2019-09-10T15:39:00Z">
              <w:r w:rsidDel="003F47B3">
                <w:delText>Počet vedených bakalářských prací – 5</w:delText>
              </w:r>
            </w:del>
          </w:p>
          <w:p w:rsidR="002A72E9" w:rsidDel="003F47B3" w:rsidRDefault="00636CFD" w:rsidP="00636CFD">
            <w:pPr>
              <w:jc w:val="both"/>
              <w:rPr>
                <w:del w:id="2957" w:author="Pavla Trefilová" w:date="2019-09-10T15:39:00Z"/>
              </w:rPr>
            </w:pPr>
            <w:del w:id="2958" w:author="Pavla Trefilová" w:date="2019-09-10T15:39:00Z">
              <w:r w:rsidDel="003F47B3">
                <w:delText>Počet vedených diplomových prací – 9</w:delText>
              </w:r>
            </w:del>
          </w:p>
        </w:tc>
      </w:tr>
      <w:tr w:rsidR="002A72E9" w:rsidDel="003F47B3" w:rsidTr="00E66B0B">
        <w:trPr>
          <w:cantSplit/>
          <w:del w:id="2959" w:author="Pavla Trefilová" w:date="2019-09-10T15:39:00Z"/>
        </w:trPr>
        <w:tc>
          <w:tcPr>
            <w:tcW w:w="3347" w:type="dxa"/>
            <w:gridSpan w:val="2"/>
            <w:tcBorders>
              <w:top w:val="single" w:sz="12" w:space="0" w:color="auto"/>
            </w:tcBorders>
            <w:shd w:val="clear" w:color="auto" w:fill="F7CAAC"/>
          </w:tcPr>
          <w:p w:rsidR="002A72E9" w:rsidDel="003F47B3" w:rsidRDefault="002A72E9" w:rsidP="00E66B0B">
            <w:pPr>
              <w:jc w:val="both"/>
              <w:rPr>
                <w:del w:id="2960" w:author="Pavla Trefilová" w:date="2019-09-10T15:39:00Z"/>
              </w:rPr>
            </w:pPr>
            <w:del w:id="2961" w:author="Pavla Trefilová" w:date="2019-09-10T15:39:00Z">
              <w:r w:rsidDel="003F47B3">
                <w:rPr>
                  <w:b/>
                </w:rPr>
                <w:delText xml:space="preserve">Obor habilitačního řízení </w:delText>
              </w:r>
            </w:del>
          </w:p>
        </w:tc>
        <w:tc>
          <w:tcPr>
            <w:tcW w:w="2245" w:type="dxa"/>
            <w:gridSpan w:val="2"/>
            <w:tcBorders>
              <w:top w:val="single" w:sz="12" w:space="0" w:color="auto"/>
            </w:tcBorders>
            <w:shd w:val="clear" w:color="auto" w:fill="F7CAAC"/>
          </w:tcPr>
          <w:p w:rsidR="002A72E9" w:rsidDel="003F47B3" w:rsidRDefault="002A72E9" w:rsidP="00E66B0B">
            <w:pPr>
              <w:jc w:val="both"/>
              <w:rPr>
                <w:del w:id="2962" w:author="Pavla Trefilová" w:date="2019-09-10T15:39:00Z"/>
              </w:rPr>
            </w:pPr>
            <w:del w:id="2963" w:author="Pavla Trefilová" w:date="2019-09-10T15:39:00Z">
              <w:r w:rsidDel="003F47B3">
                <w:rPr>
                  <w:b/>
                </w:rPr>
                <w:delText>Rok udělení hodnosti</w:delText>
              </w:r>
            </w:del>
          </w:p>
        </w:tc>
        <w:tc>
          <w:tcPr>
            <w:tcW w:w="2248" w:type="dxa"/>
            <w:gridSpan w:val="4"/>
            <w:tcBorders>
              <w:top w:val="single" w:sz="12" w:space="0" w:color="auto"/>
              <w:right w:val="single" w:sz="12" w:space="0" w:color="auto"/>
            </w:tcBorders>
            <w:shd w:val="clear" w:color="auto" w:fill="F7CAAC"/>
          </w:tcPr>
          <w:p w:rsidR="002A72E9" w:rsidDel="003F47B3" w:rsidRDefault="002A72E9" w:rsidP="00E66B0B">
            <w:pPr>
              <w:jc w:val="both"/>
              <w:rPr>
                <w:del w:id="2964" w:author="Pavla Trefilová" w:date="2019-09-10T15:39:00Z"/>
              </w:rPr>
            </w:pPr>
            <w:del w:id="2965" w:author="Pavla Trefilová" w:date="2019-09-10T15:39:00Z">
              <w:r w:rsidDel="003F47B3">
                <w:rPr>
                  <w:b/>
                </w:rPr>
                <w:delText>Řízení konáno na VŠ</w:delText>
              </w:r>
            </w:del>
          </w:p>
        </w:tc>
        <w:tc>
          <w:tcPr>
            <w:tcW w:w="2019" w:type="dxa"/>
            <w:gridSpan w:val="3"/>
            <w:tcBorders>
              <w:top w:val="single" w:sz="12" w:space="0" w:color="auto"/>
              <w:left w:val="single" w:sz="12" w:space="0" w:color="auto"/>
            </w:tcBorders>
            <w:shd w:val="clear" w:color="auto" w:fill="F7CAAC"/>
          </w:tcPr>
          <w:p w:rsidR="002A72E9" w:rsidDel="003F47B3" w:rsidRDefault="002A72E9" w:rsidP="00E66B0B">
            <w:pPr>
              <w:jc w:val="both"/>
              <w:rPr>
                <w:del w:id="2966" w:author="Pavla Trefilová" w:date="2019-09-10T15:39:00Z"/>
                <w:b/>
              </w:rPr>
            </w:pPr>
            <w:del w:id="2967" w:author="Pavla Trefilová" w:date="2019-09-10T15:39:00Z">
              <w:r w:rsidDel="003F47B3">
                <w:rPr>
                  <w:b/>
                </w:rPr>
                <w:delText>Ohlasy publikací</w:delText>
              </w:r>
            </w:del>
          </w:p>
        </w:tc>
      </w:tr>
      <w:tr w:rsidR="002A72E9" w:rsidDel="003F47B3" w:rsidTr="00E66B0B">
        <w:trPr>
          <w:cantSplit/>
          <w:del w:id="2968" w:author="Pavla Trefilová" w:date="2019-09-10T15:39:00Z"/>
        </w:trPr>
        <w:tc>
          <w:tcPr>
            <w:tcW w:w="3347" w:type="dxa"/>
            <w:gridSpan w:val="2"/>
          </w:tcPr>
          <w:p w:rsidR="002A72E9" w:rsidDel="003F47B3" w:rsidRDefault="002A72E9" w:rsidP="00E66B0B">
            <w:pPr>
              <w:jc w:val="both"/>
              <w:rPr>
                <w:del w:id="2969" w:author="Pavla Trefilová" w:date="2019-09-10T15:39:00Z"/>
              </w:rPr>
            </w:pPr>
          </w:p>
        </w:tc>
        <w:tc>
          <w:tcPr>
            <w:tcW w:w="2245" w:type="dxa"/>
            <w:gridSpan w:val="2"/>
          </w:tcPr>
          <w:p w:rsidR="002A72E9" w:rsidDel="003F47B3" w:rsidRDefault="002A72E9" w:rsidP="00E66B0B">
            <w:pPr>
              <w:jc w:val="both"/>
              <w:rPr>
                <w:del w:id="2970" w:author="Pavla Trefilová" w:date="2019-09-10T15:39:00Z"/>
              </w:rPr>
            </w:pPr>
          </w:p>
        </w:tc>
        <w:tc>
          <w:tcPr>
            <w:tcW w:w="2248" w:type="dxa"/>
            <w:gridSpan w:val="4"/>
            <w:tcBorders>
              <w:right w:val="single" w:sz="12" w:space="0" w:color="auto"/>
            </w:tcBorders>
          </w:tcPr>
          <w:p w:rsidR="002A72E9" w:rsidDel="003F47B3" w:rsidRDefault="002A72E9" w:rsidP="00E66B0B">
            <w:pPr>
              <w:jc w:val="both"/>
              <w:rPr>
                <w:del w:id="2971" w:author="Pavla Trefilová" w:date="2019-09-10T15:39:00Z"/>
              </w:rPr>
            </w:pPr>
          </w:p>
        </w:tc>
        <w:tc>
          <w:tcPr>
            <w:tcW w:w="632" w:type="dxa"/>
            <w:tcBorders>
              <w:left w:val="single" w:sz="12" w:space="0" w:color="auto"/>
            </w:tcBorders>
            <w:shd w:val="clear" w:color="auto" w:fill="F7CAAC"/>
          </w:tcPr>
          <w:p w:rsidR="002A72E9" w:rsidDel="003F47B3" w:rsidRDefault="002A72E9" w:rsidP="00E66B0B">
            <w:pPr>
              <w:jc w:val="both"/>
              <w:rPr>
                <w:del w:id="2972" w:author="Pavla Trefilová" w:date="2019-09-10T15:39:00Z"/>
              </w:rPr>
            </w:pPr>
            <w:del w:id="2973" w:author="Pavla Trefilová" w:date="2019-09-10T15:39:00Z">
              <w:r w:rsidDel="003F47B3">
                <w:rPr>
                  <w:b/>
                </w:rPr>
                <w:delText>WOS</w:delText>
              </w:r>
            </w:del>
          </w:p>
        </w:tc>
        <w:tc>
          <w:tcPr>
            <w:tcW w:w="693" w:type="dxa"/>
            <w:shd w:val="clear" w:color="auto" w:fill="F7CAAC"/>
          </w:tcPr>
          <w:p w:rsidR="002A72E9" w:rsidDel="003F47B3" w:rsidRDefault="002A72E9" w:rsidP="00E66B0B">
            <w:pPr>
              <w:jc w:val="both"/>
              <w:rPr>
                <w:del w:id="2974" w:author="Pavla Trefilová" w:date="2019-09-10T15:39:00Z"/>
                <w:sz w:val="18"/>
              </w:rPr>
            </w:pPr>
            <w:del w:id="2975" w:author="Pavla Trefilová" w:date="2019-09-10T15:39:00Z">
              <w:r w:rsidDel="003F47B3">
                <w:rPr>
                  <w:b/>
                  <w:sz w:val="18"/>
                </w:rPr>
                <w:delText>Scopus</w:delText>
              </w:r>
            </w:del>
          </w:p>
        </w:tc>
        <w:tc>
          <w:tcPr>
            <w:tcW w:w="694" w:type="dxa"/>
            <w:shd w:val="clear" w:color="auto" w:fill="F7CAAC"/>
          </w:tcPr>
          <w:p w:rsidR="002A72E9" w:rsidDel="003F47B3" w:rsidRDefault="002A72E9" w:rsidP="00E66B0B">
            <w:pPr>
              <w:jc w:val="both"/>
              <w:rPr>
                <w:del w:id="2976" w:author="Pavla Trefilová" w:date="2019-09-10T15:39:00Z"/>
              </w:rPr>
            </w:pPr>
            <w:del w:id="2977" w:author="Pavla Trefilová" w:date="2019-09-10T15:39:00Z">
              <w:r w:rsidDel="003F47B3">
                <w:rPr>
                  <w:b/>
                  <w:sz w:val="18"/>
                </w:rPr>
                <w:delText>ostatní</w:delText>
              </w:r>
            </w:del>
          </w:p>
        </w:tc>
      </w:tr>
      <w:tr w:rsidR="002A72E9" w:rsidDel="003F47B3" w:rsidTr="00E66B0B">
        <w:trPr>
          <w:cantSplit/>
          <w:trHeight w:val="70"/>
          <w:del w:id="2978" w:author="Pavla Trefilová" w:date="2019-09-10T15:39:00Z"/>
        </w:trPr>
        <w:tc>
          <w:tcPr>
            <w:tcW w:w="3347" w:type="dxa"/>
            <w:gridSpan w:val="2"/>
            <w:shd w:val="clear" w:color="auto" w:fill="F7CAAC"/>
          </w:tcPr>
          <w:p w:rsidR="002A72E9" w:rsidDel="003F47B3" w:rsidRDefault="002A72E9" w:rsidP="00E66B0B">
            <w:pPr>
              <w:jc w:val="both"/>
              <w:rPr>
                <w:del w:id="2979" w:author="Pavla Trefilová" w:date="2019-09-10T15:39:00Z"/>
              </w:rPr>
            </w:pPr>
            <w:del w:id="2980" w:author="Pavla Trefilová" w:date="2019-09-10T15:39:00Z">
              <w:r w:rsidDel="003F47B3">
                <w:rPr>
                  <w:b/>
                </w:rPr>
                <w:delText>Obor jmenovacího řízení</w:delText>
              </w:r>
            </w:del>
          </w:p>
        </w:tc>
        <w:tc>
          <w:tcPr>
            <w:tcW w:w="2245" w:type="dxa"/>
            <w:gridSpan w:val="2"/>
            <w:shd w:val="clear" w:color="auto" w:fill="F7CAAC"/>
          </w:tcPr>
          <w:p w:rsidR="002A72E9" w:rsidDel="003F47B3" w:rsidRDefault="002A72E9" w:rsidP="00E66B0B">
            <w:pPr>
              <w:jc w:val="both"/>
              <w:rPr>
                <w:del w:id="2981" w:author="Pavla Trefilová" w:date="2019-09-10T15:39:00Z"/>
              </w:rPr>
            </w:pPr>
            <w:del w:id="2982" w:author="Pavla Trefilová" w:date="2019-09-10T15:39:00Z">
              <w:r w:rsidDel="003F47B3">
                <w:rPr>
                  <w:b/>
                </w:rPr>
                <w:delText>Rok udělení hodnosti</w:delText>
              </w:r>
            </w:del>
          </w:p>
        </w:tc>
        <w:tc>
          <w:tcPr>
            <w:tcW w:w="2248" w:type="dxa"/>
            <w:gridSpan w:val="4"/>
            <w:tcBorders>
              <w:right w:val="single" w:sz="12" w:space="0" w:color="auto"/>
            </w:tcBorders>
            <w:shd w:val="clear" w:color="auto" w:fill="F7CAAC"/>
          </w:tcPr>
          <w:p w:rsidR="002A72E9" w:rsidDel="003F47B3" w:rsidRDefault="002A72E9" w:rsidP="00E66B0B">
            <w:pPr>
              <w:jc w:val="both"/>
              <w:rPr>
                <w:del w:id="2983" w:author="Pavla Trefilová" w:date="2019-09-10T15:39:00Z"/>
              </w:rPr>
            </w:pPr>
            <w:del w:id="2984" w:author="Pavla Trefilová" w:date="2019-09-10T15:39:00Z">
              <w:r w:rsidDel="003F47B3">
                <w:rPr>
                  <w:b/>
                </w:rPr>
                <w:delText>Řízení konáno na VŠ</w:delText>
              </w:r>
            </w:del>
          </w:p>
        </w:tc>
        <w:tc>
          <w:tcPr>
            <w:tcW w:w="632" w:type="dxa"/>
            <w:vMerge w:val="restart"/>
            <w:tcBorders>
              <w:left w:val="single" w:sz="12" w:space="0" w:color="auto"/>
            </w:tcBorders>
          </w:tcPr>
          <w:p w:rsidR="002A72E9" w:rsidDel="003F47B3" w:rsidRDefault="003C00CF" w:rsidP="00E66B0B">
            <w:pPr>
              <w:jc w:val="both"/>
              <w:rPr>
                <w:del w:id="2985" w:author="Pavla Trefilová" w:date="2019-09-10T15:39:00Z"/>
                <w:b/>
              </w:rPr>
            </w:pPr>
            <w:del w:id="2986" w:author="Pavla Trefilová" w:date="2019-09-10T15:39:00Z">
              <w:r w:rsidDel="003F47B3">
                <w:rPr>
                  <w:b/>
                </w:rPr>
                <w:delText>0</w:delText>
              </w:r>
            </w:del>
          </w:p>
        </w:tc>
        <w:tc>
          <w:tcPr>
            <w:tcW w:w="693" w:type="dxa"/>
            <w:vMerge w:val="restart"/>
          </w:tcPr>
          <w:p w:rsidR="002A72E9" w:rsidDel="003F47B3" w:rsidRDefault="002A72E9" w:rsidP="00E66B0B">
            <w:pPr>
              <w:jc w:val="both"/>
              <w:rPr>
                <w:del w:id="2987" w:author="Pavla Trefilová" w:date="2019-09-10T15:39:00Z"/>
                <w:b/>
              </w:rPr>
            </w:pPr>
            <w:del w:id="2988" w:author="Pavla Trefilová" w:date="2019-09-10T15:39:00Z">
              <w:r w:rsidDel="003F47B3">
                <w:rPr>
                  <w:b/>
                </w:rPr>
                <w:delText>0</w:delText>
              </w:r>
            </w:del>
          </w:p>
        </w:tc>
        <w:tc>
          <w:tcPr>
            <w:tcW w:w="694" w:type="dxa"/>
            <w:vMerge w:val="restart"/>
          </w:tcPr>
          <w:p w:rsidR="002A72E9" w:rsidDel="003F47B3" w:rsidRDefault="008F2EE0" w:rsidP="00E66B0B">
            <w:pPr>
              <w:jc w:val="both"/>
              <w:rPr>
                <w:del w:id="2989" w:author="Pavla Trefilová" w:date="2019-09-10T15:39:00Z"/>
                <w:b/>
              </w:rPr>
            </w:pPr>
            <w:del w:id="2990" w:author="Pavla Trefilová" w:date="2019-09-10T15:39:00Z">
              <w:r w:rsidDel="003F47B3">
                <w:rPr>
                  <w:b/>
                </w:rPr>
                <w:delText>1</w:delText>
              </w:r>
            </w:del>
          </w:p>
        </w:tc>
      </w:tr>
      <w:tr w:rsidR="002A72E9" w:rsidDel="003F47B3" w:rsidTr="00E66B0B">
        <w:trPr>
          <w:trHeight w:val="205"/>
          <w:del w:id="2991" w:author="Pavla Trefilová" w:date="2019-09-10T15:39:00Z"/>
        </w:trPr>
        <w:tc>
          <w:tcPr>
            <w:tcW w:w="3347" w:type="dxa"/>
            <w:gridSpan w:val="2"/>
          </w:tcPr>
          <w:p w:rsidR="002A72E9" w:rsidDel="003F47B3" w:rsidRDefault="002A72E9" w:rsidP="00E66B0B">
            <w:pPr>
              <w:jc w:val="both"/>
              <w:rPr>
                <w:del w:id="2992" w:author="Pavla Trefilová" w:date="2019-09-10T15:39:00Z"/>
              </w:rPr>
            </w:pPr>
          </w:p>
        </w:tc>
        <w:tc>
          <w:tcPr>
            <w:tcW w:w="2245" w:type="dxa"/>
            <w:gridSpan w:val="2"/>
          </w:tcPr>
          <w:p w:rsidR="002A72E9" w:rsidDel="003F47B3" w:rsidRDefault="002A72E9" w:rsidP="00E66B0B">
            <w:pPr>
              <w:jc w:val="both"/>
              <w:rPr>
                <w:del w:id="2993" w:author="Pavla Trefilová" w:date="2019-09-10T15:39:00Z"/>
              </w:rPr>
            </w:pPr>
          </w:p>
        </w:tc>
        <w:tc>
          <w:tcPr>
            <w:tcW w:w="2248" w:type="dxa"/>
            <w:gridSpan w:val="4"/>
            <w:tcBorders>
              <w:right w:val="single" w:sz="12" w:space="0" w:color="auto"/>
            </w:tcBorders>
          </w:tcPr>
          <w:p w:rsidR="002A72E9" w:rsidDel="003F47B3" w:rsidRDefault="002A72E9" w:rsidP="00E66B0B">
            <w:pPr>
              <w:jc w:val="both"/>
              <w:rPr>
                <w:del w:id="2994" w:author="Pavla Trefilová" w:date="2019-09-10T15:39:00Z"/>
              </w:rPr>
            </w:pPr>
          </w:p>
        </w:tc>
        <w:tc>
          <w:tcPr>
            <w:tcW w:w="632" w:type="dxa"/>
            <w:vMerge/>
            <w:tcBorders>
              <w:left w:val="single" w:sz="12" w:space="0" w:color="auto"/>
            </w:tcBorders>
            <w:vAlign w:val="center"/>
          </w:tcPr>
          <w:p w:rsidR="002A72E9" w:rsidDel="003F47B3" w:rsidRDefault="002A72E9" w:rsidP="00E66B0B">
            <w:pPr>
              <w:rPr>
                <w:del w:id="2995" w:author="Pavla Trefilová" w:date="2019-09-10T15:39:00Z"/>
                <w:b/>
              </w:rPr>
            </w:pPr>
          </w:p>
        </w:tc>
        <w:tc>
          <w:tcPr>
            <w:tcW w:w="693" w:type="dxa"/>
            <w:vMerge/>
            <w:vAlign w:val="center"/>
          </w:tcPr>
          <w:p w:rsidR="002A72E9" w:rsidDel="003F47B3" w:rsidRDefault="002A72E9" w:rsidP="00E66B0B">
            <w:pPr>
              <w:rPr>
                <w:del w:id="2996" w:author="Pavla Trefilová" w:date="2019-09-10T15:39:00Z"/>
                <w:b/>
              </w:rPr>
            </w:pPr>
          </w:p>
        </w:tc>
        <w:tc>
          <w:tcPr>
            <w:tcW w:w="694" w:type="dxa"/>
            <w:vMerge/>
            <w:vAlign w:val="center"/>
          </w:tcPr>
          <w:p w:rsidR="002A72E9" w:rsidDel="003F47B3" w:rsidRDefault="002A72E9" w:rsidP="00E66B0B">
            <w:pPr>
              <w:rPr>
                <w:del w:id="2997" w:author="Pavla Trefilová" w:date="2019-09-10T15:39:00Z"/>
                <w:b/>
              </w:rPr>
            </w:pPr>
          </w:p>
        </w:tc>
      </w:tr>
      <w:tr w:rsidR="002A72E9" w:rsidDel="003F47B3" w:rsidTr="00E66B0B">
        <w:trPr>
          <w:del w:id="2998" w:author="Pavla Trefilová" w:date="2019-09-10T15:39:00Z"/>
        </w:trPr>
        <w:tc>
          <w:tcPr>
            <w:tcW w:w="9859" w:type="dxa"/>
            <w:gridSpan w:val="11"/>
            <w:shd w:val="clear" w:color="auto" w:fill="F7CAAC"/>
          </w:tcPr>
          <w:p w:rsidR="002A72E9" w:rsidDel="003F47B3" w:rsidRDefault="002A72E9" w:rsidP="00E66B0B">
            <w:pPr>
              <w:jc w:val="both"/>
              <w:rPr>
                <w:del w:id="2999" w:author="Pavla Trefilová" w:date="2019-09-10T15:39:00Z"/>
                <w:b/>
              </w:rPr>
            </w:pPr>
            <w:del w:id="3000" w:author="Pavla Trefilová" w:date="2019-09-10T15:39:00Z">
              <w:r w:rsidDel="003F47B3">
                <w:rPr>
                  <w:b/>
                </w:rPr>
                <w:delText xml:space="preserve">Přehled o nejvýznamnější publikační a další tvůrčí činnosti nebo další profesní činnosti u odborníků z praxe vztahující se k zabezpečovaným předmětům </w:delText>
              </w:r>
            </w:del>
          </w:p>
        </w:tc>
      </w:tr>
      <w:tr w:rsidR="002A72E9" w:rsidDel="003F47B3" w:rsidTr="00E66B0B">
        <w:trPr>
          <w:trHeight w:val="2347"/>
          <w:del w:id="3001" w:author="Pavla Trefilová" w:date="2019-09-10T15:39:00Z"/>
        </w:trPr>
        <w:tc>
          <w:tcPr>
            <w:tcW w:w="9859" w:type="dxa"/>
            <w:gridSpan w:val="11"/>
          </w:tcPr>
          <w:p w:rsidR="002A72E9" w:rsidDel="003F47B3" w:rsidRDefault="002A72E9" w:rsidP="00E66B0B">
            <w:pPr>
              <w:tabs>
                <w:tab w:val="left" w:pos="709"/>
              </w:tabs>
              <w:jc w:val="both"/>
              <w:rPr>
                <w:del w:id="3002" w:author="Pavla Trefilová" w:date="2019-09-10T15:39:00Z"/>
              </w:rPr>
            </w:pPr>
            <w:del w:id="3003" w:author="Pavla Trefilová" w:date="2019-09-10T15:39:00Z">
              <w:r w:rsidRPr="00AD01D8" w:rsidDel="003F47B3">
                <w:rPr>
                  <w:lang w:val="en"/>
                </w:rPr>
                <w:delText>MANDINCOVÁ, P</w:delText>
              </w:r>
              <w:r w:rsidDel="003F47B3">
                <w:rPr>
                  <w:lang w:val="en"/>
                </w:rPr>
                <w:delText>., KOUŘIL, V</w:delText>
              </w:r>
              <w:r w:rsidRPr="00AD01D8" w:rsidDel="003F47B3">
                <w:rPr>
                  <w:lang w:val="en"/>
                </w:rPr>
                <w:delText xml:space="preserve">. </w:delText>
              </w:r>
              <w:r w:rsidRPr="00D65934" w:rsidDel="003F47B3">
                <w:rPr>
                  <w:lang w:val="en"/>
                </w:rPr>
                <w:delText>Diagnostika autismu časného věku z pohledu psychologa</w:delText>
              </w:r>
              <w:r w:rsidDel="003F47B3">
                <w:rPr>
                  <w:lang w:val="en"/>
                </w:rPr>
                <w:delText xml:space="preserve"> a psychiatra</w:delText>
              </w:r>
              <w:r w:rsidRPr="00AD01D8" w:rsidDel="003F47B3">
                <w:rPr>
                  <w:lang w:val="en"/>
                </w:rPr>
                <w:delText xml:space="preserve">. </w:delText>
              </w:r>
              <w:r w:rsidRPr="00D65934" w:rsidDel="003F47B3">
                <w:rPr>
                  <w:i/>
                  <w:lang w:val="en"/>
                </w:rPr>
                <w:delText>Pediatrické fórum Zlínská čtyřka</w:delText>
              </w:r>
              <w:r w:rsidDel="003F47B3">
                <w:rPr>
                  <w:lang w:val="en"/>
                </w:rPr>
                <w:delText>. Luhačovice, 2017 (50%)</w:delText>
              </w:r>
              <w:r w:rsidRPr="00AD01D8" w:rsidDel="003F47B3">
                <w:delText>.</w:delText>
              </w:r>
            </w:del>
          </w:p>
          <w:p w:rsidR="008D5664" w:rsidRPr="008D5664" w:rsidDel="003F47B3" w:rsidRDefault="008D5664" w:rsidP="00E66B0B">
            <w:pPr>
              <w:tabs>
                <w:tab w:val="left" w:pos="709"/>
              </w:tabs>
              <w:jc w:val="both"/>
              <w:rPr>
                <w:del w:id="3004" w:author="Pavla Trefilová" w:date="2019-09-10T15:39:00Z"/>
                <w:i/>
              </w:rPr>
            </w:pPr>
            <w:del w:id="3005" w:author="Pavla Trefilová" w:date="2019-09-10T15:39:00Z">
              <w:r w:rsidRPr="008D5664" w:rsidDel="003F47B3">
                <w:rPr>
                  <w:i/>
                </w:rPr>
                <w:delText>Další profesní činnosti:</w:delText>
              </w:r>
            </w:del>
          </w:p>
          <w:p w:rsidR="002A72E9" w:rsidRPr="008D5664" w:rsidDel="003F47B3" w:rsidRDefault="002A72E9" w:rsidP="00E66B0B">
            <w:pPr>
              <w:tabs>
                <w:tab w:val="left" w:pos="709"/>
              </w:tabs>
              <w:jc w:val="both"/>
              <w:rPr>
                <w:del w:id="3006" w:author="Pavla Trefilová" w:date="2019-09-10T15:39:00Z"/>
              </w:rPr>
            </w:pPr>
            <w:del w:id="3007" w:author="Pavla Trefilová" w:date="2019-09-10T15:39:00Z">
              <w:r w:rsidRPr="008D5664" w:rsidDel="003F47B3">
                <w:rPr>
                  <w:b/>
                </w:rPr>
                <w:delText>2012 – 2016</w:delText>
              </w:r>
              <w:r w:rsidRPr="008D5664" w:rsidDel="003F47B3">
                <w:delText>: Psychologická ordinace Zlín, vedoucí pracoviště klinické psychologie a supervizor</w:delText>
              </w:r>
            </w:del>
          </w:p>
          <w:p w:rsidR="002A72E9" w:rsidRPr="008D5664" w:rsidDel="003F47B3" w:rsidRDefault="002A72E9" w:rsidP="00E66B0B">
            <w:pPr>
              <w:tabs>
                <w:tab w:val="left" w:pos="709"/>
              </w:tabs>
              <w:jc w:val="both"/>
              <w:rPr>
                <w:del w:id="3008" w:author="Pavla Trefilová" w:date="2019-09-10T15:39:00Z"/>
              </w:rPr>
            </w:pPr>
            <w:del w:id="3009" w:author="Pavla Trefilová" w:date="2019-09-10T15:39:00Z">
              <w:r w:rsidRPr="008D5664" w:rsidDel="003F47B3">
                <w:rPr>
                  <w:b/>
                </w:rPr>
                <w:delText>2006 – 2015:</w:delText>
              </w:r>
              <w:r w:rsidRPr="008D5664" w:rsidDel="003F47B3">
                <w:delText xml:space="preserve"> Lektorka kurzů Psychoterapeutického institutu, z. s., Český Krumlov </w:delText>
              </w:r>
            </w:del>
          </w:p>
          <w:p w:rsidR="002A72E9" w:rsidRPr="008D5664" w:rsidDel="003F47B3" w:rsidRDefault="002A72E9" w:rsidP="00E66B0B">
            <w:pPr>
              <w:tabs>
                <w:tab w:val="left" w:pos="709"/>
              </w:tabs>
              <w:jc w:val="both"/>
              <w:rPr>
                <w:del w:id="3010" w:author="Pavla Trefilová" w:date="2019-09-10T15:39:00Z"/>
              </w:rPr>
            </w:pPr>
            <w:del w:id="3011" w:author="Pavla Trefilová" w:date="2019-09-10T15:39:00Z">
              <w:r w:rsidRPr="008D5664" w:rsidDel="003F47B3">
                <w:rPr>
                  <w:b/>
                </w:rPr>
                <w:delText>2013:</w:delText>
              </w:r>
              <w:r w:rsidRPr="008D5664" w:rsidDel="003F47B3">
                <w:delText xml:space="preserve"> odborné slovo v dokumentárním pořadu ČT režiséra L. Hlavsy Panna a gay </w:delText>
              </w:r>
            </w:del>
          </w:p>
          <w:p w:rsidR="002A72E9" w:rsidDel="003F47B3" w:rsidRDefault="002A72E9" w:rsidP="00E66B0B">
            <w:pPr>
              <w:tabs>
                <w:tab w:val="left" w:pos="709"/>
              </w:tabs>
              <w:jc w:val="both"/>
              <w:rPr>
                <w:del w:id="3012" w:author="Pavla Trefilová" w:date="2019-09-10T15:39:00Z"/>
                <w:b/>
              </w:rPr>
            </w:pPr>
            <w:del w:id="3013" w:author="Pavla Trefilová" w:date="2019-09-10T15:39:00Z">
              <w:r w:rsidRPr="008D5664" w:rsidDel="003F47B3">
                <w:delText>Semináře na různá psychologická témata pro zdravotnické a pedagogické pracovníky příspěvkových organizací zřízených Zlínským krajem nebo statutárním městem Zlín.</w:delText>
              </w:r>
            </w:del>
          </w:p>
        </w:tc>
      </w:tr>
      <w:tr w:rsidR="002A72E9" w:rsidDel="003F47B3" w:rsidTr="00E66B0B">
        <w:trPr>
          <w:trHeight w:val="218"/>
          <w:del w:id="3014" w:author="Pavla Trefilová" w:date="2019-09-10T15:39:00Z"/>
        </w:trPr>
        <w:tc>
          <w:tcPr>
            <w:tcW w:w="9859" w:type="dxa"/>
            <w:gridSpan w:val="11"/>
            <w:shd w:val="clear" w:color="auto" w:fill="F7CAAC"/>
          </w:tcPr>
          <w:p w:rsidR="002A72E9" w:rsidDel="003F47B3" w:rsidRDefault="002A72E9" w:rsidP="00E66B0B">
            <w:pPr>
              <w:rPr>
                <w:del w:id="3015" w:author="Pavla Trefilová" w:date="2019-09-10T15:39:00Z"/>
                <w:b/>
              </w:rPr>
            </w:pPr>
            <w:del w:id="3016" w:author="Pavla Trefilová" w:date="2019-09-10T15:39:00Z">
              <w:r w:rsidDel="003F47B3">
                <w:rPr>
                  <w:b/>
                </w:rPr>
                <w:delText>Působení v zahraničí</w:delText>
              </w:r>
            </w:del>
          </w:p>
        </w:tc>
      </w:tr>
      <w:tr w:rsidR="002A72E9" w:rsidDel="003F47B3" w:rsidTr="00E66B0B">
        <w:trPr>
          <w:trHeight w:val="176"/>
          <w:del w:id="3017" w:author="Pavla Trefilová" w:date="2019-09-10T15:39:00Z"/>
        </w:trPr>
        <w:tc>
          <w:tcPr>
            <w:tcW w:w="9859" w:type="dxa"/>
            <w:gridSpan w:val="11"/>
          </w:tcPr>
          <w:p w:rsidR="002A72E9" w:rsidDel="003F47B3" w:rsidRDefault="002A72E9" w:rsidP="00E66B0B">
            <w:pPr>
              <w:rPr>
                <w:del w:id="3018" w:author="Pavla Trefilová" w:date="2019-09-10T15:39:00Z"/>
                <w:b/>
              </w:rPr>
            </w:pPr>
          </w:p>
        </w:tc>
      </w:tr>
      <w:tr w:rsidR="002A72E9" w:rsidDel="003F47B3" w:rsidTr="00E66B0B">
        <w:trPr>
          <w:cantSplit/>
          <w:trHeight w:val="222"/>
          <w:del w:id="3019" w:author="Pavla Trefilová" w:date="2019-09-10T15:39:00Z"/>
        </w:trPr>
        <w:tc>
          <w:tcPr>
            <w:tcW w:w="2518" w:type="dxa"/>
            <w:shd w:val="clear" w:color="auto" w:fill="F7CAAC"/>
          </w:tcPr>
          <w:p w:rsidR="002A72E9" w:rsidDel="003F47B3" w:rsidRDefault="002A72E9" w:rsidP="00E66B0B">
            <w:pPr>
              <w:jc w:val="both"/>
              <w:rPr>
                <w:del w:id="3020" w:author="Pavla Trefilová" w:date="2019-09-10T15:39:00Z"/>
                <w:b/>
              </w:rPr>
            </w:pPr>
            <w:del w:id="3021" w:author="Pavla Trefilová" w:date="2019-09-10T15:39:00Z">
              <w:r w:rsidDel="003F47B3">
                <w:rPr>
                  <w:b/>
                </w:rPr>
                <w:delText xml:space="preserve">Podpis </w:delText>
              </w:r>
            </w:del>
          </w:p>
        </w:tc>
        <w:tc>
          <w:tcPr>
            <w:tcW w:w="4536" w:type="dxa"/>
            <w:gridSpan w:val="5"/>
          </w:tcPr>
          <w:p w:rsidR="002A72E9" w:rsidDel="003F47B3" w:rsidRDefault="002A72E9" w:rsidP="00E66B0B">
            <w:pPr>
              <w:jc w:val="both"/>
              <w:rPr>
                <w:del w:id="3022" w:author="Pavla Trefilová" w:date="2019-09-10T15:39:00Z"/>
              </w:rPr>
            </w:pPr>
          </w:p>
        </w:tc>
        <w:tc>
          <w:tcPr>
            <w:tcW w:w="786" w:type="dxa"/>
            <w:gridSpan w:val="2"/>
            <w:shd w:val="clear" w:color="auto" w:fill="F7CAAC"/>
          </w:tcPr>
          <w:p w:rsidR="002A72E9" w:rsidDel="003F47B3" w:rsidRDefault="002A72E9" w:rsidP="00E66B0B">
            <w:pPr>
              <w:jc w:val="both"/>
              <w:rPr>
                <w:del w:id="3023" w:author="Pavla Trefilová" w:date="2019-09-10T15:39:00Z"/>
              </w:rPr>
            </w:pPr>
            <w:del w:id="3024" w:author="Pavla Trefilová" w:date="2019-09-10T15:39:00Z">
              <w:r w:rsidDel="003F47B3">
                <w:rPr>
                  <w:b/>
                </w:rPr>
                <w:delText>datum</w:delText>
              </w:r>
            </w:del>
          </w:p>
        </w:tc>
        <w:tc>
          <w:tcPr>
            <w:tcW w:w="2019" w:type="dxa"/>
            <w:gridSpan w:val="3"/>
          </w:tcPr>
          <w:p w:rsidR="002A72E9" w:rsidDel="003F47B3" w:rsidRDefault="002A72E9" w:rsidP="00E66B0B">
            <w:pPr>
              <w:jc w:val="both"/>
              <w:rPr>
                <w:del w:id="3025" w:author="Pavla Trefilová" w:date="2019-09-10T15:39:00Z"/>
              </w:rPr>
            </w:pPr>
          </w:p>
        </w:tc>
      </w:tr>
    </w:tbl>
    <w:p w:rsidR="002A72E9" w:rsidDel="003F47B3" w:rsidRDefault="002A72E9" w:rsidP="002A72E9">
      <w:pPr>
        <w:rPr>
          <w:del w:id="3026" w:author="Pavla Trefilová" w:date="2019-09-10T15:39:00Z"/>
        </w:rPr>
      </w:pPr>
    </w:p>
    <w:p w:rsidR="00A70E18" w:rsidRDefault="00A70E18">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627BF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627BF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627BF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627BF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72EB2" w:rsidP="003F6EB7">
            <w:pPr>
              <w:jc w:val="both"/>
            </w:pPr>
            <w:r>
              <w:t>Účetnictví a daně</w:t>
            </w:r>
          </w:p>
        </w:tc>
      </w:tr>
      <w:tr w:rsidR="00F71A2D" w:rsidTr="00627BF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627BF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627BF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627BF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627BFD">
        <w:trPr>
          <w:trHeight w:val="529"/>
        </w:trPr>
        <w:tc>
          <w:tcPr>
            <w:tcW w:w="9859" w:type="dxa"/>
            <w:gridSpan w:val="11"/>
            <w:tcBorders>
              <w:top w:val="nil"/>
            </w:tcBorders>
          </w:tcPr>
          <w:p w:rsidR="00F71A2D" w:rsidRDefault="00D3495B" w:rsidP="003F6EB7">
            <w:pPr>
              <w:jc w:val="both"/>
            </w:pPr>
            <w:r>
              <w:t xml:space="preserve">Řízení lidských zdrojů I </w:t>
            </w:r>
            <w:r w:rsidR="00627BFD">
              <w:t>– garant, přednášející (100</w:t>
            </w:r>
            <w:r w:rsidR="00F71A2D">
              <w:t>%)</w:t>
            </w:r>
          </w:p>
          <w:p w:rsidR="00D3495B" w:rsidRDefault="00D3495B" w:rsidP="003F6EB7">
            <w:pPr>
              <w:jc w:val="both"/>
            </w:pPr>
            <w:r w:rsidRPr="00E14B6F">
              <w:rPr>
                <w:lang w:val="en-GB"/>
              </w:rPr>
              <w:t>Human Resource Management I</w:t>
            </w:r>
            <w:r>
              <w:t xml:space="preserve"> – garant, přednášející (</w:t>
            </w:r>
            <w:r w:rsidR="00627BFD">
              <w:t>100</w:t>
            </w:r>
            <w:r>
              <w:t>%)</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627BF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627BF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627BF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627BF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627BF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627BF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627BF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627BF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627BF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5976BB" w:rsidP="003F6EB7">
            <w:pPr>
              <w:jc w:val="both"/>
              <w:rPr>
                <w:b/>
              </w:rPr>
            </w:pPr>
            <w:r>
              <w:rPr>
                <w:b/>
              </w:rPr>
              <w:t>8</w:t>
            </w:r>
          </w:p>
        </w:tc>
        <w:tc>
          <w:tcPr>
            <w:tcW w:w="693" w:type="dxa"/>
            <w:vMerge w:val="restart"/>
          </w:tcPr>
          <w:p w:rsidR="00F71A2D" w:rsidRDefault="005976BB"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627BF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627BF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627BFD">
        <w:trPr>
          <w:trHeight w:val="2360"/>
        </w:trPr>
        <w:tc>
          <w:tcPr>
            <w:tcW w:w="9859" w:type="dxa"/>
            <w:gridSpan w:val="11"/>
          </w:tcPr>
          <w:p w:rsidR="00EE17B4" w:rsidRPr="00D91875" w:rsidRDefault="00EE17B4" w:rsidP="00EE17B4">
            <w:pPr>
              <w:tabs>
                <w:tab w:val="left" w:pos="473"/>
                <w:tab w:val="left" w:pos="8844"/>
                <w:tab w:val="left" w:pos="9066"/>
              </w:tabs>
              <w:jc w:val="both"/>
            </w:pPr>
            <w:r w:rsidRPr="00D91875">
              <w:t>MATOŠKOVÁ, J</w:t>
            </w:r>
            <w:r>
              <w:t>.,</w:t>
            </w:r>
            <w:r w:rsidRPr="00D91875">
              <w:t xml:space="preserve"> MACUROVÁ, L</w:t>
            </w:r>
            <w:r>
              <w:t>.,</w:t>
            </w:r>
            <w:r w:rsidRPr="00D91875">
              <w:t xml:space="preserve"> TOMANCOVÁ, L. A link between knowledge sharing and managers’ characteristics. </w:t>
            </w:r>
            <w:r w:rsidRPr="00D91875">
              <w:rPr>
                <w:i/>
              </w:rPr>
              <w:t>Leadership and Organization Development Journal</w:t>
            </w:r>
            <w:r w:rsidRPr="00D91875">
              <w:t>, 2018, roč. 39, č. 8, s. 1024-1036. ISSN 0143-7739.</w:t>
            </w:r>
            <w:r>
              <w:t xml:space="preserve"> (90%)</w:t>
            </w:r>
          </w:p>
          <w:p w:rsidR="00EE17B4" w:rsidRDefault="00EE17B4" w:rsidP="00EE17B4">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rsidR="00EE17B4" w:rsidRDefault="00EE17B4" w:rsidP="00EE17B4">
            <w:pPr>
              <w:tabs>
                <w:tab w:val="left" w:pos="473"/>
                <w:tab w:val="left" w:pos="8844"/>
                <w:tab w:val="left" w:pos="9066"/>
              </w:tabs>
              <w:jc w:val="both"/>
            </w:pPr>
            <w:r w:rsidRPr="00F71A2D">
              <w:t xml:space="preserve">MATOŠKOVÁ, J., KOVÁŘÍK, M. Development of a Situational Judgment Test as a Predictor of College Student Performance. </w:t>
            </w:r>
            <w:r w:rsidRPr="00F71A2D">
              <w:rPr>
                <w:i/>
                <w:iCs/>
              </w:rPr>
              <w:t>Journal of Psychoeducational Assessment</w:t>
            </w:r>
            <w:r w:rsidRPr="00F71A2D">
              <w:t xml:space="preserve">. 2017, Volume </w:t>
            </w:r>
            <w:r w:rsidRPr="00F71A2D">
              <w:rPr>
                <w:iCs/>
              </w:rPr>
              <w:t xml:space="preserve">35, Issue </w:t>
            </w:r>
            <w:r w:rsidRPr="00F71A2D">
              <w:t xml:space="preserve">8, pp. 768–784. ISSN 0734-2829. </w:t>
            </w:r>
            <w:hyperlink r:id="rId76" w:history="1">
              <w:r w:rsidRPr="00F71A2D">
                <w:rPr>
                  <w:rStyle w:val="Hypertextovodkaz"/>
                </w:rPr>
                <w:t>https://doi.org/10.1177/0734282916661663</w:t>
              </w:r>
            </w:hyperlink>
            <w:r w:rsidRPr="00F71A2D">
              <w:rPr>
                <w:rStyle w:val="Hypertextovodkaz"/>
              </w:rPr>
              <w:t xml:space="preserve"> (95%)</w:t>
            </w:r>
            <w:r w:rsidRPr="00F71A2D">
              <w:t xml:space="preserve">. </w:t>
            </w:r>
          </w:p>
          <w:p w:rsidR="00EE17B4" w:rsidRDefault="00EE17B4" w:rsidP="00EE17B4">
            <w:pPr>
              <w:tabs>
                <w:tab w:val="left" w:pos="473"/>
                <w:tab w:val="left" w:pos="8844"/>
                <w:tab w:val="left" w:pos="9066"/>
              </w:tabs>
              <w:jc w:val="both"/>
            </w:pPr>
            <w:r w:rsidRPr="00311DD4">
              <w:t>MATOŠKOVÁ, J</w:t>
            </w:r>
            <w:r>
              <w:t>.,</w:t>
            </w:r>
            <w:r w:rsidRPr="00311DD4">
              <w:t xml:space="preserve"> POTOČKOVÁ, G. Preparation for a university exam: Students' points of view</w:t>
            </w:r>
            <w:r w:rsidRPr="004D5CD3">
              <w:rPr>
                <w:i/>
              </w:rPr>
              <w:t>. International Journal of Assessment and Evaluation</w:t>
            </w:r>
            <w:r>
              <w:rPr>
                <w:i/>
              </w:rPr>
              <w:t>.</w:t>
            </w:r>
            <w:r w:rsidRPr="00311DD4">
              <w:t xml:space="preserve"> 2017, roč. 24, č. 2, s. 17-32. ISSN 2327-8692.</w:t>
            </w:r>
            <w:r>
              <w:t xml:space="preserve"> (80%)</w:t>
            </w:r>
          </w:p>
          <w:p w:rsidR="00EE17B4" w:rsidRPr="00F71A2D" w:rsidRDefault="00EE17B4" w:rsidP="00EE17B4">
            <w:pPr>
              <w:tabs>
                <w:tab w:val="left" w:pos="473"/>
                <w:tab w:val="left" w:pos="8844"/>
                <w:tab w:val="left" w:pos="9066"/>
              </w:tabs>
              <w:jc w:val="both"/>
            </w:pPr>
            <w:r w:rsidRPr="00F71A2D">
              <w:t xml:space="preserve">MATOŠKOVÁ, J. Measuring Knowledge. </w:t>
            </w:r>
            <w:r w:rsidRPr="00F71A2D">
              <w:rPr>
                <w:i/>
                <w:iCs/>
              </w:rPr>
              <w:t>Journal of Competitiveness</w:t>
            </w:r>
            <w:r w:rsidRPr="00F71A2D">
              <w:t xml:space="preserve">. 2016, roč. </w:t>
            </w:r>
            <w:r w:rsidRPr="00F71A2D">
              <w:rPr>
                <w:iCs/>
              </w:rPr>
              <w:t xml:space="preserve">8, č. </w:t>
            </w:r>
            <w:r w:rsidRPr="00F71A2D">
              <w:t xml:space="preserve">4, s. 5–29. </w:t>
            </w:r>
            <w:r w:rsidRPr="00F71A2D">
              <w:rPr>
                <w:szCs w:val="32"/>
              </w:rPr>
              <w:t xml:space="preserve">ISSN 1804-1728. </w:t>
            </w:r>
            <w:hyperlink r:id="rId77" w:history="1">
              <w:r w:rsidRPr="00F71A2D">
                <w:rPr>
                  <w:rStyle w:val="Hypertextovodkaz"/>
                </w:rPr>
                <w:t>https://doi.org/10.7441/joc.2016.04.01</w:t>
              </w:r>
            </w:hyperlink>
            <w:r w:rsidRPr="00F71A2D">
              <w:t xml:space="preserve">. </w:t>
            </w:r>
          </w:p>
          <w:p w:rsidR="00EE17B4" w:rsidRPr="00F71A2D" w:rsidRDefault="00EE17B4" w:rsidP="00EE17B4">
            <w:pPr>
              <w:tabs>
                <w:tab w:val="left" w:pos="473"/>
                <w:tab w:val="left" w:pos="8844"/>
                <w:tab w:val="left" w:pos="9066"/>
              </w:tabs>
              <w:jc w:val="both"/>
            </w:pPr>
            <w:r w:rsidRPr="00E66B0B">
              <w:rPr>
                <w:i/>
              </w:rPr>
              <w:t>Přehled projektové činnosti:</w:t>
            </w:r>
          </w:p>
          <w:p w:rsidR="00EE17B4" w:rsidRDefault="00EE17B4" w:rsidP="00EE17B4">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EE17B4" w:rsidRPr="002D3B7D" w:rsidRDefault="00EE17B4" w:rsidP="00EE17B4">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EE17B4" w:rsidRDefault="00EE17B4" w:rsidP="00EE17B4">
            <w:r w:rsidRPr="002D3B7D">
              <w:t>GA ČR 406/08/0459 Rozvoj tacitních znalostí manažerů 2008-2010 (člen řešitelského týmu).</w:t>
            </w:r>
          </w:p>
        </w:tc>
      </w:tr>
      <w:tr w:rsidR="00F71A2D" w:rsidTr="00627BF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627BFD">
        <w:trPr>
          <w:trHeight w:val="141"/>
        </w:trPr>
        <w:tc>
          <w:tcPr>
            <w:tcW w:w="9859" w:type="dxa"/>
            <w:gridSpan w:val="11"/>
          </w:tcPr>
          <w:p w:rsidR="00F71A2D" w:rsidRDefault="00F71A2D" w:rsidP="003F6EB7">
            <w:pPr>
              <w:rPr>
                <w:b/>
              </w:rPr>
            </w:pPr>
          </w:p>
        </w:tc>
      </w:tr>
      <w:tr w:rsidR="00F71A2D" w:rsidTr="00627BF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627BFD" w:rsidRDefault="00627BF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72EB2" w:rsidP="003F6EB7">
            <w:pPr>
              <w:jc w:val="both"/>
            </w:pPr>
            <w:r>
              <w:t>Účetnictví a daně</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627BFD" w:rsidRDefault="00627BFD" w:rsidP="00A70E18">
            <w:pPr>
              <w:jc w:val="both"/>
            </w:pPr>
            <w:r>
              <w:t>Mezinárodní ekonomické prostředí – garant, přednášející (60%)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Default="00EE17B4" w:rsidP="00EE17B4">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EE17B4" w:rsidRDefault="00EE17B4" w:rsidP="00EE17B4">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EE17B4" w:rsidRDefault="00EE17B4" w:rsidP="00EE17B4">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EE17B4" w:rsidRDefault="00EE17B4" w:rsidP="00EE17B4">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EE17B4" w:rsidRDefault="00EE17B4" w:rsidP="00EE17B4">
            <w:pPr>
              <w:jc w:val="both"/>
            </w:pPr>
            <w:r w:rsidRPr="00E66B0B">
              <w:rPr>
                <w:i/>
              </w:rPr>
              <w:t>Přehled projektové činnosti:</w:t>
            </w:r>
          </w:p>
          <w:p w:rsidR="00EE17B4" w:rsidRDefault="00EE17B4" w:rsidP="00EE17B4">
            <w:r w:rsidRPr="002D3B7D">
              <w:t>GA ČR 406/08/0459 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72EB2" w:rsidP="003F6EB7">
            <w:pPr>
              <w:jc w:val="both"/>
            </w:pPr>
            <w:r>
              <w:t>Účetnictví a daně</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39573A" w:rsidP="00E70553">
            <w:ins w:id="3027" w:author="Drahomíra Pavelková" w:date="2019-09-13T18:00:00Z">
              <w:r>
                <w:t>pp</w:t>
              </w:r>
            </w:ins>
            <w:del w:id="3028" w:author="Drahomíra Pavelková" w:date="2019-09-13T18:00:00Z">
              <w:r w:rsidR="00EB5CF4" w:rsidDel="0039573A">
                <w:delText>DPP</w:delText>
              </w:r>
            </w:del>
          </w:p>
        </w:tc>
        <w:tc>
          <w:tcPr>
            <w:tcW w:w="2094" w:type="dxa"/>
            <w:gridSpan w:val="4"/>
          </w:tcPr>
          <w:p w:rsidR="009A269C" w:rsidRDefault="0039573A" w:rsidP="003F6EB7">
            <w:pPr>
              <w:jc w:val="both"/>
            </w:pPr>
            <w:ins w:id="3029" w:author="Drahomíra Pavelková" w:date="2019-09-13T18:01:00Z">
              <w:r>
                <w:t>20</w:t>
              </w:r>
            </w:ins>
            <w:del w:id="3030" w:author="Drahomíra Pavelková" w:date="2019-09-13T18:01:00Z">
              <w:r w:rsidR="00EB5CF4" w:rsidDel="0039573A">
                <w:delText>8</w:delText>
              </w:r>
            </w:del>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627BFD" w:rsidP="003F6EB7">
            <w:pPr>
              <w:jc w:val="both"/>
            </w:pPr>
            <w:r>
              <w:t>Základy podnikové ekonomiky</w:t>
            </w:r>
            <w:r w:rsidR="009A3BB4">
              <w:t xml:space="preserve"> -</w:t>
            </w:r>
            <w:r w:rsidR="009A269C">
              <w:t xml:space="preserve"> garant, přednášející (</w:t>
            </w:r>
            <w:r>
              <w:t>6</w:t>
            </w:r>
            <w:r w:rsidR="00B45BD8">
              <w:t>0</w:t>
            </w:r>
            <w:r w:rsidR="009A269C">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ins w:id="3031" w:author="Drahomíra Pavelková" w:date="2019-09-13T18:00:00Z">
              <w:r w:rsidR="0039573A">
                <w:t xml:space="preserve"> podniku</w:t>
              </w:r>
            </w:ins>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5976BB" w:rsidP="00796597">
            <w:pPr>
              <w:jc w:val="center"/>
              <w:rPr>
                <w:b/>
              </w:rPr>
            </w:pPr>
            <w:r>
              <w:rPr>
                <w:b/>
              </w:rPr>
              <w:t>40</w:t>
            </w:r>
          </w:p>
        </w:tc>
        <w:tc>
          <w:tcPr>
            <w:tcW w:w="696" w:type="dxa"/>
            <w:vMerge w:val="restart"/>
          </w:tcPr>
          <w:p w:rsidR="009A269C" w:rsidRDefault="005976BB"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8"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B72EB2" w:rsidRDefault="00B72EB2" w:rsidP="00B72EB2">
            <w:pPr>
              <w:jc w:val="both"/>
            </w:pPr>
            <w:r>
              <w:t>Finanční účetnictví I – garant, přednášející (70%)</w:t>
            </w:r>
          </w:p>
          <w:p w:rsidR="00B72EB2" w:rsidRDefault="00B72EB2" w:rsidP="00B72EB2">
            <w:pPr>
              <w:jc w:val="both"/>
            </w:pPr>
            <w:r>
              <w:t>Ekonomika a účetnictví neziskového sektoru – garant, přednáše</w:t>
            </w:r>
            <w:r w:rsidR="000B3A46">
              <w:t>jící (8</w:t>
            </w:r>
            <w:r>
              <w:t>0%)</w:t>
            </w:r>
          </w:p>
          <w:p w:rsidR="00A70E18" w:rsidRDefault="00B72EB2" w:rsidP="00B72EB2">
            <w:pPr>
              <w:jc w:val="both"/>
            </w:pPr>
            <w:r>
              <w:t>Odborná praxe I, II – garant (100%)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5976BB"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Pr="002D33E4" w:rsidRDefault="00EE17B4" w:rsidP="00EE17B4">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79" w:tgtFrame="_blank" w:history="1">
              <w:r w:rsidRPr="002D33E4">
                <w:rPr>
                  <w:bCs/>
                </w:rPr>
                <w:t>https://doi.org/10.7441/joc.2019.01.06</w:t>
              </w:r>
            </w:hyperlink>
            <w:r>
              <w:rPr>
                <w:bCs/>
              </w:rPr>
              <w:t>, ISSN 1804-171X .(90%)</w:t>
            </w:r>
          </w:p>
          <w:p w:rsidR="00EE17B4" w:rsidRDefault="00EE17B4" w:rsidP="00EE17B4">
            <w:pPr>
              <w:jc w:val="both"/>
            </w:pPr>
            <w:r w:rsidRPr="00FE6CBB">
              <w:rPr>
                <w:bCs/>
              </w:rPr>
              <w:t>PASEKOVÁ</w:t>
            </w:r>
            <w:r w:rsidRPr="00FE6CBB">
              <w:t xml:space="preserve">, </w:t>
            </w:r>
            <w:r w:rsidRPr="00FE6CBB">
              <w:rPr>
                <w:bCs/>
              </w:rPr>
              <w:t>M.,</w:t>
            </w:r>
            <w:r w:rsidRPr="00FE6CBB">
              <w:t xml:space="preserve"> </w:t>
            </w:r>
            <w:r w:rsidRPr="00FE6CBB">
              <w:rPr>
                <w:bCs/>
              </w:rPr>
              <w:t>SVITÁKOVÁ</w:t>
            </w:r>
            <w:r w:rsidRPr="00FE6CBB">
              <w:t xml:space="preserve">, </w:t>
            </w:r>
            <w:r w:rsidRPr="00FE6CBB">
              <w:rPr>
                <w:bCs/>
              </w:rPr>
              <w:t>B.,</w:t>
            </w:r>
            <w:r w:rsidRPr="00FE6CBB">
              <w:t xml:space="preserve"> </w:t>
            </w:r>
            <w:r w:rsidRPr="00FE6CBB">
              <w:rPr>
                <w:bCs/>
              </w:rPr>
              <w:t>KRAMNÁ</w:t>
            </w:r>
            <w:r w:rsidRPr="00FE6CBB">
              <w:t xml:space="preserve">, </w:t>
            </w:r>
            <w:r w:rsidRPr="00FE6CBB">
              <w:rPr>
                <w:bCs/>
              </w:rPr>
              <w:t>E.,</w:t>
            </w:r>
            <w:r w:rsidRPr="00FE6CBB">
              <w:t xml:space="preserve"> </w:t>
            </w:r>
            <w:r w:rsidRPr="00FE6CBB">
              <w:rPr>
                <w:bCs/>
              </w:rPr>
              <w:t>OTRUSINOVÁ</w:t>
            </w:r>
            <w:r w:rsidRPr="00FE6CBB">
              <w:t xml:space="preserve">, </w:t>
            </w:r>
            <w:r w:rsidRPr="00FE6CBB">
              <w:rPr>
                <w:bCs/>
              </w:rPr>
              <w:t>M</w:t>
            </w:r>
            <w:r w:rsidRPr="00FE6CBB">
              <w:t xml:space="preserve">. Towards financial sustainability of companies: Issues related to reporting errors. </w:t>
            </w:r>
            <w:r w:rsidRPr="00FE6CBB">
              <w:rPr>
                <w:i/>
                <w:iCs/>
              </w:rPr>
              <w:t>Journal of Security and Sustainability Issues</w:t>
            </w:r>
            <w:r w:rsidRPr="00FE6CBB">
              <w:t xml:space="preserve">. 2017, roč. 7, č. 1, s. 141-154. ISSN 2029-7017. (15%) </w:t>
            </w:r>
          </w:p>
          <w:p w:rsidR="00EE17B4" w:rsidRPr="00FE6CBB" w:rsidRDefault="00EE17B4" w:rsidP="00EE17B4">
            <w:pPr>
              <w:jc w:val="both"/>
            </w:pPr>
            <w:r>
              <w:rPr>
                <w:bCs/>
              </w:rPr>
              <w:t xml:space="preserve">KOLÁŘOVÁ, E., M. OTRUSINOVÁ a V. KOLÁŘOVÁ. </w:t>
            </w:r>
            <w:r>
              <w:t xml:space="preserve">Unsettled Receivables in Accounting and Taxes: Czech Case. </w:t>
            </w:r>
            <w:r>
              <w:rPr>
                <w:i/>
              </w:rPr>
              <w:t>Finance and Performace of firms in Science, Education and Practice</w:t>
            </w:r>
            <w:r>
              <w:t>. Zlín: Fakulta managementu a ekonomiky, UTB ve Zlíně, 2017, pp. 404-413. ISBN 978-80-7454-653-2. (50%)</w:t>
            </w:r>
          </w:p>
          <w:p w:rsidR="00EE17B4" w:rsidRPr="00FE6CBB" w:rsidRDefault="00EE17B4" w:rsidP="00EE17B4">
            <w:pPr>
              <w:jc w:val="both"/>
            </w:pPr>
            <w:r w:rsidRPr="00FE6CBB">
              <w:t xml:space="preserve">OTRUSINOVÁ, M. Public sector accounting in the Czech Republic and Slovakia. </w:t>
            </w:r>
            <w:r w:rsidRPr="00FE6CBB">
              <w:rPr>
                <w:i/>
                <w:iCs/>
              </w:rPr>
              <w:t>Administratie si Management Public.</w:t>
            </w:r>
            <w:r w:rsidRPr="00FE6CBB">
              <w:t xml:space="preserve"> 2016, roč. 2016, č. 27, s. 30-45. ISSN 1583-9583.</w:t>
            </w:r>
            <w:r>
              <w:t xml:space="preserve"> (100%)</w:t>
            </w:r>
          </w:p>
          <w:p w:rsidR="00EE17B4" w:rsidRDefault="00EE17B4" w:rsidP="00EE17B4">
            <w:pPr>
              <w:jc w:val="both"/>
              <w:rPr>
                <w:szCs w:val="22"/>
              </w:rPr>
            </w:pPr>
            <w:r w:rsidRPr="00FE6CBB">
              <w:t xml:space="preserve">ŠTEKER, K., OTRUSINOVÁ, M. </w:t>
            </w:r>
            <w:r w:rsidRPr="00FE6CBB">
              <w:rPr>
                <w:i/>
              </w:rPr>
              <w:t>Jak číst účetní výkazy. Základy českého účetnictví a výkaznictví</w:t>
            </w:r>
            <w:r w:rsidRPr="00FE6CBB">
              <w:t xml:space="preserve">. 2. aktual. </w:t>
            </w:r>
            <w:r w:rsidRPr="00FE6CBB">
              <w:br/>
              <w:t xml:space="preserve">a rozšířené vydání. Praha: Grada Publishing, 2016, 288 s. ISBN </w:t>
            </w:r>
            <w:r w:rsidRPr="00FE6CBB">
              <w:rPr>
                <w:szCs w:val="22"/>
              </w:rPr>
              <w:t>978-80-271-0048-</w:t>
            </w:r>
            <w:r>
              <w:rPr>
                <w:szCs w:val="22"/>
              </w:rPr>
              <w:t>4. (50%)</w:t>
            </w:r>
          </w:p>
          <w:p w:rsidR="00EE17B4" w:rsidRPr="000D3E15" w:rsidRDefault="00EE17B4" w:rsidP="00EE17B4">
            <w:pPr>
              <w:jc w:val="both"/>
              <w:rPr>
                <w:color w:val="222222"/>
                <w:shd w:val="clear" w:color="auto" w:fill="FFFFFF"/>
              </w:rPr>
            </w:pPr>
            <w:r w:rsidRPr="00E66B0B">
              <w:rPr>
                <w:i/>
              </w:rPr>
              <w:t>Přehled projektové činnosti:</w:t>
            </w:r>
          </w:p>
          <w:p w:rsidR="00A70E18" w:rsidRPr="0002238C" w:rsidRDefault="00EE17B4" w:rsidP="00EE17B4">
            <w:pPr>
              <w:jc w:val="both"/>
              <w:rPr>
                <w:b/>
              </w:rPr>
            </w:pPr>
            <w:r w:rsidRPr="00727445">
              <w:t>GA ČR 402/09/0225 Užití IAS/IFRS v malých a středních podnicích a vliv na měření jejich výkonnosti 2009-2011 (</w:t>
            </w:r>
            <w:r>
              <w:t>členka řešitelského týmu</w:t>
            </w:r>
            <w:r w:rsidRPr="00727445">
              <w:t>)</w:t>
            </w:r>
            <w:r>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627BFD">
            <w:pPr>
              <w:jc w:val="both"/>
            </w:pPr>
            <w:r>
              <w:t>Podnikové finance</w:t>
            </w:r>
            <w:r w:rsidR="00627BFD">
              <w:t xml:space="preserve"> I</w:t>
            </w:r>
            <w:r>
              <w:t xml:space="preserve"> - přednášející (</w:t>
            </w:r>
            <w:r w:rsidR="00C27F1B">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5976BB" w:rsidP="00A70E18">
            <w:pPr>
              <w:jc w:val="both"/>
              <w:rPr>
                <w:b/>
              </w:rPr>
            </w:pPr>
            <w:r>
              <w:rPr>
                <w:b/>
              </w:rPr>
              <w:t>8</w:t>
            </w:r>
          </w:p>
        </w:tc>
        <w:tc>
          <w:tcPr>
            <w:tcW w:w="693" w:type="dxa"/>
            <w:vMerge w:val="restart"/>
          </w:tcPr>
          <w:p w:rsidR="00A70E18" w:rsidRDefault="005976BB" w:rsidP="005976BB">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EE17B4" w:rsidRDefault="00EE17B4" w:rsidP="00EE17B4">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EE17B4" w:rsidRDefault="00EE17B4" w:rsidP="00EE17B4">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E17B4" w:rsidRDefault="00EE17B4" w:rsidP="00EE17B4">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E17B4" w:rsidRDefault="00EE17B4" w:rsidP="00EE17B4">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E17B4" w:rsidRDefault="00EE17B4" w:rsidP="00EE17B4">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E17B4" w:rsidRDefault="00EE17B4" w:rsidP="00EE17B4">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E17B4" w:rsidP="00EE17B4">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3"/>
        <w:gridCol w:w="829"/>
        <w:gridCol w:w="1720"/>
        <w:gridCol w:w="524"/>
        <w:gridCol w:w="468"/>
        <w:gridCol w:w="994"/>
        <w:gridCol w:w="719"/>
        <w:gridCol w:w="67"/>
        <w:gridCol w:w="642"/>
        <w:gridCol w:w="693"/>
        <w:gridCol w:w="695"/>
      </w:tblGrid>
      <w:tr w:rsidR="00A149B5" w:rsidTr="00EE17B4">
        <w:tc>
          <w:tcPr>
            <w:tcW w:w="9864"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EE17B4">
        <w:tc>
          <w:tcPr>
            <w:tcW w:w="2513" w:type="dxa"/>
            <w:tcBorders>
              <w:top w:val="double" w:sz="4" w:space="0" w:color="auto"/>
            </w:tcBorders>
            <w:shd w:val="clear" w:color="auto" w:fill="F7CAAC"/>
          </w:tcPr>
          <w:p w:rsidR="00A149B5" w:rsidRDefault="00A149B5" w:rsidP="003F6EB7">
            <w:pPr>
              <w:jc w:val="both"/>
              <w:rPr>
                <w:b/>
              </w:rPr>
            </w:pPr>
            <w:r>
              <w:rPr>
                <w:b/>
              </w:rPr>
              <w:t>Vysoká škola</w:t>
            </w:r>
          </w:p>
        </w:tc>
        <w:tc>
          <w:tcPr>
            <w:tcW w:w="7351" w:type="dxa"/>
            <w:gridSpan w:val="10"/>
          </w:tcPr>
          <w:p w:rsidR="00A149B5" w:rsidRDefault="00A149B5" w:rsidP="003F6EB7">
            <w:pPr>
              <w:jc w:val="both"/>
            </w:pPr>
            <w:r>
              <w:t>Univerzita Tomáše Bati ve Zlíně</w:t>
            </w:r>
          </w:p>
        </w:tc>
      </w:tr>
      <w:tr w:rsidR="00A149B5" w:rsidTr="00EE17B4">
        <w:tc>
          <w:tcPr>
            <w:tcW w:w="2513" w:type="dxa"/>
            <w:shd w:val="clear" w:color="auto" w:fill="F7CAAC"/>
          </w:tcPr>
          <w:p w:rsidR="00A149B5" w:rsidRDefault="00A149B5" w:rsidP="003F6EB7">
            <w:pPr>
              <w:jc w:val="both"/>
              <w:rPr>
                <w:b/>
              </w:rPr>
            </w:pPr>
            <w:r>
              <w:rPr>
                <w:b/>
              </w:rPr>
              <w:t>Součást vysoké školy</w:t>
            </w:r>
          </w:p>
        </w:tc>
        <w:tc>
          <w:tcPr>
            <w:tcW w:w="7351" w:type="dxa"/>
            <w:gridSpan w:val="10"/>
          </w:tcPr>
          <w:p w:rsidR="00A149B5" w:rsidRDefault="00A149B5" w:rsidP="003F6EB7">
            <w:pPr>
              <w:jc w:val="both"/>
            </w:pPr>
            <w:r>
              <w:t>Fakulta managementu a ekonomiky</w:t>
            </w:r>
          </w:p>
        </w:tc>
      </w:tr>
      <w:tr w:rsidR="00A149B5" w:rsidTr="00EE17B4">
        <w:tc>
          <w:tcPr>
            <w:tcW w:w="2513" w:type="dxa"/>
            <w:shd w:val="clear" w:color="auto" w:fill="F7CAAC"/>
          </w:tcPr>
          <w:p w:rsidR="00A149B5" w:rsidRDefault="00A149B5" w:rsidP="003F6EB7">
            <w:pPr>
              <w:jc w:val="both"/>
              <w:rPr>
                <w:b/>
              </w:rPr>
            </w:pPr>
            <w:r>
              <w:rPr>
                <w:b/>
              </w:rPr>
              <w:t>Název studijního programu</w:t>
            </w:r>
          </w:p>
        </w:tc>
        <w:tc>
          <w:tcPr>
            <w:tcW w:w="7351" w:type="dxa"/>
            <w:gridSpan w:val="10"/>
          </w:tcPr>
          <w:p w:rsidR="00A149B5" w:rsidRDefault="00B72EB2" w:rsidP="003F6EB7">
            <w:pPr>
              <w:jc w:val="both"/>
            </w:pPr>
            <w:r>
              <w:t>Účetnictví a daně</w:t>
            </w:r>
          </w:p>
        </w:tc>
      </w:tr>
      <w:tr w:rsidR="00A149B5" w:rsidTr="00EE17B4">
        <w:tc>
          <w:tcPr>
            <w:tcW w:w="2513" w:type="dxa"/>
            <w:shd w:val="clear" w:color="auto" w:fill="F7CAAC"/>
          </w:tcPr>
          <w:p w:rsidR="00A149B5" w:rsidRDefault="00A149B5" w:rsidP="003F6EB7">
            <w:pPr>
              <w:jc w:val="both"/>
              <w:rPr>
                <w:b/>
              </w:rPr>
            </w:pPr>
            <w:r>
              <w:rPr>
                <w:b/>
              </w:rPr>
              <w:t>Jméno a příjmení</w:t>
            </w:r>
          </w:p>
        </w:tc>
        <w:tc>
          <w:tcPr>
            <w:tcW w:w="4535" w:type="dxa"/>
            <w:gridSpan w:val="5"/>
          </w:tcPr>
          <w:p w:rsidR="00A149B5" w:rsidRDefault="00A149B5" w:rsidP="003F6EB7">
            <w:pPr>
              <w:jc w:val="both"/>
            </w:pPr>
            <w:r>
              <w:t>Šárka PAPADAKI</w:t>
            </w:r>
          </w:p>
        </w:tc>
        <w:tc>
          <w:tcPr>
            <w:tcW w:w="719"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EE17B4">
        <w:tc>
          <w:tcPr>
            <w:tcW w:w="2513"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0"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5062"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6054" w:type="dxa"/>
            <w:gridSpan w:val="5"/>
            <w:shd w:val="clear" w:color="auto" w:fill="F7CAAC"/>
          </w:tcPr>
          <w:p w:rsidR="00A149B5" w:rsidRDefault="00A149B5" w:rsidP="003F6EB7">
            <w:pPr>
              <w:jc w:val="both"/>
            </w:pPr>
            <w:r>
              <w:rPr>
                <w:b/>
              </w:rPr>
              <w:t>Další současná působení jako akademický pracovník na jiných VŠ</w:t>
            </w:r>
          </w:p>
        </w:tc>
        <w:tc>
          <w:tcPr>
            <w:tcW w:w="1713"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EE17B4">
        <w:tc>
          <w:tcPr>
            <w:tcW w:w="6054" w:type="dxa"/>
            <w:gridSpan w:val="5"/>
          </w:tcPr>
          <w:p w:rsidR="00A149B5" w:rsidRDefault="00A149B5" w:rsidP="003F6EB7">
            <w:pPr>
              <w:jc w:val="both"/>
            </w:pPr>
            <w:r>
              <w:t xml:space="preserve">Moravská vysoká škola </w:t>
            </w:r>
          </w:p>
        </w:tc>
        <w:tc>
          <w:tcPr>
            <w:tcW w:w="1713"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EE17B4">
        <w:tc>
          <w:tcPr>
            <w:tcW w:w="9864"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EE17B4">
        <w:trPr>
          <w:trHeight w:val="232"/>
        </w:trPr>
        <w:tc>
          <w:tcPr>
            <w:tcW w:w="9864" w:type="dxa"/>
            <w:gridSpan w:val="11"/>
            <w:tcBorders>
              <w:top w:val="nil"/>
            </w:tcBorders>
          </w:tcPr>
          <w:p w:rsidR="00A149B5" w:rsidRDefault="00A149B5" w:rsidP="003F6EB7">
            <w:pPr>
              <w:jc w:val="both"/>
            </w:pPr>
            <w:r>
              <w:t>Manažerské účetnictví – přednášející (40%)</w:t>
            </w:r>
          </w:p>
        </w:tc>
      </w:tr>
      <w:tr w:rsidR="00A149B5" w:rsidTr="00EE17B4">
        <w:tc>
          <w:tcPr>
            <w:tcW w:w="9864" w:type="dxa"/>
            <w:gridSpan w:val="11"/>
            <w:shd w:val="clear" w:color="auto" w:fill="F7CAAC"/>
          </w:tcPr>
          <w:p w:rsidR="00A149B5" w:rsidRDefault="00A149B5" w:rsidP="003F6EB7">
            <w:pPr>
              <w:jc w:val="both"/>
            </w:pPr>
            <w:r>
              <w:rPr>
                <w:b/>
              </w:rPr>
              <w:t xml:space="preserve">Údaje o vzdělání na VŠ </w:t>
            </w:r>
          </w:p>
        </w:tc>
      </w:tr>
      <w:tr w:rsidR="00A149B5" w:rsidTr="00EE17B4">
        <w:trPr>
          <w:trHeight w:val="729"/>
        </w:trPr>
        <w:tc>
          <w:tcPr>
            <w:tcW w:w="9864"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EE17B4">
        <w:tc>
          <w:tcPr>
            <w:tcW w:w="9864" w:type="dxa"/>
            <w:gridSpan w:val="11"/>
            <w:shd w:val="clear" w:color="auto" w:fill="F7CAAC"/>
          </w:tcPr>
          <w:p w:rsidR="00A149B5" w:rsidRDefault="00A149B5" w:rsidP="003F6EB7">
            <w:pPr>
              <w:jc w:val="both"/>
              <w:rPr>
                <w:b/>
              </w:rPr>
            </w:pPr>
            <w:r>
              <w:rPr>
                <w:b/>
              </w:rPr>
              <w:t>Údaje o odborném působení od absolvování VŠ</w:t>
            </w:r>
          </w:p>
        </w:tc>
      </w:tr>
      <w:tr w:rsidR="00A149B5" w:rsidTr="00EE17B4">
        <w:trPr>
          <w:trHeight w:val="885"/>
        </w:trPr>
        <w:tc>
          <w:tcPr>
            <w:tcW w:w="9864"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EE17B4">
        <w:trPr>
          <w:trHeight w:val="250"/>
        </w:trPr>
        <w:tc>
          <w:tcPr>
            <w:tcW w:w="9864" w:type="dxa"/>
            <w:gridSpan w:val="11"/>
            <w:shd w:val="clear" w:color="auto" w:fill="F7CAAC"/>
          </w:tcPr>
          <w:p w:rsidR="00A149B5" w:rsidRDefault="00A149B5" w:rsidP="003F6EB7">
            <w:pPr>
              <w:jc w:val="both"/>
            </w:pPr>
            <w:r>
              <w:rPr>
                <w:b/>
              </w:rPr>
              <w:t>Zkušenosti s vedením kvalifikačních a rigorózních prací</w:t>
            </w:r>
          </w:p>
        </w:tc>
      </w:tr>
      <w:tr w:rsidR="00A149B5" w:rsidTr="00EE17B4">
        <w:trPr>
          <w:trHeight w:val="264"/>
        </w:trPr>
        <w:tc>
          <w:tcPr>
            <w:tcW w:w="9864"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EE17B4">
        <w:trPr>
          <w:cantSplit/>
        </w:trPr>
        <w:tc>
          <w:tcPr>
            <w:tcW w:w="3342"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4"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30"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EE17B4">
        <w:trPr>
          <w:cantSplit/>
        </w:trPr>
        <w:tc>
          <w:tcPr>
            <w:tcW w:w="3342" w:type="dxa"/>
            <w:gridSpan w:val="2"/>
          </w:tcPr>
          <w:p w:rsidR="00A149B5" w:rsidRDefault="00A149B5" w:rsidP="003F6EB7">
            <w:pPr>
              <w:jc w:val="both"/>
            </w:pPr>
          </w:p>
        </w:tc>
        <w:tc>
          <w:tcPr>
            <w:tcW w:w="2244"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42"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EE17B4">
        <w:trPr>
          <w:cantSplit/>
          <w:trHeight w:val="70"/>
        </w:trPr>
        <w:tc>
          <w:tcPr>
            <w:tcW w:w="3342" w:type="dxa"/>
            <w:gridSpan w:val="2"/>
            <w:shd w:val="clear" w:color="auto" w:fill="F7CAAC"/>
          </w:tcPr>
          <w:p w:rsidR="00D33B05" w:rsidRDefault="00D33B05" w:rsidP="00D33B05">
            <w:pPr>
              <w:jc w:val="both"/>
            </w:pPr>
            <w:r>
              <w:rPr>
                <w:b/>
              </w:rPr>
              <w:t>Obor jmenovacího řízení</w:t>
            </w:r>
          </w:p>
        </w:tc>
        <w:tc>
          <w:tcPr>
            <w:tcW w:w="2244"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42" w:type="dxa"/>
            <w:vMerge w:val="restart"/>
            <w:tcBorders>
              <w:left w:val="single" w:sz="12" w:space="0" w:color="auto"/>
            </w:tcBorders>
          </w:tcPr>
          <w:p w:rsidR="00D33B05" w:rsidRDefault="005976BB" w:rsidP="00D33B05">
            <w:pPr>
              <w:jc w:val="both"/>
              <w:rPr>
                <w:b/>
              </w:rPr>
            </w:pPr>
            <w:r>
              <w:rPr>
                <w:b/>
              </w:rPr>
              <w:t>14</w:t>
            </w:r>
          </w:p>
        </w:tc>
        <w:tc>
          <w:tcPr>
            <w:tcW w:w="693" w:type="dxa"/>
            <w:vMerge w:val="restart"/>
          </w:tcPr>
          <w:p w:rsidR="00D33B05" w:rsidRDefault="005976BB" w:rsidP="005976BB">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EE17B4">
        <w:trPr>
          <w:trHeight w:val="205"/>
        </w:trPr>
        <w:tc>
          <w:tcPr>
            <w:tcW w:w="3342" w:type="dxa"/>
            <w:gridSpan w:val="2"/>
          </w:tcPr>
          <w:p w:rsidR="00D33B05" w:rsidRDefault="00D33B05" w:rsidP="00D33B05">
            <w:pPr>
              <w:jc w:val="both"/>
            </w:pPr>
          </w:p>
        </w:tc>
        <w:tc>
          <w:tcPr>
            <w:tcW w:w="2244"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42"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EE17B4">
        <w:tc>
          <w:tcPr>
            <w:tcW w:w="9864"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EE17B4">
        <w:trPr>
          <w:trHeight w:val="2347"/>
        </w:trPr>
        <w:tc>
          <w:tcPr>
            <w:tcW w:w="9864" w:type="dxa"/>
            <w:gridSpan w:val="11"/>
          </w:tcPr>
          <w:p w:rsidR="00EE17B4" w:rsidRDefault="00EE17B4" w:rsidP="00EE17B4">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EE17B4" w:rsidRDefault="00EE17B4" w:rsidP="00EE17B4">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EE17B4" w:rsidRDefault="00EE17B4" w:rsidP="00EE17B4">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EE17B4" w:rsidRDefault="00EE17B4" w:rsidP="00EE17B4">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EE17B4" w:rsidRPr="000D3E15" w:rsidRDefault="00EE17B4" w:rsidP="00EE17B4">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EE17B4">
        <w:trPr>
          <w:trHeight w:val="218"/>
        </w:trPr>
        <w:tc>
          <w:tcPr>
            <w:tcW w:w="9864" w:type="dxa"/>
            <w:gridSpan w:val="11"/>
            <w:shd w:val="clear" w:color="auto" w:fill="F7CAAC"/>
          </w:tcPr>
          <w:p w:rsidR="00D33B05" w:rsidRDefault="00D33B05" w:rsidP="00D33B05">
            <w:pPr>
              <w:rPr>
                <w:b/>
              </w:rPr>
            </w:pPr>
            <w:r>
              <w:rPr>
                <w:b/>
              </w:rPr>
              <w:t>Působení v zahraničí</w:t>
            </w:r>
          </w:p>
        </w:tc>
      </w:tr>
      <w:tr w:rsidR="00D33B05" w:rsidTr="00EE17B4">
        <w:trPr>
          <w:trHeight w:val="141"/>
        </w:trPr>
        <w:tc>
          <w:tcPr>
            <w:tcW w:w="9864" w:type="dxa"/>
            <w:gridSpan w:val="11"/>
          </w:tcPr>
          <w:p w:rsidR="00D33B05" w:rsidRDefault="00D33B05" w:rsidP="00D33B05">
            <w:pPr>
              <w:rPr>
                <w:b/>
              </w:rPr>
            </w:pPr>
          </w:p>
        </w:tc>
      </w:tr>
      <w:tr w:rsidR="00D33B05" w:rsidTr="00EE17B4">
        <w:trPr>
          <w:cantSplit/>
          <w:trHeight w:val="187"/>
        </w:trPr>
        <w:tc>
          <w:tcPr>
            <w:tcW w:w="2513" w:type="dxa"/>
            <w:shd w:val="clear" w:color="auto" w:fill="F7CAAC"/>
          </w:tcPr>
          <w:p w:rsidR="00D33B05" w:rsidRDefault="00D33B05" w:rsidP="00D33B05">
            <w:pPr>
              <w:jc w:val="both"/>
              <w:rPr>
                <w:b/>
              </w:rPr>
            </w:pPr>
            <w:r>
              <w:rPr>
                <w:b/>
              </w:rPr>
              <w:t xml:space="preserve">Podpis </w:t>
            </w:r>
          </w:p>
        </w:tc>
        <w:tc>
          <w:tcPr>
            <w:tcW w:w="4535"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30" w:type="dxa"/>
            <w:gridSpan w:val="3"/>
          </w:tcPr>
          <w:p w:rsidR="00D33B05" w:rsidRDefault="00D33B05" w:rsidP="00D33B05">
            <w:pPr>
              <w:jc w:val="both"/>
            </w:pPr>
          </w:p>
        </w:tc>
      </w:tr>
    </w:tbl>
    <w:p w:rsidR="00EE17B4" w:rsidRDefault="00EE17B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
        <w:gridCol w:w="2410"/>
        <w:gridCol w:w="67"/>
        <w:gridCol w:w="762"/>
        <w:gridCol w:w="67"/>
        <w:gridCol w:w="1653"/>
        <w:gridCol w:w="67"/>
        <w:gridCol w:w="457"/>
        <w:gridCol w:w="67"/>
        <w:gridCol w:w="401"/>
        <w:gridCol w:w="67"/>
        <w:gridCol w:w="927"/>
        <w:gridCol w:w="67"/>
        <w:gridCol w:w="642"/>
        <w:gridCol w:w="67"/>
        <w:gridCol w:w="10"/>
        <w:gridCol w:w="67"/>
        <w:gridCol w:w="565"/>
        <w:gridCol w:w="67"/>
        <w:gridCol w:w="626"/>
        <w:gridCol w:w="67"/>
        <w:gridCol w:w="627"/>
        <w:gridCol w:w="101"/>
      </w:tblGrid>
      <w:tr w:rsidR="00A70E18" w:rsidTr="00EE17B4">
        <w:trPr>
          <w:gridBefore w:val="1"/>
          <w:wBefore w:w="105" w:type="dxa"/>
        </w:trPr>
        <w:tc>
          <w:tcPr>
            <w:tcW w:w="9851" w:type="dxa"/>
            <w:gridSpan w:val="22"/>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EE17B4">
        <w:trPr>
          <w:gridBefore w:val="1"/>
          <w:wBefore w:w="105" w:type="dxa"/>
        </w:trPr>
        <w:tc>
          <w:tcPr>
            <w:tcW w:w="2477"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4" w:type="dxa"/>
            <w:gridSpan w:val="20"/>
          </w:tcPr>
          <w:p w:rsidR="00A70E18" w:rsidRDefault="00A70E18" w:rsidP="00A70E18">
            <w:pPr>
              <w:jc w:val="both"/>
            </w:pPr>
            <w:r>
              <w:t>Univerzita Tomáše Bati ve Zlíně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Součást vysoké školy</w:t>
            </w:r>
          </w:p>
        </w:tc>
        <w:tc>
          <w:tcPr>
            <w:tcW w:w="7374" w:type="dxa"/>
            <w:gridSpan w:val="20"/>
          </w:tcPr>
          <w:p w:rsidR="00A70E18" w:rsidRDefault="00A70E18" w:rsidP="00A70E18">
            <w:pPr>
              <w:jc w:val="both"/>
            </w:pPr>
            <w:r>
              <w:t>Fakulta managementu a ekonomiky</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Název studijního programu</w:t>
            </w:r>
          </w:p>
        </w:tc>
        <w:tc>
          <w:tcPr>
            <w:tcW w:w="7374" w:type="dxa"/>
            <w:gridSpan w:val="20"/>
          </w:tcPr>
          <w:p w:rsidR="00A70E18" w:rsidRDefault="00B72EB2" w:rsidP="00A70E18">
            <w:pPr>
              <w:jc w:val="both"/>
            </w:pPr>
            <w:r>
              <w:t>Účetnictví a daně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Jméno a příjmení</w:t>
            </w:r>
          </w:p>
        </w:tc>
        <w:tc>
          <w:tcPr>
            <w:tcW w:w="4535"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30" w:type="dxa"/>
            <w:gridSpan w:val="8"/>
          </w:tcPr>
          <w:p w:rsidR="00A70E18" w:rsidRDefault="00A70E18" w:rsidP="00A70E18">
            <w:pPr>
              <w:jc w:val="both"/>
            </w:pPr>
            <w:r>
              <w:t>doc. Ing., Ph.D.</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0"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5026"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6018"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30" w:type="dxa"/>
            <w:gridSpan w:val="8"/>
            <w:shd w:val="clear" w:color="auto" w:fill="F7CAAC"/>
          </w:tcPr>
          <w:p w:rsidR="00A70E18" w:rsidRDefault="00A70E18" w:rsidP="00A70E18">
            <w:pPr>
              <w:jc w:val="both"/>
              <w:rPr>
                <w:b/>
              </w:rPr>
            </w:pPr>
            <w:r>
              <w:rPr>
                <w:b/>
              </w:rPr>
              <w:t>rozsah</w:t>
            </w:r>
          </w:p>
        </w:tc>
      </w:tr>
      <w:tr w:rsidR="00A70E18" w:rsidTr="00EE17B4">
        <w:trPr>
          <w:gridBefore w:val="1"/>
          <w:wBefore w:w="105" w:type="dxa"/>
        </w:trPr>
        <w:tc>
          <w:tcPr>
            <w:tcW w:w="6018" w:type="dxa"/>
            <w:gridSpan w:val="10"/>
          </w:tcPr>
          <w:p w:rsidR="00A70E18" w:rsidRDefault="00A70E18" w:rsidP="00A70E18">
            <w:pPr>
              <w:jc w:val="both"/>
            </w:pPr>
          </w:p>
        </w:tc>
        <w:tc>
          <w:tcPr>
            <w:tcW w:w="1703" w:type="dxa"/>
            <w:gridSpan w:val="4"/>
          </w:tcPr>
          <w:p w:rsidR="00A70E18" w:rsidRDefault="00A70E18" w:rsidP="00A70E18">
            <w:pPr>
              <w:jc w:val="both"/>
            </w:pPr>
          </w:p>
        </w:tc>
        <w:tc>
          <w:tcPr>
            <w:tcW w:w="2130" w:type="dxa"/>
            <w:gridSpan w:val="8"/>
          </w:tcPr>
          <w:p w:rsidR="00A70E18" w:rsidRDefault="00A70E18" w:rsidP="00A70E18">
            <w:pPr>
              <w:jc w:val="both"/>
            </w:pP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E17B4">
        <w:trPr>
          <w:gridBefore w:val="1"/>
          <w:wBefore w:w="105" w:type="dxa"/>
          <w:trHeight w:val="383"/>
        </w:trPr>
        <w:tc>
          <w:tcPr>
            <w:tcW w:w="9851" w:type="dxa"/>
            <w:gridSpan w:val="22"/>
            <w:tcBorders>
              <w:top w:val="nil"/>
            </w:tcBorders>
          </w:tcPr>
          <w:p w:rsidR="00B72EB2" w:rsidRDefault="00B72EB2" w:rsidP="00B72EB2">
            <w:pPr>
              <w:jc w:val="both"/>
            </w:pPr>
            <w:r>
              <w:t>Základy účet</w:t>
            </w:r>
            <w:r w:rsidR="009E0F35">
              <w:t>nictví – garant, přednášející (5</w:t>
            </w:r>
            <w:r>
              <w:t>0%)</w:t>
            </w:r>
          </w:p>
          <w:p w:rsidR="00B72EB2" w:rsidRDefault="00B72EB2" w:rsidP="00B72EB2">
            <w:pPr>
              <w:jc w:val="both"/>
            </w:pPr>
            <w:r>
              <w:t>Základy mezinárodního účetnictví – garant, přednášející (50%)</w:t>
            </w:r>
          </w:p>
          <w:p w:rsidR="00A70E18" w:rsidRDefault="00B72EB2" w:rsidP="00B72EB2">
            <w:pPr>
              <w:jc w:val="both"/>
            </w:pPr>
            <w:r w:rsidRPr="000643EF">
              <w:t>Accounting</w:t>
            </w:r>
            <w:r>
              <w:t xml:space="preserve"> in English – garant, přednášející (100%)</w:t>
            </w: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 xml:space="preserve">Údaje o vzdělání na VŠ </w:t>
            </w:r>
          </w:p>
        </w:tc>
      </w:tr>
      <w:tr w:rsidR="00A70E18" w:rsidTr="00EE17B4">
        <w:trPr>
          <w:gridBefore w:val="1"/>
          <w:wBefore w:w="105" w:type="dxa"/>
          <w:trHeight w:val="398"/>
        </w:trPr>
        <w:tc>
          <w:tcPr>
            <w:tcW w:w="9851"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Údaje o odborném působení od absolvování VŠ</w:t>
            </w:r>
          </w:p>
        </w:tc>
      </w:tr>
      <w:tr w:rsidR="00A70E18" w:rsidTr="00EE17B4">
        <w:trPr>
          <w:gridBefore w:val="1"/>
          <w:wBefore w:w="105" w:type="dxa"/>
          <w:trHeight w:val="1090"/>
        </w:trPr>
        <w:tc>
          <w:tcPr>
            <w:tcW w:w="9851"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EE17B4">
        <w:trPr>
          <w:gridBefore w:val="1"/>
          <w:wBefore w:w="105" w:type="dxa"/>
          <w:trHeight w:val="250"/>
        </w:trPr>
        <w:tc>
          <w:tcPr>
            <w:tcW w:w="9851" w:type="dxa"/>
            <w:gridSpan w:val="22"/>
            <w:shd w:val="clear" w:color="auto" w:fill="F7CAAC"/>
          </w:tcPr>
          <w:p w:rsidR="00A70E18" w:rsidRDefault="00A70E18" w:rsidP="00A70E18">
            <w:pPr>
              <w:jc w:val="both"/>
            </w:pPr>
            <w:r>
              <w:rPr>
                <w:b/>
              </w:rPr>
              <w:t>Zkušenosti s vedením kvalifikačních a rigorózních prací</w:t>
            </w:r>
          </w:p>
        </w:tc>
      </w:tr>
      <w:tr w:rsidR="00A70E18" w:rsidTr="00EE17B4">
        <w:trPr>
          <w:gridBefore w:val="1"/>
          <w:wBefore w:w="105" w:type="dxa"/>
          <w:trHeight w:val="339"/>
        </w:trPr>
        <w:tc>
          <w:tcPr>
            <w:tcW w:w="9851"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EE17B4">
        <w:trPr>
          <w:gridBefore w:val="1"/>
          <w:wBefore w:w="105" w:type="dxa"/>
          <w:cantSplit/>
        </w:trPr>
        <w:tc>
          <w:tcPr>
            <w:tcW w:w="3306"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4"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53"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E17B4">
        <w:trPr>
          <w:gridBefore w:val="1"/>
          <w:wBefore w:w="105" w:type="dxa"/>
          <w:cantSplit/>
        </w:trPr>
        <w:tc>
          <w:tcPr>
            <w:tcW w:w="3306" w:type="dxa"/>
            <w:gridSpan w:val="4"/>
          </w:tcPr>
          <w:p w:rsidR="00A70E18" w:rsidRDefault="00A70E18" w:rsidP="00A70E18">
            <w:pPr>
              <w:jc w:val="both"/>
            </w:pPr>
            <w:r>
              <w:t>Management a ekonomika podniku</w:t>
            </w:r>
          </w:p>
        </w:tc>
        <w:tc>
          <w:tcPr>
            <w:tcW w:w="2244"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8" w:type="dxa"/>
            <w:gridSpan w:val="2"/>
            <w:shd w:val="clear" w:color="auto" w:fill="F7CAAC"/>
          </w:tcPr>
          <w:p w:rsidR="00A70E18" w:rsidRDefault="00A70E18" w:rsidP="00A70E18">
            <w:pPr>
              <w:jc w:val="both"/>
            </w:pPr>
            <w:r>
              <w:rPr>
                <w:b/>
                <w:sz w:val="18"/>
              </w:rPr>
              <w:t>ostatní</w:t>
            </w:r>
          </w:p>
        </w:tc>
      </w:tr>
      <w:tr w:rsidR="00A70E18" w:rsidTr="00EE17B4">
        <w:trPr>
          <w:gridBefore w:val="1"/>
          <w:wBefore w:w="105" w:type="dxa"/>
          <w:cantSplit/>
          <w:trHeight w:val="70"/>
        </w:trPr>
        <w:tc>
          <w:tcPr>
            <w:tcW w:w="3306" w:type="dxa"/>
            <w:gridSpan w:val="4"/>
            <w:shd w:val="clear" w:color="auto" w:fill="F7CAAC"/>
          </w:tcPr>
          <w:p w:rsidR="00A70E18" w:rsidRDefault="00A70E18" w:rsidP="00A70E18">
            <w:pPr>
              <w:jc w:val="both"/>
            </w:pPr>
            <w:r>
              <w:rPr>
                <w:b/>
              </w:rPr>
              <w:t>Obor jmenovacího řízení</w:t>
            </w:r>
          </w:p>
        </w:tc>
        <w:tc>
          <w:tcPr>
            <w:tcW w:w="2244"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5976BB" w:rsidP="00A70E18">
            <w:pPr>
              <w:jc w:val="both"/>
              <w:rPr>
                <w:b/>
              </w:rPr>
            </w:pPr>
            <w:r>
              <w:rPr>
                <w:b/>
              </w:rPr>
              <w:t>67</w:t>
            </w:r>
          </w:p>
        </w:tc>
        <w:tc>
          <w:tcPr>
            <w:tcW w:w="728" w:type="dxa"/>
            <w:gridSpan w:val="2"/>
            <w:vMerge w:val="restart"/>
          </w:tcPr>
          <w:p w:rsidR="00A70E18" w:rsidRDefault="00A70E18" w:rsidP="00A70E18">
            <w:pPr>
              <w:jc w:val="both"/>
              <w:rPr>
                <w:b/>
              </w:rPr>
            </w:pPr>
            <w:r>
              <w:rPr>
                <w:b/>
              </w:rPr>
              <w:t>376</w:t>
            </w:r>
          </w:p>
        </w:tc>
      </w:tr>
      <w:tr w:rsidR="00A70E18" w:rsidTr="00EE17B4">
        <w:trPr>
          <w:gridBefore w:val="1"/>
          <w:wBefore w:w="105" w:type="dxa"/>
          <w:trHeight w:val="205"/>
        </w:trPr>
        <w:tc>
          <w:tcPr>
            <w:tcW w:w="3306" w:type="dxa"/>
            <w:gridSpan w:val="4"/>
          </w:tcPr>
          <w:p w:rsidR="00A70E18" w:rsidRDefault="00A70E18" w:rsidP="00A70E18">
            <w:pPr>
              <w:jc w:val="both"/>
            </w:pPr>
          </w:p>
        </w:tc>
        <w:tc>
          <w:tcPr>
            <w:tcW w:w="2244"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8" w:type="dxa"/>
            <w:gridSpan w:val="2"/>
            <w:vMerge/>
            <w:vAlign w:val="center"/>
          </w:tcPr>
          <w:p w:rsidR="00A70E18" w:rsidRDefault="00A70E18" w:rsidP="00A70E18">
            <w:pPr>
              <w:rPr>
                <w:b/>
              </w:rPr>
            </w:pP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EE17B4">
        <w:trPr>
          <w:gridBefore w:val="1"/>
          <w:wBefore w:w="105" w:type="dxa"/>
          <w:trHeight w:val="699"/>
        </w:trPr>
        <w:tc>
          <w:tcPr>
            <w:tcW w:w="9851" w:type="dxa"/>
            <w:gridSpan w:val="22"/>
          </w:tcPr>
          <w:p w:rsidR="00EE17B4" w:rsidRPr="002E4233" w:rsidRDefault="00A70E18" w:rsidP="00EE17B4">
            <w:pPr>
              <w:jc w:val="both"/>
            </w:pPr>
            <w:r>
              <w:br w:type="page"/>
            </w:r>
            <w:r w:rsidR="00EE17B4" w:rsidRPr="002E4233">
              <w:t xml:space="preserve">PASEKOVÁ, M., KOLÁŘOVÁ, E., OTRUSINOVÁ, M. Assessment of Accounting Spheres as Viewed by Accountants of Czech Enterprises. </w:t>
            </w:r>
            <w:r w:rsidR="00EE17B4" w:rsidRPr="00757DCF">
              <w:rPr>
                <w:i/>
              </w:rPr>
              <w:t>International Advances in Economic Research</w:t>
            </w:r>
            <w:r w:rsidR="00EE17B4">
              <w:t>.</w:t>
            </w:r>
            <w:r w:rsidR="00EE17B4" w:rsidRPr="002E4233">
              <w:t xml:space="preserve"> </w:t>
            </w:r>
            <w:r w:rsidR="00EE17B4">
              <w:t xml:space="preserve">2018, vol. </w:t>
            </w:r>
            <w:r w:rsidR="00EE17B4" w:rsidRPr="002E4233">
              <w:t>24</w:t>
            </w:r>
            <w:r w:rsidR="00EE17B4">
              <w:t xml:space="preserve">, iss. </w:t>
            </w:r>
            <w:r w:rsidR="00EE17B4" w:rsidRPr="002E4233">
              <w:t xml:space="preserve">3, </w:t>
            </w:r>
            <w:r w:rsidR="00EE17B4">
              <w:t xml:space="preserve">p. </w:t>
            </w:r>
            <w:r w:rsidR="00EE17B4" w:rsidRPr="002E4233">
              <w:t>295-296. DOI 10.1007/s11294-018-9693-9</w:t>
            </w:r>
            <w:r w:rsidR="00EE17B4">
              <w:t>.</w:t>
            </w:r>
            <w:r w:rsidR="00EE17B4" w:rsidRPr="002E4233">
              <w:t xml:space="preserve"> (60%)</w:t>
            </w:r>
          </w:p>
          <w:p w:rsidR="00EE17B4" w:rsidRPr="002E4233" w:rsidRDefault="00EE17B4" w:rsidP="00EE17B4">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EE17B4" w:rsidRPr="002E4233" w:rsidRDefault="00EE17B4" w:rsidP="00EE17B4">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EE17B4" w:rsidRPr="002E4233" w:rsidRDefault="00EE17B4" w:rsidP="00EE17B4">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80" w:history="1">
              <w:r w:rsidRPr="002E4233">
                <w:rPr>
                  <w:rStyle w:val="Hypertextovodkaz"/>
                </w:rPr>
                <w:t>http://link.springer.com/article/10.1007/s11294-015-9514-3?wt_mc=alerts.TOCjournals</w:t>
              </w:r>
            </w:hyperlink>
            <w:r w:rsidRPr="002E4233">
              <w:rPr>
                <w:rStyle w:val="Hypertextovodkaz"/>
              </w:rPr>
              <w:t xml:space="preserve"> (65%).</w:t>
            </w:r>
          </w:p>
          <w:p w:rsidR="00EE17B4" w:rsidRPr="002E4233" w:rsidRDefault="00EE17B4" w:rsidP="00EE17B4">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81" w:history="1">
              <w:r w:rsidRPr="00C035CE">
                <w:rPr>
                  <w:rStyle w:val="Hypertextovodkaz"/>
                </w:rPr>
                <w:t>http://link.springer.com/article/10.1007/s11294-015-9529-9 (65</w:t>
              </w:r>
            </w:hyperlink>
            <w:r w:rsidRPr="002E4233">
              <w:rPr>
                <w:rStyle w:val="Hypertextovodkaz"/>
              </w:rPr>
              <w:t xml:space="preserve"> %) </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r w:rsidRPr="00727445">
              <w:t>GA ČR 402/09/0225 Užití IAS/IFRS v malých a středních podnicích a vliv na měření jejich výkonnosti 2009-2011 (hlavní řešitel)</w:t>
            </w:r>
            <w:r>
              <w:t>.</w:t>
            </w:r>
          </w:p>
          <w:p w:rsidR="00A70E18" w:rsidRPr="00127F41" w:rsidRDefault="00A70E18" w:rsidP="00A70E18">
            <w:pPr>
              <w:jc w:val="both"/>
            </w:pPr>
          </w:p>
        </w:tc>
      </w:tr>
      <w:tr w:rsidR="00A70E18" w:rsidTr="00EE17B4">
        <w:trPr>
          <w:gridBefore w:val="1"/>
          <w:wBefore w:w="105" w:type="dxa"/>
          <w:trHeight w:val="218"/>
        </w:trPr>
        <w:tc>
          <w:tcPr>
            <w:tcW w:w="9851" w:type="dxa"/>
            <w:gridSpan w:val="22"/>
            <w:shd w:val="clear" w:color="auto" w:fill="F7CAAC"/>
          </w:tcPr>
          <w:p w:rsidR="00A70E18" w:rsidRDefault="00A70E18" w:rsidP="00A70E18">
            <w:pPr>
              <w:rPr>
                <w:b/>
              </w:rPr>
            </w:pPr>
            <w:r>
              <w:rPr>
                <w:b/>
              </w:rPr>
              <w:t>Působení v zahraničí</w:t>
            </w:r>
          </w:p>
        </w:tc>
      </w:tr>
      <w:tr w:rsidR="00A70E18" w:rsidTr="00EE17B4">
        <w:trPr>
          <w:gridBefore w:val="1"/>
          <w:wBefore w:w="105" w:type="dxa"/>
          <w:trHeight w:val="60"/>
        </w:trPr>
        <w:tc>
          <w:tcPr>
            <w:tcW w:w="9851" w:type="dxa"/>
            <w:gridSpan w:val="22"/>
          </w:tcPr>
          <w:p w:rsidR="00A70E18" w:rsidRDefault="00A70E18" w:rsidP="00A70E18">
            <w:pPr>
              <w:rPr>
                <w:b/>
              </w:rPr>
            </w:pPr>
          </w:p>
        </w:tc>
      </w:tr>
      <w:tr w:rsidR="00A70E18" w:rsidTr="00EE17B4">
        <w:trPr>
          <w:gridBefore w:val="1"/>
          <w:wBefore w:w="105" w:type="dxa"/>
          <w:cantSplit/>
          <w:trHeight w:val="128"/>
        </w:trPr>
        <w:tc>
          <w:tcPr>
            <w:tcW w:w="2477" w:type="dxa"/>
            <w:gridSpan w:val="2"/>
            <w:shd w:val="clear" w:color="auto" w:fill="F7CAAC"/>
          </w:tcPr>
          <w:p w:rsidR="00A70E18" w:rsidRDefault="00A70E18" w:rsidP="00A70E18">
            <w:pPr>
              <w:jc w:val="both"/>
              <w:rPr>
                <w:b/>
              </w:rPr>
            </w:pPr>
            <w:r>
              <w:rPr>
                <w:b/>
              </w:rPr>
              <w:t xml:space="preserve">Podpis </w:t>
            </w:r>
          </w:p>
        </w:tc>
        <w:tc>
          <w:tcPr>
            <w:tcW w:w="4535"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53" w:type="dxa"/>
            <w:gridSpan w:val="6"/>
          </w:tcPr>
          <w:p w:rsidR="00A70E18" w:rsidRDefault="00A70E18" w:rsidP="00A70E18">
            <w:pPr>
              <w:jc w:val="both"/>
            </w:pPr>
          </w:p>
        </w:tc>
      </w:tr>
      <w:tr w:rsidR="00A70E18" w:rsidRPr="00F13E4B" w:rsidTr="00EE17B4">
        <w:trPr>
          <w:gridAfter w:val="1"/>
          <w:wAfter w:w="101" w:type="dxa"/>
        </w:trPr>
        <w:tc>
          <w:tcPr>
            <w:tcW w:w="9855" w:type="dxa"/>
            <w:gridSpan w:val="22"/>
            <w:tcBorders>
              <w:bottom w:val="double" w:sz="4" w:space="0" w:color="auto"/>
            </w:tcBorders>
            <w:shd w:val="clear" w:color="auto" w:fill="BDD6EE"/>
          </w:tcPr>
          <w:p w:rsidR="00A70E18" w:rsidRPr="00F13E4B" w:rsidRDefault="00A70E18" w:rsidP="00A70E18">
            <w:pPr>
              <w:jc w:val="both"/>
              <w:rPr>
                <w:b/>
              </w:rPr>
            </w:pPr>
            <w:r>
              <w:rPr>
                <w:b/>
                <w:sz w:val="28"/>
              </w:rPr>
              <w:lastRenderedPageBreak/>
              <w:t>C-I – Personální zabezpečení</w:t>
            </w:r>
          </w:p>
        </w:tc>
      </w:tr>
      <w:tr w:rsidR="00A70E18" w:rsidRPr="00F13E4B" w:rsidTr="00EE17B4">
        <w:trPr>
          <w:gridAfter w:val="1"/>
          <w:wAfter w:w="101" w:type="dxa"/>
        </w:trPr>
        <w:tc>
          <w:tcPr>
            <w:tcW w:w="2515"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0" w:type="dxa"/>
            <w:gridSpan w:val="20"/>
          </w:tcPr>
          <w:p w:rsidR="00A70E18" w:rsidRPr="00F13E4B" w:rsidRDefault="00A70E18" w:rsidP="00A70E18">
            <w:pPr>
              <w:jc w:val="both"/>
            </w:pPr>
            <w:r w:rsidRPr="00F13E4B">
              <w:t>Univerzita Tomáše Bati ve Zlíně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Součást vysoké školy</w:t>
            </w:r>
          </w:p>
        </w:tc>
        <w:tc>
          <w:tcPr>
            <w:tcW w:w="7340" w:type="dxa"/>
            <w:gridSpan w:val="20"/>
          </w:tcPr>
          <w:p w:rsidR="00A70E18" w:rsidRPr="00F13E4B" w:rsidRDefault="00A70E18" w:rsidP="00A70E18">
            <w:pPr>
              <w:jc w:val="both"/>
            </w:pPr>
            <w:r w:rsidRPr="00F13E4B">
              <w:t>Fakulta managementu a ekonomiky</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Název studijního programu</w:t>
            </w:r>
          </w:p>
        </w:tc>
        <w:tc>
          <w:tcPr>
            <w:tcW w:w="7340" w:type="dxa"/>
            <w:gridSpan w:val="20"/>
          </w:tcPr>
          <w:p w:rsidR="00A70E18" w:rsidRPr="00F13E4B" w:rsidRDefault="007444A2" w:rsidP="00A70E18">
            <w:pPr>
              <w:jc w:val="both"/>
            </w:pPr>
            <w:r>
              <w:t>Účetnictví a daně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Jméno a příjmení</w:t>
            </w:r>
          </w:p>
        </w:tc>
        <w:tc>
          <w:tcPr>
            <w:tcW w:w="4535"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0"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5064"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6056"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EE17B4">
        <w:trPr>
          <w:gridAfter w:val="1"/>
          <w:wAfter w:w="101" w:type="dxa"/>
          <w:trHeight w:val="324"/>
        </w:trPr>
        <w:tc>
          <w:tcPr>
            <w:tcW w:w="9855" w:type="dxa"/>
            <w:gridSpan w:val="22"/>
            <w:tcBorders>
              <w:top w:val="nil"/>
            </w:tcBorders>
          </w:tcPr>
          <w:p w:rsidR="00A70E18" w:rsidRDefault="00A70E18" w:rsidP="00A70E18">
            <w:pPr>
              <w:jc w:val="both"/>
            </w:pPr>
            <w:r>
              <w:t>Finanční laboratoř – garant</w:t>
            </w:r>
            <w:r w:rsidR="00C5635A">
              <w:t>,</w:t>
            </w:r>
            <w:r>
              <w:t xml:space="preserve"> přednášející (30%)</w:t>
            </w:r>
          </w:p>
          <w:p w:rsidR="00A70E18" w:rsidRPr="00F13E4B" w:rsidRDefault="00A70E18" w:rsidP="00A70E18">
            <w:pPr>
              <w:jc w:val="both"/>
            </w:pPr>
            <w:r>
              <w:t>Řízení organizací I, II – přednášející (100%)</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EE17B4">
        <w:trPr>
          <w:gridAfter w:val="1"/>
          <w:wAfter w:w="101" w:type="dxa"/>
          <w:trHeight w:val="745"/>
        </w:trPr>
        <w:tc>
          <w:tcPr>
            <w:tcW w:w="9855"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EE17B4">
        <w:trPr>
          <w:gridAfter w:val="1"/>
          <w:wAfter w:w="101" w:type="dxa"/>
          <w:trHeight w:val="605"/>
        </w:trPr>
        <w:tc>
          <w:tcPr>
            <w:tcW w:w="9855"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EE17B4">
        <w:trPr>
          <w:gridAfter w:val="1"/>
          <w:wAfter w:w="101" w:type="dxa"/>
          <w:trHeight w:val="250"/>
        </w:trPr>
        <w:tc>
          <w:tcPr>
            <w:tcW w:w="9855"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EE17B4">
        <w:trPr>
          <w:gridAfter w:val="1"/>
          <w:wAfter w:w="101" w:type="dxa"/>
          <w:trHeight w:val="420"/>
        </w:trPr>
        <w:tc>
          <w:tcPr>
            <w:tcW w:w="9855"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EE17B4">
        <w:trPr>
          <w:gridAfter w:val="1"/>
          <w:wAfter w:w="101" w:type="dxa"/>
          <w:cantSplit/>
        </w:trPr>
        <w:tc>
          <w:tcPr>
            <w:tcW w:w="3344"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4"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EE17B4">
        <w:trPr>
          <w:gridAfter w:val="1"/>
          <w:wAfter w:w="101" w:type="dxa"/>
          <w:cantSplit/>
        </w:trPr>
        <w:tc>
          <w:tcPr>
            <w:tcW w:w="3344" w:type="dxa"/>
            <w:gridSpan w:val="4"/>
          </w:tcPr>
          <w:p w:rsidR="00A70E18" w:rsidRPr="00F13E4B" w:rsidRDefault="00A70E18" w:rsidP="0034440B">
            <w:r w:rsidRPr="00F13E4B">
              <w:t>Podniková ekonomika a management</w:t>
            </w:r>
          </w:p>
        </w:tc>
        <w:tc>
          <w:tcPr>
            <w:tcW w:w="2244"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A70E18" w:rsidRPr="00F13E4B" w:rsidTr="00EE17B4">
        <w:trPr>
          <w:gridAfter w:val="1"/>
          <w:wAfter w:w="101" w:type="dxa"/>
          <w:cantSplit/>
          <w:trHeight w:val="70"/>
        </w:trPr>
        <w:tc>
          <w:tcPr>
            <w:tcW w:w="3344" w:type="dxa"/>
            <w:gridSpan w:val="4"/>
            <w:shd w:val="clear" w:color="auto" w:fill="F7CAAC"/>
          </w:tcPr>
          <w:p w:rsidR="00A70E18" w:rsidRPr="00F13E4B" w:rsidRDefault="00A70E18" w:rsidP="00A70E18">
            <w:pPr>
              <w:jc w:val="both"/>
            </w:pPr>
            <w:r w:rsidRPr="00F13E4B">
              <w:rPr>
                <w:b/>
              </w:rPr>
              <w:t>Obor jmenovacího řízení</w:t>
            </w:r>
          </w:p>
        </w:tc>
        <w:tc>
          <w:tcPr>
            <w:tcW w:w="2244" w:type="dxa"/>
            <w:gridSpan w:val="4"/>
            <w:shd w:val="clear" w:color="auto" w:fill="F7CAAC"/>
          </w:tcPr>
          <w:p w:rsidR="00A70E18" w:rsidRPr="00F13E4B" w:rsidRDefault="00A70E18" w:rsidP="00A70E18">
            <w:pPr>
              <w:jc w:val="both"/>
            </w:pPr>
            <w:r w:rsidRPr="00F13E4B">
              <w:rPr>
                <w:b/>
              </w:rPr>
              <w:t>Rok udělení hodnosti</w:t>
            </w:r>
          </w:p>
        </w:tc>
        <w:tc>
          <w:tcPr>
            <w:tcW w:w="2248" w:type="dxa"/>
            <w:gridSpan w:val="8"/>
            <w:tcBorders>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632" w:type="dxa"/>
            <w:gridSpan w:val="2"/>
            <w:vMerge w:val="restart"/>
            <w:tcBorders>
              <w:left w:val="single" w:sz="12" w:space="0" w:color="auto"/>
            </w:tcBorders>
          </w:tcPr>
          <w:p w:rsidR="00A70E18" w:rsidRPr="00F13E4B" w:rsidRDefault="00567752" w:rsidP="00A70E18">
            <w:pPr>
              <w:jc w:val="both"/>
              <w:rPr>
                <w:b/>
              </w:rPr>
            </w:pPr>
            <w:r>
              <w:rPr>
                <w:b/>
              </w:rPr>
              <w:t>60</w:t>
            </w:r>
          </w:p>
        </w:tc>
        <w:tc>
          <w:tcPr>
            <w:tcW w:w="693" w:type="dxa"/>
            <w:gridSpan w:val="2"/>
            <w:vMerge w:val="restart"/>
          </w:tcPr>
          <w:p w:rsidR="00A70E18" w:rsidRPr="00F13E4B" w:rsidRDefault="005976BB" w:rsidP="00567752">
            <w:pPr>
              <w:jc w:val="both"/>
              <w:rPr>
                <w:b/>
              </w:rPr>
            </w:pPr>
            <w:r>
              <w:rPr>
                <w:b/>
              </w:rPr>
              <w:t>5</w:t>
            </w:r>
            <w:r w:rsidR="00567752">
              <w:rPr>
                <w:b/>
              </w:rPr>
              <w:t>6</w:t>
            </w:r>
          </w:p>
        </w:tc>
        <w:tc>
          <w:tcPr>
            <w:tcW w:w="694" w:type="dxa"/>
            <w:gridSpan w:val="2"/>
            <w:vMerge w:val="restart"/>
          </w:tcPr>
          <w:p w:rsidR="00A70E18" w:rsidRPr="00F13E4B" w:rsidRDefault="00A70E18" w:rsidP="00A70E18">
            <w:pPr>
              <w:jc w:val="both"/>
              <w:rPr>
                <w:b/>
              </w:rPr>
            </w:pPr>
            <w:r w:rsidRPr="00F13E4B">
              <w:rPr>
                <w:b/>
              </w:rPr>
              <w:t>790</w:t>
            </w:r>
          </w:p>
        </w:tc>
      </w:tr>
      <w:tr w:rsidR="00A70E18" w:rsidRPr="00F13E4B" w:rsidTr="00EE17B4">
        <w:trPr>
          <w:gridAfter w:val="1"/>
          <w:wAfter w:w="101" w:type="dxa"/>
          <w:trHeight w:val="205"/>
        </w:trPr>
        <w:tc>
          <w:tcPr>
            <w:tcW w:w="3344" w:type="dxa"/>
            <w:gridSpan w:val="4"/>
          </w:tcPr>
          <w:p w:rsidR="00A70E18" w:rsidRPr="00F13E4B" w:rsidRDefault="00A70E18" w:rsidP="00A70E18">
            <w:pPr>
              <w:jc w:val="both"/>
            </w:pPr>
            <w:r w:rsidRPr="00F13E4B">
              <w:t>Management a ekonomika podniku</w:t>
            </w:r>
          </w:p>
        </w:tc>
        <w:tc>
          <w:tcPr>
            <w:tcW w:w="2244"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567752" w:rsidRPr="00F13E4B" w:rsidTr="00EE17B4">
        <w:trPr>
          <w:gridAfter w:val="1"/>
          <w:wAfter w:w="101" w:type="dxa"/>
          <w:trHeight w:val="1833"/>
        </w:trPr>
        <w:tc>
          <w:tcPr>
            <w:tcW w:w="9855" w:type="dxa"/>
            <w:gridSpan w:val="22"/>
          </w:tcPr>
          <w:p w:rsidR="00567752" w:rsidRDefault="00567752" w:rsidP="00567752">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67752" w:rsidRDefault="00567752" w:rsidP="00567752">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67752" w:rsidRPr="009F6E36" w:rsidRDefault="00567752" w:rsidP="00567752">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67752" w:rsidRPr="009F6E36" w:rsidRDefault="00567752" w:rsidP="00567752">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67752" w:rsidRDefault="00567752" w:rsidP="00567752">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67752" w:rsidRDefault="00567752" w:rsidP="00567752">
            <w:pPr>
              <w:jc w:val="both"/>
            </w:pPr>
            <w:r w:rsidRPr="00E66B0B">
              <w:rPr>
                <w:i/>
              </w:rPr>
              <w:t>Přehled projektové činnosti</w:t>
            </w:r>
            <w:r>
              <w:rPr>
                <w:i/>
              </w:rPr>
              <w:t>:</w:t>
            </w:r>
            <w:r>
              <w:t xml:space="preserve"> </w:t>
            </w:r>
          </w:p>
          <w:p w:rsidR="00567752" w:rsidRDefault="00567752" w:rsidP="00567752">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567752" w:rsidRDefault="00567752" w:rsidP="00567752">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67752" w:rsidRDefault="00567752" w:rsidP="00567752">
            <w:pPr>
              <w:tabs>
                <w:tab w:val="left" w:pos="2565"/>
              </w:tabs>
            </w:pPr>
            <w:r w:rsidRPr="00F30A63">
              <w:t>GA ČR 402/09/1739 Tvorba modelu pro měření a řízení výkonnosti podniků 2009-2011 (</w:t>
            </w:r>
            <w:r>
              <w:t>člen řešitelského týmu</w:t>
            </w:r>
            <w:r w:rsidRPr="00F30A63">
              <w:t>)</w:t>
            </w:r>
          </w:p>
          <w:p w:rsidR="00567752" w:rsidRDefault="00567752" w:rsidP="00567752">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67752" w:rsidRDefault="00567752" w:rsidP="00567752">
            <w:pPr>
              <w:tabs>
                <w:tab w:val="left" w:pos="1134"/>
              </w:tabs>
              <w:jc w:val="both"/>
            </w:pPr>
            <w:r w:rsidRPr="00264F69">
              <w:t xml:space="preserve">GA ČR 102/07/1495 Hodnocení přínosů vyspělých technologií </w:t>
            </w:r>
            <w:r>
              <w:t xml:space="preserve">2007-2010 </w:t>
            </w:r>
            <w:r w:rsidRPr="00264F69">
              <w:t>(spoluřešitel)</w:t>
            </w:r>
          </w:p>
          <w:p w:rsidR="00567752" w:rsidRDefault="00567752" w:rsidP="00567752">
            <w:pPr>
              <w:tabs>
                <w:tab w:val="left" w:pos="1134"/>
              </w:tabs>
              <w:jc w:val="both"/>
            </w:pPr>
            <w:r>
              <w:t>GA ČR 402/06/1526 Měření a řízení výkonnosti klastrů 2006-2009 (hlavní řešitel)</w:t>
            </w:r>
          </w:p>
          <w:p w:rsidR="00567752" w:rsidRPr="00F81672" w:rsidRDefault="00567752" w:rsidP="00567752">
            <w:pPr>
              <w:jc w:val="both"/>
            </w:pPr>
            <w:r w:rsidRPr="00264F69">
              <w:t xml:space="preserve">GA ČR 402/03/0555 Faktory ovlivňující tvorbu ekonomické přidané hodnoty v plastikářském a gumárenském průmyslu </w:t>
            </w:r>
            <w:r w:rsidRPr="00F81672">
              <w:t>2003-2005 (hlavní řešitel)</w:t>
            </w:r>
          </w:p>
          <w:p w:rsidR="00567752" w:rsidRPr="00F81672" w:rsidRDefault="00567752" w:rsidP="00567752">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67752" w:rsidRPr="00F81672" w:rsidRDefault="00567752" w:rsidP="00567752">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567752" w:rsidRPr="006A1283" w:rsidRDefault="00567752" w:rsidP="00567752">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567752" w:rsidRPr="00F13E4B" w:rsidTr="00EE17B4">
        <w:trPr>
          <w:gridAfter w:val="1"/>
          <w:wAfter w:w="101" w:type="dxa"/>
          <w:trHeight w:val="218"/>
        </w:trPr>
        <w:tc>
          <w:tcPr>
            <w:tcW w:w="9855" w:type="dxa"/>
            <w:gridSpan w:val="22"/>
            <w:shd w:val="clear" w:color="auto" w:fill="F7CAAC"/>
          </w:tcPr>
          <w:p w:rsidR="00567752" w:rsidRPr="00F13E4B" w:rsidRDefault="00567752" w:rsidP="00567752">
            <w:pPr>
              <w:rPr>
                <w:b/>
              </w:rPr>
            </w:pPr>
            <w:r w:rsidRPr="00F13E4B">
              <w:rPr>
                <w:b/>
              </w:rPr>
              <w:lastRenderedPageBreak/>
              <w:t>Působení v zahraničí</w:t>
            </w:r>
          </w:p>
        </w:tc>
      </w:tr>
      <w:tr w:rsidR="00567752" w:rsidRPr="00F13E4B" w:rsidTr="00EE17B4">
        <w:trPr>
          <w:gridAfter w:val="1"/>
          <w:wAfter w:w="101" w:type="dxa"/>
          <w:trHeight w:val="186"/>
        </w:trPr>
        <w:tc>
          <w:tcPr>
            <w:tcW w:w="9855" w:type="dxa"/>
            <w:gridSpan w:val="22"/>
          </w:tcPr>
          <w:p w:rsidR="00567752" w:rsidRPr="00F13E4B" w:rsidRDefault="00567752" w:rsidP="00567752">
            <w:pPr>
              <w:rPr>
                <w:b/>
              </w:rPr>
            </w:pPr>
            <w:r w:rsidRPr="00F13E4B">
              <w:t>Červen-srpen 1985 - Japonsko, Yokohama National University</w:t>
            </w:r>
          </w:p>
        </w:tc>
      </w:tr>
      <w:tr w:rsidR="00567752" w:rsidRPr="00F13E4B" w:rsidTr="00EE17B4">
        <w:trPr>
          <w:gridAfter w:val="1"/>
          <w:wAfter w:w="101" w:type="dxa"/>
          <w:cantSplit/>
          <w:trHeight w:val="219"/>
        </w:trPr>
        <w:tc>
          <w:tcPr>
            <w:tcW w:w="2515" w:type="dxa"/>
            <w:gridSpan w:val="2"/>
            <w:shd w:val="clear" w:color="auto" w:fill="F7CAAC"/>
          </w:tcPr>
          <w:p w:rsidR="00567752" w:rsidRPr="00F13E4B" w:rsidRDefault="00567752" w:rsidP="00567752">
            <w:pPr>
              <w:jc w:val="both"/>
              <w:rPr>
                <w:b/>
              </w:rPr>
            </w:pPr>
            <w:r w:rsidRPr="00F13E4B">
              <w:rPr>
                <w:b/>
              </w:rPr>
              <w:t xml:space="preserve">Podpis </w:t>
            </w:r>
          </w:p>
        </w:tc>
        <w:tc>
          <w:tcPr>
            <w:tcW w:w="4535" w:type="dxa"/>
            <w:gridSpan w:val="10"/>
          </w:tcPr>
          <w:p w:rsidR="00567752" w:rsidRPr="00F13E4B" w:rsidRDefault="00567752" w:rsidP="00567752">
            <w:pPr>
              <w:jc w:val="both"/>
            </w:pPr>
          </w:p>
        </w:tc>
        <w:tc>
          <w:tcPr>
            <w:tcW w:w="786" w:type="dxa"/>
            <w:gridSpan w:val="4"/>
            <w:shd w:val="clear" w:color="auto" w:fill="F7CAAC"/>
          </w:tcPr>
          <w:p w:rsidR="00567752" w:rsidRPr="00F13E4B" w:rsidRDefault="00567752" w:rsidP="00567752">
            <w:pPr>
              <w:jc w:val="both"/>
            </w:pPr>
            <w:r w:rsidRPr="00F13E4B">
              <w:rPr>
                <w:b/>
              </w:rPr>
              <w:t>datum</w:t>
            </w:r>
          </w:p>
        </w:tc>
        <w:tc>
          <w:tcPr>
            <w:tcW w:w="2019" w:type="dxa"/>
            <w:gridSpan w:val="6"/>
          </w:tcPr>
          <w:p w:rsidR="00567752" w:rsidRPr="00F13E4B" w:rsidRDefault="00567752" w:rsidP="00567752">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2326E">
            <w:pPr>
              <w:jc w:val="both"/>
            </w:pPr>
            <w:r>
              <w:t>08/</w:t>
            </w:r>
            <w:del w:id="3032" w:author="Pavla Trefilová" w:date="2019-09-11T07:29:00Z">
              <w:r w:rsidDel="0032326E">
                <w:delText>2019</w:delText>
              </w:r>
            </w:del>
            <w:ins w:id="3033" w:author="Pavla Trefilová" w:date="2019-09-11T07:29:00Z">
              <w:r w:rsidR="0032326E">
                <w:t>2022</w:t>
              </w:r>
            </w:ins>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Pr="008641B9" w:rsidRDefault="00590DB4" w:rsidP="003F6EB7">
            <w:pPr>
              <w:jc w:val="both"/>
              <w:rPr>
                <w:bCs/>
                <w:rPrChange w:id="3034" w:author="Drahomíra Pavelková" w:date="2019-09-04T19:41:00Z">
                  <w:rPr>
                    <w:b/>
                  </w:rPr>
                </w:rPrChange>
              </w:rPr>
            </w:pPr>
            <w:ins w:id="3035" w:author="Neubauerová Bronislava" w:date="2019-09-03T09:50:00Z">
              <w:r w:rsidRPr="008641B9">
                <w:rPr>
                  <w:bCs/>
                  <w:rPrChange w:id="3036" w:author="Drahomíra Pavelková" w:date="2019-09-04T19:41:00Z">
                    <w:rPr>
                      <w:b/>
                    </w:rPr>
                  </w:rPrChange>
                </w:rPr>
                <w:t>Dlouholetá profesní činnost v</w:t>
              </w:r>
            </w:ins>
            <w:ins w:id="3037" w:author="Neubauerová Bronislava" w:date="2019-09-03T09:51:00Z">
              <w:r w:rsidRPr="008641B9">
                <w:rPr>
                  <w:bCs/>
                  <w:rPrChange w:id="3038" w:author="Drahomíra Pavelková" w:date="2019-09-04T19:41:00Z">
                    <w:rPr>
                      <w:b/>
                    </w:rPr>
                  </w:rPrChange>
                </w:rPr>
                <w:t> </w:t>
              </w:r>
            </w:ins>
            <w:ins w:id="3039" w:author="Neubauerová Bronislava" w:date="2019-09-03T09:50:00Z">
              <w:r w:rsidRPr="008641B9">
                <w:rPr>
                  <w:bCs/>
                  <w:rPrChange w:id="3040" w:author="Drahomíra Pavelková" w:date="2019-09-04T19:41:00Z">
                    <w:rPr>
                      <w:b/>
                    </w:rPr>
                  </w:rPrChange>
                </w:rPr>
                <w:t xml:space="preserve">jazykovém </w:t>
              </w:r>
            </w:ins>
            <w:ins w:id="3041" w:author="Neubauerová Bronislava" w:date="2019-09-03T09:51:00Z">
              <w:r w:rsidRPr="008641B9">
                <w:rPr>
                  <w:bCs/>
                  <w:rPrChange w:id="3042" w:author="Drahomíra Pavelková" w:date="2019-09-04T19:41:00Z">
                    <w:rPr>
                      <w:b/>
                    </w:rPr>
                  </w:rPrChange>
                </w:rPr>
                <w:t>lektorském vzdělávání. Od 2016 výuka španělštiny na FHS UTB ve Zlíně.</w:t>
              </w:r>
            </w:ins>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7444A2" w:rsidP="003F6EB7">
            <w:pPr>
              <w:jc w:val="both"/>
            </w:pPr>
            <w:r>
              <w:t>Účetnictví a daně</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627BFD">
        <w:trPr>
          <w:trHeight w:val="314"/>
        </w:trPr>
        <w:tc>
          <w:tcPr>
            <w:tcW w:w="9900" w:type="dxa"/>
            <w:gridSpan w:val="11"/>
            <w:tcBorders>
              <w:top w:val="nil"/>
            </w:tcBorders>
          </w:tcPr>
          <w:p w:rsidR="002F067A" w:rsidRDefault="002F067A" w:rsidP="00627BFD">
            <w:pPr>
              <w:jc w:val="both"/>
            </w:pPr>
            <w:r>
              <w:t>Seminář k bakalářské práci – garant, vedení seminářů (80%)</w:t>
            </w: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5976BB" w:rsidP="003F6EB7">
            <w:pPr>
              <w:jc w:val="both"/>
              <w:rPr>
                <w:b/>
              </w:rPr>
            </w:pPr>
            <w:r>
              <w:rPr>
                <w:b/>
              </w:rPr>
              <w:t>12</w:t>
            </w:r>
          </w:p>
        </w:tc>
        <w:tc>
          <w:tcPr>
            <w:tcW w:w="696" w:type="dxa"/>
            <w:vMerge w:val="restart"/>
          </w:tcPr>
          <w:p w:rsidR="00CF03C9" w:rsidRPr="008F2EE0" w:rsidRDefault="005976BB"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EE17B4" w:rsidRDefault="00EE17B4" w:rsidP="00EE17B4">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2" w:history="1">
              <w:r w:rsidRPr="00C23F52">
                <w:rPr>
                  <w:rStyle w:val="Hypertextovodkaz"/>
                </w:rPr>
                <w:t>https://doi.org/10.2478/mmcks-2018-0022</w:t>
              </w:r>
            </w:hyperlink>
            <w:r>
              <w:t xml:space="preserve"> (30%)</w:t>
            </w:r>
          </w:p>
          <w:p w:rsidR="00EE17B4" w:rsidRDefault="00EE17B4" w:rsidP="00EE17B4">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EE17B4" w:rsidRDefault="00EE17B4" w:rsidP="00EE17B4">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EE17B4" w:rsidRDefault="00EE17B4" w:rsidP="00EE17B4">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EE17B4" w:rsidRPr="00C23F52" w:rsidRDefault="00EE17B4" w:rsidP="00EE17B4">
            <w:pPr>
              <w:jc w:val="both"/>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7444A2" w:rsidRDefault="007444A2">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627BFD" w:rsidP="00627BFD">
            <w:pPr>
              <w:jc w:val="both"/>
              <w:rPr>
                <w:b/>
              </w:rPr>
            </w:pPr>
            <w:r>
              <w:t xml:space="preserve">Základy podnikových informačních systémů </w:t>
            </w:r>
            <w:r w:rsidR="00ED6BAD">
              <w:t>- garant, přednášející (</w:t>
            </w:r>
            <w:r>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976BB"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3"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4"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del w:id="3043" w:author="Pavla Trefilová" w:date="2019-09-10T15:43:00Z">
              <w:r w:rsidDel="003F47B3">
                <w:delText>doc</w:delText>
              </w:r>
            </w:del>
            <w:ins w:id="3044" w:author="Pavla Trefilová" w:date="2019-09-10T15:43:00Z">
              <w:r w:rsidR="003F47B3">
                <w:t>prof</w:t>
              </w:r>
            </w:ins>
            <w:r>
              <w:t>.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2017-</w:t>
            </w:r>
            <w:ins w:id="3045" w:author="Drahomíra Pavelková" w:date="2019-09-02T15:55:00Z">
              <w:r w:rsidR="007007B1">
                <w:rPr>
                  <w:rFonts w:ascii="Times New Roman" w:hAnsi="Times New Roman"/>
                  <w:i w:val="0"/>
                  <w:sz w:val="20"/>
                </w:rPr>
                <w:t xml:space="preserve">2018 </w:t>
              </w:r>
            </w:ins>
            <w:del w:id="3046" w:author="Drahomíra Pavelková" w:date="2019-09-02T15:55:00Z">
              <w:r w:rsidRPr="00AA1EEA" w:rsidDel="007007B1">
                <w:rPr>
                  <w:rFonts w:ascii="Times New Roman" w:hAnsi="Times New Roman"/>
                  <w:i w:val="0"/>
                  <w:sz w:val="20"/>
                </w:rPr>
                <w:delText>dosud</w:delText>
              </w:r>
            </w:del>
            <w:r w:rsidRPr="00AA1EEA">
              <w:rPr>
                <w:rFonts w:ascii="Times New Roman" w:hAnsi="Times New Roman"/>
                <w:i w:val="0"/>
                <w:sz w:val="20"/>
              </w:rPr>
              <w:t xml:space="preserve">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5976BB" w:rsidP="003F6EB7">
            <w:pPr>
              <w:jc w:val="both"/>
              <w:rPr>
                <w:b/>
              </w:rPr>
            </w:pPr>
            <w:r>
              <w:rPr>
                <w:b/>
              </w:rPr>
              <w:t>59</w:t>
            </w:r>
          </w:p>
        </w:tc>
        <w:tc>
          <w:tcPr>
            <w:tcW w:w="693" w:type="dxa"/>
            <w:vMerge w:val="restart"/>
          </w:tcPr>
          <w:p w:rsidR="00AA1EEA" w:rsidRDefault="005976BB" w:rsidP="003F6EB7">
            <w:pPr>
              <w:jc w:val="both"/>
              <w:rPr>
                <w:b/>
              </w:rPr>
            </w:pPr>
            <w:r>
              <w:rPr>
                <w:b/>
              </w:rPr>
              <w:t>57</w:t>
            </w:r>
          </w:p>
        </w:tc>
        <w:tc>
          <w:tcPr>
            <w:tcW w:w="694" w:type="dxa"/>
            <w:vMerge w:val="restart"/>
          </w:tcPr>
          <w:p w:rsidR="00AA1EEA" w:rsidRDefault="00AA1EEA" w:rsidP="003F6EB7">
            <w:pPr>
              <w:jc w:val="both"/>
              <w:rPr>
                <w:b/>
              </w:rPr>
            </w:pPr>
            <w:r>
              <w:rPr>
                <w:b/>
              </w:rPr>
              <w:t>120</w:t>
            </w:r>
          </w:p>
        </w:tc>
      </w:tr>
      <w:tr w:rsidR="003F47B3" w:rsidTr="00F3186A">
        <w:trPr>
          <w:trHeight w:val="205"/>
        </w:trPr>
        <w:tc>
          <w:tcPr>
            <w:tcW w:w="3345" w:type="dxa"/>
            <w:gridSpan w:val="2"/>
          </w:tcPr>
          <w:p w:rsidR="003F47B3" w:rsidRDefault="003F47B3" w:rsidP="003F47B3">
            <w:pPr>
              <w:jc w:val="both"/>
            </w:pPr>
            <w:ins w:id="3047" w:author="Pavla Trefilová" w:date="2019-09-10T15:43:00Z">
              <w:r w:rsidRPr="00992018">
                <w:t>Management a ekonomika podniku</w:t>
              </w:r>
            </w:ins>
          </w:p>
        </w:tc>
        <w:tc>
          <w:tcPr>
            <w:tcW w:w="2245" w:type="dxa"/>
            <w:gridSpan w:val="2"/>
          </w:tcPr>
          <w:p w:rsidR="003F47B3" w:rsidRDefault="003F47B3" w:rsidP="003F47B3">
            <w:pPr>
              <w:jc w:val="both"/>
            </w:pPr>
            <w:ins w:id="3048" w:author="Pavla Trefilová" w:date="2019-09-10T15:43:00Z">
              <w:r>
                <w:t>2019</w:t>
              </w:r>
            </w:ins>
          </w:p>
        </w:tc>
        <w:tc>
          <w:tcPr>
            <w:tcW w:w="2248" w:type="dxa"/>
            <w:gridSpan w:val="4"/>
            <w:tcBorders>
              <w:right w:val="single" w:sz="12" w:space="0" w:color="auto"/>
            </w:tcBorders>
          </w:tcPr>
          <w:p w:rsidR="003F47B3" w:rsidRDefault="003F47B3" w:rsidP="003F47B3">
            <w:pPr>
              <w:jc w:val="both"/>
            </w:pPr>
            <w:ins w:id="3049" w:author="Pavla Trefilová" w:date="2019-09-10T15:43:00Z">
              <w:r>
                <w:t>UTB ve Zlíně</w:t>
              </w:r>
            </w:ins>
          </w:p>
        </w:tc>
        <w:tc>
          <w:tcPr>
            <w:tcW w:w="636" w:type="dxa"/>
            <w:vMerge/>
            <w:tcBorders>
              <w:left w:val="single" w:sz="12" w:space="0" w:color="auto"/>
            </w:tcBorders>
            <w:vAlign w:val="center"/>
          </w:tcPr>
          <w:p w:rsidR="003F47B3" w:rsidRDefault="003F47B3" w:rsidP="003F47B3">
            <w:pPr>
              <w:rPr>
                <w:b/>
              </w:rPr>
            </w:pPr>
          </w:p>
        </w:tc>
        <w:tc>
          <w:tcPr>
            <w:tcW w:w="693" w:type="dxa"/>
            <w:vMerge/>
            <w:vAlign w:val="center"/>
          </w:tcPr>
          <w:p w:rsidR="003F47B3" w:rsidRDefault="003F47B3" w:rsidP="003F47B3">
            <w:pPr>
              <w:rPr>
                <w:b/>
              </w:rPr>
            </w:pPr>
          </w:p>
        </w:tc>
        <w:tc>
          <w:tcPr>
            <w:tcW w:w="694" w:type="dxa"/>
            <w:vMerge/>
            <w:vAlign w:val="center"/>
          </w:tcPr>
          <w:p w:rsidR="003F47B3" w:rsidRDefault="003F47B3" w:rsidP="003F47B3">
            <w:pPr>
              <w:rPr>
                <w:b/>
              </w:rPr>
            </w:pPr>
          </w:p>
        </w:tc>
      </w:tr>
      <w:tr w:rsidR="003F47B3" w:rsidTr="00F3186A">
        <w:tc>
          <w:tcPr>
            <w:tcW w:w="9861" w:type="dxa"/>
            <w:gridSpan w:val="11"/>
            <w:shd w:val="clear" w:color="auto" w:fill="F7CAAC"/>
          </w:tcPr>
          <w:p w:rsidR="003F47B3" w:rsidRDefault="003F47B3" w:rsidP="003F47B3">
            <w:pPr>
              <w:jc w:val="both"/>
              <w:rPr>
                <w:b/>
              </w:rPr>
            </w:pPr>
            <w:r>
              <w:rPr>
                <w:b/>
              </w:rPr>
              <w:t xml:space="preserve">Přehled o nejvýznamnější publikační a další tvůrčí činnosti nebo další profesní činnosti u odborníků z praxe vztahující se k zabezpečovaným předmětům </w:t>
            </w:r>
          </w:p>
        </w:tc>
      </w:tr>
      <w:tr w:rsidR="003F47B3" w:rsidTr="00F87112">
        <w:trPr>
          <w:trHeight w:val="411"/>
        </w:trPr>
        <w:tc>
          <w:tcPr>
            <w:tcW w:w="9861" w:type="dxa"/>
            <w:gridSpan w:val="11"/>
          </w:tcPr>
          <w:p w:rsidR="003F47B3" w:rsidRDefault="003F47B3" w:rsidP="003F47B3">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3F47B3" w:rsidRDefault="003F47B3" w:rsidP="003F47B3">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3F47B3" w:rsidRDefault="003F47B3" w:rsidP="003F47B3">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3F47B3" w:rsidRDefault="003F47B3" w:rsidP="003F47B3">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3F47B3" w:rsidRDefault="003F47B3" w:rsidP="003F47B3">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3F47B3" w:rsidRDefault="003F47B3" w:rsidP="003F47B3">
            <w:pPr>
              <w:jc w:val="both"/>
            </w:pPr>
            <w:r w:rsidRPr="00E66B0B">
              <w:rPr>
                <w:i/>
              </w:rPr>
              <w:t>Přehled projektové činnosti:</w:t>
            </w:r>
          </w:p>
          <w:p w:rsidR="003F47B3" w:rsidRDefault="003F47B3" w:rsidP="003F47B3">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3F47B3" w:rsidRDefault="003F47B3" w:rsidP="003F47B3">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3F47B3" w:rsidRDefault="003F47B3" w:rsidP="003F47B3">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3F47B3" w:rsidRPr="00E46AED" w:rsidRDefault="003F47B3" w:rsidP="003F47B3">
            <w:pPr>
              <w:jc w:val="both"/>
            </w:pPr>
            <w:r w:rsidRPr="009A269C">
              <w:t>ERASMUS+ KA2 2016-1-CZ01-KA203-023873 Pilot project: Entrepeneurship education for University students 2016-</w:t>
            </w:r>
            <w:r>
              <w:t xml:space="preserve">2018 (člen řešitelského týmu). </w:t>
            </w:r>
          </w:p>
        </w:tc>
      </w:tr>
      <w:tr w:rsidR="003F47B3" w:rsidTr="00F3186A">
        <w:trPr>
          <w:trHeight w:val="218"/>
        </w:trPr>
        <w:tc>
          <w:tcPr>
            <w:tcW w:w="9861" w:type="dxa"/>
            <w:gridSpan w:val="11"/>
            <w:shd w:val="clear" w:color="auto" w:fill="F7CAAC"/>
          </w:tcPr>
          <w:p w:rsidR="003F47B3" w:rsidRDefault="003F47B3" w:rsidP="003F47B3">
            <w:pPr>
              <w:rPr>
                <w:b/>
              </w:rPr>
            </w:pPr>
            <w:r>
              <w:rPr>
                <w:b/>
              </w:rPr>
              <w:t>Působení v zahraničí</w:t>
            </w:r>
          </w:p>
        </w:tc>
      </w:tr>
      <w:tr w:rsidR="003F47B3" w:rsidTr="00F3186A">
        <w:trPr>
          <w:trHeight w:val="64"/>
        </w:trPr>
        <w:tc>
          <w:tcPr>
            <w:tcW w:w="9861" w:type="dxa"/>
            <w:gridSpan w:val="11"/>
          </w:tcPr>
          <w:p w:rsidR="003F47B3" w:rsidRDefault="003F47B3" w:rsidP="003F47B3">
            <w:pPr>
              <w:rPr>
                <w:b/>
              </w:rPr>
            </w:pPr>
          </w:p>
        </w:tc>
      </w:tr>
      <w:tr w:rsidR="003F47B3" w:rsidTr="00F3186A">
        <w:trPr>
          <w:cantSplit/>
          <w:trHeight w:val="146"/>
        </w:trPr>
        <w:tc>
          <w:tcPr>
            <w:tcW w:w="2516" w:type="dxa"/>
            <w:shd w:val="clear" w:color="auto" w:fill="F7CAAC"/>
          </w:tcPr>
          <w:p w:rsidR="003F47B3" w:rsidRDefault="003F47B3" w:rsidP="003F47B3">
            <w:pPr>
              <w:jc w:val="both"/>
              <w:rPr>
                <w:b/>
              </w:rPr>
            </w:pPr>
            <w:r>
              <w:rPr>
                <w:b/>
              </w:rPr>
              <w:t xml:space="preserve">Podpis </w:t>
            </w:r>
          </w:p>
        </w:tc>
        <w:tc>
          <w:tcPr>
            <w:tcW w:w="4536" w:type="dxa"/>
            <w:gridSpan w:val="5"/>
          </w:tcPr>
          <w:p w:rsidR="003F47B3" w:rsidRDefault="003F47B3" w:rsidP="003F47B3">
            <w:pPr>
              <w:jc w:val="both"/>
            </w:pPr>
          </w:p>
        </w:tc>
        <w:tc>
          <w:tcPr>
            <w:tcW w:w="786" w:type="dxa"/>
            <w:gridSpan w:val="2"/>
            <w:shd w:val="clear" w:color="auto" w:fill="F7CAAC"/>
          </w:tcPr>
          <w:p w:rsidR="003F47B3" w:rsidRDefault="003F47B3" w:rsidP="003F47B3">
            <w:pPr>
              <w:jc w:val="both"/>
            </w:pPr>
            <w:r>
              <w:rPr>
                <w:b/>
              </w:rPr>
              <w:t>datum</w:t>
            </w:r>
          </w:p>
        </w:tc>
        <w:tc>
          <w:tcPr>
            <w:tcW w:w="2023" w:type="dxa"/>
            <w:gridSpan w:val="3"/>
          </w:tcPr>
          <w:p w:rsidR="003F47B3" w:rsidRDefault="003F47B3" w:rsidP="003F47B3">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7444A2" w:rsidP="003119BD">
            <w:pPr>
              <w:jc w:val="both"/>
            </w:pPr>
            <w:r>
              <w:t>Účetnictví a daně</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 xml:space="preserve">Podnikové finance </w:t>
            </w:r>
            <w:r w:rsidR="00C27F1B">
              <w:t>I</w:t>
            </w:r>
            <w:r w:rsidR="008071CE">
              <w:t xml:space="preserve"> </w:t>
            </w:r>
            <w:r>
              <w:t>- přednášející (10%)</w:t>
            </w:r>
            <w:r w:rsidR="008071CE">
              <w:t xml:space="preserve"> </w:t>
            </w:r>
            <w:r w:rsidR="008071CE">
              <w:rPr>
                <w:rStyle w:val="Siln"/>
                <w:b w:val="0"/>
              </w:rPr>
              <w:t>– odborník z praxe</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Default="00CE0ABB" w:rsidP="005976BB">
            <w:pPr>
              <w:jc w:val="both"/>
              <w:rPr>
                <w:ins w:id="3050" w:author="Neubauerová Bronislava" w:date="2019-08-29T10:06:00Z"/>
              </w:rPr>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p w:rsidR="00FE2CF3" w:rsidRDefault="00FE2CF3" w:rsidP="005976BB">
            <w:pPr>
              <w:jc w:val="both"/>
              <w:rPr>
                <w:ins w:id="3051" w:author="Neubauerová Bronislava" w:date="2019-08-29T10:06:00Z"/>
              </w:rPr>
            </w:pPr>
          </w:p>
          <w:p w:rsidR="00FE2CF3" w:rsidRPr="00D968AE" w:rsidRDefault="00FE2CF3" w:rsidP="005976BB">
            <w:pPr>
              <w:jc w:val="both"/>
            </w:pPr>
            <w:ins w:id="3052" w:author="Neubauerová Bronislava" w:date="2019-08-29T10:06:00Z">
              <w:r w:rsidRPr="00FE2CF3">
                <w:t>Od ukončení studia působil na pozicích finančního ředitele nebo vedoucího ekonomického útvaru, v současnosti působí jako finanční ředitel ve firmě Česká zbrojovka, a.s. CZ_AUTO. Ve své profesi se zaměřuje zejména na řízení podnikových financí.</w:t>
              </w:r>
            </w:ins>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7444A2" w:rsidP="003F6EB7">
            <w:pPr>
              <w:jc w:val="both"/>
            </w:pPr>
            <w:r>
              <w:t>Účetnictví a daně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B8041B">
            <w:pPr>
              <w:jc w:val="both"/>
            </w:pPr>
            <w:r>
              <w:t>0</w:t>
            </w:r>
            <w:r w:rsidR="00B92991" w:rsidRPr="00EA7D15">
              <w:t>8/</w:t>
            </w:r>
            <w:del w:id="3053" w:author="Pavla Trefilová" w:date="2019-09-16T07:26:00Z">
              <w:r w:rsidR="00B92991" w:rsidRPr="00EA7D15" w:rsidDel="00B8041B">
                <w:delText>2019</w:delText>
              </w:r>
            </w:del>
            <w:ins w:id="3054" w:author="Pavla Trefilová" w:date="2019-09-16T07:26:00Z">
              <w:r w:rsidR="00B8041B" w:rsidRPr="00EA7D15">
                <w:t>20</w:t>
              </w:r>
              <w:r w:rsidR="00B8041B">
                <w:t>22</w:t>
              </w:r>
            </w:ins>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7444A2" w:rsidP="003F6EB7">
            <w:pPr>
              <w:jc w:val="both"/>
            </w:pPr>
            <w:r>
              <w:t>Účetnictví a daně</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E17B4" w:rsidRDefault="00EE17B4" w:rsidP="00EE17B4">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E17B4" w:rsidRDefault="00EE17B4" w:rsidP="00EE17B4">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EE17B4" w:rsidRDefault="00EE17B4" w:rsidP="00EE17B4">
            <w:pPr>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7444A2" w:rsidP="003F6EB7">
            <w:pPr>
              <w:jc w:val="both"/>
            </w:pPr>
            <w:r>
              <w:t>Účetnictví a daně</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6E089B" w:rsidRDefault="006E089B" w:rsidP="006E089B">
            <w:pPr>
              <w:jc w:val="both"/>
            </w:pPr>
            <w:r>
              <w:t>Angličtina – CJ1 (Cizí jazyk 1) – garant, vedení cvičení (100%)</w:t>
            </w:r>
          </w:p>
          <w:p w:rsidR="006E089B" w:rsidRDefault="006E089B" w:rsidP="006E089B">
            <w:pPr>
              <w:jc w:val="both"/>
            </w:pPr>
            <w:r>
              <w:t>Angličtina – CJ2 (Cizí jazyk 2) – garant, vedení cvičení (100%)</w:t>
            </w:r>
          </w:p>
          <w:p w:rsidR="006E089B" w:rsidRDefault="006E089B" w:rsidP="006E089B">
            <w:pPr>
              <w:jc w:val="both"/>
            </w:pPr>
            <w:r>
              <w:t>Angličtina – CJ3 (Cizí jazyk 3) – garant, vedení cvičení (100%)</w:t>
            </w:r>
          </w:p>
          <w:p w:rsidR="006E089B" w:rsidRDefault="006E089B" w:rsidP="006E089B">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345580">
            <w:pPr>
              <w:pStyle w:val="Odstavecseseznamem"/>
              <w:numPr>
                <w:ilvl w:val="0"/>
                <w:numId w:val="2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7444A2" w:rsidP="003F6EB7">
            <w:pPr>
              <w:jc w:val="both"/>
            </w:pPr>
            <w:r>
              <w:t>Účetnictví a daně</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393EBC" w:rsidP="003F6EB7">
            <w:pPr>
              <w:jc w:val="center"/>
              <w:rPr>
                <w:b/>
              </w:rPr>
            </w:pPr>
            <w:r>
              <w:rPr>
                <w:b/>
              </w:rPr>
              <w:t>10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93EBC">
        <w:trPr>
          <w:trHeight w:val="2840"/>
        </w:trPr>
        <w:tc>
          <w:tcPr>
            <w:tcW w:w="9859" w:type="dxa"/>
            <w:gridSpan w:val="11"/>
          </w:tcPr>
          <w:p w:rsidR="00EE17B4" w:rsidRDefault="00EE17B4" w:rsidP="00EE17B4">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EE17B4" w:rsidRDefault="00EE17B4" w:rsidP="00EE17B4">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EE17B4" w:rsidRDefault="00EE17B4" w:rsidP="00EE17B4">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EE17B4" w:rsidRDefault="00EE17B4" w:rsidP="00EE17B4">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EE17B4" w:rsidRPr="00A9423C" w:rsidRDefault="00EE17B4" w:rsidP="00EE17B4">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7444A2"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444A2" w:rsidRDefault="007444A2" w:rsidP="007444A2">
            <w:pPr>
              <w:jc w:val="both"/>
            </w:pPr>
            <w:r>
              <w:t>Finanční účetnictví II – garant, přednášející (80%)</w:t>
            </w:r>
          </w:p>
          <w:p w:rsidR="007444A2" w:rsidRDefault="007444A2" w:rsidP="007444A2">
            <w:pPr>
              <w:jc w:val="both"/>
            </w:pPr>
            <w:r>
              <w:t>Finanční účetnictví I – přednášející (30%)</w:t>
            </w:r>
          </w:p>
          <w:p w:rsidR="007444A2" w:rsidRDefault="007444A2" w:rsidP="007444A2">
            <w:pPr>
              <w:jc w:val="both"/>
            </w:pPr>
            <w:r>
              <w:t>Základy účetnictví – přednášející (40%)</w:t>
            </w:r>
          </w:p>
          <w:p w:rsidR="0073006D" w:rsidRDefault="00FE773F" w:rsidP="007444A2">
            <w:pPr>
              <w:jc w:val="both"/>
            </w:pPr>
            <w:ins w:id="3055" w:author="Drahomíra Pavelková" w:date="2019-09-02T15:07:00Z">
              <w:r>
                <w:t xml:space="preserve">Daňová evidence </w:t>
              </w:r>
            </w:ins>
            <w:del w:id="3056" w:author="Drahomíra Pavelková" w:date="2019-09-02T15:07:00Z">
              <w:r w:rsidR="007444A2" w:rsidDel="00FE773F">
                <w:delText xml:space="preserve">Daně individuálního podnikatele </w:delText>
              </w:r>
            </w:del>
            <w:r w:rsidR="007444A2">
              <w:t>– přednášející (50%)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r w:rsidRPr="009867A0">
                    <w:rPr>
                      <w:color w:val="000000"/>
                      <w:sz w:val="20"/>
                      <w:szCs w:val="24"/>
                    </w:rPr>
                    <w:t>)</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rsidRPr="007444A2">
              <w:rPr>
                <w:i/>
              </w:rPr>
              <w:t>. 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5"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2245"/>
        <w:gridCol w:w="232"/>
        <w:gridCol w:w="673"/>
        <w:gridCol w:w="156"/>
        <w:gridCol w:w="6"/>
        <w:gridCol w:w="1566"/>
        <w:gridCol w:w="149"/>
        <w:gridCol w:w="6"/>
        <w:gridCol w:w="371"/>
        <w:gridCol w:w="153"/>
        <w:gridCol w:w="317"/>
        <w:gridCol w:w="145"/>
        <w:gridCol w:w="6"/>
        <w:gridCol w:w="847"/>
        <w:gridCol w:w="141"/>
        <w:gridCol w:w="6"/>
        <w:gridCol w:w="565"/>
        <w:gridCol w:w="77"/>
        <w:gridCol w:w="61"/>
        <w:gridCol w:w="6"/>
        <w:gridCol w:w="71"/>
        <w:gridCol w:w="6"/>
        <w:gridCol w:w="491"/>
        <w:gridCol w:w="135"/>
        <w:gridCol w:w="6"/>
        <w:gridCol w:w="555"/>
        <w:gridCol w:w="138"/>
        <w:gridCol w:w="559"/>
        <w:gridCol w:w="17"/>
        <w:gridCol w:w="85"/>
      </w:tblGrid>
      <w:tr w:rsidR="00184270" w:rsidRPr="00BA53AC" w:rsidTr="00FA23CD">
        <w:trPr>
          <w:gridAfter w:val="2"/>
          <w:wAfter w:w="102" w:type="dxa"/>
        </w:trPr>
        <w:tc>
          <w:tcPr>
            <w:tcW w:w="9973" w:type="dxa"/>
            <w:gridSpan w:val="29"/>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FA23CD">
        <w:trPr>
          <w:gridAfter w:val="2"/>
          <w:wAfter w:w="102"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444" w:type="dxa"/>
            <w:gridSpan w:val="27"/>
          </w:tcPr>
          <w:p w:rsidR="00184270" w:rsidRPr="00AD088D" w:rsidRDefault="00184270" w:rsidP="00E9161C">
            <w:pPr>
              <w:jc w:val="both"/>
            </w:pPr>
            <w:r w:rsidRPr="00AD088D">
              <w:t>Univerzita Tomáše Bati ve Zlíně</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444" w:type="dxa"/>
            <w:gridSpan w:val="27"/>
          </w:tcPr>
          <w:p w:rsidR="00184270" w:rsidRPr="00AD088D" w:rsidRDefault="00184270" w:rsidP="00E9161C">
            <w:pPr>
              <w:jc w:val="both"/>
            </w:pPr>
            <w:r w:rsidRPr="00AD088D">
              <w:t xml:space="preserve">Fakulta managementu a ekonomiky </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444" w:type="dxa"/>
            <w:gridSpan w:val="27"/>
          </w:tcPr>
          <w:p w:rsidR="00184270" w:rsidRPr="00AD088D" w:rsidRDefault="007444A2" w:rsidP="00E9161C">
            <w:pPr>
              <w:jc w:val="both"/>
            </w:pPr>
            <w:r>
              <w:t>Účetnictví a daně</w:t>
            </w:r>
          </w:p>
        </w:tc>
      </w:tr>
      <w:tr w:rsidR="00184270" w:rsidRPr="00AD088D" w:rsidTr="00FA23CD">
        <w:trPr>
          <w:gridAfter w:val="2"/>
          <w:wAfter w:w="102"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627" w:type="dxa"/>
            <w:gridSpan w:val="13"/>
          </w:tcPr>
          <w:p w:rsidR="00184270" w:rsidRPr="00AD088D" w:rsidRDefault="00184270" w:rsidP="00E9161C">
            <w:pPr>
              <w:jc w:val="both"/>
            </w:pPr>
            <w:r>
              <w:t>Jiří SVOBODA</w:t>
            </w:r>
          </w:p>
        </w:tc>
        <w:tc>
          <w:tcPr>
            <w:tcW w:w="712" w:type="dxa"/>
            <w:gridSpan w:val="3"/>
            <w:shd w:val="clear" w:color="auto" w:fill="F7CAAC"/>
          </w:tcPr>
          <w:p w:rsidR="00184270" w:rsidRPr="00AD088D" w:rsidRDefault="00184270" w:rsidP="00E9161C">
            <w:pPr>
              <w:jc w:val="both"/>
              <w:rPr>
                <w:b/>
              </w:rPr>
            </w:pPr>
            <w:r w:rsidRPr="00AD088D">
              <w:rPr>
                <w:b/>
              </w:rPr>
              <w:t>Tituly</w:t>
            </w:r>
          </w:p>
        </w:tc>
        <w:tc>
          <w:tcPr>
            <w:tcW w:w="2105" w:type="dxa"/>
            <w:gridSpan w:val="11"/>
          </w:tcPr>
          <w:p w:rsidR="00184270" w:rsidRPr="00AD088D" w:rsidRDefault="00184270" w:rsidP="00E9161C">
            <w:pPr>
              <w:jc w:val="both"/>
            </w:pPr>
            <w:r>
              <w:t>Ing., Ph.D.</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905" w:type="dxa"/>
            <w:gridSpan w:val="2"/>
          </w:tcPr>
          <w:p w:rsidR="00184270" w:rsidRPr="00AD088D" w:rsidRDefault="00184270" w:rsidP="00E9161C">
            <w:pPr>
              <w:jc w:val="both"/>
            </w:pPr>
            <w:r>
              <w:t>1980</w:t>
            </w:r>
          </w:p>
        </w:tc>
        <w:tc>
          <w:tcPr>
            <w:tcW w:w="1728" w:type="dxa"/>
            <w:gridSpan w:val="3"/>
            <w:shd w:val="clear" w:color="auto" w:fill="F7CAAC"/>
          </w:tcPr>
          <w:p w:rsidR="00184270" w:rsidRPr="00AD088D" w:rsidRDefault="00184270" w:rsidP="00E9161C">
            <w:pPr>
              <w:jc w:val="both"/>
              <w:rPr>
                <w:b/>
              </w:rPr>
            </w:pPr>
            <w:r w:rsidRPr="00AD088D">
              <w:rPr>
                <w:b/>
              </w:rPr>
              <w:t>typ vztahu k VŠ</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5162" w:type="dxa"/>
            <w:gridSpan w:val="7"/>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6158" w:type="dxa"/>
            <w:gridSpan w:val="12"/>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6"/>
            <w:shd w:val="clear" w:color="auto" w:fill="F7CAAC"/>
          </w:tcPr>
          <w:p w:rsidR="00184270" w:rsidRPr="00AD088D" w:rsidRDefault="00184270" w:rsidP="00E9161C">
            <w:pPr>
              <w:jc w:val="both"/>
              <w:rPr>
                <w:b/>
              </w:rPr>
            </w:pPr>
            <w:r w:rsidRPr="00AD088D">
              <w:rPr>
                <w:b/>
              </w:rPr>
              <w:t>typ prac. vztahu</w:t>
            </w:r>
          </w:p>
        </w:tc>
        <w:tc>
          <w:tcPr>
            <w:tcW w:w="2105" w:type="dxa"/>
            <w:gridSpan w:val="11"/>
            <w:shd w:val="clear" w:color="auto" w:fill="F7CAAC"/>
          </w:tcPr>
          <w:p w:rsidR="00184270" w:rsidRPr="00AD088D" w:rsidRDefault="00184270" w:rsidP="00E9161C">
            <w:pPr>
              <w:jc w:val="both"/>
              <w:rPr>
                <w:b/>
              </w:rPr>
            </w:pPr>
            <w:r w:rsidRPr="00AD088D">
              <w:rPr>
                <w:b/>
              </w:rPr>
              <w:t>rozsah</w:t>
            </w: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FA23CD">
        <w:trPr>
          <w:gridAfter w:val="2"/>
          <w:wAfter w:w="102" w:type="dxa"/>
          <w:trHeight w:val="643"/>
        </w:trPr>
        <w:tc>
          <w:tcPr>
            <w:tcW w:w="9973" w:type="dxa"/>
            <w:gridSpan w:val="29"/>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FA23CD">
        <w:trPr>
          <w:gridAfter w:val="2"/>
          <w:wAfter w:w="102" w:type="dxa"/>
          <w:trHeight w:val="372"/>
        </w:trPr>
        <w:tc>
          <w:tcPr>
            <w:tcW w:w="9973" w:type="dxa"/>
            <w:gridSpan w:val="29"/>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FA23CD">
        <w:trPr>
          <w:gridAfter w:val="2"/>
          <w:wAfter w:w="102" w:type="dxa"/>
          <w:trHeight w:val="462"/>
        </w:trPr>
        <w:tc>
          <w:tcPr>
            <w:tcW w:w="9973" w:type="dxa"/>
            <w:gridSpan w:val="29"/>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FA23CD">
        <w:trPr>
          <w:gridAfter w:val="2"/>
          <w:wAfter w:w="102" w:type="dxa"/>
          <w:trHeight w:val="250"/>
        </w:trPr>
        <w:tc>
          <w:tcPr>
            <w:tcW w:w="9973" w:type="dxa"/>
            <w:gridSpan w:val="29"/>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FA23CD">
        <w:trPr>
          <w:gridAfter w:val="2"/>
          <w:wAfter w:w="102" w:type="dxa"/>
          <w:trHeight w:val="220"/>
        </w:trPr>
        <w:tc>
          <w:tcPr>
            <w:tcW w:w="9973" w:type="dxa"/>
            <w:gridSpan w:val="29"/>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FA23CD">
        <w:trPr>
          <w:gridAfter w:val="2"/>
          <w:wAfter w:w="102" w:type="dxa"/>
          <w:cantSplit/>
        </w:trPr>
        <w:tc>
          <w:tcPr>
            <w:tcW w:w="3434"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6"/>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9"/>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10"/>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FA23CD">
        <w:trPr>
          <w:gridAfter w:val="2"/>
          <w:wAfter w:w="102" w:type="dxa"/>
          <w:cantSplit/>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3"/>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FA23CD">
        <w:trPr>
          <w:gridAfter w:val="2"/>
          <w:wAfter w:w="102" w:type="dxa"/>
          <w:cantSplit/>
          <w:trHeight w:val="70"/>
        </w:trPr>
        <w:tc>
          <w:tcPr>
            <w:tcW w:w="3434"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6"/>
            <w:shd w:val="clear" w:color="auto" w:fill="F7CAAC"/>
          </w:tcPr>
          <w:p w:rsidR="00184270" w:rsidRPr="00AD088D" w:rsidRDefault="00184270" w:rsidP="00E9161C">
            <w:pPr>
              <w:jc w:val="both"/>
            </w:pPr>
            <w:r w:rsidRPr="00AD088D">
              <w:rPr>
                <w:b/>
              </w:rPr>
              <w:t>Rok udělení hodnosti</w:t>
            </w:r>
          </w:p>
        </w:tc>
        <w:tc>
          <w:tcPr>
            <w:tcW w:w="2257" w:type="dxa"/>
            <w:gridSpan w:val="9"/>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5"/>
            <w:vMerge w:val="restart"/>
            <w:tcBorders>
              <w:left w:val="single" w:sz="12" w:space="0" w:color="auto"/>
            </w:tcBorders>
          </w:tcPr>
          <w:p w:rsidR="00184270" w:rsidRPr="00AD088D" w:rsidRDefault="00DF50C6" w:rsidP="00E9161C">
            <w:pPr>
              <w:jc w:val="both"/>
              <w:rPr>
                <w:b/>
              </w:rPr>
            </w:pPr>
            <w:r>
              <w:rPr>
                <w:b/>
              </w:rPr>
              <w:t>0</w:t>
            </w:r>
          </w:p>
        </w:tc>
        <w:tc>
          <w:tcPr>
            <w:tcW w:w="696" w:type="dxa"/>
            <w:gridSpan w:val="3"/>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FA23CD">
        <w:trPr>
          <w:gridAfter w:val="2"/>
          <w:wAfter w:w="102" w:type="dxa"/>
          <w:trHeight w:val="205"/>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vMerge/>
            <w:tcBorders>
              <w:left w:val="single" w:sz="12" w:space="0" w:color="auto"/>
            </w:tcBorders>
            <w:vAlign w:val="center"/>
          </w:tcPr>
          <w:p w:rsidR="00184270" w:rsidRPr="00AD088D" w:rsidRDefault="00184270" w:rsidP="00E9161C">
            <w:pPr>
              <w:rPr>
                <w:b/>
              </w:rPr>
            </w:pPr>
          </w:p>
        </w:tc>
        <w:tc>
          <w:tcPr>
            <w:tcW w:w="696" w:type="dxa"/>
            <w:gridSpan w:val="3"/>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FA23CD">
        <w:trPr>
          <w:gridAfter w:val="2"/>
          <w:wAfter w:w="102" w:type="dxa"/>
          <w:trHeight w:val="553"/>
        </w:trPr>
        <w:tc>
          <w:tcPr>
            <w:tcW w:w="9973" w:type="dxa"/>
            <w:gridSpan w:val="29"/>
          </w:tcPr>
          <w:p w:rsidR="00184270" w:rsidRPr="00C572AF" w:rsidRDefault="00184270" w:rsidP="00E9161C">
            <w:pPr>
              <w:pStyle w:val="Bezmezer"/>
              <w:jc w:val="both"/>
              <w:rPr>
                <w:rFonts w:ascii="Times New Roman" w:hAnsi="Times New Roman" w:cs="Times New Roman"/>
                <w:sz w:val="20"/>
              </w:rPr>
            </w:pPr>
          </w:p>
        </w:tc>
      </w:tr>
      <w:tr w:rsidR="00184270" w:rsidRPr="00BA53AC" w:rsidTr="00FA23CD">
        <w:trPr>
          <w:gridAfter w:val="2"/>
          <w:wAfter w:w="102" w:type="dxa"/>
          <w:trHeight w:val="218"/>
        </w:trPr>
        <w:tc>
          <w:tcPr>
            <w:tcW w:w="9973" w:type="dxa"/>
            <w:gridSpan w:val="29"/>
            <w:shd w:val="clear" w:color="auto" w:fill="F7CAAC"/>
          </w:tcPr>
          <w:p w:rsidR="00184270" w:rsidRPr="00BA53AC" w:rsidRDefault="00184270" w:rsidP="00E9161C">
            <w:pPr>
              <w:rPr>
                <w:b/>
              </w:rPr>
            </w:pPr>
            <w:r w:rsidRPr="00BA53AC">
              <w:rPr>
                <w:b/>
              </w:rPr>
              <w:t>Působení v zahraničí</w:t>
            </w:r>
          </w:p>
        </w:tc>
      </w:tr>
      <w:tr w:rsidR="00184270" w:rsidRPr="00BA53AC" w:rsidTr="00FA23CD">
        <w:trPr>
          <w:gridAfter w:val="2"/>
          <w:wAfter w:w="102" w:type="dxa"/>
          <w:trHeight w:val="70"/>
        </w:trPr>
        <w:tc>
          <w:tcPr>
            <w:tcW w:w="9973" w:type="dxa"/>
            <w:gridSpan w:val="29"/>
          </w:tcPr>
          <w:p w:rsidR="00184270" w:rsidRPr="00BA53AC" w:rsidRDefault="00184270" w:rsidP="00E9161C"/>
        </w:tc>
      </w:tr>
      <w:tr w:rsidR="00184270" w:rsidTr="00FA23CD">
        <w:trPr>
          <w:gridAfter w:val="2"/>
          <w:wAfter w:w="102"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627" w:type="dxa"/>
            <w:gridSpan w:val="13"/>
          </w:tcPr>
          <w:p w:rsidR="00184270" w:rsidRPr="00BA53AC" w:rsidRDefault="00184270" w:rsidP="00E9161C">
            <w:pPr>
              <w:jc w:val="both"/>
            </w:pPr>
          </w:p>
        </w:tc>
        <w:tc>
          <w:tcPr>
            <w:tcW w:w="789" w:type="dxa"/>
            <w:gridSpan w:val="4"/>
            <w:shd w:val="clear" w:color="auto" w:fill="F7CAAC"/>
          </w:tcPr>
          <w:p w:rsidR="00184270" w:rsidRDefault="00184270" w:rsidP="00E9161C">
            <w:pPr>
              <w:jc w:val="both"/>
            </w:pPr>
            <w:r w:rsidRPr="00BA53AC">
              <w:rPr>
                <w:b/>
              </w:rPr>
              <w:t>datum</w:t>
            </w:r>
          </w:p>
        </w:tc>
        <w:tc>
          <w:tcPr>
            <w:tcW w:w="2028" w:type="dxa"/>
            <w:gridSpan w:val="10"/>
          </w:tcPr>
          <w:p w:rsidR="00184270" w:rsidRDefault="00184270" w:rsidP="00E9161C">
            <w:pPr>
              <w:jc w:val="both"/>
            </w:pPr>
          </w:p>
        </w:tc>
      </w:tr>
      <w:tr w:rsidR="007444A2" w:rsidRPr="007444A2" w:rsidTr="00FA23CD">
        <w:trPr>
          <w:gridBefore w:val="1"/>
          <w:gridAfter w:val="1"/>
          <w:wBefore w:w="284" w:type="dxa"/>
          <w:wAfter w:w="85" w:type="dxa"/>
        </w:trPr>
        <w:tc>
          <w:tcPr>
            <w:tcW w:w="9706" w:type="dxa"/>
            <w:gridSpan w:val="29"/>
            <w:tcBorders>
              <w:bottom w:val="double" w:sz="4" w:space="0" w:color="auto"/>
            </w:tcBorders>
            <w:shd w:val="clear" w:color="auto" w:fill="BDD6EE"/>
          </w:tcPr>
          <w:p w:rsidR="007444A2" w:rsidRPr="007444A2" w:rsidRDefault="007444A2" w:rsidP="007444A2">
            <w:pPr>
              <w:jc w:val="both"/>
              <w:rPr>
                <w:b/>
                <w:sz w:val="28"/>
              </w:rPr>
            </w:pPr>
            <w:r w:rsidRPr="007444A2">
              <w:rPr>
                <w:b/>
                <w:sz w:val="28"/>
              </w:rPr>
              <w:lastRenderedPageBreak/>
              <w:t>C-I – Personální zabezpečení</w:t>
            </w:r>
          </w:p>
        </w:tc>
      </w:tr>
      <w:tr w:rsidR="007444A2" w:rsidRPr="007444A2" w:rsidTr="00FA23CD">
        <w:trPr>
          <w:gridBefore w:val="1"/>
          <w:gridAfter w:val="1"/>
          <w:wBefore w:w="284" w:type="dxa"/>
          <w:wAfter w:w="85" w:type="dxa"/>
        </w:trPr>
        <w:tc>
          <w:tcPr>
            <w:tcW w:w="2477" w:type="dxa"/>
            <w:gridSpan w:val="2"/>
            <w:tcBorders>
              <w:top w:val="double" w:sz="4" w:space="0" w:color="auto"/>
            </w:tcBorders>
            <w:shd w:val="clear" w:color="auto" w:fill="F7CAAC"/>
          </w:tcPr>
          <w:p w:rsidR="007444A2" w:rsidRPr="007444A2" w:rsidRDefault="007444A2" w:rsidP="007444A2">
            <w:pPr>
              <w:jc w:val="both"/>
              <w:rPr>
                <w:b/>
              </w:rPr>
            </w:pPr>
            <w:r w:rsidRPr="007444A2">
              <w:rPr>
                <w:b/>
              </w:rPr>
              <w:t>Vysoká škola</w:t>
            </w:r>
          </w:p>
        </w:tc>
        <w:tc>
          <w:tcPr>
            <w:tcW w:w="7229" w:type="dxa"/>
            <w:gridSpan w:val="27"/>
          </w:tcPr>
          <w:p w:rsidR="007444A2" w:rsidRPr="007444A2" w:rsidRDefault="007444A2" w:rsidP="007444A2">
            <w:pPr>
              <w:jc w:val="both"/>
            </w:pPr>
            <w:r w:rsidRPr="007444A2">
              <w:t>Univerzita Tomáše Bati ve Zlíně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Součást vysoké školy</w:t>
            </w:r>
          </w:p>
        </w:tc>
        <w:tc>
          <w:tcPr>
            <w:tcW w:w="7229" w:type="dxa"/>
            <w:gridSpan w:val="27"/>
          </w:tcPr>
          <w:p w:rsidR="007444A2" w:rsidRPr="007444A2" w:rsidRDefault="007444A2" w:rsidP="007444A2">
            <w:pPr>
              <w:jc w:val="both"/>
            </w:pPr>
            <w:r w:rsidRPr="007444A2">
              <w:t>Fakulta managementu a ekonomiky</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Název studijního programu</w:t>
            </w:r>
          </w:p>
        </w:tc>
        <w:tc>
          <w:tcPr>
            <w:tcW w:w="7229" w:type="dxa"/>
            <w:gridSpan w:val="27"/>
          </w:tcPr>
          <w:p w:rsidR="007444A2" w:rsidRPr="007444A2" w:rsidRDefault="007444A2" w:rsidP="007444A2">
            <w:pPr>
              <w:jc w:val="both"/>
            </w:pPr>
            <w:r>
              <w:t>Účetnictví a daně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Jméno a příjmení</w:t>
            </w:r>
          </w:p>
        </w:tc>
        <w:tc>
          <w:tcPr>
            <w:tcW w:w="4536" w:type="dxa"/>
            <w:gridSpan w:val="13"/>
          </w:tcPr>
          <w:p w:rsidR="007444A2" w:rsidRPr="007444A2" w:rsidRDefault="007444A2" w:rsidP="007444A2">
            <w:pPr>
              <w:jc w:val="both"/>
            </w:pPr>
            <w:r w:rsidRPr="007444A2">
              <w:t>Karel ŠTEKER</w:t>
            </w:r>
          </w:p>
        </w:tc>
        <w:tc>
          <w:tcPr>
            <w:tcW w:w="709" w:type="dxa"/>
            <w:gridSpan w:val="4"/>
            <w:shd w:val="clear" w:color="auto" w:fill="F7CAAC"/>
          </w:tcPr>
          <w:p w:rsidR="007444A2" w:rsidRPr="007444A2" w:rsidRDefault="007444A2" w:rsidP="007444A2">
            <w:pPr>
              <w:jc w:val="both"/>
              <w:rPr>
                <w:b/>
              </w:rPr>
            </w:pPr>
            <w:r w:rsidRPr="007444A2">
              <w:rPr>
                <w:b/>
              </w:rPr>
              <w:t>Tituly</w:t>
            </w:r>
          </w:p>
        </w:tc>
        <w:tc>
          <w:tcPr>
            <w:tcW w:w="1984" w:type="dxa"/>
            <w:gridSpan w:val="10"/>
          </w:tcPr>
          <w:p w:rsidR="007444A2" w:rsidRPr="007444A2" w:rsidRDefault="007444A2" w:rsidP="007444A2">
            <w:pPr>
              <w:jc w:val="both"/>
            </w:pPr>
            <w:r w:rsidRPr="007444A2">
              <w:t>Ing. Ph.D.</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Rok narození</w:t>
            </w:r>
          </w:p>
        </w:tc>
        <w:tc>
          <w:tcPr>
            <w:tcW w:w="829" w:type="dxa"/>
            <w:gridSpan w:val="2"/>
          </w:tcPr>
          <w:p w:rsidR="007444A2" w:rsidRPr="007444A2" w:rsidRDefault="007444A2" w:rsidP="007444A2">
            <w:pPr>
              <w:jc w:val="both"/>
            </w:pPr>
            <w:r w:rsidRPr="007444A2">
              <w:t>1981</w:t>
            </w:r>
          </w:p>
        </w:tc>
        <w:tc>
          <w:tcPr>
            <w:tcW w:w="1721" w:type="dxa"/>
            <w:gridSpan w:val="3"/>
            <w:shd w:val="clear" w:color="auto" w:fill="F7CAAC"/>
          </w:tcPr>
          <w:p w:rsidR="007444A2" w:rsidRPr="007444A2" w:rsidRDefault="007444A2" w:rsidP="007444A2">
            <w:pPr>
              <w:jc w:val="both"/>
              <w:rPr>
                <w:b/>
              </w:rPr>
            </w:pPr>
            <w:r w:rsidRPr="007444A2">
              <w:rPr>
                <w:b/>
              </w:rPr>
              <w:t>typ vztahu k VŠ</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75" w:type="dxa"/>
            <w:gridSpan w:val="5"/>
          </w:tcPr>
          <w:p w:rsidR="007444A2" w:rsidRPr="007444A2" w:rsidRDefault="007444A2" w:rsidP="007444A2">
            <w:pPr>
              <w:jc w:val="both"/>
            </w:pPr>
          </w:p>
        </w:tc>
      </w:tr>
      <w:tr w:rsidR="007444A2" w:rsidRPr="007444A2" w:rsidTr="00FA23CD">
        <w:trPr>
          <w:gridBefore w:val="1"/>
          <w:gridAfter w:val="1"/>
          <w:wBefore w:w="284" w:type="dxa"/>
          <w:wAfter w:w="85" w:type="dxa"/>
        </w:trPr>
        <w:tc>
          <w:tcPr>
            <w:tcW w:w="5033" w:type="dxa"/>
            <w:gridSpan w:val="8"/>
            <w:shd w:val="clear" w:color="auto" w:fill="F7CAAC"/>
          </w:tcPr>
          <w:p w:rsidR="007444A2" w:rsidRPr="007444A2" w:rsidRDefault="007444A2" w:rsidP="007444A2">
            <w:pPr>
              <w:jc w:val="both"/>
              <w:rPr>
                <w:b/>
              </w:rPr>
            </w:pPr>
            <w:r w:rsidRPr="007444A2">
              <w:rPr>
                <w:b/>
              </w:rPr>
              <w:t>Typ vztahu na součásti VŠ, která uskutečňuje st. program</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69" w:type="dxa"/>
            <w:gridSpan w:val="4"/>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shd w:val="clear" w:color="auto" w:fill="F7CAAC"/>
          </w:tcPr>
          <w:p w:rsidR="007444A2" w:rsidRPr="007444A2" w:rsidRDefault="007444A2" w:rsidP="007444A2">
            <w:pPr>
              <w:jc w:val="both"/>
            </w:pPr>
            <w:r w:rsidRPr="007444A2">
              <w:rPr>
                <w:b/>
              </w:rPr>
              <w:t>Další současná působení jako akademický pracovník na jiných VŠ</w:t>
            </w:r>
          </w:p>
        </w:tc>
        <w:tc>
          <w:tcPr>
            <w:tcW w:w="1703" w:type="dxa"/>
            <w:gridSpan w:val="7"/>
            <w:shd w:val="clear" w:color="auto" w:fill="F7CAAC"/>
          </w:tcPr>
          <w:p w:rsidR="007444A2" w:rsidRPr="007444A2" w:rsidRDefault="007444A2" w:rsidP="007444A2">
            <w:pPr>
              <w:jc w:val="both"/>
              <w:rPr>
                <w:b/>
              </w:rPr>
            </w:pPr>
            <w:r w:rsidRPr="007444A2">
              <w:rPr>
                <w:b/>
              </w:rPr>
              <w:t>typ prac. vztahu</w:t>
            </w:r>
          </w:p>
        </w:tc>
        <w:tc>
          <w:tcPr>
            <w:tcW w:w="1978" w:type="dxa"/>
            <w:gridSpan w:val="9"/>
            <w:shd w:val="clear" w:color="auto" w:fill="F7CAAC"/>
          </w:tcPr>
          <w:p w:rsidR="007444A2" w:rsidRPr="007444A2" w:rsidRDefault="007444A2" w:rsidP="007444A2">
            <w:pPr>
              <w:jc w:val="both"/>
              <w:rPr>
                <w:b/>
              </w:rPr>
            </w:pPr>
            <w:r w:rsidRPr="007444A2">
              <w:rPr>
                <w:b/>
              </w:rPr>
              <w:t>rozsah</w:t>
            </w: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Předměty příslušného studijního programu a způsob zapojení do jejich výuky, příp. další zapojení do uskutečňování studijního programu</w:t>
            </w:r>
          </w:p>
        </w:tc>
      </w:tr>
      <w:tr w:rsidR="007444A2" w:rsidRPr="007444A2" w:rsidTr="00FA23CD">
        <w:trPr>
          <w:gridBefore w:val="1"/>
          <w:gridAfter w:val="1"/>
          <w:wBefore w:w="284" w:type="dxa"/>
          <w:wAfter w:w="85" w:type="dxa"/>
          <w:trHeight w:val="383"/>
        </w:trPr>
        <w:tc>
          <w:tcPr>
            <w:tcW w:w="9706" w:type="dxa"/>
            <w:gridSpan w:val="29"/>
            <w:tcBorders>
              <w:top w:val="nil"/>
            </w:tcBorders>
          </w:tcPr>
          <w:p w:rsidR="007444A2" w:rsidRPr="007444A2" w:rsidRDefault="007444A2" w:rsidP="007444A2">
            <w:pPr>
              <w:jc w:val="both"/>
            </w:pPr>
            <w:r w:rsidRPr="007444A2">
              <w:t>Základy mezinárodního účetnictví – přednášející (50%)</w:t>
            </w:r>
            <w:r w:rsidR="008071CE">
              <w:t xml:space="preserve"> </w:t>
            </w:r>
            <w:r w:rsidR="008071CE">
              <w:rPr>
                <w:rStyle w:val="Siln"/>
                <w:b w:val="0"/>
              </w:rPr>
              <w:t>– odborník z praxe</w:t>
            </w:r>
          </w:p>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 xml:space="preserve">Údaje o vzdělání na VŠ </w:t>
            </w:r>
          </w:p>
        </w:tc>
      </w:tr>
      <w:tr w:rsidR="007444A2" w:rsidRPr="007444A2" w:rsidTr="00FA23CD">
        <w:trPr>
          <w:gridBefore w:val="1"/>
          <w:gridAfter w:val="1"/>
          <w:wBefore w:w="284" w:type="dxa"/>
          <w:wAfter w:w="85" w:type="dxa"/>
          <w:trHeight w:val="747"/>
        </w:trPr>
        <w:tc>
          <w:tcPr>
            <w:tcW w:w="9706" w:type="dxa"/>
            <w:gridSpan w:val="29"/>
          </w:tcPr>
          <w:p w:rsidR="007444A2" w:rsidRPr="007444A2" w:rsidRDefault="007444A2" w:rsidP="007444A2">
            <w:pPr>
              <w:jc w:val="both"/>
            </w:pPr>
            <w:r w:rsidRPr="007444A2">
              <w:rPr>
                <w:b/>
              </w:rPr>
              <w:t>2006 – 2010</w:t>
            </w:r>
            <w:r w:rsidRPr="007444A2">
              <w:t xml:space="preserve">  UTB ve Zlíně, Fakulta managementu a ekonomiky, doktorské st., obor Finance (</w:t>
            </w:r>
            <w:r w:rsidRPr="007444A2">
              <w:rPr>
                <w:b/>
              </w:rPr>
              <w:t>Ph.D.</w:t>
            </w:r>
            <w:r w:rsidRPr="007444A2">
              <w:t>)</w:t>
            </w:r>
          </w:p>
          <w:p w:rsidR="007444A2" w:rsidRPr="007444A2" w:rsidRDefault="007444A2" w:rsidP="007444A2">
            <w:pPr>
              <w:jc w:val="both"/>
            </w:pPr>
            <w:r w:rsidRPr="007444A2">
              <w:rPr>
                <w:b/>
              </w:rPr>
              <w:t>2005 – 2007</w:t>
            </w:r>
            <w:r w:rsidRPr="007444A2">
              <w:t xml:space="preserve">  UTB ve Zlíně, Fakulta humanitních studií, bakalářské st., obor Učitelství odborných předmětů pro SŠ (</w:t>
            </w:r>
            <w:r w:rsidRPr="007444A2">
              <w:rPr>
                <w:b/>
              </w:rPr>
              <w:t>Bc.</w:t>
            </w:r>
            <w:r w:rsidRPr="007444A2">
              <w:t>)</w:t>
            </w:r>
          </w:p>
          <w:p w:rsidR="007444A2" w:rsidRPr="007444A2" w:rsidRDefault="007444A2" w:rsidP="007444A2">
            <w:pPr>
              <w:jc w:val="both"/>
            </w:pPr>
            <w:r w:rsidRPr="007444A2">
              <w:rPr>
                <w:b/>
              </w:rPr>
              <w:t>2001 – 2006</w:t>
            </w:r>
            <w:r w:rsidRPr="007444A2">
              <w:t xml:space="preserve">  UTB ve Zlíně, Fakulta managementu a ekonomiky, magisterské st., obor Finance (</w:t>
            </w:r>
            <w:r w:rsidRPr="007444A2">
              <w:rPr>
                <w:b/>
              </w:rPr>
              <w:t>Ing.</w:t>
            </w:r>
            <w:r w:rsidRPr="007444A2">
              <w:t>)</w:t>
            </w: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Údaje o odborném působení od absolvování VŠ</w:t>
            </w:r>
          </w:p>
        </w:tc>
      </w:tr>
      <w:tr w:rsidR="007444A2" w:rsidRPr="007444A2" w:rsidTr="00FA23CD">
        <w:trPr>
          <w:gridBefore w:val="1"/>
          <w:wBefore w:w="284" w:type="dxa"/>
          <w:trHeight w:val="1090"/>
        </w:trPr>
        <w:tc>
          <w:tcPr>
            <w:tcW w:w="9791" w:type="dxa"/>
            <w:gridSpan w:val="30"/>
          </w:tcPr>
          <w:p w:rsidR="007444A2" w:rsidRPr="007444A2" w:rsidRDefault="007444A2" w:rsidP="007444A2">
            <w:pPr>
              <w:autoSpaceDE w:val="0"/>
              <w:autoSpaceDN w:val="0"/>
              <w:adjustRightInd w:val="0"/>
            </w:pPr>
            <w:r w:rsidRPr="007444A2">
              <w:rPr>
                <w:b/>
              </w:rPr>
              <w:t>2014 – dosud</w:t>
            </w:r>
            <w:r w:rsidRPr="007444A2">
              <w:t xml:space="preserve">  CENTROPROJEKT GROUP a.s., finanční ředitel</w:t>
            </w:r>
          </w:p>
          <w:p w:rsidR="007444A2" w:rsidRPr="007444A2" w:rsidRDefault="007444A2" w:rsidP="007444A2">
            <w:pPr>
              <w:autoSpaceDE w:val="0"/>
              <w:autoSpaceDN w:val="0"/>
              <w:adjustRightInd w:val="0"/>
            </w:pPr>
            <w:r w:rsidRPr="007444A2">
              <w:rPr>
                <w:b/>
              </w:rPr>
              <w:t>2007 – 2014</w:t>
            </w:r>
            <w:r w:rsidRPr="007444A2">
              <w:t xml:space="preserve">    UTB ve Zlíně, FaME, Ústav financí a účetnictví, odborný asistent</w:t>
            </w:r>
          </w:p>
        </w:tc>
      </w:tr>
      <w:tr w:rsidR="007444A2" w:rsidRPr="007444A2" w:rsidTr="00FA23CD">
        <w:trPr>
          <w:gridBefore w:val="1"/>
          <w:gridAfter w:val="1"/>
          <w:wBefore w:w="284" w:type="dxa"/>
          <w:wAfter w:w="85" w:type="dxa"/>
          <w:trHeight w:val="250"/>
        </w:trPr>
        <w:tc>
          <w:tcPr>
            <w:tcW w:w="9706" w:type="dxa"/>
            <w:gridSpan w:val="29"/>
            <w:shd w:val="clear" w:color="auto" w:fill="F7CAAC"/>
          </w:tcPr>
          <w:p w:rsidR="007444A2" w:rsidRPr="007444A2" w:rsidRDefault="007444A2" w:rsidP="007444A2">
            <w:pPr>
              <w:jc w:val="both"/>
            </w:pPr>
            <w:r w:rsidRPr="007444A2">
              <w:rPr>
                <w:b/>
              </w:rPr>
              <w:t>Zkušenosti s vedením kvalifikačních a rigorózních prací</w:t>
            </w:r>
          </w:p>
        </w:tc>
      </w:tr>
      <w:tr w:rsidR="007444A2" w:rsidRPr="007444A2" w:rsidTr="00FA23CD">
        <w:trPr>
          <w:gridBefore w:val="1"/>
          <w:gridAfter w:val="1"/>
          <w:wBefore w:w="284" w:type="dxa"/>
          <w:wAfter w:w="85" w:type="dxa"/>
          <w:trHeight w:val="441"/>
        </w:trPr>
        <w:tc>
          <w:tcPr>
            <w:tcW w:w="9706" w:type="dxa"/>
            <w:gridSpan w:val="29"/>
          </w:tcPr>
          <w:p w:rsidR="007444A2" w:rsidRPr="007444A2" w:rsidRDefault="007444A2" w:rsidP="007444A2">
            <w:pPr>
              <w:tabs>
                <w:tab w:val="left" w:pos="5610"/>
              </w:tabs>
              <w:jc w:val="both"/>
            </w:pPr>
            <w:r w:rsidRPr="007444A2">
              <w:t xml:space="preserve">Počet vedených bakalářských prací – 65 </w:t>
            </w:r>
          </w:p>
          <w:p w:rsidR="007444A2" w:rsidRPr="007444A2" w:rsidRDefault="007444A2" w:rsidP="007444A2">
            <w:pPr>
              <w:tabs>
                <w:tab w:val="left" w:pos="5610"/>
              </w:tabs>
              <w:jc w:val="both"/>
            </w:pPr>
            <w:r w:rsidRPr="007444A2">
              <w:t>Počet vedených diplomových prací – 33</w:t>
            </w:r>
          </w:p>
        </w:tc>
      </w:tr>
      <w:tr w:rsidR="007444A2" w:rsidRPr="007444A2" w:rsidTr="00FA23CD">
        <w:trPr>
          <w:gridBefore w:val="1"/>
          <w:gridAfter w:val="1"/>
          <w:wBefore w:w="284" w:type="dxa"/>
          <w:wAfter w:w="85" w:type="dxa"/>
          <w:cantSplit/>
        </w:trPr>
        <w:tc>
          <w:tcPr>
            <w:tcW w:w="3312" w:type="dxa"/>
            <w:gridSpan w:val="5"/>
            <w:tcBorders>
              <w:top w:val="single" w:sz="12" w:space="0" w:color="auto"/>
            </w:tcBorders>
            <w:shd w:val="clear" w:color="auto" w:fill="F7CAAC"/>
          </w:tcPr>
          <w:p w:rsidR="007444A2" w:rsidRPr="007444A2" w:rsidRDefault="007444A2" w:rsidP="007444A2">
            <w:pPr>
              <w:jc w:val="both"/>
            </w:pPr>
            <w:r w:rsidRPr="007444A2">
              <w:rPr>
                <w:b/>
              </w:rPr>
              <w:t xml:space="preserve">Obor habilitačního řízení </w:t>
            </w:r>
          </w:p>
        </w:tc>
        <w:tc>
          <w:tcPr>
            <w:tcW w:w="2245" w:type="dxa"/>
            <w:gridSpan w:val="5"/>
            <w:tcBorders>
              <w:top w:val="single" w:sz="12" w:space="0" w:color="auto"/>
            </w:tcBorders>
            <w:shd w:val="clear" w:color="auto" w:fill="F7CAAC"/>
          </w:tcPr>
          <w:p w:rsidR="007444A2" w:rsidRPr="007444A2" w:rsidRDefault="007444A2" w:rsidP="007444A2">
            <w:pPr>
              <w:jc w:val="both"/>
            </w:pPr>
            <w:r w:rsidRPr="007444A2">
              <w:rPr>
                <w:b/>
              </w:rPr>
              <w:t>Rok udělení hodnosti</w:t>
            </w:r>
          </w:p>
        </w:tc>
        <w:tc>
          <w:tcPr>
            <w:tcW w:w="2248" w:type="dxa"/>
            <w:gridSpan w:val="12"/>
            <w:tcBorders>
              <w:top w:val="single" w:sz="12" w:space="0" w:color="auto"/>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1901" w:type="dxa"/>
            <w:gridSpan w:val="7"/>
            <w:tcBorders>
              <w:top w:val="single" w:sz="12" w:space="0" w:color="auto"/>
              <w:left w:val="single" w:sz="12" w:space="0" w:color="auto"/>
            </w:tcBorders>
            <w:shd w:val="clear" w:color="auto" w:fill="F7CAAC"/>
          </w:tcPr>
          <w:p w:rsidR="007444A2" w:rsidRPr="007444A2" w:rsidRDefault="007444A2" w:rsidP="007444A2">
            <w:pPr>
              <w:jc w:val="both"/>
              <w:rPr>
                <w:b/>
              </w:rPr>
            </w:pPr>
            <w:r w:rsidRPr="007444A2">
              <w:rPr>
                <w:b/>
              </w:rPr>
              <w:t>Ohlasy publikací</w:t>
            </w:r>
          </w:p>
        </w:tc>
      </w:tr>
      <w:tr w:rsidR="007444A2" w:rsidRPr="007444A2" w:rsidTr="00FA23CD">
        <w:trPr>
          <w:gridBefore w:val="1"/>
          <w:gridAfter w:val="1"/>
          <w:wBefore w:w="284" w:type="dxa"/>
          <w:wAfter w:w="85" w:type="dxa"/>
          <w:cantSplit/>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ind w:left="708" w:hanging="708"/>
              <w:jc w:val="both"/>
              <w:rPr>
                <w:b/>
                <w:u w:val="single"/>
              </w:rPr>
            </w:pPr>
          </w:p>
        </w:tc>
        <w:tc>
          <w:tcPr>
            <w:tcW w:w="632" w:type="dxa"/>
            <w:gridSpan w:val="3"/>
            <w:tcBorders>
              <w:left w:val="single" w:sz="12" w:space="0" w:color="auto"/>
            </w:tcBorders>
            <w:shd w:val="clear" w:color="auto" w:fill="F7CAAC"/>
          </w:tcPr>
          <w:p w:rsidR="007444A2" w:rsidRPr="007444A2" w:rsidRDefault="007444A2" w:rsidP="007444A2">
            <w:pPr>
              <w:jc w:val="both"/>
            </w:pPr>
            <w:r w:rsidRPr="007444A2">
              <w:rPr>
                <w:b/>
              </w:rPr>
              <w:t>WOS</w:t>
            </w:r>
          </w:p>
        </w:tc>
        <w:tc>
          <w:tcPr>
            <w:tcW w:w="693" w:type="dxa"/>
            <w:gridSpan w:val="2"/>
            <w:shd w:val="clear" w:color="auto" w:fill="F7CAAC"/>
          </w:tcPr>
          <w:p w:rsidR="007444A2" w:rsidRPr="007444A2" w:rsidRDefault="007444A2" w:rsidP="007444A2">
            <w:pPr>
              <w:jc w:val="both"/>
              <w:rPr>
                <w:sz w:val="18"/>
              </w:rPr>
            </w:pPr>
            <w:r w:rsidRPr="007444A2">
              <w:rPr>
                <w:b/>
                <w:sz w:val="18"/>
              </w:rPr>
              <w:t>Scopus</w:t>
            </w:r>
          </w:p>
        </w:tc>
        <w:tc>
          <w:tcPr>
            <w:tcW w:w="576" w:type="dxa"/>
            <w:gridSpan w:val="2"/>
            <w:shd w:val="clear" w:color="auto" w:fill="F7CAAC"/>
          </w:tcPr>
          <w:p w:rsidR="007444A2" w:rsidRPr="007444A2" w:rsidRDefault="007444A2" w:rsidP="007444A2">
            <w:pPr>
              <w:jc w:val="both"/>
            </w:pPr>
            <w:r w:rsidRPr="007444A2">
              <w:rPr>
                <w:b/>
                <w:sz w:val="18"/>
              </w:rPr>
              <w:t>ostatní</w:t>
            </w:r>
          </w:p>
        </w:tc>
      </w:tr>
      <w:tr w:rsidR="007444A2" w:rsidRPr="007444A2" w:rsidTr="00FA23CD">
        <w:trPr>
          <w:gridBefore w:val="1"/>
          <w:gridAfter w:val="1"/>
          <w:wBefore w:w="284" w:type="dxa"/>
          <w:wAfter w:w="85" w:type="dxa"/>
          <w:cantSplit/>
          <w:trHeight w:val="70"/>
        </w:trPr>
        <w:tc>
          <w:tcPr>
            <w:tcW w:w="3312" w:type="dxa"/>
            <w:gridSpan w:val="5"/>
            <w:shd w:val="clear" w:color="auto" w:fill="F7CAAC"/>
          </w:tcPr>
          <w:p w:rsidR="007444A2" w:rsidRPr="007444A2" w:rsidRDefault="007444A2" w:rsidP="007444A2">
            <w:pPr>
              <w:jc w:val="both"/>
            </w:pPr>
            <w:r w:rsidRPr="007444A2">
              <w:rPr>
                <w:b/>
              </w:rPr>
              <w:t>Obor jmenovacího řízení</w:t>
            </w:r>
          </w:p>
        </w:tc>
        <w:tc>
          <w:tcPr>
            <w:tcW w:w="2245" w:type="dxa"/>
            <w:gridSpan w:val="5"/>
            <w:shd w:val="clear" w:color="auto" w:fill="F7CAAC"/>
          </w:tcPr>
          <w:p w:rsidR="007444A2" w:rsidRPr="007444A2" w:rsidRDefault="007444A2" w:rsidP="007444A2">
            <w:pPr>
              <w:jc w:val="both"/>
            </w:pPr>
            <w:r w:rsidRPr="007444A2">
              <w:rPr>
                <w:b/>
              </w:rPr>
              <w:t>Rok udělení hodnosti</w:t>
            </w:r>
          </w:p>
        </w:tc>
        <w:tc>
          <w:tcPr>
            <w:tcW w:w="2248" w:type="dxa"/>
            <w:gridSpan w:val="12"/>
            <w:tcBorders>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632" w:type="dxa"/>
            <w:gridSpan w:val="3"/>
            <w:vMerge w:val="restart"/>
            <w:tcBorders>
              <w:left w:val="single" w:sz="12" w:space="0" w:color="auto"/>
            </w:tcBorders>
          </w:tcPr>
          <w:p w:rsidR="007444A2" w:rsidRPr="007444A2" w:rsidRDefault="007444A2" w:rsidP="007444A2">
            <w:pPr>
              <w:jc w:val="both"/>
              <w:rPr>
                <w:b/>
              </w:rPr>
            </w:pPr>
            <w:r w:rsidRPr="007444A2">
              <w:rPr>
                <w:b/>
              </w:rPr>
              <w:t>1</w:t>
            </w:r>
          </w:p>
        </w:tc>
        <w:tc>
          <w:tcPr>
            <w:tcW w:w="693" w:type="dxa"/>
            <w:gridSpan w:val="2"/>
            <w:vMerge w:val="restart"/>
          </w:tcPr>
          <w:p w:rsidR="007444A2" w:rsidRPr="007444A2" w:rsidRDefault="007444A2" w:rsidP="007444A2">
            <w:pPr>
              <w:jc w:val="both"/>
              <w:rPr>
                <w:b/>
              </w:rPr>
            </w:pPr>
            <w:r w:rsidRPr="007444A2">
              <w:rPr>
                <w:b/>
              </w:rPr>
              <w:t>4</w:t>
            </w:r>
          </w:p>
        </w:tc>
        <w:tc>
          <w:tcPr>
            <w:tcW w:w="576" w:type="dxa"/>
            <w:gridSpan w:val="2"/>
            <w:vMerge w:val="restart"/>
          </w:tcPr>
          <w:p w:rsidR="007444A2" w:rsidRPr="007444A2" w:rsidRDefault="007444A2" w:rsidP="007444A2">
            <w:pPr>
              <w:jc w:val="both"/>
              <w:rPr>
                <w:b/>
              </w:rPr>
            </w:pPr>
            <w:r w:rsidRPr="007444A2">
              <w:rPr>
                <w:b/>
              </w:rPr>
              <w:t>55</w:t>
            </w:r>
          </w:p>
        </w:tc>
      </w:tr>
      <w:tr w:rsidR="007444A2" w:rsidRPr="007444A2" w:rsidTr="00FA23CD">
        <w:trPr>
          <w:gridBefore w:val="1"/>
          <w:gridAfter w:val="1"/>
          <w:wBefore w:w="284" w:type="dxa"/>
          <w:wAfter w:w="85" w:type="dxa"/>
          <w:trHeight w:val="205"/>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jc w:val="both"/>
            </w:pPr>
          </w:p>
        </w:tc>
        <w:tc>
          <w:tcPr>
            <w:tcW w:w="632" w:type="dxa"/>
            <w:gridSpan w:val="3"/>
            <w:vMerge/>
            <w:tcBorders>
              <w:left w:val="single" w:sz="12" w:space="0" w:color="auto"/>
            </w:tcBorders>
            <w:vAlign w:val="center"/>
          </w:tcPr>
          <w:p w:rsidR="007444A2" w:rsidRPr="007444A2" w:rsidRDefault="007444A2" w:rsidP="007444A2">
            <w:pPr>
              <w:rPr>
                <w:b/>
              </w:rPr>
            </w:pPr>
          </w:p>
        </w:tc>
        <w:tc>
          <w:tcPr>
            <w:tcW w:w="693" w:type="dxa"/>
            <w:gridSpan w:val="2"/>
            <w:vMerge/>
            <w:vAlign w:val="center"/>
          </w:tcPr>
          <w:p w:rsidR="007444A2" w:rsidRPr="007444A2" w:rsidRDefault="007444A2" w:rsidP="007444A2">
            <w:pPr>
              <w:rPr>
                <w:b/>
              </w:rPr>
            </w:pPr>
          </w:p>
        </w:tc>
        <w:tc>
          <w:tcPr>
            <w:tcW w:w="576" w:type="dxa"/>
            <w:gridSpan w:val="2"/>
            <w:vMerge/>
            <w:vAlign w:val="center"/>
          </w:tcPr>
          <w:p w:rsidR="007444A2" w:rsidRPr="007444A2" w:rsidRDefault="007444A2" w:rsidP="007444A2">
            <w:pPr>
              <w:rPr>
                <w:b/>
              </w:rPr>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 xml:space="preserve">Přehled o nejvýznamnější publikační a další tvůrčí činnosti nebo další profesní činnosti u odborníků z praxe vztahující se k zabezpečovaným předmětům </w:t>
            </w:r>
          </w:p>
        </w:tc>
      </w:tr>
      <w:tr w:rsidR="007444A2" w:rsidRPr="007444A2" w:rsidTr="00FA23CD">
        <w:trPr>
          <w:gridBefore w:val="1"/>
          <w:gridAfter w:val="1"/>
          <w:wBefore w:w="284" w:type="dxa"/>
          <w:wAfter w:w="85" w:type="dxa"/>
          <w:trHeight w:val="699"/>
        </w:trPr>
        <w:tc>
          <w:tcPr>
            <w:tcW w:w="9706" w:type="dxa"/>
            <w:gridSpan w:val="29"/>
          </w:tcPr>
          <w:p w:rsidR="007444A2" w:rsidRPr="007444A2" w:rsidRDefault="007444A2" w:rsidP="00EE17B4">
            <w:pPr>
              <w:jc w:val="both"/>
            </w:pPr>
            <w:r w:rsidRPr="007444A2">
              <w:t>KNÁPKOVÁ, A., PAVELKOVÁ, D., REMEŠ, D.</w:t>
            </w:r>
            <w:r>
              <w:t>,</w:t>
            </w:r>
            <w:r w:rsidRPr="007444A2">
              <w:t xml:space="preserve"> ŠTEKER</w:t>
            </w:r>
            <w:r>
              <w:t>, K</w:t>
            </w:r>
            <w:r w:rsidRPr="007444A2">
              <w:t xml:space="preserve">. </w:t>
            </w:r>
            <w:r w:rsidRPr="007444A2">
              <w:rPr>
                <w:i/>
              </w:rPr>
              <w:t>Finanční analýza. Komplexní průvodce s příklady.</w:t>
            </w:r>
            <w:r w:rsidRPr="007444A2">
              <w:t xml:space="preserve"> </w:t>
            </w:r>
            <w:r w:rsidR="00FA23CD" w:rsidRPr="007444A2">
              <w:t>3. vyd.</w:t>
            </w:r>
            <w:r w:rsidR="00FA23CD">
              <w:t xml:space="preserve"> </w:t>
            </w:r>
            <w:r w:rsidRPr="007444A2">
              <w:t>Praha: Grada, 2017</w:t>
            </w:r>
            <w:r w:rsidR="00FA23CD">
              <w:t>,</w:t>
            </w:r>
            <w:r w:rsidRPr="007444A2">
              <w:t xml:space="preserve"> 232 s. ISBN 978-80-271-0563-2. (15%)</w:t>
            </w:r>
          </w:p>
          <w:p w:rsidR="007444A2" w:rsidRPr="007444A2" w:rsidRDefault="007444A2" w:rsidP="00EE17B4">
            <w:pPr>
              <w:jc w:val="both"/>
            </w:pPr>
            <w:r w:rsidRPr="007444A2">
              <w:t>ŠTEKER, K.</w:t>
            </w:r>
            <w:r w:rsidR="00FA23CD">
              <w:t>,</w:t>
            </w:r>
            <w:r w:rsidRPr="007444A2">
              <w:t xml:space="preserve"> OTRUSINOVÁ</w:t>
            </w:r>
            <w:r w:rsidR="00FA23CD">
              <w:t>, M</w:t>
            </w:r>
            <w:r w:rsidRPr="007444A2">
              <w:t xml:space="preserve">. </w:t>
            </w:r>
            <w:r w:rsidRPr="007444A2">
              <w:rPr>
                <w:i/>
              </w:rPr>
              <w:t>Jak číst účetní výkazy. Základy českého účetnictví a výkaznictví.</w:t>
            </w:r>
            <w:r w:rsidRPr="007444A2">
              <w:t xml:space="preserve"> </w:t>
            </w:r>
            <w:r w:rsidR="00FA23CD" w:rsidRPr="007444A2">
              <w:t>2. vyd.</w:t>
            </w:r>
            <w:r w:rsidR="00FA23CD">
              <w:t xml:space="preserve"> </w:t>
            </w:r>
            <w:r w:rsidRPr="007444A2">
              <w:t>Praha: Grada, 2016</w:t>
            </w:r>
            <w:r w:rsidR="00FA23CD">
              <w:t>,</w:t>
            </w:r>
            <w:r w:rsidRPr="007444A2">
              <w:t xml:space="preserve"> 288 s. ISBN 978-80-271-0048-4. (50%)</w:t>
            </w:r>
          </w:p>
          <w:p w:rsidR="00FA23CD" w:rsidRDefault="00FA23CD" w:rsidP="00EE17B4">
            <w:pPr>
              <w:jc w:val="both"/>
            </w:pPr>
            <w:r w:rsidRPr="00E66B0B">
              <w:rPr>
                <w:i/>
              </w:rPr>
              <w:t>Přehled projektové činnosti:</w:t>
            </w:r>
          </w:p>
          <w:p w:rsidR="007444A2" w:rsidRDefault="007444A2" w:rsidP="00EE17B4">
            <w:pPr>
              <w:jc w:val="both"/>
              <w:rPr>
                <w:ins w:id="3057" w:author="Neubauerová Bronislava" w:date="2019-08-29T10:07:00Z"/>
              </w:rPr>
            </w:pPr>
            <w:r w:rsidRPr="007444A2">
              <w:t>GAČR č. j. 402/09/0225 „Užití IAS/IFRS v malých a středních podnicích a vliv na měření jejich výkonnosti“ (člen týmu, 10 % podíl, UTB ve Zlíně 2009 – 2011).</w:t>
            </w:r>
          </w:p>
          <w:p w:rsidR="009D1C51" w:rsidRDefault="009D1C51" w:rsidP="00EE17B4">
            <w:pPr>
              <w:jc w:val="both"/>
              <w:rPr>
                <w:ins w:id="3058" w:author="Neubauerová Bronislava" w:date="2019-08-29T10:07:00Z"/>
              </w:rPr>
            </w:pPr>
          </w:p>
          <w:p w:rsidR="009D1C51" w:rsidRPr="007444A2" w:rsidRDefault="009D1C51" w:rsidP="00EE17B4">
            <w:pPr>
              <w:jc w:val="both"/>
            </w:pPr>
            <w:ins w:id="3059" w:author="Neubauerová Bronislava" w:date="2019-08-29T10:07:00Z">
              <w:r w:rsidRPr="009D1C51">
                <w:t>Od roku 2014 pracuje na pozici finančního ředitele ve společnosti CENTROPROJEKT GROUP a.s. Zde má na starosti finance, české a mezinárodní (IFRS) účetnictví, controlling a oblast IT.</w:t>
              </w:r>
            </w:ins>
          </w:p>
        </w:tc>
      </w:tr>
      <w:tr w:rsidR="007444A2" w:rsidRPr="007444A2" w:rsidTr="00FA23CD">
        <w:trPr>
          <w:gridBefore w:val="1"/>
          <w:gridAfter w:val="1"/>
          <w:wBefore w:w="284" w:type="dxa"/>
          <w:wAfter w:w="85" w:type="dxa"/>
          <w:trHeight w:val="218"/>
        </w:trPr>
        <w:tc>
          <w:tcPr>
            <w:tcW w:w="9706" w:type="dxa"/>
            <w:gridSpan w:val="29"/>
            <w:shd w:val="clear" w:color="auto" w:fill="F7CAAC"/>
          </w:tcPr>
          <w:p w:rsidR="007444A2" w:rsidRPr="007444A2" w:rsidRDefault="007444A2" w:rsidP="007444A2">
            <w:pPr>
              <w:rPr>
                <w:b/>
              </w:rPr>
            </w:pPr>
            <w:r w:rsidRPr="007444A2">
              <w:rPr>
                <w:b/>
              </w:rPr>
              <w:t>Působení v zahraničí</w:t>
            </w:r>
          </w:p>
        </w:tc>
      </w:tr>
      <w:tr w:rsidR="007444A2" w:rsidRPr="007444A2" w:rsidTr="00FA23CD">
        <w:trPr>
          <w:gridBefore w:val="1"/>
          <w:gridAfter w:val="1"/>
          <w:wBefore w:w="284" w:type="dxa"/>
          <w:wAfter w:w="85" w:type="dxa"/>
          <w:trHeight w:val="328"/>
        </w:trPr>
        <w:tc>
          <w:tcPr>
            <w:tcW w:w="9706" w:type="dxa"/>
            <w:gridSpan w:val="29"/>
          </w:tcPr>
          <w:p w:rsidR="007444A2" w:rsidRPr="007444A2" w:rsidRDefault="007444A2" w:rsidP="007444A2">
            <w:pPr>
              <w:rPr>
                <w:b/>
              </w:rPr>
            </w:pPr>
          </w:p>
        </w:tc>
      </w:tr>
      <w:tr w:rsidR="007444A2" w:rsidRPr="007444A2" w:rsidTr="00FA23CD">
        <w:trPr>
          <w:gridBefore w:val="1"/>
          <w:gridAfter w:val="1"/>
          <w:wBefore w:w="284" w:type="dxa"/>
          <w:wAfter w:w="85" w:type="dxa"/>
          <w:cantSplit/>
          <w:trHeight w:val="470"/>
        </w:trPr>
        <w:tc>
          <w:tcPr>
            <w:tcW w:w="2477" w:type="dxa"/>
            <w:gridSpan w:val="2"/>
            <w:shd w:val="clear" w:color="auto" w:fill="F7CAAC"/>
          </w:tcPr>
          <w:p w:rsidR="007444A2" w:rsidRPr="007444A2" w:rsidRDefault="007444A2" w:rsidP="007444A2">
            <w:pPr>
              <w:jc w:val="both"/>
              <w:rPr>
                <w:b/>
              </w:rPr>
            </w:pPr>
            <w:r w:rsidRPr="007444A2">
              <w:rPr>
                <w:b/>
              </w:rPr>
              <w:t xml:space="preserve">Podpis </w:t>
            </w:r>
          </w:p>
        </w:tc>
        <w:tc>
          <w:tcPr>
            <w:tcW w:w="4536" w:type="dxa"/>
            <w:gridSpan w:val="13"/>
          </w:tcPr>
          <w:p w:rsidR="007444A2" w:rsidRPr="007444A2" w:rsidRDefault="007444A2" w:rsidP="007444A2">
            <w:pPr>
              <w:jc w:val="both"/>
            </w:pPr>
          </w:p>
        </w:tc>
        <w:tc>
          <w:tcPr>
            <w:tcW w:w="786" w:type="dxa"/>
            <w:gridSpan w:val="6"/>
            <w:shd w:val="clear" w:color="auto" w:fill="F7CAAC"/>
          </w:tcPr>
          <w:p w:rsidR="007444A2" w:rsidRPr="007444A2" w:rsidRDefault="007444A2" w:rsidP="007444A2">
            <w:pPr>
              <w:jc w:val="both"/>
            </w:pPr>
            <w:r w:rsidRPr="007444A2">
              <w:rPr>
                <w:b/>
              </w:rPr>
              <w:t>datum</w:t>
            </w:r>
          </w:p>
        </w:tc>
        <w:tc>
          <w:tcPr>
            <w:tcW w:w="1907" w:type="dxa"/>
            <w:gridSpan w:val="8"/>
          </w:tcPr>
          <w:p w:rsidR="007444A2" w:rsidRPr="007444A2" w:rsidRDefault="007444A2" w:rsidP="007444A2">
            <w:pPr>
              <w:jc w:val="both"/>
            </w:pPr>
          </w:p>
        </w:tc>
      </w:tr>
    </w:tbl>
    <w:p w:rsidR="007444A2" w:rsidRDefault="007444A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0F2492" w:rsidTr="007444A2">
        <w:tc>
          <w:tcPr>
            <w:tcW w:w="9860" w:type="dxa"/>
            <w:gridSpan w:val="11"/>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7444A2">
        <w:tc>
          <w:tcPr>
            <w:tcW w:w="2517" w:type="dxa"/>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10"/>
          </w:tcPr>
          <w:p w:rsidR="000F2492" w:rsidRDefault="000F2492" w:rsidP="003F6EB7">
            <w:pPr>
              <w:jc w:val="both"/>
            </w:pPr>
            <w:r>
              <w:t>Univerzita Tomáše Bati ve Zlíně</w:t>
            </w:r>
          </w:p>
        </w:tc>
      </w:tr>
      <w:tr w:rsidR="000F2492" w:rsidTr="007444A2">
        <w:tc>
          <w:tcPr>
            <w:tcW w:w="2517" w:type="dxa"/>
            <w:shd w:val="clear" w:color="auto" w:fill="F7CAAC"/>
          </w:tcPr>
          <w:p w:rsidR="000F2492" w:rsidRDefault="000F2492" w:rsidP="003F6EB7">
            <w:pPr>
              <w:jc w:val="both"/>
              <w:rPr>
                <w:b/>
              </w:rPr>
            </w:pPr>
            <w:r>
              <w:rPr>
                <w:b/>
              </w:rPr>
              <w:t>Součást vysoké školy</w:t>
            </w:r>
          </w:p>
        </w:tc>
        <w:tc>
          <w:tcPr>
            <w:tcW w:w="7343" w:type="dxa"/>
            <w:gridSpan w:val="10"/>
          </w:tcPr>
          <w:p w:rsidR="000F2492" w:rsidRDefault="000F2492" w:rsidP="003F6EB7">
            <w:pPr>
              <w:jc w:val="both"/>
            </w:pPr>
            <w:r>
              <w:t>Fakulta managementu a ekonomiky</w:t>
            </w:r>
          </w:p>
        </w:tc>
      </w:tr>
      <w:tr w:rsidR="000F2492" w:rsidTr="007444A2">
        <w:tc>
          <w:tcPr>
            <w:tcW w:w="2517" w:type="dxa"/>
            <w:shd w:val="clear" w:color="auto" w:fill="F7CAAC"/>
          </w:tcPr>
          <w:p w:rsidR="000F2492" w:rsidRDefault="000F2492" w:rsidP="003F6EB7">
            <w:pPr>
              <w:jc w:val="both"/>
              <w:rPr>
                <w:b/>
              </w:rPr>
            </w:pPr>
            <w:r>
              <w:rPr>
                <w:b/>
              </w:rPr>
              <w:t>Název studijního programu</w:t>
            </w:r>
          </w:p>
        </w:tc>
        <w:tc>
          <w:tcPr>
            <w:tcW w:w="7343" w:type="dxa"/>
            <w:gridSpan w:val="10"/>
          </w:tcPr>
          <w:p w:rsidR="000F2492" w:rsidRDefault="007444A2" w:rsidP="003F6EB7">
            <w:pPr>
              <w:jc w:val="both"/>
            </w:pPr>
            <w:r>
              <w:t>Účetnictví a daně</w:t>
            </w:r>
          </w:p>
        </w:tc>
      </w:tr>
      <w:tr w:rsidR="000F2492" w:rsidTr="007444A2">
        <w:tc>
          <w:tcPr>
            <w:tcW w:w="2517" w:type="dxa"/>
            <w:shd w:val="clear" w:color="auto" w:fill="F7CAAC"/>
          </w:tcPr>
          <w:p w:rsidR="000F2492" w:rsidRDefault="000F2492" w:rsidP="003F6EB7">
            <w:pPr>
              <w:jc w:val="both"/>
              <w:rPr>
                <w:b/>
              </w:rPr>
            </w:pPr>
            <w:r>
              <w:rPr>
                <w:b/>
              </w:rPr>
              <w:t>Jméno a příjmení</w:t>
            </w:r>
          </w:p>
        </w:tc>
        <w:tc>
          <w:tcPr>
            <w:tcW w:w="4536" w:type="dxa"/>
            <w:gridSpan w:val="5"/>
          </w:tcPr>
          <w:p w:rsidR="000F2492" w:rsidRDefault="000F2492" w:rsidP="003F6EB7">
            <w:pPr>
              <w:jc w:val="both"/>
            </w:pPr>
            <w:r>
              <w:t>Jena ŠVARCOVÁ</w:t>
            </w:r>
          </w:p>
        </w:tc>
        <w:tc>
          <w:tcPr>
            <w:tcW w:w="711" w:type="dxa"/>
            <w:shd w:val="clear" w:color="auto" w:fill="F7CAAC"/>
          </w:tcPr>
          <w:p w:rsidR="000F2492" w:rsidRDefault="000F2492" w:rsidP="003F6EB7">
            <w:pPr>
              <w:jc w:val="both"/>
              <w:rPr>
                <w:b/>
              </w:rPr>
            </w:pPr>
            <w:r>
              <w:rPr>
                <w:b/>
              </w:rPr>
              <w:t>Tituly</w:t>
            </w:r>
          </w:p>
        </w:tc>
        <w:tc>
          <w:tcPr>
            <w:tcW w:w="2096" w:type="dxa"/>
            <w:gridSpan w:val="4"/>
          </w:tcPr>
          <w:p w:rsidR="000F2492" w:rsidRDefault="000F2492" w:rsidP="003F6EB7">
            <w:pPr>
              <w:jc w:val="both"/>
            </w:pPr>
            <w:r>
              <w:t>doc. Ing.</w:t>
            </w:r>
            <w:r w:rsidR="0033126B">
              <w:t>,</w:t>
            </w:r>
            <w:r>
              <w:t xml:space="preserve"> Ph.D.</w:t>
            </w:r>
          </w:p>
        </w:tc>
      </w:tr>
      <w:tr w:rsidR="000F2492" w:rsidTr="007444A2">
        <w:tc>
          <w:tcPr>
            <w:tcW w:w="2517" w:type="dxa"/>
            <w:shd w:val="clear" w:color="auto" w:fill="F7CAAC"/>
          </w:tcPr>
          <w:p w:rsidR="000F2492" w:rsidRDefault="000F2492" w:rsidP="003F6EB7">
            <w:pPr>
              <w:jc w:val="both"/>
              <w:rPr>
                <w:b/>
              </w:rPr>
            </w:pPr>
            <w:r>
              <w:rPr>
                <w:b/>
              </w:rPr>
              <w:t>Rok narození</w:t>
            </w:r>
          </w:p>
        </w:tc>
        <w:tc>
          <w:tcPr>
            <w:tcW w:w="829" w:type="dxa"/>
          </w:tcPr>
          <w:p w:rsidR="000F2492" w:rsidRDefault="000F2492" w:rsidP="003F6EB7">
            <w:pPr>
              <w:jc w:val="both"/>
            </w:pPr>
            <w:r>
              <w:t>1963</w:t>
            </w:r>
          </w:p>
        </w:tc>
        <w:tc>
          <w:tcPr>
            <w:tcW w:w="1721" w:type="dxa"/>
            <w:shd w:val="clear" w:color="auto" w:fill="F7CAAC"/>
          </w:tcPr>
          <w:p w:rsidR="000F2492" w:rsidRDefault="000F2492" w:rsidP="003F6EB7">
            <w:pPr>
              <w:jc w:val="both"/>
              <w:rPr>
                <w:b/>
              </w:rPr>
            </w:pPr>
            <w:r>
              <w:rPr>
                <w:b/>
              </w:rPr>
              <w:t>typ vztahu k VŠ</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5067" w:type="dxa"/>
            <w:gridSpan w:val="3"/>
            <w:shd w:val="clear" w:color="auto" w:fill="F7CAAC"/>
          </w:tcPr>
          <w:p w:rsidR="000F2492" w:rsidRDefault="000F2492" w:rsidP="003F6EB7">
            <w:pPr>
              <w:jc w:val="both"/>
              <w:rPr>
                <w:b/>
              </w:rPr>
            </w:pPr>
            <w:r>
              <w:rPr>
                <w:b/>
              </w:rPr>
              <w:t>Typ vztahu na součásti VŠ, která uskutečňuje st. program</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6059" w:type="dxa"/>
            <w:gridSpan w:val="5"/>
            <w:shd w:val="clear" w:color="auto" w:fill="F7CAAC"/>
          </w:tcPr>
          <w:p w:rsidR="000F2492" w:rsidRDefault="000F2492" w:rsidP="003F6EB7">
            <w:pPr>
              <w:jc w:val="both"/>
            </w:pPr>
            <w:r>
              <w:rPr>
                <w:b/>
              </w:rPr>
              <w:t>Další současná působení jako akademický pracovník na jiných VŠ</w:t>
            </w:r>
          </w:p>
        </w:tc>
        <w:tc>
          <w:tcPr>
            <w:tcW w:w="1705" w:type="dxa"/>
            <w:gridSpan w:val="2"/>
            <w:shd w:val="clear" w:color="auto" w:fill="F7CAAC"/>
          </w:tcPr>
          <w:p w:rsidR="000F2492" w:rsidRDefault="000F2492" w:rsidP="003F6EB7">
            <w:pPr>
              <w:jc w:val="both"/>
              <w:rPr>
                <w:b/>
              </w:rPr>
            </w:pPr>
            <w:r>
              <w:rPr>
                <w:b/>
              </w:rPr>
              <w:t>typ prac. vztahu</w:t>
            </w:r>
          </w:p>
        </w:tc>
        <w:tc>
          <w:tcPr>
            <w:tcW w:w="2096" w:type="dxa"/>
            <w:gridSpan w:val="4"/>
            <w:shd w:val="clear" w:color="auto" w:fill="F7CAAC"/>
          </w:tcPr>
          <w:p w:rsidR="000F2492" w:rsidRDefault="000F2492" w:rsidP="003F6EB7">
            <w:pPr>
              <w:jc w:val="both"/>
              <w:rPr>
                <w:b/>
              </w:rPr>
            </w:pPr>
            <w:r>
              <w:rPr>
                <w:b/>
              </w:rPr>
              <w:t>rozsah</w:t>
            </w:r>
          </w:p>
        </w:tc>
      </w:tr>
      <w:tr w:rsidR="000F2492" w:rsidTr="007444A2">
        <w:trPr>
          <w:trHeight w:val="62"/>
        </w:trPr>
        <w:tc>
          <w:tcPr>
            <w:tcW w:w="6059" w:type="dxa"/>
            <w:gridSpan w:val="5"/>
          </w:tcPr>
          <w:p w:rsidR="000F2492" w:rsidRPr="00726738" w:rsidRDefault="000F2492" w:rsidP="003F6EB7">
            <w:pPr>
              <w:jc w:val="both"/>
              <w:rPr>
                <w:sz w:val="14"/>
              </w:rPr>
            </w:pPr>
          </w:p>
        </w:tc>
        <w:tc>
          <w:tcPr>
            <w:tcW w:w="1705" w:type="dxa"/>
            <w:gridSpan w:val="2"/>
          </w:tcPr>
          <w:p w:rsidR="000F2492" w:rsidRDefault="000F2492" w:rsidP="003F6EB7">
            <w:pPr>
              <w:jc w:val="both"/>
            </w:pPr>
          </w:p>
        </w:tc>
        <w:tc>
          <w:tcPr>
            <w:tcW w:w="2096" w:type="dxa"/>
            <w:gridSpan w:val="4"/>
          </w:tcPr>
          <w:p w:rsidR="000F2492" w:rsidRDefault="000F2492" w:rsidP="003F6EB7">
            <w:pPr>
              <w:jc w:val="both"/>
            </w:pPr>
          </w:p>
        </w:tc>
      </w:tr>
      <w:tr w:rsidR="000F2492" w:rsidTr="007444A2">
        <w:tc>
          <w:tcPr>
            <w:tcW w:w="9860" w:type="dxa"/>
            <w:gridSpan w:val="11"/>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7444A2">
        <w:trPr>
          <w:trHeight w:val="232"/>
        </w:trPr>
        <w:tc>
          <w:tcPr>
            <w:tcW w:w="9860" w:type="dxa"/>
            <w:gridSpan w:val="11"/>
            <w:tcBorders>
              <w:top w:val="nil"/>
            </w:tcBorders>
          </w:tcPr>
          <w:p w:rsidR="000F2492" w:rsidRDefault="000F2492" w:rsidP="003F6EB7">
            <w:pPr>
              <w:jc w:val="both"/>
            </w:pPr>
            <w:r>
              <w:t>Makroekonomie I - garant, přednášející (100%)</w:t>
            </w:r>
          </w:p>
        </w:tc>
      </w:tr>
      <w:tr w:rsidR="000F2492" w:rsidTr="007444A2">
        <w:tc>
          <w:tcPr>
            <w:tcW w:w="9860" w:type="dxa"/>
            <w:gridSpan w:val="11"/>
            <w:shd w:val="clear" w:color="auto" w:fill="F7CAAC"/>
          </w:tcPr>
          <w:p w:rsidR="000F2492" w:rsidRDefault="000F2492" w:rsidP="003F6EB7">
            <w:pPr>
              <w:jc w:val="both"/>
            </w:pPr>
            <w:r>
              <w:rPr>
                <w:b/>
              </w:rPr>
              <w:t xml:space="preserve">Údaje o vzdělání na VŠ </w:t>
            </w:r>
          </w:p>
        </w:tc>
      </w:tr>
      <w:tr w:rsidR="000F2492" w:rsidTr="007444A2">
        <w:trPr>
          <w:trHeight w:val="406"/>
        </w:trPr>
        <w:tc>
          <w:tcPr>
            <w:tcW w:w="9860" w:type="dxa"/>
            <w:gridSpan w:val="11"/>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7444A2">
        <w:tc>
          <w:tcPr>
            <w:tcW w:w="9860" w:type="dxa"/>
            <w:gridSpan w:val="11"/>
            <w:shd w:val="clear" w:color="auto" w:fill="F7CAAC"/>
          </w:tcPr>
          <w:p w:rsidR="000F2492" w:rsidRDefault="000F2492" w:rsidP="003F6EB7">
            <w:pPr>
              <w:jc w:val="both"/>
              <w:rPr>
                <w:b/>
              </w:rPr>
            </w:pPr>
            <w:r>
              <w:rPr>
                <w:b/>
              </w:rPr>
              <w:t>Údaje o odborném působení od absolvování VŠ</w:t>
            </w:r>
          </w:p>
        </w:tc>
      </w:tr>
      <w:tr w:rsidR="000F2492" w:rsidTr="007444A2">
        <w:trPr>
          <w:trHeight w:val="710"/>
        </w:trPr>
        <w:tc>
          <w:tcPr>
            <w:tcW w:w="9860" w:type="dxa"/>
            <w:gridSpan w:val="11"/>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7444A2">
        <w:trPr>
          <w:trHeight w:val="250"/>
        </w:trPr>
        <w:tc>
          <w:tcPr>
            <w:tcW w:w="9860" w:type="dxa"/>
            <w:gridSpan w:val="11"/>
            <w:shd w:val="clear" w:color="auto" w:fill="F7CAAC"/>
          </w:tcPr>
          <w:p w:rsidR="000F2492" w:rsidRDefault="000F2492" w:rsidP="003F6EB7">
            <w:pPr>
              <w:jc w:val="both"/>
            </w:pPr>
            <w:r>
              <w:rPr>
                <w:b/>
              </w:rPr>
              <w:t>Zkušenosti s vedením kvalifikačních a rigorózních prací</w:t>
            </w:r>
          </w:p>
        </w:tc>
      </w:tr>
      <w:tr w:rsidR="000F2492" w:rsidTr="007444A2">
        <w:trPr>
          <w:trHeight w:val="202"/>
        </w:trPr>
        <w:tc>
          <w:tcPr>
            <w:tcW w:w="9860"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7444A2">
        <w:trPr>
          <w:cantSplit/>
        </w:trPr>
        <w:tc>
          <w:tcPr>
            <w:tcW w:w="3346" w:type="dxa"/>
            <w:gridSpan w:val="2"/>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7444A2">
        <w:trPr>
          <w:cantSplit/>
        </w:trPr>
        <w:tc>
          <w:tcPr>
            <w:tcW w:w="3346" w:type="dxa"/>
            <w:gridSpan w:val="2"/>
          </w:tcPr>
          <w:p w:rsidR="000F2492" w:rsidRDefault="000F2492" w:rsidP="003F6EB7">
            <w:pPr>
              <w:jc w:val="both"/>
            </w:pPr>
            <w:r>
              <w:t>Management a ekonomika podniku</w:t>
            </w:r>
          </w:p>
        </w:tc>
        <w:tc>
          <w:tcPr>
            <w:tcW w:w="2245" w:type="dxa"/>
            <w:gridSpan w:val="2"/>
          </w:tcPr>
          <w:p w:rsidR="000F2492" w:rsidRDefault="000F2492" w:rsidP="003F6EB7">
            <w:pPr>
              <w:jc w:val="both"/>
            </w:pPr>
            <w:r>
              <w:t>2010</w:t>
            </w:r>
          </w:p>
        </w:tc>
        <w:tc>
          <w:tcPr>
            <w:tcW w:w="2248" w:type="dxa"/>
            <w:gridSpan w:val="4"/>
            <w:tcBorders>
              <w:right w:val="single" w:sz="12" w:space="0" w:color="auto"/>
            </w:tcBorders>
          </w:tcPr>
          <w:p w:rsidR="000F2492" w:rsidRDefault="000F2492" w:rsidP="003F6EB7">
            <w:pPr>
              <w:jc w:val="both"/>
            </w:pPr>
            <w:r>
              <w:t>UTB ve Zlíně</w:t>
            </w:r>
          </w:p>
        </w:tc>
        <w:tc>
          <w:tcPr>
            <w:tcW w:w="634" w:type="dxa"/>
            <w:tcBorders>
              <w:left w:val="single" w:sz="12" w:space="0" w:color="auto"/>
            </w:tcBorders>
            <w:shd w:val="clear" w:color="auto" w:fill="F7CAAC"/>
          </w:tcPr>
          <w:p w:rsidR="000F2492" w:rsidRDefault="000F2492" w:rsidP="003F6EB7">
            <w:pPr>
              <w:jc w:val="both"/>
            </w:pPr>
            <w:r>
              <w:rPr>
                <w:b/>
              </w:rPr>
              <w:t>WOS</w:t>
            </w:r>
          </w:p>
        </w:tc>
        <w:tc>
          <w:tcPr>
            <w:tcW w:w="693" w:type="dxa"/>
            <w:shd w:val="clear" w:color="auto" w:fill="F7CAAC"/>
          </w:tcPr>
          <w:p w:rsidR="000F2492" w:rsidRDefault="000F2492" w:rsidP="003F6EB7">
            <w:pPr>
              <w:jc w:val="both"/>
              <w:rPr>
                <w:sz w:val="18"/>
              </w:rPr>
            </w:pPr>
            <w:r>
              <w:rPr>
                <w:b/>
                <w:sz w:val="18"/>
              </w:rPr>
              <w:t>Scopus</w:t>
            </w:r>
          </w:p>
        </w:tc>
        <w:tc>
          <w:tcPr>
            <w:tcW w:w="694" w:type="dxa"/>
            <w:shd w:val="clear" w:color="auto" w:fill="F7CAAC"/>
          </w:tcPr>
          <w:p w:rsidR="000F2492" w:rsidRDefault="000F2492" w:rsidP="003F6EB7">
            <w:pPr>
              <w:jc w:val="both"/>
            </w:pPr>
            <w:r>
              <w:rPr>
                <w:b/>
                <w:sz w:val="18"/>
              </w:rPr>
              <w:t>ostatní</w:t>
            </w:r>
          </w:p>
        </w:tc>
      </w:tr>
      <w:tr w:rsidR="000F2492" w:rsidTr="007444A2">
        <w:trPr>
          <w:cantSplit/>
          <w:trHeight w:val="70"/>
        </w:trPr>
        <w:tc>
          <w:tcPr>
            <w:tcW w:w="3346" w:type="dxa"/>
            <w:gridSpan w:val="2"/>
            <w:shd w:val="clear" w:color="auto" w:fill="F7CAAC"/>
          </w:tcPr>
          <w:p w:rsidR="000F2492" w:rsidRDefault="000F2492" w:rsidP="003F6EB7">
            <w:pPr>
              <w:jc w:val="both"/>
            </w:pPr>
            <w:r>
              <w:rPr>
                <w:b/>
              </w:rPr>
              <w:t>Obor jmenovacího řízení</w:t>
            </w:r>
          </w:p>
        </w:tc>
        <w:tc>
          <w:tcPr>
            <w:tcW w:w="2245" w:type="dxa"/>
            <w:gridSpan w:val="2"/>
            <w:shd w:val="clear" w:color="auto" w:fill="F7CAAC"/>
          </w:tcPr>
          <w:p w:rsidR="000F2492" w:rsidRDefault="000F2492" w:rsidP="003F6EB7">
            <w:pPr>
              <w:jc w:val="both"/>
            </w:pPr>
            <w:r>
              <w:rPr>
                <w:b/>
              </w:rPr>
              <w:t>Rok udělení hodnosti</w:t>
            </w:r>
          </w:p>
        </w:tc>
        <w:tc>
          <w:tcPr>
            <w:tcW w:w="2248" w:type="dxa"/>
            <w:gridSpan w:val="4"/>
            <w:tcBorders>
              <w:right w:val="single" w:sz="12" w:space="0" w:color="auto"/>
            </w:tcBorders>
            <w:shd w:val="clear" w:color="auto" w:fill="F7CAAC"/>
          </w:tcPr>
          <w:p w:rsidR="000F2492" w:rsidRDefault="000F2492" w:rsidP="003F6EB7">
            <w:pPr>
              <w:jc w:val="both"/>
            </w:pPr>
            <w:r>
              <w:rPr>
                <w:b/>
              </w:rPr>
              <w:t>Řízení konáno na VŠ</w:t>
            </w:r>
          </w:p>
        </w:tc>
        <w:tc>
          <w:tcPr>
            <w:tcW w:w="634" w:type="dxa"/>
            <w:vMerge w:val="restart"/>
            <w:tcBorders>
              <w:left w:val="single" w:sz="12" w:space="0" w:color="auto"/>
            </w:tcBorders>
          </w:tcPr>
          <w:p w:rsidR="000F2492" w:rsidRDefault="00393EBC" w:rsidP="003F6EB7">
            <w:pPr>
              <w:jc w:val="both"/>
              <w:rPr>
                <w:b/>
              </w:rPr>
            </w:pPr>
            <w:r>
              <w:rPr>
                <w:b/>
              </w:rPr>
              <w:t>2</w:t>
            </w:r>
          </w:p>
        </w:tc>
        <w:tc>
          <w:tcPr>
            <w:tcW w:w="693" w:type="dxa"/>
            <w:vMerge w:val="restart"/>
          </w:tcPr>
          <w:p w:rsidR="000F2492" w:rsidRDefault="00393EBC" w:rsidP="003F6EB7">
            <w:pPr>
              <w:jc w:val="both"/>
              <w:rPr>
                <w:b/>
              </w:rPr>
            </w:pPr>
            <w:r>
              <w:rPr>
                <w:b/>
              </w:rPr>
              <w:t>7</w:t>
            </w:r>
          </w:p>
        </w:tc>
        <w:tc>
          <w:tcPr>
            <w:tcW w:w="694" w:type="dxa"/>
            <w:vMerge w:val="restart"/>
          </w:tcPr>
          <w:p w:rsidR="000F2492" w:rsidRDefault="00A229A6" w:rsidP="003F6EB7">
            <w:pPr>
              <w:jc w:val="both"/>
              <w:rPr>
                <w:b/>
              </w:rPr>
            </w:pPr>
            <w:r>
              <w:rPr>
                <w:b/>
              </w:rPr>
              <w:t>98</w:t>
            </w:r>
          </w:p>
        </w:tc>
      </w:tr>
      <w:tr w:rsidR="000F2492" w:rsidTr="007444A2">
        <w:trPr>
          <w:trHeight w:val="205"/>
        </w:trPr>
        <w:tc>
          <w:tcPr>
            <w:tcW w:w="3346" w:type="dxa"/>
            <w:gridSpan w:val="2"/>
          </w:tcPr>
          <w:p w:rsidR="000F2492" w:rsidRDefault="000F2492" w:rsidP="003F6EB7">
            <w:pPr>
              <w:jc w:val="both"/>
            </w:pPr>
          </w:p>
        </w:tc>
        <w:tc>
          <w:tcPr>
            <w:tcW w:w="2245" w:type="dxa"/>
            <w:gridSpan w:val="2"/>
          </w:tcPr>
          <w:p w:rsidR="000F2492" w:rsidRDefault="000F2492" w:rsidP="003F6EB7">
            <w:pPr>
              <w:jc w:val="both"/>
            </w:pPr>
          </w:p>
        </w:tc>
        <w:tc>
          <w:tcPr>
            <w:tcW w:w="2248" w:type="dxa"/>
            <w:gridSpan w:val="4"/>
            <w:tcBorders>
              <w:right w:val="single" w:sz="12" w:space="0" w:color="auto"/>
            </w:tcBorders>
          </w:tcPr>
          <w:p w:rsidR="000F2492" w:rsidRDefault="000F2492" w:rsidP="003F6EB7">
            <w:pPr>
              <w:jc w:val="both"/>
            </w:pPr>
          </w:p>
        </w:tc>
        <w:tc>
          <w:tcPr>
            <w:tcW w:w="634" w:type="dxa"/>
            <w:vMerge/>
            <w:tcBorders>
              <w:left w:val="single" w:sz="12" w:space="0" w:color="auto"/>
            </w:tcBorders>
            <w:vAlign w:val="center"/>
          </w:tcPr>
          <w:p w:rsidR="000F2492" w:rsidRDefault="000F2492" w:rsidP="003F6EB7">
            <w:pPr>
              <w:rPr>
                <w:b/>
              </w:rPr>
            </w:pPr>
          </w:p>
        </w:tc>
        <w:tc>
          <w:tcPr>
            <w:tcW w:w="693" w:type="dxa"/>
            <w:vMerge/>
            <w:vAlign w:val="center"/>
          </w:tcPr>
          <w:p w:rsidR="000F2492" w:rsidRDefault="000F2492" w:rsidP="003F6EB7">
            <w:pPr>
              <w:rPr>
                <w:b/>
              </w:rPr>
            </w:pPr>
          </w:p>
        </w:tc>
        <w:tc>
          <w:tcPr>
            <w:tcW w:w="694" w:type="dxa"/>
            <w:vMerge/>
            <w:vAlign w:val="center"/>
          </w:tcPr>
          <w:p w:rsidR="000F2492" w:rsidRDefault="000F2492" w:rsidP="003F6EB7">
            <w:pPr>
              <w:rPr>
                <w:b/>
              </w:rPr>
            </w:pPr>
          </w:p>
        </w:tc>
      </w:tr>
      <w:tr w:rsidR="000F2492" w:rsidTr="007444A2">
        <w:tc>
          <w:tcPr>
            <w:tcW w:w="9860" w:type="dxa"/>
            <w:gridSpan w:val="11"/>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7444A2">
        <w:trPr>
          <w:trHeight w:val="425"/>
        </w:trPr>
        <w:tc>
          <w:tcPr>
            <w:tcW w:w="9860" w:type="dxa"/>
            <w:gridSpan w:val="11"/>
          </w:tcPr>
          <w:p w:rsidR="00EE17B4" w:rsidRPr="007975A6" w:rsidRDefault="00EE17B4" w:rsidP="00EE17B4">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EE17B4" w:rsidRPr="007975A6" w:rsidRDefault="00B8041B" w:rsidP="00EE17B4">
            <w:pPr>
              <w:pStyle w:val="Prosttext"/>
              <w:jc w:val="both"/>
              <w:rPr>
                <w:rFonts w:ascii="Times New Roman" w:hAnsi="Times New Roman" w:cs="Times New Roman"/>
                <w:sz w:val="20"/>
                <w:szCs w:val="20"/>
              </w:rPr>
            </w:pPr>
            <w:hyperlink r:id="rId86" w:history="1">
              <w:r w:rsidR="00EE17B4" w:rsidRPr="007975A6">
                <w:rPr>
                  <w:rStyle w:val="Hypertextovodkaz"/>
                  <w:rFonts w:ascii="Times New Roman" w:hAnsi="Times New Roman" w:cs="Times New Roman"/>
                  <w:sz w:val="20"/>
                  <w:szCs w:val="20"/>
                </w:rPr>
                <w:t>https://search.proquest.com/docview/1916720788?pq-origsite=gscholar</w:t>
              </w:r>
            </w:hyperlink>
            <w:r w:rsidR="00EE17B4" w:rsidRPr="007975A6">
              <w:rPr>
                <w:rFonts w:ascii="Times New Roman" w:hAnsi="Times New Roman" w:cs="Times New Roman"/>
                <w:sz w:val="20"/>
                <w:szCs w:val="20"/>
              </w:rPr>
              <w:t xml:space="preserve"> (20%).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87"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7444A2">
        <w:trPr>
          <w:trHeight w:val="218"/>
        </w:trPr>
        <w:tc>
          <w:tcPr>
            <w:tcW w:w="9860" w:type="dxa"/>
            <w:gridSpan w:val="11"/>
            <w:shd w:val="clear" w:color="auto" w:fill="F7CAAC"/>
          </w:tcPr>
          <w:p w:rsidR="000F2492" w:rsidRDefault="000F2492" w:rsidP="003F6EB7">
            <w:pPr>
              <w:rPr>
                <w:b/>
              </w:rPr>
            </w:pPr>
            <w:r>
              <w:rPr>
                <w:b/>
              </w:rPr>
              <w:t>Působení v zahraničí</w:t>
            </w:r>
          </w:p>
        </w:tc>
      </w:tr>
      <w:tr w:rsidR="000F2492" w:rsidTr="007444A2">
        <w:trPr>
          <w:trHeight w:val="123"/>
        </w:trPr>
        <w:tc>
          <w:tcPr>
            <w:tcW w:w="9860" w:type="dxa"/>
            <w:gridSpan w:val="11"/>
          </w:tcPr>
          <w:p w:rsidR="000F2492" w:rsidRPr="00726738" w:rsidRDefault="000F2492" w:rsidP="003F6EB7">
            <w:pPr>
              <w:rPr>
                <w:b/>
                <w:sz w:val="18"/>
              </w:rPr>
            </w:pPr>
          </w:p>
        </w:tc>
      </w:tr>
      <w:tr w:rsidR="000F2492" w:rsidTr="007444A2">
        <w:trPr>
          <w:cantSplit/>
          <w:trHeight w:val="170"/>
        </w:trPr>
        <w:tc>
          <w:tcPr>
            <w:tcW w:w="2517" w:type="dxa"/>
            <w:shd w:val="clear" w:color="auto" w:fill="F7CAAC"/>
          </w:tcPr>
          <w:p w:rsidR="000F2492" w:rsidRDefault="000F2492" w:rsidP="003F6EB7">
            <w:pPr>
              <w:jc w:val="both"/>
              <w:rPr>
                <w:b/>
              </w:rPr>
            </w:pPr>
            <w:r>
              <w:rPr>
                <w:b/>
              </w:rPr>
              <w:t xml:space="preserve">Podpis </w:t>
            </w:r>
          </w:p>
        </w:tc>
        <w:tc>
          <w:tcPr>
            <w:tcW w:w="4536" w:type="dxa"/>
            <w:gridSpan w:val="5"/>
          </w:tcPr>
          <w:p w:rsidR="000F2492" w:rsidRDefault="000F2492" w:rsidP="003F6EB7">
            <w:pPr>
              <w:jc w:val="both"/>
            </w:pPr>
          </w:p>
        </w:tc>
        <w:tc>
          <w:tcPr>
            <w:tcW w:w="786" w:type="dxa"/>
            <w:gridSpan w:val="2"/>
            <w:shd w:val="clear" w:color="auto" w:fill="F7CAAC"/>
          </w:tcPr>
          <w:p w:rsidR="000F2492" w:rsidRDefault="000F2492" w:rsidP="003F6EB7">
            <w:pPr>
              <w:jc w:val="both"/>
            </w:pPr>
            <w:r>
              <w:rPr>
                <w:b/>
              </w:rPr>
              <w:t>datum</w:t>
            </w:r>
          </w:p>
        </w:tc>
        <w:tc>
          <w:tcPr>
            <w:tcW w:w="2021" w:type="dxa"/>
            <w:gridSpan w:val="3"/>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FA23CD"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C27F1B" w:rsidP="0073006D">
            <w:pPr>
              <w:jc w:val="both"/>
            </w:pPr>
            <w:r>
              <w:t>Základy projektového řízení</w:t>
            </w:r>
            <w:r w:rsidR="0073006D">
              <w:t xml:space="preserve"> – </w:t>
            </w:r>
            <w:r>
              <w:t>garant, přednášející (10</w:t>
            </w:r>
            <w:r w:rsidR="0073006D">
              <w:t>0%)</w:t>
            </w:r>
          </w:p>
          <w:p w:rsidR="0073006D" w:rsidRDefault="00C27F1B" w:rsidP="0073006D">
            <w:pPr>
              <w:jc w:val="both"/>
            </w:pPr>
            <w:r>
              <w:t>Řízení projektů I – garant, přednášející (100%)</w:t>
            </w:r>
          </w:p>
          <w:p w:rsidR="00C27F1B" w:rsidRDefault="00C27F1B" w:rsidP="0073006D">
            <w:pPr>
              <w:jc w:val="both"/>
            </w:pPr>
            <w:r>
              <w:t>Řízení projektů II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EE17B4" w:rsidRDefault="00EE17B4" w:rsidP="00EE17B4">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EE17B4" w:rsidRDefault="00EE17B4" w:rsidP="00EE17B4">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EE17B4" w:rsidRDefault="00EE17B4" w:rsidP="00EE17B4">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EE17B4" w:rsidRDefault="00EE17B4" w:rsidP="00EE17B4">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FA23CD" w:rsidP="00AD44FC">
            <w:pPr>
              <w:jc w:val="both"/>
            </w:pPr>
            <w:r>
              <w:t>Účetnictví a daně</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EE17B4" w:rsidRDefault="00EE17B4" w:rsidP="00EE17B4">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EE17B4" w:rsidRDefault="00EE17B4" w:rsidP="00EE17B4">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EE17B4" w:rsidRPr="00D76EF7" w:rsidRDefault="00EE17B4" w:rsidP="00EE17B4">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88" w:history="1">
              <w:r w:rsidRPr="00D76EF7">
                <w:rPr>
                  <w:rStyle w:val="Hypertextovodkaz"/>
                </w:rPr>
                <w:t>https://doi.org/10.1007/978-3-319-57141-6_46</w:t>
              </w:r>
            </w:hyperlink>
            <w:r w:rsidRPr="00D76EF7">
              <w:t xml:space="preserve"> (90%)</w:t>
            </w:r>
          </w:p>
          <w:p w:rsidR="00EE17B4" w:rsidRPr="00325971" w:rsidRDefault="00EE17B4" w:rsidP="00EE17B4">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89" w:history="1">
              <w:r w:rsidRPr="00325971">
                <w:rPr>
                  <w:rStyle w:val="Hypertextovodkaz"/>
                </w:rPr>
                <w:t>https://doi.org/10.1007/978-3-319-33622-0_22</w:t>
              </w:r>
            </w:hyperlink>
            <w:r w:rsidRPr="00325971">
              <w:t xml:space="preserve"> (90%)</w:t>
            </w:r>
          </w:p>
          <w:p w:rsidR="00EE17B4" w:rsidRPr="00325971" w:rsidRDefault="00EE17B4" w:rsidP="00EE17B4">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90" w:history="1">
              <w:r w:rsidRPr="00325971">
                <w:rPr>
                  <w:rStyle w:val="Hypertextovodkaz"/>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2B55ED"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lastRenderedPageBreak/>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Anežka VRŠOVSKÁ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1978</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2D70A5" w:rsidRDefault="002B55ED" w:rsidP="00995C34">
            <w:pPr>
              <w:jc w:val="both"/>
              <w:rPr>
                <w:b/>
              </w:rPr>
            </w:pPr>
            <w:r w:rsidRPr="00981496">
              <w:t>Základy účetnictví – přednášející (10%)</w:t>
            </w:r>
            <w:r w:rsidR="002D70A5">
              <w:t xml:space="preserve"> </w:t>
            </w:r>
            <w:r w:rsidR="002D70A5">
              <w:rPr>
                <w:rStyle w:val="Siln"/>
                <w:b w:val="0"/>
              </w:rPr>
              <w:t>– odborník z praxe</w:t>
            </w:r>
          </w:p>
        </w:tc>
      </w:tr>
      <w:tr w:rsidR="002B55ED" w:rsidRPr="0003498C" w:rsidTr="00995C34">
        <w:tc>
          <w:tcPr>
            <w:tcW w:w="9859" w:type="dxa"/>
            <w:gridSpan w:val="11"/>
            <w:shd w:val="clear" w:color="auto" w:fill="F7CAAC"/>
          </w:tcPr>
          <w:p w:rsidR="002B55ED" w:rsidRPr="00981496" w:rsidRDefault="002B55ED" w:rsidP="00995C34">
            <w:pPr>
              <w:jc w:val="both"/>
            </w:pPr>
            <w:r w:rsidRPr="00981496">
              <w:rPr>
                <w:b/>
              </w:rPr>
              <w:t xml:space="preserve">Údaje o vzdělání na VŠ </w:t>
            </w:r>
          </w:p>
        </w:tc>
      </w:tr>
      <w:tr w:rsidR="002B55ED" w:rsidRPr="0003498C" w:rsidTr="00995C34">
        <w:trPr>
          <w:trHeight w:val="745"/>
        </w:trPr>
        <w:tc>
          <w:tcPr>
            <w:tcW w:w="9859" w:type="dxa"/>
            <w:gridSpan w:val="11"/>
          </w:tcPr>
          <w:p w:rsidR="002B55ED" w:rsidRPr="00981496" w:rsidRDefault="002B55ED" w:rsidP="00995C34">
            <w:pPr>
              <w:tabs>
                <w:tab w:val="left" w:pos="1418"/>
              </w:tabs>
              <w:autoSpaceDE w:val="0"/>
              <w:autoSpaceDN w:val="0"/>
              <w:adjustRightInd w:val="0"/>
              <w:ind w:left="1418" w:hanging="1418"/>
              <w:rPr>
                <w:color w:val="000000"/>
              </w:rPr>
            </w:pPr>
            <w:r w:rsidRPr="00981496">
              <w:rPr>
                <w:b/>
                <w:bCs/>
                <w:color w:val="000000" w:themeColor="text1"/>
              </w:rPr>
              <w:t>2008 – 2009:</w:t>
            </w:r>
            <w:r w:rsidRPr="00981496">
              <w:rPr>
                <w:b/>
                <w:bCs/>
                <w:color w:val="000000"/>
              </w:rPr>
              <w:t xml:space="preserve"> </w:t>
            </w:r>
            <w:r w:rsidRPr="00981496">
              <w:rPr>
                <w:color w:val="000000"/>
              </w:rPr>
              <w:t>UTB ve Zlíně, Fakulta managementu a ekonomiky, obor Finance (</w:t>
            </w:r>
            <w:r w:rsidRPr="00981496">
              <w:rPr>
                <w:b/>
                <w:color w:val="000000"/>
              </w:rPr>
              <w:t>Ing.</w:t>
            </w:r>
            <w:r w:rsidRPr="00981496">
              <w:rPr>
                <w:color w:val="000000"/>
              </w:rPr>
              <w:t>)</w:t>
            </w:r>
          </w:p>
          <w:p w:rsidR="002B55ED" w:rsidRPr="00981496" w:rsidRDefault="002B55ED" w:rsidP="00995C34">
            <w:pPr>
              <w:tabs>
                <w:tab w:val="left" w:pos="1418"/>
              </w:tabs>
              <w:autoSpaceDE w:val="0"/>
              <w:autoSpaceDN w:val="0"/>
              <w:adjustRightInd w:val="0"/>
              <w:ind w:left="1416" w:hanging="1416"/>
              <w:rPr>
                <w:color w:val="000000" w:themeColor="text1"/>
              </w:rPr>
            </w:pPr>
            <w:r w:rsidRPr="00981496">
              <w:rPr>
                <w:b/>
                <w:bCs/>
                <w:color w:val="000000" w:themeColor="text1"/>
              </w:rPr>
              <w:t xml:space="preserve">2005 – 2007: </w:t>
            </w:r>
            <w:r w:rsidRPr="00981496">
              <w:rPr>
                <w:color w:val="000000" w:themeColor="text1"/>
              </w:rPr>
              <w:t>UTB ve Zlíně, Fakulta managementu a ekonomiky, obor Ekonomika a management (</w:t>
            </w:r>
            <w:r w:rsidRPr="00981496">
              <w:rPr>
                <w:b/>
                <w:color w:val="000000" w:themeColor="text1"/>
              </w:rPr>
              <w:t>Bc.</w:t>
            </w:r>
            <w:r w:rsidRPr="00981496">
              <w:rPr>
                <w:color w:val="000000" w:themeColor="text1"/>
              </w:rPr>
              <w:t>)</w:t>
            </w:r>
          </w:p>
        </w:tc>
      </w:tr>
      <w:tr w:rsidR="002B55ED" w:rsidRPr="0003498C" w:rsidTr="00995C34">
        <w:tc>
          <w:tcPr>
            <w:tcW w:w="9859" w:type="dxa"/>
            <w:gridSpan w:val="11"/>
            <w:shd w:val="clear" w:color="auto" w:fill="F7CAAC"/>
          </w:tcPr>
          <w:p w:rsidR="002B55ED" w:rsidRPr="00981496" w:rsidRDefault="002B55ED" w:rsidP="00995C34">
            <w:pPr>
              <w:jc w:val="both"/>
              <w:rPr>
                <w:b/>
              </w:rPr>
            </w:pPr>
            <w:r w:rsidRPr="00981496">
              <w:rPr>
                <w:b/>
              </w:rPr>
              <w:t>Údaje o odborném působení od absolvování VŠ</w:t>
            </w:r>
          </w:p>
        </w:tc>
      </w:tr>
      <w:tr w:rsidR="002B55ED" w:rsidRPr="0003498C" w:rsidTr="00995C34">
        <w:trPr>
          <w:trHeight w:val="605"/>
        </w:trPr>
        <w:tc>
          <w:tcPr>
            <w:tcW w:w="9859" w:type="dxa"/>
            <w:gridSpan w:val="11"/>
          </w:tcPr>
          <w:p w:rsidR="002B55ED" w:rsidRPr="00981496" w:rsidRDefault="002B55ED" w:rsidP="00995C34">
            <w:pPr>
              <w:tabs>
                <w:tab w:val="left" w:pos="2127"/>
              </w:tabs>
              <w:autoSpaceDE w:val="0"/>
              <w:autoSpaceDN w:val="0"/>
              <w:adjustRightInd w:val="0"/>
              <w:rPr>
                <w:color w:val="000000" w:themeColor="text1"/>
              </w:rPr>
            </w:pPr>
            <w:r w:rsidRPr="00981496">
              <w:rPr>
                <w:b/>
                <w:color w:val="000000" w:themeColor="text1"/>
              </w:rPr>
              <w:t>2/2019 – dosud:</w:t>
            </w:r>
            <w:r w:rsidRPr="00981496">
              <w:rPr>
                <w:color w:val="000000" w:themeColor="text1"/>
              </w:rPr>
              <w:t xml:space="preserve"> UTB ve Zlíně, Fakulta managementu a ekonomiky+Fakulta aplikované informatiky,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themeColor="text1"/>
              </w:rPr>
              <w:t>9/2014 – 3/2017:</w:t>
            </w:r>
            <w:r w:rsidRPr="00981496">
              <w:rPr>
                <w:color w:val="000000"/>
              </w:rPr>
              <w:t xml:space="preserve"> UTB ve Zlíně, Fakulta managementu a ekonomiky,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rPr>
              <w:t>11/2008 - dosud</w:t>
            </w:r>
            <w:r w:rsidRPr="00981496">
              <w:rPr>
                <w:color w:val="000000"/>
              </w:rPr>
              <w:t xml:space="preserve"> - OSVČ - obor účetnictví, daně, ekonomika</w:t>
            </w:r>
          </w:p>
          <w:p w:rsidR="002B55ED" w:rsidRPr="00981496" w:rsidRDefault="002B55ED" w:rsidP="00995C34">
            <w:pPr>
              <w:jc w:val="both"/>
            </w:pPr>
          </w:p>
        </w:tc>
      </w:tr>
      <w:tr w:rsidR="002B55ED" w:rsidRPr="0003498C" w:rsidTr="00995C34">
        <w:trPr>
          <w:trHeight w:val="250"/>
        </w:trPr>
        <w:tc>
          <w:tcPr>
            <w:tcW w:w="9859" w:type="dxa"/>
            <w:gridSpan w:val="11"/>
            <w:shd w:val="clear" w:color="auto" w:fill="F7CAAC"/>
          </w:tcPr>
          <w:p w:rsidR="002B55ED" w:rsidRPr="00981496" w:rsidRDefault="002B55ED" w:rsidP="00995C34">
            <w:pPr>
              <w:jc w:val="both"/>
            </w:pPr>
            <w:r w:rsidRPr="00981496">
              <w:rPr>
                <w:b/>
              </w:rPr>
              <w:t>Zkušenosti s vedením kvalifikačních a rigorózních prací</w:t>
            </w:r>
          </w:p>
        </w:tc>
      </w:tr>
      <w:tr w:rsidR="002B55ED" w:rsidRPr="0003498C" w:rsidTr="00995C34">
        <w:trPr>
          <w:trHeight w:val="420"/>
        </w:trPr>
        <w:tc>
          <w:tcPr>
            <w:tcW w:w="9859" w:type="dxa"/>
            <w:gridSpan w:val="11"/>
          </w:tcPr>
          <w:p w:rsidR="002B55ED" w:rsidRPr="00981496" w:rsidRDefault="002B55ED" w:rsidP="00995C34">
            <w:pPr>
              <w:jc w:val="both"/>
              <w:rPr>
                <w:color w:val="000000" w:themeColor="text1"/>
              </w:rPr>
            </w:pPr>
            <w:r w:rsidRPr="00981496">
              <w:rPr>
                <w:color w:val="000000" w:themeColor="text1"/>
              </w:rPr>
              <w:t>Počet vedených bakalářských prací – 9</w:t>
            </w:r>
          </w:p>
          <w:p w:rsidR="002B55ED" w:rsidRPr="00981496" w:rsidRDefault="002B55ED" w:rsidP="00995C34">
            <w:pPr>
              <w:jc w:val="both"/>
            </w:pPr>
            <w:r w:rsidRPr="00981496">
              <w:rPr>
                <w:color w:val="000000" w:themeColor="text1"/>
              </w:rPr>
              <w:t>Počet vedených diplomových prací – 7</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995C34">
        <w:trPr>
          <w:trHeight w:val="2492"/>
        </w:trPr>
        <w:tc>
          <w:tcPr>
            <w:tcW w:w="9859" w:type="dxa"/>
            <w:gridSpan w:val="11"/>
          </w:tcPr>
          <w:p w:rsidR="002B55ED" w:rsidRDefault="009D1C51" w:rsidP="009D1C51">
            <w:pPr>
              <w:pStyle w:val="Bezmezer"/>
              <w:jc w:val="both"/>
              <w:rPr>
                <w:rFonts w:ascii="Times New Roman" w:hAnsi="Times New Roman" w:cs="Times New Roman"/>
                <w:sz w:val="24"/>
                <w:szCs w:val="24"/>
              </w:rPr>
            </w:pPr>
            <w:ins w:id="3060" w:author="Neubauerová Bronislava" w:date="2019-08-29T10:08:00Z">
              <w:r w:rsidRPr="009D1C51">
                <w:rPr>
                  <w:rFonts w:ascii="Times New Roman" w:hAnsi="Times New Roman" w:cs="Times New Roman"/>
                  <w:sz w:val="24"/>
                  <w:szCs w:val="24"/>
                </w:rPr>
                <w:t>V současné době působí jako OSVČ s předmětem činnosti vedení účetnictví a daňové poradenství. Ve své profesní praxi spolupracuje s auditory.</w:t>
              </w:r>
            </w:ins>
          </w:p>
          <w:p w:rsidR="002B55ED" w:rsidRPr="00124666" w:rsidRDefault="002B55ED" w:rsidP="00995C34">
            <w:pPr>
              <w:jc w:val="both"/>
            </w:pP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0B3A46" w:rsidRDefault="000B3A46"/>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FA23CD" w:rsidP="003F6EB7">
            <w:pPr>
              <w:jc w:val="both"/>
            </w:pPr>
            <w:r>
              <w:t>Účetnictví a daně</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393EBC" w:rsidP="00FC0604">
            <w:pPr>
              <w:jc w:val="both"/>
              <w:rPr>
                <w:b/>
              </w:rPr>
            </w:pPr>
            <w:r>
              <w:rPr>
                <w:b/>
              </w:rPr>
              <w:t>2</w:t>
            </w:r>
          </w:p>
        </w:tc>
        <w:tc>
          <w:tcPr>
            <w:tcW w:w="693" w:type="dxa"/>
            <w:vMerge w:val="restart"/>
          </w:tcPr>
          <w:p w:rsidR="00741D70" w:rsidRPr="007518C0" w:rsidRDefault="00393EBC"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FA23CD" w:rsidP="0073006D">
            <w:pPr>
              <w:jc w:val="both"/>
            </w:pPr>
            <w:r>
              <w:t>Účetnictví a daně</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4D784A">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4D784A">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393EBC"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EE17B4" w:rsidRDefault="00B367BA" w:rsidP="00B367BA">
            <w:pPr>
              <w:jc w:val="both"/>
            </w:pPr>
            <w:r w:rsidRPr="00EE17B4">
              <w:t>PAVELKOVÁ,</w:t>
            </w:r>
            <w:r w:rsidR="00FA23CD" w:rsidRPr="00EE17B4">
              <w:t xml:space="preserve"> </w:t>
            </w:r>
            <w:r w:rsidRPr="00EE17B4">
              <w:t>D.</w:t>
            </w:r>
            <w:r w:rsidR="00FA23CD" w:rsidRPr="00EE17B4">
              <w:t>,</w:t>
            </w:r>
            <w:r w:rsidRPr="00EE17B4">
              <w:t xml:space="preserve"> HOMOLKA,</w:t>
            </w:r>
            <w:r w:rsidR="00FA23CD" w:rsidRPr="00EE17B4">
              <w:t xml:space="preserve"> </w:t>
            </w:r>
            <w:r w:rsidRPr="00EE17B4">
              <w:t>L.</w:t>
            </w:r>
            <w:r w:rsidR="00FA23CD" w:rsidRPr="00EE17B4">
              <w:t>,</w:t>
            </w:r>
            <w:r w:rsidRPr="00EE17B4">
              <w:t xml:space="preserve"> VYCHYTILOVÁ,</w:t>
            </w:r>
            <w:r w:rsidR="00FA23CD" w:rsidRPr="00EE17B4">
              <w:t xml:space="preserve"> J., </w:t>
            </w:r>
            <w:r w:rsidRPr="00EE17B4">
              <w:t>NGO, BACH, L. T., DEHNING, B. Passenger Car Sales Projections: Measuring the Accuracy of a Sales Forecasting Model. </w:t>
            </w:r>
            <w:r w:rsidRPr="00EE17B4">
              <w:rPr>
                <w:i/>
              </w:rPr>
              <w:t>Journal of Economics</w:t>
            </w:r>
            <w:r w:rsidRPr="00EE17B4">
              <w:t>. 2018, 66(3), s.227-249. (15%)</w:t>
            </w:r>
          </w:p>
          <w:p w:rsidR="00B367BA" w:rsidRPr="00EE17B4" w:rsidRDefault="00B367BA" w:rsidP="00B367BA">
            <w:pPr>
              <w:jc w:val="both"/>
            </w:pPr>
            <w:r w:rsidRPr="00EE17B4">
              <w:t>VYCHYTILOVÁ, J. Stock market development beyond the GFC: The case of V4 countries</w:t>
            </w:r>
            <w:r w:rsidRPr="00EE17B4">
              <w:rPr>
                <w:i/>
              </w:rPr>
              <w:t>. Journal of Competitiveness</w:t>
            </w:r>
            <w:r w:rsidRPr="00EE17B4">
              <w:t>. 2018, 10 (2), s. 149-163. (100%)</w:t>
            </w:r>
          </w:p>
          <w:p w:rsidR="00B367BA" w:rsidRPr="00EE17B4" w:rsidRDefault="00B367BA" w:rsidP="00B367BA">
            <w:pPr>
              <w:jc w:val="both"/>
            </w:pPr>
            <w:r w:rsidRPr="00EE17B4">
              <w:t>VYCHYTILOVÁ, J. Linkages among U.S. Treasury Bond Yields, Commodity Futures and Stock Market Implied Volatility: New Nonparametric Evidence</w:t>
            </w:r>
            <w:r w:rsidRPr="00EE17B4">
              <w:rPr>
                <w:i/>
              </w:rPr>
              <w:t>. Journal of Competitiveness</w:t>
            </w:r>
            <w:r w:rsidRPr="00EE17B4">
              <w:t>. 2015, 7(3): 143-158. ISSN 1804-1728. doi: doi:10.7441/joc.2015.03.10. (100%)</w:t>
            </w:r>
          </w:p>
          <w:p w:rsidR="00B367BA" w:rsidRPr="00EE17B4" w:rsidRDefault="00B367BA" w:rsidP="00B367BA">
            <w:pPr>
              <w:jc w:val="both"/>
            </w:pPr>
            <w:r w:rsidRPr="00EE17B4">
              <w:t>VYCHYTILOVÁ, J. Inter tržní přístup k analýze komoditních, akciových, dluhopisových a měnových trhů</w:t>
            </w:r>
            <w:r w:rsidRPr="00EE17B4">
              <w:rPr>
                <w:i/>
              </w:rPr>
              <w:t>. Scientific papers of the University of Pardubice</w:t>
            </w:r>
            <w:r w:rsidR="00393EBC" w:rsidRPr="00EE17B4">
              <w:t xml:space="preserve">. 2014, 21(32), </w:t>
            </w:r>
            <w:r w:rsidRPr="00EE17B4">
              <w:t>136-147. ISSN 1211-555X. (100%)</w:t>
            </w:r>
          </w:p>
          <w:p w:rsidR="00B367BA" w:rsidRPr="00EE17B4" w:rsidRDefault="00B367BA" w:rsidP="00B367BA">
            <w:pPr>
              <w:jc w:val="both"/>
            </w:pPr>
            <w:r w:rsidRPr="00EE17B4">
              <w:t xml:space="preserve">VYCHYTILOVÁ, J. Intermarket technical research of global capital markets and the czech stock index performance. </w:t>
            </w:r>
            <w:r w:rsidRPr="00EE17B4">
              <w:rPr>
                <w:i/>
              </w:rPr>
              <w:t>Acta Univ. Agric. Silvic. Mendelianae Brun</w:t>
            </w:r>
            <w:r w:rsidRPr="00EE17B4">
              <w:t>. 2014, 62(6),</w:t>
            </w:r>
            <w:r w:rsidR="00393EBC" w:rsidRPr="00EE17B4">
              <w:t xml:space="preserve"> </w:t>
            </w:r>
            <w:r w:rsidRPr="00EE17B4">
              <w:t>1509-1519. ISSN 1211-8516. oi:10.11118/actaun201462061509. (100%)</w:t>
            </w:r>
          </w:p>
          <w:p w:rsidR="00B367BA" w:rsidRPr="00EE17B4" w:rsidRDefault="00B367BA" w:rsidP="00B367BA">
            <w:pPr>
              <w:jc w:val="both"/>
              <w:rPr>
                <w:szCs w:val="22"/>
              </w:rPr>
            </w:pPr>
            <w:r w:rsidRPr="00EE17B4">
              <w:rPr>
                <w:i/>
              </w:rPr>
              <w:t>Přehled projektové činnosti:</w:t>
            </w:r>
          </w:p>
          <w:p w:rsidR="0073006D" w:rsidRPr="00EE17B4" w:rsidRDefault="00EE17B4" w:rsidP="00EE17B4">
            <w:pPr>
              <w:pStyle w:val="Odstavecseseznamem"/>
              <w:numPr>
                <w:ilvl w:val="0"/>
                <w:numId w:val="60"/>
              </w:numPr>
              <w:ind w:left="245" w:hanging="245"/>
              <w:jc w:val="both"/>
              <w:rPr>
                <w:lang w:eastAsia="en-US"/>
              </w:rPr>
            </w:pPr>
            <w:r w:rsidRPr="00EE17B4">
              <w:lastRenderedPageBreak/>
              <w:t>G</w:t>
            </w:r>
            <w:r w:rsidR="00B367BA" w:rsidRPr="00EE17B4">
              <w:t>A ČR 16-25536S Metodika tvorby modelu predikce sektorové a podnikové výkonnosti v makroekonomických souvislostech. Řešeno: 1.1.2016 – 31.12.2018</w:t>
            </w:r>
            <w:r w:rsidR="00B367BA" w:rsidRPr="00EE17B4">
              <w:rPr>
                <w:lang w:eastAsia="en-US"/>
              </w:rPr>
              <w:t xml:space="preserve"> </w:t>
            </w:r>
            <w:r w:rsidR="00B367BA" w:rsidRPr="00EE17B4">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lastRenderedPageBreak/>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FA23CD" w:rsidP="003F6EB7">
            <w:pPr>
              <w:jc w:val="both"/>
            </w:pPr>
            <w:r>
              <w:t>Účetnictví a daně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3061" w:name="Orsavová"/>
            <w:bookmarkEnd w:id="306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FA23CD" w:rsidP="003F6EB7">
            <w:pPr>
              <w:jc w:val="both"/>
            </w:pPr>
            <w:r>
              <w:t>Účetnictví a daně</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Pr="009E442F" w:rsidRDefault="009A3B5E" w:rsidP="003F6EB7">
            <w:pPr>
              <w:jc w:val="both"/>
            </w:pPr>
            <w:r w:rsidRPr="009E442F">
              <w:t>Základy contro</w:t>
            </w:r>
            <w:r w:rsidR="00F538CD">
              <w:t>llingu – garant, přednášející (6</w:t>
            </w:r>
            <w:r w:rsidRPr="009E442F">
              <w:t xml:space="preserve">0%)   </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345580">
            <w:pPr>
              <w:numPr>
                <w:ilvl w:val="1"/>
                <w:numId w:val="2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w:t>
            </w:r>
            <w:r w:rsidR="00393EBC">
              <w:rPr>
                <w:b/>
              </w:rPr>
              <w:t>2</w:t>
            </w:r>
          </w:p>
        </w:tc>
        <w:tc>
          <w:tcPr>
            <w:tcW w:w="693" w:type="dxa"/>
            <w:vMerge w:val="restart"/>
          </w:tcPr>
          <w:p w:rsidR="009A3B5E" w:rsidRPr="007518C0" w:rsidRDefault="00393EBC"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105295" w:rsidTr="003F6EB7">
        <w:tc>
          <w:tcPr>
            <w:tcW w:w="2233" w:type="dxa"/>
          </w:tcPr>
          <w:p w:rsidR="00105295" w:rsidRPr="00760497" w:rsidRDefault="00105295" w:rsidP="00105295">
            <w:r w:rsidRPr="00760497">
              <w:t>doc. Ing. Boris Popesko, Ph.D.</w:t>
            </w:r>
          </w:p>
        </w:tc>
        <w:tc>
          <w:tcPr>
            <w:tcW w:w="5524" w:type="dxa"/>
          </w:tcPr>
          <w:p w:rsidR="00105295" w:rsidRPr="00760497" w:rsidRDefault="00105295" w:rsidP="0010529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2017-2019</w:t>
            </w:r>
          </w:p>
        </w:tc>
      </w:tr>
      <w:tr w:rsidR="00105295" w:rsidTr="003F6EB7">
        <w:tc>
          <w:tcPr>
            <w:tcW w:w="2233" w:type="dxa"/>
          </w:tcPr>
          <w:p w:rsidR="00105295" w:rsidRPr="00760497" w:rsidRDefault="00105295" w:rsidP="00105295">
            <w:r w:rsidRPr="00760497">
              <w:t>prof. Dr. Ing. Drahomíra Pavelková</w:t>
            </w:r>
          </w:p>
        </w:tc>
        <w:tc>
          <w:tcPr>
            <w:tcW w:w="5524" w:type="dxa"/>
          </w:tcPr>
          <w:p w:rsidR="00105295" w:rsidRPr="00760497" w:rsidRDefault="00105295" w:rsidP="0010529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2016-2018</w:t>
            </w:r>
          </w:p>
        </w:tc>
      </w:tr>
      <w:tr w:rsidR="00105295" w:rsidDel="007007B1" w:rsidTr="003F6EB7">
        <w:trPr>
          <w:del w:id="3062" w:author="Drahomíra Pavelková" w:date="2019-09-02T15:58:00Z"/>
        </w:trPr>
        <w:tc>
          <w:tcPr>
            <w:tcW w:w="2233" w:type="dxa"/>
          </w:tcPr>
          <w:p w:rsidR="00105295" w:rsidRPr="00760497" w:rsidDel="007007B1" w:rsidRDefault="00105295" w:rsidP="00105295">
            <w:pPr>
              <w:rPr>
                <w:del w:id="3063" w:author="Drahomíra Pavelková" w:date="2019-09-02T15:58:00Z"/>
              </w:rPr>
            </w:pPr>
            <w:del w:id="3064" w:author="Drahomíra Pavelková" w:date="2019-09-02T15:58:00Z">
              <w:r w:rsidRPr="00760497" w:rsidDel="007007B1">
                <w:delText>Ing. Petr Novák, Ph.D.</w:delText>
              </w:r>
            </w:del>
          </w:p>
        </w:tc>
        <w:tc>
          <w:tcPr>
            <w:tcW w:w="5524" w:type="dxa"/>
          </w:tcPr>
          <w:p w:rsidR="00105295" w:rsidRPr="00760497" w:rsidDel="007007B1" w:rsidRDefault="00105295" w:rsidP="00105295">
            <w:pPr>
              <w:tabs>
                <w:tab w:val="left" w:pos="405"/>
              </w:tabs>
              <w:rPr>
                <w:del w:id="3065" w:author="Drahomíra Pavelková" w:date="2019-09-02T15:58:00Z"/>
              </w:rPr>
            </w:pPr>
            <w:del w:id="3066" w:author="Drahomíra Pavelková" w:date="2019-09-02T15:58:00Z">
              <w:r w:rsidRPr="00760497" w:rsidDel="007007B1">
                <w:rPr>
                  <w:bCs/>
                </w:rPr>
                <w:delText>Variabilita skupin nákladů a její promítnutí v kalkulačním systému ve výrobních firmách (</w:delText>
              </w:r>
              <w:r w:rsidDel="007007B1">
                <w:rPr>
                  <w:bCs/>
                </w:rPr>
                <w:delText xml:space="preserve">GAČR: </w:delText>
              </w:r>
              <w:r w:rsidRPr="00760497" w:rsidDel="007007B1">
                <w:delText>14-21654P)</w:delText>
              </w:r>
            </w:del>
          </w:p>
        </w:tc>
        <w:tc>
          <w:tcPr>
            <w:tcW w:w="760" w:type="dxa"/>
          </w:tcPr>
          <w:p w:rsidR="00105295" w:rsidRPr="00760497" w:rsidDel="007007B1" w:rsidRDefault="00105295" w:rsidP="00105295">
            <w:pPr>
              <w:jc w:val="center"/>
              <w:rPr>
                <w:del w:id="3067" w:author="Drahomíra Pavelková" w:date="2019-09-02T15:58:00Z"/>
              </w:rPr>
            </w:pPr>
            <w:del w:id="3068" w:author="Drahomíra Pavelková" w:date="2019-09-02T15:58:00Z">
              <w:r w:rsidRPr="00760497" w:rsidDel="007007B1">
                <w:delText>B</w:delText>
              </w:r>
            </w:del>
          </w:p>
        </w:tc>
        <w:tc>
          <w:tcPr>
            <w:tcW w:w="1383" w:type="dxa"/>
          </w:tcPr>
          <w:p w:rsidR="00105295" w:rsidRPr="00760497" w:rsidDel="007007B1" w:rsidRDefault="00105295" w:rsidP="00105295">
            <w:pPr>
              <w:jc w:val="center"/>
              <w:rPr>
                <w:del w:id="3069" w:author="Drahomíra Pavelková" w:date="2019-09-02T15:58:00Z"/>
              </w:rPr>
            </w:pPr>
            <w:del w:id="3070" w:author="Drahomíra Pavelková" w:date="2019-09-02T15:58:00Z">
              <w:r w:rsidRPr="00760497" w:rsidDel="007007B1">
                <w:delText>2014-2016</w:delText>
              </w:r>
            </w:del>
          </w:p>
        </w:tc>
      </w:tr>
      <w:tr w:rsidR="00105295" w:rsidTr="003F6EB7">
        <w:tc>
          <w:tcPr>
            <w:tcW w:w="2233" w:type="dxa"/>
          </w:tcPr>
          <w:p w:rsidR="00105295" w:rsidRDefault="00105295" w:rsidP="00105295">
            <w:pPr>
              <w:jc w:val="both"/>
              <w:rPr>
                <w:sz w:val="24"/>
              </w:rPr>
            </w:pPr>
          </w:p>
        </w:tc>
        <w:tc>
          <w:tcPr>
            <w:tcW w:w="5524" w:type="dxa"/>
          </w:tcPr>
          <w:p w:rsidR="00105295" w:rsidRDefault="00105295" w:rsidP="00105295">
            <w:pPr>
              <w:jc w:val="center"/>
              <w:rPr>
                <w:sz w:val="24"/>
              </w:rPr>
            </w:pPr>
          </w:p>
        </w:tc>
        <w:tc>
          <w:tcPr>
            <w:tcW w:w="760" w:type="dxa"/>
          </w:tcPr>
          <w:p w:rsidR="00105295" w:rsidRDefault="00105295" w:rsidP="00105295">
            <w:pPr>
              <w:jc w:val="center"/>
              <w:rPr>
                <w:sz w:val="24"/>
              </w:rPr>
            </w:pPr>
          </w:p>
        </w:tc>
        <w:tc>
          <w:tcPr>
            <w:tcW w:w="1383" w:type="dxa"/>
          </w:tcPr>
          <w:p w:rsidR="00105295" w:rsidRDefault="00105295" w:rsidP="00105295">
            <w:pPr>
              <w:jc w:val="center"/>
              <w:rPr>
                <w:sz w:val="24"/>
              </w:rPr>
            </w:pPr>
          </w:p>
        </w:tc>
      </w:tr>
      <w:tr w:rsidR="00105295" w:rsidTr="003F6EB7">
        <w:trPr>
          <w:trHeight w:val="318"/>
        </w:trPr>
        <w:tc>
          <w:tcPr>
            <w:tcW w:w="9900" w:type="dxa"/>
            <w:gridSpan w:val="4"/>
            <w:shd w:val="clear" w:color="auto" w:fill="F7CAAC"/>
          </w:tcPr>
          <w:p w:rsidR="00105295" w:rsidRDefault="00105295" w:rsidP="00105295">
            <w:pPr>
              <w:rPr>
                <w:b/>
              </w:rPr>
            </w:pPr>
            <w:r>
              <w:rPr>
                <w:b/>
              </w:rPr>
              <w:t>Přehled řešených projektů a dalších aktivit v rámci spolupráce s praxí u profesně zaměřeného bakalářského a magisterského studijního programu</w:t>
            </w:r>
          </w:p>
        </w:tc>
      </w:tr>
      <w:tr w:rsidR="00105295" w:rsidTr="003F6EB7">
        <w:trPr>
          <w:cantSplit/>
          <w:trHeight w:val="283"/>
        </w:trPr>
        <w:tc>
          <w:tcPr>
            <w:tcW w:w="2233" w:type="dxa"/>
            <w:shd w:val="clear" w:color="auto" w:fill="F7CAAC"/>
          </w:tcPr>
          <w:p w:rsidR="00105295" w:rsidRDefault="00105295" w:rsidP="00105295">
            <w:pPr>
              <w:jc w:val="both"/>
              <w:rPr>
                <w:b/>
              </w:rPr>
            </w:pPr>
            <w:r>
              <w:rPr>
                <w:b/>
              </w:rPr>
              <w:t>Pracoviště praxe</w:t>
            </w:r>
          </w:p>
        </w:tc>
        <w:tc>
          <w:tcPr>
            <w:tcW w:w="5524" w:type="dxa"/>
            <w:shd w:val="clear" w:color="auto" w:fill="F7CAAC"/>
          </w:tcPr>
          <w:p w:rsidR="00105295" w:rsidRDefault="00105295" w:rsidP="00105295">
            <w:pPr>
              <w:jc w:val="both"/>
              <w:rPr>
                <w:b/>
              </w:rPr>
            </w:pPr>
            <w:r>
              <w:rPr>
                <w:b/>
              </w:rPr>
              <w:t xml:space="preserve">Název či popis projektu uskutečňovaného ve spolupráci s praxí </w:t>
            </w:r>
          </w:p>
        </w:tc>
        <w:tc>
          <w:tcPr>
            <w:tcW w:w="2143" w:type="dxa"/>
            <w:gridSpan w:val="2"/>
            <w:shd w:val="clear" w:color="auto" w:fill="F7CAAC"/>
          </w:tcPr>
          <w:p w:rsidR="00105295" w:rsidRDefault="00105295" w:rsidP="00105295">
            <w:pPr>
              <w:jc w:val="center"/>
              <w:rPr>
                <w:b/>
                <w:sz w:val="24"/>
              </w:rPr>
            </w:pPr>
            <w:r>
              <w:rPr>
                <w:b/>
              </w:rPr>
              <w:t>Období</w:t>
            </w:r>
          </w:p>
        </w:tc>
      </w:tr>
      <w:tr w:rsidR="00105295" w:rsidTr="003F6EB7">
        <w:tc>
          <w:tcPr>
            <w:tcW w:w="2233" w:type="dxa"/>
          </w:tcPr>
          <w:p w:rsidR="00105295" w:rsidRPr="00760497" w:rsidRDefault="00105295" w:rsidP="00105295">
            <w:r>
              <w:t>Slovácké strojírny, a.s.</w:t>
            </w:r>
          </w:p>
        </w:tc>
        <w:tc>
          <w:tcPr>
            <w:tcW w:w="5524" w:type="dxa"/>
          </w:tcPr>
          <w:p w:rsidR="00105295" w:rsidRPr="00760497" w:rsidRDefault="00105295" w:rsidP="00105295">
            <w:r>
              <w:t>Finanční gramotnost a etika</w:t>
            </w:r>
          </w:p>
        </w:tc>
        <w:tc>
          <w:tcPr>
            <w:tcW w:w="2143" w:type="dxa"/>
            <w:gridSpan w:val="2"/>
          </w:tcPr>
          <w:p w:rsidR="00105295" w:rsidRPr="00760497" w:rsidRDefault="00105295" w:rsidP="00105295">
            <w:pPr>
              <w:jc w:val="center"/>
            </w:pPr>
            <w:r>
              <w:t>2015-2016</w:t>
            </w:r>
          </w:p>
        </w:tc>
      </w:tr>
      <w:tr w:rsidR="00105295" w:rsidTr="003F6EB7">
        <w:tc>
          <w:tcPr>
            <w:tcW w:w="2233" w:type="dxa"/>
          </w:tcPr>
          <w:p w:rsidR="00105295" w:rsidRPr="00760497" w:rsidRDefault="00105295" w:rsidP="00105295">
            <w:r>
              <w:t>IPA Slovakia</w:t>
            </w:r>
          </w:p>
        </w:tc>
        <w:tc>
          <w:tcPr>
            <w:tcW w:w="5524" w:type="dxa"/>
          </w:tcPr>
          <w:p w:rsidR="00105295" w:rsidRPr="009F230B" w:rsidRDefault="00105295" w:rsidP="00105295">
            <w:r>
              <w:t>Lean Finance</w:t>
            </w:r>
          </w:p>
        </w:tc>
        <w:tc>
          <w:tcPr>
            <w:tcW w:w="2143" w:type="dxa"/>
            <w:gridSpan w:val="2"/>
          </w:tcPr>
          <w:p w:rsidR="00105295" w:rsidRPr="00760497" w:rsidRDefault="00105295" w:rsidP="00105295">
            <w:pPr>
              <w:jc w:val="center"/>
            </w:pPr>
            <w:r>
              <w:t>10/2017</w:t>
            </w:r>
          </w:p>
        </w:tc>
      </w:tr>
      <w:tr w:rsidR="00105295" w:rsidTr="003F6EB7">
        <w:tc>
          <w:tcPr>
            <w:tcW w:w="2233" w:type="dxa"/>
          </w:tcPr>
          <w:p w:rsidR="00105295" w:rsidRPr="00760497" w:rsidRDefault="00105295" w:rsidP="00105295">
            <w:r>
              <w:t>SAB Finance, a.s.</w:t>
            </w:r>
          </w:p>
        </w:tc>
        <w:tc>
          <w:tcPr>
            <w:tcW w:w="5524" w:type="dxa"/>
          </w:tcPr>
          <w:p w:rsidR="00105295" w:rsidRPr="009F230B" w:rsidRDefault="00105295" w:rsidP="00105295">
            <w:r w:rsidRPr="009F230B">
              <w:rPr>
                <w:bCs/>
              </w:rPr>
              <w:t>Analýza konkurence v oblasti devizových obchodů a platebního styku ve společnosti SAB Finance a.s.</w:t>
            </w:r>
          </w:p>
        </w:tc>
        <w:tc>
          <w:tcPr>
            <w:tcW w:w="2143" w:type="dxa"/>
            <w:gridSpan w:val="2"/>
          </w:tcPr>
          <w:p w:rsidR="00105295" w:rsidRPr="00760497" w:rsidRDefault="00105295" w:rsidP="00105295">
            <w:pPr>
              <w:jc w:val="center"/>
            </w:pPr>
            <w:r>
              <w:t>leden-březen 2019</w:t>
            </w:r>
          </w:p>
        </w:tc>
      </w:tr>
      <w:tr w:rsidR="00105295" w:rsidTr="003F6EB7">
        <w:tc>
          <w:tcPr>
            <w:tcW w:w="2233" w:type="dxa"/>
          </w:tcPr>
          <w:p w:rsidR="00105295" w:rsidRPr="00E95809" w:rsidRDefault="00105295" w:rsidP="00105295">
            <w:pPr>
              <w:jc w:val="both"/>
            </w:pPr>
            <w:r w:rsidRPr="00E95809">
              <w:t>Česká zbrojovka</w:t>
            </w:r>
            <w:r>
              <w:t>, a.s.</w:t>
            </w:r>
          </w:p>
        </w:tc>
        <w:tc>
          <w:tcPr>
            <w:tcW w:w="5524" w:type="dxa"/>
          </w:tcPr>
          <w:p w:rsidR="00105295" w:rsidRPr="00E95809" w:rsidRDefault="00105295" w:rsidP="00105295">
            <w:r>
              <w:t>Zpracování b</w:t>
            </w:r>
            <w:r w:rsidRPr="00E95809">
              <w:t>enchmarkin</w:t>
            </w:r>
            <w:r>
              <w:t>gu v automotive sektoru na bázi účetních a finančních dat</w:t>
            </w:r>
          </w:p>
        </w:tc>
        <w:tc>
          <w:tcPr>
            <w:tcW w:w="2143" w:type="dxa"/>
            <w:gridSpan w:val="2"/>
          </w:tcPr>
          <w:p w:rsidR="00105295" w:rsidRPr="00E95809" w:rsidRDefault="00105295" w:rsidP="00105295">
            <w:pPr>
              <w:jc w:val="center"/>
            </w:pPr>
            <w:r w:rsidRPr="00E95809">
              <w:t>04</w:t>
            </w:r>
            <w:r>
              <w:t>-</w:t>
            </w:r>
            <w:r w:rsidRPr="00E95809">
              <w:t>05</w:t>
            </w:r>
            <w:r>
              <w:t>/</w:t>
            </w:r>
            <w:r w:rsidRPr="00E95809">
              <w:t>2019</w:t>
            </w:r>
          </w:p>
        </w:tc>
      </w:tr>
      <w:tr w:rsidR="00105295" w:rsidTr="003F6EB7">
        <w:tc>
          <w:tcPr>
            <w:tcW w:w="9900" w:type="dxa"/>
            <w:gridSpan w:val="4"/>
            <w:shd w:val="clear" w:color="auto" w:fill="F7CAAC"/>
          </w:tcPr>
          <w:p w:rsidR="00105295" w:rsidRDefault="00105295" w:rsidP="00105295">
            <w:pPr>
              <w:rPr>
                <w:sz w:val="24"/>
              </w:rPr>
            </w:pPr>
            <w:r>
              <w:rPr>
                <w:b/>
              </w:rPr>
              <w:t>Odborné aktivity vztahující se k tvůrčí, resp. vědecké a umělecké činnosti vysoké školy, která souvisí se studijním programem</w:t>
            </w:r>
          </w:p>
        </w:tc>
      </w:tr>
      <w:tr w:rsidR="00105295" w:rsidTr="003F6EB7">
        <w:trPr>
          <w:trHeight w:val="2422"/>
        </w:trPr>
        <w:tc>
          <w:tcPr>
            <w:tcW w:w="9900" w:type="dxa"/>
            <w:gridSpan w:val="4"/>
            <w:shd w:val="clear" w:color="auto" w:fill="FFFFFF"/>
          </w:tcPr>
          <w:p w:rsidR="00105295" w:rsidRDefault="00105295" w:rsidP="0010529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91" w:history="1">
              <w:r w:rsidRPr="005E7098">
                <w:rPr>
                  <w:rStyle w:val="Hypertextovodkaz"/>
                  <w:bCs/>
                </w:rPr>
                <w:t>http://www.ufu.utb.cz/konference/</w:t>
              </w:r>
            </w:hyperlink>
            <w:r w:rsidRPr="005E7098">
              <w:t>, sborník z roku 2017 byl zaslán k registraci.</w:t>
            </w:r>
          </w:p>
          <w:p w:rsidR="00105295" w:rsidRDefault="00105295" w:rsidP="00105295">
            <w:pPr>
              <w:jc w:val="both"/>
            </w:pPr>
          </w:p>
          <w:p w:rsidR="00105295" w:rsidRPr="003D7C6C" w:rsidRDefault="00105295" w:rsidP="0010529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2" w:history="1">
              <w:r w:rsidRPr="003D7C6C">
                <w:rPr>
                  <w:rStyle w:val="Hypertextovodkaz"/>
                </w:rPr>
                <w:t>https://icfe2018.tdtu.edu.vn</w:t>
              </w:r>
            </w:hyperlink>
            <w:r w:rsidRPr="003D7C6C">
              <w:t xml:space="preserve">, s indexací sborníků v databázi Web of Science. </w:t>
            </w:r>
          </w:p>
          <w:p w:rsidR="00105295" w:rsidRPr="003D7C6C" w:rsidRDefault="00105295" w:rsidP="0010529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3" w:history="1">
              <w:r w:rsidRPr="003D7C6C">
                <w:rPr>
                  <w:rStyle w:val="Hypertextovodkaz"/>
                </w:rPr>
                <w:t>http://emf.fame.utb.cz</w:t>
              </w:r>
            </w:hyperlink>
            <w:r>
              <w:rPr>
                <w:b/>
              </w:rPr>
              <w:t xml:space="preserve"> </w:t>
            </w:r>
            <w:r w:rsidRPr="003D7C6C">
              <w:t>poprvé uskutečněná v roce 2018.</w:t>
            </w:r>
          </w:p>
          <w:p w:rsidR="00105295" w:rsidRDefault="00105295" w:rsidP="00105295">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4" w:history="1">
              <w:r w:rsidRPr="0069697C">
                <w:rPr>
                  <w:rStyle w:val="Hypertextovodkaz"/>
                </w:rPr>
                <w:t>http://www.batovaskola.cz</w:t>
              </w:r>
            </w:hyperlink>
            <w:r>
              <w:t>.</w:t>
            </w:r>
          </w:p>
          <w:p w:rsidR="00105295" w:rsidRDefault="00105295" w:rsidP="00105295">
            <w:pPr>
              <w:jc w:val="both"/>
            </w:pPr>
          </w:p>
          <w:p w:rsidR="00105295" w:rsidRDefault="00105295" w:rsidP="0010529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5" w:history="1">
              <w:r w:rsidRPr="003E17E4">
                <w:rPr>
                  <w:rStyle w:val="Hypertextovodkaz"/>
                  <w:sz w:val="20"/>
                  <w:szCs w:val="20"/>
                </w:rPr>
                <w:t>www.dokbat.utb.cz</w:t>
              </w:r>
            </w:hyperlink>
            <w:r>
              <w:rPr>
                <w:sz w:val="20"/>
                <w:szCs w:val="20"/>
              </w:rPr>
              <w:t xml:space="preserve">. </w:t>
            </w:r>
          </w:p>
          <w:p w:rsidR="00105295" w:rsidRDefault="00105295" w:rsidP="00105295">
            <w:pPr>
              <w:pStyle w:val="Default"/>
              <w:jc w:val="both"/>
              <w:rPr>
                <w:sz w:val="20"/>
                <w:szCs w:val="20"/>
              </w:rPr>
            </w:pPr>
          </w:p>
          <w:p w:rsidR="00105295" w:rsidRDefault="00105295" w:rsidP="00105295">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6" w:history="1">
              <w:r w:rsidRPr="00C044B5">
                <w:rPr>
                  <w:rStyle w:val="Hypertextovodkaz"/>
                </w:rPr>
                <w:t>https://fame.utb.cz/veda-a-vyzkum/vedecko-vyzkumna-cinnost/svoc/</w:t>
              </w:r>
            </w:hyperlink>
            <w:r>
              <w:t xml:space="preserve">. </w:t>
            </w:r>
          </w:p>
          <w:p w:rsidR="00105295" w:rsidRDefault="00105295" w:rsidP="00105295">
            <w:pPr>
              <w:rPr>
                <w:b/>
              </w:rPr>
            </w:pPr>
          </w:p>
        </w:tc>
      </w:tr>
      <w:tr w:rsidR="00105295" w:rsidTr="003F6EB7">
        <w:trPr>
          <w:trHeight w:val="306"/>
        </w:trPr>
        <w:tc>
          <w:tcPr>
            <w:tcW w:w="9900" w:type="dxa"/>
            <w:gridSpan w:val="4"/>
            <w:shd w:val="clear" w:color="auto" w:fill="F7CAAC"/>
            <w:vAlign w:val="center"/>
          </w:tcPr>
          <w:p w:rsidR="00105295" w:rsidRDefault="00105295" w:rsidP="00105295">
            <w:pPr>
              <w:rPr>
                <w:b/>
              </w:rPr>
            </w:pPr>
            <w:r>
              <w:rPr>
                <w:b/>
              </w:rPr>
              <w:t>Informace o spolupráci s praxí vztahující se ke studijnímu programu</w:t>
            </w:r>
          </w:p>
        </w:tc>
      </w:tr>
      <w:tr w:rsidR="00105295" w:rsidTr="003F6EB7">
        <w:trPr>
          <w:trHeight w:val="1700"/>
        </w:trPr>
        <w:tc>
          <w:tcPr>
            <w:tcW w:w="9900" w:type="dxa"/>
            <w:gridSpan w:val="4"/>
            <w:shd w:val="clear" w:color="auto" w:fill="FFFFFF"/>
          </w:tcPr>
          <w:p w:rsidR="00105295" w:rsidRDefault="00105295" w:rsidP="00105295">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lastRenderedPageBreak/>
              <w:t xml:space="preserve">Mezinárodní účetní standardy </w:t>
            </w:r>
            <w:r w:rsidRPr="00241B18">
              <w:rPr>
                <w:rFonts w:ascii="TimesNewRomanPSMT" w:hAnsi="TimesNewRomanPSMT" w:cs="Calibri"/>
                <w:color w:val="000000"/>
                <w:sz w:val="20"/>
                <w:szCs w:val="20"/>
              </w:rPr>
              <w:t>– odborné vzdělávání účetních zaměřené na získání středně pokročilých znalostí v oblasti mezinárodního účetnictví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Studentská účetní a daňová kancelář</w:t>
            </w:r>
            <w:r>
              <w:rPr>
                <w:rFonts w:ascii="TimesNewRomanPSMT" w:hAnsi="TimesNewRomanPSMT" w:cs="Calibri"/>
                <w:b/>
                <w:color w:val="000000"/>
                <w:sz w:val="20"/>
                <w:szCs w:val="20"/>
              </w:rPr>
              <w:t xml:space="preserve"> – </w:t>
            </w:r>
            <w:r w:rsidRPr="00CF174D">
              <w:rPr>
                <w:rFonts w:ascii="TimesNewRomanPSMT" w:hAnsi="TimesNewRomanPSMT" w:cs="Calibri"/>
                <w:color w:val="000000"/>
                <w:sz w:val="20"/>
                <w:szCs w:val="20"/>
              </w:rPr>
              <w:t>poradenství</w:t>
            </w:r>
            <w:r>
              <w:rPr>
                <w:rFonts w:ascii="TimesNewRomanPSMT" w:hAnsi="TimesNewRomanPSMT" w:cs="Calibri"/>
                <w:color w:val="000000"/>
                <w:sz w:val="20"/>
                <w:szCs w:val="20"/>
              </w:rPr>
              <w:t xml:space="preserve"> v oblasti účetnictví a daní, zpracování daňových přiznání pro právnické i fyzické osoby</w:t>
            </w:r>
          </w:p>
          <w:p w:rsidR="00105295" w:rsidRDefault="00105295" w:rsidP="00105295">
            <w:pPr>
              <w:pStyle w:val="Normlnweb"/>
              <w:jc w:val="both"/>
              <w:rPr>
                <w:rFonts w:ascii="TimesNewRomanPSMT" w:hAnsi="TimesNewRomanPSMT" w:cs="Calibri"/>
                <w:color w:val="000000"/>
                <w:sz w:val="20"/>
                <w:szCs w:val="20"/>
              </w:rPr>
            </w:pPr>
          </w:p>
          <w:p w:rsidR="000A14F0" w:rsidRDefault="000A14F0" w:rsidP="000A14F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105295" w:rsidRDefault="00105295" w:rsidP="00105295">
            <w:pPr>
              <w:pStyle w:val="Normlnweb"/>
              <w:jc w:val="both"/>
              <w:rPr>
                <w:rFonts w:ascii="TimesNewRomanPSMT" w:hAnsi="TimesNewRomanPSMT" w:cs="Calibri"/>
                <w:b/>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Finanční kontrola</w:t>
            </w:r>
            <w:r>
              <w:rPr>
                <w:rFonts w:ascii="TimesNewRomanPSMT" w:hAnsi="TimesNewRomanPSMT" w:cs="Calibri"/>
                <w:color w:val="000000"/>
                <w:sz w:val="20"/>
                <w:szCs w:val="20"/>
              </w:rPr>
              <w:t xml:space="preserve"> – spolupráce </w:t>
            </w:r>
            <w:r w:rsidR="00EE17B4">
              <w:rPr>
                <w:rFonts w:ascii="TimesNewRomanPSMT" w:hAnsi="TimesNewRomanPSMT" w:cs="Calibri"/>
                <w:color w:val="000000"/>
                <w:sz w:val="20"/>
                <w:szCs w:val="20"/>
              </w:rPr>
              <w:t xml:space="preserve">s </w:t>
            </w:r>
            <w:r>
              <w:rPr>
                <w:rFonts w:ascii="TimesNewRomanPSMT" w:hAnsi="TimesNewRomanPSMT" w:cs="Calibri"/>
                <w:color w:val="000000"/>
                <w:sz w:val="20"/>
                <w:szCs w:val="20"/>
              </w:rPr>
              <w:t xml:space="preserve">Národním ústavem pro vzdělávání při tvorbě kvalifikačních standardů v oblasti finanční kontroly, podklady pro Ministerstvo financí. </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105295" w:rsidRDefault="00105295" w:rsidP="00105295">
            <w:pPr>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98"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345580">
            <w:pPr>
              <w:pStyle w:val="Default"/>
              <w:numPr>
                <w:ilvl w:val="0"/>
                <w:numId w:val="26"/>
              </w:numPr>
              <w:rPr>
                <w:color w:val="000009"/>
                <w:sz w:val="20"/>
                <w:szCs w:val="20"/>
              </w:rPr>
            </w:pPr>
            <w:r w:rsidRPr="00A421CD">
              <w:rPr>
                <w:color w:val="000009"/>
                <w:sz w:val="20"/>
                <w:szCs w:val="20"/>
              </w:rPr>
              <w:t xml:space="preserve">Citační databáze Web of Science a Scopus </w:t>
            </w:r>
          </w:p>
          <w:p w:rsidR="007815DE" w:rsidRPr="00A421CD" w:rsidRDefault="007815DE" w:rsidP="00345580">
            <w:pPr>
              <w:pStyle w:val="Default"/>
              <w:numPr>
                <w:ilvl w:val="0"/>
                <w:numId w:val="26"/>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345580">
            <w:pPr>
              <w:pStyle w:val="Default"/>
              <w:numPr>
                <w:ilvl w:val="0"/>
                <w:numId w:val="26"/>
              </w:numPr>
              <w:rPr>
                <w:sz w:val="20"/>
                <w:szCs w:val="20"/>
              </w:rPr>
            </w:pPr>
            <w:r>
              <w:rPr>
                <w:color w:val="000009"/>
                <w:sz w:val="20"/>
                <w:szCs w:val="20"/>
              </w:rPr>
              <w:t xml:space="preserve">Multioborové plnotextové databáze Ebsco a ProQuest </w:t>
            </w:r>
          </w:p>
          <w:p w:rsidR="001263D7" w:rsidRDefault="001263D7" w:rsidP="003F6EB7"/>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CD384F" w:rsidRDefault="00CD384F" w:rsidP="00C5635A">
            <w:pPr>
              <w:jc w:val="both"/>
              <w:rPr>
                <w:color w:val="000000"/>
              </w:rPr>
            </w:pPr>
            <w:r>
              <w:rPr>
                <w:color w:val="000000"/>
              </w:rPr>
              <w:t xml:space="preserve">Univerzita Tomáše Bati ve Zlíně disponuje 28 velkými posluchárnami o celkové kapacitě 3103 míst. </w:t>
            </w:r>
          </w:p>
          <w:p w:rsidR="00CD384F" w:rsidRDefault="00CD384F" w:rsidP="00C5635A">
            <w:pPr>
              <w:jc w:val="both"/>
              <w:rPr>
                <w:color w:val="000000"/>
              </w:rPr>
            </w:pPr>
            <w:r>
              <w:rPr>
                <w:color w:val="000000"/>
              </w:rPr>
              <w:t>Z toho Fakulta managementu a ekonomiky disponuje:</w:t>
            </w:r>
          </w:p>
          <w:p w:rsidR="00CD384F" w:rsidRDefault="00CD384F" w:rsidP="00C5635A">
            <w:pPr>
              <w:numPr>
                <w:ilvl w:val="0"/>
                <w:numId w:val="70"/>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CD384F" w:rsidRDefault="00CD384F" w:rsidP="00C5635A">
            <w:pPr>
              <w:numPr>
                <w:ilvl w:val="0"/>
                <w:numId w:val="70"/>
              </w:numPr>
              <w:jc w:val="both"/>
              <w:textAlignment w:val="center"/>
            </w:pPr>
            <w:r>
              <w:rPr>
                <w:color w:val="000000"/>
              </w:rPr>
              <w:t>3 posluchárnami s kapacitou 222 míst vybavenými moderní audiovizuální technikou, včetně tabulí pro popis stíratelnými fixy,</w:t>
            </w:r>
          </w:p>
          <w:p w:rsidR="00CD384F" w:rsidRDefault="00CD384F" w:rsidP="00C5635A">
            <w:pPr>
              <w:numPr>
                <w:ilvl w:val="0"/>
                <w:numId w:val="70"/>
              </w:numPr>
              <w:jc w:val="both"/>
              <w:textAlignment w:val="center"/>
            </w:pPr>
            <w:r>
              <w:rPr>
                <w:color w:val="000000"/>
              </w:rPr>
              <w:t>2 posluchárnami s kapacitou 138 míst vybavenými moderní audiovizuální technikou s možností promítání prezentací na více ploch a včetně interaktivních tabulí,</w:t>
            </w:r>
          </w:p>
          <w:p w:rsidR="00CD384F" w:rsidRDefault="00CD384F" w:rsidP="00C5635A">
            <w:pPr>
              <w:numPr>
                <w:ilvl w:val="0"/>
                <w:numId w:val="70"/>
              </w:numPr>
              <w:jc w:val="both"/>
              <w:textAlignment w:val="center"/>
            </w:pPr>
            <w:r>
              <w:rPr>
                <w:color w:val="000000"/>
              </w:rPr>
              <w:t>1 přednáškovou místností o kapacitě 182 míst vybavenou moderní audiovizuální technikou s možností promítání prezentací na více ploch a včetně tabulí,</w:t>
            </w:r>
          </w:p>
          <w:p w:rsidR="00CD384F" w:rsidRDefault="00CD384F" w:rsidP="00C5635A">
            <w:pPr>
              <w:numPr>
                <w:ilvl w:val="0"/>
                <w:numId w:val="70"/>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CD384F" w:rsidRDefault="00CD384F" w:rsidP="00CD384F">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CD384F" w:rsidTr="003F6EB7">
        <w:trPr>
          <w:trHeight w:val="2411"/>
        </w:trPr>
        <w:tc>
          <w:tcPr>
            <w:tcW w:w="9389" w:type="dxa"/>
            <w:gridSpan w:val="8"/>
          </w:tcPr>
          <w:p w:rsidR="00CD384F" w:rsidRDefault="00CD384F" w:rsidP="00CD38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263D7" w:rsidRDefault="001263D7" w:rsidP="00CD384F">
            <w:pPr>
              <w:pStyle w:val="Default"/>
              <w:jc w:val="both"/>
              <w:rPr>
                <w:sz w:val="20"/>
                <w:szCs w:val="20"/>
              </w:rPr>
            </w:pPr>
          </w:p>
          <w:p w:rsidR="00CD384F" w:rsidRPr="00E013A9" w:rsidRDefault="00CD384F" w:rsidP="00CD38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D384F" w:rsidRDefault="00CD384F" w:rsidP="00CD384F">
            <w:pPr>
              <w:pStyle w:val="Default"/>
              <w:jc w:val="both"/>
              <w:rPr>
                <w:sz w:val="20"/>
                <w:szCs w:val="20"/>
              </w:rPr>
            </w:pPr>
            <w:r w:rsidRPr="00E013A9">
              <w:rPr>
                <w:sz w:val="20"/>
                <w:szCs w:val="20"/>
              </w:rPr>
              <w:lastRenderedPageBreak/>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263D7" w:rsidRPr="00E013A9" w:rsidRDefault="001263D7" w:rsidP="00CD384F">
            <w:pPr>
              <w:pStyle w:val="Default"/>
              <w:jc w:val="both"/>
              <w:rPr>
                <w:sz w:val="20"/>
                <w:szCs w:val="20"/>
              </w:rPr>
            </w:pPr>
          </w:p>
          <w:p w:rsidR="00CD384F" w:rsidRDefault="00CD384F" w:rsidP="00CD38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D384F" w:rsidRPr="00E013A9" w:rsidRDefault="00CD384F" w:rsidP="00CD384F">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332F86" w:rsidRDefault="00332F86" w:rsidP="00332F86">
            <w:pPr>
              <w:jc w:val="both"/>
            </w:pPr>
            <w:r>
              <w:t xml:space="preserve">Záměr rozvoje studijního programu </w:t>
            </w:r>
            <w:r w:rsidRPr="00B96F8B">
              <w:rPr>
                <w:b/>
              </w:rPr>
              <w:t>BSP Účetnictví a daně</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332F86" w:rsidRDefault="00332F86" w:rsidP="00332F86">
            <w:pPr>
              <w:jc w:val="both"/>
            </w:pPr>
            <w:r>
              <w:t xml:space="preserve">Cílem rozvoje uvedeného studijního programu je podporovat studenty v následujících oblastech: </w:t>
            </w:r>
          </w:p>
          <w:p w:rsidR="00332F86" w:rsidRDefault="00C5635A" w:rsidP="00C5635A">
            <w:pPr>
              <w:numPr>
                <w:ilvl w:val="0"/>
                <w:numId w:val="108"/>
              </w:numPr>
              <w:jc w:val="both"/>
            </w:pPr>
            <w:r>
              <w:t>P</w:t>
            </w:r>
            <w:r w:rsidR="00332F86">
              <w:t>odporování mobility studujících v souvislosti s mezinárodními trendy; podpora studia jazyků v odborném vzdělávání.</w:t>
            </w:r>
          </w:p>
          <w:p w:rsidR="00332F86" w:rsidRDefault="00C5635A" w:rsidP="00C5635A">
            <w:pPr>
              <w:numPr>
                <w:ilvl w:val="0"/>
                <w:numId w:val="108"/>
              </w:numPr>
              <w:jc w:val="both"/>
            </w:pPr>
            <w:r>
              <w:t>T</w:t>
            </w:r>
            <w:r w:rsidR="00332F86">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332F86" w:rsidRDefault="00C5635A" w:rsidP="00C5635A">
            <w:pPr>
              <w:numPr>
                <w:ilvl w:val="0"/>
                <w:numId w:val="108"/>
              </w:numPr>
              <w:jc w:val="both"/>
            </w:pPr>
            <w:r>
              <w:t>P</w:t>
            </w:r>
            <w:r w:rsidR="00332F86">
              <w:t>odněcování k odpovědnosti za své činy ve vztahu k výkonu své pracovní činnosti; směřování ke schopnosti vnímat sociální vazby a podporovat rozvoj konceptu společenské odpovědnosti firem.</w:t>
            </w:r>
          </w:p>
          <w:p w:rsidR="00332F86" w:rsidRDefault="00C5635A" w:rsidP="00C5635A">
            <w:pPr>
              <w:numPr>
                <w:ilvl w:val="0"/>
                <w:numId w:val="108"/>
              </w:numPr>
              <w:jc w:val="both"/>
            </w:pPr>
            <w:r>
              <w:t>P</w:t>
            </w:r>
            <w:r w:rsidR="00332F86">
              <w:t>osílení povědomí o automatizaci a digitalizaci metod a nástrojů, používaných v zejména oblasti účetních, daňových a finančních informačních systémů.</w:t>
            </w:r>
          </w:p>
          <w:p w:rsidR="00332F86" w:rsidRDefault="00332F86" w:rsidP="00332F86">
            <w:pPr>
              <w:jc w:val="both"/>
            </w:pPr>
            <w:r>
              <w:t xml:space="preserve">Konkrétní koncepce rozvoje studijního programu BSP Účetnictví a daně je zaměřena na následující body:  </w:t>
            </w:r>
          </w:p>
          <w:p w:rsidR="00332F86" w:rsidRPr="009147FF" w:rsidRDefault="00332F86" w:rsidP="008320D7">
            <w:pPr>
              <w:numPr>
                <w:ilvl w:val="0"/>
                <w:numId w:val="96"/>
              </w:numPr>
              <w:jc w:val="both"/>
            </w:pPr>
            <w:r w:rsidRPr="008F768C">
              <w:t>Průběžná aktualizace studijního programu v důsledku legislativních úprav a při zohlednění aktuálních trendů v oblasti účetnictví a daní, včetně jejich zařazení do výuky jednotlivých předmětů</w:t>
            </w:r>
            <w:r>
              <w:t xml:space="preserve">.  </w:t>
            </w:r>
            <w:r w:rsidRPr="009147FF">
              <w:t>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332F86" w:rsidRPr="008F768C" w:rsidRDefault="00332F86" w:rsidP="008320D7">
            <w:pPr>
              <w:numPr>
                <w:ilvl w:val="0"/>
                <w:numId w:val="96"/>
              </w:numPr>
              <w:jc w:val="both"/>
            </w:pPr>
            <w:r w:rsidRPr="008F768C">
              <w:t xml:space="preserve">Rozšíření nabídky profilových odborných předmětů z oblasti daní a účetnictví (Daně III - DPH,  Accounting in English) a inovace stávajících předmětů (Daně I, Daně II, Ekonomika a účetnictví neziskového sektoru). </w:t>
            </w:r>
          </w:p>
          <w:p w:rsidR="00332F86" w:rsidRPr="009147FF" w:rsidRDefault="00332F86" w:rsidP="008320D7">
            <w:pPr>
              <w:numPr>
                <w:ilvl w:val="0"/>
                <w:numId w:val="96"/>
              </w:numPr>
              <w:jc w:val="both"/>
            </w:pPr>
            <w:r>
              <w:t>Aktivní z</w:t>
            </w:r>
            <w:r w:rsidRPr="008F768C">
              <w:t xml:space="preserve">apojení externích přednášejících z praxe do výuky jednotlivých předmětů zejména v oblasti daní, mzdového a finančního účetnictví a účetních SW.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332F86" w:rsidRPr="008F768C" w:rsidRDefault="00332F86" w:rsidP="008320D7">
            <w:pPr>
              <w:numPr>
                <w:ilvl w:val="0"/>
                <w:numId w:val="96"/>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332F86" w:rsidRPr="008F768C" w:rsidRDefault="00332F86" w:rsidP="008320D7">
            <w:pPr>
              <w:numPr>
                <w:ilvl w:val="0"/>
                <w:numId w:val="96"/>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332F86" w:rsidP="00C5635A">
            <w:pPr>
              <w:jc w:val="both"/>
            </w:pPr>
            <w:r w:rsidRPr="008F768C">
              <w:t>Zajištění zpětné vazby od absolventů a potřeb relevantních zaměstnavatelů a profesních organizací (ICU</w:t>
            </w:r>
            <w:r>
              <w:t xml:space="preserve">, a.s) 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CD384F" w:rsidRDefault="00CD384F" w:rsidP="00CD384F">
            <w:pPr>
              <w:jc w:val="both"/>
            </w:pPr>
            <w:r w:rsidRPr="00E23090">
              <w:t xml:space="preserve">Počet přijímaných uchazečů vychází z následujících předpokladů: </w:t>
            </w:r>
          </w:p>
          <w:p w:rsidR="00CD384F" w:rsidRPr="00E23090" w:rsidRDefault="00CD384F" w:rsidP="00CD384F">
            <w:pPr>
              <w:jc w:val="both"/>
            </w:pPr>
          </w:p>
          <w:p w:rsidR="00CD384F" w:rsidRPr="00E23090" w:rsidRDefault="00CD384F" w:rsidP="00CD38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D384F" w:rsidRPr="00E23090" w:rsidRDefault="00CD384F" w:rsidP="00CD38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14C88" w:rsidRDefault="00E14C88" w:rsidP="003F6EB7"/>
          <w:p w:rsidR="00332F86" w:rsidRDefault="00332F86" w:rsidP="00332F86">
            <w:pPr>
              <w:jc w:val="both"/>
            </w:pPr>
            <w:r>
              <w:lastRenderedPageBreak/>
              <w:t xml:space="preserve">FaME předpokládá přijímání </w:t>
            </w:r>
            <w:r w:rsidRPr="00970F6D">
              <w:rPr>
                <w:b/>
              </w:rPr>
              <w:t xml:space="preserve">cca </w:t>
            </w:r>
            <w:r>
              <w:rPr>
                <w:b/>
              </w:rPr>
              <w:t>110</w:t>
            </w:r>
            <w:r w:rsidRPr="00970F6D">
              <w:rPr>
                <w:b/>
              </w:rPr>
              <w:t xml:space="preserve"> studentů</w:t>
            </w:r>
            <w:r>
              <w:t xml:space="preserve"> do obou forem studia (z toho 60 do prezenční a 50 do kombinované formy studia). V současném studijním programu Hospodářská politika a správa, oboru Účetnictví a daně byly za posledních pět let následující počty přijatých a zapsaných studentů. </w:t>
            </w:r>
          </w:p>
          <w:p w:rsidR="00CD384F" w:rsidRDefault="00CD384F" w:rsidP="00CD38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D384F" w:rsidTr="001841A0">
              <w:tc>
                <w:tcPr>
                  <w:tcW w:w="1869" w:type="dxa"/>
                  <w:shd w:val="clear" w:color="auto" w:fill="auto"/>
                </w:tcPr>
                <w:p w:rsidR="00CD384F" w:rsidRPr="00074AA2" w:rsidRDefault="00CD384F" w:rsidP="00CD384F">
                  <w:pPr>
                    <w:jc w:val="center"/>
                    <w:rPr>
                      <w:b/>
                    </w:rPr>
                  </w:pPr>
                  <w:r w:rsidRPr="00074AA2">
                    <w:rPr>
                      <w:b/>
                    </w:rPr>
                    <w:t>Akademický rok</w:t>
                  </w:r>
                </w:p>
              </w:tc>
              <w:tc>
                <w:tcPr>
                  <w:tcW w:w="1959" w:type="dxa"/>
                  <w:shd w:val="clear" w:color="auto" w:fill="auto"/>
                </w:tcPr>
                <w:p w:rsidR="00CD384F" w:rsidRPr="00074AA2" w:rsidRDefault="00CD384F" w:rsidP="00CD384F">
                  <w:pPr>
                    <w:jc w:val="center"/>
                    <w:rPr>
                      <w:b/>
                    </w:rPr>
                  </w:pPr>
                  <w:r w:rsidRPr="00074AA2">
                    <w:rPr>
                      <w:b/>
                    </w:rPr>
                    <w:t>Počet přijatých studentů</w:t>
                  </w:r>
                </w:p>
              </w:tc>
              <w:tc>
                <w:tcPr>
                  <w:tcW w:w="1701" w:type="dxa"/>
                  <w:shd w:val="clear" w:color="auto" w:fill="auto"/>
                </w:tcPr>
                <w:p w:rsidR="00CD384F" w:rsidRPr="00074AA2" w:rsidRDefault="00CD384F" w:rsidP="00CD384F">
                  <w:pPr>
                    <w:jc w:val="center"/>
                    <w:rPr>
                      <w:b/>
                    </w:rPr>
                  </w:pPr>
                  <w:r w:rsidRPr="00074AA2">
                    <w:rPr>
                      <w:b/>
                    </w:rPr>
                    <w:t>Počet zapsaných studentů</w:t>
                  </w:r>
                </w:p>
              </w:tc>
            </w:tr>
            <w:tr w:rsidR="00CD384F" w:rsidTr="001841A0">
              <w:tc>
                <w:tcPr>
                  <w:tcW w:w="1869" w:type="dxa"/>
                  <w:shd w:val="clear" w:color="auto" w:fill="auto"/>
                </w:tcPr>
                <w:p w:rsidR="00CD384F" w:rsidRDefault="00CD384F" w:rsidP="00CD384F">
                  <w:pPr>
                    <w:jc w:val="center"/>
                  </w:pPr>
                  <w:r>
                    <w:t>2014/2015</w:t>
                  </w:r>
                </w:p>
              </w:tc>
              <w:tc>
                <w:tcPr>
                  <w:tcW w:w="1959" w:type="dxa"/>
                  <w:shd w:val="clear" w:color="auto" w:fill="auto"/>
                </w:tcPr>
                <w:p w:rsidR="00CD384F" w:rsidRDefault="00CD384F" w:rsidP="00CD384F">
                  <w:pPr>
                    <w:jc w:val="center"/>
                  </w:pPr>
                  <w:r>
                    <w:t>185</w:t>
                  </w:r>
                </w:p>
              </w:tc>
              <w:tc>
                <w:tcPr>
                  <w:tcW w:w="1701" w:type="dxa"/>
                  <w:shd w:val="clear" w:color="auto" w:fill="auto"/>
                </w:tcPr>
                <w:p w:rsidR="00CD384F" w:rsidRDefault="00CD384F" w:rsidP="00CD384F">
                  <w:pPr>
                    <w:jc w:val="center"/>
                  </w:pPr>
                  <w:r>
                    <w:t>133</w:t>
                  </w:r>
                </w:p>
              </w:tc>
            </w:tr>
            <w:tr w:rsidR="00CD384F" w:rsidTr="001841A0">
              <w:tc>
                <w:tcPr>
                  <w:tcW w:w="1869" w:type="dxa"/>
                  <w:shd w:val="clear" w:color="auto" w:fill="auto"/>
                </w:tcPr>
                <w:p w:rsidR="00CD384F" w:rsidRDefault="00CD384F" w:rsidP="00CD384F">
                  <w:pPr>
                    <w:jc w:val="center"/>
                  </w:pPr>
                  <w:r>
                    <w:t>2015/2016</w:t>
                  </w:r>
                </w:p>
              </w:tc>
              <w:tc>
                <w:tcPr>
                  <w:tcW w:w="1959" w:type="dxa"/>
                  <w:shd w:val="clear" w:color="auto" w:fill="auto"/>
                </w:tcPr>
                <w:p w:rsidR="00CD384F" w:rsidRDefault="00CD384F" w:rsidP="00CD384F">
                  <w:pPr>
                    <w:jc w:val="center"/>
                  </w:pPr>
                  <w:r>
                    <w:t>145</w:t>
                  </w:r>
                </w:p>
              </w:tc>
              <w:tc>
                <w:tcPr>
                  <w:tcW w:w="1701" w:type="dxa"/>
                  <w:shd w:val="clear" w:color="auto" w:fill="auto"/>
                </w:tcPr>
                <w:p w:rsidR="00CD384F" w:rsidRDefault="00CD384F" w:rsidP="00CD384F">
                  <w:pPr>
                    <w:jc w:val="center"/>
                  </w:pPr>
                  <w:r>
                    <w:t>100</w:t>
                  </w:r>
                </w:p>
              </w:tc>
            </w:tr>
            <w:tr w:rsidR="00CD384F" w:rsidTr="001841A0">
              <w:tc>
                <w:tcPr>
                  <w:tcW w:w="1869" w:type="dxa"/>
                  <w:shd w:val="clear" w:color="auto" w:fill="auto"/>
                </w:tcPr>
                <w:p w:rsidR="00CD384F" w:rsidRDefault="00CD384F" w:rsidP="00CD384F">
                  <w:pPr>
                    <w:jc w:val="center"/>
                  </w:pPr>
                  <w:r>
                    <w:t>2016/2017</w:t>
                  </w:r>
                </w:p>
              </w:tc>
              <w:tc>
                <w:tcPr>
                  <w:tcW w:w="1959" w:type="dxa"/>
                  <w:shd w:val="clear" w:color="auto" w:fill="auto"/>
                </w:tcPr>
                <w:p w:rsidR="00CD384F" w:rsidRDefault="00CD384F" w:rsidP="00CD384F">
                  <w:pPr>
                    <w:jc w:val="center"/>
                  </w:pPr>
                  <w:r>
                    <w:t>166</w:t>
                  </w:r>
                </w:p>
              </w:tc>
              <w:tc>
                <w:tcPr>
                  <w:tcW w:w="1701" w:type="dxa"/>
                  <w:shd w:val="clear" w:color="auto" w:fill="auto"/>
                </w:tcPr>
                <w:p w:rsidR="00CD384F" w:rsidRDefault="00CD384F" w:rsidP="00CD384F">
                  <w:pPr>
                    <w:jc w:val="center"/>
                  </w:pPr>
                  <w:r>
                    <w:t>119</w:t>
                  </w:r>
                </w:p>
              </w:tc>
            </w:tr>
            <w:tr w:rsidR="00CD384F" w:rsidTr="001841A0">
              <w:tc>
                <w:tcPr>
                  <w:tcW w:w="1869" w:type="dxa"/>
                  <w:shd w:val="clear" w:color="auto" w:fill="auto"/>
                </w:tcPr>
                <w:p w:rsidR="00CD384F" w:rsidRDefault="00CD384F" w:rsidP="00CD384F">
                  <w:pPr>
                    <w:jc w:val="center"/>
                  </w:pPr>
                  <w:r>
                    <w:t>2017/2018</w:t>
                  </w:r>
                </w:p>
              </w:tc>
              <w:tc>
                <w:tcPr>
                  <w:tcW w:w="1959" w:type="dxa"/>
                  <w:shd w:val="clear" w:color="auto" w:fill="auto"/>
                </w:tcPr>
                <w:p w:rsidR="00CD384F" w:rsidRDefault="00CD384F" w:rsidP="00CD384F">
                  <w:pPr>
                    <w:jc w:val="center"/>
                  </w:pPr>
                  <w:r>
                    <w:t>196</w:t>
                  </w:r>
                </w:p>
              </w:tc>
              <w:tc>
                <w:tcPr>
                  <w:tcW w:w="1701" w:type="dxa"/>
                  <w:shd w:val="clear" w:color="auto" w:fill="auto"/>
                </w:tcPr>
                <w:p w:rsidR="00CD384F" w:rsidRDefault="00CD384F" w:rsidP="00CD384F">
                  <w:pPr>
                    <w:jc w:val="center"/>
                  </w:pPr>
                  <w:r>
                    <w:t>139</w:t>
                  </w:r>
                </w:p>
              </w:tc>
            </w:tr>
            <w:tr w:rsidR="00CD384F" w:rsidTr="001841A0">
              <w:tc>
                <w:tcPr>
                  <w:tcW w:w="1869" w:type="dxa"/>
                  <w:shd w:val="clear" w:color="auto" w:fill="auto"/>
                </w:tcPr>
                <w:p w:rsidR="00CD384F" w:rsidRDefault="00CD384F" w:rsidP="00CD384F">
                  <w:pPr>
                    <w:jc w:val="center"/>
                  </w:pPr>
                  <w:r>
                    <w:t>2018/2019</w:t>
                  </w:r>
                </w:p>
              </w:tc>
              <w:tc>
                <w:tcPr>
                  <w:tcW w:w="1959" w:type="dxa"/>
                  <w:shd w:val="clear" w:color="auto" w:fill="auto"/>
                </w:tcPr>
                <w:p w:rsidR="00CD384F" w:rsidRDefault="00CD384F" w:rsidP="00CD384F">
                  <w:pPr>
                    <w:jc w:val="center"/>
                  </w:pPr>
                  <w:r>
                    <w:t>131</w:t>
                  </w:r>
                </w:p>
              </w:tc>
              <w:tc>
                <w:tcPr>
                  <w:tcW w:w="1701" w:type="dxa"/>
                  <w:shd w:val="clear" w:color="auto" w:fill="auto"/>
                </w:tcPr>
                <w:p w:rsidR="00CD384F" w:rsidRDefault="00CD384F" w:rsidP="00CD384F">
                  <w:pPr>
                    <w:jc w:val="center"/>
                  </w:pPr>
                  <w:r>
                    <w:t>101</w:t>
                  </w:r>
                </w:p>
              </w:tc>
            </w:tr>
          </w:tbl>
          <w:p w:rsidR="00E14C88" w:rsidRDefault="00E14C88" w:rsidP="00332F86">
            <w:pPr>
              <w:jc w:val="both"/>
            </w:pPr>
          </w:p>
        </w:tc>
      </w:tr>
      <w:tr w:rsidR="00E14C88" w:rsidTr="003F6EB7">
        <w:trPr>
          <w:trHeight w:val="200"/>
        </w:trPr>
        <w:tc>
          <w:tcPr>
            <w:tcW w:w="9285" w:type="dxa"/>
            <w:shd w:val="clear" w:color="auto" w:fill="F7CAAC"/>
          </w:tcPr>
          <w:p w:rsidR="00E14C88" w:rsidRDefault="00E14C88" w:rsidP="003F6EB7">
            <w:pPr>
              <w:rPr>
                <w:b/>
              </w:rPr>
            </w:pPr>
            <w:r>
              <w:rPr>
                <w:b/>
              </w:rPr>
              <w:lastRenderedPageBreak/>
              <w:t>Předpokládaná uplatnitelnost absolventů na trhu práce</w:t>
            </w:r>
          </w:p>
        </w:tc>
      </w:tr>
      <w:tr w:rsidR="00E14C88" w:rsidTr="003F6EB7">
        <w:trPr>
          <w:trHeight w:val="2835"/>
        </w:trPr>
        <w:tc>
          <w:tcPr>
            <w:tcW w:w="9285" w:type="dxa"/>
            <w:shd w:val="clear" w:color="auto" w:fill="FFFFFF"/>
          </w:tcPr>
          <w:p w:rsidR="00332F86" w:rsidRDefault="00332F86" w:rsidP="00332F86">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332F86" w:rsidRDefault="00332F86" w:rsidP="00C5635A">
            <w:pPr>
              <w:numPr>
                <w:ilvl w:val="0"/>
                <w:numId w:val="98"/>
              </w:numPr>
              <w:ind w:left="244" w:hanging="244"/>
              <w:jc w:val="both"/>
            </w:pPr>
            <w: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332F86" w:rsidRDefault="00332F86" w:rsidP="00C5635A">
            <w:pPr>
              <w:numPr>
                <w:ilvl w:val="0"/>
                <w:numId w:val="98"/>
              </w:numPr>
              <w:ind w:left="244" w:hanging="244"/>
              <w:jc w:val="both"/>
            </w:pPr>
            <w:r>
              <w:t>Založení a rozvíjení vlastního podnikatelského subjektu a jeho řízení v jakémkoliv odvětví podnikatelského prostředí.</w:t>
            </w:r>
          </w:p>
          <w:p w:rsidR="00332F86" w:rsidRDefault="00332F86" w:rsidP="00C5635A">
            <w:pPr>
              <w:numPr>
                <w:ilvl w:val="0"/>
                <w:numId w:val="98"/>
              </w:numPr>
              <w:ind w:left="244" w:hanging="244"/>
              <w:jc w:val="both"/>
            </w:pPr>
            <w:r>
              <w:t xml:space="preserve">Pozice v oblasti veřejné správy na všech úrovních (národní, regionální, municipální) včetně organizačních struktur EU na pozici referent, administrativní a kontrolní pracovník pro všechny oblasti výkonu státní správy a samosprávy bez potřeby doložení kvalifikace pro regulovaná povolání, analytik a projektový manažer na juniorské pozici. </w:t>
            </w:r>
          </w:p>
          <w:p w:rsidR="00E14C88" w:rsidRPr="00C75C9A" w:rsidRDefault="00E14C88" w:rsidP="00AA23FD">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1841A0" w:rsidP="00E14C88">
      <w:pPr>
        <w:spacing w:after="3600"/>
        <w:jc w:val="center"/>
        <w:rPr>
          <w:rFonts w:ascii="Calibri" w:hAnsi="Calibri" w:cs="Calibri"/>
          <w:b/>
          <w:sz w:val="48"/>
          <w:szCs w:val="28"/>
        </w:rPr>
      </w:pPr>
      <w:r>
        <w:rPr>
          <w:rFonts w:ascii="Calibri" w:hAnsi="Calibri" w:cs="Calibri"/>
          <w:b/>
          <w:sz w:val="48"/>
          <w:szCs w:val="28"/>
        </w:rPr>
        <w:t>Účetnictví a daně</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1F5785">
        <w:rPr>
          <w:rFonts w:asciiTheme="minorHAnsi" w:hAnsiTheme="minorHAnsi" w:cstheme="minorHAnsi"/>
          <w:b/>
          <w:sz w:val="28"/>
          <w:szCs w:val="28"/>
        </w:rPr>
        <w:t>12. 4. 2019</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1841A0" w:rsidRDefault="001841A0">
      <w:pPr>
        <w:rPr>
          <w:rFonts w:ascii="Calibri" w:hAnsi="Calibri" w:cs="Calibri"/>
        </w:rPr>
      </w:pPr>
      <w:r>
        <w:rPr>
          <w:rFonts w:ascii="Calibri" w:hAnsi="Calibri" w:cs="Calibri"/>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lastRenderedPageBreak/>
        <w:t>Instituce</w:t>
      </w:r>
    </w:p>
    <w:p w:rsidR="001841A0" w:rsidRPr="001841A0" w:rsidRDefault="001841A0" w:rsidP="001841A0">
      <w:pPr>
        <w:ind w:left="426"/>
        <w:rPr>
          <w:rFonts w:ascii="Calibri" w:hAnsi="Calibri" w:cs="Calibri"/>
          <w:bCs/>
          <w:sz w:val="24"/>
          <w:szCs w:val="24"/>
          <w:u w:val="single"/>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Působnost orgánů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1.1-1.2</w:t>
      </w:r>
    </w:p>
    <w:p w:rsidR="001841A0" w:rsidRPr="001841A0" w:rsidRDefault="001841A0" w:rsidP="001841A0">
      <w:pPr>
        <w:keepNext/>
        <w:keepLines/>
        <w:spacing w:before="40" w:after="600"/>
        <w:jc w:val="both"/>
        <w:outlineLvl w:val="1"/>
        <w:rPr>
          <w:rFonts w:ascii="Calibri" w:hAnsi="Calibri" w:cs="Calibri"/>
          <w:color w:val="000000"/>
          <w:sz w:val="22"/>
          <w:szCs w:val="22"/>
        </w:rPr>
      </w:pPr>
      <w:r w:rsidRPr="001841A0">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009B4FFE">
        <w:fldChar w:fldCharType="begin"/>
      </w:r>
      <w:ins w:id="3071" w:author="Michal Pilík" w:date="2019-09-12T10:45:00Z">
        <w:r w:rsidR="00D36DD2">
          <w:instrText>HYPERLINK "https://www.utb.cz/?mdocs-file=31219"</w:instrText>
        </w:r>
      </w:ins>
      <w:del w:id="3072" w:author="Michal Pilík" w:date="2019-09-12T10:45:00Z">
        <w:r w:rsidR="009B4FFE" w:rsidDel="00D36DD2">
          <w:delInstrText xml:space="preserve"> HYPERLINK "https://www.utb.cz/?mdocs-file=6474" </w:delInstrText>
        </w:r>
      </w:del>
      <w:r w:rsidR="009B4FFE">
        <w:fldChar w:fldCharType="separate"/>
      </w:r>
      <w:r w:rsidRPr="001841A0">
        <w:rPr>
          <w:rFonts w:ascii="Calibri" w:hAnsi="Calibri" w:cs="Calibri"/>
          <w:i/>
          <w:color w:val="0000FF"/>
          <w:sz w:val="22"/>
          <w:szCs w:val="22"/>
          <w:u w:val="single"/>
        </w:rPr>
        <w:t>Statutu UTB ve Zlíně ze dne 5. ledna 2017</w:t>
      </w:r>
      <w:r w:rsidR="009B4FFE">
        <w:rPr>
          <w:rFonts w:ascii="Calibri" w:hAnsi="Calibri" w:cs="Calibri"/>
          <w:i/>
          <w:color w:val="0000FF"/>
          <w:sz w:val="22"/>
          <w:szCs w:val="22"/>
          <w:u w:val="single"/>
        </w:rPr>
        <w:fldChar w:fldCharType="end"/>
      </w:r>
      <w:r w:rsidRPr="001841A0">
        <w:rPr>
          <w:rFonts w:ascii="Calibri" w:hAnsi="Calibri" w:cs="Calibri"/>
          <w:color w:val="000000"/>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Vnitřní systém zajišťování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Vymezení pravomoci a odpovědnost za kvalitu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Standard 1.3 </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r w:rsidR="009B4FFE">
        <w:fldChar w:fldCharType="begin"/>
      </w:r>
      <w:ins w:id="3073" w:author="Michal Pilík" w:date="2019-09-12T10:47:00Z">
        <w:r w:rsidR="00D36DD2">
          <w:instrText>HYPERLINK "https://www.utb.cz/?mdocs-file=31217"</w:instrText>
        </w:r>
      </w:ins>
      <w:del w:id="3074" w:author="Michal Pilík" w:date="2019-09-12T10:47:00Z">
        <w:r w:rsidR="009B4FFE" w:rsidDel="00D36DD2">
          <w:delInstrText xml:space="preserve"> HYPERLINK "https://www.utb.cz/?mdocs-file=6498" </w:delInstrText>
        </w:r>
      </w:del>
      <w:r w:rsidR="009B4FFE">
        <w:fldChar w:fldCharType="separate"/>
      </w:r>
      <w:r w:rsidRPr="001841A0">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r w:rsidR="009B4FFE">
        <w:rPr>
          <w:rFonts w:ascii="Calibri" w:hAnsi="Calibri" w:cs="Calibri"/>
          <w:i/>
          <w:color w:val="0000FF"/>
          <w:sz w:val="22"/>
          <w:u w:val="single"/>
        </w:rPr>
        <w:fldChar w:fldCharType="end"/>
      </w:r>
      <w:r w:rsidRPr="001841A0">
        <w:rPr>
          <w:rFonts w:ascii="Calibri" w:hAnsi="Calibri" w:cs="Calibri"/>
          <w:sz w:val="22"/>
        </w:rPr>
        <w:t xml:space="preserve"> ze dne 28. června 2017.</w:t>
      </w:r>
    </w:p>
    <w:p w:rsidR="001841A0" w:rsidRPr="001841A0" w:rsidRDefault="001841A0" w:rsidP="001841A0">
      <w:pPr>
        <w:spacing w:before="120" w:after="120"/>
        <w:jc w:val="both"/>
        <w:rPr>
          <w:rFonts w:ascii="Calibri" w:hAnsi="Calibri" w:cs="Calibri"/>
        </w:rPr>
      </w:pPr>
      <w:r w:rsidRPr="001841A0">
        <w:rPr>
          <w:rFonts w:ascii="Calibri" w:hAnsi="Calibri" w:cs="Calibri"/>
          <w:sz w:val="22"/>
        </w:rPr>
        <w:t xml:space="preserve">Pro účely zajišťování kvality má pak jmenovánu čtrnáctičlennou </w:t>
      </w:r>
      <w:hyperlink r:id="rId100" w:history="1">
        <w:r w:rsidRPr="001841A0">
          <w:rPr>
            <w:rFonts w:ascii="Calibri" w:hAnsi="Calibri" w:cs="Calibri"/>
            <w:i/>
            <w:color w:val="0000FF"/>
            <w:sz w:val="22"/>
            <w:u w:val="single"/>
          </w:rPr>
          <w:t>Radu pro vnitřní hodnocení UTB</w:t>
        </w:r>
      </w:hyperlink>
      <w:r w:rsidRPr="001841A0">
        <w:rPr>
          <w:rFonts w:ascii="Calibri" w:hAnsi="Calibri" w:cs="Calibri"/>
          <w:sz w:val="22"/>
        </w:rPr>
        <w:t xml:space="preserve"> ve Zlíně, která se řídí </w:t>
      </w:r>
      <w:hyperlink r:id="rId101" w:history="1">
        <w:r w:rsidRPr="001841A0">
          <w:rPr>
            <w:rFonts w:ascii="Calibri" w:hAnsi="Calibri" w:cs="Calibri"/>
            <w:i/>
            <w:color w:val="0000FF"/>
            <w:sz w:val="22"/>
            <w:u w:val="single"/>
          </w:rPr>
          <w:t>Jednacím řádem Rady pro vnitřní hodnocení UTB</w:t>
        </w:r>
      </w:hyperlink>
      <w:r w:rsidRPr="001841A0">
        <w:rPr>
          <w:rFonts w:ascii="Calibri" w:hAnsi="Calibri" w:cs="Calibri"/>
          <w:sz w:val="22"/>
        </w:rPr>
        <w:t xml:space="preserve"> (Směrnice rektora č. 18/2017) ze dne 15. května 2017.</w:t>
      </w:r>
    </w:p>
    <w:p w:rsidR="001841A0" w:rsidRPr="001841A0" w:rsidRDefault="001841A0" w:rsidP="001841A0">
      <w:pPr>
        <w:keepNext/>
        <w:keepLines/>
        <w:spacing w:before="40"/>
        <w:ind w:left="1080"/>
        <w:outlineLvl w:val="2"/>
        <w:rPr>
          <w:rFonts w:ascii="Calibri" w:hAnsi="Calibri" w:cs="Calibri"/>
          <w:color w:val="243F60"/>
          <w:sz w:val="24"/>
          <w:szCs w:val="24"/>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vzniku a úprav studijních programů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1.4</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9B4FFE">
        <w:fldChar w:fldCharType="begin"/>
      </w:r>
      <w:ins w:id="3075" w:author="Michal Pilík" w:date="2019-09-12T10:47:00Z">
        <w:r w:rsidR="00D36DD2">
          <w:instrText>HYPERLINK "https://www.utb.cz/?mdocs-file=31211"</w:instrText>
        </w:r>
      </w:ins>
      <w:del w:id="3076" w:author="Michal Pilík" w:date="2019-09-12T10:47:00Z">
        <w:r w:rsidR="009B4FFE" w:rsidDel="00D36DD2">
          <w:delInstrText xml:space="preserve"> HYPERLINK "https://www.utb.cz/univerzita/uredni-deska/vnitrni-normy-a-predpisy/vnitrni-predpisy/" </w:delInstrText>
        </w:r>
      </w:del>
      <w:r w:rsidR="009B4FFE">
        <w:fldChar w:fldCharType="separate"/>
      </w:r>
      <w:r w:rsidRPr="001841A0">
        <w:rPr>
          <w:rFonts w:ascii="Calibri" w:hAnsi="Calibri" w:cs="Calibri"/>
          <w:i/>
          <w:color w:val="0000FF"/>
          <w:sz w:val="22"/>
          <w:u w:val="single"/>
        </w:rPr>
        <w:t>Řádu pro tvorbu, schvalování, uskutečňování a změny studijních programů Univerzity Tomáše Bati ve Zlíně</w:t>
      </w:r>
      <w:r w:rsidR="009B4FFE">
        <w:rPr>
          <w:rFonts w:ascii="Calibri" w:hAnsi="Calibri" w:cs="Calibri"/>
          <w:i/>
          <w:color w:val="0000FF"/>
          <w:sz w:val="22"/>
          <w:u w:val="single"/>
        </w:rPr>
        <w:fldChar w:fldCharType="end"/>
      </w:r>
      <w:r w:rsidRPr="001841A0">
        <w:rPr>
          <w:rFonts w:ascii="Calibri" w:hAnsi="Calibri" w:cs="Calibri"/>
          <w:sz w:val="22"/>
        </w:rPr>
        <w:t xml:space="preserve"> ze dne 28. června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Principy a systém uznávání zahraničního vzdělávání pro přijetí ke studiu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1.5</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2" w:history="1">
        <w:r w:rsidRPr="001841A0">
          <w:rPr>
            <w:rFonts w:ascii="Calibri" w:hAnsi="Calibri" w:cs="Calibri"/>
            <w:i/>
            <w:color w:val="0000FF"/>
            <w:sz w:val="22"/>
            <w:u w:val="single"/>
          </w:rPr>
          <w:t>Uznání zahraničního středoškolského a vysokoškolského vzdělání a kvalifikace</w:t>
        </w:r>
      </w:hyperlink>
      <w:r w:rsidRPr="001841A0">
        <w:rPr>
          <w:rFonts w:ascii="Calibri" w:hAnsi="Calibri" w:cs="Calibri"/>
          <w:sz w:val="22"/>
        </w:rPr>
        <w:t xml:space="preserve"> ze dne 12. 4.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Vedení kvalifikačních a rigorózních prací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1.6</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1841A0">
        <w:rPr>
          <w:rFonts w:ascii="Calibri" w:hAnsi="Calibri" w:cs="Calibri"/>
          <w:sz w:val="22"/>
        </w:rPr>
        <w:lastRenderedPageBreak/>
        <w:t xml:space="preserve">nebo rigorózních prací, které může vést jedna osoba. V rámci UTB tento počet upravuje směrnice rektora </w:t>
      </w:r>
      <w:r w:rsidR="009B4FFE">
        <w:fldChar w:fldCharType="begin"/>
      </w:r>
      <w:ins w:id="3077" w:author="Michal Pilík" w:date="2019-09-12T10:51:00Z">
        <w:r w:rsidR="00D36DD2">
          <w:instrText>HYPERLINK "https://www.utb.cz/?mdocs-file=30996"</w:instrText>
        </w:r>
      </w:ins>
      <w:del w:id="3078" w:author="Michal Pilík" w:date="2019-09-12T10:51:00Z">
        <w:r w:rsidR="009B4FFE" w:rsidDel="00D36DD2">
          <w:delInstrText xml:space="preserve"> HYPERLINK "https://www.utb.cz/?mdocs-file=9139" </w:delInstrText>
        </w:r>
      </w:del>
      <w:r w:rsidR="009B4FFE">
        <w:fldChar w:fldCharType="separate"/>
      </w:r>
      <w:r w:rsidRPr="001841A0">
        <w:rPr>
          <w:rFonts w:ascii="Calibri" w:hAnsi="Calibri" w:cs="Calibri"/>
          <w:bCs/>
          <w:i/>
          <w:color w:val="0000FF"/>
          <w:sz w:val="22"/>
          <w:u w:val="single"/>
        </w:rPr>
        <w:t>Standardy studijních programů Univerzity Tomáše Bati ve Zlíně</w:t>
      </w:r>
      <w:r w:rsidR="009B4FFE">
        <w:rPr>
          <w:rFonts w:ascii="Calibri" w:hAnsi="Calibri" w:cs="Calibri"/>
          <w:bCs/>
          <w:i/>
          <w:color w:val="0000FF"/>
          <w:sz w:val="22"/>
          <w:u w:val="single"/>
        </w:rPr>
        <w:fldChar w:fldCharType="end"/>
      </w:r>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sidRPr="001841A0">
        <w:rPr>
          <w:rFonts w:ascii="Calibri" w:hAnsi="Calibri" w:cs="Calibri"/>
          <w:sz w:val="22"/>
        </w:rPr>
        <w:t xml:space="preserve">Na FaME tento počet ještě zpřesňuje směrnice děkana </w:t>
      </w:r>
      <w:hyperlink r:id="rId103"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r w:rsidR="009B4FFE">
        <w:fldChar w:fldCharType="begin"/>
      </w:r>
      <w:ins w:id="3079" w:author="Michal Pilík" w:date="2019-09-12T10:51:00Z">
        <w:r w:rsidR="00D36DD2">
          <w:instrText>HYPERLINK "https://www.utb.cz/?mdocs-file=31211"</w:instrText>
        </w:r>
      </w:ins>
      <w:del w:id="3080" w:author="Michal Pilík" w:date="2019-09-12T10:51:00Z">
        <w:r w:rsidR="009B4FFE" w:rsidDel="00D36DD2">
          <w:delInstrText xml:space="preserve"> HYPERLINK "https://www.utb.cz/univerzita/uredni-deska/vnitrni-normy-a-predpisy/vnitrni-predpisy/" </w:delInstrText>
        </w:r>
      </w:del>
      <w:r w:rsidR="009B4FFE">
        <w:fldChar w:fldCharType="separate"/>
      </w:r>
      <w:r w:rsidRPr="001841A0">
        <w:rPr>
          <w:rFonts w:ascii="Calibri" w:hAnsi="Calibri" w:cs="Calibri"/>
          <w:i/>
          <w:color w:val="0000FF"/>
          <w:sz w:val="22"/>
          <w:u w:val="single"/>
        </w:rPr>
        <w:t>Řádu pro tvorbu, schvalování, uskutečňování a změny studijních programů Univerzity Tomáše Bati ve Zlíně</w:t>
      </w:r>
      <w:r w:rsidR="009B4FFE">
        <w:rPr>
          <w:rFonts w:ascii="Calibri" w:hAnsi="Calibri" w:cs="Calibri"/>
          <w:i/>
          <w:color w:val="0000FF"/>
          <w:sz w:val="22"/>
          <w:u w:val="single"/>
        </w:rPr>
        <w:fldChar w:fldCharType="end"/>
      </w:r>
      <w:r w:rsidRPr="001841A0">
        <w:rPr>
          <w:rFonts w:ascii="Calibri" w:hAnsi="Calibri" w:cs="Calibri"/>
          <w:sz w:val="22"/>
        </w:rPr>
        <w:t xml:space="preserve"> a čl. 28 </w:t>
      </w:r>
      <w:hyperlink r:id="rId104"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rsidR="001841A0" w:rsidRPr="001841A0" w:rsidRDefault="001841A0" w:rsidP="001841A0">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05"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zpětné vazby při hodnocení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1.7</w:t>
      </w:r>
    </w:p>
    <w:p w:rsidR="001841A0" w:rsidRPr="001841A0" w:rsidRDefault="001841A0" w:rsidP="001841A0">
      <w:pPr>
        <w:tabs>
          <w:tab w:val="left" w:pos="2835"/>
        </w:tabs>
        <w:spacing w:before="120" w:after="360"/>
        <w:jc w:val="both"/>
        <w:rPr>
          <w:rFonts w:ascii="Calibri" w:hAnsi="Calibri" w:cs="Calibri"/>
          <w:sz w:val="22"/>
          <w:szCs w:val="22"/>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06"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Sledování úspěšnosti uchazečů o studium, studentů a uplatnitelnosti absolventů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1.8</w:t>
      </w:r>
    </w:p>
    <w:p w:rsidR="001841A0" w:rsidRPr="001841A0" w:rsidRDefault="001841A0" w:rsidP="001841A0">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07"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Mezinárodní rozměr a aplikace soudobého stavu poznání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1.9</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1841A0">
        <w:rPr>
          <w:rFonts w:ascii="Calibri" w:hAnsi="Calibri" w:cs="Calibri"/>
          <w:sz w:val="22"/>
          <w:szCs w:val="22"/>
          <w:vertAlign w:val="superscript"/>
        </w:rPr>
        <w:footnoteReference w:id="3"/>
      </w:r>
      <w:r w:rsidRPr="001841A0">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1841A0" w:rsidRPr="001841A0" w:rsidRDefault="001841A0" w:rsidP="001841A0">
      <w:pPr>
        <w:autoSpaceDE w:val="0"/>
        <w:autoSpaceDN w:val="0"/>
        <w:adjustRightInd w:val="0"/>
        <w:jc w:val="both"/>
        <w:rPr>
          <w:rFonts w:ascii="Calibri" w:hAnsi="Calibri" w:cs="Calibri"/>
          <w:sz w:val="22"/>
          <w:szCs w:val="22"/>
        </w:rPr>
      </w:pPr>
      <w:r w:rsidRPr="001841A0">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1841A0">
        <w:rPr>
          <w:rFonts w:ascii="Calibri" w:hAnsi="Calibri" w:cs="Calibri"/>
          <w:sz w:val="22"/>
          <w:szCs w:val="22"/>
        </w:rPr>
        <w:lastRenderedPageBreak/>
        <w:t xml:space="preserve">praxe absolvované na zahraniční instituci probíhá v souladu se směrnicí rektora č. 8/2018 </w:t>
      </w:r>
      <w:r w:rsidR="009B4FFE">
        <w:fldChar w:fldCharType="begin"/>
      </w:r>
      <w:ins w:id="3081" w:author="Michal Pilík" w:date="2019-09-12T10:53:00Z">
        <w:r w:rsidR="00D36DD2">
          <w:instrText>HYPERLINK "https://www.utb.cz/?mdocs-file=28496"</w:instrText>
        </w:r>
      </w:ins>
      <w:del w:id="3082" w:author="Michal Pilík" w:date="2019-09-12T10:53:00Z">
        <w:r w:rsidR="009B4FFE" w:rsidDel="00D36DD2">
          <w:delInstrText xml:space="preserve"> HYPERLINK "https://www.utb.cz/mdocs-posts/smernice-rektora-c-8-2018/" </w:delInstrText>
        </w:r>
      </w:del>
      <w:r w:rsidR="009B4FFE">
        <w:fldChar w:fldCharType="separate"/>
      </w:r>
      <w:r w:rsidRPr="001841A0">
        <w:rPr>
          <w:rFonts w:ascii="Calibri" w:hAnsi="Calibri" w:cs="Calibri"/>
          <w:i/>
          <w:color w:val="0000FF"/>
          <w:sz w:val="22"/>
          <w:szCs w:val="22"/>
          <w:u w:val="single"/>
        </w:rPr>
        <w:t>Mobility studentů UTB do zahraničí a zahraničních studentů na UTB</w:t>
      </w:r>
      <w:r w:rsidR="009B4FFE">
        <w:rPr>
          <w:rFonts w:ascii="Calibri" w:hAnsi="Calibri" w:cs="Calibri"/>
          <w:i/>
          <w:color w:val="0000FF"/>
          <w:sz w:val="22"/>
          <w:szCs w:val="22"/>
          <w:u w:val="single"/>
        </w:rPr>
        <w:fldChar w:fldCharType="end"/>
      </w:r>
      <w:r w:rsidRPr="001841A0">
        <w:rPr>
          <w:rFonts w:ascii="Calibri" w:hAnsi="Calibri" w:cs="Calibri"/>
          <w: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E5754A">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E5754A" w:rsidRPr="00E5754A">
        <w:rPr>
          <w:rFonts w:ascii="Calibri" w:hAnsi="Calibri" w:cs="Calibri"/>
          <w:sz w:val="22"/>
          <w:szCs w:val="22"/>
        </w:rPr>
        <w:t>Corporate Finance I, Management I, Human Resource Management I</w:t>
      </w:r>
      <w:r w:rsidRPr="00E5754A">
        <w:rPr>
          <w:rFonts w:ascii="Calibri" w:hAnsi="Calibri" w:cs="Calibri"/>
          <w:sz w:val="22"/>
          <w:szCs w:val="22"/>
        </w:rPr>
        <w:t xml:space="preserve"> a další.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Spolupráce s praxí při uskutečňování studijních programů</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1.10</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Spolupráce s praxí při tvorbě studijních programů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1.11</w:t>
      </w:r>
    </w:p>
    <w:p w:rsidR="001841A0" w:rsidRPr="001841A0" w:rsidRDefault="001841A0" w:rsidP="001841A0">
      <w:pPr>
        <w:spacing w:before="120" w:after="600"/>
        <w:jc w:val="both"/>
        <w:rPr>
          <w:rFonts w:ascii="Calibri" w:hAnsi="Calibri" w:cs="Calibri"/>
          <w:sz w:val="22"/>
          <w:szCs w:val="22"/>
        </w:rPr>
      </w:pPr>
      <w:r w:rsidRPr="001841A0">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Podpůrné zdroje a administrativa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Informační systém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Všichni studenti mají umožněn dálkový, časově neomezený přístup k informacím studijní agendy IS/STAG prostřednictvím </w:t>
      </w:r>
      <w:hyperlink r:id="rId108" w:history="1">
        <w:r w:rsidRPr="001841A0">
          <w:rPr>
            <w:rFonts w:ascii="Calibri" w:hAnsi="Calibri" w:cs="Calibri"/>
            <w:i/>
            <w:color w:val="0000FF"/>
            <w:sz w:val="22"/>
            <w:szCs w:val="22"/>
            <w:u w:val="single"/>
          </w:rPr>
          <w:t>portálového rozhraní</w:t>
        </w:r>
      </w:hyperlink>
      <w:r w:rsidRPr="001841A0">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09" w:history="1">
        <w:r w:rsidRPr="001841A0">
          <w:rPr>
            <w:rFonts w:ascii="Calibri" w:hAnsi="Calibri" w:cs="Calibri"/>
            <w:i/>
            <w:color w:val="0000FF"/>
            <w:sz w:val="22"/>
            <w:szCs w:val="22"/>
            <w:u w:val="single"/>
          </w:rPr>
          <w:t>norem UTB ve Zlíně</w:t>
        </w:r>
      </w:hyperlink>
      <w:r w:rsidRPr="001841A0">
        <w:rPr>
          <w:rFonts w:ascii="Calibri" w:hAnsi="Calibri" w:cs="Calibri"/>
          <w:sz w:val="22"/>
          <w:szCs w:val="22"/>
        </w:rPr>
        <w:t xml:space="preserve">, případně které jsou součástí </w:t>
      </w:r>
      <w:hyperlink r:id="rId110" w:history="1">
        <w:r w:rsidRPr="001841A0">
          <w:rPr>
            <w:rFonts w:ascii="Calibri" w:hAnsi="Calibri" w:cs="Calibri"/>
            <w:i/>
            <w:color w:val="0000FF"/>
            <w:sz w:val="22"/>
            <w:szCs w:val="22"/>
            <w:u w:val="single"/>
          </w:rPr>
          <w:t>norem Fakulty managementu a ekonomiky</w:t>
        </w:r>
      </w:hyperlink>
      <w:r w:rsidRPr="001841A0">
        <w:rPr>
          <w:rFonts w:ascii="Calibri" w:hAnsi="Calibri" w:cs="Calibri"/>
          <w:i/>
          <w:sz w:val="22"/>
          <w:szCs w:val="22"/>
        </w:rPr>
        <w:t xml:space="preserve"> </w:t>
      </w:r>
      <w:r w:rsidRPr="001841A0">
        <w:rPr>
          <w:rFonts w:ascii="Calibri" w:hAnsi="Calibri" w:cs="Calibri"/>
          <w:sz w:val="22"/>
          <w:szCs w:val="22"/>
        </w:rPr>
        <w:t>UTB ve Zlíně.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1" w:history="1">
        <w:r w:rsidRPr="001841A0">
          <w:rPr>
            <w:rFonts w:ascii="Calibri" w:hAnsi="Calibri" w:cs="Calibri"/>
            <w:i/>
            <w:color w:val="0000FF"/>
            <w:sz w:val="22"/>
            <w:szCs w:val="22"/>
            <w:u w:val="single"/>
          </w:rPr>
          <w:t>Job centrem UTB</w:t>
        </w:r>
      </w:hyperlink>
      <w:r w:rsidRPr="001841A0">
        <w:rPr>
          <w:rFonts w:ascii="Calibri" w:hAnsi="Calibri" w:cs="Calibri"/>
          <w:sz w:val="22"/>
          <w:szCs w:val="22"/>
        </w:rPr>
        <w:t xml:space="preserve">, které bylo pro tuto činnost specializovaně zřízeno, tak jeho </w:t>
      </w:r>
      <w:hyperlink r:id="rId112" w:history="1">
        <w:r w:rsidRPr="001841A0">
          <w:rPr>
            <w:rFonts w:ascii="Calibri" w:hAnsi="Calibri" w:cs="Calibri"/>
            <w:i/>
            <w:color w:val="0000FF"/>
            <w:sz w:val="22"/>
            <w:szCs w:val="22"/>
            <w:u w:val="single"/>
          </w:rPr>
          <w:t>portálem s nabídkami pracovních příležitostí, stáží a brigád</w:t>
        </w:r>
      </w:hyperlink>
      <w:r w:rsidRPr="001841A0">
        <w:rPr>
          <w:rFonts w:ascii="Calibri" w:hAnsi="Calibri" w:cs="Calibri"/>
          <w:sz w:val="22"/>
          <w:szCs w:val="22"/>
        </w:rPr>
        <w:t xml:space="preserve">. V rámci Job centra UTB také působí </w:t>
      </w:r>
      <w:hyperlink r:id="rId113" w:history="1">
        <w:r w:rsidRPr="001841A0">
          <w:rPr>
            <w:rFonts w:ascii="Calibri" w:hAnsi="Calibri" w:cs="Calibri"/>
            <w:i/>
            <w:color w:val="0000FF"/>
            <w:sz w:val="22"/>
            <w:szCs w:val="22"/>
            <w:u w:val="single"/>
          </w:rPr>
          <w:t>Akademická poradna UTB,</w:t>
        </w:r>
      </w:hyperlink>
      <w:r w:rsidRPr="001841A0">
        <w:rPr>
          <w:rFonts w:ascii="Calibri" w:hAnsi="Calibri" w:cs="Calibri"/>
          <w:sz w:val="22"/>
          <w:szCs w:val="22"/>
        </w:rPr>
        <w:t xml:space="preserve"> která má svůj vlastní informační modul.</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Knihovny a elektronické zdroje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1841A0" w:rsidRPr="001841A0" w:rsidRDefault="001841A0" w:rsidP="001841A0">
      <w:pPr>
        <w:jc w:val="both"/>
        <w:rPr>
          <w:rFonts w:ascii="Calibri" w:hAnsi="Calibri" w:cs="Calibri"/>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knihovního fondu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841A0" w:rsidRPr="001841A0" w:rsidRDefault="001841A0" w:rsidP="001841A0">
      <w:pPr>
        <w:spacing w:before="120" w:after="120"/>
        <w:jc w:val="both"/>
        <w:rPr>
          <w:rFonts w:ascii="Calibri" w:hAnsi="Calibri" w:cs="Calibri"/>
          <w:color w:val="0000FF"/>
          <w:sz w:val="22"/>
          <w:szCs w:val="22"/>
          <w:u w:val="single"/>
        </w:rPr>
      </w:pPr>
      <w:r w:rsidRPr="001841A0">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1841A0">
        <w:rPr>
          <w:rFonts w:ascii="Calibri" w:hAnsi="Calibri" w:cs="Calibri"/>
          <w:color w:val="00B050"/>
          <w:sz w:val="22"/>
          <w:szCs w:val="22"/>
        </w:rPr>
        <w:t>n</w:t>
      </w:r>
      <w:r w:rsidRPr="001841A0">
        <w:rPr>
          <w:rFonts w:ascii="Calibri" w:hAnsi="Calibri" w:cs="Calibri"/>
          <w:sz w:val="22"/>
          <w:szCs w:val="22"/>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1841A0">
        <w:rPr>
          <w:rFonts w:ascii="Calibri" w:hAnsi="Calibri" w:cs="Calibri"/>
          <w:sz w:val="22"/>
          <w:szCs w:val="22"/>
        </w:rPr>
        <w:lastRenderedPageBreak/>
        <w:t>knihovny.</w:t>
      </w:r>
      <w:r w:rsidRPr="001841A0">
        <w:rPr>
          <w:rFonts w:ascii="Calibri" w:hAnsi="Calibri" w:cs="Calibri"/>
          <w:sz w:val="22"/>
          <w:szCs w:val="22"/>
          <w:vertAlign w:val="superscript"/>
        </w:rPr>
        <w:footnoteReference w:id="4"/>
      </w:r>
      <w:r w:rsidRPr="001841A0">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1841A0">
        <w:rPr>
          <w:rFonts w:ascii="Calibri" w:hAnsi="Calibri" w:cs="Calibri"/>
          <w:sz w:val="22"/>
          <w:szCs w:val="22"/>
          <w:vertAlign w:val="superscript"/>
        </w:rPr>
        <w:footnoteReference w:id="5"/>
      </w:r>
    </w:p>
    <w:p w:rsidR="001841A0" w:rsidRPr="001841A0" w:rsidRDefault="001841A0" w:rsidP="001841A0">
      <w:pPr>
        <w:rPr>
          <w:rFonts w:ascii="Calibri" w:hAnsi="Calibri" w:cs="Calibri"/>
          <w:i/>
          <w:iCs/>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elektronických zdrojů</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14">
        <w:r w:rsidRPr="001841A0">
          <w:rPr>
            <w:rFonts w:ascii="Calibri" w:hAnsi="Calibri" w:cs="Calibri"/>
            <w:i/>
            <w:color w:val="0000FF"/>
            <w:sz w:val="22"/>
            <w:szCs w:val="22"/>
            <w:u w:val="single"/>
          </w:rPr>
          <w:t>http://portal.k.utb.cz</w:t>
        </w:r>
      </w:hyperlink>
      <w:r w:rsidRPr="001841A0">
        <w:rPr>
          <w:rFonts w:ascii="Calibri" w:hAnsi="Calibri" w:cs="Calibri"/>
          <w:i/>
          <w:sz w:val="22"/>
          <w:szCs w:val="22"/>
        </w:rPr>
        <w:t>,</w:t>
      </w:r>
      <w:r w:rsidRPr="001841A0">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rPr>
          <w:rFonts w:ascii="Calibri" w:hAnsi="Calibri" w:cs="Calibri"/>
          <w:sz w:val="22"/>
          <w:szCs w:val="22"/>
        </w:rPr>
      </w:pPr>
      <w:r w:rsidRPr="001841A0">
        <w:rPr>
          <w:rFonts w:ascii="Calibri" w:hAnsi="Calibri" w:cs="Calibri"/>
          <w:sz w:val="22"/>
          <w:szCs w:val="22"/>
        </w:rPr>
        <w:t>Konkrétní dostupné databáze:</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Citační databáze Web of Science a Scopus</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kolekce elektronických časopisů Elsevier ScienceDirect, Wiley Online Library, SpringerLink</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plnotextové databáze Ebsco a ProQuest</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120"/>
        <w:rPr>
          <w:rFonts w:ascii="Calibri" w:hAnsi="Calibri" w:cs="Calibri"/>
          <w:sz w:val="22"/>
          <w:szCs w:val="22"/>
        </w:rPr>
      </w:pPr>
      <w:r w:rsidRPr="001841A0">
        <w:rPr>
          <w:rFonts w:ascii="Calibri" w:hAnsi="Calibri" w:cs="Calibri"/>
          <w:sz w:val="22"/>
          <w:szCs w:val="22"/>
        </w:rPr>
        <w:t xml:space="preserve">Seznam všech databází, které má UTB ve Zlíně: </w:t>
      </w:r>
      <w:hyperlink r:id="rId115" w:history="1">
        <w:r w:rsidRPr="001841A0">
          <w:rPr>
            <w:rFonts w:ascii="Calibri" w:hAnsi="Calibri" w:cs="Calibri"/>
            <w:i/>
            <w:color w:val="0000FF"/>
            <w:sz w:val="22"/>
            <w:szCs w:val="22"/>
            <w:u w:val="single"/>
          </w:rPr>
          <w:t>http://portal.k.utb.cz/databases/alphabetical</w:t>
        </w:r>
      </w:hyperlink>
      <w:r w:rsidRPr="001841A0">
        <w:rPr>
          <w:rFonts w:ascii="Calibri" w:hAnsi="Calibri" w:cs="Calibri"/>
          <w:i/>
          <w:sz w:val="22"/>
          <w:szCs w:val="22"/>
        </w:rPr>
        <w:t>.</w:t>
      </w:r>
      <w:r w:rsidRPr="001841A0">
        <w:rPr>
          <w:rFonts w:ascii="Calibri" w:hAnsi="Calibri" w:cs="Calibri"/>
          <w:sz w:val="22"/>
          <w:szCs w:val="22"/>
        </w:rPr>
        <w:t xml:space="preserve"> </w:t>
      </w:r>
    </w:p>
    <w:p w:rsidR="001841A0" w:rsidRPr="001841A0" w:rsidRDefault="001841A0" w:rsidP="001841A0">
      <w:pPr>
        <w:ind w:left="360"/>
        <w:rPr>
          <w:rFonts w:ascii="Calibri" w:hAnsi="Calibri" w:cs="Calibri"/>
          <w:color w:val="00B050"/>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Studium studentů se specifickými potřebami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1.14</w:t>
      </w:r>
    </w:p>
    <w:p w:rsidR="001841A0" w:rsidRPr="001841A0" w:rsidRDefault="001841A0" w:rsidP="001841A0">
      <w:pPr>
        <w:spacing w:before="120" w:after="120"/>
        <w:jc w:val="both"/>
        <w:rPr>
          <w:rFonts w:ascii="Calibri" w:hAnsi="Calibri" w:cs="Calibri"/>
          <w:iCs/>
          <w:sz w:val="22"/>
          <w:szCs w:val="22"/>
        </w:rPr>
      </w:pPr>
      <w:r w:rsidRPr="001841A0">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1841A0">
        <w:rPr>
          <w:rFonts w:ascii="Calibri" w:hAnsi="Calibri" w:cs="Calibri"/>
          <w:bCs/>
          <w:sz w:val="22"/>
          <w:szCs w:val="22"/>
        </w:rPr>
        <w:t xml:space="preserve">č. 18/2018 </w:t>
      </w:r>
      <w:hyperlink r:id="rId116"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17" w:history="1">
        <w:r w:rsidRPr="001841A0">
          <w:rPr>
            <w:rFonts w:ascii="Calibri" w:hAnsi="Calibri" w:cs="Calibri"/>
            <w:i/>
            <w:color w:val="0000FF"/>
            <w:sz w:val="22"/>
            <w:szCs w:val="22"/>
            <w:u w:val="single"/>
          </w:rPr>
          <w:t>Akademickou poradna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1841A0">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1841A0" w:rsidRPr="001841A0" w:rsidRDefault="001841A0" w:rsidP="001841A0">
      <w:pPr>
        <w:jc w:val="both"/>
        <w:rPr>
          <w:rFonts w:ascii="Calibri" w:hAnsi="Calibri" w:cs="Calibri"/>
          <w:color w:val="FF0000"/>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Opatření proti neetickému jednání a k ochraně duševního vlastnictví</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1.15</w:t>
      </w:r>
    </w:p>
    <w:p w:rsidR="001841A0" w:rsidRPr="001841A0" w:rsidRDefault="001841A0" w:rsidP="001841A0">
      <w:pPr>
        <w:spacing w:after="120"/>
        <w:jc w:val="both"/>
        <w:rPr>
          <w:rFonts w:ascii="Calibri" w:hAnsi="Calibri" w:cs="Calibri"/>
          <w:color w:val="5B9BD5"/>
          <w:sz w:val="22"/>
          <w:szCs w:val="22"/>
        </w:rPr>
      </w:pPr>
      <w:r w:rsidRPr="001841A0">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1841A0">
        <w:rPr>
          <w:rFonts w:ascii="Calibri" w:hAnsi="Calibri" w:cs="Calibri"/>
          <w:i/>
          <w:sz w:val="22"/>
          <w:szCs w:val="22"/>
        </w:rPr>
        <w:t xml:space="preserve">o </w:t>
      </w:r>
      <w:hyperlink r:id="rId118" w:history="1">
        <w:r w:rsidRPr="001841A0">
          <w:rPr>
            <w:rFonts w:ascii="Calibri" w:hAnsi="Calibri" w:cs="Calibri"/>
            <w:i/>
            <w:color w:val="0000FF"/>
            <w:sz w:val="22"/>
            <w:szCs w:val="22"/>
            <w:u w:val="single"/>
          </w:rPr>
          <w:t>Disciplinární řád pro studenty Univerzity Tomáše Bati ve Zlíně</w:t>
        </w:r>
      </w:hyperlink>
      <w:r w:rsidRPr="001841A0">
        <w:rPr>
          <w:rFonts w:ascii="Calibri" w:hAnsi="Calibri" w:cs="Calibri"/>
          <w:sz w:val="22"/>
          <w:szCs w:val="22"/>
        </w:rPr>
        <w:t xml:space="preserve"> ze dne 9. února 2017, </w:t>
      </w:r>
      <w:hyperlink r:id="rId119" w:history="1">
        <w:r w:rsidRPr="001841A0">
          <w:rPr>
            <w:rFonts w:ascii="Calibri" w:hAnsi="Calibri" w:cs="Calibri"/>
            <w:i/>
            <w:color w:val="0000FF"/>
            <w:sz w:val="22"/>
            <w:szCs w:val="22"/>
            <w:u w:val="single"/>
          </w:rPr>
          <w:t>Etický kodex UTB</w:t>
        </w:r>
      </w:hyperlink>
      <w:r w:rsidRPr="001841A0">
        <w:rPr>
          <w:rFonts w:ascii="Calibri" w:hAnsi="Calibri" w:cs="Calibri"/>
          <w:sz w:val="22"/>
          <w:szCs w:val="22"/>
        </w:rPr>
        <w:t xml:space="preserve"> (Příloha č. 4 k Statutu UTB ve Zlíně) a </w:t>
      </w:r>
      <w:hyperlink r:id="rId120" w:history="1">
        <w:r w:rsidRPr="001841A0">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1841A0">
        <w:rPr>
          <w:rFonts w:ascii="Calibri" w:hAnsi="Calibri" w:cs="Calibri"/>
          <w:sz w:val="22"/>
          <w:szCs w:val="22"/>
        </w:rPr>
        <w:t xml:space="preserve"> ze dne 4. dubna 2017. </w:t>
      </w:r>
      <w:r w:rsidRPr="001841A0">
        <w:rPr>
          <w:rFonts w:ascii="Calibri" w:hAnsi="Calibri" w:cs="Calibri"/>
          <w:sz w:val="22"/>
          <w:szCs w:val="22"/>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lastRenderedPageBreak/>
        <w:t>Studijní program</w:t>
      </w:r>
    </w:p>
    <w:p w:rsidR="001841A0" w:rsidRPr="001841A0" w:rsidRDefault="001841A0" w:rsidP="001841A0">
      <w:pPr>
        <w:rPr>
          <w:rFonts w:ascii="Calibri" w:hAnsi="Calibri" w:cs="Calibri"/>
          <w:bCs/>
          <w:sz w:val="22"/>
          <w:szCs w:val="22"/>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Soulad studijního programu s posláním vysoké školy a mezinárodní rozměr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Soulad studijního programu s posláním a strategickými dokumenty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2.1</w:t>
      </w:r>
    </w:p>
    <w:p w:rsidR="001841A0" w:rsidRPr="001841A0" w:rsidRDefault="001841A0" w:rsidP="001841A0">
      <w:pPr>
        <w:jc w:val="both"/>
        <w:rPr>
          <w:rFonts w:ascii="Calibri" w:hAnsi="Calibri" w:cs="Calibri"/>
          <w:i/>
          <w:color w:val="00B050"/>
          <w:sz w:val="22"/>
          <w:szCs w:val="22"/>
        </w:rPr>
      </w:pPr>
      <w:r>
        <w:rPr>
          <w:rFonts w:ascii="Calibri" w:hAnsi="Calibri" w:cs="Calibri"/>
          <w:sz w:val="22"/>
          <w:szCs w:val="22"/>
        </w:rPr>
        <w:t>Bakalářský</w:t>
      </w:r>
      <w:r w:rsidRPr="001841A0">
        <w:rPr>
          <w:rFonts w:ascii="Calibri" w:hAnsi="Calibri" w:cs="Calibri"/>
          <w:sz w:val="22"/>
          <w:szCs w:val="22"/>
        </w:rPr>
        <w:t xml:space="preserve"> studijní program </w:t>
      </w:r>
      <w:r>
        <w:rPr>
          <w:rFonts w:ascii="Calibri" w:hAnsi="Calibri" w:cs="Calibri"/>
          <w:sz w:val="22"/>
          <w:szCs w:val="22"/>
        </w:rPr>
        <w:t>Účetnictví a daně</w:t>
      </w:r>
      <w:r w:rsidRPr="001841A0">
        <w:rPr>
          <w:rFonts w:ascii="Calibri" w:hAnsi="Calibri" w:cs="Calibri"/>
          <w:sz w:val="22"/>
          <w:szCs w:val="22"/>
        </w:rPr>
        <w:t xml:space="preserve"> je v souladu s posláním a strategickými dokumenty UTB ve Zlíně. Jeho příprava koresponduje s </w:t>
      </w:r>
      <w:hyperlink r:id="rId121" w:history="1">
        <w:r w:rsidRPr="001841A0">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1841A0">
        <w:rPr>
          <w:rFonts w:ascii="Calibri" w:hAnsi="Calibri" w:cs="Calibri"/>
          <w:color w:val="00B050"/>
          <w:sz w:val="22"/>
          <w:szCs w:val="22"/>
        </w:rPr>
        <w:t xml:space="preserve"> </w:t>
      </w:r>
      <w:r w:rsidRPr="001841A0">
        <w:rPr>
          <w:rFonts w:ascii="Calibri" w:hAnsi="Calibri" w:cs="Calibri"/>
          <w:i/>
          <w:sz w:val="22"/>
          <w:szCs w:val="22"/>
        </w:rPr>
        <w:t>(Prioritní cíl 1 – Vzdělávání: Připravit a akreditovat nové studijní programy, a to bakalářské, navazující magisterské i doktorské),</w:t>
      </w:r>
      <w:r w:rsidRPr="001841A0">
        <w:rPr>
          <w:rFonts w:ascii="Calibri" w:hAnsi="Calibri" w:cs="Calibri"/>
          <w:sz w:val="22"/>
          <w:szCs w:val="22"/>
        </w:rPr>
        <w:t xml:space="preserve"> který ve svém </w:t>
      </w:r>
      <w:hyperlink r:id="rId122" w:history="1">
        <w:r w:rsidRPr="000F5C2E">
          <w:rPr>
            <w:rStyle w:val="Hypertextovodkaz"/>
            <w:rFonts w:ascii="Calibri" w:hAnsi="Calibri" w:cs="Calibri"/>
            <w:i/>
            <w:sz w:val="22"/>
            <w:szCs w:val="22"/>
          </w:rPr>
          <w:t>Plánu realizace Strategického záměru vzdělávací a tvůrčí činnosti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zařadil jeho zpracování pod prioritu 1 – Vzdělávání (Cíl 3): </w:t>
      </w:r>
      <w:r w:rsidRPr="001841A0">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1841A0">
        <w:rPr>
          <w:rFonts w:ascii="Calibri" w:hAnsi="Calibri" w:cs="Calibri"/>
          <w:i/>
          <w:sz w:val="22"/>
          <w:szCs w:val="22"/>
        </w:rPr>
        <w:cr/>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Dále je jeho příprava zakotvena v </w:t>
      </w:r>
      <w:hyperlink r:id="rId123" w:history="1">
        <w:r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pod prioritním cílem 1 – Vzdělávání: Prioritní cíl 1-2: </w:t>
      </w:r>
      <w:r w:rsidRPr="001841A0">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1841A0">
        <w:rPr>
          <w:rFonts w:ascii="Calibri" w:hAnsi="Calibri" w:cs="Calibri"/>
          <w:sz w:val="22"/>
          <w:szCs w:val="22"/>
        </w:rPr>
        <w:t>(Opatření 1-2.1):</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Opatření 1-2.1: Příprava žádosti o akreditaci bakalářských a magisterských studijních programů:</w:t>
      </w:r>
    </w:p>
    <w:p w:rsidR="001841A0" w:rsidRPr="001841A0" w:rsidRDefault="001841A0" w:rsidP="001841A0">
      <w:pPr>
        <w:jc w:val="both"/>
        <w:rPr>
          <w:rFonts w:ascii="Calibri" w:hAnsi="Calibri" w:cs="Calibri"/>
          <w:sz w:val="22"/>
          <w:szCs w:val="22"/>
        </w:rPr>
      </w:pP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 finanční technologie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and Financial Technologies v anglickém jazyce (prezenční forma). Jedná se o profesní studijní program bez specializací</w:t>
      </w:r>
    </w:p>
    <w:p w:rsidR="001841A0" w:rsidRPr="001841A0" w:rsidRDefault="001841A0" w:rsidP="008320D7">
      <w:pPr>
        <w:numPr>
          <w:ilvl w:val="0"/>
          <w:numId w:val="93"/>
        </w:numPr>
        <w:contextualSpacing/>
        <w:jc w:val="both"/>
        <w:rPr>
          <w:rFonts w:ascii="Calibri" w:hAnsi="Calibri" w:cs="Calibri"/>
          <w:b/>
          <w:sz w:val="22"/>
          <w:szCs w:val="22"/>
        </w:rPr>
      </w:pPr>
      <w:r w:rsidRPr="001841A0">
        <w:rPr>
          <w:rFonts w:ascii="Calibri" w:hAnsi="Calibri" w:cs="Calibri"/>
          <w:b/>
          <w:sz w:val="22"/>
          <w:szCs w:val="22"/>
        </w:rPr>
        <w:t>Bakalářský studijní program Účetnictví a daně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českém jazyce (prezenční i kombinovaná forma). Jedná se o akademický studijní program se specializacemi</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anglickém jazyce (prezenční forma). Jedná se o akademický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Průmyslové inženýrství v českém jazyce (prezenční i kombinovaná forma). Jedná se o profesní studijní program bez specializací</w:t>
      </w:r>
    </w:p>
    <w:p w:rsidR="001841A0" w:rsidRPr="001841A0" w:rsidRDefault="001841A0" w:rsidP="001841A0">
      <w:pPr>
        <w:rPr>
          <w:rFonts w:ascii="Calibri" w:hAnsi="Calibri" w:cs="Calibri"/>
          <w:sz w:val="22"/>
          <w:szCs w:val="22"/>
        </w:rPr>
      </w:pPr>
    </w:p>
    <w:p w:rsidR="001841A0" w:rsidRPr="001841A0" w:rsidRDefault="005227D4" w:rsidP="001841A0">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2.2</w:t>
      </w: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835AC1">
        <w:rPr>
          <w:rFonts w:ascii="Calibri" w:hAnsi="Calibri" w:cs="Calibri"/>
          <w:sz w:val="22"/>
          <w:szCs w:val="22"/>
        </w:rPr>
        <w:t>může deklarovat následujícím přehledem řešených projektů, zakázkové činnosti a odborných aktivit:</w:t>
      </w:r>
    </w:p>
    <w:p w:rsidR="00BF55D4" w:rsidRPr="00EB43E9" w:rsidRDefault="00BF55D4" w:rsidP="00BF55D4">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Slovácké strojírny,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Finanční gramotnost a etika</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2015-2016</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IPA Slovakia</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Lean Finance</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10/2017</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SAB Finance, a.s.</w:t>
            </w:r>
          </w:p>
        </w:tc>
        <w:tc>
          <w:tcPr>
            <w:tcW w:w="5524" w:type="dxa"/>
          </w:tcPr>
          <w:p w:rsidR="00BF55D4" w:rsidRPr="005D77F1" w:rsidRDefault="00BF55D4" w:rsidP="0074603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leden-březen 2019</w:t>
            </w:r>
          </w:p>
        </w:tc>
      </w:tr>
      <w:tr w:rsidR="00BF55D4" w:rsidRPr="005D77F1" w:rsidTr="0074603B">
        <w:trPr>
          <w:jc w:val="center"/>
        </w:trPr>
        <w:tc>
          <w:tcPr>
            <w:tcW w:w="2063" w:type="dxa"/>
          </w:tcPr>
          <w:p w:rsidR="00BF55D4" w:rsidRPr="005D77F1" w:rsidRDefault="00BF55D4" w:rsidP="0074603B">
            <w:pPr>
              <w:jc w:val="both"/>
              <w:rPr>
                <w:rFonts w:ascii="Calibri" w:hAnsi="Calibri" w:cs="Calibri"/>
                <w:b/>
                <w:sz w:val="22"/>
              </w:rPr>
            </w:pPr>
            <w:r w:rsidRPr="005D77F1">
              <w:rPr>
                <w:rFonts w:ascii="Calibri" w:hAnsi="Calibri" w:cs="Calibri"/>
                <w:b/>
                <w:sz w:val="22"/>
              </w:rPr>
              <w:t>Česká zbrojovka,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04-05/2019</w:t>
            </w:r>
          </w:p>
        </w:tc>
      </w:tr>
    </w:tbl>
    <w:p w:rsidR="00BF55D4" w:rsidRPr="00835AC1" w:rsidRDefault="00BF55D4" w:rsidP="00BF55D4">
      <w:pPr>
        <w:jc w:val="both"/>
        <w:rPr>
          <w:rFonts w:ascii="Calibri" w:hAnsi="Calibri" w:cs="Calibri"/>
          <w:sz w:val="22"/>
          <w:szCs w:val="22"/>
        </w:rPr>
      </w:pPr>
    </w:p>
    <w:p w:rsidR="00BF55D4" w:rsidRPr="005D77F1" w:rsidRDefault="00BF55D4" w:rsidP="00BF55D4">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974B8D">
        <w:rPr>
          <w:rFonts w:ascii="Calibri" w:hAnsi="Calibri" w:cs="Calibri"/>
          <w:color w:val="auto"/>
          <w:sz w:val="22"/>
          <w:szCs w:val="22"/>
        </w:rPr>
        <w:t>)</w:t>
      </w:r>
      <w:r w:rsidRPr="005D77F1">
        <w:rPr>
          <w:rFonts w:ascii="Calibri" w:hAnsi="Calibri" w:cs="Calibri"/>
          <w:color w:val="auto"/>
          <w:sz w:val="22"/>
          <w:szCs w:val="22"/>
        </w:rPr>
        <w:t xml:space="preserve">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Národním ústavem pro vzdělávání při tvorbě kvalifikačních standardů v oblasti finanční kontroly, podklady pro Ministerstvo financí</w:t>
      </w:r>
    </w:p>
    <w:p w:rsidR="00BF55D4" w:rsidRDefault="00BF55D4" w:rsidP="00BF55D4">
      <w:pPr>
        <w:jc w:val="both"/>
        <w:rPr>
          <w:rFonts w:ascii="Calibri" w:hAnsi="Calibri" w:cs="Calibri"/>
          <w:sz w:val="22"/>
          <w:szCs w:val="22"/>
        </w:rPr>
      </w:pP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Auditorská, daňová a účetní kancelář ve Zlíně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BDO Účetnictví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Daně a účetnictví Zlín</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EUREGNIA,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HP TRONIC Zlín, spol.</w:t>
      </w:r>
      <w:r w:rsidR="00974B8D">
        <w:rPr>
          <w:rFonts w:ascii="Calibri" w:hAnsi="Calibri" w:cs="Calibri"/>
          <w:sz w:val="22"/>
        </w:rPr>
        <w:t xml:space="preserve"> </w:t>
      </w:r>
      <w:r w:rsidRPr="00997E13">
        <w:rPr>
          <w:rFonts w:ascii="Calibri" w:hAnsi="Calibri" w:cs="Calibri"/>
          <w:sz w:val="22"/>
        </w:rPr>
        <w:t>s</w:t>
      </w:r>
      <w:r w:rsidR="00974B8D">
        <w:rPr>
          <w:rFonts w:ascii="Calibri" w:hAnsi="Calibri" w:cs="Calibri"/>
          <w:sz w:val="22"/>
        </w:rPr>
        <w:t xml:space="preserve"> </w:t>
      </w:r>
      <w:r w:rsidRPr="00997E13">
        <w:rPr>
          <w:rFonts w:ascii="Calibri" w:hAnsi="Calibri" w:cs="Calibri"/>
          <w:sz w:val="22"/>
        </w:rPr>
        <w:t>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Lázně Luhačovice,</w:t>
      </w:r>
      <w:r w:rsidR="00974B8D">
        <w:rPr>
          <w:rFonts w:ascii="Calibri" w:hAnsi="Calibri" w:cs="Calibri"/>
          <w:sz w:val="22"/>
        </w:rPr>
        <w:t xml:space="preserve"> </w:t>
      </w:r>
      <w:r w:rsidRPr="00997E13">
        <w:rPr>
          <w:rFonts w:ascii="Calibri" w:hAnsi="Calibri" w:cs="Calibri"/>
          <w:sz w:val="22"/>
        </w:rPr>
        <w:t>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Navláčil stavební firma,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TRIFID CONSULT,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TRINOM,daňová a účetní kancelář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Zlínský kraj</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HARTMANN - RICO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Continental Barum spol. s 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LAPP Czech Republic s.r.o.</w:t>
      </w:r>
    </w:p>
    <w:p w:rsidR="00BF55D4" w:rsidRPr="00835AC1" w:rsidRDefault="00BF55D4" w:rsidP="00BF55D4">
      <w:pPr>
        <w:jc w:val="both"/>
        <w:rPr>
          <w:rFonts w:ascii="Calibri" w:hAnsi="Calibri" w:cs="Calibri"/>
          <w:sz w:val="22"/>
          <w:szCs w:val="22"/>
        </w:rPr>
      </w:pPr>
    </w:p>
    <w:p w:rsidR="001841A0" w:rsidRPr="001841A0" w:rsidRDefault="00BF55D4" w:rsidP="00BF55D4">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Mezinárodní rozměr studijního programu</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2.3</w:t>
      </w:r>
    </w:p>
    <w:p w:rsidR="001841A0" w:rsidRPr="001841A0" w:rsidRDefault="001841A0" w:rsidP="001841A0">
      <w:pPr>
        <w:rPr>
          <w:rFonts w:ascii="Calibri" w:hAnsi="Calibri" w:cs="Calibri"/>
          <w:sz w:val="22"/>
          <w:szCs w:val="22"/>
        </w:rPr>
      </w:pPr>
    </w:p>
    <w:p w:rsidR="001841A0" w:rsidRPr="001841A0" w:rsidRDefault="001841A0" w:rsidP="001841A0">
      <w:pPr>
        <w:spacing w:after="120" w:line="259" w:lineRule="auto"/>
        <w:contextualSpacing/>
        <w:jc w:val="both"/>
        <w:rPr>
          <w:rFonts w:ascii="Calibri" w:eastAsia="Calibri" w:hAnsi="Calibri" w:cs="Calibri"/>
          <w:sz w:val="22"/>
          <w:szCs w:val="22"/>
          <w:shd w:val="clear" w:color="auto" w:fill="FFFFFF"/>
          <w:lang w:eastAsia="en-US"/>
        </w:rPr>
      </w:pPr>
      <w:r w:rsidRPr="001841A0">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1.</w:t>
      </w:r>
      <w:r w:rsidRPr="001841A0">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2.</w:t>
      </w:r>
      <w:r w:rsidRPr="001841A0">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 xml:space="preserve">5. </w:t>
      </w:r>
      <w:r w:rsidRPr="001841A0">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Opatření přijatá FaME pro dosažení uvedených prioritních cílů jsou následující:</w:t>
      </w:r>
    </w:p>
    <w:p w:rsidR="001841A0" w:rsidRPr="001841A0" w:rsidRDefault="001841A0" w:rsidP="008320D7">
      <w:pPr>
        <w:numPr>
          <w:ilvl w:val="0"/>
          <w:numId w:val="92"/>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lastRenderedPageBreak/>
        <w:t xml:space="preserve">Rozšiřovat počet Erasmus+ partnerů o kvalitní vysokoškolské instituce v atraktivních zemích;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Rozšiřováním portfolia partnerů vzniká prostor pro zvýšení počtu přijíždějících i vyjíždějících studentů;</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Pokračovat v účinné propagaci a akviziční činnosti pro zahraniční pobyty studentů FaME.</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Fakulta managementu a ekonomiky byla a je v posledních letech spoluřešitelem několika významných mezinárodních vzdělávacích a vědecko-výzkumných projektů:</w:t>
      </w:r>
    </w:p>
    <w:p w:rsidR="001841A0" w:rsidRPr="001841A0" w:rsidRDefault="001841A0" w:rsidP="001841A0">
      <w:pPr>
        <w:jc w:val="both"/>
        <w:rPr>
          <w:rFonts w:ascii="Calibri" w:hAnsi="Calibri" w:cs="Calibri"/>
          <w:sz w:val="22"/>
          <w:szCs w:val="22"/>
        </w:rPr>
      </w:pPr>
    </w:p>
    <w:p w:rsidR="001841A0" w:rsidRPr="001841A0" w:rsidRDefault="001841A0" w:rsidP="001841A0">
      <w:pPr>
        <w:jc w:val="both"/>
        <w:rPr>
          <w:rFonts w:ascii="Calibri" w:hAnsi="Calibri" w:cs="Calibri"/>
          <w:sz w:val="22"/>
          <w:szCs w:val="22"/>
        </w:rPr>
      </w:pPr>
    </w:p>
    <w:p w:rsidR="001841A0" w:rsidRPr="001841A0" w:rsidRDefault="001841A0" w:rsidP="001841A0">
      <w:pPr>
        <w:jc w:val="center"/>
        <w:rPr>
          <w:rFonts w:ascii="Calibri" w:hAnsi="Calibri" w:cs="Calibri"/>
          <w:i/>
          <w:szCs w:val="22"/>
        </w:rPr>
      </w:pPr>
      <w:r w:rsidRPr="001841A0">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399"/>
        <w:gridCol w:w="2037"/>
        <w:gridCol w:w="3132"/>
      </w:tblGrid>
      <w:tr w:rsidR="001841A0" w:rsidRPr="001841A0" w:rsidTr="00974B8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Hlavní řešitel projektu</w:t>
            </w:r>
          </w:p>
        </w:tc>
        <w:tc>
          <w:tcPr>
            <w:tcW w:w="203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ind w:right="75"/>
              <w:jc w:val="center"/>
              <w:rPr>
                <w:rFonts w:ascii="Calibri" w:hAnsi="Calibri" w:cs="Calibri"/>
                <w:b/>
                <w:bCs/>
                <w:szCs w:val="22"/>
              </w:rPr>
            </w:pPr>
            <w:r w:rsidRPr="001841A0">
              <w:rPr>
                <w:rFonts w:ascii="Calibri" w:hAnsi="Calibri" w:cs="Calibri"/>
                <w:b/>
                <w:bCs/>
                <w:szCs w:val="22"/>
              </w:rPr>
              <w:t>Stručná charakteristika projektu</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University of Ljubljana</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1841A0" w:rsidRPr="001841A0" w:rsidTr="00974B8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Alexander Technological Institution of Thessaloniki</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lastRenderedPageBreak/>
              <w:t>Tempus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Northumbria University</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1841A0" w:rsidRPr="001841A0" w:rsidTr="00974B8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color w:val="1F497D"/>
              </w:rPr>
            </w:pPr>
            <w:r w:rsidRPr="001841A0">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Hogeschool West-Vlaanderen </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1841A0" w:rsidRPr="001841A0" w:rsidTr="00974B8D">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Anglia Ruskin University</w:t>
            </w:r>
          </w:p>
        </w:tc>
        <w:tc>
          <w:tcPr>
            <w:tcW w:w="203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1841A0" w:rsidRPr="001841A0" w:rsidTr="00974B8D">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rPr>
              <w:t>UTB ve Zlíně, FaME</w:t>
            </w:r>
          </w:p>
        </w:tc>
        <w:tc>
          <w:tcPr>
            <w:tcW w:w="203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b/>
                <w:szCs w:val="22"/>
              </w:rPr>
            </w:pPr>
            <w:r w:rsidRPr="001841A0">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ind w:right="75"/>
              <w:rPr>
                <w:rFonts w:ascii="Calibri" w:hAnsi="Calibri" w:cs="Calibri"/>
                <w:szCs w:val="22"/>
              </w:rPr>
            </w:pPr>
            <w:r w:rsidRPr="001841A0">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841A0" w:rsidRPr="001841A0" w:rsidTr="00974B8D">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szCs w:val="22"/>
              </w:rPr>
              <w:lastRenderedPageBreak/>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rPr>
              <w:t>UTB ve Zlíně, FaME</w:t>
            </w:r>
          </w:p>
        </w:tc>
        <w:tc>
          <w:tcPr>
            <w:tcW w:w="203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rPr>
            </w:pPr>
            <w:r w:rsidRPr="00974B8D">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974B8D" w:rsidRPr="00974B8D">
              <w:rPr>
                <w:rFonts w:ascii="Calibri" w:hAnsi="Calibri" w:cs="Calibri"/>
              </w:rPr>
              <w:t>áncích a ve vědecké monografii.</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1841A0" w:rsidRPr="001841A0" w:rsidRDefault="001841A0" w:rsidP="001841A0">
      <w:pPr>
        <w:spacing w:after="120"/>
        <w:jc w:val="both"/>
        <w:rPr>
          <w:rFonts w:ascii="Calibri" w:hAnsi="Calibri" w:cs="Calibri"/>
          <w:sz w:val="22"/>
          <w:szCs w:val="22"/>
        </w:rPr>
      </w:pPr>
      <w:r w:rsidRPr="00E5754A">
        <w:rPr>
          <w:rFonts w:ascii="Calibri" w:hAnsi="Calibri" w:cs="Calibri"/>
          <w:sz w:val="22"/>
          <w:szCs w:val="22"/>
        </w:rPr>
        <w:t xml:space="preserve">Ve studijním plánu studijního programu </w:t>
      </w:r>
      <w:r w:rsidR="00974B8D" w:rsidRPr="00E5754A">
        <w:rPr>
          <w:rFonts w:ascii="Calibri" w:hAnsi="Calibri" w:cs="Calibri"/>
          <w:sz w:val="22"/>
          <w:szCs w:val="22"/>
        </w:rPr>
        <w:t xml:space="preserve">Účetnictví a daně </w:t>
      </w:r>
      <w:r w:rsidRPr="00E5754A">
        <w:rPr>
          <w:rFonts w:ascii="Calibri" w:hAnsi="Calibri" w:cs="Calibri"/>
          <w:sz w:val="22"/>
          <w:szCs w:val="22"/>
        </w:rPr>
        <w:t>jsou zařazeny anglické ekvivalenty českých odb</w:t>
      </w:r>
      <w:r w:rsidR="00974B8D" w:rsidRPr="00E5754A">
        <w:rPr>
          <w:rFonts w:ascii="Calibri" w:hAnsi="Calibri" w:cs="Calibri"/>
          <w:sz w:val="22"/>
          <w:szCs w:val="22"/>
        </w:rPr>
        <w:t>orných předmětů. Každý student bakalářského</w:t>
      </w:r>
      <w:r w:rsidRPr="00E5754A">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1841A0">
        <w:rPr>
          <w:rFonts w:ascii="Calibri" w:hAnsi="Calibri" w:cs="Calibri"/>
          <w:sz w:val="22"/>
          <w:szCs w:val="22"/>
        </w:rPr>
        <w:t xml:space="preserve"> </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FaME je členem sítě </w:t>
      </w:r>
      <w:r w:rsidRPr="001841A0">
        <w:rPr>
          <w:rFonts w:ascii="Calibri" w:hAnsi="Calibri" w:cs="Calibri"/>
          <w:b/>
          <w:sz w:val="22"/>
          <w:szCs w:val="22"/>
        </w:rPr>
        <w:t>NICE – New Initiatives and Challenges in Europe,</w:t>
      </w:r>
      <w:r w:rsidRPr="001841A0">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Fakulta managementu a ekonomiky je členem </w:t>
      </w:r>
      <w:r w:rsidRPr="001841A0">
        <w:rPr>
          <w:rFonts w:ascii="Calibri" w:hAnsi="Calibri" w:cs="Calibri"/>
          <w:b/>
          <w:sz w:val="22"/>
          <w:szCs w:val="22"/>
        </w:rPr>
        <w:t xml:space="preserve">SPACE Network (Space European Network For Business Studies and Languages), </w:t>
      </w:r>
      <w:r w:rsidRPr="001841A0">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Další sítí, které je Fakulta managementu a ekonomiky členem, je </w:t>
      </w:r>
      <w:r w:rsidRPr="001841A0">
        <w:rPr>
          <w:rFonts w:ascii="Calibri" w:hAnsi="Calibri" w:cs="Calibri"/>
          <w:b/>
          <w:sz w:val="22"/>
          <w:szCs w:val="22"/>
        </w:rPr>
        <w:t>Cranet Network (Cranfield Network on International Human Resource Management)</w:t>
      </w:r>
      <w:r w:rsidRPr="001841A0">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1C60CA" w:rsidRPr="00531CEC" w:rsidRDefault="001C60CA" w:rsidP="001C60CA">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 xml:space="preserve">Více informací o mezinárodních vztazích na FaME je možno nalézt na webových stránkách FaME v sekci </w:t>
      </w:r>
      <w:hyperlink r:id="rId124" w:history="1">
        <w:r w:rsidRPr="001841A0">
          <w:rPr>
            <w:rFonts w:ascii="Calibri" w:hAnsi="Calibri" w:cs="Calibri"/>
            <w:i/>
            <w:color w:val="0000FF"/>
            <w:sz w:val="22"/>
            <w:szCs w:val="22"/>
            <w:u w:val="single"/>
          </w:rPr>
          <w:t>Mezinárodní vztahy.</w:t>
        </w:r>
      </w:hyperlink>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lastRenderedPageBreak/>
        <w:t xml:space="preserve">Profil absolventa a obsah studia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Soulad získaných odborných znalostí, dovedností a způsobilostí s typem a profilem studijního programu </w:t>
      </w:r>
    </w:p>
    <w:p w:rsidR="001841A0" w:rsidRPr="001841A0" w:rsidRDefault="001841A0" w:rsidP="004D784A">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2.4</w:t>
      </w:r>
    </w:p>
    <w:p w:rsidR="004D784A" w:rsidRPr="00B021E8" w:rsidRDefault="004D784A" w:rsidP="00B021E8">
      <w:pPr>
        <w:spacing w:after="120"/>
        <w:ind w:left="360"/>
        <w:jc w:val="both"/>
        <w:rPr>
          <w:rFonts w:asciiTheme="minorHAnsi" w:hAnsiTheme="minorHAnsi" w:cstheme="minorHAnsi"/>
          <w:sz w:val="22"/>
          <w:szCs w:val="22"/>
        </w:rPr>
      </w:pPr>
      <w:r w:rsidRPr="00B021E8">
        <w:rPr>
          <w:rFonts w:asciiTheme="minorHAnsi" w:hAnsiTheme="minorHAnsi" w:cstheme="minorHAnsi"/>
          <w:sz w:val="22"/>
          <w:szCs w:val="22"/>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p>
    <w:p w:rsidR="004D784A" w:rsidRPr="004D784A" w:rsidRDefault="004D784A" w:rsidP="004D784A">
      <w:pPr>
        <w:jc w:val="both"/>
        <w:rPr>
          <w:rFonts w:asciiTheme="minorHAnsi" w:hAnsiTheme="minorHAnsi" w:cstheme="minorHAnsi"/>
          <w:b/>
          <w:color w:val="000000" w:themeColor="text1"/>
          <w:sz w:val="22"/>
          <w:szCs w:val="22"/>
        </w:rPr>
      </w:pPr>
    </w:p>
    <w:p w:rsidR="004D784A" w:rsidRPr="00B021E8" w:rsidRDefault="004D784A" w:rsidP="00B021E8">
      <w:pPr>
        <w:ind w:left="360"/>
        <w:jc w:val="both"/>
        <w:rPr>
          <w:rFonts w:asciiTheme="minorHAnsi" w:hAnsiTheme="minorHAnsi" w:cstheme="minorHAnsi"/>
          <w:b/>
          <w:color w:val="000000" w:themeColor="text1"/>
          <w:sz w:val="22"/>
          <w:szCs w:val="22"/>
        </w:rPr>
      </w:pPr>
      <w:r w:rsidRPr="00B021E8">
        <w:rPr>
          <w:rFonts w:asciiTheme="minorHAnsi" w:hAnsiTheme="minorHAnsi" w:cstheme="minorHAnsi"/>
          <w:b/>
          <w:color w:val="000000" w:themeColor="text1"/>
          <w:sz w:val="22"/>
          <w:szCs w:val="22"/>
        </w:rPr>
        <w:t>Odborné znalosti</w:t>
      </w:r>
    </w:p>
    <w:p w:rsidR="004D784A" w:rsidRPr="00B021E8" w:rsidRDefault="004D784A" w:rsidP="00B021E8">
      <w:pPr>
        <w:ind w:left="360"/>
        <w:jc w:val="both"/>
        <w:rPr>
          <w:rFonts w:asciiTheme="minorHAnsi" w:hAnsiTheme="minorHAnsi" w:cstheme="minorHAnsi"/>
          <w:color w:val="000000" w:themeColor="text1"/>
          <w:sz w:val="22"/>
          <w:szCs w:val="22"/>
        </w:rPr>
      </w:pPr>
      <w:r w:rsidRPr="00B021E8">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ekonomické kategorie a principy z pohledu současné mikroekonomické a makroekonomické teorie a rozumí základním souvislostem ekonomických pojmů a kategorií,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 xml:space="preserve">má přehled o legislativním rámci fungování ekonomických subjektů, </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problematiku daňového systému v ČR včetně návazností na veřejné finance,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platných daňových zákonů a problematiky přímých a nepřímých daní,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detailní znalosti o způsobech účetního zachycení ekonomických dat podnikatelských a veřejnoprávních subjektů včetně základů mezinárodních účetních standardů,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základních matematicko-statistických metod využitelných při zpracování a analýze ekonomických dat,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vyzná se v základních teoriích a modelech managementu organizace, řízení lidských zdrojů, a zná jejich metody za účelem výkonu manažerské funkce,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ovládá základní organizační, finanční a správní procesy, které probíhají při založení, činnosti a zániku organizačních jednotek,</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základním fungování finančních trhů, bankovního a pojišťovacího sektoru, jeho nástrojích, chování a segmentech, zná specifika účetnictví bank a pojišťoven,</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principy environmentálního účetnictví,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orientuje se v problematice účetnictví, financování a hospodaření subjektů veřejného sektoru.</w:t>
      </w:r>
    </w:p>
    <w:p w:rsidR="004D784A" w:rsidRDefault="004D784A" w:rsidP="004D784A">
      <w:pPr>
        <w:pStyle w:val="Odstavecseseznamem"/>
        <w:ind w:left="420"/>
        <w:rPr>
          <w:rFonts w:asciiTheme="minorHAnsi" w:hAnsiTheme="minorHAnsi" w:cstheme="minorHAnsi"/>
          <w:color w:val="000000" w:themeColor="text1"/>
          <w:sz w:val="22"/>
          <w:szCs w:val="22"/>
        </w:rPr>
      </w:pPr>
    </w:p>
    <w:p w:rsidR="00974B8D" w:rsidRPr="004D784A" w:rsidRDefault="00974B8D" w:rsidP="004D784A">
      <w:pPr>
        <w:pStyle w:val="Odstavecseseznamem"/>
        <w:ind w:left="420"/>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Odborné dovednosti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zvládá porovnat pohledy standardních ekonomických modelů na klíčové ekonomické kategorie a mechanismy včetně zhodnocení jejich aplikace na aktuální hospodářsko-politické problémy,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umí aktivně vytvořit vnitřní účetní systém, vést účetní knihy, komplexně provádět účetní operace, zpracovat účetní závěrku a zajistit archivaci účetních písemností,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 xml:space="preserve">je schopen řešit problematiku přímých i nepřímých daní, </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zpracovat daňová přiznání pro fyzickou a právnickou osobu,</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vést personální a mzdovou evidenci, zvládnout mzdové výpočty a problematiku sociálního a zdravotního pojištění,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lastRenderedPageBreak/>
        <w:t>orientuje se v mezinárodním účetním prostředí,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poskytovat informace pro potřeby vnitropodnikového řízení a rozhodování,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vysvětlit všechny významné ekonomické procesy probíhající v organizačních jednotkách, jejich vzájemné vazby, dynamiku a udržitelnost,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založit a systematicky řídit vlastní podnikatelskou jednotku na základě standardních manažerských postupů,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dovede zpracovat dílčí části návrhů projektů, buďto za účelem získání veřejné podpory či jejich realizace v podnikové sféře, a to na základě principů projektového managementu.</w:t>
      </w:r>
    </w:p>
    <w:p w:rsidR="004D784A" w:rsidRPr="004D784A" w:rsidRDefault="004D784A" w:rsidP="004D784A">
      <w:pPr>
        <w:pStyle w:val="Odstavecseseznamem"/>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Obecné způsobilosti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absolvent zvládá prezentovat nabyté znalosti také v anglickém jazyce, a dokáže v tomto jazyce i komunikovat v rámci řídících a organizačních procesů,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se samostatně a odpovědně rozhodovat a koordinovat pracovní činnosti v rámci týmové spolupráce,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rsidR="001841A0"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1841A0" w:rsidRPr="001841A0" w:rsidRDefault="001841A0" w:rsidP="001841A0">
      <w:pPr>
        <w:ind w:left="389"/>
        <w:contextualSpacing/>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Jazykové kompetence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2.5</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w:t>
      </w:r>
      <w:r w:rsidR="00974B8D" w:rsidRPr="00E5754A">
        <w:rPr>
          <w:rFonts w:ascii="Calibri" w:hAnsi="Calibri" w:cs="Calibri"/>
          <w:sz w:val="22"/>
          <w:szCs w:val="22"/>
        </w:rPr>
        <w:t>Účetnictví a daně</w:t>
      </w:r>
      <w:r w:rsidRPr="00E5754A">
        <w:rPr>
          <w:rFonts w:ascii="Calibri" w:hAnsi="Calibri" w:cs="Calibri"/>
          <w:sz w:val="22"/>
          <w:szCs w:val="22"/>
        </w:rPr>
        <w:t xml:space="preserve"> si student zvyšuje své jazykové kompetence studiem minimálně jednoho odborného předmětu v angličtině a dále povinnou volbou odborné angličtiny nebo němčiny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Pravidla a podmínky utváření studijních plánů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AF7EBD"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sidR="00AF7EBD">
        <w:rPr>
          <w:rFonts w:ascii="Calibri" w:hAnsi="Calibri" w:cs="Calibri"/>
          <w:sz w:val="22"/>
          <w:szCs w:val="22"/>
        </w:rPr>
        <w:t>bakalářského</w:t>
      </w:r>
      <w:r w:rsidRPr="001841A0">
        <w:rPr>
          <w:rFonts w:ascii="Calibri" w:hAnsi="Calibri" w:cs="Calibri"/>
          <w:sz w:val="22"/>
          <w:szCs w:val="22"/>
        </w:rPr>
        <w:t xml:space="preserve"> studijního programu musí student </w:t>
      </w:r>
      <w:r w:rsidRPr="001841A0">
        <w:rPr>
          <w:rFonts w:ascii="Calibri" w:hAnsi="Calibri" w:cs="Calibri"/>
          <w:sz w:val="22"/>
          <w:szCs w:val="22"/>
        </w:rPr>
        <w:lastRenderedPageBreak/>
        <w:t>získat minimálně 1</w:t>
      </w:r>
      <w:r w:rsidR="00AF7EBD">
        <w:rPr>
          <w:rFonts w:ascii="Calibri" w:hAnsi="Calibri" w:cs="Calibri"/>
          <w:sz w:val="22"/>
          <w:szCs w:val="22"/>
        </w:rPr>
        <w:t>8</w:t>
      </w:r>
      <w:r w:rsidRPr="001841A0">
        <w:rPr>
          <w:rFonts w:ascii="Calibri" w:hAnsi="Calibri" w:cs="Calibri"/>
          <w:sz w:val="22"/>
          <w:szCs w:val="22"/>
        </w:rPr>
        <w:t>0 kreditů ve složení dané</w:t>
      </w:r>
      <w:r w:rsidR="000F6877">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sidR="00AF7EBD">
        <w:rPr>
          <w:rFonts w:ascii="Calibri" w:hAnsi="Calibri" w:cs="Calibri"/>
          <w:sz w:val="22"/>
          <w:szCs w:val="22"/>
        </w:rPr>
        <w:t>3</w:t>
      </w:r>
      <w:r w:rsidRPr="001841A0">
        <w:rPr>
          <w:rFonts w:ascii="Calibri" w:hAnsi="Calibri" w:cs="Calibri"/>
          <w:sz w:val="22"/>
          <w:szCs w:val="22"/>
        </w:rPr>
        <w:t xml:space="preserve"> let </w:t>
      </w:r>
      <w:r w:rsidR="00AF7EBD">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AF7EBD">
        <w:rPr>
          <w:rFonts w:ascii="Calibri" w:hAnsi="Calibri" w:cs="Calibri"/>
          <w:sz w:val="22"/>
          <w:szCs w:val="22"/>
        </w:rPr>
        <w:t>bakalářského</w:t>
      </w:r>
      <w:r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 </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hodnocení studia v příslušném studijním programu,</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AF7EBD" w:rsidRPr="00AF7EBD" w:rsidRDefault="00AF7EBD" w:rsidP="00B55283">
      <w:pPr>
        <w:numPr>
          <w:ilvl w:val="0"/>
          <w:numId w:val="77"/>
        </w:numPr>
        <w:tabs>
          <w:tab w:val="left" w:pos="2835"/>
        </w:tabs>
        <w:spacing w:before="120" w:after="120"/>
        <w:ind w:left="714" w:hanging="357"/>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složení zkušebních komisí pro státní závěrečné zkoušky.</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do druhého roku studia BSP zapíše:</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1.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2.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zapíše do třetího roku BSP:</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2.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3.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V rámci bakalářského studia musí studenti absolvovat </w:t>
      </w:r>
      <w:r w:rsidRPr="00AF7EBD">
        <w:rPr>
          <w:rFonts w:asciiTheme="minorHAnsi" w:hAnsiTheme="minorHAnsi" w:cstheme="minorHAnsi"/>
          <w:b/>
          <w:sz w:val="22"/>
          <w:szCs w:val="22"/>
        </w:rPr>
        <w:t>jeden odborný předmět v anglickém jazyce.</w:t>
      </w:r>
      <w:r w:rsidRPr="00AF7EBD">
        <w:rPr>
          <w:rFonts w:asciiTheme="minorHAnsi" w:hAnsiTheme="minorHAnsi" w:cstheme="minorHAnsi"/>
          <w:sz w:val="22"/>
          <w:szCs w:val="22"/>
        </w:rPr>
        <w:t xml:space="preserve"> </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1841A0" w:rsidRPr="001841A0" w:rsidRDefault="00AF7EBD" w:rsidP="00AF7EBD">
      <w:pPr>
        <w:rPr>
          <w:rFonts w:ascii="Calibri" w:hAnsi="Calibri" w:cs="Calibri"/>
          <w:sz w:val="22"/>
          <w:szCs w:val="22"/>
        </w:rPr>
      </w:pPr>
      <w:r w:rsidRPr="00AF7EBD">
        <w:rPr>
          <w:rFonts w:asciiTheme="minorHAnsi" w:hAnsiTheme="minorHAnsi" w:cstheme="minorHAnsi"/>
          <w:sz w:val="22"/>
          <w:szCs w:val="22"/>
        </w:rPr>
        <w:lastRenderedPageBreak/>
        <w:t>Vyučovací jednotkou je vyučovací hodina, která trvá 50 minut.</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Vymezení uplatnění absolventů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2.7</w:t>
      </w:r>
    </w:p>
    <w:p w:rsidR="004E79FB" w:rsidRPr="004E79FB" w:rsidRDefault="004E79FB" w:rsidP="004E79FB">
      <w:pPr>
        <w:jc w:val="both"/>
        <w:rPr>
          <w:rFonts w:asciiTheme="minorHAnsi" w:hAnsiTheme="minorHAnsi" w:cstheme="minorHAnsi"/>
          <w:sz w:val="22"/>
        </w:rPr>
      </w:pPr>
      <w:r w:rsidRPr="004E79FB">
        <w:rPr>
          <w:rFonts w:asciiTheme="minorHAnsi" w:hAnsiTheme="minorHAnsi" w:cstheme="minorHAnsi"/>
          <w:sz w:val="22"/>
        </w:rP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Založení a rozvíjení vlastního podnikatelského subjektu a jeho řízení v jakémkoliv odvětví podnikatelského prostředí.</w:t>
      </w:r>
    </w:p>
    <w:p w:rsidR="001841A0" w:rsidRPr="004E79FB" w:rsidRDefault="004E79FB" w:rsidP="008320D7">
      <w:pPr>
        <w:pStyle w:val="Odstavecseseznamem"/>
        <w:numPr>
          <w:ilvl w:val="0"/>
          <w:numId w:val="101"/>
        </w:numPr>
        <w:tabs>
          <w:tab w:val="left" w:pos="2835"/>
        </w:tabs>
        <w:spacing w:before="120" w:after="120" w:line="259" w:lineRule="auto"/>
        <w:jc w:val="both"/>
        <w:rPr>
          <w:rFonts w:asciiTheme="minorHAnsi" w:eastAsia="Calibri" w:hAnsiTheme="minorHAnsi" w:cstheme="minorHAnsi"/>
          <w:sz w:val="22"/>
          <w:szCs w:val="22"/>
          <w:lang w:eastAsia="en-US"/>
        </w:rPr>
      </w:pPr>
      <w:r w:rsidRPr="004E79FB">
        <w:rPr>
          <w:rFonts w:asciiTheme="minorHAnsi" w:hAnsiTheme="minorHAnsi" w:cstheme="minorHAnsi"/>
          <w:sz w:val="22"/>
          <w:szCs w:val="22"/>
        </w:rPr>
        <w:t>Pozice v oblasti veřejné správy na všech úrovních (národní, regionální, municipální) včetně organizačních struktur EU na pozici referent</w:t>
      </w:r>
      <w:r w:rsidR="00C840F5">
        <w:rPr>
          <w:rFonts w:asciiTheme="minorHAnsi" w:hAnsiTheme="minorHAnsi" w:cstheme="minorHAnsi"/>
          <w:sz w:val="22"/>
          <w:szCs w:val="22"/>
        </w:rPr>
        <w:t>, účetní</w:t>
      </w:r>
      <w:r w:rsidRPr="004E79FB">
        <w:rPr>
          <w:rFonts w:asciiTheme="minorHAnsi" w:hAnsiTheme="minorHAnsi" w:cstheme="minorHAnsi"/>
          <w:sz w:val="22"/>
          <w:szCs w:val="22"/>
        </w:rPr>
        <w:t>, administrativní a kontrolní pracovník pro všechny oblasti výkonu státní správy a samosprávy bez potřeby doložení kvalifikace pro regulovaná povolání, analytik a projektový manažer na juniorské pozici.</w:t>
      </w:r>
    </w:p>
    <w:p w:rsidR="001841A0" w:rsidRPr="001841A0" w:rsidRDefault="001841A0" w:rsidP="001841A0">
      <w:pPr>
        <w:keepNext/>
        <w:keepLines/>
        <w:spacing w:before="40"/>
        <w:jc w:val="both"/>
        <w:outlineLvl w:val="2"/>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Standardní doba studia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2.8</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studia s cíli studia a profilem absolventa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2.9</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Struktura a rozsah studijních předmětů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rozdělen do tří základních částí:</w:t>
      </w:r>
    </w:p>
    <w:p w:rsidR="001841A0" w:rsidRPr="003D2618" w:rsidRDefault="001841A0" w:rsidP="008320D7">
      <w:pPr>
        <w:numPr>
          <w:ilvl w:val="0"/>
          <w:numId w:val="79"/>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sidR="003D2618" w:rsidRPr="003D2618">
        <w:rPr>
          <w:rFonts w:ascii="Calibri" w:eastAsia="Calibri" w:hAnsi="Calibri" w:cs="Calibri"/>
          <w:sz w:val="22"/>
          <w:szCs w:val="22"/>
          <w:lang w:eastAsia="en-US"/>
        </w:rPr>
        <w:t>Základy účetnictví, Daně I</w:t>
      </w:r>
      <w:r w:rsidR="00C840F5">
        <w:rPr>
          <w:rFonts w:ascii="Calibri" w:eastAsia="Calibri" w:hAnsi="Calibri" w:cs="Calibri"/>
          <w:sz w:val="22"/>
          <w:szCs w:val="22"/>
          <w:lang w:eastAsia="en-US"/>
        </w:rPr>
        <w:t>, II</w:t>
      </w:r>
      <w:r w:rsidR="003D2618" w:rsidRPr="003D2618">
        <w:rPr>
          <w:rFonts w:ascii="Calibri" w:eastAsia="Calibri" w:hAnsi="Calibri" w:cs="Calibri"/>
          <w:sz w:val="22"/>
          <w:szCs w:val="22"/>
          <w:lang w:eastAsia="en-US"/>
        </w:rPr>
        <w:t xml:space="preserve"> a </w:t>
      </w:r>
      <w:r w:rsidR="00C840F5">
        <w:rPr>
          <w:rFonts w:ascii="Calibri" w:eastAsia="Calibri" w:hAnsi="Calibri" w:cs="Calibri"/>
          <w:sz w:val="22"/>
          <w:szCs w:val="22"/>
          <w:lang w:eastAsia="en-US"/>
        </w:rPr>
        <w:t>I</w:t>
      </w:r>
      <w:r w:rsidR="003D2618" w:rsidRPr="003D2618">
        <w:rPr>
          <w:rFonts w:ascii="Calibri" w:eastAsia="Calibri" w:hAnsi="Calibri" w:cs="Calibri"/>
          <w:sz w:val="22"/>
          <w:szCs w:val="22"/>
          <w:lang w:eastAsia="en-US"/>
        </w:rPr>
        <w:t>II, Finanční účetnictví I a II, Da</w:t>
      </w:r>
      <w:ins w:id="3083" w:author="Drahomíra Pavelková" w:date="2019-09-02T15:08:00Z">
        <w:r w:rsidR="00FE773F">
          <w:rPr>
            <w:rFonts w:ascii="Calibri" w:eastAsia="Calibri" w:hAnsi="Calibri" w:cs="Calibri"/>
            <w:sz w:val="22"/>
            <w:szCs w:val="22"/>
            <w:lang w:eastAsia="en-US"/>
          </w:rPr>
          <w:t>ňová evidence</w:t>
        </w:r>
      </w:ins>
      <w:del w:id="3084" w:author="Drahomíra Pavelková" w:date="2019-09-02T15:08:00Z">
        <w:r w:rsidR="003D2618" w:rsidRPr="003D2618" w:rsidDel="00FE773F">
          <w:rPr>
            <w:rFonts w:ascii="Calibri" w:eastAsia="Calibri" w:hAnsi="Calibri" w:cs="Calibri"/>
            <w:sz w:val="22"/>
            <w:szCs w:val="22"/>
            <w:lang w:eastAsia="en-US"/>
          </w:rPr>
          <w:delText>ně individuálního podnikatele</w:delText>
        </w:r>
      </w:del>
      <w:r w:rsidR="003D2618" w:rsidRPr="003D2618">
        <w:rPr>
          <w:rFonts w:ascii="Calibri" w:eastAsia="Calibri" w:hAnsi="Calibri" w:cs="Calibri"/>
          <w:sz w:val="22"/>
          <w:szCs w:val="22"/>
          <w:lang w:eastAsia="en-US"/>
        </w:rPr>
        <w:t>, Manažerské účetnictví, Podnikové finance I</w:t>
      </w:r>
      <w:r w:rsidRPr="003D2618">
        <w:rPr>
          <w:rFonts w:ascii="Calibri" w:eastAsia="Calibri" w:hAnsi="Calibri" w:cs="Calibri"/>
          <w:sz w:val="22"/>
          <w:szCs w:val="22"/>
          <w:lang w:eastAsia="en-US"/>
        </w:rPr>
        <w:t xml:space="preserve">, </w:t>
      </w:r>
      <w:r w:rsidR="003D2618" w:rsidRPr="003D2618">
        <w:rPr>
          <w:rFonts w:ascii="Calibri" w:eastAsia="Calibri" w:hAnsi="Calibri" w:cs="Calibri"/>
          <w:sz w:val="22"/>
          <w:szCs w:val="22"/>
          <w:lang w:eastAsia="en-US"/>
        </w:rPr>
        <w:t xml:space="preserve">Základy mezinárodního účetnictví, Mzdové účetnictví </w:t>
      </w:r>
      <w:r w:rsidRPr="003D2618">
        <w:rPr>
          <w:rFonts w:ascii="Calibri" w:eastAsia="Calibri" w:hAnsi="Calibri" w:cs="Calibri"/>
          <w:sz w:val="22"/>
          <w:szCs w:val="22"/>
          <w:lang w:eastAsia="en-US"/>
        </w:rPr>
        <w:t>a další.</w:t>
      </w:r>
    </w:p>
    <w:p w:rsidR="001841A0" w:rsidRPr="003D2618" w:rsidRDefault="001841A0" w:rsidP="008320D7">
      <w:pPr>
        <w:numPr>
          <w:ilvl w:val="0"/>
          <w:numId w:val="79"/>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Povinně volitelné předměty:</w:t>
      </w:r>
      <w:r w:rsidR="003D2618" w:rsidRPr="003D2618">
        <w:rPr>
          <w:rFonts w:ascii="Calibri" w:eastAsia="Calibri" w:hAnsi="Calibri" w:cs="Calibri"/>
          <w:b/>
          <w:sz w:val="22"/>
          <w:szCs w:val="22"/>
          <w:lang w:eastAsia="en-US"/>
        </w:rPr>
        <w:t xml:space="preserve"> </w:t>
      </w:r>
      <w:r w:rsidRPr="003D2618">
        <w:rPr>
          <w:rFonts w:ascii="Calibri" w:eastAsia="Calibri" w:hAnsi="Calibri" w:cs="Calibri"/>
          <w:sz w:val="22"/>
          <w:szCs w:val="22"/>
          <w:lang w:eastAsia="en-US"/>
        </w:rPr>
        <w:t xml:space="preserve">student si v rámci </w:t>
      </w:r>
      <w:r w:rsidR="003D2618" w:rsidRPr="003D2618">
        <w:rPr>
          <w:rFonts w:ascii="Calibri" w:eastAsia="Calibri" w:hAnsi="Calibri" w:cs="Calibri"/>
          <w:sz w:val="22"/>
          <w:szCs w:val="22"/>
          <w:lang w:eastAsia="en-US"/>
        </w:rPr>
        <w:t>tohoto studijního programu</w:t>
      </w:r>
      <w:r w:rsidRPr="003D2618">
        <w:rPr>
          <w:rFonts w:ascii="Calibri" w:eastAsia="Calibri" w:hAnsi="Calibri" w:cs="Calibri"/>
          <w:sz w:val="22"/>
          <w:szCs w:val="22"/>
          <w:lang w:eastAsia="en-US"/>
        </w:rPr>
        <w:t xml:space="preserve"> volí předměty za minimálně </w:t>
      </w:r>
      <w:ins w:id="3085" w:author="Drahomíra Pavelková" w:date="2019-09-04T20:10:00Z">
        <w:r w:rsidR="00A8079E">
          <w:rPr>
            <w:rFonts w:ascii="Calibri" w:eastAsia="Calibri" w:hAnsi="Calibri" w:cs="Calibri"/>
            <w:sz w:val="22"/>
            <w:szCs w:val="22"/>
            <w:lang w:eastAsia="en-US"/>
          </w:rPr>
          <w:t>7</w:t>
        </w:r>
      </w:ins>
      <w:del w:id="3086" w:author="Drahomíra Pavelková" w:date="2019-09-04T20:10:00Z">
        <w:r w:rsidR="003D2618" w:rsidRPr="00974B8D" w:rsidDel="00A8079E">
          <w:rPr>
            <w:rFonts w:ascii="Calibri" w:eastAsia="Calibri" w:hAnsi="Calibri" w:cs="Calibri"/>
            <w:sz w:val="22"/>
            <w:szCs w:val="22"/>
            <w:lang w:eastAsia="en-US"/>
          </w:rPr>
          <w:delText>8</w:delText>
        </w:r>
      </w:del>
      <w:r w:rsidRPr="00974B8D">
        <w:rPr>
          <w:rFonts w:ascii="Calibri" w:eastAsia="Calibri" w:hAnsi="Calibri" w:cs="Calibri"/>
          <w:sz w:val="22"/>
          <w:szCs w:val="22"/>
          <w:lang w:eastAsia="en-US"/>
        </w:rPr>
        <w:t xml:space="preserve"> kredit</w:t>
      </w:r>
      <w:r w:rsidR="003D2618" w:rsidRPr="00974B8D">
        <w:rPr>
          <w:rFonts w:ascii="Calibri" w:eastAsia="Calibri" w:hAnsi="Calibri" w:cs="Calibri"/>
          <w:sz w:val="22"/>
          <w:szCs w:val="22"/>
          <w:lang w:eastAsia="en-US"/>
        </w:rPr>
        <w:t>ů</w:t>
      </w:r>
      <w:r w:rsidRPr="00974B8D">
        <w:rPr>
          <w:rFonts w:ascii="Calibri" w:eastAsia="Calibri" w:hAnsi="Calibri" w:cs="Calibri"/>
          <w:sz w:val="22"/>
          <w:szCs w:val="22"/>
          <w:lang w:eastAsia="en-US"/>
        </w:rPr>
        <w:t xml:space="preserve">. </w:t>
      </w:r>
      <w:r w:rsidRPr="003D2618">
        <w:rPr>
          <w:rFonts w:ascii="Calibri" w:eastAsia="Calibri" w:hAnsi="Calibri" w:cs="Calibri"/>
          <w:sz w:val="22"/>
          <w:szCs w:val="22"/>
          <w:lang w:eastAsia="en-US"/>
        </w:rPr>
        <w:t xml:space="preserve">Tvoří je předměty jako např. </w:t>
      </w:r>
      <w:r w:rsidR="003D2618">
        <w:rPr>
          <w:rFonts w:ascii="Calibri" w:eastAsia="Calibri" w:hAnsi="Calibri" w:cs="Calibri"/>
          <w:sz w:val="22"/>
          <w:szCs w:val="22"/>
          <w:lang w:eastAsia="en-US"/>
        </w:rPr>
        <w:t xml:space="preserve">Základy controllingu, Podnikatelská akademie 1 a 2, </w:t>
      </w:r>
      <w:ins w:id="3087" w:author="Drahomíra Pavelková" w:date="2019-09-04T20:11:00Z">
        <w:r w:rsidR="000D5C02">
          <w:rPr>
            <w:rFonts w:ascii="Calibri" w:eastAsia="Calibri" w:hAnsi="Calibri" w:cs="Calibri"/>
            <w:sz w:val="22"/>
            <w:szCs w:val="22"/>
            <w:lang w:eastAsia="en-US"/>
          </w:rPr>
          <w:t xml:space="preserve">Základy projektového řízení, Řízení lidských zdrojů, </w:t>
        </w:r>
      </w:ins>
      <w:r w:rsidR="003D2618">
        <w:rPr>
          <w:rFonts w:ascii="Calibri" w:eastAsia="Calibri" w:hAnsi="Calibri" w:cs="Calibri"/>
          <w:sz w:val="22"/>
          <w:szCs w:val="22"/>
          <w:lang w:eastAsia="en-US"/>
        </w:rPr>
        <w:t xml:space="preserve">Manažerská psychologie a </w:t>
      </w:r>
      <w:r w:rsidR="003D2618">
        <w:rPr>
          <w:rFonts w:ascii="Calibri" w:eastAsia="Calibri" w:hAnsi="Calibri" w:cs="Calibri"/>
          <w:sz w:val="22"/>
          <w:szCs w:val="22"/>
          <w:lang w:eastAsia="en-US"/>
        </w:rPr>
        <w:lastRenderedPageBreak/>
        <w:t xml:space="preserve">sociologie, Manažerské dovednosti a techniky, Ekonomika veřejné správy, Řízení projektů I a II, Účetní a daňová kancelář I a II, Finanční laboratoř </w:t>
      </w:r>
      <w:r w:rsidRPr="003D2618">
        <w:rPr>
          <w:rFonts w:ascii="Calibri" w:eastAsia="Calibri" w:hAnsi="Calibri" w:cs="Calibri"/>
          <w:sz w:val="22"/>
          <w:szCs w:val="22"/>
          <w:lang w:eastAsia="en-US"/>
        </w:rPr>
        <w:t>a další.</w:t>
      </w:r>
    </w:p>
    <w:p w:rsidR="001841A0" w:rsidRPr="003D2618" w:rsidDel="00A8079E" w:rsidRDefault="001841A0" w:rsidP="008320D7">
      <w:pPr>
        <w:numPr>
          <w:ilvl w:val="0"/>
          <w:numId w:val="79"/>
        </w:numPr>
        <w:spacing w:before="120" w:after="120"/>
        <w:contextualSpacing/>
        <w:jc w:val="both"/>
        <w:rPr>
          <w:del w:id="3088" w:author="Drahomíra Pavelková" w:date="2019-09-04T20:10:00Z"/>
          <w:rFonts w:ascii="Calibri" w:eastAsia="Calibri" w:hAnsi="Calibri" w:cs="Calibri"/>
          <w:b/>
          <w:sz w:val="22"/>
          <w:szCs w:val="22"/>
          <w:lang w:eastAsia="en-US"/>
        </w:rPr>
      </w:pPr>
      <w:del w:id="3089" w:author="Drahomíra Pavelková" w:date="2019-09-04T20:10:00Z">
        <w:r w:rsidRPr="003D2618" w:rsidDel="00A8079E">
          <w:rPr>
            <w:rFonts w:ascii="Calibri" w:eastAsia="Calibri" w:hAnsi="Calibri" w:cs="Calibri"/>
            <w:b/>
            <w:sz w:val="22"/>
            <w:szCs w:val="22"/>
            <w:lang w:eastAsia="en-US"/>
          </w:rPr>
          <w:delText xml:space="preserve">Volitelné předměty: </w:delText>
        </w:r>
        <w:r w:rsidRPr="003D2618" w:rsidDel="00A8079E">
          <w:rPr>
            <w:rFonts w:ascii="Calibri" w:eastAsia="Calibri" w:hAnsi="Calibri" w:cs="Calibri"/>
            <w:sz w:val="22"/>
            <w:szCs w:val="22"/>
            <w:lang w:eastAsia="en-US"/>
          </w:rPr>
          <w:delText xml:space="preserve">studenti </w:delText>
        </w:r>
        <w:r w:rsidR="003D2618" w:rsidRPr="003D2618" w:rsidDel="00A8079E">
          <w:rPr>
            <w:rFonts w:ascii="Calibri" w:eastAsia="Calibri" w:hAnsi="Calibri" w:cs="Calibri"/>
            <w:sz w:val="22"/>
            <w:szCs w:val="22"/>
            <w:lang w:eastAsia="en-US"/>
          </w:rPr>
          <w:delText xml:space="preserve">si </w:delText>
        </w:r>
        <w:r w:rsidRPr="003D2618" w:rsidDel="00A8079E">
          <w:rPr>
            <w:rFonts w:ascii="Calibri" w:eastAsia="Calibri" w:hAnsi="Calibri" w:cs="Calibri"/>
            <w:sz w:val="22"/>
            <w:szCs w:val="22"/>
            <w:lang w:eastAsia="en-US"/>
          </w:rPr>
          <w:delText>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delText>
        </w:r>
      </w:del>
    </w:p>
    <w:p w:rsidR="001841A0" w:rsidRPr="001841A0" w:rsidRDefault="001841A0"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p>
    <w:p w:rsidR="001841A0" w:rsidRDefault="001841A0" w:rsidP="001841A0">
      <w:pPr>
        <w:ind w:left="3540"/>
        <w:rPr>
          <w:rFonts w:ascii="Calibri" w:hAnsi="Calibri" w:cs="Calibri"/>
          <w:sz w:val="22"/>
          <w:szCs w:val="22"/>
        </w:rPr>
      </w:pP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Rozsah povinné odborné praxe</w:t>
      </w: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Standard 2.13</w:t>
      </w:r>
    </w:p>
    <w:p w:rsidR="008320D7" w:rsidRPr="00835AC1" w:rsidRDefault="008320D7" w:rsidP="008320D7">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Odborná praxe II</w:t>
      </w:r>
      <w:del w:id="3090" w:author="Drahomíra Pavelková" w:date="2019-09-04T20:08:00Z">
        <w:r w:rsidRPr="00782B23" w:rsidDel="00A8079E">
          <w:rPr>
            <w:rFonts w:ascii="Calibri" w:hAnsi="Calibri" w:cs="Calibri"/>
            <w:b/>
            <w:sz w:val="22"/>
          </w:rPr>
          <w:delText xml:space="preserve"> </w:delText>
        </w:r>
        <w:r w:rsidDel="00A8079E">
          <w:rPr>
            <w:rFonts w:ascii="Calibri" w:hAnsi="Calibri" w:cs="Calibri"/>
            <w:b/>
            <w:sz w:val="22"/>
          </w:rPr>
          <w:delText>a</w:delText>
        </w:r>
      </w:del>
      <w:r>
        <w:rPr>
          <w:rFonts w:ascii="Calibri" w:hAnsi="Calibri" w:cs="Calibri"/>
          <w:b/>
          <w:sz w:val="22"/>
        </w:rPr>
        <w:t xml:space="preserve"> </w:t>
      </w:r>
      <w:del w:id="3091" w:author="Drahomíra Pavelková" w:date="2019-09-04T20:08:00Z">
        <w:r w:rsidDel="00A8079E">
          <w:rPr>
            <w:rFonts w:ascii="Calibri" w:hAnsi="Calibri" w:cs="Calibri"/>
            <w:b/>
            <w:sz w:val="22"/>
          </w:rPr>
          <w:delText xml:space="preserve">příprava bakalářské práce </w:delText>
        </w:r>
      </w:del>
      <w:r w:rsidRPr="00782B23">
        <w:rPr>
          <w:rFonts w:ascii="Calibri" w:hAnsi="Calibri" w:cs="Calibri"/>
          <w:b/>
          <w:sz w:val="22"/>
        </w:rPr>
        <w:t>(320 hodin)</w:t>
      </w:r>
      <w:r>
        <w:rPr>
          <w:rFonts w:ascii="Calibri" w:hAnsi="Calibri" w:cs="Calibri"/>
          <w:sz w:val="22"/>
        </w:rPr>
        <w:t xml:space="preserve"> – student </w:t>
      </w:r>
      <w:del w:id="3092" w:author="Drahomíra Pavelková" w:date="2019-09-04T20:11:00Z">
        <w:r w:rsidDel="00A8079E">
          <w:rPr>
            <w:rFonts w:ascii="Calibri" w:hAnsi="Calibri" w:cs="Calibri"/>
            <w:sz w:val="22"/>
          </w:rPr>
          <w:delText xml:space="preserve">může </w:delText>
        </w:r>
      </w:del>
      <w:r>
        <w:rPr>
          <w:rFonts w:ascii="Calibri" w:hAnsi="Calibri" w:cs="Calibri"/>
          <w:sz w:val="22"/>
        </w:rPr>
        <w:t xml:space="preserve">praxi </w:t>
      </w:r>
      <w:ins w:id="3093" w:author="Drahomíra Pavelková" w:date="2019-09-04T20:11:00Z">
        <w:r w:rsidR="00A8079E">
          <w:rPr>
            <w:rFonts w:ascii="Calibri" w:hAnsi="Calibri" w:cs="Calibri"/>
            <w:sz w:val="22"/>
          </w:rPr>
          <w:t>plní</w:t>
        </w:r>
      </w:ins>
      <w:del w:id="3094" w:author="Drahomíra Pavelková" w:date="2019-09-04T20:11:00Z">
        <w:r w:rsidDel="00A8079E">
          <w:rPr>
            <w:rFonts w:ascii="Calibri" w:hAnsi="Calibri" w:cs="Calibri"/>
            <w:sz w:val="22"/>
          </w:rPr>
          <w:delText>splnit</w:delText>
        </w:r>
      </w:del>
      <w:r>
        <w:rPr>
          <w:rFonts w:ascii="Calibri" w:hAnsi="Calibri" w:cs="Calibri"/>
          <w:sz w:val="22"/>
        </w:rPr>
        <w:t xml:space="preserve"> v rámci 6. semestru bakalářského studia, který je vyhrazen </w:t>
      </w:r>
      <w:del w:id="3095" w:author="Drahomíra Pavelková" w:date="2019-09-04T20:08:00Z">
        <w:r w:rsidDel="00A8079E">
          <w:rPr>
            <w:rFonts w:ascii="Calibri" w:hAnsi="Calibri" w:cs="Calibri"/>
            <w:sz w:val="22"/>
          </w:rPr>
          <w:delText xml:space="preserve">výhradně </w:delText>
        </w:r>
      </w:del>
      <w:r>
        <w:rPr>
          <w:rFonts w:ascii="Calibri" w:hAnsi="Calibri" w:cs="Calibri"/>
          <w:sz w:val="22"/>
        </w:rPr>
        <w:t>na vykonání této praxe a v němž má student pouze dvě studijní povinnosti v rámci předmětů Ekonomika a účetnictví neziskového sektoru a Mzdové účetnictví.</w:t>
      </w:r>
      <w:ins w:id="3096" w:author="Drahomíra Pavelková" w:date="2019-09-04T20:08:00Z">
        <w:r w:rsidR="00A8079E">
          <w:rPr>
            <w:rFonts w:ascii="Calibri" w:hAnsi="Calibri" w:cs="Calibri"/>
            <w:sz w:val="22"/>
          </w:rPr>
          <w:t xml:space="preserve"> V dalších třech týdnech </w:t>
        </w:r>
      </w:ins>
      <w:ins w:id="3097" w:author="Drahomíra Pavelková" w:date="2019-09-04T20:09:00Z">
        <w:r w:rsidR="00A8079E">
          <w:rPr>
            <w:rFonts w:ascii="Calibri" w:hAnsi="Calibri" w:cs="Calibri"/>
            <w:sz w:val="22"/>
          </w:rPr>
          <w:t xml:space="preserve">semestru </w:t>
        </w:r>
      </w:ins>
      <w:ins w:id="3098" w:author="Drahomíra Pavelková" w:date="2019-09-04T20:08:00Z">
        <w:r w:rsidR="00A8079E">
          <w:rPr>
            <w:rFonts w:ascii="Calibri" w:hAnsi="Calibri" w:cs="Calibri"/>
            <w:sz w:val="22"/>
          </w:rPr>
          <w:t xml:space="preserve">si plní povinnosti související </w:t>
        </w:r>
      </w:ins>
      <w:ins w:id="3099" w:author="Drahomíra Pavelková" w:date="2019-09-04T20:09:00Z">
        <w:r w:rsidR="00A8079E">
          <w:rPr>
            <w:rFonts w:ascii="Calibri" w:hAnsi="Calibri" w:cs="Calibri"/>
            <w:sz w:val="22"/>
          </w:rPr>
          <w:t>s přípravou bakalářské práce.</w:t>
        </w:r>
      </w:ins>
    </w:p>
    <w:p w:rsidR="008320D7" w:rsidRDefault="008320D7" w:rsidP="00974B8D">
      <w:pPr>
        <w:jc w:val="both"/>
        <w:rPr>
          <w:rFonts w:ascii="Calibri" w:hAnsi="Calibri" w:cs="Calibri"/>
          <w:sz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ins w:id="3100" w:author="Drahomíra Pavelková" w:date="2019-09-04T20:09:00Z">
        <w:r w:rsidR="00A8079E">
          <w:rPr>
            <w:rFonts w:ascii="Calibri" w:hAnsi="Calibri" w:cs="Calibri"/>
            <w:sz w:val="22"/>
          </w:rPr>
          <w:t>8</w:t>
        </w:r>
      </w:ins>
      <w:del w:id="3101" w:author="Drahomíra Pavelková" w:date="2019-09-04T20:09:00Z">
        <w:r w:rsidDel="00A8079E">
          <w:rPr>
            <w:rFonts w:ascii="Calibri" w:hAnsi="Calibri" w:cs="Calibri"/>
            <w:sz w:val="22"/>
          </w:rPr>
          <w:delText>4</w:delText>
        </w:r>
      </w:del>
      <w:r>
        <w:rPr>
          <w:rFonts w:ascii="Calibri" w:hAnsi="Calibri" w:cs="Calibri"/>
          <w:sz w:val="22"/>
        </w:rPr>
        <w:t xml:space="preserve"> a 1</w:t>
      </w:r>
      <w:ins w:id="3102" w:author="Drahomíra Pavelková" w:date="2019-09-04T20:09:00Z">
        <w:r w:rsidR="00A8079E">
          <w:rPr>
            <w:rFonts w:ascii="Calibri" w:hAnsi="Calibri" w:cs="Calibri"/>
            <w:sz w:val="22"/>
          </w:rPr>
          <w:t>6</w:t>
        </w:r>
      </w:ins>
      <w:del w:id="3103" w:author="Drahomíra Pavelková" w:date="2019-09-04T20:09:00Z">
        <w:r w:rsidDel="00A8079E">
          <w:rPr>
            <w:rFonts w:ascii="Calibri" w:hAnsi="Calibri" w:cs="Calibri"/>
            <w:sz w:val="22"/>
          </w:rPr>
          <w:delText>4</w:delText>
        </w:r>
      </w:del>
      <w:r>
        <w:rPr>
          <w:rFonts w:ascii="Calibri" w:hAnsi="Calibri" w:cs="Calibri"/>
          <w:sz w:val="22"/>
        </w:rPr>
        <w:t xml:space="preserve"> </w:t>
      </w:r>
      <w:r w:rsidRPr="00835AC1">
        <w:rPr>
          <w:rFonts w:ascii="Calibri" w:hAnsi="Calibri" w:cs="Calibri"/>
          <w:sz w:val="22"/>
        </w:rPr>
        <w:t xml:space="preserve">kredity. Garantem odborné praxe je Ing. </w:t>
      </w:r>
      <w:r>
        <w:rPr>
          <w:rFonts w:ascii="Calibri" w:hAnsi="Calibri" w:cs="Calibri"/>
          <w:sz w:val="22"/>
        </w:rPr>
        <w:t>Milana Otrusinová</w:t>
      </w:r>
      <w:r w:rsidRPr="00835AC1">
        <w:rPr>
          <w:rFonts w:ascii="Calibri" w:hAnsi="Calibri" w:cs="Calibri"/>
          <w:sz w:val="22"/>
        </w:rPr>
        <w:t>, Ph.D.</w:t>
      </w:r>
    </w:p>
    <w:p w:rsidR="008320D7" w:rsidRDefault="008320D7" w:rsidP="008320D7">
      <w:pPr>
        <w:ind w:left="3540"/>
        <w:rPr>
          <w:rFonts w:ascii="Calibri" w:hAnsi="Calibri" w:cs="Calibri"/>
          <w:sz w:val="22"/>
        </w:rPr>
      </w:pPr>
    </w:p>
    <w:p w:rsidR="008320D7" w:rsidRPr="001841A0" w:rsidRDefault="008320D7" w:rsidP="008320D7">
      <w:pPr>
        <w:ind w:left="354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studijních předmětů, státních zkoušek a kvalifikačních prací s výsledky učení a profilem absolventa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2.14</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1841A0" w:rsidRPr="001841A0" w:rsidRDefault="001841A0" w:rsidP="001841A0">
      <w:pPr>
        <w:spacing w:before="120" w:after="120"/>
        <w:jc w:val="both"/>
        <w:rPr>
          <w:rFonts w:ascii="Calibri" w:hAnsi="Calibri" w:cs="Calibri"/>
          <w:color w:val="00B050"/>
          <w:sz w:val="22"/>
          <w:szCs w:val="22"/>
        </w:rPr>
      </w:pPr>
      <w:r w:rsidRPr="001841A0">
        <w:rPr>
          <w:rFonts w:ascii="Calibri" w:hAnsi="Calibri" w:cs="Calibri"/>
          <w:sz w:val="22"/>
          <w:szCs w:val="22"/>
        </w:rPr>
        <w:t xml:space="preserve">Znalosti a dovednosti získané během studia ve studijním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1841A0">
        <w:rPr>
          <w:rFonts w:ascii="Calibri" w:hAnsi="Calibri" w:cs="Calibri"/>
          <w:sz w:val="22"/>
          <w:szCs w:val="22"/>
        </w:rPr>
        <w:t xml:space="preserve">jsou ověřování u státní závěrečné zkoušky, jejíž průběh a hodnocení je zakotven ve </w:t>
      </w:r>
      <w:hyperlink r:id="rId125" w:history="1">
        <w:r w:rsidRPr="001841A0">
          <w:rPr>
            <w:rFonts w:ascii="Calibri" w:hAnsi="Calibri" w:cs="Calibri"/>
            <w:i/>
            <w:color w:val="0000FF"/>
            <w:sz w:val="22"/>
            <w:szCs w:val="22"/>
            <w:u w:val="single"/>
          </w:rPr>
          <w:t>Studijním a zkušebním řádu UTB</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(článek 26 – 30) a konkretizována ve vnitřním předpisu FaME </w:t>
      </w:r>
      <w:hyperlink r:id="rId126"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26 – 30). Dále je způsob organizace a hodnocení státních závěrečných obsažen ve vnitřní normě SD č. 1/2018</w:t>
      </w:r>
      <w:r w:rsidRPr="001841A0">
        <w:rPr>
          <w:rFonts w:ascii="Calibri" w:hAnsi="Calibri" w:cs="Calibri"/>
          <w:color w:val="00B050"/>
          <w:sz w:val="22"/>
          <w:szCs w:val="22"/>
        </w:rPr>
        <w:t xml:space="preserve"> </w:t>
      </w:r>
      <w:hyperlink r:id="rId127"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Student může skládat SZZ v bakalářském studijním programu po získání minimálně 180 kreditů studijního programu.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SZZ se skládá ze dvou částí:</w:t>
      </w:r>
    </w:p>
    <w:p w:rsidR="001841A0" w:rsidRPr="004E79FB" w:rsidRDefault="001841A0" w:rsidP="008320D7">
      <w:pPr>
        <w:numPr>
          <w:ilvl w:val="3"/>
          <w:numId w:val="80"/>
        </w:numPr>
        <w:spacing w:before="120" w:after="120"/>
        <w:ind w:left="284" w:hanging="284"/>
        <w:contextualSpacing/>
        <w:jc w:val="both"/>
        <w:rPr>
          <w:rFonts w:ascii="Calibri" w:eastAsia="Calibri" w:hAnsi="Calibri" w:cs="Calibri"/>
          <w:sz w:val="22"/>
          <w:szCs w:val="22"/>
          <w:lang w:eastAsia="en-US"/>
        </w:rPr>
      </w:pPr>
      <w:r w:rsidRPr="004E79FB">
        <w:rPr>
          <w:rFonts w:ascii="Calibri" w:eastAsia="Calibri" w:hAnsi="Calibri" w:cs="Calibri"/>
          <w:sz w:val="22"/>
          <w:szCs w:val="22"/>
          <w:lang w:eastAsia="en-US"/>
        </w:rPr>
        <w:t xml:space="preserve">1. část: obhajoba </w:t>
      </w:r>
      <w:r w:rsidR="004E79FB" w:rsidRPr="004E79FB">
        <w:rPr>
          <w:rFonts w:ascii="Calibri" w:eastAsia="Calibri" w:hAnsi="Calibri" w:cs="Calibri"/>
          <w:sz w:val="22"/>
          <w:szCs w:val="22"/>
          <w:lang w:eastAsia="en-US"/>
        </w:rPr>
        <w:t>B</w:t>
      </w:r>
      <w:r w:rsidRPr="004E79FB">
        <w:rPr>
          <w:rFonts w:ascii="Calibri" w:eastAsia="Calibri" w:hAnsi="Calibri" w:cs="Calibri"/>
          <w:sz w:val="22"/>
          <w:szCs w:val="22"/>
          <w:lang w:eastAsia="en-US"/>
        </w:rPr>
        <w:t>P a</w:t>
      </w:r>
    </w:p>
    <w:p w:rsidR="001841A0" w:rsidRPr="004E79FB" w:rsidRDefault="001841A0" w:rsidP="008320D7">
      <w:pPr>
        <w:numPr>
          <w:ilvl w:val="3"/>
          <w:numId w:val="80"/>
        </w:numPr>
        <w:spacing w:before="120" w:after="120"/>
        <w:ind w:left="284" w:hanging="284"/>
        <w:jc w:val="both"/>
        <w:rPr>
          <w:rFonts w:ascii="Calibri" w:eastAsia="Calibri" w:hAnsi="Calibri" w:cs="Calibri"/>
          <w:sz w:val="22"/>
          <w:szCs w:val="22"/>
          <w:lang w:eastAsia="en-US"/>
        </w:rPr>
      </w:pPr>
      <w:r w:rsidRPr="004E79FB">
        <w:rPr>
          <w:rFonts w:ascii="Calibri" w:eastAsia="Calibri" w:hAnsi="Calibri" w:cs="Calibri"/>
          <w:sz w:val="22"/>
          <w:szCs w:val="22"/>
          <w:lang w:eastAsia="en-US"/>
        </w:rPr>
        <w:t>2. část: zkouška z odborné problematiky související se studovaným program</w:t>
      </w:r>
      <w:r w:rsidR="004E79FB" w:rsidRPr="004E79FB">
        <w:rPr>
          <w:rFonts w:ascii="Calibri" w:eastAsia="Calibri" w:hAnsi="Calibri" w:cs="Calibri"/>
          <w:sz w:val="22"/>
          <w:szCs w:val="22"/>
          <w:lang w:eastAsia="en-US"/>
        </w:rPr>
        <w:t>em a zaměřením B</w:t>
      </w:r>
      <w:r w:rsidRPr="004E79FB">
        <w:rPr>
          <w:rFonts w:ascii="Calibri" w:eastAsia="Calibri" w:hAnsi="Calibri" w:cs="Calibri"/>
          <w:sz w:val="22"/>
          <w:szCs w:val="22"/>
          <w:lang w:eastAsia="en-US"/>
        </w:rPr>
        <w:t>P</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lastRenderedPageBreak/>
        <w:t>Pro 2. část SZZ jsou pro jednotlivé studijní programy stanoveny tematické okruhy, které ústavy zveřejní prostřednictvím informačního systému FaME nejpozději v únoru daného akademického roku.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 xml:space="preserve">Zkouška z odborné problematiky pro studijní program </w:t>
      </w:r>
      <w:r w:rsidR="004E79FB" w:rsidRPr="004E79FB">
        <w:rPr>
          <w:rFonts w:ascii="Calibri" w:hAnsi="Calibri" w:cs="Calibri"/>
          <w:sz w:val="22"/>
          <w:szCs w:val="22"/>
        </w:rPr>
        <w:t>Účetnictví a daně</w:t>
      </w:r>
      <w:r w:rsidR="00974B8D">
        <w:rPr>
          <w:rFonts w:ascii="Calibri" w:hAnsi="Calibri" w:cs="Calibri"/>
          <w:sz w:val="22"/>
          <w:szCs w:val="22"/>
        </w:rPr>
        <w:t xml:space="preserve"> </w:t>
      </w:r>
      <w:r w:rsidR="004E79FB" w:rsidRPr="004E79FB">
        <w:rPr>
          <w:rFonts w:ascii="Calibri" w:hAnsi="Calibri" w:cs="Calibri"/>
          <w:sz w:val="22"/>
          <w:szCs w:val="22"/>
        </w:rPr>
        <w:t>se</w:t>
      </w:r>
      <w:r w:rsidRPr="004E79FB">
        <w:rPr>
          <w:rFonts w:ascii="Calibri" w:hAnsi="Calibri" w:cs="Calibri"/>
          <w:sz w:val="22"/>
          <w:szCs w:val="22"/>
        </w:rPr>
        <w:t xml:space="preserve"> skládá z následujících čtyř zkouškových okruhů, které v sobě zahrnují uvedené předměty:</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Ekonomie</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Mikroekonomie I, Makroekonomie I)</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Účetnictví</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 xml:space="preserve">(rozsah je dán předměty Finanční účetnictví I a II, Základy mezinárodního účetnictví, Mzdové účetnictví, Ekonomika a </w:t>
      </w:r>
      <w:r w:rsidR="00974B8D">
        <w:rPr>
          <w:rFonts w:asciiTheme="minorHAnsi" w:hAnsiTheme="minorHAnsi" w:cstheme="minorHAnsi"/>
          <w:i/>
          <w:color w:val="000000" w:themeColor="text1"/>
          <w:sz w:val="22"/>
          <w:szCs w:val="22"/>
        </w:rPr>
        <w:t>účetnictví neziskového sektoru)</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 xml:space="preserve">Daně </w:t>
      </w:r>
      <w:r w:rsidRPr="004E79FB">
        <w:rPr>
          <w:rFonts w:asciiTheme="minorHAnsi" w:hAnsiTheme="minorHAnsi" w:cstheme="minorHAnsi"/>
          <w:i/>
          <w:color w:val="000000" w:themeColor="text1"/>
          <w:sz w:val="22"/>
          <w:szCs w:val="22"/>
        </w:rPr>
        <w:t>(rozsah je dán předměty Daně I, II a III,</w:t>
      </w:r>
      <w:ins w:id="3104" w:author="Drahomíra Pavelková" w:date="2019-09-02T15:08:00Z">
        <w:r w:rsidR="00FE773F">
          <w:rPr>
            <w:rFonts w:asciiTheme="minorHAnsi" w:hAnsiTheme="minorHAnsi" w:cstheme="minorHAnsi"/>
            <w:i/>
            <w:color w:val="000000" w:themeColor="text1"/>
            <w:sz w:val="22"/>
            <w:szCs w:val="22"/>
          </w:rPr>
          <w:t xml:space="preserve"> </w:t>
        </w:r>
      </w:ins>
      <w:del w:id="3105" w:author="Drahomíra Pavelková" w:date="2019-09-02T15:08:00Z">
        <w:r w:rsidRPr="004E79FB" w:rsidDel="00FE773F">
          <w:rPr>
            <w:rFonts w:asciiTheme="minorHAnsi" w:hAnsiTheme="minorHAnsi" w:cstheme="minorHAnsi"/>
            <w:i/>
            <w:color w:val="000000" w:themeColor="text1"/>
            <w:sz w:val="22"/>
            <w:szCs w:val="22"/>
          </w:rPr>
          <w:delText xml:space="preserve"> </w:delText>
        </w:r>
      </w:del>
      <w:ins w:id="3106" w:author="Drahomíra Pavelková" w:date="2019-09-02T15:08:00Z">
        <w:r w:rsidR="00FE773F">
          <w:rPr>
            <w:rFonts w:asciiTheme="minorHAnsi" w:hAnsiTheme="minorHAnsi" w:cstheme="minorHAnsi"/>
            <w:i/>
            <w:color w:val="000000" w:themeColor="text1"/>
            <w:sz w:val="22"/>
            <w:szCs w:val="22"/>
          </w:rPr>
          <w:t>Daňová evidence</w:t>
        </w:r>
      </w:ins>
      <w:del w:id="3107" w:author="Drahomíra Pavelková" w:date="2019-09-02T15:08:00Z">
        <w:r w:rsidRPr="004E79FB" w:rsidDel="00FE773F">
          <w:rPr>
            <w:rFonts w:asciiTheme="minorHAnsi" w:hAnsiTheme="minorHAnsi" w:cstheme="minorHAnsi"/>
            <w:i/>
            <w:color w:val="000000" w:themeColor="text1"/>
            <w:sz w:val="22"/>
            <w:szCs w:val="22"/>
          </w:rPr>
          <w:delText>Daně individuálního podnikatele</w:delText>
        </w:r>
      </w:del>
      <w:r w:rsidRPr="004E79FB">
        <w:rPr>
          <w:rFonts w:asciiTheme="minorHAnsi" w:hAnsiTheme="minorHAnsi" w:cstheme="minorHAnsi"/>
          <w:i/>
          <w:color w:val="000000" w:themeColor="text1"/>
          <w:sz w:val="22"/>
          <w:szCs w:val="22"/>
        </w:rPr>
        <w:t>)</w:t>
      </w:r>
    </w:p>
    <w:p w:rsidR="004E79FB" w:rsidRPr="004E79FB" w:rsidRDefault="004E79FB" w:rsidP="008320D7">
      <w:pPr>
        <w:pStyle w:val="Odstavecseseznamem"/>
        <w:numPr>
          <w:ilvl w:val="0"/>
          <w:numId w:val="102"/>
        </w:numPr>
        <w:jc w:val="both"/>
        <w:rPr>
          <w:rFonts w:asciiTheme="minorHAnsi" w:hAnsiTheme="minorHAnsi" w:cstheme="minorHAnsi"/>
          <w:sz w:val="22"/>
          <w:szCs w:val="22"/>
        </w:rPr>
      </w:pPr>
      <w:r w:rsidRPr="004E79FB">
        <w:rPr>
          <w:rFonts w:asciiTheme="minorHAnsi" w:hAnsiTheme="minorHAnsi" w:cstheme="minorHAnsi"/>
          <w:b/>
          <w:color w:val="000000" w:themeColor="text1"/>
          <w:sz w:val="22"/>
          <w:szCs w:val="22"/>
        </w:rPr>
        <w:t>Finance a ekonomika podniku</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Základy podnikové ekonomiky, Manažerské účetnictví, Podnikové finance, Finanční trhy a bankovnictví)</w:t>
      </w:r>
    </w:p>
    <w:p w:rsidR="001841A0" w:rsidRPr="001841A0" w:rsidRDefault="001841A0" w:rsidP="001841A0">
      <w:pPr>
        <w:spacing w:before="120" w:after="120"/>
        <w:jc w:val="both"/>
        <w:rPr>
          <w:rFonts w:ascii="Calibri" w:hAnsi="Calibri" w:cs="Calibri"/>
          <w:color w:val="FF0000"/>
          <w:sz w:val="22"/>
          <w:szCs w:val="22"/>
        </w:rPr>
      </w:pPr>
    </w:p>
    <w:p w:rsidR="001841A0" w:rsidRPr="001841A0" w:rsidRDefault="001841A0" w:rsidP="001841A0">
      <w:pPr>
        <w:spacing w:before="120" w:after="120"/>
        <w:jc w:val="both"/>
        <w:rPr>
          <w:rFonts w:ascii="Calibri" w:hAnsi="Calibri" w:cs="Calibri"/>
          <w:color w:val="FF0000"/>
          <w:sz w:val="22"/>
          <w:szCs w:val="22"/>
        </w:rPr>
      </w:pPr>
      <w:r w:rsidRPr="001841A0">
        <w:rPr>
          <w:rFonts w:ascii="Calibri" w:hAnsi="Calibri" w:cs="Calibri"/>
          <w:sz w:val="22"/>
          <w:szCs w:val="22"/>
        </w:rPr>
        <w:t>Hodnocení státní závěrečné zkoušky se řídí Článkem 29</w:t>
      </w:r>
      <w:r w:rsidRPr="001841A0">
        <w:rPr>
          <w:rFonts w:ascii="Calibri" w:hAnsi="Calibri" w:cs="Calibri"/>
          <w:color w:val="00B050"/>
          <w:sz w:val="22"/>
          <w:szCs w:val="22"/>
        </w:rPr>
        <w:t xml:space="preserve"> </w:t>
      </w:r>
      <w:hyperlink r:id="rId128" w:history="1">
        <w:r w:rsidRPr="001841A0">
          <w:rPr>
            <w:rFonts w:ascii="Calibri" w:hAnsi="Calibri" w:cs="Calibri"/>
            <w:i/>
            <w:color w:val="0000FF"/>
            <w:sz w:val="22"/>
            <w:szCs w:val="22"/>
            <w:u w:val="single"/>
          </w:rPr>
          <w:t>Studijního a zkušebního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Článkem 29 vnitřního předpisu FaME </w:t>
      </w:r>
      <w:hyperlink r:id="rId129"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a vnitřní normou SD č. 1/2018 </w:t>
      </w:r>
      <w:hyperlink r:id="rId130"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 hodnocení SZZ a obhajoby BP,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Výsledek SZZ vyhlásí předseda, v jeho nepřítomnosti místopředseda nebo jiný předsedou pověřený člen zkušební komise v den konání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Hodnocení obhajované DP vychází z návrhů hodnocení vedoucího a oponenta DP. Komise na základě obhajoby DP provede její celkovou klasifikaci.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1841A0" w:rsidRPr="001841A0" w:rsidTr="001841A0">
        <w:trPr>
          <w:jc w:val="center"/>
        </w:trPr>
        <w:tc>
          <w:tcPr>
            <w:tcW w:w="202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Číselné vyjádření</w:t>
            </w:r>
          </w:p>
        </w:tc>
      </w:tr>
      <w:tr w:rsidR="001841A0" w:rsidRPr="001841A0" w:rsidTr="001841A0">
        <w:trPr>
          <w:jc w:val="center"/>
        </w:trPr>
        <w:tc>
          <w:tcPr>
            <w:tcW w:w="202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506"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E</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3</w:t>
            </w:r>
          </w:p>
        </w:tc>
      </w:tr>
      <w:tr w:rsidR="001841A0" w:rsidRPr="001841A0" w:rsidTr="001841A0">
        <w:trPr>
          <w:jc w:val="center"/>
        </w:trPr>
        <w:tc>
          <w:tcPr>
            <w:tcW w:w="202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506"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Jednotlivé části SZZ jsou hodnoceny stupni, z nichž se vypočítá aritmetický průměr. Při celkovém hodnocení se vychází z klasifikační stupnice ECTS.</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1841A0" w:rsidRPr="001841A0" w:rsidTr="001841A0">
        <w:tc>
          <w:tcPr>
            <w:tcW w:w="198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Rozsah</w:t>
            </w:r>
          </w:p>
        </w:tc>
      </w:tr>
      <w:tr w:rsidR="001841A0" w:rsidRPr="001841A0" w:rsidTr="001841A0">
        <w:tc>
          <w:tcPr>
            <w:tcW w:w="198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409"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1,00 – 1,24</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1,25 – 1,50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1,51 – 2,00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2,01 – 2,50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lastRenderedPageBreak/>
              <w:t>E</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2,51 – 3,00</w:t>
            </w:r>
          </w:p>
        </w:tc>
      </w:tr>
      <w:tr w:rsidR="001841A0" w:rsidRPr="001841A0" w:rsidTr="001841A0">
        <w:tc>
          <w:tcPr>
            <w:tcW w:w="198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409"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rPr>
          <w:rFonts w:ascii="Calibri" w:hAnsi="Calibri" w:cs="Calibri"/>
          <w:sz w:val="22"/>
          <w:szCs w:val="22"/>
          <w:highlight w:val="yellow"/>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1841A0" w:rsidRPr="001841A0" w:rsidRDefault="001841A0" w:rsidP="001841A0">
      <w:pPr>
        <w:tabs>
          <w:tab w:val="left" w:pos="2835"/>
        </w:tabs>
        <w:spacing w:before="120" w:after="120"/>
        <w:jc w:val="both"/>
        <w:rPr>
          <w:rFonts w:ascii="Calibri" w:hAnsi="Calibri" w:cs="Calibri"/>
          <w:b/>
          <w:sz w:val="22"/>
          <w:szCs w:val="22"/>
        </w:rPr>
      </w:pPr>
      <w:r w:rsidRPr="001841A0">
        <w:rPr>
          <w:rFonts w:ascii="Calibri" w:hAnsi="Calibri" w:cs="Calibri"/>
          <w:b/>
          <w:sz w:val="22"/>
          <w:szCs w:val="22"/>
        </w:rPr>
        <w:t>Pro celkové hodnocení studia jsou stanovena následující pravidla:</w:t>
      </w: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Na FaME se vynikajícími studijními výsledky rozumí skutečnost, kdy vážený průměr za celou dobu studia nepřesáhne hodnotu 1,30.</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Celkové hodnocení studia:</w:t>
      </w:r>
    </w:p>
    <w:p w:rsidR="001841A0" w:rsidRPr="001841A0" w:rsidRDefault="001841A0" w:rsidP="008320D7">
      <w:pPr>
        <w:numPr>
          <w:ilvl w:val="0"/>
          <w:numId w:val="81"/>
        </w:numPr>
        <w:ind w:left="426" w:hanging="425"/>
        <w:jc w:val="both"/>
        <w:rPr>
          <w:rFonts w:ascii="Calibri" w:hAnsi="Calibri" w:cs="Calibri"/>
          <w:b/>
          <w:bCs/>
          <w:iCs/>
          <w:sz w:val="22"/>
          <w:szCs w:val="22"/>
        </w:rPr>
      </w:pPr>
      <w:r w:rsidRPr="001841A0">
        <w:rPr>
          <w:rFonts w:ascii="Calibri" w:hAnsi="Calibri" w:cs="Calibri"/>
          <w:b/>
          <w:iCs/>
          <w:sz w:val="22"/>
          <w:szCs w:val="22"/>
        </w:rPr>
        <w:t>Prospěl</w:t>
      </w:r>
      <w:r w:rsidRPr="001841A0">
        <w:rPr>
          <w:rFonts w:ascii="Calibri" w:hAnsi="Calibri" w:cs="Calibri"/>
          <w:b/>
          <w:bCs/>
          <w:iCs/>
          <w:sz w:val="22"/>
          <w:szCs w:val="22"/>
        </w:rPr>
        <w:t xml:space="preserve"> </w:t>
      </w:r>
      <w:r w:rsidRPr="001841A0">
        <w:rPr>
          <w:rFonts w:ascii="Calibri" w:hAnsi="Calibri" w:cs="Calibri"/>
          <w:b/>
          <w:iCs/>
          <w:sz w:val="22"/>
          <w:szCs w:val="22"/>
        </w:rPr>
        <w:t>s</w:t>
      </w:r>
      <w:r w:rsidRPr="001841A0">
        <w:rPr>
          <w:rFonts w:ascii="Calibri" w:hAnsi="Calibri" w:cs="Calibri"/>
          <w:b/>
          <w:bCs/>
          <w:iCs/>
          <w:sz w:val="22"/>
          <w:szCs w:val="22"/>
        </w:rPr>
        <w:t> </w:t>
      </w:r>
      <w:r w:rsidRPr="001841A0">
        <w:rPr>
          <w:rFonts w:ascii="Calibri" w:hAnsi="Calibri" w:cs="Calibri"/>
          <w:b/>
          <w:iCs/>
          <w:sz w:val="22"/>
          <w:szCs w:val="22"/>
        </w:rPr>
        <w:t>vyznamenáním</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 xml:space="preserve">vážený průměr za celou dobu studia v akreditovaném studijním programu nepřesáhne: </w:t>
      </w:r>
      <w:r w:rsidRPr="001841A0">
        <w:rPr>
          <w:rFonts w:ascii="Calibri" w:hAnsi="Calibri" w:cs="Calibri"/>
          <w:iCs/>
          <w:sz w:val="22"/>
          <w:szCs w:val="22"/>
        </w:rPr>
        <w:tab/>
        <w:t>pro BSP</w:t>
      </w:r>
      <w:r w:rsidRPr="001841A0">
        <w:rPr>
          <w:rFonts w:ascii="Calibri" w:hAnsi="Calibri" w:cs="Calibri"/>
          <w:iCs/>
          <w:sz w:val="22"/>
          <w:szCs w:val="22"/>
        </w:rPr>
        <w:tab/>
      </w:r>
      <w:r w:rsidRPr="001841A0">
        <w:rPr>
          <w:rFonts w:ascii="Calibri" w:hAnsi="Calibri" w:cs="Calibri"/>
          <w:iCs/>
          <w:sz w:val="22"/>
          <w:szCs w:val="22"/>
        </w:rPr>
        <w:tab/>
        <w:t>1,30</w:t>
      </w:r>
    </w:p>
    <w:p w:rsidR="001841A0" w:rsidRPr="001841A0" w:rsidRDefault="001841A0" w:rsidP="001841A0">
      <w:pPr>
        <w:ind w:left="708" w:firstLine="708"/>
        <w:jc w:val="both"/>
        <w:rPr>
          <w:rFonts w:ascii="Calibri" w:hAnsi="Calibri" w:cs="Calibri"/>
          <w:iCs/>
          <w:sz w:val="22"/>
          <w:szCs w:val="22"/>
        </w:rPr>
      </w:pPr>
      <w:r w:rsidRPr="001841A0">
        <w:rPr>
          <w:rFonts w:ascii="Calibri" w:hAnsi="Calibri" w:cs="Calibri"/>
          <w:iCs/>
          <w:sz w:val="22"/>
          <w:szCs w:val="22"/>
        </w:rPr>
        <w:t>pro MSP</w:t>
      </w:r>
      <w:r w:rsidRPr="001841A0">
        <w:rPr>
          <w:rFonts w:ascii="Calibri" w:hAnsi="Calibri" w:cs="Calibri"/>
          <w:iCs/>
          <w:sz w:val="22"/>
          <w:szCs w:val="22"/>
        </w:rPr>
        <w:tab/>
        <w:t>1,30</w:t>
      </w:r>
    </w:p>
    <w:p w:rsidR="001841A0" w:rsidRPr="001841A0" w:rsidRDefault="001841A0" w:rsidP="001841A0">
      <w:pPr>
        <w:tabs>
          <w:tab w:val="left" w:pos="2880"/>
        </w:tabs>
        <w:spacing w:after="60"/>
        <w:jc w:val="both"/>
        <w:rPr>
          <w:rFonts w:ascii="Calibri" w:hAnsi="Calibri" w:cs="Calibri"/>
          <w:iCs/>
          <w:sz w:val="22"/>
          <w:szCs w:val="22"/>
        </w:rPr>
      </w:pPr>
      <w:r w:rsidRPr="001841A0">
        <w:rPr>
          <w:rFonts w:ascii="Calibri" w:hAnsi="Calibri" w:cs="Calibri"/>
          <w:iCs/>
          <w:sz w:val="22"/>
          <w:szCs w:val="22"/>
        </w:rPr>
        <w:t>VŠ diplom s vyznamenáním, mohou obdržet studenti, kteří byli při SZZ klasifikováni s celkovým prospěchem „výborně“ (A) nebo „velmi dobře“ (B).</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absolvování SZZ s celkovým prospěchem „výborně“ (A), „velmi dobře“ (B), „dobře“(C), „uspokojivě“ (D) nebo „dostatečně“ (E).</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Neprospěl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pokud byl klasifikován u SZZ stupněm „nedostatečně“ (F) u kterékoliv části SZZ.</w:t>
      </w:r>
    </w:p>
    <w:p w:rsidR="001841A0" w:rsidRPr="001841A0" w:rsidRDefault="001841A0" w:rsidP="001841A0">
      <w:pPr>
        <w:ind w:left="1416" w:firstLine="24"/>
        <w:jc w:val="both"/>
        <w:rPr>
          <w:rFonts w:ascii="Calibri" w:hAnsi="Calibri" w:cs="Calibri"/>
          <w:iCs/>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Témata kvalifikačních prací korespondují se zaměřením studijního programu a s profilem absolventa studijního programu </w:t>
      </w:r>
      <w:r w:rsidR="00596E5B">
        <w:rPr>
          <w:rFonts w:ascii="Calibri" w:hAnsi="Calibri" w:cs="Calibri"/>
          <w:sz w:val="22"/>
          <w:szCs w:val="22"/>
        </w:rPr>
        <w:t>Účetnictví a daně</w:t>
      </w:r>
      <w:r w:rsidRPr="001841A0">
        <w:rPr>
          <w:rFonts w:ascii="Calibri" w:hAnsi="Calibri" w:cs="Calibri"/>
          <w:sz w:val="22"/>
          <w:szCs w:val="22"/>
        </w:rPr>
        <w:t>. Je možno uvést návrh témat kvalifikačních prací:</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Přechod daňové evidence na jednoduché účetnictví vybraného podnikatelského subjektu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Srovnání vybraných účetních systémů v oblasti vedení skladové evidence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Účtování a návrh efektivního využití dotačních prostředků v SDOM Zlín, z.s.</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Daňová optimalizace osoby samostatně výdělečně činné</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Komparace daně z příjmů fyzických osob v zemích Visegrádské čtyřky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účetních postupů při řešení zásob v podniku poskytujícím služby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lastRenderedPageBreak/>
        <w:t>Porovnání hospodaření vybrané společnosti s využitím nástrojů finanční analýzy a benchmarkingu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Účetní aspekty dotací přijímaných v rámci územně samosprávného celku ve Zlíně</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zatížení vybraného podnikatele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ekonomického zatížení společnosti DALZ agro-trading, s. r. o. daní z přidané hodnoty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rozdílů mezi českými účetními předpisy a IFRS u vybraných firem</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asignace jako forma financování neziskového sektoru</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 xml:space="preserve">Na FaME UTB ve Zlíně je vnitřní normou SD 6/2017 </w:t>
      </w:r>
      <w:hyperlink r:id="rId131" w:history="1">
        <w:r w:rsidRPr="001841A0">
          <w:rPr>
            <w:rFonts w:ascii="Calibri" w:hAnsi="Calibri" w:cs="Calibri"/>
            <w:i/>
            <w:iCs/>
            <w:color w:val="0000FF"/>
            <w:sz w:val="22"/>
            <w:szCs w:val="22"/>
            <w:u w:val="single"/>
          </w:rPr>
          <w:t>Hodnocení pedagogických a tvůrčích aktivit</w:t>
        </w:r>
      </w:hyperlink>
      <w:r w:rsidRPr="001841A0">
        <w:rPr>
          <w:rFonts w:ascii="Calibri" w:hAnsi="Calibri" w:cs="Calibri"/>
          <w:i/>
          <w:iCs/>
          <w:color w:val="00B050"/>
          <w:sz w:val="22"/>
          <w:szCs w:val="22"/>
        </w:rPr>
        <w:t xml:space="preserve"> </w:t>
      </w:r>
      <w:r w:rsidRPr="001841A0">
        <w:rPr>
          <w:rFonts w:ascii="Calibri" w:hAnsi="Calibri" w:cs="Calibri"/>
          <w:iCs/>
          <w:sz w:val="22"/>
          <w:szCs w:val="22"/>
        </w:rPr>
        <w:t>stanoven maximální počet vedených BP a DP jedním akademickým pracovníkem v souhrnu BP a DP na UTB na 12.</w:t>
      </w:r>
    </w:p>
    <w:p w:rsidR="001841A0" w:rsidRPr="001841A0" w:rsidRDefault="001841A0" w:rsidP="001841A0">
      <w:pPr>
        <w:jc w:val="both"/>
        <w:rPr>
          <w:rFonts w:ascii="Calibri" w:hAnsi="Calibri" w:cs="Calibri"/>
          <w:iCs/>
          <w:sz w:val="22"/>
          <w:szCs w:val="22"/>
        </w:rPr>
      </w:pP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Všechny kvalifikační práce jsou centrálně ukládány na elektronickém úložišti Digitální knihovna UTB</w:t>
      </w:r>
      <w:r w:rsidRPr="001841A0">
        <w:rPr>
          <w:rFonts w:ascii="Calibri" w:hAnsi="Calibri" w:cs="Calibri"/>
          <w:i/>
          <w:sz w:val="22"/>
          <w:szCs w:val="22"/>
        </w:rPr>
        <w:t xml:space="preserve"> (</w:t>
      </w:r>
      <w:hyperlink r:id="rId132" w:history="1">
        <w:r w:rsidRPr="001841A0">
          <w:rPr>
            <w:rFonts w:ascii="Calibri" w:hAnsi="Calibri" w:cs="Calibri"/>
            <w:i/>
            <w:color w:val="0000FF"/>
            <w:sz w:val="22"/>
            <w:szCs w:val="22"/>
            <w:u w:val="single"/>
          </w:rPr>
          <w:t>https://digilib.k.utb.cz</w:t>
        </w:r>
      </w:hyperlink>
      <w:r w:rsidRPr="001841A0">
        <w:rPr>
          <w:rFonts w:ascii="Calibri" w:hAnsi="Calibri" w:cs="Calibri"/>
          <w: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 ve studijním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Metody výuky a hodnocení výsledků studia</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3.1</w:t>
      </w:r>
    </w:p>
    <w:p w:rsidR="001841A0" w:rsidRPr="001841A0" w:rsidRDefault="001841A0" w:rsidP="001841A0">
      <w:pPr>
        <w:tabs>
          <w:tab w:val="left" w:pos="2835"/>
        </w:tabs>
        <w:spacing w:before="120" w:after="120"/>
        <w:jc w:val="both"/>
        <w:rPr>
          <w:rFonts w:ascii="Calibri" w:hAnsi="Calibri" w:cs="Calibri"/>
          <w:color w:val="00B050"/>
          <w:sz w:val="22"/>
          <w:szCs w:val="22"/>
        </w:rPr>
      </w:pPr>
      <w:r w:rsidRPr="001841A0">
        <w:rPr>
          <w:rFonts w:ascii="Calibri" w:hAnsi="Calibri" w:cs="Calibri"/>
          <w:sz w:val="22"/>
          <w:szCs w:val="22"/>
        </w:rPr>
        <w:t xml:space="preserve">Metody a způsoby výuky jsou zakotveny ve </w:t>
      </w:r>
      <w:hyperlink r:id="rId133"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i/>
          <w:sz w:val="22"/>
          <w:szCs w:val="22"/>
        </w:rPr>
        <w:t>,</w:t>
      </w:r>
      <w:r w:rsidRPr="001841A0">
        <w:rPr>
          <w:rFonts w:ascii="Calibri" w:hAnsi="Calibri" w:cs="Calibri"/>
          <w:sz w:val="22"/>
          <w:szCs w:val="22"/>
        </w:rPr>
        <w:t xml:space="preserve"> článek 7 a dále upřesněny a doplněny ve Vnitřním předpisu FaME </w:t>
      </w:r>
      <w:hyperlink r:id="rId134" w:history="1">
        <w:r w:rsidRPr="001841A0">
          <w:rPr>
            <w:rFonts w:ascii="Calibri" w:hAnsi="Calibri" w:cs="Calibri"/>
            <w:i/>
            <w:color w:val="0000FF"/>
            <w:sz w:val="22"/>
            <w:szCs w:val="22"/>
            <w:u w:val="single"/>
          </w:rPr>
          <w:t>Pravidla průběhu studia ve studijních programech uskutečňovaných na Fakultě managementu a ekonomiky:</w:t>
        </w:r>
      </w:hyperlink>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uvedené v odstavci 1 jsou charakterizovány takto:</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Přednášky mají charakter výkladu základních principů, metodologie dané disciplíny, problémů a jejich vzorových řešení.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1841A0" w:rsidRPr="001841A0" w:rsidRDefault="001841A0" w:rsidP="008320D7">
      <w:pPr>
        <w:numPr>
          <w:ilvl w:val="0"/>
          <w:numId w:val="84"/>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Exkurze slouží zejména k tomu, aby se studenti seznamovali s metodami práce v mimouniverzitních institucích.</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lastRenderedPageBreak/>
        <w:t>Výuku doplňují individuální konzultace, přičemž rozsah a způsob jejich poskytování upravuje vnitřní předpis fakulty.</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Nedílnou součástí studijních činností studenta je zadávaná a vlastní samostatná práce.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974B8D" w:rsidRDefault="00974B8D"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7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(3) SZŘ UTB:</w:t>
      </w:r>
    </w:p>
    <w:p w:rsidR="001841A0" w:rsidRPr="001841A0" w:rsidRDefault="001841A0" w:rsidP="008320D7">
      <w:pPr>
        <w:numPr>
          <w:ilvl w:val="0"/>
          <w:numId w:val="87"/>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10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(1) SZŘ UTB:</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1841A0" w:rsidRPr="001841A0" w:rsidRDefault="001841A0" w:rsidP="001841A0">
      <w:pPr>
        <w:tabs>
          <w:tab w:val="left" w:pos="2835"/>
        </w:tabs>
        <w:spacing w:before="120" w:after="120"/>
        <w:ind w:left="426"/>
        <w:contextualSpacing/>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lastRenderedPageBreak/>
        <w:t>Standard 3.2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3.3</w:t>
      </w:r>
    </w:p>
    <w:p w:rsidR="001841A0" w:rsidRPr="001841A0" w:rsidRDefault="001841A0" w:rsidP="001841A0">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3.4</w:t>
      </w:r>
    </w:p>
    <w:p w:rsidR="001841A0" w:rsidRPr="001841A0" w:rsidRDefault="001841A0" w:rsidP="001841A0">
      <w:pPr>
        <w:keepNext/>
        <w:keepLines/>
        <w:spacing w:before="40"/>
        <w:jc w:val="both"/>
        <w:outlineLvl w:val="2"/>
        <w:rPr>
          <w:rFonts w:ascii="Calibri" w:hAnsi="Calibri" w:cs="Calibri"/>
          <w:color w:val="00B050"/>
          <w:sz w:val="22"/>
          <w:szCs w:val="22"/>
        </w:rPr>
      </w:pPr>
      <w:r w:rsidRPr="001841A0">
        <w:rPr>
          <w:rFonts w:ascii="Calibri" w:hAnsi="Calibri" w:cs="Calibri"/>
          <w:sz w:val="22"/>
          <w:szCs w:val="22"/>
        </w:rPr>
        <w:t xml:space="preserve">Pravidla pro hodnocení studia jsou uvedena ve </w:t>
      </w:r>
      <w:hyperlink r:id="rId135"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v článcích 10 – 15 doplněná ve Vnitřním předpisu</w:t>
      </w:r>
      <w:r w:rsidRPr="001841A0">
        <w:rPr>
          <w:rFonts w:ascii="Calibri" w:hAnsi="Calibri" w:cs="Calibri"/>
          <w:color w:val="00B050"/>
          <w:sz w:val="22"/>
          <w:szCs w:val="22"/>
        </w:rPr>
        <w:t xml:space="preserve"> </w:t>
      </w:r>
      <w:hyperlink r:id="rId136"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10 – 15.</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Tvůrčí činnost vztahující se ke studijnímu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3.5</w:t>
      </w:r>
    </w:p>
    <w:p w:rsidR="001C60CA"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1C60CA" w:rsidRPr="007910D9"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1C60CA" w:rsidRPr="007910D9" w:rsidRDefault="001C60CA" w:rsidP="001C60CA">
      <w:pPr>
        <w:spacing w:after="120"/>
        <w:jc w:val="both"/>
        <w:rPr>
          <w:rFonts w:asciiTheme="minorHAnsi" w:hAnsiTheme="minorHAnsi" w:cstheme="minorHAnsi"/>
          <w:b/>
          <w:bCs/>
          <w:sz w:val="22"/>
        </w:rPr>
      </w:pPr>
      <w:r>
        <w:rPr>
          <w:rFonts w:asciiTheme="minorHAnsi" w:hAnsiTheme="minorHAnsi" w:cstheme="minorHAnsi"/>
          <w:sz w:val="22"/>
        </w:rPr>
        <w:lastRenderedPageBreak/>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1C60CA" w:rsidRPr="00EA3338"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1C60CA" w:rsidRPr="00AD0EC0" w:rsidRDefault="001C60CA" w:rsidP="008320D7">
      <w:pPr>
        <w:pStyle w:val="Odstavecseseznamem"/>
        <w:numPr>
          <w:ilvl w:val="1"/>
          <w:numId w:val="99"/>
        </w:numPr>
        <w:spacing w:after="120"/>
        <w:ind w:left="425" w:hanging="425"/>
        <w:contextualSpacing w:val="0"/>
        <w:jc w:val="both"/>
        <w:rPr>
          <w:rFonts w:asciiTheme="minorHAnsi" w:hAnsiTheme="minorHAnsi" w:cstheme="minorHAnsi"/>
          <w:bCs/>
          <w:sz w:val="22"/>
          <w:szCs w:val="22"/>
        </w:rPr>
      </w:pPr>
      <w:r w:rsidRPr="00AD0EC0">
        <w:rPr>
          <w:rFonts w:asciiTheme="minorHAnsi" w:hAnsiTheme="minorHAnsi" w:cstheme="minorHAnsi"/>
          <w:sz w:val="22"/>
          <w:szCs w:val="22"/>
        </w:rPr>
        <w:t xml:space="preserve">Projekt GA ČR s názvem </w:t>
      </w:r>
      <w:r w:rsidRPr="00AD0EC0">
        <w:rPr>
          <w:rFonts w:asciiTheme="minorHAnsi" w:hAnsiTheme="minorHAnsi" w:cstheme="minorHAnsi"/>
          <w:b/>
          <w:sz w:val="22"/>
          <w:szCs w:val="22"/>
        </w:rPr>
        <w:t>„Variabilita skupin nákladů a její promítnutí v kalkulačním systému ve výrobních firmách“</w:t>
      </w:r>
      <w:r w:rsidRPr="00AD0EC0">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1C60CA" w:rsidRPr="0098375D" w:rsidRDefault="001C60CA" w:rsidP="008320D7">
      <w:pPr>
        <w:pStyle w:val="Odstavecseseznamem"/>
        <w:numPr>
          <w:ilvl w:val="1"/>
          <w:numId w:val="99"/>
        </w:numPr>
        <w:spacing w:after="120"/>
        <w:ind w:left="425" w:hanging="425"/>
        <w:contextualSpacing w:val="0"/>
        <w:jc w:val="both"/>
        <w:rPr>
          <w:rFonts w:asciiTheme="minorHAnsi" w:hAnsiTheme="minorHAnsi" w:cstheme="minorHAnsi"/>
          <w:b/>
          <w:bCs/>
          <w:sz w:val="22"/>
          <w:szCs w:val="22"/>
        </w:rPr>
      </w:pPr>
      <w:r w:rsidRPr="00AD0EC0">
        <w:rPr>
          <w:rFonts w:asciiTheme="minorHAnsi" w:hAnsiTheme="minorHAnsi" w:cstheme="minorHAnsi"/>
          <w:sz w:val="22"/>
        </w:rPr>
        <w:t>Projekt</w:t>
      </w:r>
      <w:r>
        <w:rPr>
          <w:rFonts w:asciiTheme="minorHAnsi" w:hAnsiTheme="minorHAnsi" w:cstheme="minorHAnsi"/>
          <w:bCs/>
          <w:sz w:val="22"/>
          <w:szCs w:val="22"/>
        </w:rPr>
        <w:t xml:space="preserve">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974B8D">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1C60CA" w:rsidRPr="00875C47" w:rsidRDefault="001C60CA" w:rsidP="008320D7">
      <w:pPr>
        <w:pStyle w:val="Odstavecseseznamem"/>
        <w:numPr>
          <w:ilvl w:val="1"/>
          <w:numId w:val="99"/>
        </w:numPr>
        <w:spacing w:after="120"/>
        <w:ind w:left="425" w:hanging="425"/>
        <w:contextualSpacing w:val="0"/>
        <w:jc w:val="both"/>
        <w:rPr>
          <w:rFonts w:asciiTheme="minorHAnsi" w:hAnsiTheme="minorHAnsi"/>
          <w:sz w:val="22"/>
          <w:szCs w:val="22"/>
        </w:rPr>
      </w:pPr>
      <w:r w:rsidRPr="00DB43EF">
        <w:rPr>
          <w:rFonts w:asciiTheme="minorHAnsi" w:hAnsiTheme="minorHAnsi" w:cstheme="minorHAnsi"/>
          <w:sz w:val="22"/>
        </w:rPr>
        <w:t xml:space="preserve">Projekt TA ČR s názvem </w:t>
      </w:r>
      <w:r w:rsidR="00974B8D">
        <w:rPr>
          <w:rFonts w:asciiTheme="minorHAnsi" w:hAnsiTheme="minorHAnsi" w:cstheme="minorHAnsi"/>
          <w:b/>
          <w:sz w:val="22"/>
        </w:rPr>
        <w:t xml:space="preserve">„Klastrová politika České </w:t>
      </w:r>
      <w:r w:rsidRPr="00157F84">
        <w:rPr>
          <w:rFonts w:asciiTheme="minorHAnsi" w:hAnsiTheme="minorHAnsi" w:cstheme="minorHAnsi"/>
          <w:b/>
          <w:sz w:val="22"/>
        </w:rPr>
        <w:t xml:space="preserve">republiky </w:t>
      </w:r>
      <w:r w:rsidR="00974B8D">
        <w:rPr>
          <w:rFonts w:asciiTheme="minorHAnsi" w:hAnsiTheme="minorHAnsi" w:cstheme="minorHAnsi"/>
          <w:b/>
          <w:sz w:val="22"/>
        </w:rPr>
        <w:t xml:space="preserve">a jejích regionů pro globální </w:t>
      </w:r>
      <w:r w:rsidRPr="00157F84">
        <w:rPr>
          <w:rFonts w:asciiTheme="minorHAnsi" w:hAnsiTheme="minorHAnsi" w:cstheme="minorHAnsi"/>
          <w:b/>
          <w:sz w:val="22"/>
        </w:rPr>
        <w:t>k</w:t>
      </w:r>
      <w:r w:rsidR="00974B8D">
        <w:rPr>
          <w:rFonts w:asciiTheme="minorHAnsi" w:hAnsiTheme="minorHAnsi" w:cstheme="minorHAnsi"/>
          <w:b/>
          <w:sz w:val="22"/>
        </w:rPr>
        <w:t>onkurenceschopnost a udržitelný</w:t>
      </w:r>
      <w:r w:rsidRPr="00157F84">
        <w:rPr>
          <w:rFonts w:asciiTheme="minorHAnsi" w:hAnsiTheme="minorHAnsi" w:cstheme="minorHAnsi"/>
          <w:b/>
          <w:sz w:val="22"/>
        </w:rPr>
        <w:t xml:space="preserve"> růst</w:t>
      </w:r>
      <w:r w:rsidRPr="00DB43EF">
        <w:rPr>
          <w:rFonts w:asciiTheme="minorHAnsi" w:hAnsiTheme="minorHAnsi" w:cstheme="minorHAnsi"/>
          <w:sz w:val="22"/>
        </w:rPr>
        <w:t xml:space="preserve">“ byl řešen od 1. 1. 2012 do 31. 12. 2013. Hlavním cílem projektu byla tvorba </w:t>
      </w:r>
      <w:r w:rsidR="00974B8D">
        <w:rPr>
          <w:rFonts w:asciiTheme="minorHAnsi" w:hAnsiTheme="minorHAnsi" w:cstheme="minorHAnsi"/>
          <w:sz w:val="22"/>
        </w:rPr>
        <w:t xml:space="preserve">klastrových politik na národní i regionální úrovni. </w:t>
      </w:r>
      <w:r w:rsidRPr="00DB43EF">
        <w:rPr>
          <w:rFonts w:asciiTheme="minorHAnsi" w:hAnsiTheme="minorHAnsi" w:cstheme="minorHAnsi"/>
          <w:sz w:val="22"/>
        </w:rPr>
        <w:t>Výsledkem řešení projektu byly publikační výsledky, speciali</w:t>
      </w:r>
      <w:r w:rsidR="00974B8D">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974B8D">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974B8D">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w:t>
      </w:r>
      <w:r w:rsidRPr="00875C47">
        <w:rPr>
          <w:rFonts w:asciiTheme="minorHAnsi" w:hAnsiTheme="minorHAnsi" w:cstheme="minorHAnsi"/>
          <w:sz w:val="22"/>
          <w:szCs w:val="22"/>
        </w:rPr>
        <w:t xml:space="preserve">klastrové politiky v rámci EU. </w:t>
      </w:r>
    </w:p>
    <w:p w:rsidR="00875C47" w:rsidRPr="00875C47" w:rsidRDefault="00875C47" w:rsidP="00875C47">
      <w:pPr>
        <w:pStyle w:val="Odstavecseseznamem"/>
        <w:numPr>
          <w:ilvl w:val="1"/>
          <w:numId w:val="99"/>
        </w:numPr>
        <w:spacing w:after="120"/>
        <w:ind w:left="425" w:hanging="425"/>
        <w:contextualSpacing w:val="0"/>
        <w:jc w:val="both"/>
        <w:rPr>
          <w:rFonts w:asciiTheme="minorHAnsi" w:hAnsiTheme="minorHAnsi"/>
          <w:sz w:val="22"/>
          <w:szCs w:val="22"/>
        </w:rPr>
      </w:pPr>
      <w:r w:rsidRPr="00875C47">
        <w:rPr>
          <w:rFonts w:asciiTheme="minorHAnsi" w:hAnsiTheme="minorHAnsi"/>
          <w:sz w:val="22"/>
          <w:szCs w:val="22"/>
        </w:rPr>
        <w:t>Projekt GA ČR s názvem „</w:t>
      </w:r>
      <w:r w:rsidRPr="00875C47">
        <w:rPr>
          <w:rFonts w:asciiTheme="minorHAnsi" w:hAnsiTheme="minorHAnsi"/>
          <w:b/>
          <w:bCs/>
          <w:sz w:val="22"/>
          <w:szCs w:val="22"/>
        </w:rPr>
        <w:t>Užití IAS/IFRS v malých a středních podnicích a vliv na měření jejich výkonnosti</w:t>
      </w:r>
      <w:r w:rsidRPr="00875C47">
        <w:rPr>
          <w:rFonts w:asciiTheme="minorHAnsi" w:hAnsiTheme="minorHAnsi"/>
          <w:sz w:val="22"/>
          <w:szCs w:val="22"/>
        </w:rPr>
        <w:t>“ byl řešen od 1. 1. 2009 do 31.</w:t>
      </w:r>
      <w:r>
        <w:rPr>
          <w:rFonts w:asciiTheme="minorHAnsi" w:hAnsiTheme="minorHAnsi"/>
          <w:sz w:val="22"/>
          <w:szCs w:val="22"/>
        </w:rPr>
        <w:t xml:space="preserve"> </w:t>
      </w:r>
      <w:r w:rsidRPr="00875C47">
        <w:rPr>
          <w:rFonts w:asciiTheme="minorHAnsi" w:hAnsiTheme="minorHAnsi"/>
          <w:sz w:val="22"/>
          <w:szCs w:val="22"/>
        </w:rPr>
        <w:t>12.</w:t>
      </w:r>
      <w:r>
        <w:rPr>
          <w:rFonts w:asciiTheme="minorHAnsi" w:hAnsiTheme="minorHAnsi"/>
          <w:sz w:val="22"/>
          <w:szCs w:val="22"/>
        </w:rPr>
        <w:t xml:space="preserve"> </w:t>
      </w:r>
      <w:r w:rsidRPr="00875C47">
        <w:rPr>
          <w:rFonts w:asciiTheme="minorHAnsi" w:hAnsiTheme="minorHAnsi"/>
          <w:sz w:val="22"/>
          <w:szCs w:val="22"/>
        </w:rPr>
        <w:t>2011. Hlavním cílem projektu bylo navrhnout efektivní postupy a metody účtování v podnicích založené na užití IAS/IFRS obecně s ohledem na podmínky ČR. Zvláštní pozornost byla věnována teoretickým aspektům metodiky zobrazení účetních transakcí v malých a středních podnicích s dopadem do účetního výkaznictví, které je  podkladem pro měření výkonnosti.</w:t>
      </w:r>
    </w:p>
    <w:p w:rsidR="001C60CA" w:rsidRDefault="001C60CA" w:rsidP="00AD0EC0">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1C60CA" w:rsidRDefault="001C60CA" w:rsidP="008320D7">
      <w:pPr>
        <w:pStyle w:val="Odstavecseseznamem"/>
        <w:numPr>
          <w:ilvl w:val="0"/>
          <w:numId w:val="100"/>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ích (2009-20</w:t>
      </w:r>
      <w:r w:rsidR="00974B8D">
        <w:rPr>
          <w:rFonts w:ascii="Calibri" w:hAnsi="Calibri" w:cs="Calibri"/>
          <w:b/>
          <w:sz w:val="22"/>
        </w:rPr>
        <w:t>12), registrační číslo projektu:</w:t>
      </w:r>
      <w:r>
        <w:rPr>
          <w:rFonts w:ascii="Calibri" w:hAnsi="Calibri" w:cs="Calibri"/>
          <w:b/>
          <w:sz w:val="22"/>
        </w:rPr>
        <w:t xml:space="preserve"> </w:t>
      </w:r>
      <w:r w:rsidR="00974B8D">
        <w:rPr>
          <w:rFonts w:asciiTheme="minorHAnsi" w:hAnsiTheme="minorHAnsi" w:cs="Arial"/>
          <w:b/>
          <w:sz w:val="22"/>
          <w:szCs w:val="22"/>
          <w:lang w:eastAsia="en-US"/>
        </w:rPr>
        <w:t>CZ.1.07/2.2.00/07.0050.</w:t>
      </w:r>
      <w:r w:rsidR="00974B8D">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 xml:space="preserve">tvorba nových volitelných </w:t>
      </w:r>
      <w:r w:rsidRPr="0017452E">
        <w:rPr>
          <w:rFonts w:ascii="Calibri" w:hAnsi="Calibri" w:cs="Calibri"/>
          <w:sz w:val="22"/>
        </w:rPr>
        <w:lastRenderedPageBreak/>
        <w:t>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1C60CA" w:rsidRPr="00027B1D" w:rsidRDefault="001C60CA" w:rsidP="008320D7">
      <w:pPr>
        <w:pStyle w:val="Odstavecseseznamem"/>
        <w:numPr>
          <w:ilvl w:val="0"/>
          <w:numId w:val="100"/>
        </w:numPr>
        <w:spacing w:after="120"/>
        <w:contextualSpacing w:val="0"/>
        <w:jc w:val="both"/>
        <w:rPr>
          <w:rFonts w:ascii="Calibri" w:hAnsi="Calibri" w:cs="Calibri"/>
          <w:sz w:val="22"/>
        </w:rPr>
      </w:pPr>
      <w:r w:rsidRPr="00974B8D">
        <w:rPr>
          <w:rFonts w:ascii="Calibri" w:hAnsi="Calibri" w:cs="Calibri"/>
          <w:b/>
          <w:sz w:val="22"/>
        </w:rPr>
        <w:t xml:space="preserve">FINPORT - </w:t>
      </w:r>
      <w:r w:rsidR="00974B8D" w:rsidRPr="00974B8D">
        <w:rPr>
          <w:rFonts w:ascii="Calibri" w:hAnsi="Calibri" w:cs="Calibri"/>
          <w:b/>
          <w:sz w:val="22"/>
        </w:rPr>
        <w:t>Podnikové finance v praxi (2009</w:t>
      </w:r>
      <w:r w:rsidRPr="00974B8D">
        <w:rPr>
          <w:rFonts w:ascii="Calibri" w:hAnsi="Calibri" w:cs="Calibri"/>
          <w:b/>
          <w:sz w:val="22"/>
        </w:rPr>
        <w:t>-2012), registrační číslo projektu: CZ.1.07/2.2.00/07.0358</w:t>
      </w:r>
      <w:r w:rsidR="00974B8D">
        <w:rPr>
          <w:rFonts w:ascii="Calibri" w:hAnsi="Calibri" w:cs="Calibri"/>
          <w:b/>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w:t>
      </w:r>
      <w:r w:rsidR="00974B8D">
        <w:rPr>
          <w:rFonts w:ascii="Calibri" w:hAnsi="Calibri" w:cs="Calibri"/>
          <w:sz w:val="22"/>
        </w:rPr>
        <w:t xml:space="preserve">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1841A0" w:rsidRPr="00974B8D" w:rsidRDefault="001C60CA" w:rsidP="008320D7">
      <w:pPr>
        <w:pStyle w:val="Odstavecseseznamem"/>
        <w:numPr>
          <w:ilvl w:val="0"/>
          <w:numId w:val="100"/>
        </w:numPr>
        <w:spacing w:after="120"/>
        <w:contextualSpacing w:val="0"/>
        <w:jc w:val="both"/>
        <w:rPr>
          <w:rFonts w:ascii="Calibri" w:eastAsia="Calibri" w:hAnsi="Calibri" w:cs="Calibri"/>
          <w:sz w:val="22"/>
          <w:szCs w:val="22"/>
          <w:lang w:eastAsia="en-US"/>
        </w:rPr>
      </w:pPr>
      <w:r w:rsidRPr="003B7226">
        <w:rPr>
          <w:rFonts w:ascii="Calibri" w:hAnsi="Calibri" w:cs="Calibri"/>
          <w:b/>
          <w:sz w:val="22"/>
        </w:rPr>
        <w:t>POKR</w:t>
      </w:r>
      <w:r w:rsidRPr="003B7226">
        <w:rPr>
          <w:rFonts w:asciiTheme="minorHAnsi" w:hAnsiTheme="minorHAnsi" w:cs="Arial"/>
          <w:b/>
          <w:sz w:val="22"/>
          <w:szCs w:val="22"/>
          <w:lang w:eastAsia="en-US"/>
        </w:rPr>
        <w:t xml:space="preserve"> - Rozvoj lidských zdrojů v oblasti výzkumu měření a řízení výkonnosti podniků, klastrů a regionů (2012 – 2015)</w:t>
      </w:r>
      <w:r w:rsidRPr="003B7226">
        <w:rPr>
          <w:rFonts w:asciiTheme="minorHAnsi" w:hAnsiTheme="minorHAnsi" w:cs="Arial"/>
          <w:sz w:val="22"/>
          <w:szCs w:val="22"/>
          <w:lang w:eastAsia="en-US"/>
        </w:rPr>
        <w:t xml:space="preserve">, </w:t>
      </w:r>
      <w:r w:rsidRPr="00974B8D">
        <w:rPr>
          <w:rFonts w:asciiTheme="minorHAnsi" w:hAnsiTheme="minorHAnsi" w:cs="Arial"/>
          <w:b/>
          <w:sz w:val="22"/>
          <w:szCs w:val="22"/>
          <w:lang w:eastAsia="en-US"/>
        </w:rPr>
        <w:t>registrační číslo projektu: CZ.1.07/2.3.00/20.0147.</w:t>
      </w:r>
      <w:r w:rsidRPr="003B7226">
        <w:rPr>
          <w:rFonts w:asciiTheme="minorHAnsi" w:hAnsiTheme="minorHAnsi" w:cs="Arial"/>
          <w:sz w:val="22"/>
          <w:szCs w:val="22"/>
          <w:lang w:eastAsia="en-US"/>
        </w:rPr>
        <w:t xml:space="preserve"> </w:t>
      </w:r>
      <w:r w:rsidRPr="003B7226">
        <w:rPr>
          <w:rFonts w:ascii="Calibri" w:hAnsi="Calibri" w:cs="Calibri"/>
          <w:sz w:val="22"/>
        </w:rPr>
        <w:t>Projekt byl 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byli včleněni významní zahraniční vědci a studenti DSP. Vzdělávání a získávání odborných znalostí bylo koncepčně vedeno ve spolupráci se zahraničními univerzitami formou přednášek, workshopů a stáží, jejímž účelem je zvýšení kompetencí pro výzkum. Dalším dílčím cílem je výchova talentovaných studentů DSP, aby po skončení jejich studia zůstali v pozici vědeckovýzkumných pracovníků na FaME. Výsledkem projektu jsou společné odborné monografie, články v odborných časopisech s impakt faktorem, recenzovaných časopisech a aktivní účast na konferencích indexovaných v Thomson Reuters.</w:t>
      </w:r>
    </w:p>
    <w:p w:rsidR="00974B8D" w:rsidRPr="003B7226" w:rsidRDefault="00974B8D" w:rsidP="00974B8D">
      <w:pPr>
        <w:pStyle w:val="Odstavecseseznamem"/>
        <w:spacing w:after="120"/>
        <w:ind w:left="360"/>
        <w:contextualSpacing w:val="0"/>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Vedle projektů financovaných z Prostředků GAČR a TAČR je v současné době řešen také mezinárodní projekt z programu ERASMUS+:</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w:t>
      </w:r>
      <w:r w:rsidRPr="001841A0">
        <w:rPr>
          <w:rFonts w:ascii="Calibri" w:eastAsia="Calibri" w:hAnsi="Calibri"/>
          <w:b/>
          <w:sz w:val="22"/>
          <w:szCs w:val="22"/>
          <w:lang w:eastAsia="en-US"/>
        </w:rPr>
        <w:t>Pilot project: Entrepeneurship education for University students</w:t>
      </w:r>
      <w:r w:rsidRPr="001841A0">
        <w:rPr>
          <w:rFonts w:ascii="Calibri" w:eastAsia="Calibri" w:hAnsi="Calibri" w:cs="Calibri"/>
          <w:b/>
          <w:sz w:val="22"/>
          <w:szCs w:val="22"/>
          <w:lang w:eastAsia="en-US"/>
        </w:rPr>
        <w:t>“</w:t>
      </w:r>
      <w:r w:rsidRPr="001841A0">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974B8D">
        <w:rPr>
          <w:rFonts w:ascii="Calibri" w:eastAsia="Calibri" w:hAnsi="Calibri" w:cs="Calibri"/>
          <w:sz w:val="22"/>
          <w:szCs w:val="22"/>
          <w:lang w:eastAsia="en-US"/>
        </w:rPr>
        <w:t xml:space="preserve"> </w:t>
      </w:r>
      <w:r w:rsidRPr="001841A0">
        <w:rPr>
          <w:rFonts w:ascii="Calibri" w:eastAsia="Calibri" w:hAnsi="Calibri" w:cs="Calibri"/>
          <w:sz w:val="22"/>
          <w:szCs w:val="22"/>
          <w:lang w:eastAsia="en-US"/>
        </w:rPr>
        <w:t>1, 2.</w:t>
      </w:r>
    </w:p>
    <w:p w:rsidR="001841A0" w:rsidRPr="001841A0" w:rsidRDefault="001841A0" w:rsidP="008320D7">
      <w:pPr>
        <w:numPr>
          <w:ilvl w:val="0"/>
          <w:numId w:val="89"/>
        </w:numPr>
        <w:tabs>
          <w:tab w:val="left" w:pos="2835"/>
        </w:tabs>
        <w:spacing w:before="120" w:after="60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„SHAPE-ENERGY“</w:t>
      </w:r>
      <w:r w:rsidRPr="001841A0">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w:t>
      </w:r>
      <w:r w:rsidRPr="001841A0">
        <w:rPr>
          <w:rFonts w:ascii="Calibri" w:eastAsia="Calibri" w:hAnsi="Calibri" w:cs="Calibri"/>
          <w:sz w:val="22"/>
          <w:szCs w:val="22"/>
          <w:lang w:eastAsia="en-US"/>
        </w:rPr>
        <w:lastRenderedPageBreak/>
        <w:t>snaží projekt SHAPE-ENERGY napravit. Koordinátorem tohoto dvouletého (2017-2019) projektu je Anglia Ruskin University z anglické Cambridge.</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Finanční, materiální a další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Finanční zabezpečení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4.1</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1841A0" w:rsidRPr="001841A0" w:rsidRDefault="001841A0" w:rsidP="001841A0">
      <w:pPr>
        <w:keepNext/>
        <w:keepLines/>
        <w:spacing w:before="4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Materiální a technické zabezpečení studijního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AF2786" w:rsidRPr="00974B8D" w:rsidRDefault="00AF2786" w:rsidP="00AF2786">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Odborná literatura a elektronické databáze odpovídající studijnímu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F2786">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w:t>
      </w:r>
      <w:r w:rsidRPr="001841A0">
        <w:rPr>
          <w:rFonts w:ascii="Calibri" w:eastAsia="PMingLiU" w:hAnsi="Calibri" w:cs="Calibri"/>
          <w:sz w:val="22"/>
          <w:szCs w:val="22"/>
          <w:lang w:eastAsia="zh-TW"/>
        </w:rPr>
        <w:lastRenderedPageBreak/>
        <w:t xml:space="preserve">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Citační databáze Web of Science a Scopus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Elsevier ScienceDirect, Wiley Online Library, SpringerLink a další.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plnotextové databáze Ebsco a ProQuest </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600"/>
        <w:rPr>
          <w:rFonts w:ascii="Calibri" w:hAnsi="Calibri" w:cs="Calibri"/>
          <w:sz w:val="22"/>
          <w:szCs w:val="22"/>
        </w:rPr>
      </w:pPr>
      <w:r w:rsidRPr="001841A0">
        <w:rPr>
          <w:rFonts w:ascii="Calibri" w:hAnsi="Calibri" w:cs="Calibri"/>
          <w:sz w:val="22"/>
          <w:szCs w:val="22"/>
        </w:rPr>
        <w:t xml:space="preserve">Seznam všech databází: </w:t>
      </w:r>
      <w:hyperlink r:id="rId137"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Garant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Pravomoci a odpovědnost garanta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5.1</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Pravomoci a odpovědnosti garanta studijního programu upravuje vnitřní předpis UTB ve Zlíně </w:t>
      </w:r>
      <w:r w:rsidR="009B4FFE">
        <w:fldChar w:fldCharType="begin"/>
      </w:r>
      <w:ins w:id="3108" w:author="Michal Pilík" w:date="2019-09-12T10:55:00Z">
        <w:r w:rsidR="00D36DD2">
          <w:instrText>HYPERLINK "https://www.utb.cz/?mdocs-file=31211"</w:instrText>
        </w:r>
      </w:ins>
      <w:del w:id="3109" w:author="Michal Pilík" w:date="2019-09-12T10:55:00Z">
        <w:r w:rsidR="009B4FFE" w:rsidDel="00D36DD2">
          <w:delInstrText xml:space="preserve"> HYPERLINK "https://www.utb.cz/univerzita/uredni-deska/vnitrni-normy-a-predpisy/vnitrni-predpisy/" </w:delInstrText>
        </w:r>
      </w:del>
      <w:r w:rsidR="009B4FFE">
        <w:fldChar w:fldCharType="separate"/>
      </w:r>
      <w:r w:rsidRPr="001841A0">
        <w:rPr>
          <w:rFonts w:ascii="Calibri" w:hAnsi="Calibri" w:cs="Calibri"/>
          <w:i/>
          <w:color w:val="0000FF"/>
          <w:sz w:val="22"/>
          <w:szCs w:val="22"/>
          <w:u w:val="single"/>
        </w:rPr>
        <w:t>Řád pro tvorbu, schvalování, uskutečňování a změny studijních programů Univerzity Tomáše Bati ve Zlíně</w:t>
      </w:r>
      <w:r w:rsidR="009B4FFE">
        <w:rPr>
          <w:rFonts w:ascii="Calibri" w:hAnsi="Calibri" w:cs="Calibri"/>
          <w:i/>
          <w:color w:val="0000FF"/>
          <w:sz w:val="22"/>
          <w:szCs w:val="22"/>
          <w:u w:val="single"/>
        </w:rPr>
        <w:fldChar w:fldCharType="end"/>
      </w:r>
      <w:r w:rsidRPr="001841A0">
        <w:rPr>
          <w:rFonts w:ascii="Calibri" w:hAnsi="Calibri" w:cs="Calibri"/>
          <w:i/>
          <w:color w:val="00B050"/>
          <w:sz w:val="22"/>
          <w:szCs w:val="22"/>
        </w:rPr>
        <w:t xml:space="preserve"> </w:t>
      </w:r>
      <w:r w:rsidRPr="001841A0">
        <w:rPr>
          <w:rFonts w:ascii="Calibri" w:hAnsi="Calibri" w:cs="Calibri"/>
          <w:sz w:val="22"/>
          <w:szCs w:val="22"/>
        </w:rPr>
        <w:t>ze dne 28. června 2017, článek 8.</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Z uvedeného vnitřního předpisu UTB ve Zlíně vyplývají zejména tyto povinnosti garanta studijního programu: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Garant bakalářského a magisterského studijního programu zejména:</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koordinuje obsahovou přípravu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dbá na to, aby studijní program byl uskutečňován v souladu s akreditačním spisem,</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dohlíží na kvalitu uskutečňování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studentům ve studijním programu poskytuje odborné studijní poradenství,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výběr studijních předmětů studia v zahraničí a jejich uznání,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doporučuje uznání části studia podle čl. 24 Studijního a zkušebního řádu UTB,</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témata bakalářských nebo diplomových prací,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obsahově a metodicky rozvíjí studijní program v souladu s aktuální úrovní poznání a potřebami praxe,</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předkládá radě studijního programu návrhy na změny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účastní se jednání rady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spolupracuje s proděkany, řediteli ústavů a garanty dalších studijních programů uskutečňovaných na dané součásti,</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zpracovává hodnotící zprávu o studijním programu jako podklad pro hodnocení kvality uskutečňovaného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lastRenderedPageBreak/>
        <w:t xml:space="preserve">Zhodnocení osoby garanta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5.2</w:t>
      </w:r>
    </w:p>
    <w:p w:rsidR="001C60CA" w:rsidRPr="00A347F2" w:rsidRDefault="001C60CA" w:rsidP="001C60CA">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Garantkou bakalářského studijního programu Účetnictví a daně je </w:t>
      </w:r>
      <w:r w:rsidRPr="0017452E">
        <w:rPr>
          <w:rFonts w:asciiTheme="minorHAnsi" w:hAnsiTheme="minorHAnsi" w:cs="Arial"/>
          <w:b/>
          <w:sz w:val="22"/>
          <w:szCs w:val="22"/>
          <w:lang w:eastAsia="en-US"/>
        </w:rPr>
        <w:t>Ing. Milana Otrusinová, Ph.D.</w:t>
      </w:r>
      <w:r w:rsidRPr="0017452E">
        <w:rPr>
          <w:rFonts w:asciiTheme="minorHAnsi" w:hAnsiTheme="minorHAnsi" w:cs="Arial"/>
          <w:sz w:val="22"/>
          <w:szCs w:val="22"/>
          <w:lang w:eastAsia="en-US"/>
        </w:rPr>
        <w:t xml:space="preserve"> </w:t>
      </w:r>
      <w:r w:rsidRPr="00A347F2">
        <w:rPr>
          <w:rFonts w:asciiTheme="minorHAnsi" w:hAnsiTheme="minorHAnsi" w:cs="Arial"/>
          <w:sz w:val="22"/>
          <w:szCs w:val="22"/>
          <w:lang w:eastAsia="en-US"/>
        </w:rPr>
        <w:t>Garantka má požadovanou kvalifikaci a její tvůrčí a vědecká činnost je stručně uvedena v akreditačních materiálech, v části C-I – Personální zabezpečení (téma disertační práce: „</w:t>
      </w:r>
      <w:r w:rsidRPr="00EE080B">
        <w:rPr>
          <w:rFonts w:asciiTheme="minorHAnsi" w:hAnsiTheme="minorHAnsi" w:cs="Arial"/>
          <w:i/>
          <w:sz w:val="22"/>
          <w:szCs w:val="22"/>
          <w:lang w:eastAsia="en-US"/>
        </w:rPr>
        <w:t>Controlling ve veřejné správě</w:t>
      </w:r>
      <w:r w:rsidRPr="00A347F2">
        <w:rPr>
          <w:rFonts w:asciiTheme="minorHAnsi" w:hAnsiTheme="minorHAnsi" w:cs="Arial"/>
          <w:sz w:val="22"/>
          <w:szCs w:val="22"/>
          <w:lang w:eastAsia="en-US"/>
        </w:rPr>
        <w:t>“). Ve své pedagogické práci se věnuje oblasti účetnictví a účetního výkaznictví podnikatelského i neziskového sektoru.  Podílela  se na řešení několika vzdělávacích projektů, byla hlavní řešitelkou projektu v rámci ESF – OP VK s názvem „</w:t>
      </w:r>
      <w:r w:rsidRPr="00EE080B">
        <w:rPr>
          <w:rFonts w:asciiTheme="minorHAnsi" w:hAnsiTheme="minorHAnsi" w:cs="Arial"/>
          <w:i/>
          <w:sz w:val="22"/>
          <w:szCs w:val="22"/>
          <w:lang w:eastAsia="en-US"/>
        </w:rPr>
        <w:t>Vzdělávání v účetnictví a daních</w:t>
      </w:r>
      <w:r w:rsidRPr="00A347F2">
        <w:rPr>
          <w:rFonts w:asciiTheme="minorHAnsi" w:hAnsiTheme="minorHAnsi" w:cs="Arial"/>
          <w:sz w:val="22"/>
          <w:szCs w:val="22"/>
          <w:lang w:eastAsia="en-US"/>
        </w:rPr>
        <w:t>“ (CZ.1.07/2.2.00/07.0050), dále byla projektovou manažerkou projektu „</w:t>
      </w:r>
      <w:r w:rsidRPr="00EE080B">
        <w:rPr>
          <w:rFonts w:asciiTheme="minorHAnsi" w:hAnsiTheme="minorHAnsi" w:cs="Arial"/>
          <w:i/>
          <w:sz w:val="22"/>
          <w:szCs w:val="22"/>
          <w:lang w:eastAsia="en-US"/>
        </w:rPr>
        <w:t>Rozvoj lidských zdrojů v oblasti výzkumu měření a řízení výkonnosti podniků, klastrů a regionů</w:t>
      </w:r>
      <w:r w:rsidRPr="00A347F2">
        <w:rPr>
          <w:rFonts w:asciiTheme="minorHAnsi" w:hAnsiTheme="minorHAnsi" w:cs="Arial"/>
          <w:sz w:val="22"/>
          <w:szCs w:val="22"/>
          <w:lang w:eastAsia="en-US"/>
        </w:rPr>
        <w:t xml:space="preserve">“ (CZ.1.07/2.3.00/20.0147).  </w:t>
      </w:r>
      <w:r>
        <w:rPr>
          <w:rFonts w:asciiTheme="minorHAnsi" w:hAnsiTheme="minorHAnsi" w:cs="Arial"/>
          <w:sz w:val="22"/>
          <w:szCs w:val="22"/>
          <w:lang w:eastAsia="en-US"/>
        </w:rPr>
        <w:t>J</w:t>
      </w:r>
      <w:r w:rsidRPr="00A347F2">
        <w:rPr>
          <w:rFonts w:asciiTheme="minorHAnsi" w:hAnsiTheme="minorHAnsi" w:cs="Arial"/>
          <w:sz w:val="22"/>
          <w:szCs w:val="22"/>
          <w:lang w:eastAsia="en-US"/>
        </w:rPr>
        <w:t xml:space="preserve">e autorkou a spoluautorkou 5  učebních textů a e-learningových opor. </w:t>
      </w:r>
    </w:p>
    <w:p w:rsidR="001C60CA" w:rsidRPr="00A347F2" w:rsidRDefault="001C60CA" w:rsidP="001C60CA">
      <w:pPr>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8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 xml:space="preserve">publikací indexovaných na Web of Science a dalších 11 publikací v databázi SCOPUS. Je spoluautorkou 3 odborných monografií, například ŠTEKER, K., OTRUSINOVÁ, M. </w:t>
      </w:r>
      <w:r w:rsidRPr="00EE080B">
        <w:rPr>
          <w:rFonts w:asciiTheme="minorHAnsi" w:hAnsiTheme="minorHAnsi" w:cs="Arial"/>
          <w:i/>
          <w:sz w:val="22"/>
          <w:szCs w:val="22"/>
          <w:lang w:eastAsia="en-US"/>
        </w:rPr>
        <w:t>Jak číst účetní výkazy. Základy českého účetnictví a výkaznictví</w:t>
      </w:r>
      <w:r w:rsidRPr="00A347F2">
        <w:rPr>
          <w:rFonts w:asciiTheme="minorHAnsi" w:hAnsiTheme="minorHAnsi" w:cs="Arial"/>
          <w:sz w:val="22"/>
          <w:szCs w:val="22"/>
          <w:lang w:eastAsia="en-US"/>
        </w:rPr>
        <w:t>. (2. aktual. a rozšířené vydání. Praha: Grada Publishing, 2016, 288 s. ISBN 978-80-271-0048-4), dále „</w:t>
      </w:r>
      <w:r w:rsidRPr="00EE080B">
        <w:rPr>
          <w:rFonts w:asciiTheme="minorHAnsi" w:hAnsiTheme="minorHAnsi" w:cs="Arial"/>
          <w:i/>
          <w:sz w:val="22"/>
          <w:szCs w:val="22"/>
          <w:lang w:eastAsia="en-US"/>
        </w:rPr>
        <w:t>Hospodaření municipálních účetních jednotek</w:t>
      </w:r>
      <w:r w:rsidRPr="00A347F2">
        <w:rPr>
          <w:rFonts w:asciiTheme="minorHAnsi" w:hAnsiTheme="minorHAnsi" w:cs="Arial"/>
          <w:sz w:val="22"/>
          <w:szCs w:val="22"/>
          <w:lang w:eastAsia="en-US"/>
        </w:rPr>
        <w:t>“ (ISBN 978-80-7400-342-4) a „</w:t>
      </w:r>
      <w:r w:rsidRPr="00EE080B">
        <w:rPr>
          <w:rFonts w:asciiTheme="minorHAnsi" w:hAnsiTheme="minorHAnsi" w:cs="Arial"/>
          <w:i/>
          <w:sz w:val="22"/>
          <w:szCs w:val="22"/>
          <w:lang w:eastAsia="en-US"/>
        </w:rPr>
        <w:t>Finanční vztahy a výkonnost veřejné správy</w:t>
      </w:r>
      <w:r w:rsidRPr="00A347F2">
        <w:rPr>
          <w:rFonts w:asciiTheme="minorHAnsi" w:hAnsiTheme="minorHAnsi" w:cs="Arial"/>
          <w:sz w:val="22"/>
          <w:szCs w:val="22"/>
          <w:lang w:eastAsia="en-US"/>
        </w:rPr>
        <w:t>“ (ISBN 978-80-89401-65-9). H-index garantky je v současnosti 3, počet citací na její odborné práce je 19 evidovaných v databázi SCOPUS. Dalších více než 160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1C60CA" w:rsidRDefault="001C60CA" w:rsidP="001C60CA">
      <w:pPr>
        <w:pStyle w:val="Default"/>
        <w:spacing w:after="120"/>
        <w:jc w:val="both"/>
        <w:rPr>
          <w:rFonts w:ascii="Calibri" w:hAnsi="Calibri" w:cs="Calibri"/>
          <w:sz w:val="22"/>
          <w:szCs w:val="22"/>
        </w:rPr>
      </w:pPr>
      <w:r w:rsidRPr="008408F6">
        <w:rPr>
          <w:rFonts w:ascii="Calibri" w:hAnsi="Calibri" w:cs="Calibri"/>
          <w:color w:val="auto"/>
          <w:sz w:val="22"/>
          <w:szCs w:val="22"/>
        </w:rPr>
        <w:t xml:space="preserve">V rámci vědecko-výzkumných aktivit se podílí na řešení projektů z oblasti výzkumu kvality účetních informací, včetně aplikace mezinárodních účetních standardů do českého prostředí. </w:t>
      </w:r>
      <w:r>
        <w:rPr>
          <w:rFonts w:ascii="Calibri" w:hAnsi="Calibri" w:cs="Calibri"/>
          <w:color w:val="auto"/>
          <w:sz w:val="22"/>
          <w:szCs w:val="22"/>
        </w:rPr>
        <w:t xml:space="preserve">Byla členkou řešitelského týmu projektu GAČR </w:t>
      </w:r>
      <w:r w:rsidRPr="005C3BC1">
        <w:rPr>
          <w:rFonts w:ascii="Calibri" w:hAnsi="Calibri" w:cs="Calibri"/>
          <w:sz w:val="22"/>
          <w:szCs w:val="22"/>
        </w:rPr>
        <w:t xml:space="preserve">GA ČR 402/09/0225 </w:t>
      </w:r>
      <w:r w:rsidRPr="00EE080B">
        <w:rPr>
          <w:rFonts w:ascii="Calibri" w:hAnsi="Calibri" w:cs="Calibri"/>
          <w:i/>
          <w:sz w:val="22"/>
          <w:szCs w:val="22"/>
        </w:rPr>
        <w:t xml:space="preserve">Užití IAS/IFRS v malých a středních podnicích a vliv na měření jejich výkonnosti </w:t>
      </w:r>
      <w:r>
        <w:rPr>
          <w:rFonts w:ascii="Calibri" w:hAnsi="Calibri" w:cs="Calibri"/>
          <w:sz w:val="22"/>
          <w:szCs w:val="22"/>
        </w:rPr>
        <w:t>(</w:t>
      </w:r>
      <w:r w:rsidRPr="005C3BC1">
        <w:rPr>
          <w:rFonts w:ascii="Calibri" w:hAnsi="Calibri" w:cs="Calibri"/>
          <w:sz w:val="22"/>
          <w:szCs w:val="22"/>
        </w:rPr>
        <w:t>2009-2011</w:t>
      </w:r>
      <w:r>
        <w:rPr>
          <w:rFonts w:ascii="Calibri" w:hAnsi="Calibri" w:cs="Calibri"/>
          <w:sz w:val="22"/>
          <w:szCs w:val="22"/>
        </w:rPr>
        <w:t>).</w:t>
      </w:r>
    </w:p>
    <w:p w:rsidR="001C60CA" w:rsidRDefault="001C60CA" w:rsidP="001C60CA">
      <w:pPr>
        <w:pStyle w:val="Default"/>
        <w:spacing w:after="120"/>
        <w:jc w:val="both"/>
        <w:rPr>
          <w:rFonts w:ascii="Calibri" w:hAnsi="Calibri" w:cs="Calibri"/>
          <w:color w:val="auto"/>
          <w:sz w:val="22"/>
          <w:szCs w:val="22"/>
        </w:rPr>
      </w:pPr>
      <w:r w:rsidRPr="008408F6">
        <w:rPr>
          <w:rFonts w:ascii="Calibri" w:hAnsi="Calibri" w:cs="Calibri"/>
          <w:color w:val="auto"/>
          <w:sz w:val="22"/>
          <w:szCs w:val="22"/>
        </w:rPr>
        <w:t>Spolupracuje s praxí v rámci vzdělávání, lektorské, poradenské, po</w:t>
      </w:r>
      <w:r>
        <w:rPr>
          <w:rFonts w:ascii="Calibri" w:hAnsi="Calibri" w:cs="Calibri"/>
          <w:color w:val="auto"/>
          <w:sz w:val="22"/>
          <w:szCs w:val="22"/>
        </w:rPr>
        <w:t>sudkové a konzultační činnosti.</w:t>
      </w:r>
    </w:p>
    <w:p w:rsidR="001841A0" w:rsidRPr="001841A0" w:rsidRDefault="001C60CA" w:rsidP="001C60CA">
      <w:pPr>
        <w:spacing w:before="120" w:after="240"/>
        <w:jc w:val="both"/>
        <w:rPr>
          <w:rFonts w:ascii="Calibri" w:hAnsi="Calibri" w:cs="Calibri"/>
          <w:color w:val="FF0000"/>
          <w:sz w:val="22"/>
          <w:szCs w:val="22"/>
        </w:rPr>
      </w:pPr>
      <w:r w:rsidRPr="0093793A">
        <w:rPr>
          <w:rFonts w:asciiTheme="minorHAnsi" w:hAnsiTheme="minorHAnsi"/>
          <w:sz w:val="22"/>
          <w:szCs w:val="22"/>
        </w:rPr>
        <w:t>V rámci svého odborného působení absolvovala řadu pobytů na zahraničních institucích</w:t>
      </w:r>
      <w:r>
        <w:rPr>
          <w:rFonts w:asciiTheme="minorHAnsi" w:hAnsiTheme="minorHAnsi"/>
          <w:sz w:val="22"/>
          <w:szCs w:val="22"/>
        </w:rPr>
        <w:t xml:space="preserve">: </w:t>
      </w:r>
      <w:r w:rsidRPr="00A347F2">
        <w:rPr>
          <w:rFonts w:asciiTheme="minorHAnsi" w:hAnsiTheme="minorHAnsi"/>
          <w:sz w:val="22"/>
          <w:szCs w:val="22"/>
          <w:lang w:val="en-GB"/>
        </w:rPr>
        <w:t>C</w:t>
      </w:r>
      <w:r>
        <w:rPr>
          <w:rFonts w:asciiTheme="minorHAnsi" w:hAnsiTheme="minorHAnsi"/>
          <w:sz w:val="22"/>
          <w:szCs w:val="22"/>
          <w:lang w:val="en-GB"/>
        </w:rPr>
        <w:t>h</w:t>
      </w:r>
      <w:r w:rsidRPr="00A347F2">
        <w:rPr>
          <w:rFonts w:asciiTheme="minorHAnsi" w:hAnsiTheme="minorHAnsi"/>
          <w:sz w:val="22"/>
          <w:szCs w:val="22"/>
          <w:lang w:val="en-GB"/>
        </w:rPr>
        <w:t>ampagne school of management, France</w:t>
      </w:r>
      <w:r>
        <w:rPr>
          <w:rFonts w:asciiTheme="minorHAnsi" w:hAnsiTheme="minorHAnsi"/>
          <w:sz w:val="22"/>
          <w:szCs w:val="22"/>
          <w:lang w:val="en-GB"/>
        </w:rPr>
        <w:t xml:space="preserve"> (2008)</w:t>
      </w:r>
      <w:r w:rsidRPr="00A347F2">
        <w:rPr>
          <w:rFonts w:asciiTheme="minorHAnsi" w:hAnsiTheme="minorHAnsi"/>
          <w:sz w:val="22"/>
          <w:szCs w:val="22"/>
          <w:lang w:val="en-GB"/>
        </w:rPr>
        <w:t xml:space="preserve">, Yasar University Izmir, Turkey, </w:t>
      </w:r>
      <w:r>
        <w:rPr>
          <w:rFonts w:asciiTheme="minorHAnsi" w:hAnsiTheme="minorHAnsi"/>
          <w:sz w:val="22"/>
          <w:szCs w:val="22"/>
          <w:lang w:val="en-GB"/>
        </w:rPr>
        <w:t xml:space="preserve">(2009), </w:t>
      </w:r>
      <w:r w:rsidRPr="00A347F2">
        <w:rPr>
          <w:rFonts w:asciiTheme="minorHAnsi" w:hAnsiTheme="minorHAnsi"/>
          <w:sz w:val="22"/>
          <w:szCs w:val="22"/>
          <w:lang w:val="en-GB"/>
        </w:rPr>
        <w:t>Katholieke Hogeschool Limburg, Hasselt, Belgi</w:t>
      </w:r>
      <w:r>
        <w:rPr>
          <w:rFonts w:asciiTheme="minorHAnsi" w:hAnsiTheme="minorHAnsi"/>
          <w:sz w:val="22"/>
          <w:szCs w:val="22"/>
          <w:lang w:val="en-GB"/>
        </w:rPr>
        <w:t>um (2014)</w:t>
      </w:r>
      <w:r w:rsidRPr="00A347F2">
        <w:rPr>
          <w:rFonts w:asciiTheme="minorHAnsi" w:hAnsiTheme="minorHAnsi"/>
          <w:sz w:val="22"/>
          <w:szCs w:val="22"/>
          <w:lang w:val="en-GB"/>
        </w:rPr>
        <w:t>, Vienna University, Austria</w:t>
      </w:r>
      <w:r>
        <w:rPr>
          <w:rFonts w:asciiTheme="minorHAnsi" w:hAnsiTheme="minorHAnsi"/>
          <w:sz w:val="22"/>
          <w:szCs w:val="22"/>
          <w:lang w:val="en-GB"/>
        </w:rPr>
        <w:t xml:space="preserve"> (2013,2015), </w:t>
      </w:r>
      <w:r w:rsidRPr="00A347F2">
        <w:rPr>
          <w:rFonts w:asciiTheme="minorHAnsi" w:hAnsiTheme="minorHAnsi"/>
          <w:sz w:val="22"/>
          <w:szCs w:val="22"/>
          <w:lang w:val="en-GB"/>
        </w:rPr>
        <w:t>International School of Law and Business, Vilnius, Lithuania</w:t>
      </w:r>
      <w:r>
        <w:rPr>
          <w:rFonts w:asciiTheme="minorHAnsi" w:hAnsiTheme="minorHAnsi"/>
          <w:sz w:val="22"/>
          <w:szCs w:val="22"/>
          <w:lang w:val="en-GB"/>
        </w:rPr>
        <w:t xml:space="preserve"> (2016).</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5.3</w:t>
      </w:r>
    </w:p>
    <w:p w:rsidR="001841A0" w:rsidRPr="001841A0" w:rsidRDefault="001841A0" w:rsidP="001841A0">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Garant</w:t>
      </w:r>
      <w:r w:rsidR="001C60CA">
        <w:rPr>
          <w:rFonts w:ascii="Calibri" w:eastAsia="PMingLiU" w:hAnsi="Calibri" w:cs="Calibri"/>
          <w:sz w:val="22"/>
          <w:szCs w:val="22"/>
          <w:lang w:eastAsia="zh-TW"/>
        </w:rPr>
        <w:t>ka</w:t>
      </w:r>
      <w:r w:rsidRPr="001841A0">
        <w:rPr>
          <w:rFonts w:ascii="Calibri" w:eastAsia="PMingLiU" w:hAnsi="Calibri" w:cs="Calibri"/>
          <w:sz w:val="22"/>
          <w:szCs w:val="22"/>
          <w:lang w:eastAsia="zh-TW"/>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5.4</w:t>
      </w:r>
    </w:p>
    <w:p w:rsidR="001841A0" w:rsidRPr="001841A0" w:rsidRDefault="001841A0" w:rsidP="001841A0">
      <w:pPr>
        <w:spacing w:before="120" w:after="600"/>
        <w:jc w:val="both"/>
        <w:rPr>
          <w:rFonts w:ascii="Calibri" w:hAnsi="Calibri" w:cs="Calibri"/>
          <w:bCs/>
          <w:sz w:val="22"/>
          <w:szCs w:val="22"/>
        </w:rPr>
      </w:pPr>
      <w:r w:rsidRPr="001841A0">
        <w:rPr>
          <w:rFonts w:ascii="Calibri" w:hAnsi="Calibri" w:cs="Calibri"/>
          <w:sz w:val="22"/>
          <w:szCs w:val="22"/>
        </w:rPr>
        <w:t xml:space="preserve">Ing. </w:t>
      </w:r>
      <w:r w:rsidR="00CF6AD2">
        <w:rPr>
          <w:rFonts w:ascii="Calibri" w:hAnsi="Calibri" w:cs="Calibri"/>
          <w:sz w:val="22"/>
          <w:szCs w:val="22"/>
        </w:rPr>
        <w:t>Milana Otrusinová</w:t>
      </w:r>
      <w:r w:rsidRPr="001841A0">
        <w:rPr>
          <w:rFonts w:ascii="Calibri" w:hAnsi="Calibri" w:cs="Calibri"/>
          <w:sz w:val="22"/>
          <w:szCs w:val="22"/>
        </w:rPr>
        <w:t xml:space="preserve">, Ph.D. je garantem pouze předkládaného bakalářského studijního programu </w:t>
      </w:r>
      <w:r w:rsidR="00CF6AD2">
        <w:rPr>
          <w:rFonts w:ascii="Calibri" w:hAnsi="Calibri" w:cs="Calibri"/>
          <w:sz w:val="22"/>
          <w:szCs w:val="22"/>
        </w:rPr>
        <w:t>Účetnictví a daně</w:t>
      </w:r>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Personální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Zhodnocení celkového personálního zabezpečení studijního programu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6.1-6.2, 6.8</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Na zabezpečení studijního programu se podílejí </w:t>
      </w:r>
      <w:r w:rsidR="0074603B" w:rsidRPr="00B1475C">
        <w:rPr>
          <w:rFonts w:ascii="Calibri" w:hAnsi="Calibri" w:cs="Calibri"/>
          <w:sz w:val="22"/>
          <w:szCs w:val="22"/>
        </w:rPr>
        <w:t>1</w:t>
      </w:r>
      <w:r w:rsidRPr="00B1475C">
        <w:rPr>
          <w:rFonts w:ascii="Calibri" w:hAnsi="Calibri" w:cs="Calibri"/>
          <w:sz w:val="22"/>
          <w:szCs w:val="22"/>
        </w:rPr>
        <w:t xml:space="preserve"> profeso</w:t>
      </w:r>
      <w:r w:rsidR="0074603B" w:rsidRPr="00B1475C">
        <w:rPr>
          <w:rFonts w:ascii="Calibri" w:hAnsi="Calibri" w:cs="Calibri"/>
          <w:sz w:val="22"/>
          <w:szCs w:val="22"/>
        </w:rPr>
        <w:t>r</w:t>
      </w:r>
      <w:r w:rsidRPr="00B1475C">
        <w:rPr>
          <w:rFonts w:ascii="Calibri" w:hAnsi="Calibri" w:cs="Calibri"/>
          <w:sz w:val="22"/>
          <w:szCs w:val="22"/>
        </w:rPr>
        <w:t xml:space="preserve">, </w:t>
      </w:r>
      <w:r w:rsidR="0074603B" w:rsidRPr="00B1475C">
        <w:rPr>
          <w:rFonts w:ascii="Calibri" w:hAnsi="Calibri" w:cs="Calibri"/>
          <w:sz w:val="22"/>
          <w:szCs w:val="22"/>
        </w:rPr>
        <w:t>9</w:t>
      </w:r>
      <w:r w:rsidRPr="00B1475C">
        <w:rPr>
          <w:rFonts w:ascii="Calibri" w:hAnsi="Calibri" w:cs="Calibri"/>
          <w:sz w:val="22"/>
          <w:szCs w:val="22"/>
        </w:rPr>
        <w:t xml:space="preserve"> docentů, </w:t>
      </w:r>
      <w:r w:rsidR="006070D9" w:rsidRPr="006070D9">
        <w:rPr>
          <w:rFonts w:ascii="Calibri" w:hAnsi="Calibri" w:cs="Calibri"/>
          <w:sz w:val="22"/>
          <w:szCs w:val="22"/>
        </w:rPr>
        <w:t>31</w:t>
      </w:r>
      <w:r w:rsidRPr="006070D9">
        <w:rPr>
          <w:rFonts w:ascii="Calibri" w:hAnsi="Calibri" w:cs="Calibri"/>
          <w:sz w:val="22"/>
          <w:szCs w:val="22"/>
        </w:rPr>
        <w:t xml:space="preserve"> odborných asistentů s titulem Ph.D., </w:t>
      </w:r>
      <w:r w:rsidR="006070D9" w:rsidRPr="006070D9">
        <w:rPr>
          <w:rFonts w:ascii="Calibri" w:hAnsi="Calibri" w:cs="Calibri"/>
          <w:sz w:val="22"/>
          <w:szCs w:val="22"/>
        </w:rPr>
        <w:t>7</w:t>
      </w:r>
      <w:r w:rsidRPr="006070D9">
        <w:rPr>
          <w:rFonts w:ascii="Calibri" w:hAnsi="Calibri" w:cs="Calibri"/>
          <w:sz w:val="22"/>
          <w:szCs w:val="22"/>
        </w:rPr>
        <w:t xml:space="preserve"> lektorů zajišťující výuku cizích jazyků a </w:t>
      </w:r>
      <w:r w:rsidR="00E52875" w:rsidRPr="006070D9">
        <w:rPr>
          <w:rFonts w:ascii="Calibri" w:hAnsi="Calibri" w:cs="Calibri"/>
          <w:sz w:val="22"/>
          <w:szCs w:val="22"/>
        </w:rPr>
        <w:t>9</w:t>
      </w:r>
      <w:r w:rsidR="00B1475C" w:rsidRPr="006070D9">
        <w:rPr>
          <w:rFonts w:ascii="Calibri" w:hAnsi="Calibri" w:cs="Calibri"/>
          <w:sz w:val="22"/>
          <w:szCs w:val="22"/>
        </w:rPr>
        <w:t xml:space="preserve"> </w:t>
      </w:r>
      <w:r w:rsidRPr="006070D9">
        <w:rPr>
          <w:rFonts w:ascii="Calibri" w:hAnsi="Calibri" w:cs="Calibri"/>
          <w:sz w:val="22"/>
          <w:szCs w:val="22"/>
        </w:rPr>
        <w:t>odborní</w:t>
      </w:r>
      <w:r w:rsidR="00B1475C" w:rsidRPr="006070D9">
        <w:rPr>
          <w:rFonts w:ascii="Calibri" w:hAnsi="Calibri" w:cs="Calibri"/>
          <w:sz w:val="22"/>
          <w:szCs w:val="22"/>
        </w:rPr>
        <w:t>ků</w:t>
      </w:r>
      <w:r w:rsidRPr="006070D9">
        <w:rPr>
          <w:rFonts w:ascii="Calibri" w:hAnsi="Calibri" w:cs="Calibri"/>
          <w:sz w:val="22"/>
          <w:szCs w:val="22"/>
        </w:rPr>
        <w:t xml:space="preserve"> z praxe.</w:t>
      </w:r>
    </w:p>
    <w:p w:rsidR="001841A0" w:rsidRPr="001841A0" w:rsidRDefault="0074603B" w:rsidP="001841A0">
      <w:pPr>
        <w:spacing w:before="120" w:after="120"/>
        <w:jc w:val="center"/>
        <w:rPr>
          <w:rFonts w:ascii="Calibri" w:hAnsi="Calibri" w:cs="Calibri"/>
          <w:sz w:val="22"/>
          <w:szCs w:val="22"/>
        </w:rPr>
      </w:pPr>
      <w:r>
        <w:rPr>
          <w:noProof/>
        </w:rPr>
        <w:lastRenderedPageBreak/>
        <w:drawing>
          <wp:inline distT="0" distB="0" distL="0" distR="0" wp14:anchorId="48D8ADA4" wp14:editId="411E5B2B">
            <wp:extent cx="5314950" cy="2805112"/>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8"/>
              </a:graphicData>
            </a:graphic>
          </wp:inline>
        </w:drawing>
      </w:r>
    </w:p>
    <w:p w:rsidR="001841A0" w:rsidRPr="001841A0" w:rsidRDefault="001841A0" w:rsidP="001841A0">
      <w:pPr>
        <w:spacing w:before="120" w:after="120"/>
        <w:jc w:val="center"/>
        <w:rPr>
          <w:rFonts w:ascii="Calibri" w:hAnsi="Calibri" w:cs="Calibri"/>
          <w:i/>
          <w:szCs w:val="22"/>
        </w:rPr>
      </w:pPr>
      <w:r w:rsidRPr="001841A0">
        <w:rPr>
          <w:rFonts w:ascii="Calibri" w:hAnsi="Calibri" w:cs="Calibri"/>
          <w:i/>
          <w:szCs w:val="22"/>
        </w:rPr>
        <w:t xml:space="preserve">Graf 1 – Podíl profesorů, docentů a odborných asistentů na přednáškové činnosti v rámci studijního programu </w:t>
      </w:r>
      <w:r w:rsidR="0074603B">
        <w:rPr>
          <w:rFonts w:ascii="Calibri" w:hAnsi="Calibri" w:cs="Calibri"/>
          <w:i/>
          <w:szCs w:val="22"/>
        </w:rPr>
        <w:t>Účetnictví a daně</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w:t>
      </w:r>
      <w:r w:rsidR="00B1475C" w:rsidRPr="00B1475C">
        <w:rPr>
          <w:rFonts w:ascii="Calibri" w:hAnsi="Calibri" w:cs="Calibri"/>
          <w:sz w:val="22"/>
          <w:szCs w:val="22"/>
        </w:rPr>
        <w:t>Účetnictví a daně</w:t>
      </w:r>
      <w:r w:rsidRPr="00B1475C">
        <w:rPr>
          <w:rFonts w:ascii="Calibri" w:hAnsi="Calibri" w:cs="Calibri"/>
          <w:sz w:val="22"/>
          <w:szCs w:val="22"/>
        </w:rPr>
        <w:t xml:space="preserve">.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B-IIa – Studijní plány a návrh témat prací (bakalářské a magisterské studijní programy).</w:t>
      </w:r>
    </w:p>
    <w:p w:rsidR="001841A0" w:rsidRPr="00B1475C" w:rsidRDefault="001841A0" w:rsidP="001841A0">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rsidR="001841A0" w:rsidRDefault="001841A0" w:rsidP="001841A0">
      <w:pPr>
        <w:jc w:val="center"/>
        <w:rPr>
          <w:rFonts w:ascii="Calibri" w:hAnsi="Calibri" w:cs="Calibri"/>
          <w:i/>
          <w:szCs w:val="22"/>
        </w:rPr>
      </w:pPr>
      <w:r w:rsidRPr="001841A0">
        <w:rPr>
          <w:rFonts w:ascii="Calibri" w:hAnsi="Calibri" w:cs="Calibri"/>
          <w:i/>
          <w:szCs w:val="22"/>
        </w:rPr>
        <w:t xml:space="preserve">Tab. 2 – Personální struktura studijního programu </w:t>
      </w:r>
      <w:r w:rsidR="00B1475C">
        <w:rPr>
          <w:rFonts w:ascii="Calibri" w:hAnsi="Calibri" w:cs="Calibri"/>
          <w:i/>
          <w:szCs w:val="22"/>
        </w:rPr>
        <w:t>Účetnictví a daně</w:t>
      </w:r>
    </w:p>
    <w:tbl>
      <w:tblPr>
        <w:tblW w:w="7229" w:type="dxa"/>
        <w:jc w:val="center"/>
        <w:tblCellMar>
          <w:left w:w="70" w:type="dxa"/>
          <w:right w:w="70" w:type="dxa"/>
        </w:tblCellMar>
        <w:tblLook w:val="04A0" w:firstRow="1" w:lastRow="0" w:firstColumn="1" w:lastColumn="0" w:noHBand="0" w:noVBand="1"/>
        <w:tblPrChange w:id="3110" w:author="Pavla Trefilová" w:date="2019-09-10T15:39:00Z">
          <w:tblPr>
            <w:tblW w:w="7047" w:type="dxa"/>
            <w:jc w:val="center"/>
            <w:tblCellMar>
              <w:left w:w="70" w:type="dxa"/>
              <w:right w:w="70" w:type="dxa"/>
            </w:tblCellMar>
            <w:tblLook w:val="04A0" w:firstRow="1" w:lastRow="0" w:firstColumn="1" w:lastColumn="0" w:noHBand="0" w:noVBand="1"/>
          </w:tblPr>
        </w:tblPrChange>
      </w:tblPr>
      <w:tblGrid>
        <w:gridCol w:w="3387"/>
        <w:gridCol w:w="1300"/>
        <w:gridCol w:w="780"/>
        <w:gridCol w:w="1762"/>
        <w:tblGridChange w:id="3111">
          <w:tblGrid>
            <w:gridCol w:w="3387"/>
            <w:gridCol w:w="1300"/>
            <w:gridCol w:w="780"/>
            <w:gridCol w:w="1762"/>
          </w:tblGrid>
        </w:tblGridChange>
      </w:tblGrid>
      <w:tr w:rsidR="000B3A46" w:rsidRPr="008735BA" w:rsidTr="003F47B3">
        <w:trPr>
          <w:trHeight w:val="315"/>
          <w:jc w:val="center"/>
          <w:trPrChange w:id="3112" w:author="Pavla Trefilová" w:date="2019-09-10T15:39:00Z">
            <w:trPr>
              <w:trHeight w:val="315"/>
              <w:jc w:val="center"/>
            </w:trPr>
          </w:trPrChange>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3113" w:author="Pavla Trefilová" w:date="2019-09-10T15:39:00Z">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rsidR="000B3A46" w:rsidRPr="008735BA" w:rsidRDefault="000B3A46" w:rsidP="00E5287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Change w:id="3114" w:author="Pavla Trefilová" w:date="2019-09-10T15:39:00Z">
              <w:tcPr>
                <w:tcW w:w="1300" w:type="dxa"/>
                <w:tcBorders>
                  <w:top w:val="single" w:sz="12" w:space="0" w:color="auto"/>
                  <w:left w:val="nil"/>
                  <w:bottom w:val="single" w:sz="12" w:space="0" w:color="auto"/>
                  <w:right w:val="single" w:sz="4" w:space="0" w:color="auto"/>
                </w:tcBorders>
                <w:shd w:val="clear" w:color="auto" w:fill="auto"/>
                <w:noWrap/>
                <w:vAlign w:val="center"/>
                <w:hideMark/>
              </w:tcPr>
            </w:tcPrChange>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Change w:id="3115" w:author="Pavla Trefilová" w:date="2019-09-10T15:39:00Z">
              <w:tcPr>
                <w:tcW w:w="780" w:type="dxa"/>
                <w:tcBorders>
                  <w:top w:val="single" w:sz="12" w:space="0" w:color="auto"/>
                  <w:left w:val="nil"/>
                  <w:bottom w:val="single" w:sz="12" w:space="0" w:color="auto"/>
                  <w:right w:val="single" w:sz="4" w:space="0" w:color="auto"/>
                </w:tcBorders>
                <w:shd w:val="clear" w:color="auto" w:fill="auto"/>
                <w:noWrap/>
                <w:vAlign w:val="center"/>
                <w:hideMark/>
              </w:tcPr>
            </w:tcPrChange>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Úvazek</w:t>
            </w:r>
          </w:p>
        </w:tc>
        <w:tc>
          <w:tcPr>
            <w:tcW w:w="1762" w:type="dxa"/>
            <w:tcBorders>
              <w:top w:val="single" w:sz="12" w:space="0" w:color="auto"/>
              <w:left w:val="nil"/>
              <w:bottom w:val="single" w:sz="12" w:space="0" w:color="auto"/>
              <w:right w:val="single" w:sz="12" w:space="0" w:color="auto"/>
            </w:tcBorders>
            <w:shd w:val="clear" w:color="auto" w:fill="auto"/>
            <w:noWrap/>
            <w:vAlign w:val="center"/>
            <w:hideMark/>
            <w:tcPrChange w:id="3116" w:author="Pavla Trefilová" w:date="2019-09-10T15:39:00Z">
              <w:tcPr>
                <w:tcW w:w="1580" w:type="dxa"/>
                <w:tcBorders>
                  <w:top w:val="single" w:sz="12" w:space="0" w:color="auto"/>
                  <w:left w:val="nil"/>
                  <w:bottom w:val="single" w:sz="12" w:space="0" w:color="auto"/>
                  <w:right w:val="single" w:sz="12" w:space="0" w:color="auto"/>
                </w:tcBorders>
                <w:shd w:val="clear" w:color="auto" w:fill="auto"/>
                <w:noWrap/>
                <w:vAlign w:val="center"/>
                <w:hideMark/>
              </w:tcPr>
            </w:tcPrChange>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Pracovní poměr</w:t>
            </w:r>
          </w:p>
        </w:tc>
      </w:tr>
      <w:tr w:rsidR="000B3A46" w:rsidRPr="008735BA" w:rsidTr="003F47B3">
        <w:trPr>
          <w:trHeight w:val="315"/>
          <w:jc w:val="center"/>
          <w:trPrChange w:id="3117" w:author="Pavla Trefilová" w:date="2019-09-10T15:39:00Z">
            <w:trPr>
              <w:trHeight w:val="315"/>
              <w:jc w:val="center"/>
            </w:trPr>
          </w:trPrChange>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118" w:author="Pavla Trefilová" w:date="2019-09-10T15:39:00Z">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0B3A46" w:rsidRPr="008735BA" w:rsidRDefault="000B3A46" w:rsidP="00E52875">
            <w:pPr>
              <w:rPr>
                <w:rFonts w:ascii="Calibri" w:hAnsi="Calibri" w:cs="Calibri"/>
                <w:b/>
                <w:bCs/>
                <w:color w:val="000000"/>
              </w:rPr>
            </w:pPr>
            <w:r w:rsidRPr="008735BA">
              <w:rPr>
                <w:rFonts w:ascii="Calibri" w:hAnsi="Calibri" w:cs="Calibri"/>
                <w:b/>
                <w:bCs/>
                <w:color w:val="000000"/>
              </w:rPr>
              <w:t>Profesoři</w:t>
            </w:r>
          </w:p>
        </w:tc>
      </w:tr>
      <w:tr w:rsidR="000B3A46" w:rsidRPr="008735BA" w:rsidTr="003F47B3">
        <w:trPr>
          <w:trHeight w:val="315"/>
          <w:jc w:val="center"/>
          <w:trPrChange w:id="3119" w:author="Pavla Trefilová" w:date="2019-09-10T15:39:00Z">
            <w:trPr>
              <w:trHeight w:val="315"/>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Change w:id="3120" w:author="Pavla Trefilová" w:date="2019-09-10T15:39:00Z">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tcPrChange>
          </w:tcPr>
          <w:p w:rsidR="000B3A46" w:rsidRPr="0062549C" w:rsidRDefault="000B3A46" w:rsidP="00E52875">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Change w:id="3121" w:author="Pavla Trefilová" w:date="2019-09-10T15:39:00Z">
              <w:tcPr>
                <w:tcW w:w="1300" w:type="dxa"/>
                <w:tcBorders>
                  <w:top w:val="single" w:sz="12" w:space="0" w:color="auto"/>
                  <w:left w:val="nil"/>
                  <w:bottom w:val="single" w:sz="12" w:space="0" w:color="auto"/>
                  <w:right w:val="single" w:sz="4" w:space="0" w:color="auto"/>
                </w:tcBorders>
                <w:shd w:val="clear" w:color="auto" w:fill="auto"/>
                <w:noWrap/>
                <w:vAlign w:val="center"/>
              </w:tcPr>
            </w:tcPrChange>
          </w:tcPr>
          <w:p w:rsidR="000B3A46" w:rsidRPr="0062549C" w:rsidRDefault="000B3A46" w:rsidP="00E52875">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Change w:id="3122" w:author="Pavla Trefilová" w:date="2019-09-10T15:39:00Z">
              <w:tcPr>
                <w:tcW w:w="780" w:type="dxa"/>
                <w:tcBorders>
                  <w:top w:val="single" w:sz="12" w:space="0" w:color="auto"/>
                  <w:left w:val="nil"/>
                  <w:bottom w:val="single" w:sz="12" w:space="0" w:color="auto"/>
                  <w:right w:val="single" w:sz="4" w:space="0" w:color="auto"/>
                </w:tcBorders>
                <w:shd w:val="clear" w:color="auto" w:fill="auto"/>
                <w:noWrap/>
                <w:vAlign w:val="center"/>
              </w:tcPr>
            </w:tcPrChange>
          </w:tcPr>
          <w:p w:rsidR="000B3A46" w:rsidRPr="0062549C" w:rsidRDefault="000B3A46" w:rsidP="00E52875">
            <w:pPr>
              <w:jc w:val="center"/>
              <w:rPr>
                <w:rFonts w:ascii="Calibri" w:hAnsi="Calibri" w:cs="Calibri"/>
              </w:rPr>
            </w:pPr>
            <w:r w:rsidRPr="0062549C">
              <w:rPr>
                <w:rFonts w:ascii="Calibri" w:hAnsi="Calibri" w:cs="Calibri"/>
              </w:rPr>
              <w:t>40</w:t>
            </w:r>
          </w:p>
        </w:tc>
        <w:tc>
          <w:tcPr>
            <w:tcW w:w="1762" w:type="dxa"/>
            <w:tcBorders>
              <w:top w:val="single" w:sz="12" w:space="0" w:color="auto"/>
              <w:left w:val="nil"/>
              <w:bottom w:val="single" w:sz="4" w:space="0" w:color="auto"/>
              <w:right w:val="single" w:sz="12" w:space="0" w:color="auto"/>
            </w:tcBorders>
            <w:shd w:val="clear" w:color="auto" w:fill="auto"/>
            <w:noWrap/>
            <w:vAlign w:val="center"/>
            <w:tcPrChange w:id="3123" w:author="Pavla Trefilová" w:date="2019-09-10T15:39:00Z">
              <w:tcPr>
                <w:tcW w:w="1580" w:type="dxa"/>
                <w:tcBorders>
                  <w:top w:val="single" w:sz="12" w:space="0" w:color="auto"/>
                  <w:left w:val="nil"/>
                  <w:bottom w:val="single" w:sz="12" w:space="0" w:color="auto"/>
                  <w:right w:val="single" w:sz="12" w:space="0" w:color="auto"/>
                </w:tcBorders>
                <w:shd w:val="clear" w:color="auto" w:fill="auto"/>
                <w:noWrap/>
                <w:vAlign w:val="center"/>
              </w:tcPr>
            </w:tcPrChange>
          </w:tcPr>
          <w:p w:rsidR="000B3A46" w:rsidRPr="0062549C" w:rsidRDefault="000B3A46" w:rsidP="00E52875">
            <w:pPr>
              <w:jc w:val="center"/>
              <w:rPr>
                <w:rFonts w:ascii="Calibri" w:hAnsi="Calibri" w:cs="Calibri"/>
              </w:rPr>
            </w:pPr>
            <w:r w:rsidRPr="0062549C">
              <w:rPr>
                <w:rFonts w:ascii="Calibri" w:hAnsi="Calibri" w:cs="Calibri"/>
              </w:rPr>
              <w:t>N</w:t>
            </w:r>
          </w:p>
        </w:tc>
      </w:tr>
      <w:tr w:rsidR="003F47B3" w:rsidRPr="008735BA" w:rsidTr="003F47B3">
        <w:tblPrEx>
          <w:tblPrExChange w:id="3124" w:author="Pavla Trefilová" w:date="2019-09-10T15:41:00Z">
            <w:tblPrEx>
              <w:tblW w:w="7229" w:type="dxa"/>
            </w:tblPrEx>
          </w:tblPrExChange>
        </w:tblPrEx>
        <w:trPr>
          <w:trHeight w:val="315"/>
          <w:jc w:val="center"/>
          <w:ins w:id="3125" w:author="Pavla Trefilová" w:date="2019-09-10T15:41:00Z"/>
          <w:trPrChange w:id="3126" w:author="Pavla Trefilová" w:date="2019-09-10T15:41:00Z">
            <w:trPr>
              <w:trHeight w:val="315"/>
              <w:jc w:val="center"/>
            </w:trPr>
          </w:trPrChange>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Change w:id="3127" w:author="Pavla Trefilová" w:date="2019-09-10T15:41:00Z">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tcPrChange>
          </w:tcPr>
          <w:p w:rsidR="003F47B3" w:rsidRPr="0062549C" w:rsidRDefault="003F47B3">
            <w:pPr>
              <w:rPr>
                <w:ins w:id="3128" w:author="Pavla Trefilová" w:date="2019-09-10T15:41:00Z"/>
                <w:rFonts w:ascii="Calibri" w:hAnsi="Calibri" w:cs="Calibri"/>
              </w:rPr>
            </w:pPr>
            <w:ins w:id="3129" w:author="Pavla Trefilová" w:date="2019-09-10T15:41:00Z">
              <w:r>
                <w:rPr>
                  <w:rFonts w:ascii="Calibri" w:hAnsi="Calibri" w:cs="Calibri"/>
                </w:rPr>
                <w:t>prof</w:t>
              </w:r>
              <w:r w:rsidRPr="0062549C">
                <w:rPr>
                  <w:rFonts w:ascii="Calibri" w:hAnsi="Calibr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center"/>
            <w:tcPrChange w:id="3130" w:author="Pavla Trefilová" w:date="2019-09-10T15:41:00Z">
              <w:tcPr>
                <w:tcW w:w="1300" w:type="dxa"/>
                <w:tcBorders>
                  <w:top w:val="single" w:sz="12" w:space="0" w:color="auto"/>
                  <w:left w:val="nil"/>
                  <w:bottom w:val="single" w:sz="12" w:space="0" w:color="auto"/>
                  <w:right w:val="single" w:sz="4" w:space="0" w:color="auto"/>
                </w:tcBorders>
                <w:shd w:val="clear" w:color="auto" w:fill="auto"/>
                <w:noWrap/>
                <w:vAlign w:val="center"/>
              </w:tcPr>
            </w:tcPrChange>
          </w:tcPr>
          <w:p w:rsidR="003F47B3" w:rsidRPr="0062549C" w:rsidRDefault="003F47B3" w:rsidP="003F47B3">
            <w:pPr>
              <w:jc w:val="center"/>
              <w:rPr>
                <w:ins w:id="3131" w:author="Pavla Trefilová" w:date="2019-09-10T15:41:00Z"/>
                <w:rFonts w:ascii="Calibri" w:hAnsi="Calibri" w:cs="Calibri"/>
              </w:rPr>
            </w:pPr>
            <w:ins w:id="3132" w:author="Pavla Trefilová" w:date="2019-09-10T15:41:00Z">
              <w:r w:rsidRPr="0062549C">
                <w:rPr>
                  <w:rFonts w:ascii="Calibri" w:hAnsi="Calibr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center"/>
            <w:tcPrChange w:id="3133" w:author="Pavla Trefilová" w:date="2019-09-10T15:41:00Z">
              <w:tcPr>
                <w:tcW w:w="780" w:type="dxa"/>
                <w:tcBorders>
                  <w:top w:val="single" w:sz="12" w:space="0" w:color="auto"/>
                  <w:left w:val="nil"/>
                  <w:bottom w:val="single" w:sz="12" w:space="0" w:color="auto"/>
                  <w:right w:val="single" w:sz="4" w:space="0" w:color="auto"/>
                </w:tcBorders>
                <w:shd w:val="clear" w:color="auto" w:fill="auto"/>
                <w:noWrap/>
                <w:vAlign w:val="center"/>
              </w:tcPr>
            </w:tcPrChange>
          </w:tcPr>
          <w:p w:rsidR="003F47B3" w:rsidRPr="0062549C" w:rsidRDefault="003F47B3" w:rsidP="003F47B3">
            <w:pPr>
              <w:jc w:val="center"/>
              <w:rPr>
                <w:ins w:id="3134" w:author="Pavla Trefilová" w:date="2019-09-10T15:41:00Z"/>
                <w:rFonts w:ascii="Calibri" w:hAnsi="Calibri" w:cs="Calibri"/>
              </w:rPr>
            </w:pPr>
            <w:ins w:id="3135" w:author="Pavla Trefilová" w:date="2019-09-10T15:41:00Z">
              <w:r w:rsidRPr="0062549C">
                <w:rPr>
                  <w:rFonts w:ascii="Calibri" w:hAnsi="Calibri" w:cs="Calibri"/>
                </w:rPr>
                <w:t>40</w:t>
              </w:r>
            </w:ins>
          </w:p>
        </w:tc>
        <w:tc>
          <w:tcPr>
            <w:tcW w:w="1762" w:type="dxa"/>
            <w:tcBorders>
              <w:top w:val="single" w:sz="4" w:space="0" w:color="auto"/>
              <w:left w:val="nil"/>
              <w:bottom w:val="single" w:sz="12" w:space="0" w:color="auto"/>
              <w:right w:val="single" w:sz="12" w:space="0" w:color="auto"/>
            </w:tcBorders>
            <w:shd w:val="clear" w:color="auto" w:fill="auto"/>
            <w:noWrap/>
            <w:tcPrChange w:id="3136" w:author="Pavla Trefilová" w:date="2019-09-10T15:41:00Z">
              <w:tcPr>
                <w:tcW w:w="1762" w:type="dxa"/>
                <w:tcBorders>
                  <w:top w:val="single" w:sz="12" w:space="0" w:color="auto"/>
                  <w:left w:val="nil"/>
                  <w:bottom w:val="single" w:sz="12" w:space="0" w:color="auto"/>
                  <w:right w:val="single" w:sz="12" w:space="0" w:color="auto"/>
                </w:tcBorders>
                <w:shd w:val="clear" w:color="auto" w:fill="auto"/>
                <w:noWrap/>
                <w:vAlign w:val="center"/>
              </w:tcPr>
            </w:tcPrChange>
          </w:tcPr>
          <w:p w:rsidR="003F47B3" w:rsidRPr="0062549C" w:rsidRDefault="003F47B3" w:rsidP="003F47B3">
            <w:pPr>
              <w:jc w:val="center"/>
              <w:rPr>
                <w:ins w:id="3137" w:author="Pavla Trefilová" w:date="2019-09-10T15:41:00Z"/>
                <w:rFonts w:ascii="Calibri" w:hAnsi="Calibri" w:cs="Calibri"/>
              </w:rPr>
            </w:pPr>
            <w:ins w:id="3138" w:author="Pavla Trefilová" w:date="2019-09-10T15:41:00Z">
              <w:r w:rsidRPr="007B10C7">
                <w:rPr>
                  <w:rFonts w:ascii="Calibri" w:hAnsi="Calibri" w:cs="Calibri"/>
                </w:rPr>
                <w:t>N</w:t>
              </w:r>
            </w:ins>
          </w:p>
        </w:tc>
      </w:tr>
      <w:tr w:rsidR="003F47B3" w:rsidRPr="008735BA" w:rsidTr="003F47B3">
        <w:trPr>
          <w:trHeight w:val="315"/>
          <w:jc w:val="center"/>
          <w:trPrChange w:id="3139" w:author="Pavla Trefilová" w:date="2019-09-10T15:39:00Z">
            <w:trPr>
              <w:trHeight w:val="315"/>
              <w:jc w:val="center"/>
            </w:trPr>
          </w:trPrChange>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140" w:author="Pavla Trefilová" w:date="2019-09-10T15:39:00Z">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3F47B3" w:rsidRPr="00C52600" w:rsidRDefault="003F47B3" w:rsidP="003F47B3">
            <w:pPr>
              <w:rPr>
                <w:rFonts w:ascii="Calibri" w:hAnsi="Calibri" w:cs="Calibri"/>
                <w:b/>
                <w:bCs/>
                <w:color w:val="000000"/>
              </w:rPr>
            </w:pPr>
            <w:r w:rsidRPr="00C52600">
              <w:rPr>
                <w:rFonts w:ascii="Calibri" w:hAnsi="Calibri" w:cs="Calibri"/>
                <w:b/>
                <w:bCs/>
                <w:color w:val="000000"/>
              </w:rPr>
              <w:t>Docenti</w:t>
            </w:r>
          </w:p>
        </w:tc>
      </w:tr>
      <w:tr w:rsidR="003F47B3" w:rsidRPr="008735BA" w:rsidTr="003F47B3">
        <w:trPr>
          <w:trHeight w:val="315"/>
          <w:jc w:val="center"/>
          <w:trPrChange w:id="3141" w:author="Pavla Trefilová" w:date="2019-09-10T15:39:00Z">
            <w:trPr>
              <w:trHeight w:val="315"/>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Change w:id="3142" w:author="Pavla Trefilová" w:date="2019-09-10T15:39:00Z">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3F47B3" w:rsidRPr="0062549C" w:rsidRDefault="003F47B3" w:rsidP="003F47B3">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Change w:id="3143" w:author="Pavla Trefilová" w:date="2019-09-10T15:39:00Z">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Change w:id="3144" w:author="Pavla Trefilová" w:date="2019-09-10T15:39:00Z">
              <w:tcPr>
                <w:tcW w:w="780" w:type="dxa"/>
                <w:tcBorders>
                  <w:top w:val="single" w:sz="12" w:space="0" w:color="auto"/>
                  <w:left w:val="nil"/>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12" w:space="0" w:color="auto"/>
              <w:left w:val="single" w:sz="4" w:space="0" w:color="auto"/>
              <w:bottom w:val="single" w:sz="4" w:space="0" w:color="auto"/>
              <w:right w:val="single" w:sz="12" w:space="0" w:color="auto"/>
            </w:tcBorders>
            <w:shd w:val="clear" w:color="auto" w:fill="auto"/>
            <w:noWrap/>
            <w:tcPrChange w:id="3145" w:author="Pavla Trefilová" w:date="2019-09-10T15:39:00Z">
              <w:tcPr>
                <w:tcW w:w="1580" w:type="dxa"/>
                <w:tcBorders>
                  <w:top w:val="single" w:sz="12" w:space="0" w:color="auto"/>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00"/>
          <w:jc w:val="center"/>
          <w:trPrChange w:id="3146"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47"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48"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Change w:id="3149"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50"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3F47B3">
        <w:trPr>
          <w:trHeight w:val="300"/>
          <w:jc w:val="center"/>
          <w:trPrChange w:id="3151"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52"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53"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Change w:id="3154"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55"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00"/>
          <w:jc w:val="center"/>
          <w:trPrChange w:id="3156"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57"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58"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Change w:id="3159"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60"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Del="003F47B3" w:rsidTr="003F47B3">
        <w:trPr>
          <w:trHeight w:val="300"/>
          <w:jc w:val="center"/>
          <w:del w:id="3161" w:author="Pavla Trefilová" w:date="2019-09-10T15:41:00Z"/>
          <w:trPrChange w:id="3162"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63"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Del="003F47B3" w:rsidRDefault="003F47B3" w:rsidP="003F47B3">
            <w:pPr>
              <w:rPr>
                <w:del w:id="3164" w:author="Pavla Trefilová" w:date="2019-09-10T15:41:00Z"/>
                <w:rFonts w:ascii="Calibri" w:hAnsi="Calibri" w:cs="Calibri"/>
              </w:rPr>
            </w:pPr>
            <w:del w:id="3165" w:author="Pavla Trefilová" w:date="2019-09-10T15:41:00Z">
              <w:r w:rsidRPr="0062549C" w:rsidDel="003F47B3">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66"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Del="003F47B3" w:rsidRDefault="003F47B3" w:rsidP="003F47B3">
            <w:pPr>
              <w:jc w:val="center"/>
              <w:rPr>
                <w:del w:id="3167" w:author="Pavla Trefilová" w:date="2019-09-10T15:41:00Z"/>
                <w:rFonts w:ascii="Calibri" w:hAnsi="Calibri" w:cs="Calibri"/>
              </w:rPr>
            </w:pPr>
            <w:del w:id="3168" w:author="Pavla Trefilová" w:date="2019-09-10T15:41:00Z">
              <w:r w:rsidRPr="0062549C" w:rsidDel="003F47B3">
                <w:rPr>
                  <w:rFonts w:ascii="Calibri" w:hAnsi="Calibri" w:cs="Calibri"/>
                </w:rPr>
                <w:delText>1978</w:delText>
              </w:r>
            </w:del>
          </w:p>
        </w:tc>
        <w:tc>
          <w:tcPr>
            <w:tcW w:w="780" w:type="dxa"/>
            <w:tcBorders>
              <w:top w:val="nil"/>
              <w:left w:val="nil"/>
              <w:bottom w:val="single" w:sz="4" w:space="0" w:color="auto"/>
              <w:right w:val="single" w:sz="4" w:space="0" w:color="auto"/>
            </w:tcBorders>
            <w:shd w:val="clear" w:color="auto" w:fill="auto"/>
            <w:noWrap/>
            <w:vAlign w:val="center"/>
            <w:tcPrChange w:id="3169"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Del="003F47B3" w:rsidRDefault="003F47B3" w:rsidP="003F47B3">
            <w:pPr>
              <w:jc w:val="center"/>
              <w:rPr>
                <w:del w:id="3170" w:author="Pavla Trefilová" w:date="2019-09-10T15:41:00Z"/>
                <w:rFonts w:ascii="Calibri" w:hAnsi="Calibri" w:cs="Calibri"/>
              </w:rPr>
            </w:pPr>
            <w:del w:id="3171" w:author="Pavla Trefilová" w:date="2019-09-10T15:41:00Z">
              <w:r w:rsidRPr="0062549C" w:rsidDel="003F47B3">
                <w:rPr>
                  <w:rFonts w:ascii="Calibri" w:hAnsi="Calibri" w:cs="Calibri"/>
                </w:rPr>
                <w:delText>40</w:delText>
              </w:r>
            </w:del>
          </w:p>
        </w:tc>
        <w:tc>
          <w:tcPr>
            <w:tcW w:w="1762" w:type="dxa"/>
            <w:tcBorders>
              <w:top w:val="nil"/>
              <w:left w:val="single" w:sz="4" w:space="0" w:color="auto"/>
              <w:bottom w:val="single" w:sz="4" w:space="0" w:color="auto"/>
              <w:right w:val="single" w:sz="12" w:space="0" w:color="auto"/>
            </w:tcBorders>
            <w:shd w:val="clear" w:color="auto" w:fill="auto"/>
            <w:noWrap/>
            <w:tcPrChange w:id="317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Del="003F47B3" w:rsidRDefault="003F47B3" w:rsidP="003F47B3">
            <w:pPr>
              <w:jc w:val="center"/>
              <w:rPr>
                <w:del w:id="3173" w:author="Pavla Trefilová" w:date="2019-09-10T15:41:00Z"/>
                <w:rFonts w:ascii="Calibri" w:hAnsi="Calibri" w:cs="Calibri"/>
              </w:rPr>
            </w:pPr>
            <w:del w:id="3174" w:author="Pavla Trefilová" w:date="2019-09-10T15:41:00Z">
              <w:r w:rsidRPr="007B10C7" w:rsidDel="003F47B3">
                <w:rPr>
                  <w:rFonts w:ascii="Calibri" w:hAnsi="Calibri" w:cs="Calibri"/>
                </w:rPr>
                <w:delText>N</w:delText>
              </w:r>
            </w:del>
          </w:p>
        </w:tc>
      </w:tr>
      <w:tr w:rsidR="003F47B3" w:rsidRPr="008735BA" w:rsidTr="003F47B3">
        <w:trPr>
          <w:trHeight w:val="300"/>
          <w:jc w:val="center"/>
          <w:trPrChange w:id="3175"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76"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77"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Change w:id="3178"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79"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00"/>
          <w:jc w:val="center"/>
          <w:trPrChange w:id="3180"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81"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82"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Change w:id="3183"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84"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00"/>
          <w:jc w:val="center"/>
          <w:trPrChange w:id="3185"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86"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87"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Change w:id="3188"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189"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00"/>
          <w:jc w:val="center"/>
          <w:trPrChange w:id="3190"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191"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192"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Change w:id="3193"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20</w:t>
            </w:r>
          </w:p>
        </w:tc>
        <w:tc>
          <w:tcPr>
            <w:tcW w:w="1762" w:type="dxa"/>
            <w:tcBorders>
              <w:top w:val="nil"/>
              <w:left w:val="single" w:sz="4" w:space="0" w:color="auto"/>
              <w:bottom w:val="single" w:sz="4" w:space="0" w:color="auto"/>
              <w:right w:val="single" w:sz="12" w:space="0" w:color="auto"/>
            </w:tcBorders>
            <w:shd w:val="clear" w:color="auto" w:fill="auto"/>
            <w:noWrap/>
            <w:tcPrChange w:id="3194"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3F47B3">
        <w:trPr>
          <w:trHeight w:val="315"/>
          <w:jc w:val="center"/>
          <w:trPrChange w:id="3195" w:author="Pavla Trefilová" w:date="2019-09-10T15:39:00Z">
            <w:trPr>
              <w:trHeight w:val="315"/>
              <w:jc w:val="center"/>
            </w:trPr>
          </w:trPrChange>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196" w:author="Pavla Trefilová" w:date="2019-09-10T15:39:00Z">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3F47B3" w:rsidRPr="00C52600" w:rsidRDefault="003F47B3" w:rsidP="003F47B3">
            <w:pPr>
              <w:rPr>
                <w:rFonts w:ascii="Calibri" w:hAnsi="Calibri" w:cs="Calibri"/>
                <w:b/>
                <w:bCs/>
                <w:color w:val="000000"/>
              </w:rPr>
            </w:pPr>
            <w:r w:rsidRPr="00C52600">
              <w:rPr>
                <w:rFonts w:ascii="Calibri" w:hAnsi="Calibri" w:cs="Calibri"/>
                <w:b/>
                <w:bCs/>
                <w:color w:val="000000"/>
              </w:rPr>
              <w:t>Odborní asistenti</w:t>
            </w:r>
          </w:p>
        </w:tc>
      </w:tr>
      <w:tr w:rsidR="003F47B3" w:rsidRPr="008735BA" w:rsidTr="003F47B3">
        <w:trPr>
          <w:trHeight w:val="300"/>
          <w:jc w:val="center"/>
          <w:trPrChange w:id="3197"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198"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199"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00"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01"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02"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03"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04"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05"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06"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07"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08"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lastRenderedPageBreak/>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09"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10"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11"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12"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13"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14"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15"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16"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del w:id="3217" w:author="Pavla Trefilová" w:date="2019-09-11T15:12:00Z">
              <w:r w:rsidRPr="00686EC2" w:rsidDel="00F65A12">
                <w:rPr>
                  <w:rFonts w:ascii="Calibri" w:hAnsi="Calibri" w:cs="Calibri"/>
                </w:rPr>
                <w:delText>U - 31.7.2019</w:delText>
              </w:r>
            </w:del>
            <w:ins w:id="3218" w:author="Pavla Trefilová" w:date="2019-09-11T15:12:00Z">
              <w:r w:rsidR="00F65A12">
                <w:rPr>
                  <w:rFonts w:ascii="Calibri" w:hAnsi="Calibri" w:cs="Calibri"/>
                </w:rPr>
                <w:t>N</w:t>
              </w:r>
            </w:ins>
          </w:p>
        </w:tc>
      </w:tr>
      <w:tr w:rsidR="003F47B3" w:rsidRPr="008735BA" w:rsidTr="003F47B3">
        <w:trPr>
          <w:trHeight w:val="300"/>
          <w:jc w:val="center"/>
          <w:trPrChange w:id="3219"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20"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21"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22"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23"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24"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25"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26"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27"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28"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29"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30"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31"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32"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33"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pPr>
              <w:jc w:val="center"/>
              <w:rPr>
                <w:rFonts w:ascii="Calibri" w:hAnsi="Calibri" w:cs="Calibri"/>
              </w:rPr>
            </w:pPr>
            <w:r w:rsidRPr="00686EC2">
              <w:rPr>
                <w:rFonts w:ascii="Calibri" w:hAnsi="Calibri" w:cs="Calibri"/>
              </w:rPr>
              <w:t>U - 31.8.</w:t>
            </w:r>
            <w:del w:id="3234" w:author="Pavla Trefilová" w:date="2019-09-10T15:40:00Z">
              <w:r w:rsidRPr="00686EC2" w:rsidDel="003F47B3">
                <w:rPr>
                  <w:rFonts w:ascii="Calibri" w:hAnsi="Calibri" w:cs="Calibri"/>
                </w:rPr>
                <w:delText>2019</w:delText>
              </w:r>
            </w:del>
            <w:ins w:id="3235" w:author="Pavla Trefilová" w:date="2019-09-10T15:40:00Z">
              <w:r w:rsidRPr="00686EC2">
                <w:rPr>
                  <w:rFonts w:ascii="Calibri" w:hAnsi="Calibri" w:cs="Calibri"/>
                </w:rPr>
                <w:t>20</w:t>
              </w:r>
              <w:r>
                <w:rPr>
                  <w:rFonts w:ascii="Calibri" w:hAnsi="Calibri" w:cs="Calibri"/>
                </w:rPr>
                <w:t>22</w:t>
              </w:r>
            </w:ins>
          </w:p>
        </w:tc>
      </w:tr>
      <w:tr w:rsidR="003F47B3" w:rsidRPr="008735BA" w:rsidTr="003F47B3">
        <w:trPr>
          <w:trHeight w:val="300"/>
          <w:jc w:val="center"/>
          <w:trPrChange w:id="3236"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37"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38"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39"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40"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U - 30.5.2022</w:t>
            </w:r>
          </w:p>
        </w:tc>
      </w:tr>
      <w:tr w:rsidR="003F47B3" w:rsidRPr="008735BA" w:rsidTr="003F47B3">
        <w:trPr>
          <w:trHeight w:val="300"/>
          <w:jc w:val="center"/>
          <w:trPrChange w:id="3241"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42"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43"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44"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45"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46"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47"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48"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49"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50"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pPr>
              <w:jc w:val="center"/>
              <w:rPr>
                <w:rFonts w:ascii="Calibri" w:hAnsi="Calibri" w:cs="Calibri"/>
              </w:rPr>
            </w:pPr>
            <w:r w:rsidRPr="00686EC2">
              <w:rPr>
                <w:rFonts w:ascii="Calibri" w:hAnsi="Calibri" w:cs="Calibri"/>
              </w:rPr>
              <w:t>U - 31.8.</w:t>
            </w:r>
            <w:del w:id="3251" w:author="Pavla Trefilová" w:date="2019-09-10T15:40:00Z">
              <w:r w:rsidRPr="00686EC2" w:rsidDel="003F47B3">
                <w:rPr>
                  <w:rFonts w:ascii="Calibri" w:hAnsi="Calibri" w:cs="Calibri"/>
                </w:rPr>
                <w:delText>2019</w:delText>
              </w:r>
            </w:del>
            <w:ins w:id="3252" w:author="Pavla Trefilová" w:date="2019-09-10T15:40:00Z">
              <w:r w:rsidRPr="00686EC2">
                <w:rPr>
                  <w:rFonts w:ascii="Calibri" w:hAnsi="Calibri" w:cs="Calibri"/>
                </w:rPr>
                <w:t>20</w:t>
              </w:r>
              <w:r>
                <w:rPr>
                  <w:rFonts w:ascii="Calibri" w:hAnsi="Calibri" w:cs="Calibri"/>
                </w:rPr>
                <w:t>22</w:t>
              </w:r>
            </w:ins>
          </w:p>
        </w:tc>
      </w:tr>
      <w:tr w:rsidR="003F47B3" w:rsidRPr="008735BA" w:rsidTr="003F47B3">
        <w:trPr>
          <w:trHeight w:val="300"/>
          <w:jc w:val="center"/>
          <w:trPrChange w:id="3253"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54"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55"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56"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57"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U - 10.8.2020</w:t>
            </w:r>
          </w:p>
        </w:tc>
      </w:tr>
      <w:tr w:rsidR="003F47B3" w:rsidRPr="008735BA" w:rsidTr="003F47B3">
        <w:trPr>
          <w:trHeight w:val="300"/>
          <w:jc w:val="center"/>
          <w:trPrChange w:id="3258"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59"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60"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61"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62"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63"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64"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65"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66"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67"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68"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69"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70"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71"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72"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273"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74"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75"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76"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16</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277"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3F47B3">
        <w:trPr>
          <w:trHeight w:val="300"/>
          <w:jc w:val="center"/>
          <w:trPrChange w:id="3278"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79"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80"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81"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82"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del w:id="3283" w:author="Pavla Trefilová" w:date="2019-09-10T15:40:00Z">
              <w:r w:rsidRPr="00686EC2" w:rsidDel="003F47B3">
                <w:rPr>
                  <w:rFonts w:ascii="Calibri" w:hAnsi="Calibri" w:cs="Calibri"/>
                </w:rPr>
                <w:delText>U - 31.8.2019</w:delText>
              </w:r>
            </w:del>
            <w:ins w:id="3284" w:author="Pavla Trefilová" w:date="2019-09-10T15:40:00Z">
              <w:r>
                <w:rPr>
                  <w:rFonts w:ascii="Calibri" w:hAnsi="Calibri" w:cs="Calibri"/>
                </w:rPr>
                <w:t>N</w:t>
              </w:r>
            </w:ins>
          </w:p>
        </w:tc>
      </w:tr>
      <w:tr w:rsidR="003F47B3" w:rsidRPr="008735BA" w:rsidTr="003F47B3">
        <w:trPr>
          <w:trHeight w:val="300"/>
          <w:jc w:val="center"/>
          <w:trPrChange w:id="3285"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86"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RDefault="003F47B3" w:rsidP="003F47B3">
            <w:pPr>
              <w:rPr>
                <w:rFonts w:ascii="Calibri" w:hAnsi="Calibri" w:cs="Calibri"/>
              </w:rPr>
            </w:pPr>
            <w:r w:rsidRPr="007B5D47">
              <w:rPr>
                <w:rFonts w:ascii="Calibri" w:hAnsi="Calibri" w:cs="Calibri"/>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87"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288"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Pr>
                <w:rFonts w:ascii="Calibri" w:hAnsi="Calibri" w:cs="Calibri"/>
              </w:rPr>
              <w:t>24</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Change w:id="3289"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 xml:space="preserve">U </w:t>
            </w:r>
            <w:del w:id="3290" w:author="Drahomíra Pavelková" w:date="2019-09-02T15:59:00Z">
              <w:r w:rsidRPr="00686EC2" w:rsidDel="007007B1">
                <w:rPr>
                  <w:rFonts w:ascii="Calibri" w:hAnsi="Calibri" w:cs="Calibri"/>
                </w:rPr>
                <w:delText>-</w:delText>
              </w:r>
            </w:del>
            <w:ins w:id="3291" w:author="Drahomíra Pavelková" w:date="2019-09-02T15:59:00Z">
              <w:r>
                <w:rPr>
                  <w:rFonts w:ascii="Calibri" w:hAnsi="Calibri" w:cs="Calibri"/>
                </w:rPr>
                <w:t>–</w:t>
              </w:r>
            </w:ins>
            <w:r w:rsidRPr="00686EC2">
              <w:rPr>
                <w:rFonts w:ascii="Calibri" w:hAnsi="Calibri" w:cs="Calibri"/>
              </w:rPr>
              <w:t xml:space="preserve"> </w:t>
            </w:r>
            <w:ins w:id="3292" w:author="Drahomíra Pavelková" w:date="2019-09-02T15:59:00Z">
              <w:r>
                <w:rPr>
                  <w:rFonts w:ascii="Calibri" w:hAnsi="Calibri" w:cs="Calibri"/>
                </w:rPr>
                <w:t>30.9.2021</w:t>
              </w:r>
            </w:ins>
            <w:del w:id="3293" w:author="Drahomíra Pavelková" w:date="2019-09-02T15:59:00Z">
              <w:r w:rsidRPr="00686EC2" w:rsidDel="007007B1">
                <w:rPr>
                  <w:rFonts w:ascii="Calibri" w:hAnsi="Calibri" w:cs="Calibri"/>
                </w:rPr>
                <w:delText>31.8.2019</w:delText>
              </w:r>
            </w:del>
          </w:p>
        </w:tc>
      </w:tr>
      <w:tr w:rsidR="003F47B3" w:rsidRPr="008735BA" w:rsidDel="003F47B3" w:rsidTr="003F47B3">
        <w:trPr>
          <w:trHeight w:val="300"/>
          <w:jc w:val="center"/>
          <w:del w:id="3294" w:author="Pavla Trefilová" w:date="2019-09-10T15:39:00Z"/>
          <w:trPrChange w:id="3295"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296"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7B5D47" w:rsidDel="003F47B3" w:rsidRDefault="003F47B3" w:rsidP="003F47B3">
            <w:pPr>
              <w:rPr>
                <w:del w:id="3297" w:author="Pavla Trefilová" w:date="2019-09-10T15:39:00Z"/>
                <w:rFonts w:ascii="Calibri" w:hAnsi="Calibri" w:cs="Calibri"/>
              </w:rPr>
            </w:pPr>
            <w:del w:id="3298" w:author="Pavla Trefilová" w:date="2019-09-10T15:39:00Z">
              <w:r w:rsidRPr="007B5D47" w:rsidDel="003F47B3">
                <w:rPr>
                  <w:rFonts w:ascii="Calibri" w:hAnsi="Calibr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299"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Del="003F47B3" w:rsidRDefault="003F47B3" w:rsidP="003F47B3">
            <w:pPr>
              <w:jc w:val="center"/>
              <w:rPr>
                <w:del w:id="3300" w:author="Pavla Trefilová" w:date="2019-09-10T15:39:00Z"/>
                <w:rFonts w:ascii="Calibri" w:hAnsi="Calibri" w:cs="Calibri"/>
              </w:rPr>
            </w:pPr>
            <w:del w:id="3301" w:author="Pavla Trefilová" w:date="2019-09-10T15:39:00Z">
              <w:r w:rsidRPr="00686EC2" w:rsidDel="003F47B3">
                <w:rPr>
                  <w:rFonts w:ascii="Calibri" w:hAnsi="Calibr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center"/>
            <w:tcPrChange w:id="3302"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Del="003F47B3" w:rsidRDefault="003F47B3" w:rsidP="003F47B3">
            <w:pPr>
              <w:jc w:val="center"/>
              <w:rPr>
                <w:del w:id="3303" w:author="Pavla Trefilová" w:date="2019-09-10T15:39:00Z"/>
                <w:rFonts w:ascii="Calibri" w:hAnsi="Calibri" w:cs="Calibri"/>
              </w:rPr>
            </w:pPr>
            <w:del w:id="3304" w:author="Pavla Trefilová" w:date="2019-09-10T15:39:00Z">
              <w:r w:rsidRPr="00686EC2" w:rsidDel="003F47B3">
                <w:rPr>
                  <w:rFonts w:ascii="Calibri" w:hAnsi="Calibri" w:cs="Calibri"/>
                </w:rPr>
                <w:delText>20</w:delText>
              </w:r>
            </w:del>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305"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Del="003F47B3" w:rsidRDefault="003F47B3" w:rsidP="003F47B3">
            <w:pPr>
              <w:jc w:val="center"/>
              <w:rPr>
                <w:del w:id="3306" w:author="Pavla Trefilová" w:date="2019-09-10T15:39:00Z"/>
                <w:rFonts w:ascii="Calibri" w:hAnsi="Calibri" w:cs="Calibri"/>
              </w:rPr>
            </w:pPr>
            <w:del w:id="3307" w:author="Pavla Trefilová" w:date="2019-09-10T15:39:00Z">
              <w:r w:rsidRPr="00686EC2" w:rsidDel="003F47B3">
                <w:rPr>
                  <w:rFonts w:ascii="Calibri" w:hAnsi="Calibri" w:cs="Calibri"/>
                </w:rPr>
                <w:delText>N</w:delText>
              </w:r>
            </w:del>
          </w:p>
        </w:tc>
      </w:tr>
      <w:tr w:rsidR="003F47B3" w:rsidRPr="008735BA" w:rsidTr="003F47B3">
        <w:trPr>
          <w:trHeight w:val="300"/>
          <w:jc w:val="center"/>
          <w:trPrChange w:id="3308"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309"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Change w:id="3310"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Change w:id="3311"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312"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13"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Change w:id="3314"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3F47B3" w:rsidRPr="00686EC2" w:rsidRDefault="003F47B3" w:rsidP="003F47B3">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Change w:id="3315"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Change w:id="3316"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317"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1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1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2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Change w:id="3321"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2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23"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24"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25"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Change w:id="3326"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27"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2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bottom"/>
            <w:tcPrChange w:id="332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bottom"/>
              </w:tcPr>
            </w:tcPrChange>
          </w:tcPr>
          <w:p w:rsidR="003F47B3" w:rsidRPr="00686EC2" w:rsidRDefault="003F47B3" w:rsidP="003F47B3">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Change w:id="333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Change w:id="3331" w:author="Pavla Trefilová" w:date="2019-09-10T15:39:00Z">
              <w:tcPr>
                <w:tcW w:w="780" w:type="dxa"/>
                <w:tcBorders>
                  <w:top w:val="nil"/>
                  <w:left w:val="nil"/>
                  <w:bottom w:val="single" w:sz="4" w:space="0" w:color="auto"/>
                  <w:right w:val="single" w:sz="4" w:space="0" w:color="auto"/>
                </w:tcBorders>
                <w:shd w:val="clear" w:color="auto" w:fill="auto"/>
                <w:noWrap/>
                <w:vAlign w:val="bottom"/>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3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33"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34"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35"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Change w:id="3336"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37"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3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3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4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Change w:id="3341"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4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43"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44"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45"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Change w:id="3346"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47"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4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4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5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Change w:id="3351"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20</w:t>
            </w:r>
          </w:p>
        </w:tc>
        <w:tc>
          <w:tcPr>
            <w:tcW w:w="1762" w:type="dxa"/>
            <w:tcBorders>
              <w:top w:val="nil"/>
              <w:left w:val="single" w:sz="4" w:space="0" w:color="auto"/>
              <w:bottom w:val="single" w:sz="4" w:space="0" w:color="auto"/>
              <w:right w:val="single" w:sz="12" w:space="0" w:color="auto"/>
            </w:tcBorders>
            <w:shd w:val="clear" w:color="auto" w:fill="auto"/>
            <w:noWrap/>
            <w:tcPrChange w:id="335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53"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54"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55"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Change w:id="3356"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57"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5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5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6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Change w:id="3361"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6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3F47B3">
        <w:trPr>
          <w:trHeight w:val="300"/>
          <w:jc w:val="center"/>
          <w:trPrChange w:id="3363"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64"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65"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Change w:id="3366"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Change w:id="3367"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3F47B3">
        <w:trPr>
          <w:trHeight w:val="300"/>
          <w:jc w:val="center"/>
          <w:trPrChange w:id="3368"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69"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70"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Change w:id="3371"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62549C" w:rsidRDefault="003F47B3" w:rsidP="003F47B3">
            <w:pPr>
              <w:jc w:val="center"/>
              <w:rPr>
                <w:rFonts w:ascii="Calibri" w:hAnsi="Calibri" w:cs="Calibri"/>
              </w:rPr>
            </w:pPr>
            <w:r w:rsidRPr="0062549C">
              <w:rPr>
                <w:rFonts w:ascii="Calibri" w:hAnsi="Calibri" w:cs="Calibri"/>
              </w:rPr>
              <w:t>36</w:t>
            </w:r>
          </w:p>
        </w:tc>
        <w:tc>
          <w:tcPr>
            <w:tcW w:w="1762" w:type="dxa"/>
            <w:tcBorders>
              <w:top w:val="nil"/>
              <w:left w:val="single" w:sz="4" w:space="0" w:color="auto"/>
              <w:bottom w:val="single" w:sz="4" w:space="0" w:color="auto"/>
              <w:right w:val="single" w:sz="12" w:space="0" w:color="auto"/>
            </w:tcBorders>
            <w:shd w:val="clear" w:color="auto" w:fill="auto"/>
            <w:noWrap/>
            <w:vAlign w:val="center"/>
            <w:tcPrChange w:id="3372"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vAlign w:val="center"/>
              </w:tcPr>
            </w:tcPrChange>
          </w:tcPr>
          <w:p w:rsidR="003F47B3" w:rsidRPr="0062549C" w:rsidRDefault="003F47B3" w:rsidP="003F47B3">
            <w:pPr>
              <w:jc w:val="center"/>
              <w:rPr>
                <w:rFonts w:ascii="Calibri" w:hAnsi="Calibri" w:cs="Calibri"/>
              </w:rPr>
            </w:pPr>
            <w:r>
              <w:rPr>
                <w:rFonts w:ascii="Calibri" w:hAnsi="Calibri" w:cs="Calibri"/>
              </w:rPr>
              <w:t>N</w:t>
            </w:r>
          </w:p>
        </w:tc>
      </w:tr>
      <w:tr w:rsidR="003F47B3" w:rsidRPr="008735BA" w:rsidTr="003F47B3">
        <w:trPr>
          <w:trHeight w:val="315"/>
          <w:jc w:val="center"/>
          <w:trPrChange w:id="3373" w:author="Pavla Trefilová" w:date="2019-09-10T15:39:00Z">
            <w:trPr>
              <w:trHeight w:val="315"/>
              <w:jc w:val="center"/>
            </w:trPr>
          </w:trPrChange>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3374" w:author="Pavla Trefilová" w:date="2019-09-10T15:39:00Z">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3F47B3" w:rsidRPr="009E0288" w:rsidRDefault="003F47B3" w:rsidP="003F47B3">
            <w:pPr>
              <w:rPr>
                <w:rFonts w:ascii="Calibri" w:hAnsi="Calibri" w:cs="Calibri"/>
                <w:b/>
                <w:bCs/>
              </w:rPr>
            </w:pPr>
            <w:r w:rsidRPr="00C52600">
              <w:rPr>
                <w:rFonts w:ascii="Calibri" w:hAnsi="Calibri" w:cs="Calibri"/>
                <w:b/>
                <w:bCs/>
              </w:rPr>
              <w:t>Lektoři</w:t>
            </w:r>
          </w:p>
        </w:tc>
      </w:tr>
      <w:tr w:rsidR="003F47B3" w:rsidRPr="008735BA" w:rsidTr="003F47B3">
        <w:trPr>
          <w:trHeight w:val="300"/>
          <w:jc w:val="center"/>
          <w:trPrChange w:id="3375" w:author="Pavla Trefilová" w:date="2019-09-10T15:39:00Z">
            <w:trPr>
              <w:trHeight w:val="300"/>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Change w:id="3376" w:author="Pavla Trefilová" w:date="2019-09-10T15:39:00Z">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tcPrChange>
          </w:tcPr>
          <w:p w:rsidR="003F47B3" w:rsidRPr="00C52600" w:rsidRDefault="003F47B3" w:rsidP="003F47B3">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Change w:id="3377" w:author="Pavla Trefilová" w:date="2019-09-10T15:39:00Z">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Change w:id="3378" w:author="Pavla Trefilová" w:date="2019-09-10T15:39:00Z">
              <w:tcPr>
                <w:tcW w:w="780" w:type="dxa"/>
                <w:tcBorders>
                  <w:top w:val="single" w:sz="12" w:space="0" w:color="auto"/>
                  <w:left w:val="nil"/>
                  <w:bottom w:val="single" w:sz="4" w:space="0" w:color="auto"/>
                  <w:right w:val="single" w:sz="4"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12</w:t>
            </w:r>
          </w:p>
        </w:tc>
        <w:tc>
          <w:tcPr>
            <w:tcW w:w="1762" w:type="dxa"/>
            <w:tcBorders>
              <w:top w:val="single" w:sz="12" w:space="0" w:color="auto"/>
              <w:left w:val="single" w:sz="4" w:space="0" w:color="auto"/>
              <w:bottom w:val="single" w:sz="4" w:space="0" w:color="auto"/>
              <w:right w:val="single" w:sz="12" w:space="0" w:color="auto"/>
            </w:tcBorders>
            <w:shd w:val="clear" w:color="auto" w:fill="auto"/>
            <w:noWrap/>
            <w:vAlign w:val="center"/>
            <w:tcPrChange w:id="3379" w:author="Pavla Trefilová" w:date="2019-09-10T15:39:00Z">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0C53B9">
              <w:rPr>
                <w:rFonts w:ascii="Calibri" w:hAnsi="Calibri" w:cs="Calibri"/>
                <w:color w:val="000000"/>
              </w:rPr>
              <w:t>U-31</w:t>
            </w:r>
            <w:r>
              <w:rPr>
                <w:rFonts w:ascii="Calibri" w:hAnsi="Calibri" w:cs="Calibri"/>
                <w:color w:val="000000"/>
              </w:rPr>
              <w:t>.12.2019</w:t>
            </w:r>
          </w:p>
        </w:tc>
      </w:tr>
      <w:tr w:rsidR="003F47B3" w:rsidRPr="008735BA" w:rsidTr="003F47B3">
        <w:trPr>
          <w:trHeight w:val="300"/>
          <w:jc w:val="center"/>
          <w:trPrChange w:id="3380" w:author="Pavla Trefilová" w:date="2019-09-10T15:39:00Z">
            <w:trPr>
              <w:trHeight w:val="300"/>
              <w:jc w:val="center"/>
            </w:trPr>
          </w:trPrChange>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Change w:id="3381" w:author="Pavla Trefilová" w:date="2019-09-10T15:39:00Z">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rsidR="003F47B3" w:rsidRPr="00C52600" w:rsidRDefault="003F47B3" w:rsidP="003F47B3">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Change w:id="3382" w:author="Pavla Trefilová" w:date="2019-09-10T15:39:00Z">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Change w:id="3383" w:author="Pavla Trefilová" w:date="2019-09-10T15:39:00Z">
              <w:tcPr>
                <w:tcW w:w="780" w:type="dxa"/>
                <w:tcBorders>
                  <w:top w:val="single" w:sz="4" w:space="0" w:color="auto"/>
                  <w:left w:val="nil"/>
                  <w:bottom w:val="single" w:sz="4" w:space="0" w:color="auto"/>
                  <w:right w:val="single" w:sz="4" w:space="0" w:color="auto"/>
                </w:tcBorders>
                <w:shd w:val="clear" w:color="auto" w:fill="auto"/>
                <w:noWrap/>
                <w:vAlign w:val="bottom"/>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Change w:id="3384" w:author="Pavla Trefilová" w:date="2019-09-10T15:39:00Z">
              <w:tcPr>
                <w:tcW w:w="158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F47B3" w:rsidRDefault="003F47B3" w:rsidP="003F47B3">
            <w:pPr>
              <w:jc w:val="center"/>
            </w:pPr>
            <w:r w:rsidRPr="00963EA5">
              <w:rPr>
                <w:rFonts w:ascii="Calibri" w:hAnsi="Calibri" w:cs="Calibri"/>
                <w:color w:val="000000"/>
              </w:rPr>
              <w:t>N</w:t>
            </w:r>
          </w:p>
        </w:tc>
      </w:tr>
      <w:tr w:rsidR="003F47B3" w:rsidRPr="008735BA" w:rsidTr="003F47B3">
        <w:trPr>
          <w:trHeight w:val="300"/>
          <w:jc w:val="center"/>
          <w:trPrChange w:id="3385" w:author="Pavla Trefilová" w:date="2019-09-10T15:39:00Z">
            <w:trPr>
              <w:trHeight w:val="300"/>
              <w:jc w:val="center"/>
            </w:trPr>
          </w:trPrChange>
        </w:trPr>
        <w:tc>
          <w:tcPr>
            <w:tcW w:w="3387" w:type="dxa"/>
            <w:tcBorders>
              <w:top w:val="nil"/>
              <w:left w:val="single" w:sz="12" w:space="0" w:color="auto"/>
              <w:bottom w:val="single" w:sz="4" w:space="0" w:color="auto"/>
              <w:right w:val="single" w:sz="4" w:space="0" w:color="auto"/>
            </w:tcBorders>
            <w:shd w:val="clear" w:color="auto" w:fill="auto"/>
            <w:noWrap/>
            <w:vAlign w:val="center"/>
            <w:tcPrChange w:id="3386" w:author="Pavla Trefilová" w:date="2019-09-10T15:39:00Z">
              <w:tcPr>
                <w:tcW w:w="3387" w:type="dxa"/>
                <w:tcBorders>
                  <w:top w:val="nil"/>
                  <w:left w:val="single" w:sz="12" w:space="0" w:color="auto"/>
                  <w:bottom w:val="single" w:sz="4" w:space="0" w:color="auto"/>
                  <w:right w:val="single" w:sz="4" w:space="0" w:color="auto"/>
                </w:tcBorders>
                <w:shd w:val="clear" w:color="auto" w:fill="auto"/>
                <w:noWrap/>
                <w:vAlign w:val="center"/>
              </w:tcPr>
            </w:tcPrChange>
          </w:tcPr>
          <w:p w:rsidR="003F47B3" w:rsidRPr="00C52600" w:rsidRDefault="003F47B3" w:rsidP="003F47B3">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Change w:id="3387" w:author="Pavla Trefilová" w:date="2019-09-10T15:39:00Z">
              <w:tcPr>
                <w:tcW w:w="1300" w:type="dxa"/>
                <w:tcBorders>
                  <w:top w:val="nil"/>
                  <w:left w:val="single" w:sz="4" w:space="0" w:color="auto"/>
                  <w:bottom w:val="single" w:sz="4" w:space="0" w:color="auto"/>
                  <w:right w:val="single" w:sz="4"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Change w:id="3388" w:author="Pavla Trefilová" w:date="2019-09-10T15:39:00Z">
              <w:tcPr>
                <w:tcW w:w="780" w:type="dxa"/>
                <w:tcBorders>
                  <w:top w:val="nil"/>
                  <w:left w:val="nil"/>
                  <w:bottom w:val="single" w:sz="4" w:space="0" w:color="auto"/>
                  <w:right w:val="single" w:sz="4"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nil"/>
              <w:left w:val="single" w:sz="4" w:space="0" w:color="auto"/>
              <w:bottom w:val="single" w:sz="4" w:space="0" w:color="auto"/>
              <w:right w:val="single" w:sz="12" w:space="0" w:color="auto"/>
            </w:tcBorders>
            <w:shd w:val="clear" w:color="auto" w:fill="auto"/>
            <w:noWrap/>
            <w:tcPrChange w:id="3389" w:author="Pavla Trefilová" w:date="2019-09-10T15:39:00Z">
              <w:tcPr>
                <w:tcW w:w="1580" w:type="dxa"/>
                <w:tcBorders>
                  <w:top w:val="nil"/>
                  <w:left w:val="single" w:sz="4" w:space="0" w:color="auto"/>
                  <w:bottom w:val="single" w:sz="4" w:space="0" w:color="auto"/>
                  <w:right w:val="single" w:sz="12" w:space="0" w:color="auto"/>
                </w:tcBorders>
                <w:shd w:val="clear" w:color="auto" w:fill="auto"/>
                <w:noWrap/>
              </w:tcPr>
            </w:tcPrChange>
          </w:tcPr>
          <w:p w:rsidR="003F47B3" w:rsidRDefault="003F47B3" w:rsidP="003F47B3">
            <w:pPr>
              <w:jc w:val="center"/>
            </w:pPr>
            <w:r w:rsidRPr="00963EA5">
              <w:rPr>
                <w:rFonts w:ascii="Calibri" w:hAnsi="Calibri" w:cs="Calibri"/>
                <w:color w:val="000000"/>
              </w:rPr>
              <w:t>N</w:t>
            </w:r>
          </w:p>
        </w:tc>
      </w:tr>
      <w:tr w:rsidR="003F47B3" w:rsidRPr="008735BA" w:rsidTr="003F47B3">
        <w:trPr>
          <w:trHeight w:val="300"/>
          <w:jc w:val="center"/>
          <w:trPrChange w:id="3390" w:author="Pavla Trefilová" w:date="2019-09-10T15:39:00Z">
            <w:trPr>
              <w:trHeight w:val="300"/>
              <w:jc w:val="center"/>
            </w:trPr>
          </w:trPrChange>
        </w:trPr>
        <w:tc>
          <w:tcPr>
            <w:tcW w:w="3387" w:type="dxa"/>
            <w:tcBorders>
              <w:top w:val="nil"/>
              <w:left w:val="single" w:sz="12" w:space="0" w:color="auto"/>
              <w:bottom w:val="single" w:sz="4" w:space="0" w:color="auto"/>
              <w:right w:val="single" w:sz="2" w:space="0" w:color="auto"/>
            </w:tcBorders>
            <w:shd w:val="clear" w:color="auto" w:fill="auto"/>
            <w:noWrap/>
            <w:vAlign w:val="center"/>
            <w:hideMark/>
            <w:tcPrChange w:id="3391" w:author="Pavla Trefilová" w:date="2019-09-10T15:39:00Z">
              <w:tcPr>
                <w:tcW w:w="3387" w:type="dxa"/>
                <w:tcBorders>
                  <w:top w:val="nil"/>
                  <w:left w:val="single" w:sz="12" w:space="0" w:color="auto"/>
                  <w:bottom w:val="single" w:sz="4" w:space="0" w:color="auto"/>
                  <w:right w:val="single" w:sz="2" w:space="0" w:color="auto"/>
                </w:tcBorders>
                <w:shd w:val="clear" w:color="auto" w:fill="auto"/>
                <w:noWrap/>
                <w:vAlign w:val="center"/>
                <w:hideMark/>
              </w:tcPr>
            </w:tcPrChange>
          </w:tcPr>
          <w:p w:rsidR="003F47B3" w:rsidRPr="00C52600" w:rsidRDefault="003F47B3" w:rsidP="003F47B3">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Change w:id="3392" w:author="Pavla Trefilová" w:date="2019-09-10T15:39:00Z">
              <w:tcPr>
                <w:tcW w:w="1300" w:type="dxa"/>
                <w:tcBorders>
                  <w:top w:val="nil"/>
                  <w:left w:val="single" w:sz="2" w:space="0" w:color="auto"/>
                  <w:bottom w:val="single" w:sz="4" w:space="0" w:color="auto"/>
                  <w:right w:val="single" w:sz="4" w:space="0" w:color="auto"/>
                </w:tcBorders>
                <w:shd w:val="clear" w:color="auto" w:fill="auto"/>
                <w:noWrap/>
                <w:vAlign w:val="center"/>
                <w:hideMark/>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Change w:id="3393" w:author="Pavla Trefilová" w:date="2019-09-10T15:39:00Z">
              <w:tcPr>
                <w:tcW w:w="780" w:type="dxa"/>
                <w:tcBorders>
                  <w:top w:val="nil"/>
                  <w:left w:val="nil"/>
                  <w:bottom w:val="single" w:sz="4" w:space="0" w:color="auto"/>
                  <w:right w:val="single" w:sz="2" w:space="0" w:color="auto"/>
                </w:tcBorders>
                <w:shd w:val="clear" w:color="auto" w:fill="auto"/>
                <w:noWrap/>
                <w:vAlign w:val="center"/>
                <w:hideMark/>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nil"/>
              <w:left w:val="single" w:sz="2" w:space="0" w:color="auto"/>
              <w:bottom w:val="single" w:sz="4" w:space="0" w:color="auto"/>
              <w:right w:val="single" w:sz="12" w:space="0" w:color="auto"/>
            </w:tcBorders>
            <w:shd w:val="clear" w:color="auto" w:fill="auto"/>
            <w:noWrap/>
            <w:vAlign w:val="center"/>
            <w:hideMark/>
            <w:tcPrChange w:id="3394" w:author="Pavla Trefilová" w:date="2019-09-10T15:39:00Z">
              <w:tcPr>
                <w:tcW w:w="1580" w:type="dxa"/>
                <w:tcBorders>
                  <w:top w:val="nil"/>
                  <w:left w:val="single" w:sz="2" w:space="0" w:color="auto"/>
                  <w:bottom w:val="single" w:sz="4" w:space="0" w:color="auto"/>
                  <w:right w:val="single" w:sz="12" w:space="0" w:color="auto"/>
                </w:tcBorders>
                <w:shd w:val="clear" w:color="auto" w:fill="auto"/>
                <w:noWrap/>
                <w:vAlign w:val="center"/>
                <w:hideMark/>
              </w:tcPr>
            </w:tcPrChange>
          </w:tcPr>
          <w:p w:rsidR="003F47B3" w:rsidRPr="008735BA" w:rsidRDefault="003F47B3" w:rsidP="0032326E">
            <w:pPr>
              <w:jc w:val="center"/>
              <w:rPr>
                <w:rFonts w:ascii="Calibri" w:hAnsi="Calibri" w:cs="Calibri"/>
                <w:color w:val="000000"/>
              </w:rPr>
            </w:pPr>
            <w:r>
              <w:rPr>
                <w:rFonts w:ascii="Calibri" w:hAnsi="Calibri" w:cs="Calibri"/>
                <w:color w:val="000000"/>
              </w:rPr>
              <w:t>U-31.8.</w:t>
            </w:r>
            <w:del w:id="3395" w:author="Pavla Trefilová" w:date="2019-09-11T07:29:00Z">
              <w:r w:rsidDel="0032326E">
                <w:rPr>
                  <w:rFonts w:ascii="Calibri" w:hAnsi="Calibri" w:cs="Calibri"/>
                  <w:color w:val="000000"/>
                </w:rPr>
                <w:delText>2019</w:delText>
              </w:r>
            </w:del>
            <w:ins w:id="3396" w:author="Pavla Trefilová" w:date="2019-09-11T07:29:00Z">
              <w:r w:rsidR="0032326E">
                <w:rPr>
                  <w:rFonts w:ascii="Calibri" w:hAnsi="Calibri" w:cs="Calibri"/>
                  <w:color w:val="000000"/>
                </w:rPr>
                <w:t>2022</w:t>
              </w:r>
            </w:ins>
          </w:p>
        </w:tc>
      </w:tr>
      <w:tr w:rsidR="003F47B3" w:rsidRPr="008735BA" w:rsidTr="003F47B3">
        <w:trPr>
          <w:trHeight w:val="315"/>
          <w:jc w:val="center"/>
          <w:trPrChange w:id="3397" w:author="Pavla Trefilová" w:date="2019-09-10T15:39:00Z">
            <w:trPr>
              <w:trHeight w:val="315"/>
              <w:jc w:val="center"/>
            </w:trPr>
          </w:trPrChange>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Change w:id="3398" w:author="Pavla Trefilová" w:date="2019-09-10T15:39:00Z">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tcPrChange>
          </w:tcPr>
          <w:p w:rsidR="003F47B3" w:rsidRPr="00C52600" w:rsidRDefault="003F47B3" w:rsidP="003F47B3">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Change w:id="3399" w:author="Pavla Trefilová" w:date="2019-09-10T15:39:00Z">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Change w:id="3400" w:author="Pavla Trefilová" w:date="2019-09-10T15:39:00Z">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Change w:id="3401" w:author="Pavla Trefilová" w:date="2019-09-10T15:39:00Z">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tcPrChange>
          </w:tcPr>
          <w:p w:rsidR="003F47B3" w:rsidRPr="008735BA" w:rsidRDefault="003F47B3" w:rsidP="00B8041B">
            <w:pPr>
              <w:jc w:val="center"/>
              <w:rPr>
                <w:rFonts w:ascii="Calibri" w:hAnsi="Calibri" w:cs="Calibri"/>
                <w:color w:val="000000"/>
              </w:rPr>
            </w:pPr>
            <w:r>
              <w:rPr>
                <w:rFonts w:ascii="Calibri" w:hAnsi="Calibri" w:cs="Calibri"/>
                <w:color w:val="000000"/>
              </w:rPr>
              <w:t>U-31.8.</w:t>
            </w:r>
            <w:del w:id="3402" w:author="Pavla Trefilová" w:date="2019-09-16T07:26:00Z">
              <w:r w:rsidDel="00B8041B">
                <w:rPr>
                  <w:rFonts w:ascii="Calibri" w:hAnsi="Calibri" w:cs="Calibri"/>
                  <w:color w:val="000000"/>
                </w:rPr>
                <w:delText>2019</w:delText>
              </w:r>
            </w:del>
            <w:ins w:id="3403" w:author="Pavla Trefilová" w:date="2019-09-16T07:26:00Z">
              <w:r w:rsidR="00B8041B">
                <w:rPr>
                  <w:rFonts w:ascii="Calibri" w:hAnsi="Calibri" w:cs="Calibri"/>
                  <w:color w:val="000000"/>
                </w:rPr>
                <w:t>20</w:t>
              </w:r>
              <w:r w:rsidR="00B8041B">
                <w:rPr>
                  <w:rFonts w:ascii="Calibri" w:hAnsi="Calibri" w:cs="Calibri"/>
                  <w:color w:val="000000"/>
                </w:rPr>
                <w:t>22</w:t>
              </w:r>
            </w:ins>
          </w:p>
        </w:tc>
      </w:tr>
      <w:tr w:rsidR="003F47B3" w:rsidRPr="008735BA" w:rsidTr="003F47B3">
        <w:trPr>
          <w:trHeight w:val="315"/>
          <w:jc w:val="center"/>
          <w:trPrChange w:id="3404" w:author="Pavla Trefilová" w:date="2019-09-10T15:39:00Z">
            <w:trPr>
              <w:trHeight w:val="315"/>
              <w:jc w:val="center"/>
            </w:trPr>
          </w:trPrChange>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Change w:id="3405" w:author="Pavla Trefilová" w:date="2019-09-10T15:39:00Z">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tcPrChange>
          </w:tcPr>
          <w:p w:rsidR="003F47B3" w:rsidRPr="00C52600" w:rsidRDefault="003F47B3" w:rsidP="003F47B3">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Change w:id="3406" w:author="Pavla Trefilová" w:date="2019-09-10T15:39:00Z">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Change w:id="3407" w:author="Pavla Trefilová" w:date="2019-09-10T15:39:00Z">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2" w:space="0" w:color="auto"/>
              <w:right w:val="single" w:sz="12" w:space="0" w:color="auto"/>
            </w:tcBorders>
            <w:shd w:val="clear" w:color="auto" w:fill="auto"/>
            <w:noWrap/>
            <w:tcPrChange w:id="3408" w:author="Pavla Trefilová" w:date="2019-09-10T15:39:00Z">
              <w:tcPr>
                <w:tcW w:w="1580" w:type="dxa"/>
                <w:tcBorders>
                  <w:top w:val="single" w:sz="2" w:space="0" w:color="auto"/>
                  <w:left w:val="single" w:sz="2" w:space="0" w:color="auto"/>
                  <w:bottom w:val="single" w:sz="2" w:space="0" w:color="auto"/>
                  <w:right w:val="single" w:sz="12" w:space="0" w:color="auto"/>
                </w:tcBorders>
                <w:shd w:val="clear" w:color="auto" w:fill="auto"/>
                <w:noWrap/>
              </w:tcPr>
            </w:tcPrChange>
          </w:tcPr>
          <w:p w:rsidR="003F47B3" w:rsidRDefault="003F47B3" w:rsidP="003F47B3">
            <w:pPr>
              <w:jc w:val="center"/>
            </w:pPr>
            <w:r w:rsidRPr="00963EA5">
              <w:rPr>
                <w:rFonts w:ascii="Calibri" w:hAnsi="Calibri" w:cs="Calibri"/>
                <w:color w:val="000000"/>
              </w:rPr>
              <w:t>N</w:t>
            </w:r>
          </w:p>
        </w:tc>
      </w:tr>
      <w:tr w:rsidR="003F47B3" w:rsidRPr="008735BA" w:rsidTr="003F47B3">
        <w:trPr>
          <w:trHeight w:val="315"/>
          <w:jc w:val="center"/>
          <w:trPrChange w:id="3409" w:author="Pavla Trefilová" w:date="2019-09-10T15:39:00Z">
            <w:trPr>
              <w:trHeight w:val="315"/>
              <w:jc w:val="center"/>
            </w:trPr>
          </w:trPrChange>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Change w:id="3410" w:author="Pavla Trefilová" w:date="2019-09-10T15:39:00Z">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tcPrChange>
          </w:tcPr>
          <w:p w:rsidR="003F47B3" w:rsidRPr="00C52600" w:rsidRDefault="003F47B3" w:rsidP="003F47B3">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Change w:id="3411" w:author="Pavla Trefilová" w:date="2019-09-10T15:39:00Z">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Change w:id="3412" w:author="Pavla Trefilová" w:date="2019-09-10T15:39:00Z">
              <w:tcPr>
                <w:tcW w:w="780" w:type="dxa"/>
                <w:tcBorders>
                  <w:top w:val="single" w:sz="2" w:space="0" w:color="auto"/>
                  <w:left w:val="nil"/>
                  <w:bottom w:val="single" w:sz="12" w:space="0" w:color="auto"/>
                  <w:right w:val="single" w:sz="2" w:space="0" w:color="auto"/>
                </w:tcBorders>
                <w:shd w:val="clear" w:color="auto" w:fill="auto"/>
                <w:noWrap/>
                <w:vAlign w:val="center"/>
              </w:tcPr>
            </w:tcPrChange>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12" w:space="0" w:color="auto"/>
              <w:right w:val="single" w:sz="12" w:space="0" w:color="auto"/>
            </w:tcBorders>
            <w:shd w:val="clear" w:color="auto" w:fill="auto"/>
            <w:noWrap/>
            <w:tcPrChange w:id="3413" w:author="Pavla Trefilová" w:date="2019-09-10T15:39:00Z">
              <w:tcPr>
                <w:tcW w:w="1580" w:type="dxa"/>
                <w:tcBorders>
                  <w:top w:val="single" w:sz="2" w:space="0" w:color="auto"/>
                  <w:left w:val="single" w:sz="2" w:space="0" w:color="auto"/>
                  <w:bottom w:val="single" w:sz="12" w:space="0" w:color="auto"/>
                  <w:right w:val="single" w:sz="12" w:space="0" w:color="auto"/>
                </w:tcBorders>
                <w:shd w:val="clear" w:color="auto" w:fill="auto"/>
                <w:noWrap/>
              </w:tcPr>
            </w:tcPrChange>
          </w:tcPr>
          <w:p w:rsidR="003F47B3" w:rsidRDefault="003F47B3" w:rsidP="003F47B3">
            <w:pPr>
              <w:jc w:val="center"/>
            </w:pPr>
            <w:r w:rsidRPr="00963EA5">
              <w:rPr>
                <w:rFonts w:ascii="Calibri" w:hAnsi="Calibri" w:cs="Calibri"/>
                <w:color w:val="000000"/>
              </w:rPr>
              <w:t>N</w:t>
            </w:r>
          </w:p>
        </w:tc>
      </w:tr>
      <w:tr w:rsidR="003F47B3" w:rsidRPr="008735BA" w:rsidTr="003F47B3">
        <w:trPr>
          <w:trHeight w:val="315"/>
          <w:jc w:val="center"/>
          <w:trPrChange w:id="3414" w:author="Pavla Trefilová" w:date="2019-09-10T15:39:00Z">
            <w:trPr>
              <w:trHeight w:val="315"/>
              <w:jc w:val="center"/>
            </w:trPr>
          </w:trPrChange>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Change w:id="3415" w:author="Pavla Trefilová" w:date="2019-09-10T15:39:00Z">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tcPrChange>
          </w:tcPr>
          <w:p w:rsidR="003F47B3" w:rsidRPr="00963EA5" w:rsidRDefault="003F47B3" w:rsidP="003F47B3">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3F47B3" w:rsidRPr="008735BA" w:rsidTr="003F47B3">
        <w:trPr>
          <w:trHeight w:val="315"/>
          <w:jc w:val="center"/>
          <w:trPrChange w:id="3416" w:author="Pavla Trefilová" w:date="2019-09-10T15:39:00Z">
            <w:trPr>
              <w:trHeight w:val="315"/>
              <w:jc w:val="center"/>
            </w:trPr>
          </w:trPrChange>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Change w:id="3417" w:author="Pavla Trefilová" w:date="2019-09-10T15:39:00Z">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Pr>
                <w:rFonts w:asciiTheme="minorHAnsi" w:hAnsiTheme="minorHAnsi" w:cs="Calibri"/>
                <w:color w:val="000000"/>
              </w:rPr>
              <w:t>Ing. Jitka Brychtová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Change w:id="3418" w:author="Pavla Trefilová" w:date="2019-09-10T15:39:00Z">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Change w:id="3419" w:author="Pavla Trefilová" w:date="2019-09-10T15:39:00Z">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Change w:id="3420" w:author="Pavla Trefilová" w:date="2019-09-10T15:39:00Z">
              <w:tcPr>
                <w:tcW w:w="1580" w:type="dxa"/>
                <w:tcBorders>
                  <w:top w:val="single" w:sz="4" w:space="0" w:color="auto"/>
                  <w:left w:val="single" w:sz="2" w:space="0" w:color="auto"/>
                  <w:bottom w:val="single" w:sz="2" w:space="0" w:color="auto"/>
                  <w:right w:val="single" w:sz="12" w:space="0" w:color="auto"/>
                </w:tcBorders>
                <w:shd w:val="clear" w:color="auto" w:fill="auto"/>
                <w:noWrap/>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21" w:author="Pavla Trefilová" w:date="2019-09-10T15:39:00Z">
            <w:trPr>
              <w:trHeight w:val="315"/>
              <w:jc w:val="center"/>
            </w:trPr>
          </w:trPrChange>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Change w:id="3422" w:author="Pavla Trefilová" w:date="2019-09-10T15:39:00Z">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Change w:id="3423" w:author="Pavla Trefilová" w:date="2019-09-10T15:39:00Z">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Change w:id="3424" w:author="Pavla Trefilová" w:date="2019-09-10T15:39:00Z">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Change w:id="3425" w:author="Pavla Trefilová" w:date="2019-09-10T15:39:00Z">
              <w:tcPr>
                <w:tcW w:w="1580" w:type="dxa"/>
                <w:tcBorders>
                  <w:top w:val="single" w:sz="4" w:space="0" w:color="auto"/>
                  <w:left w:val="single" w:sz="2" w:space="0" w:color="auto"/>
                  <w:bottom w:val="single" w:sz="2" w:space="0" w:color="auto"/>
                  <w:right w:val="single" w:sz="12" w:space="0" w:color="auto"/>
                </w:tcBorders>
                <w:shd w:val="clear" w:color="auto" w:fill="auto"/>
                <w:noWrap/>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26" w:author="Pavla Trefilová" w:date="2019-09-10T15:39:00Z">
            <w:trPr>
              <w:trHeight w:val="315"/>
              <w:jc w:val="center"/>
            </w:trPr>
          </w:trPrChange>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Change w:id="3427" w:author="Pavla Trefilová" w:date="2019-09-10T15:39:00Z">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sidRPr="000B3A46">
              <w:rPr>
                <w:rFonts w:asciiTheme="minorHAnsi" w:hAnsiTheme="minorHAnsi" w:cs="Calibri"/>
              </w:rPr>
              <w:t xml:space="preserve">Ing. Markéta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Change w:id="3428" w:author="Pavla Trefilová" w:date="2019-09-10T15:39:00Z">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Change w:id="3429" w:author="Pavla Trefilová" w:date="2019-09-10T15:39:00Z">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Change w:id="3430" w:author="Pavla Trefilová" w:date="2019-09-10T15:39:00Z">
              <w:tcPr>
                <w:tcW w:w="1580" w:type="dxa"/>
                <w:tcBorders>
                  <w:top w:val="single" w:sz="4" w:space="0" w:color="auto"/>
                  <w:left w:val="single" w:sz="2" w:space="0" w:color="auto"/>
                  <w:bottom w:val="single" w:sz="2" w:space="0" w:color="auto"/>
                  <w:right w:val="single" w:sz="12" w:space="0" w:color="auto"/>
                </w:tcBorders>
                <w:shd w:val="clear" w:color="auto" w:fill="auto"/>
                <w:noWrap/>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31" w:author="Pavla Trefilová" w:date="2019-09-10T15:39:00Z">
            <w:trPr>
              <w:trHeight w:val="315"/>
              <w:jc w:val="center"/>
            </w:trPr>
          </w:trPrChange>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Change w:id="3432" w:author="Pavla Trefilová" w:date="2019-09-10T15:39:00Z">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tcPrChange>
          </w:tcPr>
          <w:p w:rsidR="003F47B3" w:rsidRPr="000B3A46" w:rsidRDefault="003F47B3" w:rsidP="003F47B3">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Change w:id="3433" w:author="Pavla Trefilová" w:date="2019-09-10T15:39:00Z">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0B3A46" w:rsidRDefault="003F47B3" w:rsidP="003F47B3">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Change w:id="3434" w:author="Pavla Trefilová" w:date="2019-09-10T15:39:00Z">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Change w:id="3435" w:author="Pavla Trefilová" w:date="2019-09-10T15:39:00Z">
              <w:tcPr>
                <w:tcW w:w="1580" w:type="dxa"/>
                <w:tcBorders>
                  <w:top w:val="single" w:sz="4" w:space="0" w:color="auto"/>
                  <w:left w:val="single" w:sz="2" w:space="0" w:color="auto"/>
                  <w:bottom w:val="single" w:sz="2" w:space="0" w:color="auto"/>
                  <w:right w:val="single" w:sz="12" w:space="0" w:color="auto"/>
                </w:tcBorders>
                <w:shd w:val="clear" w:color="auto" w:fill="auto"/>
                <w:noWrap/>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36" w:author="Pavla Trefilová" w:date="2019-09-10T15:39:00Z">
            <w:trPr>
              <w:trHeight w:val="315"/>
              <w:jc w:val="center"/>
            </w:trPr>
          </w:trPrChange>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Change w:id="3437" w:author="Pavla Trefilová" w:date="2019-09-10T15:39:00Z">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Change w:id="3438" w:author="Pavla Trefilová" w:date="2019-09-10T15:39:00Z">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Change w:id="3439" w:author="Pavla Trefilová" w:date="2019-09-10T15:39:00Z">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Change w:id="3440" w:author="Pavla Trefilová" w:date="2019-09-10T15:39:00Z">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41" w:author="Pavla Trefilová" w:date="2019-09-10T15:39:00Z">
            <w:trPr>
              <w:trHeight w:val="315"/>
              <w:jc w:val="center"/>
            </w:trPr>
          </w:trPrChange>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Change w:id="3442" w:author="Pavla Trefilová" w:date="2019-09-10T15:39:00Z">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Pr>
                <w:rFonts w:asciiTheme="minorHAnsi" w:hAnsiTheme="minorHAnsi" w:cs="Calibri"/>
              </w:rPr>
              <w:lastRenderedPageBreak/>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Change w:id="3443" w:author="Pavla Trefilová" w:date="2019-09-10T15:39:00Z">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Change w:id="3444" w:author="Pavla Trefilová" w:date="2019-09-10T15:39:00Z">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Change w:id="3445" w:author="Pavla Trefilová" w:date="2019-09-10T15:39:00Z">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46" w:author="Pavla Trefilová" w:date="2019-09-10T15:39:00Z">
            <w:trPr>
              <w:trHeight w:val="315"/>
              <w:jc w:val="center"/>
            </w:trPr>
          </w:trPrChange>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Change w:id="3447" w:author="Pavla Trefilová" w:date="2019-09-10T15:39:00Z">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Change w:id="3448" w:author="Pavla Trefilová" w:date="2019-09-10T15:39:00Z">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Change w:id="3449" w:author="Pavla Trefilová" w:date="2019-09-10T15:39:00Z">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4" w:space="0" w:color="auto"/>
              <w:right w:val="single" w:sz="12" w:space="0" w:color="auto"/>
            </w:tcBorders>
            <w:shd w:val="clear" w:color="auto" w:fill="auto"/>
            <w:noWrap/>
            <w:vAlign w:val="center"/>
            <w:tcPrChange w:id="3450" w:author="Pavla Trefilová" w:date="2019-09-10T15:39:00Z">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51" w:author="Pavla Trefilová" w:date="2019-09-10T15:39:00Z">
            <w:trPr>
              <w:trHeight w:val="315"/>
              <w:jc w:val="center"/>
            </w:trPr>
          </w:trPrChange>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Change w:id="3452" w:author="Pavla Trefilová" w:date="2019-09-10T15:39:00Z">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tcPrChange>
          </w:tcPr>
          <w:p w:rsidR="003F47B3" w:rsidRPr="00F538CD" w:rsidRDefault="003F47B3" w:rsidP="003F47B3">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Change w:id="3453" w:author="Pavla Trefilová" w:date="2019-09-10T15:39:00Z">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Change w:id="3454" w:author="Pavla Trefilová" w:date="2019-09-10T15:39:00Z">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4" w:space="0" w:color="auto"/>
              <w:right w:val="single" w:sz="12" w:space="0" w:color="auto"/>
            </w:tcBorders>
            <w:shd w:val="clear" w:color="auto" w:fill="auto"/>
            <w:noWrap/>
            <w:vAlign w:val="center"/>
            <w:tcPrChange w:id="3455" w:author="Pavla Trefilová" w:date="2019-09-10T15:39:00Z">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tcPrChange>
          </w:tcPr>
          <w:p w:rsidR="003F47B3" w:rsidRPr="002B7F1F" w:rsidRDefault="003F47B3" w:rsidP="003F47B3">
            <w:pPr>
              <w:jc w:val="center"/>
              <w:rPr>
                <w:rFonts w:ascii="Calibri" w:hAnsi="Calibri" w:cs="Calibri"/>
              </w:rPr>
            </w:pPr>
          </w:p>
        </w:tc>
      </w:tr>
      <w:tr w:rsidR="003F47B3" w:rsidRPr="008735BA" w:rsidTr="003F47B3">
        <w:trPr>
          <w:trHeight w:val="315"/>
          <w:jc w:val="center"/>
          <w:trPrChange w:id="3456" w:author="Pavla Trefilová" w:date="2019-09-10T15:39:00Z">
            <w:trPr>
              <w:trHeight w:val="315"/>
              <w:jc w:val="center"/>
            </w:trPr>
          </w:trPrChange>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Change w:id="3457" w:author="Pavla Trefilová" w:date="2019-09-10T15:39:00Z">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tcPrChange>
          </w:tcPr>
          <w:p w:rsidR="003F47B3" w:rsidRDefault="003F47B3" w:rsidP="003F47B3">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Change w:id="3458" w:author="Pavla Trefilová" w:date="2019-09-10T15:39:00Z">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tcPrChange>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Change w:id="3459" w:author="Pavla Trefilová" w:date="2019-09-10T15:39:00Z">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tcPrChange>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12" w:space="0" w:color="auto"/>
              <w:right w:val="single" w:sz="12" w:space="0" w:color="auto"/>
            </w:tcBorders>
            <w:shd w:val="clear" w:color="auto" w:fill="auto"/>
            <w:noWrap/>
            <w:vAlign w:val="center"/>
            <w:tcPrChange w:id="3460" w:author="Pavla Trefilová" w:date="2019-09-10T15:39:00Z">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tcPrChange>
          </w:tcPr>
          <w:p w:rsidR="003F47B3" w:rsidRPr="002B7F1F" w:rsidRDefault="003F47B3" w:rsidP="003F47B3">
            <w:pPr>
              <w:jc w:val="center"/>
              <w:rPr>
                <w:rFonts w:ascii="Calibri" w:hAnsi="Calibri" w:cs="Calibri"/>
              </w:rPr>
            </w:pPr>
          </w:p>
        </w:tc>
      </w:tr>
    </w:tbl>
    <w:p w:rsidR="00C928E2" w:rsidDel="00B8041B" w:rsidRDefault="00C928E2" w:rsidP="00C928E2">
      <w:pPr>
        <w:spacing w:before="120" w:after="120"/>
        <w:ind w:left="1276" w:right="1275"/>
        <w:jc w:val="both"/>
        <w:rPr>
          <w:del w:id="3461" w:author="Pavla Trefilová" w:date="2019-09-16T07:27:00Z"/>
          <w:rFonts w:asciiTheme="minorHAnsi" w:hAnsiTheme="minorHAnsi" w:cstheme="minorHAnsi"/>
          <w:szCs w:val="22"/>
        </w:rPr>
      </w:pPr>
      <w:del w:id="3462" w:author="Pavla Trefilová" w:date="2019-09-16T07:27:00Z">
        <w:r w:rsidRPr="00AF539E" w:rsidDel="00B8041B">
          <w:rPr>
            <w:rFonts w:asciiTheme="minorHAnsi" w:hAnsiTheme="minorHAnsi" w:cstheme="minorHAnsi"/>
            <w:szCs w:val="22"/>
          </w:rPr>
          <w:delText>*Doc. Popesko úspěšně dokončil profesorské řízení na UTB ve Zlíně</w:delText>
        </w:r>
      </w:del>
      <w:del w:id="3463" w:author="Pavla Trefilová" w:date="2019-09-10T15:40:00Z">
        <w:r w:rsidRPr="00AF539E" w:rsidDel="003F47B3">
          <w:rPr>
            <w:rFonts w:asciiTheme="minorHAnsi" w:hAnsiTheme="minorHAnsi" w:cstheme="minorHAnsi"/>
            <w:szCs w:val="22"/>
          </w:rPr>
          <w:delText xml:space="preserve"> a ček</w:delText>
        </w:r>
        <w:r w:rsidDel="003F47B3">
          <w:rPr>
            <w:rFonts w:asciiTheme="minorHAnsi" w:hAnsiTheme="minorHAnsi" w:cstheme="minorHAnsi"/>
            <w:szCs w:val="22"/>
          </w:rPr>
          <w:delText>á</w:delText>
        </w:r>
        <w:r w:rsidRPr="00AF539E" w:rsidDel="003F47B3">
          <w:rPr>
            <w:rFonts w:asciiTheme="minorHAnsi" w:hAnsiTheme="minorHAnsi" w:cstheme="minorHAnsi"/>
            <w:szCs w:val="22"/>
          </w:rPr>
          <w:delText xml:space="preserve"> na jmeno</w:delText>
        </w:r>
      </w:del>
      <w:del w:id="3464" w:author="Pavla Trefilová" w:date="2019-09-10T15:41:00Z">
        <w:r w:rsidRPr="00AF539E" w:rsidDel="003F47B3">
          <w:rPr>
            <w:rFonts w:asciiTheme="minorHAnsi" w:hAnsiTheme="minorHAnsi" w:cstheme="minorHAnsi"/>
            <w:szCs w:val="22"/>
          </w:rPr>
          <w:delText xml:space="preserve">vání </w:delText>
        </w:r>
      </w:del>
      <w:del w:id="3465" w:author="Pavla Trefilová" w:date="2019-09-16T07:27:00Z">
        <w:r w:rsidRPr="00AF539E" w:rsidDel="00B8041B">
          <w:rPr>
            <w:rFonts w:asciiTheme="minorHAnsi" w:hAnsiTheme="minorHAnsi" w:cstheme="minorHAnsi"/>
            <w:szCs w:val="22"/>
          </w:rPr>
          <w:delText>prezidentem ČR</w:delText>
        </w:r>
      </w:del>
      <w:del w:id="3466" w:author="Pavla Trefilová" w:date="2019-09-10T15:41:00Z">
        <w:r w:rsidRPr="00AF539E" w:rsidDel="003F47B3">
          <w:rPr>
            <w:rFonts w:asciiTheme="minorHAnsi" w:hAnsiTheme="minorHAnsi" w:cstheme="minorHAnsi"/>
            <w:szCs w:val="22"/>
          </w:rPr>
          <w:delText>, které se předpokládá v červnu</w:delText>
        </w:r>
      </w:del>
      <w:del w:id="3467" w:author="Pavla Trefilová" w:date="2019-09-16T07:27:00Z">
        <w:r w:rsidRPr="00AF539E" w:rsidDel="00B8041B">
          <w:rPr>
            <w:rFonts w:asciiTheme="minorHAnsi" w:hAnsiTheme="minorHAnsi" w:cstheme="minorHAnsi"/>
            <w:szCs w:val="22"/>
          </w:rPr>
          <w:delText xml:space="preserve"> 2019.</w:delText>
        </w:r>
      </w:del>
    </w:p>
    <w:p w:rsidR="00B1475C" w:rsidRDefault="00B1475C" w:rsidP="001841A0">
      <w:pPr>
        <w:jc w:val="center"/>
        <w:rPr>
          <w:rFonts w:ascii="Calibri" w:hAnsi="Calibri" w:cs="Calibri"/>
          <w:i/>
          <w:szCs w:val="22"/>
        </w:rPr>
      </w:pPr>
    </w:p>
    <w:p w:rsidR="001841A0" w:rsidRPr="001841A0" w:rsidRDefault="001841A0" w:rsidP="001841A0">
      <w:pPr>
        <w:jc w:val="center"/>
        <w:rPr>
          <w:rFonts w:ascii="Calibri" w:hAnsi="Calibri" w:cs="Calibri"/>
          <w:sz w:val="22"/>
          <w:szCs w:val="22"/>
        </w:rPr>
      </w:pPr>
    </w:p>
    <w:p w:rsidR="001841A0" w:rsidRPr="001841A0" w:rsidRDefault="00B1475C" w:rsidP="001841A0">
      <w:pPr>
        <w:jc w:val="center"/>
        <w:rPr>
          <w:rFonts w:ascii="Calibri" w:hAnsi="Calibri" w:cs="Calibri"/>
          <w:sz w:val="22"/>
          <w:szCs w:val="22"/>
        </w:rPr>
      </w:pPr>
      <w:r>
        <w:rPr>
          <w:noProof/>
        </w:rPr>
        <w:drawing>
          <wp:inline distT="0" distB="0" distL="0" distR="0" wp14:anchorId="23124DE5" wp14:editId="79152C3C">
            <wp:extent cx="4705350" cy="28765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9"/>
              </a:graphicData>
            </a:graphic>
          </wp:inline>
        </w:drawing>
      </w:r>
    </w:p>
    <w:p w:rsidR="001841A0" w:rsidRPr="001841A0" w:rsidRDefault="001841A0" w:rsidP="001841A0">
      <w:pPr>
        <w:spacing w:before="120" w:after="360"/>
        <w:jc w:val="center"/>
        <w:rPr>
          <w:rFonts w:ascii="Calibri" w:hAnsi="Calibri" w:cs="Calibri"/>
          <w:i/>
          <w:szCs w:val="22"/>
        </w:rPr>
      </w:pPr>
      <w:r w:rsidRPr="001841A0">
        <w:rPr>
          <w:rFonts w:ascii="Calibri" w:hAnsi="Calibri" w:cs="Calibri"/>
          <w:i/>
          <w:szCs w:val="22"/>
        </w:rPr>
        <w:t xml:space="preserve">Graf 2 – Věková struktura akademických pracovníků SP </w:t>
      </w:r>
      <w:r w:rsidR="00B1475C">
        <w:rPr>
          <w:rFonts w:ascii="Calibri" w:hAnsi="Calibri" w:cs="Calibri"/>
          <w:i/>
          <w:szCs w:val="22"/>
        </w:rPr>
        <w:t>Účetnictví a daně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C928E2">
        <w:rPr>
          <w:rFonts w:ascii="Calibri" w:hAnsi="Calibri" w:cs="Calibri"/>
          <w:sz w:val="22"/>
          <w:szCs w:val="22"/>
        </w:rPr>
        <w:t>Matošková</w:t>
      </w:r>
      <w:r w:rsidRPr="001841A0">
        <w:rPr>
          <w:rFonts w:ascii="Calibri" w:hAnsi="Calibri" w:cs="Calibri"/>
          <w:sz w:val="22"/>
          <w:szCs w:val="22"/>
        </w:rPr>
        <w:t xml:space="preserve">, dr. </w:t>
      </w:r>
      <w:r w:rsidR="00C928E2">
        <w:rPr>
          <w:rFonts w:ascii="Calibri" w:hAnsi="Calibri" w:cs="Calibri"/>
          <w:sz w:val="22"/>
          <w:szCs w:val="22"/>
        </w:rPr>
        <w:t>Otrusinová</w:t>
      </w:r>
      <w:r w:rsidRPr="001841A0">
        <w:rPr>
          <w:rFonts w:ascii="Calibri" w:hAnsi="Calibri" w:cs="Calibri"/>
          <w:sz w:val="22"/>
          <w:szCs w:val="22"/>
        </w:rPr>
        <w:t xml:space="preserve">, dr. </w:t>
      </w:r>
      <w:r w:rsidR="00C928E2">
        <w:rPr>
          <w:rFonts w:ascii="Calibri" w:hAnsi="Calibri" w:cs="Calibri"/>
          <w:sz w:val="22"/>
          <w:szCs w:val="22"/>
        </w:rPr>
        <w:t>Vydrová</w:t>
      </w:r>
      <w:r w:rsidRPr="001841A0">
        <w:rPr>
          <w:rFonts w:ascii="Calibri" w:hAnsi="Calibri" w:cs="Calibri"/>
          <w:sz w:val="22"/>
          <w:szCs w:val="22"/>
        </w:rPr>
        <w:t xml:space="preserve"> a také docenty, kteří již splňují kritéria pro profesorské řízení –</w:t>
      </w:r>
      <w:r w:rsidR="00C928E2">
        <w:rPr>
          <w:rFonts w:ascii="Calibri" w:hAnsi="Calibri" w:cs="Calibri"/>
          <w:sz w:val="22"/>
          <w:szCs w:val="22"/>
        </w:rPr>
        <w:t xml:space="preserve"> </w:t>
      </w:r>
      <w:r w:rsidRPr="001841A0">
        <w:rPr>
          <w:rFonts w:ascii="Calibri" w:hAnsi="Calibri" w:cs="Calibri"/>
          <w:sz w:val="22"/>
          <w:szCs w:val="22"/>
        </w:rPr>
        <w:t xml:space="preserve">doc. </w:t>
      </w:r>
      <w:r w:rsidR="00C928E2">
        <w:rPr>
          <w:rFonts w:ascii="Calibri" w:hAnsi="Calibri" w:cs="Calibri"/>
          <w:sz w:val="22"/>
          <w:szCs w:val="22"/>
        </w:rPr>
        <w:t>Knápková</w:t>
      </w:r>
      <w:r w:rsidRPr="001841A0">
        <w:rPr>
          <w:rFonts w:ascii="Calibri" w:hAnsi="Calibri" w:cs="Calibri"/>
          <w:sz w:val="22"/>
          <w:szCs w:val="22"/>
        </w:rPr>
        <w:t>.</w:t>
      </w:r>
      <w:r w:rsidR="00C928E2">
        <w:rPr>
          <w:rFonts w:ascii="Calibri" w:hAnsi="Calibri" w:cs="Calibri"/>
          <w:sz w:val="22"/>
          <w:szCs w:val="22"/>
        </w:rPr>
        <w:t xml:space="preserve"> </w:t>
      </w:r>
      <w:del w:id="3468" w:author="Pavla Trefilová" w:date="2019-09-16T07:27:00Z">
        <w:r w:rsidR="0049457A" w:rsidRPr="0049457A" w:rsidDel="00B8041B">
          <w:rPr>
            <w:rFonts w:ascii="Calibri" w:hAnsi="Calibri" w:cs="Calibri"/>
            <w:sz w:val="22"/>
            <w:szCs w:val="22"/>
          </w:rPr>
          <w:delText>Doc. Popesko úspěšně dokončil profesorské řízení na UTB ve Zlíně a čeká na jmenování prezidentem ČR, které se předpokládá v červnu 2019.</w:delText>
        </w:r>
      </w:del>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 pracovních smluv na dobu určitou předpokládá fakulta jejich prodlužování na pracovní smlouvy na dobu neurčitou. </w:t>
      </w:r>
    </w:p>
    <w:p w:rsidR="001841A0" w:rsidRPr="0049457A" w:rsidRDefault="001841A0" w:rsidP="001841A0">
      <w:pPr>
        <w:spacing w:before="120" w:after="120"/>
        <w:jc w:val="both"/>
        <w:rPr>
          <w:rFonts w:ascii="Calibri" w:hAnsi="Calibri" w:cs="Calibri"/>
          <w:sz w:val="22"/>
          <w:szCs w:val="22"/>
        </w:rPr>
      </w:pPr>
      <w:r w:rsidRPr="0049457A">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49457A" w:rsidRPr="0049457A">
        <w:rPr>
          <w:rFonts w:ascii="Calibri" w:hAnsi="Calibri" w:cs="Calibri"/>
          <w:sz w:val="22"/>
          <w:szCs w:val="22"/>
        </w:rPr>
        <w:t>Účetnictví a daně</w:t>
      </w:r>
      <w:r w:rsidRPr="0049457A">
        <w:rPr>
          <w:rFonts w:ascii="Calibri" w:hAnsi="Calibri" w:cs="Calibri"/>
          <w:sz w:val="22"/>
          <w:szCs w:val="22"/>
        </w:rPr>
        <w:t xml:space="preserve"> se jedná především o:</w:t>
      </w:r>
    </w:p>
    <w:p w:rsidR="001841A0" w:rsidRDefault="001841A0" w:rsidP="001841A0">
      <w:pPr>
        <w:spacing w:before="120" w:after="120"/>
        <w:jc w:val="both"/>
        <w:rPr>
          <w:rFonts w:ascii="Calibri" w:hAnsi="Calibri" w:cs="Calibri"/>
          <w:sz w:val="22"/>
          <w:szCs w:val="22"/>
        </w:rPr>
      </w:pPr>
      <w:r w:rsidRPr="0049457A">
        <w:rPr>
          <w:rFonts w:ascii="Calibri" w:hAnsi="Calibri" w:cs="Calibri"/>
          <w:sz w:val="22"/>
          <w:szCs w:val="22"/>
        </w:rPr>
        <w:t xml:space="preserve">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w:t>
      </w:r>
      <w:r w:rsidRPr="0049457A">
        <w:rPr>
          <w:rFonts w:ascii="Calibri" w:hAnsi="Calibri" w:cs="Calibri"/>
          <w:sz w:val="22"/>
          <w:szCs w:val="22"/>
        </w:rPr>
        <w:lastRenderedPageBreak/>
        <w:t>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1841A0" w:rsidRPr="001841A0" w:rsidRDefault="001841A0" w:rsidP="001841A0">
      <w:pPr>
        <w:keepNext/>
        <w:keepLines/>
        <w:spacing w:before="40"/>
        <w:ind w:left="36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Personální zabezpečení předmětů profilujícího základu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Standardy 6.4, 6.9-6.10</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539">
        <w:rPr>
          <w:rFonts w:ascii="Calibri" w:hAnsi="Calibri" w:cs="Calibri"/>
          <w:sz w:val="22"/>
          <w:szCs w:val="22"/>
        </w:rPr>
        <w:t>Účetnictví a daně</w:t>
      </w:r>
      <w:r w:rsidRPr="001841A0">
        <w:rPr>
          <w:rFonts w:ascii="Calibri" w:hAnsi="Calibri" w:cs="Calibri"/>
          <w:sz w:val="22"/>
          <w:szCs w:val="22"/>
        </w:rPr>
        <w:t xml:space="preserve"> </w:t>
      </w:r>
      <w:r w:rsidR="00C840F5">
        <w:rPr>
          <w:rFonts w:ascii="Calibri" w:hAnsi="Calibri" w:cs="Calibri"/>
          <w:sz w:val="22"/>
          <w:szCs w:val="22"/>
        </w:rPr>
        <w:t xml:space="preserve">garantovány </w:t>
      </w:r>
      <w:r w:rsidRPr="001841A0">
        <w:rPr>
          <w:rFonts w:ascii="Calibri" w:hAnsi="Calibri" w:cs="Calibri"/>
          <w:sz w:val="22"/>
          <w:szCs w:val="22"/>
        </w:rPr>
        <w:t xml:space="preserve">akademickými pracovníky minimálně s vědeckou hodností Ph.D., kteří se zároveň významně podílejí na jejich výuce a to především vedením přednášek. </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3B7226" w:rsidRDefault="003B7226" w:rsidP="001841A0">
      <w:pPr>
        <w:tabs>
          <w:tab w:val="left" w:pos="2835"/>
        </w:tabs>
        <w:spacing w:before="120"/>
        <w:jc w:val="center"/>
        <w:rPr>
          <w:rFonts w:ascii="Calibri" w:hAnsi="Calibri" w:cs="Calibri"/>
          <w:i/>
          <w:szCs w:val="22"/>
        </w:rPr>
      </w:pPr>
    </w:p>
    <w:p w:rsidR="001841A0" w:rsidRPr="00EE5539" w:rsidRDefault="001841A0" w:rsidP="001841A0">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EE5539" w:rsidRPr="00666793" w:rsidTr="006C21D8">
        <w:tc>
          <w:tcPr>
            <w:tcW w:w="2717" w:type="dxa"/>
            <w:tcBorders>
              <w:top w:val="single" w:sz="12" w:space="0" w:color="auto"/>
              <w:left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Název předmětu</w:t>
            </w:r>
          </w:p>
        </w:tc>
        <w:tc>
          <w:tcPr>
            <w:tcW w:w="857"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Rozsah</w:t>
            </w:r>
          </w:p>
          <w:p w:rsidR="00EE5539" w:rsidRPr="00666793" w:rsidRDefault="00EE5539" w:rsidP="00EE5539">
            <w:pPr>
              <w:jc w:val="center"/>
              <w:rPr>
                <w:rFonts w:ascii="Calibri" w:hAnsi="Calibri" w:cs="Calibri"/>
                <w:sz w:val="22"/>
              </w:rPr>
            </w:pPr>
            <w:r w:rsidRPr="00666793">
              <w:rPr>
                <w:rFonts w:ascii="Calibri" w:hAnsi="Calibri" w:cs="Calibri"/>
                <w:sz w:val="22"/>
              </w:rPr>
              <w:t>p-c-s</w:t>
            </w:r>
          </w:p>
        </w:tc>
        <w:tc>
          <w:tcPr>
            <w:tcW w:w="850"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Způsob</w:t>
            </w:r>
          </w:p>
          <w:p w:rsidR="00EE5539" w:rsidRPr="00666793" w:rsidRDefault="00EE5539" w:rsidP="00EE5539">
            <w:pPr>
              <w:jc w:val="center"/>
              <w:rPr>
                <w:rFonts w:ascii="Calibri" w:hAnsi="Calibri" w:cs="Calibri"/>
                <w:b/>
                <w:sz w:val="22"/>
              </w:rPr>
            </w:pPr>
            <w:r w:rsidRPr="00666793">
              <w:rPr>
                <w:rFonts w:ascii="Calibri" w:hAnsi="Calibri" w:cs="Calibri"/>
                <w:b/>
                <w:sz w:val="22"/>
              </w:rPr>
              <w:t>ověř.</w:t>
            </w:r>
          </w:p>
        </w:tc>
        <w:tc>
          <w:tcPr>
            <w:tcW w:w="709"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Kr.</w:t>
            </w:r>
          </w:p>
        </w:tc>
        <w:tc>
          <w:tcPr>
            <w:tcW w:w="2608" w:type="dxa"/>
            <w:tcBorders>
              <w:top w:val="single" w:sz="12" w:space="0" w:color="auto"/>
              <w:bottom w:val="single" w:sz="12" w:space="0" w:color="auto"/>
            </w:tcBorders>
          </w:tcPr>
          <w:p w:rsidR="00EE5539" w:rsidRPr="00666793" w:rsidRDefault="00EE5539" w:rsidP="00EE5539">
            <w:pPr>
              <w:tabs>
                <w:tab w:val="left" w:pos="2835"/>
              </w:tabs>
              <w:jc w:val="center"/>
              <w:rPr>
                <w:rFonts w:ascii="Calibri" w:hAnsi="Calibri" w:cs="Calibri"/>
                <w:b/>
                <w:sz w:val="22"/>
              </w:rPr>
            </w:pPr>
            <w:r w:rsidRPr="00666793">
              <w:rPr>
                <w:rFonts w:ascii="Calibri" w:hAnsi="Calibri" w:cs="Calibri"/>
                <w:b/>
                <w:sz w:val="22"/>
              </w:rPr>
              <w:t>Garant</w:t>
            </w:r>
          </w:p>
          <w:p w:rsidR="00EE5539" w:rsidRPr="00666793" w:rsidRDefault="00EE5539" w:rsidP="00EE5539">
            <w:pPr>
              <w:jc w:val="center"/>
              <w:rPr>
                <w:rFonts w:ascii="Calibri" w:hAnsi="Calibri" w:cs="Calibri"/>
                <w:b/>
                <w:sz w:val="22"/>
              </w:rPr>
            </w:pPr>
            <w:r w:rsidRPr="00666793">
              <w:rPr>
                <w:rFonts w:ascii="Calibri" w:hAnsi="Calibri" w:cs="Calibri"/>
                <w:sz w:val="22"/>
              </w:rPr>
              <w:t>Přednášející</w:t>
            </w:r>
          </w:p>
        </w:tc>
        <w:tc>
          <w:tcPr>
            <w:tcW w:w="708"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Profil. základ</w:t>
            </w:r>
          </w:p>
        </w:tc>
      </w:tr>
      <w:tr w:rsidR="00EE5539" w:rsidRPr="00666793" w:rsidTr="006C21D8">
        <w:tc>
          <w:tcPr>
            <w:tcW w:w="2717" w:type="dxa"/>
            <w:tcBorders>
              <w:top w:val="single" w:sz="12" w:space="0" w:color="auto"/>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Mikroekonomie I</w:t>
            </w:r>
          </w:p>
        </w:tc>
        <w:tc>
          <w:tcPr>
            <w:tcW w:w="857"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top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Borders>
              <w:top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ins w:id="3469" w:author="Pavla Trefilová" w:date="2019-09-10T15:46:00Z">
              <w:r w:rsidR="003926C7">
                <w:rPr>
                  <w:rFonts w:ascii="Calibri" w:hAnsi="Calibri" w:cs="Calibri"/>
                  <w:b/>
                  <w:color w:val="000000" w:themeColor="text1"/>
                </w:rPr>
                <w:t xml:space="preserve">Kamil </w:t>
              </w:r>
            </w:ins>
            <w:r w:rsidRPr="00666793">
              <w:rPr>
                <w:rFonts w:ascii="Calibri" w:hAnsi="Calibri" w:cs="Calibri"/>
                <w:b/>
                <w:color w:val="000000" w:themeColor="text1"/>
              </w:rPr>
              <w:t>Dobeš,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Dobeš </w:t>
            </w:r>
            <w:ins w:id="3470" w:author="Pavla Trefilová" w:date="2019-09-10T15:46:00Z">
              <w:r w:rsidR="003926C7">
                <w:rPr>
                  <w:rFonts w:ascii="Calibri" w:hAnsi="Calibri" w:cs="Calibri"/>
                  <w:color w:val="000000" w:themeColor="text1"/>
                </w:rPr>
                <w:t>(</w:t>
              </w:r>
            </w:ins>
            <w:r w:rsidRPr="00666793">
              <w:rPr>
                <w:rFonts w:ascii="Calibri" w:hAnsi="Calibri" w:cs="Calibri"/>
                <w:color w:val="000000" w:themeColor="text1"/>
              </w:rPr>
              <w:t>100%</w:t>
            </w:r>
            <w:ins w:id="3471" w:author="Pavla Trefilová" w:date="2019-09-10T15:46:00Z">
              <w:r w:rsidR="003926C7">
                <w:rPr>
                  <w:rFonts w:ascii="Calibri" w:hAnsi="Calibri" w:cs="Calibri"/>
                  <w:color w:val="000000" w:themeColor="text1"/>
                </w:rPr>
                <w:t>)</w:t>
              </w:r>
            </w:ins>
          </w:p>
        </w:tc>
        <w:tc>
          <w:tcPr>
            <w:tcW w:w="708"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top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Management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26-0-13</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ins w:id="3472" w:author="Pavla Trefilová" w:date="2019-09-10T15:49:00Z">
              <w:r w:rsidR="003926C7">
                <w:rPr>
                  <w:rFonts w:ascii="Calibri" w:hAnsi="Calibri" w:cs="Calibri"/>
                  <w:b/>
                  <w:color w:val="000000" w:themeColor="text1"/>
                </w:rPr>
                <w:t xml:space="preserve">Janka </w:t>
              </w:r>
            </w:ins>
            <w:r w:rsidRPr="00666793">
              <w:rPr>
                <w:rFonts w:ascii="Calibri" w:hAnsi="Calibri" w:cs="Calibri"/>
                <w:b/>
                <w:color w:val="000000" w:themeColor="text1"/>
              </w:rPr>
              <w:t>Vydrová,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Vydrová </w:t>
            </w:r>
            <w:ins w:id="3473" w:author="Pavla Trefilová" w:date="2019-09-10T15:46:00Z">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ins>
            <w:del w:id="3474" w:author="Pavla Trefilová" w:date="2019-09-10T15:46:00Z">
              <w:r w:rsidRPr="00666793" w:rsidDel="003926C7">
                <w:rPr>
                  <w:rFonts w:ascii="Calibri" w:hAnsi="Calibri" w:cs="Calibri"/>
                  <w:color w:val="000000" w:themeColor="text1"/>
                </w:rPr>
                <w:delText>100%</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podnikové ekonomiky</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ins w:id="3475" w:author="Pavla Trefilová" w:date="2019-09-10T15:49:00Z">
              <w:r w:rsidR="003926C7">
                <w:rPr>
                  <w:rFonts w:ascii="Calibri" w:hAnsi="Calibri" w:cs="Calibri"/>
                  <w:b/>
                  <w:color w:val="000000" w:themeColor="text1"/>
                </w:rPr>
                <w:t xml:space="preserve">Petr </w:t>
              </w:r>
            </w:ins>
            <w:r w:rsidRPr="00666793">
              <w:rPr>
                <w:rFonts w:ascii="Calibri" w:hAnsi="Calibri" w:cs="Calibri"/>
                <w:b/>
                <w:color w:val="000000" w:themeColor="text1"/>
              </w:rPr>
              <w:t>Novák,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Novák </w:t>
            </w:r>
            <w:del w:id="3476" w:author="Pavla Trefilová" w:date="2019-09-10T15:46:00Z">
              <w:r w:rsidRPr="00666793" w:rsidDel="003926C7">
                <w:rPr>
                  <w:rFonts w:ascii="Calibri" w:hAnsi="Calibri" w:cs="Calibri"/>
                  <w:color w:val="000000" w:themeColor="text1"/>
                </w:rPr>
                <w:delText>60%</w:delText>
              </w:r>
            </w:del>
            <w:ins w:id="3477" w:author="Pavla Trefilová" w:date="2019-09-10T15:46:00Z">
              <w:r w:rsidR="003926C7">
                <w:rPr>
                  <w:rFonts w:ascii="Calibri" w:hAnsi="Calibri" w:cs="Calibri"/>
                  <w:color w:val="000000" w:themeColor="text1"/>
                </w:rPr>
                <w:t>(60%)</w:t>
              </w:r>
            </w:ins>
          </w:p>
          <w:p w:rsidR="00EE5539" w:rsidRPr="00666793" w:rsidRDefault="00C840F5" w:rsidP="00EE5539">
            <w:pPr>
              <w:jc w:val="both"/>
              <w:rPr>
                <w:rFonts w:ascii="Calibri" w:hAnsi="Calibri" w:cs="Calibri"/>
                <w:b/>
                <w:color w:val="000000" w:themeColor="text1"/>
              </w:rPr>
            </w:pPr>
            <w:r>
              <w:rPr>
                <w:rFonts w:ascii="Calibri" w:hAnsi="Calibri" w:cs="Calibri"/>
                <w:color w:val="000000" w:themeColor="text1"/>
              </w:rPr>
              <w:t xml:space="preserve">L. </w:t>
            </w:r>
            <w:r w:rsidR="00EE5539" w:rsidRPr="00666793">
              <w:rPr>
                <w:rFonts w:ascii="Calibri" w:hAnsi="Calibri" w:cs="Calibri"/>
                <w:color w:val="000000" w:themeColor="text1"/>
              </w:rPr>
              <w:t>Kozubíková 40%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Makroekonomie I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ins w:id="3478" w:author="Pavla Trefilová" w:date="2019-09-10T15:49:00Z">
              <w:r w:rsidR="003926C7">
                <w:rPr>
                  <w:rFonts w:ascii="Calibri" w:hAnsi="Calibri" w:cs="Calibri"/>
                  <w:b/>
                  <w:color w:val="000000" w:themeColor="text1"/>
                </w:rPr>
                <w:t xml:space="preserve">Jena </w:t>
              </w:r>
            </w:ins>
            <w:r w:rsidRPr="00666793">
              <w:rPr>
                <w:rFonts w:ascii="Calibri" w:hAnsi="Calibri" w:cs="Calibri"/>
                <w:b/>
                <w:color w:val="000000" w:themeColor="text1"/>
              </w:rPr>
              <w:t>Švarcová, Ph.D.</w:t>
            </w:r>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 xml:space="preserve">Švarcová </w:t>
            </w:r>
            <w:ins w:id="3479" w:author="Pavla Trefilová" w:date="2019-09-10T15:46:00Z">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ins>
            <w:del w:id="3480" w:author="Pavla Trefilová" w:date="2019-09-10T15:46:00Z">
              <w:r w:rsidRPr="00666793" w:rsidDel="003926C7">
                <w:rPr>
                  <w:rFonts w:ascii="Calibri" w:hAnsi="Calibri" w:cs="Calibri"/>
                  <w:color w:val="000000" w:themeColor="text1"/>
                </w:rPr>
                <w:delText>100%</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Základy účetnictví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3</w:t>
            </w:r>
          </w:p>
        </w:tc>
        <w:tc>
          <w:tcPr>
            <w:tcW w:w="2608" w:type="dxa"/>
          </w:tcPr>
          <w:p w:rsidR="009E0F35" w:rsidRPr="009E0F35" w:rsidRDefault="009E0F35" w:rsidP="009E0F35">
            <w:pPr>
              <w:jc w:val="both"/>
              <w:rPr>
                <w:rFonts w:ascii="Calibri" w:hAnsi="Calibri" w:cs="Calibri"/>
                <w:b/>
                <w:color w:val="000000" w:themeColor="text1"/>
              </w:rPr>
            </w:pPr>
            <w:r w:rsidRPr="009E0F35">
              <w:rPr>
                <w:rFonts w:ascii="Calibri" w:hAnsi="Calibri" w:cs="Calibri"/>
                <w:b/>
                <w:color w:val="000000" w:themeColor="text1"/>
              </w:rPr>
              <w:t xml:space="preserve">doc. Ing. </w:t>
            </w:r>
            <w:ins w:id="3481" w:author="Pavla Trefilová" w:date="2019-09-10T15:49:00Z">
              <w:r w:rsidR="003926C7">
                <w:rPr>
                  <w:rFonts w:ascii="Calibri" w:hAnsi="Calibri" w:cs="Calibri"/>
                  <w:b/>
                  <w:color w:val="000000" w:themeColor="text1"/>
                </w:rPr>
                <w:t xml:space="preserve">Marie </w:t>
              </w:r>
            </w:ins>
            <w:r w:rsidRPr="009E0F35">
              <w:rPr>
                <w:rFonts w:ascii="Calibri" w:hAnsi="Calibri" w:cs="Calibri"/>
                <w:b/>
                <w:color w:val="000000" w:themeColor="text1"/>
              </w:rPr>
              <w:t>Paseková, Ph.D.</w:t>
            </w:r>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 xml:space="preserve">Paseková </w:t>
            </w:r>
            <w:ins w:id="3482" w:author="Pavla Trefilová" w:date="2019-09-10T15:49:00Z">
              <w:r w:rsidR="003926C7">
                <w:rPr>
                  <w:rFonts w:ascii="Calibri" w:hAnsi="Calibri" w:cs="Calibri"/>
                  <w:color w:val="000000" w:themeColor="text1"/>
                </w:rPr>
                <w:t>(</w:t>
              </w:r>
            </w:ins>
            <w:r w:rsidRPr="009E0F35">
              <w:rPr>
                <w:rFonts w:ascii="Calibri" w:hAnsi="Calibri" w:cs="Calibri"/>
                <w:color w:val="000000" w:themeColor="text1"/>
              </w:rPr>
              <w:t>50%</w:t>
            </w:r>
            <w:ins w:id="3483" w:author="Pavla Trefilová" w:date="2019-09-10T15:49:00Z">
              <w:r w:rsidR="003926C7">
                <w:rPr>
                  <w:rFonts w:ascii="Calibri" w:hAnsi="Calibri" w:cs="Calibri"/>
                  <w:color w:val="000000" w:themeColor="text1"/>
                </w:rPr>
                <w:t>)</w:t>
              </w:r>
            </w:ins>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 xml:space="preserve">Svitáková </w:t>
            </w:r>
            <w:ins w:id="3484" w:author="Pavla Trefilová" w:date="2019-09-10T15:49:00Z">
              <w:r w:rsidR="003926C7">
                <w:rPr>
                  <w:rFonts w:ascii="Calibri" w:hAnsi="Calibri" w:cs="Calibri"/>
                  <w:color w:val="000000" w:themeColor="text1"/>
                </w:rPr>
                <w:t>(</w:t>
              </w:r>
            </w:ins>
            <w:r w:rsidRPr="009E0F35">
              <w:rPr>
                <w:rFonts w:ascii="Calibri" w:hAnsi="Calibri" w:cs="Calibri"/>
                <w:color w:val="000000" w:themeColor="text1"/>
              </w:rPr>
              <w:t>40%</w:t>
            </w:r>
            <w:ins w:id="3485" w:author="Pavla Trefilová" w:date="2019-09-10T15:49:00Z">
              <w:r w:rsidR="003926C7">
                <w:rPr>
                  <w:rFonts w:ascii="Calibri" w:hAnsi="Calibri" w:cs="Calibri"/>
                  <w:color w:val="000000" w:themeColor="text1"/>
                </w:rPr>
                <w:t>)</w:t>
              </w:r>
            </w:ins>
          </w:p>
          <w:p w:rsidR="00EE5539" w:rsidRPr="006C21D8" w:rsidRDefault="009E0F35" w:rsidP="009E0F35">
            <w:pPr>
              <w:jc w:val="both"/>
              <w:rPr>
                <w:rFonts w:ascii="Calibri" w:hAnsi="Calibri" w:cs="Calibri"/>
                <w:color w:val="000000" w:themeColor="text1"/>
              </w:rPr>
            </w:pPr>
            <w:r w:rsidRPr="009E0F35">
              <w:rPr>
                <w:rFonts w:ascii="Calibri" w:hAnsi="Calibri" w:cs="Calibri"/>
                <w:color w:val="000000" w:themeColor="text1"/>
              </w:rPr>
              <w:lastRenderedPageBreak/>
              <w:t xml:space="preserve">Vršovská </w:t>
            </w:r>
            <w:ins w:id="3486" w:author="Pavla Trefilová" w:date="2019-09-10T15:49:00Z">
              <w:r w:rsidR="003926C7">
                <w:rPr>
                  <w:rFonts w:ascii="Calibri" w:hAnsi="Calibri" w:cs="Calibri"/>
                  <w:color w:val="000000" w:themeColor="text1"/>
                </w:rPr>
                <w:t>(</w:t>
              </w:r>
            </w:ins>
            <w:r w:rsidRPr="009E0F35">
              <w:rPr>
                <w:rFonts w:ascii="Calibri" w:hAnsi="Calibri" w:cs="Calibri"/>
                <w:color w:val="000000" w:themeColor="text1"/>
              </w:rPr>
              <w:t>10%</w:t>
            </w:r>
            <w:ins w:id="3487" w:author="Pavla Trefilová" w:date="2019-09-10T15:49:00Z">
              <w:r w:rsidR="003926C7">
                <w:rPr>
                  <w:rFonts w:ascii="Calibri" w:hAnsi="Calibri" w:cs="Calibri"/>
                  <w:color w:val="000000" w:themeColor="text1"/>
                </w:rPr>
                <w:t>)</w:t>
              </w:r>
            </w:ins>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lastRenderedPageBreak/>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ins w:id="3488" w:author="Pavla Trefilová" w:date="2019-09-10T15:49:00Z">
              <w:r w:rsidR="003926C7">
                <w:rPr>
                  <w:rFonts w:ascii="Calibri" w:hAnsi="Calibri" w:cs="Calibri"/>
                  <w:b/>
                  <w:color w:val="000000" w:themeColor="text1"/>
                </w:rPr>
                <w:t xml:space="preserve">Pavlína </w:t>
              </w:r>
            </w:ins>
            <w:r w:rsidRPr="006C21D8">
              <w:rPr>
                <w:rFonts w:ascii="Calibri" w:hAnsi="Calibri" w:cs="Calibri"/>
                <w:b/>
                <w:color w:val="000000" w:themeColor="text1"/>
              </w:rPr>
              <w:t xml:space="preserve">Kirschnerová, Ph.D. </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Kirschnerová </w:t>
            </w:r>
            <w:ins w:id="3489" w:author="Pavla Trefilová" w:date="2019-09-10T15:49:00Z">
              <w:r w:rsidR="003926C7">
                <w:rPr>
                  <w:rFonts w:ascii="Calibri" w:hAnsi="Calibri" w:cs="Calibri"/>
                  <w:color w:val="000000" w:themeColor="text1"/>
                </w:rPr>
                <w:t>(</w:t>
              </w:r>
            </w:ins>
            <w:r w:rsidRPr="006C21D8">
              <w:rPr>
                <w:rFonts w:ascii="Calibri" w:hAnsi="Calibri" w:cs="Calibri"/>
                <w:color w:val="000000" w:themeColor="text1"/>
              </w:rPr>
              <w:t>50%</w:t>
            </w:r>
            <w:ins w:id="3490" w:author="Pavla Trefilová" w:date="2019-09-10T15:49:00Z">
              <w:r w:rsidR="003926C7">
                <w:rPr>
                  <w:rFonts w:ascii="Calibri" w:hAnsi="Calibri" w:cs="Calibri"/>
                  <w:color w:val="000000" w:themeColor="text1"/>
                </w:rPr>
                <w:t>)</w:t>
              </w:r>
            </w:ins>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Jarolímová </w:t>
            </w:r>
            <w:ins w:id="3491" w:author="Pavla Trefilová" w:date="2019-09-10T15:49:00Z">
              <w:r w:rsidR="003926C7">
                <w:rPr>
                  <w:rFonts w:ascii="Calibri" w:hAnsi="Calibri" w:cs="Calibri"/>
                  <w:color w:val="000000" w:themeColor="text1"/>
                </w:rPr>
                <w:t>(</w:t>
              </w:r>
            </w:ins>
            <w:r w:rsidRPr="006C21D8">
              <w:rPr>
                <w:rFonts w:ascii="Calibri" w:hAnsi="Calibri" w:cs="Calibri"/>
                <w:color w:val="000000" w:themeColor="text1"/>
              </w:rPr>
              <w:t>50%</w:t>
            </w:r>
            <w:ins w:id="3492" w:author="Pavla Trefilová" w:date="2019-09-10T15:49:00Z">
              <w:r w:rsidR="003926C7">
                <w:rPr>
                  <w:rFonts w:ascii="Calibri" w:hAnsi="Calibri" w:cs="Calibri"/>
                  <w:color w:val="000000" w:themeColor="text1"/>
                </w:rPr>
                <w:t>)</w:t>
              </w:r>
            </w:ins>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w:t>
            </w:r>
            <w:ins w:id="3493" w:author="Pavla Trefilová" w:date="2019-09-10T15:50:00Z">
              <w:r w:rsidR="003926C7">
                <w:rPr>
                  <w:rFonts w:ascii="Calibri" w:hAnsi="Calibri" w:cs="Calibri"/>
                  <w:b/>
                  <w:color w:val="000000" w:themeColor="text1"/>
                </w:rPr>
                <w:t xml:space="preserve"> Milana</w:t>
              </w:r>
            </w:ins>
            <w:r w:rsidRPr="00666793">
              <w:rPr>
                <w:rFonts w:ascii="Calibri" w:hAnsi="Calibri" w:cs="Calibri"/>
                <w:b/>
                <w:color w:val="000000" w:themeColor="text1"/>
              </w:rPr>
              <w:t xml:space="preserve"> Otrusinová,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Otrusinová </w:t>
            </w:r>
            <w:ins w:id="3494" w:author="Pavla Trefilová" w:date="2019-09-10T15:49:00Z">
              <w:r w:rsidR="003926C7">
                <w:rPr>
                  <w:rFonts w:ascii="Calibri" w:hAnsi="Calibri" w:cs="Calibri"/>
                  <w:color w:val="000000" w:themeColor="text1"/>
                </w:rPr>
                <w:t>(</w:t>
              </w:r>
            </w:ins>
            <w:r w:rsidRPr="00666793">
              <w:rPr>
                <w:rFonts w:ascii="Calibri" w:hAnsi="Calibri" w:cs="Calibri"/>
                <w:color w:val="000000" w:themeColor="text1"/>
              </w:rPr>
              <w:t>70%</w:t>
            </w:r>
            <w:ins w:id="3495" w:author="Pavla Trefilová" w:date="2019-09-10T15:49:00Z">
              <w:r w:rsidR="003926C7">
                <w:rPr>
                  <w:rFonts w:ascii="Calibri" w:hAnsi="Calibri" w:cs="Calibri"/>
                  <w:color w:val="000000" w:themeColor="text1"/>
                </w:rPr>
                <w:t>)</w:t>
              </w:r>
            </w:ins>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 xml:space="preserve">Svitáková </w:t>
            </w:r>
            <w:ins w:id="3496" w:author="Pavla Trefilová" w:date="2019-09-10T15:49:00Z">
              <w:r w:rsidR="003926C7">
                <w:rPr>
                  <w:rFonts w:ascii="Calibri" w:hAnsi="Calibri" w:cs="Calibri"/>
                  <w:color w:val="000000" w:themeColor="text1"/>
                </w:rPr>
                <w:t>(</w:t>
              </w:r>
            </w:ins>
            <w:r w:rsidRPr="00666793">
              <w:rPr>
                <w:rFonts w:ascii="Calibri" w:hAnsi="Calibri" w:cs="Calibri"/>
                <w:color w:val="000000" w:themeColor="text1"/>
              </w:rPr>
              <w:t>30%</w:t>
            </w:r>
            <w:ins w:id="3497" w:author="Pavla Trefilová" w:date="2019-09-10T15:49:00Z">
              <w:r w:rsidR="003926C7">
                <w:rPr>
                  <w:rFonts w:ascii="Calibri" w:hAnsi="Calibri" w:cs="Calibri"/>
                  <w:color w:val="000000" w:themeColor="text1"/>
                </w:rPr>
                <w:t>)</w:t>
              </w:r>
            </w:ins>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FE773F" w:rsidP="00EE5539">
            <w:pPr>
              <w:rPr>
                <w:rFonts w:ascii="Calibri" w:hAnsi="Calibri" w:cs="Calibri"/>
                <w:b/>
                <w:color w:val="000000" w:themeColor="text1"/>
              </w:rPr>
            </w:pPr>
            <w:ins w:id="3498" w:author="Drahomíra Pavelková" w:date="2019-09-02T15:08:00Z">
              <w:r>
                <w:rPr>
                  <w:rFonts w:ascii="Calibri" w:hAnsi="Calibri" w:cs="Calibri"/>
                  <w:b/>
                  <w:color w:val="000000" w:themeColor="text1"/>
                </w:rPr>
                <w:t>Daňová evidence</w:t>
              </w:r>
            </w:ins>
            <w:del w:id="3499" w:author="Drahomíra Pavelková" w:date="2019-09-02T15:08:00Z">
              <w:r w:rsidR="00EE5539" w:rsidRPr="00666793" w:rsidDel="00FE773F">
                <w:rPr>
                  <w:rFonts w:ascii="Calibri" w:hAnsi="Calibri" w:cs="Calibri"/>
                  <w:b/>
                  <w:color w:val="000000" w:themeColor="text1"/>
                </w:rPr>
                <w:delText>Daně individuálního podnikatele</w:delText>
              </w:r>
            </w:del>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Mgr. </w:t>
            </w:r>
            <w:ins w:id="3500" w:author="Pavla Trefilová" w:date="2019-09-10T15:50:00Z">
              <w:r w:rsidR="003926C7">
                <w:rPr>
                  <w:rFonts w:ascii="Calibri" w:hAnsi="Calibri" w:cs="Calibri"/>
                  <w:b/>
                  <w:color w:val="000000" w:themeColor="text1"/>
                </w:rPr>
                <w:t xml:space="preserve">Eva </w:t>
              </w:r>
            </w:ins>
            <w:r w:rsidRPr="006C21D8">
              <w:rPr>
                <w:rFonts w:ascii="Calibri" w:hAnsi="Calibri" w:cs="Calibri"/>
                <w:b/>
                <w:color w:val="000000" w:themeColor="text1"/>
              </w:rPr>
              <w:t>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Kolářová </w:t>
            </w:r>
            <w:ins w:id="3501"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del w:id="3502" w:author="Pavla Trefilová" w:date="2019-09-10T15:48:00Z">
              <w:r w:rsidRPr="006C21D8" w:rsidDel="003926C7">
                <w:rPr>
                  <w:rFonts w:ascii="Calibri" w:hAnsi="Calibri" w:cs="Calibri"/>
                  <w:color w:val="000000" w:themeColor="text1"/>
                </w:rPr>
                <w:delText>50%</w:delText>
              </w:r>
            </w:del>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Svitáková </w:t>
            </w:r>
            <w:ins w:id="3503"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del w:id="3504" w:author="Pavla Trefilová" w:date="2019-09-10T15:48:00Z">
              <w:r w:rsidRPr="006C21D8" w:rsidDel="003926C7">
                <w:rPr>
                  <w:rFonts w:ascii="Calibri" w:hAnsi="Calibri" w:cs="Calibri"/>
                  <w:color w:val="000000" w:themeColor="text1"/>
                </w:rPr>
                <w:delText>50%</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ins w:id="3505" w:author="Pavla Trefilová" w:date="2019-09-10T15:50:00Z">
              <w:r w:rsidR="003926C7">
                <w:rPr>
                  <w:rFonts w:ascii="Calibri" w:hAnsi="Calibri" w:cs="Calibri"/>
                  <w:b/>
                  <w:color w:val="000000" w:themeColor="text1"/>
                </w:rPr>
                <w:t xml:space="preserve">Pavlína </w:t>
              </w:r>
            </w:ins>
            <w:r w:rsidRPr="006C21D8">
              <w:rPr>
                <w:rFonts w:ascii="Calibri" w:hAnsi="Calibri" w:cs="Calibri"/>
                <w:b/>
                <w:color w:val="000000" w:themeColor="text1"/>
              </w:rPr>
              <w:t xml:space="preserve">Kirschnerová, Ph.D. </w:t>
            </w:r>
          </w:p>
          <w:p w:rsidR="00EE5539" w:rsidRPr="006C21D8" w:rsidDel="003926C7" w:rsidRDefault="00EE5539">
            <w:pPr>
              <w:jc w:val="both"/>
              <w:rPr>
                <w:del w:id="3506" w:author="Pavla Trefilová" w:date="2019-09-10T15:48:00Z"/>
                <w:rFonts w:ascii="Calibri" w:hAnsi="Calibri" w:cs="Calibri"/>
                <w:color w:val="000000" w:themeColor="text1"/>
              </w:rPr>
            </w:pPr>
            <w:r w:rsidRPr="006C21D8">
              <w:rPr>
                <w:rFonts w:ascii="Calibri" w:hAnsi="Calibri" w:cs="Calibri"/>
                <w:color w:val="000000" w:themeColor="text1"/>
              </w:rPr>
              <w:t xml:space="preserve">Kirschnerová </w:t>
            </w:r>
            <w:ins w:id="3507"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del w:id="3508" w:author="Pavla Trefilová" w:date="2019-09-10T15:48:00Z">
              <w:r w:rsidRPr="006C21D8" w:rsidDel="003926C7">
                <w:rPr>
                  <w:rFonts w:ascii="Calibri" w:hAnsi="Calibri" w:cs="Calibri"/>
                  <w:color w:val="000000" w:themeColor="text1"/>
                </w:rPr>
                <w:delText>50%</w:delText>
              </w:r>
            </w:del>
          </w:p>
          <w:p w:rsidR="003926C7" w:rsidRDefault="003926C7">
            <w:pPr>
              <w:jc w:val="both"/>
              <w:rPr>
                <w:ins w:id="3509" w:author="Pavla Trefilová" w:date="2019-09-10T15:48:00Z"/>
                <w:rFonts w:ascii="Calibri" w:hAnsi="Calibri" w:cs="Calibri"/>
                <w:color w:val="000000" w:themeColor="text1"/>
              </w:rPr>
            </w:pPr>
          </w:p>
          <w:p w:rsidR="00EE5539" w:rsidRPr="006C21D8" w:rsidRDefault="00EE5539">
            <w:pPr>
              <w:jc w:val="both"/>
              <w:rPr>
                <w:rFonts w:ascii="Calibri" w:hAnsi="Calibri" w:cs="Calibri"/>
                <w:color w:val="000000" w:themeColor="text1"/>
              </w:rPr>
            </w:pPr>
            <w:r w:rsidRPr="006C21D8">
              <w:rPr>
                <w:rFonts w:ascii="Calibri" w:hAnsi="Calibri" w:cs="Calibri"/>
                <w:color w:val="000000" w:themeColor="text1"/>
              </w:rPr>
              <w:t xml:space="preserve">Jarolímová </w:t>
            </w:r>
            <w:ins w:id="3510"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del w:id="3511" w:author="Pavla Trefilová" w:date="2019-09-10T15:48:00Z">
              <w:r w:rsidRPr="006C21D8" w:rsidDel="003926C7">
                <w:rPr>
                  <w:rFonts w:ascii="Calibri" w:hAnsi="Calibri" w:cs="Calibri"/>
                  <w:color w:val="000000" w:themeColor="text1"/>
                </w:rPr>
                <w:delText xml:space="preserve">50% </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III</w:t>
            </w:r>
          </w:p>
        </w:tc>
        <w:tc>
          <w:tcPr>
            <w:tcW w:w="857" w:type="dxa"/>
          </w:tcPr>
          <w:p w:rsidR="00EE5539" w:rsidRPr="00666793" w:rsidRDefault="00EE5539" w:rsidP="00EE5539">
            <w:pPr>
              <w:jc w:val="center"/>
              <w:rPr>
                <w:rFonts w:ascii="Calibri" w:hAnsi="Calibri" w:cs="Calibri"/>
                <w:b/>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Mgr. </w:t>
            </w:r>
            <w:ins w:id="3512" w:author="Pavla Trefilová" w:date="2019-09-10T15:50:00Z">
              <w:r w:rsidR="003926C7">
                <w:rPr>
                  <w:rFonts w:ascii="Calibri" w:hAnsi="Calibri" w:cs="Calibri"/>
                  <w:b/>
                  <w:color w:val="000000" w:themeColor="text1"/>
                </w:rPr>
                <w:t xml:space="preserve">Eva </w:t>
              </w:r>
            </w:ins>
            <w:r w:rsidRPr="006C21D8">
              <w:rPr>
                <w:rFonts w:ascii="Calibri" w:hAnsi="Calibri" w:cs="Calibri"/>
                <w:b/>
                <w:color w:val="000000" w:themeColor="text1"/>
              </w:rPr>
              <w:t>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Kolářová </w:t>
            </w:r>
            <w:ins w:id="3513" w:author="Pavla Trefilová" w:date="2019-09-10T15:46:00Z">
              <w:r w:rsidR="003926C7">
                <w:rPr>
                  <w:rFonts w:ascii="Calibri" w:hAnsi="Calibri" w:cs="Calibri"/>
                  <w:color w:val="000000" w:themeColor="text1"/>
                </w:rPr>
                <w:t>(60%)</w:t>
              </w:r>
            </w:ins>
            <w:del w:id="3514" w:author="Pavla Trefilová" w:date="2019-09-10T15:46:00Z">
              <w:r w:rsidRPr="006C21D8" w:rsidDel="003926C7">
                <w:rPr>
                  <w:rFonts w:ascii="Calibri" w:hAnsi="Calibri" w:cs="Calibri"/>
                  <w:color w:val="000000" w:themeColor="text1"/>
                </w:rPr>
                <w:delText>60%</w:delText>
              </w:r>
            </w:del>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Kramná </w:t>
            </w:r>
            <w:ins w:id="3515" w:author="Pavla Trefilová" w:date="2019-09-10T15:48:00Z">
              <w:r w:rsidR="003926C7">
                <w:rPr>
                  <w:rFonts w:ascii="Calibri" w:hAnsi="Calibri" w:cs="Calibri"/>
                  <w:color w:val="000000" w:themeColor="text1"/>
                </w:rPr>
                <w:t>(</w:t>
              </w:r>
            </w:ins>
            <w:r w:rsidRPr="006C21D8">
              <w:rPr>
                <w:rFonts w:ascii="Calibri" w:hAnsi="Calibri" w:cs="Calibri"/>
                <w:color w:val="000000" w:themeColor="text1"/>
              </w:rPr>
              <w:t>40%</w:t>
            </w:r>
            <w:ins w:id="3516" w:author="Pavla Trefilová" w:date="2019-09-10T15:48:00Z">
              <w:r w:rsidR="003926C7">
                <w:rPr>
                  <w:rFonts w:ascii="Calibri" w:hAnsi="Calibri" w:cs="Calibri"/>
                  <w:color w:val="000000" w:themeColor="text1"/>
                </w:rPr>
                <w:t>)</w:t>
              </w:r>
            </w:ins>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Manažerské účetnictví</w:t>
            </w:r>
          </w:p>
          <w:p w:rsidR="00EE5539" w:rsidRPr="00666793" w:rsidRDefault="00EE5539" w:rsidP="00EE5539">
            <w:pPr>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highlight w:val="red"/>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EE5539" w:rsidP="00EE5539">
            <w:pPr>
              <w:jc w:val="both"/>
              <w:rPr>
                <w:rFonts w:ascii="Calibri" w:hAnsi="Calibri" w:cs="Calibri"/>
                <w:b/>
                <w:color w:val="000000" w:themeColor="text1"/>
              </w:rPr>
            </w:pPr>
            <w:del w:id="3517" w:author="Pavla Trefilová" w:date="2019-09-10T15:50:00Z">
              <w:r w:rsidRPr="006C21D8" w:rsidDel="003926C7">
                <w:rPr>
                  <w:rFonts w:ascii="Calibri" w:hAnsi="Calibri" w:cs="Calibri"/>
                  <w:b/>
                  <w:color w:val="000000" w:themeColor="text1"/>
                </w:rPr>
                <w:delText>doc</w:delText>
              </w:r>
            </w:del>
            <w:ins w:id="3518" w:author="Pavla Trefilová" w:date="2019-09-10T15:50:00Z">
              <w:r w:rsidR="003926C7">
                <w:rPr>
                  <w:rFonts w:ascii="Calibri" w:hAnsi="Calibri" w:cs="Calibri"/>
                  <w:b/>
                  <w:color w:val="000000" w:themeColor="text1"/>
                </w:rPr>
                <w:t>prof</w:t>
              </w:r>
            </w:ins>
            <w:r w:rsidRPr="006C21D8">
              <w:rPr>
                <w:rFonts w:ascii="Calibri" w:hAnsi="Calibri" w:cs="Calibri"/>
                <w:b/>
                <w:color w:val="000000" w:themeColor="text1"/>
              </w:rPr>
              <w:t>. Ing.</w:t>
            </w:r>
            <w:ins w:id="3519" w:author="Pavla Trefilová" w:date="2019-09-10T15:50:00Z">
              <w:r w:rsidR="003926C7">
                <w:rPr>
                  <w:rFonts w:ascii="Calibri" w:hAnsi="Calibri" w:cs="Calibri"/>
                  <w:b/>
                  <w:color w:val="000000" w:themeColor="text1"/>
                </w:rPr>
                <w:t xml:space="preserve"> Boris</w:t>
              </w:r>
            </w:ins>
            <w:r w:rsidRPr="006C21D8">
              <w:rPr>
                <w:rFonts w:ascii="Calibri" w:hAnsi="Calibri" w:cs="Calibri"/>
                <w:b/>
                <w:color w:val="000000" w:themeColor="text1"/>
              </w:rPr>
              <w:t xml:space="preserve"> Popesko, Ph.D.</w:t>
            </w:r>
          </w:p>
          <w:p w:rsidR="00EE5539" w:rsidRPr="006C21D8" w:rsidDel="003926C7" w:rsidRDefault="00EE5539" w:rsidP="00EE5539">
            <w:pPr>
              <w:jc w:val="both"/>
              <w:rPr>
                <w:del w:id="3520" w:author="Pavla Trefilová" w:date="2019-09-10T15:46:00Z"/>
                <w:rFonts w:ascii="Calibri" w:hAnsi="Calibri" w:cs="Calibri"/>
                <w:color w:val="000000" w:themeColor="text1"/>
              </w:rPr>
            </w:pPr>
            <w:r w:rsidRPr="006C21D8">
              <w:rPr>
                <w:rFonts w:ascii="Calibri" w:hAnsi="Calibri" w:cs="Calibri"/>
                <w:color w:val="000000" w:themeColor="text1"/>
              </w:rPr>
              <w:t xml:space="preserve">Popesko </w:t>
            </w:r>
            <w:ins w:id="3521" w:author="Pavla Trefilová" w:date="2019-09-10T15:46:00Z">
              <w:r w:rsidR="003926C7">
                <w:rPr>
                  <w:rFonts w:ascii="Calibri" w:hAnsi="Calibri" w:cs="Calibri"/>
                  <w:color w:val="000000" w:themeColor="text1"/>
                </w:rPr>
                <w:t>(60%)</w:t>
              </w:r>
            </w:ins>
            <w:del w:id="3522" w:author="Pavla Trefilová" w:date="2019-09-10T15:46:00Z">
              <w:r w:rsidRPr="006C21D8" w:rsidDel="003926C7">
                <w:rPr>
                  <w:rFonts w:ascii="Calibri" w:hAnsi="Calibri" w:cs="Calibri"/>
                  <w:color w:val="000000" w:themeColor="text1"/>
                </w:rPr>
                <w:delText>60%</w:delText>
              </w:r>
            </w:del>
          </w:p>
          <w:p w:rsidR="003926C7" w:rsidRDefault="003926C7" w:rsidP="00EE5539">
            <w:pPr>
              <w:jc w:val="both"/>
              <w:rPr>
                <w:ins w:id="3523" w:author="Pavla Trefilová" w:date="2019-09-10T15:46:00Z"/>
                <w:rFonts w:ascii="Calibri" w:hAnsi="Calibri" w:cs="Calibri"/>
                <w:color w:val="000000" w:themeColor="text1"/>
              </w:rPr>
            </w:pP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Papadaki </w:t>
            </w:r>
            <w:ins w:id="3524" w:author="Pavla Trefilová" w:date="2019-09-10T15:48:00Z">
              <w:r w:rsidR="003926C7">
                <w:rPr>
                  <w:rFonts w:ascii="Calibri" w:hAnsi="Calibri" w:cs="Calibri"/>
                  <w:color w:val="000000" w:themeColor="text1"/>
                </w:rPr>
                <w:t>(</w:t>
              </w:r>
            </w:ins>
            <w:r w:rsidRPr="006C21D8">
              <w:rPr>
                <w:rFonts w:ascii="Calibri" w:hAnsi="Calibri" w:cs="Calibri"/>
                <w:color w:val="000000" w:themeColor="text1"/>
              </w:rPr>
              <w:t>40%</w:t>
            </w:r>
            <w:ins w:id="3525" w:author="Pavla Trefilová" w:date="2019-09-10T15:48:00Z">
              <w:r w:rsidR="003926C7">
                <w:rPr>
                  <w:rFonts w:ascii="Calibri" w:hAnsi="Calibri" w:cs="Calibri"/>
                  <w:color w:val="000000" w:themeColor="text1"/>
                </w:rPr>
                <w:t>)</w:t>
              </w:r>
            </w:ins>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ins w:id="3526" w:author="Pavla Trefilová" w:date="2019-09-10T15:50:00Z">
              <w:r w:rsidR="003926C7">
                <w:rPr>
                  <w:rFonts w:ascii="Calibri" w:hAnsi="Calibri" w:cs="Calibri"/>
                  <w:b/>
                  <w:color w:val="000000" w:themeColor="text1"/>
                </w:rPr>
                <w:t xml:space="preserve">Bohumila </w:t>
              </w:r>
            </w:ins>
            <w:r w:rsidRPr="006C21D8">
              <w:rPr>
                <w:rFonts w:ascii="Calibri" w:hAnsi="Calibri" w:cs="Calibri"/>
                <w:b/>
                <w:color w:val="000000" w:themeColor="text1"/>
              </w:rPr>
              <w:t>Svitáková,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Svitáková </w:t>
            </w:r>
            <w:ins w:id="3527" w:author="Pavla Trefilová" w:date="2019-09-10T15:48:00Z">
              <w:r w:rsidR="003926C7">
                <w:rPr>
                  <w:rFonts w:ascii="Calibri" w:hAnsi="Calibri" w:cs="Calibri"/>
                  <w:color w:val="000000" w:themeColor="text1"/>
                </w:rPr>
                <w:t>(</w:t>
              </w:r>
            </w:ins>
            <w:r w:rsidRPr="006C21D8">
              <w:rPr>
                <w:rFonts w:ascii="Calibri" w:hAnsi="Calibri" w:cs="Calibri"/>
                <w:color w:val="000000" w:themeColor="text1"/>
              </w:rPr>
              <w:t>80%</w:t>
            </w:r>
            <w:ins w:id="3528" w:author="Pavla Trefilová" w:date="2019-09-10T15:48:00Z">
              <w:r w:rsidR="003926C7">
                <w:rPr>
                  <w:rFonts w:ascii="Calibri" w:hAnsi="Calibri" w:cs="Calibri"/>
                  <w:color w:val="000000" w:themeColor="text1"/>
                </w:rPr>
                <w:t>)</w:t>
              </w:r>
            </w:ins>
          </w:p>
          <w:p w:rsidR="00EE5539" w:rsidRPr="006C21D8" w:rsidRDefault="00C840F5" w:rsidP="00EE5539">
            <w:pPr>
              <w:jc w:val="both"/>
              <w:rPr>
                <w:rFonts w:ascii="Calibri" w:hAnsi="Calibri" w:cs="Calibri"/>
                <w:color w:val="000000" w:themeColor="text1"/>
              </w:rPr>
            </w:pPr>
            <w:r>
              <w:rPr>
                <w:rFonts w:ascii="Calibri" w:hAnsi="Calibri" w:cs="Calibri"/>
                <w:color w:val="000000" w:themeColor="text1"/>
              </w:rPr>
              <w:t xml:space="preserve">E. </w:t>
            </w:r>
            <w:r w:rsidR="00EE5539" w:rsidRPr="006C21D8">
              <w:rPr>
                <w:rFonts w:ascii="Calibri" w:hAnsi="Calibri" w:cs="Calibri"/>
                <w:color w:val="000000" w:themeColor="text1"/>
              </w:rPr>
              <w:t xml:space="preserve">Kozubíková </w:t>
            </w:r>
            <w:ins w:id="3529" w:author="Pavla Trefilová" w:date="2019-09-10T15:49:00Z">
              <w:r w:rsidR="003926C7">
                <w:rPr>
                  <w:rFonts w:ascii="Calibri" w:hAnsi="Calibri" w:cs="Calibri"/>
                  <w:color w:val="000000" w:themeColor="text1"/>
                </w:rPr>
                <w:t>(</w:t>
              </w:r>
            </w:ins>
            <w:r w:rsidR="00EE5539" w:rsidRPr="006C21D8">
              <w:rPr>
                <w:rFonts w:ascii="Calibri" w:hAnsi="Calibri" w:cs="Calibri"/>
                <w:color w:val="000000" w:themeColor="text1"/>
              </w:rPr>
              <w:t>20%</w:t>
            </w:r>
            <w:ins w:id="3530" w:author="Pavla Trefilová" w:date="2019-09-10T15:49:00Z">
              <w:r w:rsidR="003926C7">
                <w:rPr>
                  <w:rFonts w:ascii="Calibri" w:hAnsi="Calibri" w:cs="Calibri"/>
                  <w:color w:val="000000" w:themeColor="text1"/>
                </w:rPr>
                <w:t>)</w:t>
              </w:r>
            </w:ins>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Podnikové finance I*</w:t>
            </w:r>
          </w:p>
          <w:p w:rsidR="00EE5539" w:rsidRPr="00666793" w:rsidRDefault="00EE5539" w:rsidP="00EE5539">
            <w:pPr>
              <w:jc w:val="both"/>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doc. Ing.</w:t>
            </w:r>
            <w:ins w:id="3531" w:author="Pavla Trefilová" w:date="2019-09-10T15:51:00Z">
              <w:r w:rsidR="003926C7">
                <w:rPr>
                  <w:rFonts w:ascii="Calibri" w:hAnsi="Calibri" w:cs="Calibri"/>
                  <w:b/>
                  <w:color w:val="000000" w:themeColor="text1"/>
                </w:rPr>
                <w:t xml:space="preserve"> Adriana</w:t>
              </w:r>
            </w:ins>
            <w:r w:rsidRPr="006C21D8">
              <w:rPr>
                <w:rFonts w:ascii="Calibri" w:hAnsi="Calibri" w:cs="Calibri"/>
                <w:b/>
                <w:color w:val="000000" w:themeColor="text1"/>
              </w:rPr>
              <w:t xml:space="preserve"> Knápková, Ph.D.</w:t>
            </w:r>
          </w:p>
          <w:p w:rsidR="00EE5539" w:rsidRPr="006C21D8" w:rsidDel="003926C7" w:rsidRDefault="00EE5539" w:rsidP="00EE5539">
            <w:pPr>
              <w:jc w:val="both"/>
              <w:rPr>
                <w:del w:id="3532" w:author="Pavla Trefilová" w:date="2019-09-10T15:46:00Z"/>
                <w:rFonts w:ascii="Calibri" w:hAnsi="Calibri" w:cs="Calibri"/>
                <w:color w:val="000000" w:themeColor="text1"/>
              </w:rPr>
            </w:pPr>
            <w:r w:rsidRPr="006C21D8">
              <w:rPr>
                <w:rFonts w:ascii="Calibri" w:hAnsi="Calibri" w:cs="Calibri"/>
                <w:color w:val="000000" w:themeColor="text1"/>
              </w:rPr>
              <w:t xml:space="preserve">Knápková </w:t>
            </w:r>
            <w:ins w:id="3533" w:author="Pavla Trefilová" w:date="2019-09-10T15:46:00Z">
              <w:r w:rsidR="003926C7">
                <w:rPr>
                  <w:rFonts w:ascii="Calibri" w:hAnsi="Calibri" w:cs="Calibri"/>
                  <w:color w:val="000000" w:themeColor="text1"/>
                </w:rPr>
                <w:t>(60%)</w:t>
              </w:r>
            </w:ins>
            <w:del w:id="3534" w:author="Pavla Trefilová" w:date="2019-09-10T15:46:00Z">
              <w:r w:rsidRPr="006C21D8" w:rsidDel="003926C7">
                <w:rPr>
                  <w:rFonts w:ascii="Calibri" w:hAnsi="Calibri" w:cs="Calibri"/>
                  <w:color w:val="000000" w:themeColor="text1"/>
                </w:rPr>
                <w:delText>60%</w:delText>
              </w:r>
            </w:del>
          </w:p>
          <w:p w:rsidR="003926C7" w:rsidRDefault="003926C7" w:rsidP="00EE5539">
            <w:pPr>
              <w:jc w:val="both"/>
              <w:rPr>
                <w:ins w:id="3535" w:author="Pavla Trefilová" w:date="2019-09-10T15:46:00Z"/>
                <w:rFonts w:ascii="Calibri" w:hAnsi="Calibri" w:cs="Calibri"/>
                <w:color w:val="000000" w:themeColor="text1"/>
              </w:rPr>
            </w:pP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Pálka </w:t>
            </w:r>
            <w:ins w:id="3536" w:author="Pavla Trefilová" w:date="2019-09-10T15:49:00Z">
              <w:r w:rsidR="003926C7">
                <w:rPr>
                  <w:rFonts w:ascii="Calibri" w:hAnsi="Calibri" w:cs="Calibri"/>
                  <w:color w:val="000000" w:themeColor="text1"/>
                </w:rPr>
                <w:t>(</w:t>
              </w:r>
            </w:ins>
            <w:r w:rsidRPr="006C21D8">
              <w:rPr>
                <w:rFonts w:ascii="Calibri" w:hAnsi="Calibri" w:cs="Calibri"/>
                <w:color w:val="000000" w:themeColor="text1"/>
              </w:rPr>
              <w:t>30%</w:t>
            </w:r>
            <w:ins w:id="3537" w:author="Pavla Trefilová" w:date="2019-09-10T15:49:00Z">
              <w:r w:rsidR="003926C7">
                <w:rPr>
                  <w:rFonts w:ascii="Calibri" w:hAnsi="Calibri" w:cs="Calibri"/>
                  <w:color w:val="000000" w:themeColor="text1"/>
                </w:rPr>
                <w:t>)</w:t>
              </w:r>
            </w:ins>
          </w:p>
          <w:p w:rsidR="00EE5539" w:rsidRPr="006C21D8" w:rsidRDefault="00EE5539" w:rsidP="00EE5539">
            <w:pPr>
              <w:jc w:val="both"/>
              <w:rPr>
                <w:rFonts w:ascii="Calibri" w:hAnsi="Calibri" w:cs="Calibri"/>
                <w:b/>
                <w:color w:val="000000" w:themeColor="text1"/>
              </w:rPr>
            </w:pPr>
            <w:r w:rsidRPr="006C21D8">
              <w:rPr>
                <w:rFonts w:ascii="Calibri" w:hAnsi="Calibri" w:cs="Calibri"/>
                <w:color w:val="000000" w:themeColor="text1"/>
              </w:rPr>
              <w:t xml:space="preserve">Remeš </w:t>
            </w:r>
            <w:ins w:id="3538" w:author="Pavla Trefilová" w:date="2019-09-10T15:49:00Z">
              <w:r w:rsidR="003926C7">
                <w:rPr>
                  <w:rFonts w:ascii="Calibri" w:hAnsi="Calibri" w:cs="Calibri"/>
                  <w:color w:val="000000" w:themeColor="text1"/>
                </w:rPr>
                <w:t>(</w:t>
              </w:r>
            </w:ins>
            <w:r w:rsidRPr="006C21D8">
              <w:rPr>
                <w:rFonts w:ascii="Calibri" w:hAnsi="Calibri" w:cs="Calibri"/>
                <w:color w:val="000000" w:themeColor="text1"/>
              </w:rPr>
              <w:t>10%</w:t>
            </w:r>
            <w:ins w:id="3539" w:author="Pavla Trefilová" w:date="2019-09-10T15:49:00Z">
              <w:r w:rsidR="003926C7">
                <w:rPr>
                  <w:rFonts w:ascii="Calibri" w:hAnsi="Calibri" w:cs="Calibri"/>
                  <w:color w:val="000000" w:themeColor="text1"/>
                </w:rPr>
                <w:t>)</w:t>
              </w:r>
            </w:ins>
            <w:r w:rsidRPr="006C21D8">
              <w:rPr>
                <w:rFonts w:ascii="Calibri" w:hAnsi="Calibri" w:cs="Calibri"/>
                <w:color w:val="000000" w:themeColor="text1"/>
              </w:rPr>
              <w:t xml:space="preserve"> (ext)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mezinárodního účetnictví</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26-13-0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doc. Ing. </w:t>
            </w:r>
            <w:ins w:id="3540" w:author="Pavla Trefilová" w:date="2019-09-10T15:51:00Z">
              <w:r w:rsidR="003926C7">
                <w:rPr>
                  <w:rFonts w:ascii="Calibri" w:hAnsi="Calibri" w:cs="Calibri"/>
                  <w:b/>
                  <w:color w:val="000000" w:themeColor="text1"/>
                </w:rPr>
                <w:t xml:space="preserve">Marie </w:t>
              </w:r>
            </w:ins>
            <w:r w:rsidRPr="006C21D8">
              <w:rPr>
                <w:rFonts w:ascii="Calibri" w:hAnsi="Calibri" w:cs="Calibri"/>
                <w:b/>
                <w:color w:val="000000" w:themeColor="text1"/>
              </w:rPr>
              <w:t>Paseková, Ph.D.</w:t>
            </w:r>
          </w:p>
          <w:p w:rsidR="003926C7" w:rsidRPr="00666793" w:rsidRDefault="00EE5539" w:rsidP="003926C7">
            <w:pPr>
              <w:jc w:val="both"/>
              <w:rPr>
                <w:ins w:id="3541" w:author="Pavla Trefilová" w:date="2019-09-10T15:48:00Z"/>
                <w:rFonts w:ascii="Calibri" w:hAnsi="Calibri" w:cs="Calibri"/>
                <w:color w:val="000000" w:themeColor="text1"/>
              </w:rPr>
            </w:pPr>
            <w:r w:rsidRPr="006C21D8">
              <w:rPr>
                <w:rFonts w:ascii="Calibri" w:hAnsi="Calibri" w:cs="Calibri"/>
                <w:color w:val="000000" w:themeColor="text1"/>
              </w:rPr>
              <w:t xml:space="preserve">Paseková </w:t>
            </w:r>
            <w:ins w:id="3542"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p>
          <w:p w:rsidR="00EE5539" w:rsidRPr="006C21D8" w:rsidDel="003926C7" w:rsidRDefault="00EE5539" w:rsidP="00EE5539">
            <w:pPr>
              <w:jc w:val="both"/>
              <w:rPr>
                <w:del w:id="3543" w:author="Pavla Trefilová" w:date="2019-09-10T15:48:00Z"/>
                <w:rFonts w:ascii="Calibri" w:hAnsi="Calibri" w:cs="Calibri"/>
                <w:color w:val="000000" w:themeColor="text1"/>
              </w:rPr>
            </w:pPr>
            <w:del w:id="3544" w:author="Pavla Trefilová" w:date="2019-09-10T15:48:00Z">
              <w:r w:rsidRPr="006C21D8" w:rsidDel="003926C7">
                <w:rPr>
                  <w:rFonts w:ascii="Calibri" w:hAnsi="Calibri" w:cs="Calibri"/>
                  <w:color w:val="000000" w:themeColor="text1"/>
                </w:rPr>
                <w:delText>50%</w:delText>
              </w:r>
            </w:del>
          </w:p>
          <w:p w:rsidR="00EE5539" w:rsidRPr="006C21D8" w:rsidRDefault="00EE5539">
            <w:pPr>
              <w:jc w:val="both"/>
              <w:rPr>
                <w:rFonts w:ascii="Calibri" w:hAnsi="Calibri" w:cs="Calibri"/>
                <w:color w:val="000000" w:themeColor="text1"/>
              </w:rPr>
            </w:pPr>
            <w:r w:rsidRPr="006C21D8">
              <w:rPr>
                <w:rFonts w:ascii="Calibri" w:hAnsi="Calibri" w:cs="Calibri"/>
                <w:color w:val="000000" w:themeColor="text1"/>
              </w:rPr>
              <w:t xml:space="preserve">Šteker </w:t>
            </w:r>
            <w:ins w:id="3545" w:author="Pavla Trefilová" w:date="2019-09-10T15:48:00Z">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ins>
            <w:del w:id="3546" w:author="Pavla Trefilová" w:date="2019-09-10T15:48:00Z">
              <w:r w:rsidRPr="006C21D8" w:rsidDel="003926C7">
                <w:rPr>
                  <w:rFonts w:ascii="Calibri" w:hAnsi="Calibri" w:cs="Calibri"/>
                  <w:color w:val="000000" w:themeColor="text1"/>
                </w:rPr>
                <w:delText>50%</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Accounting in English</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ins w:id="3547" w:author="Pavla Trefilová" w:date="2019-09-10T15:51:00Z">
              <w:r w:rsidR="003926C7">
                <w:rPr>
                  <w:rFonts w:ascii="Calibri" w:hAnsi="Calibri" w:cs="Calibri"/>
                  <w:b/>
                  <w:color w:val="000000" w:themeColor="text1"/>
                </w:rPr>
                <w:t xml:space="preserve">Marie </w:t>
              </w:r>
            </w:ins>
            <w:r w:rsidRPr="00666793">
              <w:rPr>
                <w:rFonts w:ascii="Calibri" w:hAnsi="Calibri" w:cs="Calibri"/>
                <w:b/>
                <w:color w:val="000000" w:themeColor="text1"/>
              </w:rPr>
              <w:t>Paseková,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Paseková </w:t>
            </w:r>
            <w:ins w:id="3548" w:author="Pavla Trefilová" w:date="2019-09-10T15:47:00Z">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ins>
            <w:del w:id="3549" w:author="Pavla Trefilová" w:date="2019-09-10T15:47:00Z">
              <w:r w:rsidRPr="00666793" w:rsidDel="003926C7">
                <w:rPr>
                  <w:rFonts w:ascii="Calibri" w:hAnsi="Calibri" w:cs="Calibri"/>
                  <w:color w:val="000000" w:themeColor="text1"/>
                </w:rPr>
                <w:delText>100%</w:delText>
              </w:r>
            </w:del>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Ekonomika a účetnictví neziskového sektoru</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20-15-0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ins w:id="3550" w:author="Pavla Trefilová" w:date="2019-09-10T15:51:00Z">
              <w:r w:rsidR="003926C7">
                <w:rPr>
                  <w:rFonts w:ascii="Calibri" w:hAnsi="Calibri" w:cs="Calibri"/>
                  <w:b/>
                  <w:color w:val="000000" w:themeColor="text1"/>
                </w:rPr>
                <w:t xml:space="preserve">Milana </w:t>
              </w:r>
            </w:ins>
            <w:r w:rsidRPr="00666793">
              <w:rPr>
                <w:rFonts w:ascii="Calibri" w:hAnsi="Calibri" w:cs="Calibri"/>
                <w:b/>
                <w:color w:val="000000" w:themeColor="text1"/>
              </w:rPr>
              <w:t>Otrusinová, Ph.D.</w:t>
            </w:r>
          </w:p>
          <w:p w:rsidR="00EE5539"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Otrusinová </w:t>
            </w:r>
            <w:del w:id="3551" w:author="Pavla Trefilová" w:date="2019-09-10T15:47:00Z">
              <w:r w:rsidRPr="00666793" w:rsidDel="003926C7">
                <w:rPr>
                  <w:rFonts w:ascii="Calibri" w:hAnsi="Calibri" w:cs="Calibri"/>
                  <w:color w:val="000000" w:themeColor="text1"/>
                </w:rPr>
                <w:delText>1</w:delText>
              </w:r>
            </w:del>
            <w:ins w:id="3552" w:author="Pavla Trefilová" w:date="2019-09-10T15:47:00Z">
              <w:r w:rsidR="003926C7">
                <w:rPr>
                  <w:rFonts w:ascii="Calibri" w:hAnsi="Calibri" w:cs="Calibri"/>
                  <w:color w:val="000000" w:themeColor="text1"/>
                </w:rPr>
                <w:t>(8</w:t>
              </w:r>
            </w:ins>
            <w:del w:id="3553" w:author="Pavla Trefilová" w:date="2019-09-10T15:47:00Z">
              <w:r w:rsidRPr="00666793" w:rsidDel="003926C7">
                <w:rPr>
                  <w:rFonts w:ascii="Calibri" w:hAnsi="Calibri" w:cs="Calibri"/>
                  <w:color w:val="000000" w:themeColor="text1"/>
                </w:rPr>
                <w:delText>0</w:delText>
              </w:r>
            </w:del>
            <w:r w:rsidRPr="00666793">
              <w:rPr>
                <w:rFonts w:ascii="Calibri" w:hAnsi="Calibri" w:cs="Calibri"/>
                <w:color w:val="000000" w:themeColor="text1"/>
              </w:rPr>
              <w:t>0%</w:t>
            </w:r>
            <w:ins w:id="3554" w:author="Pavla Trefilová" w:date="2019-09-10T15:47:00Z">
              <w:r w:rsidR="003926C7">
                <w:rPr>
                  <w:rFonts w:ascii="Calibri" w:hAnsi="Calibri" w:cs="Calibri"/>
                  <w:color w:val="000000" w:themeColor="text1"/>
                </w:rPr>
                <w:t>)</w:t>
              </w:r>
            </w:ins>
          </w:p>
          <w:p w:rsidR="000B3A46" w:rsidRPr="00666793" w:rsidRDefault="000B3A46" w:rsidP="00EE5539">
            <w:pPr>
              <w:jc w:val="both"/>
              <w:rPr>
                <w:rFonts w:ascii="Calibri" w:hAnsi="Calibri" w:cs="Calibri"/>
                <w:color w:val="000000" w:themeColor="text1"/>
              </w:rPr>
            </w:pPr>
            <w:r>
              <w:rPr>
                <w:rFonts w:ascii="Calibri" w:hAnsi="Calibri" w:cs="Calibri"/>
                <w:color w:val="000000" w:themeColor="text1"/>
              </w:rPr>
              <w:t xml:space="preserve">Daňová </w:t>
            </w:r>
            <w:ins w:id="3555" w:author="Pavla Trefilová" w:date="2019-09-10T15:47:00Z">
              <w:r w:rsidR="003926C7">
                <w:rPr>
                  <w:rFonts w:ascii="Calibri" w:hAnsi="Calibri" w:cs="Calibri"/>
                  <w:color w:val="000000" w:themeColor="text1"/>
                </w:rPr>
                <w:t>(</w:t>
              </w:r>
            </w:ins>
            <w:r w:rsidRPr="000B3A46">
              <w:rPr>
                <w:rFonts w:ascii="Calibri" w:hAnsi="Calibri" w:cs="Calibri"/>
                <w:color w:val="000000" w:themeColor="text1"/>
              </w:rPr>
              <w:t>20%</w:t>
            </w:r>
            <w:ins w:id="3556" w:author="Pavla Trefilová" w:date="2019-09-10T15:47:00Z">
              <w:r w:rsidR="003926C7">
                <w:rPr>
                  <w:rFonts w:ascii="Calibri" w:hAnsi="Calibri" w:cs="Calibri"/>
                  <w:color w:val="000000" w:themeColor="text1"/>
                </w:rPr>
                <w:t>)</w:t>
              </w:r>
            </w:ins>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Mzdové účetnictví</w:t>
            </w:r>
          </w:p>
        </w:tc>
        <w:tc>
          <w:tcPr>
            <w:tcW w:w="857"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10-15-0</w:t>
            </w:r>
          </w:p>
        </w:tc>
        <w:tc>
          <w:tcPr>
            <w:tcW w:w="850"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bottom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Borders>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ins w:id="3557" w:author="Pavla Trefilová" w:date="2019-09-10T15:51:00Z">
              <w:r w:rsidR="003926C7">
                <w:rPr>
                  <w:rFonts w:ascii="Calibri" w:hAnsi="Calibri" w:cs="Calibri"/>
                  <w:b/>
                  <w:color w:val="000000" w:themeColor="text1"/>
                </w:rPr>
                <w:t xml:space="preserve">Pavlína </w:t>
              </w:r>
            </w:ins>
            <w:r w:rsidRPr="00666793">
              <w:rPr>
                <w:rFonts w:ascii="Calibri" w:hAnsi="Calibri" w:cs="Calibri"/>
                <w:b/>
                <w:color w:val="000000" w:themeColor="text1"/>
              </w:rPr>
              <w:t>Kirschnerová,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Kirschnerová </w:t>
            </w:r>
            <w:ins w:id="3558" w:author="Pavla Trefilová" w:date="2019-09-10T15:47:00Z">
              <w:r w:rsidR="003926C7">
                <w:rPr>
                  <w:rFonts w:ascii="Calibri" w:hAnsi="Calibri" w:cs="Calibri"/>
                  <w:color w:val="000000" w:themeColor="text1"/>
                </w:rPr>
                <w:t>(</w:t>
              </w:r>
            </w:ins>
            <w:r w:rsidRPr="00666793">
              <w:rPr>
                <w:rFonts w:ascii="Calibri" w:hAnsi="Calibri" w:cs="Calibri"/>
                <w:color w:val="000000" w:themeColor="text1"/>
              </w:rPr>
              <w:t>50%</w:t>
            </w:r>
            <w:ins w:id="3559" w:author="Pavla Trefilová" w:date="2019-09-10T15:47:00Z">
              <w:r w:rsidR="003926C7">
                <w:rPr>
                  <w:rFonts w:ascii="Calibri" w:hAnsi="Calibri" w:cs="Calibri"/>
                  <w:color w:val="000000" w:themeColor="text1"/>
                </w:rPr>
                <w:t>)</w:t>
              </w:r>
            </w:ins>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Kučerová </w:t>
            </w:r>
            <w:ins w:id="3560" w:author="Pavla Trefilová" w:date="2019-09-10T15:47:00Z">
              <w:r w:rsidR="003926C7">
                <w:rPr>
                  <w:rFonts w:ascii="Calibri" w:hAnsi="Calibri" w:cs="Calibri"/>
                  <w:color w:val="000000" w:themeColor="text1"/>
                </w:rPr>
                <w:t>(</w:t>
              </w:r>
            </w:ins>
            <w:r w:rsidRPr="00666793">
              <w:rPr>
                <w:rFonts w:ascii="Calibri" w:hAnsi="Calibri" w:cs="Calibri"/>
                <w:color w:val="000000" w:themeColor="text1"/>
              </w:rPr>
              <w:t>50%</w:t>
            </w:r>
            <w:ins w:id="3561" w:author="Pavla Trefilová" w:date="2019-09-10T15:47:00Z">
              <w:r w:rsidR="003926C7">
                <w:rPr>
                  <w:rFonts w:ascii="Calibri" w:hAnsi="Calibri" w:cs="Calibri"/>
                  <w:color w:val="000000" w:themeColor="text1"/>
                </w:rPr>
                <w:t>)</w:t>
              </w:r>
            </w:ins>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bottom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bl>
    <w:p w:rsidR="00EE5539" w:rsidRDefault="00EE5539" w:rsidP="001841A0">
      <w:pPr>
        <w:tabs>
          <w:tab w:val="left" w:pos="2835"/>
        </w:tabs>
        <w:spacing w:before="120"/>
        <w:jc w:val="center"/>
        <w:rPr>
          <w:rFonts w:ascii="Calibri" w:hAnsi="Calibri" w:cs="Calibri"/>
          <w:i/>
          <w:color w:val="FF0000"/>
          <w:szCs w:val="22"/>
        </w:rPr>
      </w:pPr>
    </w:p>
    <w:p w:rsidR="00EE5539" w:rsidRPr="001841A0" w:rsidRDefault="00EE5539" w:rsidP="001841A0">
      <w:pPr>
        <w:tabs>
          <w:tab w:val="left" w:pos="2835"/>
        </w:tabs>
        <w:spacing w:before="120"/>
        <w:jc w:val="center"/>
        <w:rPr>
          <w:rFonts w:ascii="Calibri" w:hAnsi="Calibri" w:cs="Calibri"/>
          <w:i/>
          <w:color w:val="FF0000"/>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lastRenderedPageBreak/>
        <w:t xml:space="preserve">Kvalifikace odborníků z praxe zapojených do výuky ve studijním programu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Standardy</w:t>
      </w:r>
      <w:r w:rsidRPr="001841A0">
        <w:rPr>
          <w:rFonts w:ascii="Calibri" w:hAnsi="Calibri" w:cs="Calibri"/>
          <w:b/>
          <w:sz w:val="24"/>
          <w:szCs w:val="24"/>
        </w:rPr>
        <w:t xml:space="preserve"> 6.5-6.6</w:t>
      </w:r>
    </w:p>
    <w:p w:rsidR="001C60CA" w:rsidRPr="00C07508" w:rsidRDefault="001C60CA" w:rsidP="001C60CA">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rsidR="001C60CA" w:rsidRPr="00C07508" w:rsidRDefault="001C60CA" w:rsidP="001C60CA">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Účetnictví a daně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00E17D82">
        <w:rPr>
          <w:rFonts w:ascii="Calibri" w:hAnsi="Calibri" w:cs="Calibri"/>
          <w:sz w:val="22"/>
          <w:szCs w:val="22"/>
        </w:rPr>
        <w:t>Základy účetnictví, Podnikové finance, Základy mezinárodního účetnictví, Ekonomika a účetnictví neziskového sektoru, Mzdové účetnictví</w:t>
      </w:r>
      <w:r w:rsidRPr="00C07508">
        <w:rPr>
          <w:rFonts w:ascii="Calibri" w:hAnsi="Calibri" w:cs="Calibri"/>
          <w:sz w:val="22"/>
          <w:szCs w:val="22"/>
        </w:rPr>
        <w:t xml:space="preserve">, Systém řízení Baťa, </w:t>
      </w:r>
      <w:r w:rsidR="00E17D82">
        <w:rPr>
          <w:rFonts w:ascii="Calibri" w:hAnsi="Calibri" w:cs="Calibri"/>
          <w:sz w:val="22"/>
          <w:szCs w:val="22"/>
        </w:rPr>
        <w:t>Účetní a daňová kancelář</w:t>
      </w:r>
      <w:r w:rsidRPr="00C07508">
        <w:rPr>
          <w:rFonts w:ascii="Calibri" w:hAnsi="Calibri" w:cs="Calibri"/>
          <w:sz w:val="22"/>
          <w:szCs w:val="22"/>
        </w:rPr>
        <w:t xml:space="preserve"> </w:t>
      </w:r>
      <w:r w:rsidR="009E0F35">
        <w:rPr>
          <w:rFonts w:ascii="Calibri" w:hAnsi="Calibri" w:cs="Calibri"/>
          <w:sz w:val="22"/>
          <w:szCs w:val="22"/>
        </w:rPr>
        <w:t xml:space="preserve">I, II </w:t>
      </w:r>
      <w:r w:rsidRPr="00C07508">
        <w:rPr>
          <w:rFonts w:ascii="Calibri" w:hAnsi="Calibri" w:cs="Calibri"/>
          <w:sz w:val="22"/>
          <w:szCs w:val="22"/>
        </w:rPr>
        <w:t>a Podnikatelská akademie 1, 2. Rozsah jejich zapojení je uveden níže:</w:t>
      </w:r>
    </w:p>
    <w:p w:rsidR="001C60CA" w:rsidRPr="00C07508" w:rsidRDefault="001C60CA" w:rsidP="001C60CA">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562" w:author="Pavla Trefilová" w:date="2019-09-10T15:46:00Z">
          <w:tblPr>
            <w:tblW w:w="6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820"/>
        <w:gridCol w:w="4395"/>
        <w:tblGridChange w:id="3563">
          <w:tblGrid>
            <w:gridCol w:w="2820"/>
            <w:gridCol w:w="3828"/>
          </w:tblGrid>
        </w:tblGridChange>
      </w:tblGrid>
      <w:tr w:rsidR="001C60CA" w:rsidRPr="00AF76C0" w:rsidTr="003926C7">
        <w:trPr>
          <w:jc w:val="center"/>
          <w:trPrChange w:id="3564" w:author="Pavla Trefilová" w:date="2019-09-10T15:46:00Z">
            <w:trPr>
              <w:jc w:val="center"/>
            </w:trPr>
          </w:trPrChange>
        </w:trPr>
        <w:tc>
          <w:tcPr>
            <w:tcW w:w="2820" w:type="dxa"/>
            <w:tcBorders>
              <w:top w:val="single" w:sz="12" w:space="0" w:color="auto"/>
              <w:left w:val="single" w:sz="12" w:space="0" w:color="auto"/>
              <w:bottom w:val="single" w:sz="12" w:space="0" w:color="auto"/>
            </w:tcBorders>
            <w:shd w:val="clear" w:color="auto" w:fill="auto"/>
            <w:tcPrChange w:id="3565" w:author="Pavla Trefilová" w:date="2019-09-10T15:46:00Z">
              <w:tcPr>
                <w:tcW w:w="2820" w:type="dxa"/>
                <w:tcBorders>
                  <w:top w:val="single" w:sz="12" w:space="0" w:color="auto"/>
                  <w:left w:val="single" w:sz="12" w:space="0" w:color="auto"/>
                  <w:bottom w:val="single" w:sz="12" w:space="0" w:color="auto"/>
                </w:tcBorders>
                <w:shd w:val="clear" w:color="auto" w:fill="auto"/>
              </w:tcPr>
            </w:tcPrChange>
          </w:tcPr>
          <w:p w:rsidR="001C60CA" w:rsidRPr="001C13C6" w:rsidRDefault="001C60CA" w:rsidP="0074603B">
            <w:pPr>
              <w:rPr>
                <w:rFonts w:ascii="Calibri" w:hAnsi="Calibri" w:cs="Calibri"/>
                <w:szCs w:val="22"/>
              </w:rPr>
            </w:pPr>
            <w:r w:rsidRPr="001C13C6">
              <w:rPr>
                <w:rFonts w:ascii="Calibri" w:hAnsi="Calibri" w:cs="Calibri"/>
                <w:b/>
                <w:szCs w:val="22"/>
              </w:rPr>
              <w:t>Název předmětu</w:t>
            </w:r>
          </w:p>
        </w:tc>
        <w:tc>
          <w:tcPr>
            <w:tcW w:w="4395" w:type="dxa"/>
            <w:tcBorders>
              <w:top w:val="single" w:sz="12" w:space="0" w:color="auto"/>
              <w:bottom w:val="single" w:sz="12" w:space="0" w:color="auto"/>
              <w:right w:val="single" w:sz="12" w:space="0" w:color="auto"/>
            </w:tcBorders>
            <w:shd w:val="clear" w:color="auto" w:fill="auto"/>
            <w:tcPrChange w:id="3566" w:author="Pavla Trefilová" w:date="2019-09-10T15:46:00Z">
              <w:tcPr>
                <w:tcW w:w="3828" w:type="dxa"/>
                <w:tcBorders>
                  <w:top w:val="single" w:sz="12" w:space="0" w:color="auto"/>
                  <w:bottom w:val="single" w:sz="12" w:space="0" w:color="auto"/>
                  <w:right w:val="single" w:sz="12" w:space="0" w:color="auto"/>
                </w:tcBorders>
                <w:shd w:val="clear" w:color="auto" w:fill="auto"/>
              </w:tcPr>
            </w:tcPrChange>
          </w:tcPr>
          <w:p w:rsidR="001C60CA" w:rsidRPr="001C13C6" w:rsidRDefault="001C60CA" w:rsidP="0074603B">
            <w:pPr>
              <w:jc w:val="center"/>
              <w:rPr>
                <w:rFonts w:ascii="Calibri" w:hAnsi="Calibri" w:cs="Calibri"/>
                <w:b/>
                <w:szCs w:val="22"/>
              </w:rPr>
            </w:pPr>
            <w:r w:rsidRPr="001C13C6">
              <w:rPr>
                <w:rFonts w:ascii="Calibri" w:hAnsi="Calibri" w:cs="Calibri"/>
                <w:b/>
                <w:szCs w:val="22"/>
              </w:rPr>
              <w:t>Garant</w:t>
            </w:r>
          </w:p>
          <w:p w:rsidR="001C60CA" w:rsidRPr="001C13C6" w:rsidRDefault="001C60CA" w:rsidP="0074603B">
            <w:pPr>
              <w:jc w:val="center"/>
              <w:rPr>
                <w:rFonts w:ascii="Calibri" w:hAnsi="Calibri" w:cs="Calibri"/>
                <w:szCs w:val="22"/>
              </w:rPr>
            </w:pPr>
            <w:r w:rsidRPr="001C13C6">
              <w:rPr>
                <w:rFonts w:ascii="Calibri" w:hAnsi="Calibri" w:cs="Calibri"/>
                <w:szCs w:val="22"/>
              </w:rPr>
              <w:t>Přednášející</w:t>
            </w:r>
          </w:p>
        </w:tc>
      </w:tr>
      <w:tr w:rsidR="001C60CA" w:rsidRPr="00AF76C0" w:rsidTr="003926C7">
        <w:trPr>
          <w:jc w:val="center"/>
          <w:trPrChange w:id="3567" w:author="Pavla Trefilová" w:date="2019-09-10T15:46:00Z">
            <w:trPr>
              <w:jc w:val="center"/>
            </w:trPr>
          </w:trPrChange>
        </w:trPr>
        <w:tc>
          <w:tcPr>
            <w:tcW w:w="2820" w:type="dxa"/>
            <w:tcBorders>
              <w:top w:val="single" w:sz="12" w:space="0" w:color="auto"/>
              <w:left w:val="single" w:sz="12" w:space="0" w:color="auto"/>
            </w:tcBorders>
            <w:shd w:val="clear" w:color="auto" w:fill="auto"/>
            <w:tcPrChange w:id="3568" w:author="Pavla Trefilová" w:date="2019-09-10T15:46:00Z">
              <w:tcPr>
                <w:tcW w:w="2820" w:type="dxa"/>
                <w:tcBorders>
                  <w:top w:val="single" w:sz="12" w:space="0" w:color="auto"/>
                  <w:left w:val="single" w:sz="12" w:space="0" w:color="auto"/>
                </w:tcBorders>
                <w:shd w:val="clear" w:color="auto" w:fill="auto"/>
              </w:tcPr>
            </w:tcPrChange>
          </w:tcPr>
          <w:p w:rsidR="001C60CA" w:rsidRPr="00E17D82" w:rsidRDefault="001C60CA" w:rsidP="0074603B">
            <w:pPr>
              <w:rPr>
                <w:rFonts w:ascii="Calibri" w:hAnsi="Calibri" w:cs="Calibri"/>
                <w:b/>
                <w:szCs w:val="22"/>
              </w:rPr>
            </w:pPr>
            <w:r w:rsidRPr="00E17D82">
              <w:rPr>
                <w:rFonts w:ascii="Calibri" w:hAnsi="Calibri" w:cs="Calibri"/>
                <w:b/>
                <w:szCs w:val="22"/>
              </w:rPr>
              <w:t xml:space="preserve">Základy účetnictví </w:t>
            </w:r>
          </w:p>
        </w:tc>
        <w:tc>
          <w:tcPr>
            <w:tcW w:w="4395" w:type="dxa"/>
            <w:tcBorders>
              <w:top w:val="single" w:sz="12" w:space="0" w:color="auto"/>
              <w:right w:val="single" w:sz="12" w:space="0" w:color="auto"/>
            </w:tcBorders>
            <w:shd w:val="clear" w:color="auto" w:fill="auto"/>
            <w:tcPrChange w:id="3569" w:author="Pavla Trefilová" w:date="2019-09-10T15:46:00Z">
              <w:tcPr>
                <w:tcW w:w="3828" w:type="dxa"/>
                <w:tcBorders>
                  <w:top w:val="single" w:sz="12" w:space="0" w:color="auto"/>
                  <w:right w:val="single" w:sz="12" w:space="0" w:color="auto"/>
                </w:tcBorders>
                <w:shd w:val="clear" w:color="auto" w:fill="auto"/>
              </w:tcPr>
            </w:tcPrChange>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 xml:space="preserve">aseková </w:t>
            </w:r>
            <w:ins w:id="3570" w:author="Pavla Trefilová" w:date="2019-09-10T15:44:00Z">
              <w:r w:rsidR="003F47B3">
                <w:rPr>
                  <w:rFonts w:ascii="Calibri" w:hAnsi="Calibri" w:cs="Calibri"/>
                  <w:szCs w:val="22"/>
                </w:rPr>
                <w:t>(</w:t>
              </w:r>
            </w:ins>
            <w:r>
              <w:rPr>
                <w:rFonts w:ascii="Calibri" w:hAnsi="Calibri" w:cs="Calibri"/>
                <w:szCs w:val="22"/>
              </w:rPr>
              <w:t>5</w:t>
            </w:r>
            <w:r w:rsidRPr="001C13C6">
              <w:rPr>
                <w:rFonts w:ascii="Calibri" w:hAnsi="Calibri" w:cs="Calibri"/>
                <w:szCs w:val="22"/>
              </w:rPr>
              <w:t>0%</w:t>
            </w:r>
            <w:ins w:id="3571" w:author="Pavla Trefilová" w:date="2019-09-10T15:44:00Z">
              <w:r w:rsidR="003F47B3">
                <w:rPr>
                  <w:rFonts w:ascii="Calibri" w:hAnsi="Calibri" w:cs="Calibri"/>
                  <w:szCs w:val="22"/>
                </w:rPr>
                <w:t>)</w:t>
              </w:r>
            </w:ins>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 xml:space="preserve">Anežka Vršovská </w:t>
            </w:r>
            <w:ins w:id="3572" w:author="Pavla Trefilová" w:date="2019-09-10T15:44:00Z">
              <w:r w:rsidR="003F47B3">
                <w:rPr>
                  <w:rFonts w:ascii="Calibri" w:hAnsi="Calibri" w:cs="Calibri"/>
                  <w:b/>
                  <w:i/>
                  <w:szCs w:val="22"/>
                </w:rPr>
                <w:t>(</w:t>
              </w:r>
            </w:ins>
            <w:r>
              <w:rPr>
                <w:rFonts w:ascii="Calibri" w:hAnsi="Calibri" w:cs="Calibri"/>
                <w:b/>
                <w:i/>
                <w:szCs w:val="22"/>
              </w:rPr>
              <w:t>1</w:t>
            </w:r>
            <w:r w:rsidRPr="001C13C6">
              <w:rPr>
                <w:rFonts w:ascii="Calibri" w:hAnsi="Calibri" w:cs="Calibri"/>
                <w:b/>
                <w:i/>
                <w:szCs w:val="22"/>
              </w:rPr>
              <w:t>0%</w:t>
            </w:r>
            <w:ins w:id="3573" w:author="Pavla Trefilová" w:date="2019-09-10T15:44:00Z">
              <w:r w:rsidR="003F47B3">
                <w:rPr>
                  <w:rFonts w:ascii="Calibri" w:hAnsi="Calibri" w:cs="Calibri"/>
                  <w:b/>
                  <w:i/>
                  <w:szCs w:val="22"/>
                </w:rPr>
                <w:t>)</w:t>
              </w:r>
            </w:ins>
          </w:p>
        </w:tc>
      </w:tr>
      <w:tr w:rsidR="001C60CA" w:rsidRPr="00AF76C0" w:rsidTr="003926C7">
        <w:trPr>
          <w:jc w:val="center"/>
          <w:trPrChange w:id="3574" w:author="Pavla Trefilová" w:date="2019-09-10T15:46:00Z">
            <w:trPr>
              <w:jc w:val="center"/>
            </w:trPr>
          </w:trPrChange>
        </w:trPr>
        <w:tc>
          <w:tcPr>
            <w:tcW w:w="2820" w:type="dxa"/>
            <w:tcBorders>
              <w:top w:val="single" w:sz="12" w:space="0" w:color="auto"/>
              <w:left w:val="single" w:sz="12" w:space="0" w:color="auto"/>
            </w:tcBorders>
            <w:shd w:val="clear" w:color="auto" w:fill="auto"/>
            <w:tcPrChange w:id="3575" w:author="Pavla Trefilová" w:date="2019-09-10T15:46:00Z">
              <w:tcPr>
                <w:tcW w:w="2820" w:type="dxa"/>
                <w:tcBorders>
                  <w:top w:val="single" w:sz="12" w:space="0" w:color="auto"/>
                  <w:left w:val="single" w:sz="12" w:space="0" w:color="auto"/>
                </w:tcBorders>
                <w:shd w:val="clear" w:color="auto" w:fill="auto"/>
              </w:tcPr>
            </w:tcPrChange>
          </w:tcPr>
          <w:p w:rsidR="001C60CA" w:rsidRPr="001C13C6" w:rsidRDefault="001C60CA" w:rsidP="0074603B">
            <w:pPr>
              <w:rPr>
                <w:rFonts w:ascii="Calibri" w:hAnsi="Calibri" w:cs="Calibri"/>
                <w:szCs w:val="22"/>
              </w:rPr>
            </w:pPr>
            <w:r w:rsidRPr="001C13C6">
              <w:rPr>
                <w:rFonts w:ascii="Calibri" w:hAnsi="Calibri" w:cs="Calibri"/>
                <w:b/>
              </w:rPr>
              <w:t>P</w:t>
            </w:r>
            <w:r>
              <w:rPr>
                <w:rFonts w:ascii="Calibri" w:hAnsi="Calibri" w:cs="Calibri"/>
                <w:b/>
              </w:rPr>
              <w:t xml:space="preserve">odnikové finance </w:t>
            </w:r>
          </w:p>
        </w:tc>
        <w:tc>
          <w:tcPr>
            <w:tcW w:w="4395" w:type="dxa"/>
            <w:tcBorders>
              <w:top w:val="single" w:sz="12" w:space="0" w:color="auto"/>
              <w:right w:val="single" w:sz="12" w:space="0" w:color="auto"/>
            </w:tcBorders>
            <w:shd w:val="clear" w:color="auto" w:fill="auto"/>
            <w:tcPrChange w:id="3576" w:author="Pavla Trefilová" w:date="2019-09-10T15:46:00Z">
              <w:tcPr>
                <w:tcW w:w="3828" w:type="dxa"/>
                <w:tcBorders>
                  <w:top w:val="single" w:sz="12" w:space="0" w:color="auto"/>
                  <w:right w:val="single" w:sz="12" w:space="0" w:color="auto"/>
                </w:tcBorders>
                <w:shd w:val="clear" w:color="auto" w:fill="auto"/>
              </w:tcPr>
            </w:tcPrChange>
          </w:tcPr>
          <w:p w:rsidR="00C840F5" w:rsidRDefault="001C60CA" w:rsidP="0074603B">
            <w:pPr>
              <w:jc w:val="both"/>
              <w:rPr>
                <w:rFonts w:ascii="Calibri" w:hAnsi="Calibri" w:cs="Calibri"/>
                <w:b/>
              </w:rPr>
            </w:pPr>
            <w:r w:rsidRPr="001C13C6">
              <w:rPr>
                <w:rFonts w:ascii="Calibri" w:hAnsi="Calibri" w:cs="Calibri"/>
                <w:b/>
              </w:rPr>
              <w:t xml:space="preserve">doc. Ing. </w:t>
            </w:r>
            <w:r>
              <w:rPr>
                <w:rFonts w:ascii="Calibri" w:hAnsi="Calibri" w:cs="Calibri"/>
                <w:b/>
              </w:rPr>
              <w:t xml:space="preserve">Adriana Knápková, Ph.D. </w:t>
            </w:r>
          </w:p>
          <w:p w:rsidR="001C60CA" w:rsidRPr="001C13C6" w:rsidRDefault="001C60CA" w:rsidP="0074603B">
            <w:pPr>
              <w:jc w:val="both"/>
              <w:rPr>
                <w:rFonts w:ascii="Calibri" w:hAnsi="Calibri" w:cs="Calibri"/>
              </w:rPr>
            </w:pPr>
            <w:r>
              <w:rPr>
                <w:rFonts w:ascii="Calibri" w:hAnsi="Calibri" w:cs="Calibri"/>
              </w:rPr>
              <w:t xml:space="preserve">Knápková </w:t>
            </w:r>
            <w:ins w:id="3577" w:author="Pavla Trefilová" w:date="2019-09-10T15:44:00Z">
              <w:r w:rsidR="003F47B3">
                <w:rPr>
                  <w:rFonts w:ascii="Calibri" w:hAnsi="Calibri" w:cs="Calibri"/>
                </w:rPr>
                <w:t>(</w:t>
              </w:r>
            </w:ins>
            <w:r w:rsidRPr="001C13C6">
              <w:rPr>
                <w:rFonts w:ascii="Calibri" w:hAnsi="Calibri" w:cs="Calibri"/>
              </w:rPr>
              <w:t>60%</w:t>
            </w:r>
            <w:ins w:id="3578" w:author="Pavla Trefilová" w:date="2019-09-10T15:44:00Z">
              <w:r w:rsidR="003F47B3">
                <w:rPr>
                  <w:rFonts w:ascii="Calibri" w:hAnsi="Calibri" w:cs="Calibri"/>
                </w:rPr>
                <w:t>)</w:t>
              </w:r>
            </w:ins>
          </w:p>
          <w:p w:rsidR="001C60CA" w:rsidRPr="001C13C6" w:rsidRDefault="001C60CA" w:rsidP="0074603B">
            <w:pPr>
              <w:jc w:val="both"/>
              <w:rPr>
                <w:rFonts w:ascii="Calibri" w:hAnsi="Calibri" w:cs="Calibri"/>
                <w:b/>
                <w:szCs w:val="22"/>
              </w:rPr>
            </w:pPr>
            <w:r w:rsidRPr="001C13C6">
              <w:rPr>
                <w:rFonts w:ascii="Calibri" w:hAnsi="Calibri" w:cs="Calibri"/>
                <w:b/>
                <w:i/>
              </w:rPr>
              <w:t xml:space="preserve">Ing. </w:t>
            </w:r>
            <w:r>
              <w:rPr>
                <w:rFonts w:ascii="Calibri" w:hAnsi="Calibri" w:cs="Calibri"/>
                <w:b/>
                <w:i/>
              </w:rPr>
              <w:t xml:space="preserve">Daniel Remeš, Ph.D. </w:t>
            </w:r>
            <w:ins w:id="3579" w:author="Pavla Trefilová" w:date="2019-09-10T15:44:00Z">
              <w:r w:rsidR="003F47B3">
                <w:rPr>
                  <w:rFonts w:ascii="Calibri" w:hAnsi="Calibri" w:cs="Calibri"/>
                  <w:b/>
                  <w:i/>
                </w:rPr>
                <w:t>(</w:t>
              </w:r>
            </w:ins>
            <w:r>
              <w:rPr>
                <w:rFonts w:ascii="Calibri" w:hAnsi="Calibri" w:cs="Calibri"/>
                <w:b/>
                <w:i/>
              </w:rPr>
              <w:t>1</w:t>
            </w:r>
            <w:r w:rsidRPr="001C13C6">
              <w:rPr>
                <w:rFonts w:ascii="Calibri" w:hAnsi="Calibri" w:cs="Calibri"/>
                <w:b/>
                <w:i/>
              </w:rPr>
              <w:t>0%</w:t>
            </w:r>
            <w:ins w:id="3580" w:author="Pavla Trefilová" w:date="2019-09-10T15:44:00Z">
              <w:r w:rsidR="003F47B3">
                <w:rPr>
                  <w:rFonts w:ascii="Calibri" w:hAnsi="Calibri" w:cs="Calibri"/>
                  <w:b/>
                  <w:i/>
                </w:rPr>
                <w:t>)</w:t>
              </w:r>
            </w:ins>
          </w:p>
        </w:tc>
      </w:tr>
      <w:tr w:rsidR="001C60CA" w:rsidRPr="00AF76C0" w:rsidTr="003926C7">
        <w:trPr>
          <w:jc w:val="center"/>
          <w:trPrChange w:id="3581" w:author="Pavla Trefilová" w:date="2019-09-10T15:46:00Z">
            <w:trPr>
              <w:jc w:val="center"/>
            </w:trPr>
          </w:trPrChange>
        </w:trPr>
        <w:tc>
          <w:tcPr>
            <w:tcW w:w="2820" w:type="dxa"/>
            <w:tcBorders>
              <w:top w:val="single" w:sz="12" w:space="0" w:color="auto"/>
              <w:left w:val="single" w:sz="12" w:space="0" w:color="auto"/>
            </w:tcBorders>
            <w:shd w:val="clear" w:color="auto" w:fill="auto"/>
            <w:tcPrChange w:id="3582" w:author="Pavla Trefilová" w:date="2019-09-10T15:46:00Z">
              <w:tcPr>
                <w:tcW w:w="2820" w:type="dxa"/>
                <w:tcBorders>
                  <w:top w:val="single" w:sz="12" w:space="0" w:color="auto"/>
                  <w:left w:val="single" w:sz="12" w:space="0" w:color="auto"/>
                </w:tcBorders>
                <w:shd w:val="clear" w:color="auto" w:fill="auto"/>
              </w:tcPr>
            </w:tcPrChange>
          </w:tcPr>
          <w:p w:rsidR="001C60CA" w:rsidRPr="001C13C6" w:rsidRDefault="001C60CA" w:rsidP="0074603B">
            <w:pPr>
              <w:rPr>
                <w:rFonts w:ascii="Calibri" w:hAnsi="Calibri" w:cs="Calibri"/>
                <w:b/>
              </w:rPr>
            </w:pPr>
            <w:r>
              <w:rPr>
                <w:rFonts w:ascii="Calibri" w:hAnsi="Calibri" w:cs="Calibri"/>
                <w:b/>
              </w:rPr>
              <w:t xml:space="preserve">Základy mezinárodního účetnictví </w:t>
            </w:r>
          </w:p>
        </w:tc>
        <w:tc>
          <w:tcPr>
            <w:tcW w:w="4395" w:type="dxa"/>
            <w:tcBorders>
              <w:top w:val="single" w:sz="12" w:space="0" w:color="auto"/>
              <w:right w:val="single" w:sz="12" w:space="0" w:color="auto"/>
            </w:tcBorders>
            <w:shd w:val="clear" w:color="auto" w:fill="auto"/>
            <w:tcPrChange w:id="3583" w:author="Pavla Trefilová" w:date="2019-09-10T15:46:00Z">
              <w:tcPr>
                <w:tcW w:w="3828" w:type="dxa"/>
                <w:tcBorders>
                  <w:top w:val="single" w:sz="12" w:space="0" w:color="auto"/>
                  <w:right w:val="single" w:sz="12" w:space="0" w:color="auto"/>
                </w:tcBorders>
                <w:shd w:val="clear" w:color="auto" w:fill="auto"/>
              </w:tcPr>
            </w:tcPrChange>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 xml:space="preserve">aseková </w:t>
            </w:r>
            <w:ins w:id="3584" w:author="Pavla Trefilová" w:date="2019-09-10T15:44:00Z">
              <w:r w:rsidR="003F47B3">
                <w:rPr>
                  <w:rFonts w:ascii="Calibri" w:hAnsi="Calibri" w:cs="Calibri"/>
                  <w:szCs w:val="22"/>
                </w:rPr>
                <w:t>(</w:t>
              </w:r>
            </w:ins>
            <w:r>
              <w:rPr>
                <w:rFonts w:ascii="Calibri" w:hAnsi="Calibri" w:cs="Calibri"/>
                <w:szCs w:val="22"/>
              </w:rPr>
              <w:t>5</w:t>
            </w:r>
            <w:r w:rsidRPr="001C13C6">
              <w:rPr>
                <w:rFonts w:ascii="Calibri" w:hAnsi="Calibri" w:cs="Calibri"/>
                <w:szCs w:val="22"/>
              </w:rPr>
              <w:t>0%</w:t>
            </w:r>
            <w:ins w:id="3585" w:author="Pavla Trefilová" w:date="2019-09-10T15:44:00Z">
              <w:r w:rsidR="003F47B3">
                <w:rPr>
                  <w:rFonts w:ascii="Calibri" w:hAnsi="Calibri" w:cs="Calibri"/>
                  <w:szCs w:val="22"/>
                </w:rPr>
                <w:t>)</w:t>
              </w:r>
            </w:ins>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 xml:space="preserve">Karel Šteker, Ph.D. </w:t>
            </w:r>
            <w:ins w:id="3586" w:author="Pavla Trefilová" w:date="2019-09-10T15:44:00Z">
              <w:r w:rsidR="003F47B3">
                <w:rPr>
                  <w:rFonts w:ascii="Calibri" w:hAnsi="Calibri" w:cs="Calibri"/>
                  <w:b/>
                  <w:i/>
                  <w:szCs w:val="22"/>
                </w:rPr>
                <w:t>(</w:t>
              </w:r>
            </w:ins>
            <w:r>
              <w:rPr>
                <w:rFonts w:ascii="Calibri" w:hAnsi="Calibri" w:cs="Calibri"/>
                <w:b/>
                <w:i/>
                <w:szCs w:val="22"/>
              </w:rPr>
              <w:t>5</w:t>
            </w:r>
            <w:r w:rsidRPr="001C13C6">
              <w:rPr>
                <w:rFonts w:ascii="Calibri" w:hAnsi="Calibri" w:cs="Calibri"/>
                <w:b/>
                <w:i/>
                <w:szCs w:val="22"/>
              </w:rPr>
              <w:t>0%</w:t>
            </w:r>
            <w:ins w:id="3587" w:author="Pavla Trefilová" w:date="2019-09-10T15:44:00Z">
              <w:r w:rsidR="003F47B3">
                <w:rPr>
                  <w:rFonts w:ascii="Calibri" w:hAnsi="Calibri" w:cs="Calibri"/>
                  <w:b/>
                  <w:i/>
                  <w:szCs w:val="22"/>
                </w:rPr>
                <w:t>)</w:t>
              </w:r>
            </w:ins>
          </w:p>
        </w:tc>
      </w:tr>
      <w:tr w:rsidR="001C60CA" w:rsidRPr="00AF76C0" w:rsidTr="003926C7">
        <w:trPr>
          <w:jc w:val="center"/>
          <w:trPrChange w:id="3588" w:author="Pavla Trefilová" w:date="2019-09-10T15:46:00Z">
            <w:trPr>
              <w:jc w:val="center"/>
            </w:trPr>
          </w:trPrChange>
        </w:trPr>
        <w:tc>
          <w:tcPr>
            <w:tcW w:w="2820" w:type="dxa"/>
            <w:tcBorders>
              <w:top w:val="single" w:sz="12" w:space="0" w:color="auto"/>
              <w:left w:val="single" w:sz="12" w:space="0" w:color="auto"/>
            </w:tcBorders>
            <w:shd w:val="clear" w:color="auto" w:fill="auto"/>
            <w:tcPrChange w:id="3589" w:author="Pavla Trefilová" w:date="2019-09-10T15:46:00Z">
              <w:tcPr>
                <w:tcW w:w="2820" w:type="dxa"/>
                <w:tcBorders>
                  <w:top w:val="single" w:sz="12" w:space="0" w:color="auto"/>
                  <w:left w:val="single" w:sz="12" w:space="0" w:color="auto"/>
                </w:tcBorders>
                <w:shd w:val="clear" w:color="auto" w:fill="auto"/>
              </w:tcPr>
            </w:tcPrChange>
          </w:tcPr>
          <w:p w:rsidR="001C60CA" w:rsidRPr="001C13C6" w:rsidRDefault="001C60CA" w:rsidP="0074603B">
            <w:pPr>
              <w:rPr>
                <w:rFonts w:ascii="Calibri" w:hAnsi="Calibri" w:cs="Calibri"/>
                <w:b/>
              </w:rPr>
            </w:pPr>
            <w:r>
              <w:rPr>
                <w:rFonts w:ascii="Calibri" w:hAnsi="Calibri" w:cs="Calibri"/>
                <w:b/>
              </w:rPr>
              <w:t xml:space="preserve">Ekonomika a účetnictví neziskového sektoru </w:t>
            </w:r>
          </w:p>
        </w:tc>
        <w:tc>
          <w:tcPr>
            <w:tcW w:w="4395" w:type="dxa"/>
            <w:tcBorders>
              <w:top w:val="single" w:sz="12" w:space="0" w:color="auto"/>
              <w:right w:val="single" w:sz="12" w:space="0" w:color="auto"/>
            </w:tcBorders>
            <w:shd w:val="clear" w:color="auto" w:fill="auto"/>
            <w:tcPrChange w:id="3590" w:author="Pavla Trefilová" w:date="2019-09-10T15:46:00Z">
              <w:tcPr>
                <w:tcW w:w="3828" w:type="dxa"/>
                <w:tcBorders>
                  <w:top w:val="single" w:sz="12" w:space="0" w:color="auto"/>
                  <w:right w:val="single" w:sz="12" w:space="0" w:color="auto"/>
                </w:tcBorders>
                <w:shd w:val="clear" w:color="auto" w:fill="auto"/>
              </w:tcPr>
            </w:tcPrChange>
          </w:tcPr>
          <w:p w:rsidR="001C60CA" w:rsidRPr="001C13C6" w:rsidRDefault="001C60CA" w:rsidP="0074603B">
            <w:pPr>
              <w:jc w:val="both"/>
              <w:rPr>
                <w:rFonts w:ascii="Calibri" w:hAnsi="Calibri" w:cs="Calibri"/>
                <w:b/>
              </w:rPr>
            </w:pPr>
            <w:r w:rsidRPr="001C13C6">
              <w:rPr>
                <w:rFonts w:ascii="Calibri" w:hAnsi="Calibri" w:cs="Calibri"/>
                <w:b/>
              </w:rPr>
              <w:t xml:space="preserve">Ing. </w:t>
            </w:r>
            <w:r>
              <w:rPr>
                <w:rFonts w:ascii="Calibri" w:hAnsi="Calibri" w:cs="Calibri"/>
                <w:b/>
              </w:rPr>
              <w:t>Milana Otrusinová</w:t>
            </w:r>
            <w:r w:rsidRPr="001C13C6">
              <w:rPr>
                <w:rFonts w:ascii="Calibri" w:hAnsi="Calibri" w:cs="Calibri"/>
                <w:b/>
              </w:rPr>
              <w:t>, PhD.</w:t>
            </w:r>
          </w:p>
          <w:p w:rsidR="001C60CA" w:rsidRPr="001C13C6" w:rsidRDefault="001C60CA" w:rsidP="0074603B">
            <w:pPr>
              <w:jc w:val="both"/>
              <w:rPr>
                <w:rFonts w:ascii="Calibri" w:hAnsi="Calibri" w:cs="Calibri"/>
              </w:rPr>
            </w:pPr>
            <w:r>
              <w:rPr>
                <w:rFonts w:ascii="Calibri" w:hAnsi="Calibri" w:cs="Calibri"/>
              </w:rPr>
              <w:t xml:space="preserve">Otrusinová </w:t>
            </w:r>
            <w:ins w:id="3591" w:author="Pavla Trefilová" w:date="2019-09-10T15:44:00Z">
              <w:r w:rsidR="003F47B3">
                <w:rPr>
                  <w:rFonts w:ascii="Calibri" w:hAnsi="Calibri" w:cs="Calibri"/>
                </w:rPr>
                <w:t>(</w:t>
              </w:r>
            </w:ins>
            <w:r>
              <w:rPr>
                <w:rFonts w:ascii="Calibri" w:hAnsi="Calibri" w:cs="Calibri"/>
              </w:rPr>
              <w:t>8</w:t>
            </w:r>
            <w:r w:rsidRPr="001C13C6">
              <w:rPr>
                <w:rFonts w:ascii="Calibri" w:hAnsi="Calibri" w:cs="Calibri"/>
              </w:rPr>
              <w:t>0%</w:t>
            </w:r>
            <w:ins w:id="3592" w:author="Pavla Trefilová" w:date="2019-09-10T15:44:00Z">
              <w:r w:rsidR="003F47B3">
                <w:rPr>
                  <w:rFonts w:ascii="Calibri" w:hAnsi="Calibri" w:cs="Calibri"/>
                </w:rPr>
                <w:t>)</w:t>
              </w:r>
            </w:ins>
          </w:p>
          <w:p w:rsidR="001C60CA" w:rsidRPr="001C13C6" w:rsidRDefault="001C60CA" w:rsidP="0074603B">
            <w:pPr>
              <w:jc w:val="both"/>
              <w:rPr>
                <w:rFonts w:ascii="Calibri" w:hAnsi="Calibri" w:cs="Calibri"/>
                <w:b/>
              </w:rPr>
            </w:pPr>
            <w:r w:rsidRPr="001C13C6">
              <w:rPr>
                <w:rFonts w:ascii="Calibri" w:hAnsi="Calibri" w:cs="Calibri"/>
                <w:b/>
                <w:i/>
              </w:rPr>
              <w:t xml:space="preserve">Ing. </w:t>
            </w:r>
            <w:r>
              <w:rPr>
                <w:rFonts w:ascii="Calibri" w:hAnsi="Calibri" w:cs="Calibri"/>
                <w:b/>
                <w:i/>
              </w:rPr>
              <w:t xml:space="preserve">Markéta Daňová </w:t>
            </w:r>
            <w:ins w:id="3593" w:author="Pavla Trefilová" w:date="2019-09-10T15:44:00Z">
              <w:r w:rsidR="003F47B3">
                <w:rPr>
                  <w:rFonts w:ascii="Calibri" w:hAnsi="Calibri" w:cs="Calibri"/>
                  <w:b/>
                  <w:i/>
                </w:rPr>
                <w:t>(</w:t>
              </w:r>
            </w:ins>
            <w:r>
              <w:rPr>
                <w:rFonts w:ascii="Calibri" w:hAnsi="Calibri" w:cs="Calibri"/>
                <w:b/>
                <w:i/>
              </w:rPr>
              <w:t>2</w:t>
            </w:r>
            <w:r w:rsidRPr="001C13C6">
              <w:rPr>
                <w:rFonts w:ascii="Calibri" w:hAnsi="Calibri" w:cs="Calibri"/>
                <w:b/>
                <w:i/>
              </w:rPr>
              <w:t>0%</w:t>
            </w:r>
            <w:ins w:id="3594" w:author="Pavla Trefilová" w:date="2019-09-10T15:44:00Z">
              <w:r w:rsidR="003F47B3">
                <w:rPr>
                  <w:rFonts w:ascii="Calibri" w:hAnsi="Calibri" w:cs="Calibri"/>
                  <w:b/>
                  <w:i/>
                </w:rPr>
                <w:t>)</w:t>
              </w:r>
            </w:ins>
          </w:p>
        </w:tc>
      </w:tr>
      <w:tr w:rsidR="001C60CA" w:rsidRPr="00AF76C0" w:rsidTr="003926C7">
        <w:trPr>
          <w:trHeight w:val="70"/>
          <w:jc w:val="center"/>
          <w:trPrChange w:id="3595" w:author="Pavla Trefilová" w:date="2019-09-10T15:46:00Z">
            <w:trPr>
              <w:trHeight w:val="70"/>
              <w:jc w:val="center"/>
            </w:trPr>
          </w:trPrChange>
        </w:trPr>
        <w:tc>
          <w:tcPr>
            <w:tcW w:w="2820" w:type="dxa"/>
            <w:tcBorders>
              <w:left w:val="single" w:sz="12" w:space="0" w:color="auto"/>
            </w:tcBorders>
            <w:shd w:val="clear" w:color="auto" w:fill="auto"/>
            <w:tcPrChange w:id="3596" w:author="Pavla Trefilová" w:date="2019-09-10T15:46:00Z">
              <w:tcPr>
                <w:tcW w:w="2820" w:type="dxa"/>
                <w:tcBorders>
                  <w:left w:val="single" w:sz="12" w:space="0" w:color="auto"/>
                </w:tcBorders>
                <w:shd w:val="clear" w:color="auto" w:fill="auto"/>
              </w:tcPr>
            </w:tcPrChange>
          </w:tcPr>
          <w:p w:rsidR="001C60CA" w:rsidRPr="001C13C6" w:rsidRDefault="001C60CA" w:rsidP="0074603B">
            <w:pPr>
              <w:rPr>
                <w:rFonts w:ascii="Calibri" w:hAnsi="Calibri" w:cs="Calibri"/>
                <w:b/>
                <w:szCs w:val="22"/>
              </w:rPr>
            </w:pPr>
            <w:r>
              <w:rPr>
                <w:rFonts w:ascii="Calibri" w:hAnsi="Calibri" w:cs="Calibri"/>
                <w:b/>
                <w:szCs w:val="22"/>
              </w:rPr>
              <w:t xml:space="preserve">Mzdové účetnictví </w:t>
            </w:r>
          </w:p>
        </w:tc>
        <w:tc>
          <w:tcPr>
            <w:tcW w:w="4395" w:type="dxa"/>
            <w:tcBorders>
              <w:right w:val="single" w:sz="12" w:space="0" w:color="auto"/>
            </w:tcBorders>
            <w:shd w:val="clear" w:color="auto" w:fill="auto"/>
            <w:tcPrChange w:id="3597" w:author="Pavla Trefilová" w:date="2019-09-10T15:46:00Z">
              <w:tcPr>
                <w:tcW w:w="3828" w:type="dxa"/>
                <w:tcBorders>
                  <w:right w:val="single" w:sz="12" w:space="0" w:color="auto"/>
                </w:tcBorders>
                <w:shd w:val="clear" w:color="auto" w:fill="auto"/>
              </w:tcPr>
            </w:tcPrChange>
          </w:tcPr>
          <w:p w:rsidR="001C60CA" w:rsidRPr="001C13C6" w:rsidRDefault="001C60CA" w:rsidP="0074603B">
            <w:pPr>
              <w:jc w:val="both"/>
              <w:rPr>
                <w:rFonts w:ascii="Calibri" w:hAnsi="Calibri" w:cs="Calibri"/>
                <w:b/>
                <w:szCs w:val="22"/>
              </w:rPr>
            </w:pPr>
            <w:r w:rsidRPr="001C13C6">
              <w:rPr>
                <w:rFonts w:ascii="Calibri" w:hAnsi="Calibri" w:cs="Calibri"/>
                <w:b/>
                <w:szCs w:val="22"/>
              </w:rPr>
              <w:t>Ing. Pavl</w:t>
            </w:r>
            <w:r>
              <w:rPr>
                <w:rFonts w:ascii="Calibri" w:hAnsi="Calibri" w:cs="Calibri"/>
                <w:b/>
                <w:szCs w:val="22"/>
              </w:rPr>
              <w:t>ína Kirschnerová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Pr>
                <w:rFonts w:ascii="Calibri" w:hAnsi="Calibri" w:cs="Calibri"/>
                <w:szCs w:val="22"/>
              </w:rPr>
              <w:t xml:space="preserve">Kirshnerová </w:t>
            </w:r>
            <w:ins w:id="3598" w:author="Pavla Trefilová" w:date="2019-09-10T15:44:00Z">
              <w:r w:rsidR="003F47B3">
                <w:rPr>
                  <w:rFonts w:ascii="Calibri" w:hAnsi="Calibri" w:cs="Calibri"/>
                  <w:szCs w:val="22"/>
                </w:rPr>
                <w:t>(</w:t>
              </w:r>
            </w:ins>
            <w:r>
              <w:rPr>
                <w:rFonts w:ascii="Calibri" w:hAnsi="Calibri" w:cs="Calibri"/>
                <w:szCs w:val="22"/>
              </w:rPr>
              <w:t>5</w:t>
            </w:r>
            <w:r w:rsidRPr="001C13C6">
              <w:rPr>
                <w:rFonts w:ascii="Calibri" w:hAnsi="Calibri" w:cs="Calibri"/>
                <w:szCs w:val="22"/>
              </w:rPr>
              <w:t>0%</w:t>
            </w:r>
            <w:ins w:id="3599" w:author="Pavla Trefilová" w:date="2019-09-10T15:44:00Z">
              <w:r w:rsidR="003F47B3">
                <w:rPr>
                  <w:rFonts w:ascii="Calibri" w:hAnsi="Calibri" w:cs="Calibri"/>
                  <w:szCs w:val="22"/>
                </w:rPr>
                <w:t>)</w:t>
              </w:r>
            </w:ins>
          </w:p>
          <w:p w:rsidR="001C60CA" w:rsidRPr="001C13C6" w:rsidRDefault="001C60CA" w:rsidP="0074603B">
            <w:pPr>
              <w:rPr>
                <w:rFonts w:ascii="Calibri" w:hAnsi="Calibri" w:cs="Calibri"/>
                <w:b/>
                <w:i/>
                <w:szCs w:val="22"/>
              </w:rPr>
            </w:pPr>
            <w:r>
              <w:rPr>
                <w:rFonts w:ascii="Calibri" w:hAnsi="Calibri" w:cs="Calibri"/>
                <w:b/>
                <w:i/>
                <w:szCs w:val="22"/>
              </w:rPr>
              <w:t xml:space="preserve">Ing. Dagmar Kučerová </w:t>
            </w:r>
            <w:ins w:id="3600" w:author="Pavla Trefilová" w:date="2019-09-10T15:45:00Z">
              <w:r w:rsidR="003F47B3">
                <w:rPr>
                  <w:rFonts w:ascii="Calibri" w:hAnsi="Calibri" w:cs="Calibri"/>
                  <w:b/>
                  <w:i/>
                  <w:szCs w:val="22"/>
                </w:rPr>
                <w:t>(5</w:t>
              </w:r>
              <w:r w:rsidR="003F47B3" w:rsidRPr="001C13C6">
                <w:rPr>
                  <w:rFonts w:ascii="Calibri" w:hAnsi="Calibri" w:cs="Calibri"/>
                  <w:b/>
                  <w:i/>
                  <w:szCs w:val="22"/>
                </w:rPr>
                <w:t>0%</w:t>
              </w:r>
              <w:r w:rsidR="003F47B3">
                <w:rPr>
                  <w:rFonts w:ascii="Calibri" w:hAnsi="Calibri" w:cs="Calibri"/>
                  <w:b/>
                  <w:i/>
                  <w:szCs w:val="22"/>
                </w:rPr>
                <w:t>)</w:t>
              </w:r>
            </w:ins>
            <w:del w:id="3601" w:author="Pavla Trefilová" w:date="2019-09-10T15:45:00Z">
              <w:r w:rsidDel="003F47B3">
                <w:rPr>
                  <w:rFonts w:ascii="Calibri" w:hAnsi="Calibri" w:cs="Calibri"/>
                  <w:b/>
                  <w:i/>
                  <w:szCs w:val="22"/>
                </w:rPr>
                <w:delText>5</w:delText>
              </w:r>
              <w:r w:rsidRPr="001C13C6" w:rsidDel="003F47B3">
                <w:rPr>
                  <w:rFonts w:ascii="Calibri" w:hAnsi="Calibri" w:cs="Calibri"/>
                  <w:b/>
                  <w:i/>
                  <w:szCs w:val="22"/>
                </w:rPr>
                <w:delText>0%</w:delText>
              </w:r>
            </w:del>
          </w:p>
        </w:tc>
      </w:tr>
      <w:tr w:rsidR="001C60CA" w:rsidRPr="00AF76C0" w:rsidTr="003926C7">
        <w:trPr>
          <w:trHeight w:val="70"/>
          <w:jc w:val="center"/>
          <w:trPrChange w:id="3602" w:author="Pavla Trefilová" w:date="2019-09-10T15:46:00Z">
            <w:trPr>
              <w:trHeight w:val="70"/>
              <w:jc w:val="center"/>
            </w:trPr>
          </w:trPrChange>
        </w:trPr>
        <w:tc>
          <w:tcPr>
            <w:tcW w:w="2820" w:type="dxa"/>
            <w:tcBorders>
              <w:left w:val="single" w:sz="12" w:space="0" w:color="auto"/>
            </w:tcBorders>
            <w:shd w:val="clear" w:color="auto" w:fill="auto"/>
            <w:tcPrChange w:id="3603" w:author="Pavla Trefilová" w:date="2019-09-10T15:46:00Z">
              <w:tcPr>
                <w:tcW w:w="2820" w:type="dxa"/>
                <w:tcBorders>
                  <w:left w:val="single" w:sz="12" w:space="0" w:color="auto"/>
                </w:tcBorders>
                <w:shd w:val="clear" w:color="auto" w:fill="auto"/>
              </w:tcPr>
            </w:tcPrChange>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1</w:t>
            </w:r>
          </w:p>
        </w:tc>
        <w:tc>
          <w:tcPr>
            <w:tcW w:w="4395" w:type="dxa"/>
            <w:tcBorders>
              <w:right w:val="single" w:sz="12" w:space="0" w:color="auto"/>
            </w:tcBorders>
            <w:shd w:val="clear" w:color="auto" w:fill="auto"/>
            <w:tcPrChange w:id="3604" w:author="Pavla Trefilová" w:date="2019-09-10T15:46:00Z">
              <w:tcPr>
                <w:tcW w:w="3828" w:type="dxa"/>
                <w:tcBorders>
                  <w:right w:val="single" w:sz="12" w:space="0" w:color="auto"/>
                </w:tcBorders>
                <w:shd w:val="clear" w:color="auto" w:fill="auto"/>
              </w:tcPr>
            </w:tcPrChange>
          </w:tcPr>
          <w:p w:rsidR="001C60CA" w:rsidRPr="001C13C6" w:rsidRDefault="00C840F5" w:rsidP="0074603B">
            <w:pPr>
              <w:jc w:val="both"/>
              <w:rPr>
                <w:rFonts w:ascii="Calibri" w:hAnsi="Calibri" w:cs="Calibri"/>
                <w:b/>
                <w:szCs w:val="22"/>
              </w:rPr>
            </w:pPr>
            <w:r>
              <w:rPr>
                <w:rFonts w:ascii="Calibri" w:hAnsi="Calibri" w:cs="Calibri"/>
                <w:b/>
                <w:szCs w:val="22"/>
              </w:rPr>
              <w:t xml:space="preserve">doc. </w:t>
            </w:r>
            <w:r w:rsidR="001C60CA" w:rsidRPr="001C13C6">
              <w:rPr>
                <w:rFonts w:ascii="Calibri" w:hAnsi="Calibri" w:cs="Calibri"/>
                <w:b/>
                <w:szCs w:val="22"/>
              </w:rPr>
              <w:t>Ing. Petr Novák, Ph.D.</w:t>
            </w:r>
          </w:p>
          <w:p w:rsidR="003926C7" w:rsidRPr="001C13C6" w:rsidRDefault="00875C47" w:rsidP="003926C7">
            <w:pPr>
              <w:jc w:val="both"/>
              <w:rPr>
                <w:ins w:id="3605" w:author="Pavla Trefilová" w:date="2019-09-10T15:45:00Z"/>
                <w:rFonts w:ascii="Calibri" w:hAnsi="Calibri" w:cs="Calibri"/>
                <w:szCs w:val="22"/>
              </w:rPr>
            </w:pPr>
            <w:r>
              <w:rPr>
                <w:rFonts w:ascii="Calibri" w:hAnsi="Calibri" w:cs="Calibri"/>
                <w:szCs w:val="22"/>
              </w:rPr>
              <w:t>Novák</w:t>
            </w:r>
            <w:r w:rsidR="001C60CA" w:rsidRPr="001C13C6">
              <w:rPr>
                <w:rFonts w:ascii="Calibri" w:hAnsi="Calibri" w:cs="Calibri"/>
                <w:szCs w:val="22"/>
              </w:rPr>
              <w:t xml:space="preserve"> </w:t>
            </w:r>
            <w:ins w:id="3606" w:author="Pavla Trefilová" w:date="2019-09-10T15:45:00Z">
              <w:r w:rsidR="003926C7">
                <w:rPr>
                  <w:rFonts w:ascii="Calibri" w:hAnsi="Calibri" w:cs="Calibri"/>
                  <w:szCs w:val="22"/>
                </w:rPr>
                <w:t>(7</w:t>
              </w:r>
              <w:r w:rsidR="003926C7" w:rsidRPr="001C13C6">
                <w:rPr>
                  <w:rFonts w:ascii="Calibri" w:hAnsi="Calibri" w:cs="Calibri"/>
                  <w:szCs w:val="22"/>
                </w:rPr>
                <w:t>0%</w:t>
              </w:r>
              <w:r w:rsidR="003926C7">
                <w:rPr>
                  <w:rFonts w:ascii="Calibri" w:hAnsi="Calibri" w:cs="Calibri"/>
                  <w:szCs w:val="22"/>
                </w:rPr>
                <w:t>)</w:t>
              </w:r>
            </w:ins>
          </w:p>
          <w:p w:rsidR="001C60CA" w:rsidRPr="001C13C6" w:rsidDel="003926C7" w:rsidRDefault="001C60CA">
            <w:pPr>
              <w:jc w:val="both"/>
              <w:rPr>
                <w:del w:id="3607" w:author="Pavla Trefilová" w:date="2019-09-10T15:45:00Z"/>
                <w:rFonts w:ascii="Calibri" w:hAnsi="Calibri" w:cs="Calibri"/>
                <w:szCs w:val="22"/>
              </w:rPr>
            </w:pPr>
            <w:del w:id="3608" w:author="Pavla Trefilová" w:date="2019-09-10T15:45:00Z">
              <w:r w:rsidRPr="001C13C6" w:rsidDel="003926C7">
                <w:rPr>
                  <w:rFonts w:ascii="Calibri" w:hAnsi="Calibri" w:cs="Calibri"/>
                  <w:szCs w:val="22"/>
                </w:rPr>
                <w:delText>70%</w:delText>
              </w:r>
            </w:del>
          </w:p>
          <w:p w:rsidR="001C60CA" w:rsidRPr="001C13C6" w:rsidRDefault="001C60CA">
            <w:pPr>
              <w:jc w:val="both"/>
              <w:rPr>
                <w:rFonts w:ascii="Calibri" w:hAnsi="Calibri" w:cs="Calibri"/>
                <w:b/>
                <w:i/>
                <w:szCs w:val="22"/>
              </w:rPr>
            </w:pPr>
            <w:r w:rsidRPr="001C13C6">
              <w:rPr>
                <w:rFonts w:ascii="Calibri" w:hAnsi="Calibri" w:cs="Calibri"/>
                <w:b/>
                <w:i/>
                <w:szCs w:val="22"/>
              </w:rPr>
              <w:t xml:space="preserve">Ing. Petr Konečný </w:t>
            </w:r>
            <w:ins w:id="3609" w:author="Pavla Trefilová" w:date="2019-09-10T15:45:00Z">
              <w:r w:rsidR="003926C7">
                <w:rPr>
                  <w:rFonts w:ascii="Calibri" w:hAnsi="Calibri" w:cs="Calibri"/>
                  <w:b/>
                  <w:i/>
                  <w:szCs w:val="22"/>
                </w:rPr>
                <w:t>(3</w:t>
              </w:r>
              <w:r w:rsidR="003926C7" w:rsidRPr="001C13C6">
                <w:rPr>
                  <w:rFonts w:ascii="Calibri" w:hAnsi="Calibri" w:cs="Calibri"/>
                  <w:b/>
                  <w:i/>
                  <w:szCs w:val="22"/>
                </w:rPr>
                <w:t>0%</w:t>
              </w:r>
              <w:r w:rsidR="003926C7">
                <w:rPr>
                  <w:rFonts w:ascii="Calibri" w:hAnsi="Calibri" w:cs="Calibri"/>
                  <w:b/>
                  <w:i/>
                  <w:szCs w:val="22"/>
                </w:rPr>
                <w:t>)</w:t>
              </w:r>
            </w:ins>
            <w:del w:id="3610" w:author="Pavla Trefilová" w:date="2019-09-10T15:45:00Z">
              <w:r w:rsidRPr="001C13C6" w:rsidDel="003926C7">
                <w:rPr>
                  <w:rFonts w:ascii="Calibri" w:hAnsi="Calibri" w:cs="Calibri"/>
                  <w:b/>
                  <w:i/>
                  <w:szCs w:val="22"/>
                </w:rPr>
                <w:delText>30%</w:delText>
              </w:r>
            </w:del>
          </w:p>
        </w:tc>
      </w:tr>
      <w:tr w:rsidR="001C60CA" w:rsidRPr="00AF76C0" w:rsidTr="003926C7">
        <w:trPr>
          <w:trHeight w:val="70"/>
          <w:jc w:val="center"/>
          <w:trPrChange w:id="3611" w:author="Pavla Trefilová" w:date="2019-09-10T15:46:00Z">
            <w:trPr>
              <w:trHeight w:val="70"/>
              <w:jc w:val="center"/>
            </w:trPr>
          </w:trPrChange>
        </w:trPr>
        <w:tc>
          <w:tcPr>
            <w:tcW w:w="2820" w:type="dxa"/>
            <w:tcBorders>
              <w:left w:val="single" w:sz="12" w:space="0" w:color="auto"/>
            </w:tcBorders>
            <w:shd w:val="clear" w:color="auto" w:fill="auto"/>
            <w:tcPrChange w:id="3612" w:author="Pavla Trefilová" w:date="2019-09-10T15:46:00Z">
              <w:tcPr>
                <w:tcW w:w="2820" w:type="dxa"/>
                <w:tcBorders>
                  <w:left w:val="single" w:sz="12" w:space="0" w:color="auto"/>
                </w:tcBorders>
                <w:shd w:val="clear" w:color="auto" w:fill="auto"/>
              </w:tcPr>
            </w:tcPrChange>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2</w:t>
            </w:r>
          </w:p>
        </w:tc>
        <w:tc>
          <w:tcPr>
            <w:tcW w:w="4395" w:type="dxa"/>
            <w:tcBorders>
              <w:right w:val="single" w:sz="12" w:space="0" w:color="auto"/>
            </w:tcBorders>
            <w:shd w:val="clear" w:color="auto" w:fill="auto"/>
            <w:tcPrChange w:id="3613" w:author="Pavla Trefilová" w:date="2019-09-10T15:46:00Z">
              <w:tcPr>
                <w:tcW w:w="3828" w:type="dxa"/>
                <w:tcBorders>
                  <w:right w:val="single" w:sz="12" w:space="0" w:color="auto"/>
                </w:tcBorders>
                <w:shd w:val="clear" w:color="auto" w:fill="auto"/>
              </w:tcPr>
            </w:tcPrChange>
          </w:tcPr>
          <w:p w:rsidR="001C60CA" w:rsidRPr="001C13C6" w:rsidRDefault="001C60CA" w:rsidP="0074603B">
            <w:pPr>
              <w:jc w:val="both"/>
              <w:rPr>
                <w:rFonts w:ascii="Calibri" w:hAnsi="Calibri" w:cs="Calibri"/>
                <w:b/>
                <w:szCs w:val="22"/>
              </w:rPr>
            </w:pPr>
            <w:del w:id="3614" w:author="Pavla Trefilová" w:date="2019-09-10T15:44:00Z">
              <w:r w:rsidRPr="001C13C6" w:rsidDel="003F47B3">
                <w:rPr>
                  <w:rFonts w:ascii="Calibri" w:hAnsi="Calibri" w:cs="Calibri"/>
                  <w:b/>
                  <w:szCs w:val="22"/>
                </w:rPr>
                <w:delText>doc</w:delText>
              </w:r>
            </w:del>
            <w:ins w:id="3615" w:author="Pavla Trefilová" w:date="2019-09-10T15:44:00Z">
              <w:r w:rsidR="003F47B3">
                <w:rPr>
                  <w:rFonts w:ascii="Calibri" w:hAnsi="Calibri" w:cs="Calibri"/>
                  <w:b/>
                  <w:szCs w:val="22"/>
                </w:rPr>
                <w:t>prof</w:t>
              </w:r>
            </w:ins>
            <w:r w:rsidRPr="001C13C6">
              <w:rPr>
                <w:rFonts w:ascii="Calibri" w:hAnsi="Calibri" w:cs="Calibri"/>
                <w:b/>
                <w:szCs w:val="22"/>
              </w:rPr>
              <w:t>. Ing. Boris Popesko, Ph.D.</w:t>
            </w:r>
          </w:p>
          <w:p w:rsidR="003926C7" w:rsidRPr="001C13C6" w:rsidRDefault="001C60CA" w:rsidP="003926C7">
            <w:pPr>
              <w:jc w:val="both"/>
              <w:rPr>
                <w:ins w:id="3616" w:author="Pavla Trefilová" w:date="2019-09-10T15:45:00Z"/>
                <w:rFonts w:ascii="Calibri" w:hAnsi="Calibri" w:cs="Calibri"/>
                <w:szCs w:val="22"/>
              </w:rPr>
            </w:pPr>
            <w:bookmarkStart w:id="3617" w:name="_GoBack"/>
            <w:r w:rsidRPr="001C13C6">
              <w:rPr>
                <w:rFonts w:ascii="Calibri" w:hAnsi="Calibri" w:cs="Calibri"/>
                <w:szCs w:val="22"/>
              </w:rPr>
              <w:t>Popesko</w:t>
            </w:r>
            <w:bookmarkEnd w:id="3617"/>
            <w:r w:rsidRPr="001C13C6">
              <w:rPr>
                <w:rFonts w:ascii="Calibri" w:hAnsi="Calibri" w:cs="Calibri"/>
                <w:b/>
                <w:szCs w:val="22"/>
              </w:rPr>
              <w:t xml:space="preserve"> </w:t>
            </w:r>
            <w:ins w:id="3618" w:author="Pavla Trefilová" w:date="2019-09-10T15:45:00Z">
              <w:r w:rsidR="003926C7">
                <w:rPr>
                  <w:rFonts w:ascii="Calibri" w:hAnsi="Calibri" w:cs="Calibri"/>
                  <w:szCs w:val="22"/>
                </w:rPr>
                <w:t>(7</w:t>
              </w:r>
              <w:r w:rsidR="003926C7" w:rsidRPr="001C13C6">
                <w:rPr>
                  <w:rFonts w:ascii="Calibri" w:hAnsi="Calibri" w:cs="Calibri"/>
                  <w:szCs w:val="22"/>
                </w:rPr>
                <w:t>0%</w:t>
              </w:r>
              <w:r w:rsidR="003926C7">
                <w:rPr>
                  <w:rFonts w:ascii="Calibri" w:hAnsi="Calibri" w:cs="Calibri"/>
                  <w:szCs w:val="22"/>
                </w:rPr>
                <w:t>)</w:t>
              </w:r>
            </w:ins>
          </w:p>
          <w:p w:rsidR="001C60CA" w:rsidRPr="001C13C6" w:rsidDel="003926C7" w:rsidRDefault="001C60CA">
            <w:pPr>
              <w:jc w:val="both"/>
              <w:rPr>
                <w:del w:id="3619" w:author="Pavla Trefilová" w:date="2019-09-10T15:45:00Z"/>
                <w:rFonts w:ascii="Calibri" w:hAnsi="Calibri" w:cs="Calibri"/>
                <w:szCs w:val="22"/>
              </w:rPr>
            </w:pPr>
            <w:del w:id="3620" w:author="Pavla Trefilová" w:date="2019-09-10T15:45:00Z">
              <w:r w:rsidRPr="001C13C6" w:rsidDel="003926C7">
                <w:rPr>
                  <w:rFonts w:ascii="Calibri" w:hAnsi="Calibri" w:cs="Calibri"/>
                  <w:szCs w:val="22"/>
                </w:rPr>
                <w:delText>70%</w:delText>
              </w:r>
            </w:del>
          </w:p>
          <w:p w:rsidR="001C60CA" w:rsidRPr="001C13C6" w:rsidRDefault="001C60CA">
            <w:pPr>
              <w:jc w:val="both"/>
              <w:rPr>
                <w:rFonts w:ascii="Calibri" w:hAnsi="Calibri" w:cs="Calibri"/>
                <w:b/>
                <w:i/>
                <w:szCs w:val="22"/>
              </w:rPr>
            </w:pPr>
            <w:r w:rsidRPr="001C13C6">
              <w:rPr>
                <w:rFonts w:ascii="Calibri" w:hAnsi="Calibri" w:cs="Calibri"/>
                <w:b/>
                <w:i/>
                <w:szCs w:val="22"/>
              </w:rPr>
              <w:t xml:space="preserve">Ing. Petr Konečný </w:t>
            </w:r>
            <w:ins w:id="3621" w:author="Pavla Trefilová" w:date="2019-09-10T15:45:00Z">
              <w:r w:rsidR="003926C7">
                <w:rPr>
                  <w:rFonts w:ascii="Calibri" w:hAnsi="Calibri" w:cs="Calibri"/>
                  <w:b/>
                  <w:i/>
                  <w:szCs w:val="22"/>
                </w:rPr>
                <w:t>(3</w:t>
              </w:r>
              <w:r w:rsidR="003926C7" w:rsidRPr="001C13C6">
                <w:rPr>
                  <w:rFonts w:ascii="Calibri" w:hAnsi="Calibri" w:cs="Calibri"/>
                  <w:b/>
                  <w:i/>
                  <w:szCs w:val="22"/>
                </w:rPr>
                <w:t>0%</w:t>
              </w:r>
              <w:r w:rsidR="003926C7">
                <w:rPr>
                  <w:rFonts w:ascii="Calibri" w:hAnsi="Calibri" w:cs="Calibri"/>
                  <w:b/>
                  <w:i/>
                  <w:szCs w:val="22"/>
                </w:rPr>
                <w:t>)</w:t>
              </w:r>
            </w:ins>
            <w:del w:id="3622" w:author="Pavla Trefilová" w:date="2019-09-10T15:45:00Z">
              <w:r w:rsidRPr="001C13C6" w:rsidDel="003926C7">
                <w:rPr>
                  <w:rFonts w:ascii="Calibri" w:hAnsi="Calibri" w:cs="Calibri"/>
                  <w:b/>
                  <w:i/>
                  <w:szCs w:val="22"/>
                </w:rPr>
                <w:delText>30%</w:delText>
              </w:r>
            </w:del>
          </w:p>
        </w:tc>
      </w:tr>
      <w:tr w:rsidR="001C60CA" w:rsidRPr="00AF76C0" w:rsidTr="003926C7">
        <w:trPr>
          <w:jc w:val="center"/>
          <w:trPrChange w:id="3623" w:author="Pavla Trefilová" w:date="2019-09-10T15:46:00Z">
            <w:trPr>
              <w:jc w:val="center"/>
            </w:trPr>
          </w:trPrChange>
        </w:trPr>
        <w:tc>
          <w:tcPr>
            <w:tcW w:w="2820" w:type="dxa"/>
            <w:tcBorders>
              <w:left w:val="single" w:sz="12" w:space="0" w:color="auto"/>
            </w:tcBorders>
            <w:shd w:val="clear" w:color="auto" w:fill="auto"/>
            <w:tcPrChange w:id="3624" w:author="Pavla Trefilová" w:date="2019-09-10T15:46:00Z">
              <w:tcPr>
                <w:tcW w:w="2820" w:type="dxa"/>
                <w:tcBorders>
                  <w:left w:val="single" w:sz="12" w:space="0" w:color="auto"/>
                </w:tcBorders>
                <w:shd w:val="clear" w:color="auto" w:fill="auto"/>
              </w:tcPr>
            </w:tcPrChange>
          </w:tcPr>
          <w:p w:rsidR="001C60CA" w:rsidRPr="001C13C6" w:rsidRDefault="001C60CA" w:rsidP="0074603B">
            <w:pPr>
              <w:rPr>
                <w:rFonts w:ascii="Calibri" w:hAnsi="Calibri" w:cs="Calibri"/>
                <w:b/>
                <w:szCs w:val="22"/>
              </w:rPr>
            </w:pPr>
            <w:r>
              <w:rPr>
                <w:rFonts w:ascii="Calibri" w:hAnsi="Calibri" w:cs="Calibri"/>
                <w:b/>
                <w:szCs w:val="22"/>
              </w:rPr>
              <w:t xml:space="preserve">Účetní a daňová kancelář </w:t>
            </w:r>
            <w:r w:rsidR="009E0F35">
              <w:rPr>
                <w:rFonts w:ascii="Calibri" w:hAnsi="Calibri" w:cs="Calibri"/>
                <w:b/>
                <w:szCs w:val="22"/>
              </w:rPr>
              <w:t>I, II</w:t>
            </w:r>
          </w:p>
        </w:tc>
        <w:tc>
          <w:tcPr>
            <w:tcW w:w="4395" w:type="dxa"/>
            <w:tcBorders>
              <w:right w:val="single" w:sz="12" w:space="0" w:color="auto"/>
            </w:tcBorders>
            <w:shd w:val="clear" w:color="auto" w:fill="auto"/>
            <w:tcPrChange w:id="3625" w:author="Pavla Trefilová" w:date="2019-09-10T15:46:00Z">
              <w:tcPr>
                <w:tcW w:w="3828" w:type="dxa"/>
                <w:tcBorders>
                  <w:right w:val="single" w:sz="12" w:space="0" w:color="auto"/>
                </w:tcBorders>
                <w:shd w:val="clear" w:color="auto" w:fill="auto"/>
              </w:tcPr>
            </w:tcPrChange>
          </w:tcPr>
          <w:p w:rsidR="001C60CA" w:rsidRPr="001C13C6" w:rsidRDefault="001C60CA" w:rsidP="0074603B">
            <w:pPr>
              <w:jc w:val="both"/>
              <w:rPr>
                <w:rFonts w:ascii="Calibri" w:hAnsi="Calibri" w:cs="Calibri"/>
                <w:b/>
                <w:szCs w:val="22"/>
              </w:rPr>
            </w:pPr>
            <w:r>
              <w:rPr>
                <w:rFonts w:ascii="Calibri" w:hAnsi="Calibri" w:cs="Calibri"/>
                <w:b/>
                <w:szCs w:val="22"/>
              </w:rPr>
              <w:t xml:space="preserve">Mgr. Eva Kolářová, Ph.D. </w:t>
            </w:r>
          </w:p>
          <w:p w:rsidR="003926C7" w:rsidRPr="001C13C6" w:rsidRDefault="001C60CA" w:rsidP="003926C7">
            <w:pPr>
              <w:jc w:val="both"/>
              <w:rPr>
                <w:ins w:id="3626" w:author="Pavla Trefilová" w:date="2019-09-10T15:45:00Z"/>
                <w:rFonts w:ascii="Calibri" w:hAnsi="Calibri" w:cs="Calibri"/>
                <w:szCs w:val="22"/>
              </w:rPr>
            </w:pPr>
            <w:r w:rsidRPr="001C13C6">
              <w:rPr>
                <w:rFonts w:ascii="Calibri" w:hAnsi="Calibri" w:cs="Calibri"/>
                <w:szCs w:val="22"/>
              </w:rPr>
              <w:t>Kol</w:t>
            </w:r>
            <w:r w:rsidR="00875C47">
              <w:rPr>
                <w:rFonts w:ascii="Calibri" w:hAnsi="Calibri" w:cs="Calibri"/>
                <w:szCs w:val="22"/>
              </w:rPr>
              <w:t xml:space="preserve">ářová </w:t>
            </w:r>
            <w:ins w:id="3627" w:author="Pavla Trefilová" w:date="2019-09-10T15:45:00Z">
              <w:r w:rsidR="003926C7">
                <w:rPr>
                  <w:rFonts w:ascii="Calibri" w:hAnsi="Calibri" w:cs="Calibri"/>
                  <w:szCs w:val="22"/>
                </w:rPr>
                <w:t>(8</w:t>
              </w:r>
              <w:r w:rsidR="003926C7" w:rsidRPr="001C13C6">
                <w:rPr>
                  <w:rFonts w:ascii="Calibri" w:hAnsi="Calibri" w:cs="Calibri"/>
                  <w:szCs w:val="22"/>
                </w:rPr>
                <w:t>0%</w:t>
              </w:r>
              <w:r w:rsidR="003926C7">
                <w:rPr>
                  <w:rFonts w:ascii="Calibri" w:hAnsi="Calibri" w:cs="Calibri"/>
                  <w:szCs w:val="22"/>
                </w:rPr>
                <w:t>)</w:t>
              </w:r>
            </w:ins>
          </w:p>
          <w:p w:rsidR="001C60CA" w:rsidDel="003926C7" w:rsidRDefault="00875C47" w:rsidP="0074603B">
            <w:pPr>
              <w:rPr>
                <w:del w:id="3628" w:author="Pavla Trefilová" w:date="2019-09-10T15:45:00Z"/>
                <w:rFonts w:ascii="Calibri" w:hAnsi="Calibri" w:cs="Calibri"/>
                <w:szCs w:val="22"/>
              </w:rPr>
            </w:pPr>
            <w:del w:id="3629" w:author="Pavla Trefilová" w:date="2019-09-10T15:45:00Z">
              <w:r w:rsidDel="003926C7">
                <w:rPr>
                  <w:rFonts w:ascii="Calibri" w:hAnsi="Calibri" w:cs="Calibri"/>
                  <w:szCs w:val="22"/>
                </w:rPr>
                <w:delText>8</w:delText>
              </w:r>
              <w:r w:rsidR="001C60CA" w:rsidDel="003926C7">
                <w:rPr>
                  <w:rFonts w:ascii="Calibri" w:hAnsi="Calibri" w:cs="Calibri"/>
                  <w:szCs w:val="22"/>
                </w:rPr>
                <w:delText>0</w:delText>
              </w:r>
              <w:r w:rsidR="001C60CA" w:rsidRPr="001C13C6" w:rsidDel="003926C7">
                <w:rPr>
                  <w:rFonts w:ascii="Calibri" w:hAnsi="Calibri" w:cs="Calibri"/>
                  <w:szCs w:val="22"/>
                </w:rPr>
                <w:delText>%</w:delText>
              </w:r>
            </w:del>
          </w:p>
          <w:p w:rsidR="001C60CA" w:rsidRDefault="001C60CA" w:rsidP="0074603B">
            <w:pPr>
              <w:rPr>
                <w:rFonts w:ascii="Calibri" w:hAnsi="Calibri" w:cs="Calibri"/>
                <w:b/>
                <w:i/>
                <w:szCs w:val="22"/>
              </w:rPr>
            </w:pPr>
            <w:r w:rsidRPr="00B1475C">
              <w:rPr>
                <w:rFonts w:ascii="Calibri" w:hAnsi="Calibri" w:cs="Calibri"/>
                <w:b/>
                <w:i/>
                <w:szCs w:val="22"/>
              </w:rPr>
              <w:t xml:space="preserve">Ing. Jitka Brychtová </w:t>
            </w:r>
            <w:ins w:id="3630" w:author="Pavla Trefilová" w:date="2019-09-10T15:45:00Z">
              <w:r w:rsidR="003926C7">
                <w:rPr>
                  <w:rFonts w:ascii="Calibri" w:hAnsi="Calibri" w:cs="Calibri"/>
                  <w:b/>
                  <w:i/>
                  <w:szCs w:val="22"/>
                </w:rPr>
                <w:t>(1</w:t>
              </w:r>
              <w:r w:rsidR="003926C7" w:rsidRPr="001C13C6">
                <w:rPr>
                  <w:rFonts w:ascii="Calibri" w:hAnsi="Calibri" w:cs="Calibri"/>
                  <w:b/>
                  <w:i/>
                  <w:szCs w:val="22"/>
                </w:rPr>
                <w:t>0%</w:t>
              </w:r>
              <w:r w:rsidR="003926C7">
                <w:rPr>
                  <w:rFonts w:ascii="Calibri" w:hAnsi="Calibri" w:cs="Calibri"/>
                  <w:b/>
                  <w:i/>
                  <w:szCs w:val="22"/>
                </w:rPr>
                <w:t>)</w:t>
              </w:r>
            </w:ins>
            <w:del w:id="3631" w:author="Pavla Trefilová" w:date="2019-09-10T15:45:00Z">
              <w:r w:rsidRPr="00B1475C" w:rsidDel="003926C7">
                <w:rPr>
                  <w:rFonts w:ascii="Calibri" w:hAnsi="Calibri" w:cs="Calibri"/>
                  <w:b/>
                  <w:i/>
                  <w:szCs w:val="22"/>
                </w:rPr>
                <w:delText>10%</w:delText>
              </w:r>
            </w:del>
          </w:p>
          <w:p w:rsidR="00875C47" w:rsidRPr="00B1475C" w:rsidRDefault="00875C47" w:rsidP="0074603B">
            <w:pPr>
              <w:rPr>
                <w:rFonts w:ascii="Calibri" w:hAnsi="Calibri" w:cs="Calibri"/>
                <w:b/>
                <w:i/>
                <w:szCs w:val="22"/>
              </w:rPr>
            </w:pPr>
            <w:r>
              <w:rPr>
                <w:rFonts w:ascii="Calibri" w:hAnsi="Calibri" w:cs="Calibri"/>
                <w:b/>
                <w:i/>
                <w:szCs w:val="22"/>
              </w:rPr>
              <w:t xml:space="preserve">Ing. Ivona Huňková </w:t>
            </w:r>
            <w:ins w:id="3632" w:author="Pavla Trefilová" w:date="2019-09-10T15:45:00Z">
              <w:r w:rsidR="003926C7">
                <w:rPr>
                  <w:rFonts w:ascii="Calibri" w:hAnsi="Calibri" w:cs="Calibri"/>
                  <w:b/>
                  <w:i/>
                  <w:szCs w:val="22"/>
                </w:rPr>
                <w:t>(1</w:t>
              </w:r>
              <w:r w:rsidR="003926C7" w:rsidRPr="001C13C6">
                <w:rPr>
                  <w:rFonts w:ascii="Calibri" w:hAnsi="Calibri" w:cs="Calibri"/>
                  <w:b/>
                  <w:i/>
                  <w:szCs w:val="22"/>
                </w:rPr>
                <w:t>0%</w:t>
              </w:r>
              <w:r w:rsidR="003926C7">
                <w:rPr>
                  <w:rFonts w:ascii="Calibri" w:hAnsi="Calibri" w:cs="Calibri"/>
                  <w:b/>
                  <w:i/>
                  <w:szCs w:val="22"/>
                </w:rPr>
                <w:t>)</w:t>
              </w:r>
            </w:ins>
            <w:del w:id="3633" w:author="Pavla Trefilová" w:date="2019-09-10T15:45:00Z">
              <w:r w:rsidDel="003926C7">
                <w:rPr>
                  <w:rFonts w:ascii="Calibri" w:hAnsi="Calibri" w:cs="Calibri"/>
                  <w:b/>
                  <w:i/>
                  <w:szCs w:val="22"/>
                </w:rPr>
                <w:delText>10%</w:delText>
              </w:r>
            </w:del>
          </w:p>
        </w:tc>
      </w:tr>
      <w:tr w:rsidR="001C60CA" w:rsidRPr="00AF76C0" w:rsidTr="003926C7">
        <w:trPr>
          <w:trHeight w:val="70"/>
          <w:jc w:val="center"/>
          <w:trPrChange w:id="3634" w:author="Pavla Trefilová" w:date="2019-09-10T15:46:00Z">
            <w:trPr>
              <w:trHeight w:val="70"/>
              <w:jc w:val="center"/>
            </w:trPr>
          </w:trPrChange>
        </w:trPr>
        <w:tc>
          <w:tcPr>
            <w:tcW w:w="2820" w:type="dxa"/>
            <w:tcBorders>
              <w:left w:val="single" w:sz="12" w:space="0" w:color="auto"/>
              <w:bottom w:val="single" w:sz="12" w:space="0" w:color="auto"/>
            </w:tcBorders>
            <w:shd w:val="clear" w:color="auto" w:fill="auto"/>
            <w:tcPrChange w:id="3635" w:author="Pavla Trefilová" w:date="2019-09-10T15:46:00Z">
              <w:tcPr>
                <w:tcW w:w="2820" w:type="dxa"/>
                <w:tcBorders>
                  <w:left w:val="single" w:sz="12" w:space="0" w:color="auto"/>
                  <w:bottom w:val="single" w:sz="12" w:space="0" w:color="auto"/>
                </w:tcBorders>
                <w:shd w:val="clear" w:color="auto" w:fill="auto"/>
              </w:tcPr>
            </w:tcPrChange>
          </w:tcPr>
          <w:p w:rsidR="001C60CA" w:rsidRPr="001C13C6" w:rsidRDefault="001C60CA" w:rsidP="0074603B">
            <w:pPr>
              <w:rPr>
                <w:rFonts w:ascii="Calibri" w:hAnsi="Calibri" w:cs="Calibri"/>
                <w:b/>
                <w:szCs w:val="22"/>
              </w:rPr>
            </w:pPr>
            <w:r>
              <w:rPr>
                <w:rFonts w:ascii="Calibri" w:hAnsi="Calibri" w:cs="Calibri"/>
                <w:b/>
                <w:szCs w:val="22"/>
              </w:rPr>
              <w:t xml:space="preserve">Systém řízení Baťa </w:t>
            </w:r>
          </w:p>
        </w:tc>
        <w:tc>
          <w:tcPr>
            <w:tcW w:w="4395" w:type="dxa"/>
            <w:tcBorders>
              <w:bottom w:val="single" w:sz="12" w:space="0" w:color="auto"/>
              <w:right w:val="single" w:sz="12" w:space="0" w:color="auto"/>
            </w:tcBorders>
            <w:shd w:val="clear" w:color="auto" w:fill="auto"/>
            <w:tcPrChange w:id="3636" w:author="Pavla Trefilová" w:date="2019-09-10T15:46:00Z">
              <w:tcPr>
                <w:tcW w:w="3828" w:type="dxa"/>
                <w:tcBorders>
                  <w:bottom w:val="single" w:sz="12" w:space="0" w:color="auto"/>
                  <w:right w:val="single" w:sz="12" w:space="0" w:color="auto"/>
                </w:tcBorders>
                <w:shd w:val="clear" w:color="auto" w:fill="auto"/>
              </w:tcPr>
            </w:tcPrChange>
          </w:tcPr>
          <w:p w:rsidR="001C60CA" w:rsidRPr="001C13C6" w:rsidRDefault="00875C47" w:rsidP="0074603B">
            <w:pPr>
              <w:jc w:val="both"/>
              <w:rPr>
                <w:rFonts w:ascii="Calibri" w:hAnsi="Calibri" w:cs="Calibri"/>
                <w:b/>
                <w:szCs w:val="22"/>
              </w:rPr>
            </w:pPr>
            <w:r>
              <w:rPr>
                <w:rFonts w:ascii="Calibri" w:hAnsi="Calibri" w:cs="Calibri"/>
                <w:b/>
                <w:szCs w:val="22"/>
              </w:rPr>
              <w:t>d</w:t>
            </w:r>
            <w:r w:rsidR="001C60CA">
              <w:rPr>
                <w:rFonts w:ascii="Calibri" w:hAnsi="Calibri" w:cs="Calibri"/>
                <w:b/>
                <w:szCs w:val="22"/>
              </w:rPr>
              <w:t xml:space="preserve">oc. </w:t>
            </w:r>
            <w:r w:rsidR="001C60CA" w:rsidRPr="001C13C6">
              <w:rPr>
                <w:rFonts w:ascii="Calibri" w:hAnsi="Calibri" w:cs="Calibri"/>
                <w:b/>
                <w:szCs w:val="22"/>
              </w:rPr>
              <w:t>Ing. Pavl</w:t>
            </w:r>
            <w:r w:rsidR="001C60CA">
              <w:rPr>
                <w:rFonts w:ascii="Calibri" w:hAnsi="Calibri" w:cs="Calibri"/>
                <w:b/>
                <w:szCs w:val="22"/>
              </w:rPr>
              <w:t>a Staňková</w:t>
            </w:r>
            <w:r w:rsidR="001C60CA" w:rsidRPr="001C13C6">
              <w:rPr>
                <w:rFonts w:ascii="Calibri" w:hAnsi="Calibri" w:cs="Calibri"/>
                <w:b/>
                <w:szCs w:val="22"/>
              </w:rPr>
              <w:t>, Ph.D.</w:t>
            </w:r>
          </w:p>
          <w:p w:rsidR="003926C7" w:rsidRPr="001C13C6" w:rsidRDefault="001C60CA" w:rsidP="003926C7">
            <w:pPr>
              <w:jc w:val="both"/>
              <w:rPr>
                <w:ins w:id="3637" w:author="Pavla Trefilová" w:date="2019-09-10T15:46:00Z"/>
                <w:rFonts w:ascii="Calibri" w:hAnsi="Calibri" w:cs="Calibri"/>
                <w:szCs w:val="22"/>
              </w:rPr>
            </w:pPr>
            <w:r>
              <w:rPr>
                <w:rFonts w:ascii="Calibri" w:hAnsi="Calibri" w:cs="Calibri"/>
                <w:szCs w:val="22"/>
              </w:rPr>
              <w:t xml:space="preserve">Staňková </w:t>
            </w:r>
            <w:ins w:id="3638" w:author="Pavla Trefilová" w:date="2019-09-10T15:46:00Z">
              <w:r w:rsidR="003926C7">
                <w:rPr>
                  <w:rFonts w:ascii="Calibri" w:hAnsi="Calibri" w:cs="Calibri"/>
                  <w:szCs w:val="22"/>
                </w:rPr>
                <w:t>(6</w:t>
              </w:r>
              <w:r w:rsidR="003926C7" w:rsidRPr="001C13C6">
                <w:rPr>
                  <w:rFonts w:ascii="Calibri" w:hAnsi="Calibri" w:cs="Calibri"/>
                  <w:szCs w:val="22"/>
                </w:rPr>
                <w:t>0%</w:t>
              </w:r>
              <w:r w:rsidR="003926C7">
                <w:rPr>
                  <w:rFonts w:ascii="Calibri" w:hAnsi="Calibri" w:cs="Calibri"/>
                  <w:szCs w:val="22"/>
                </w:rPr>
                <w:t>)</w:t>
              </w:r>
            </w:ins>
          </w:p>
          <w:p w:rsidR="001C60CA" w:rsidRPr="001C13C6" w:rsidDel="003926C7" w:rsidRDefault="001C60CA">
            <w:pPr>
              <w:jc w:val="both"/>
              <w:rPr>
                <w:del w:id="3639" w:author="Pavla Trefilová" w:date="2019-09-10T15:46:00Z"/>
                <w:rFonts w:ascii="Calibri" w:hAnsi="Calibri" w:cs="Calibri"/>
                <w:szCs w:val="22"/>
              </w:rPr>
            </w:pPr>
            <w:del w:id="3640" w:author="Pavla Trefilová" w:date="2019-09-10T15:46:00Z">
              <w:r w:rsidDel="003926C7">
                <w:rPr>
                  <w:rFonts w:ascii="Calibri" w:hAnsi="Calibri" w:cs="Calibri"/>
                  <w:szCs w:val="22"/>
                </w:rPr>
                <w:delText>6</w:delText>
              </w:r>
              <w:r w:rsidRPr="001C13C6" w:rsidDel="003926C7">
                <w:rPr>
                  <w:rFonts w:ascii="Calibri" w:hAnsi="Calibri" w:cs="Calibri"/>
                  <w:szCs w:val="22"/>
                </w:rPr>
                <w:delText>0%</w:delText>
              </w:r>
            </w:del>
          </w:p>
          <w:p w:rsidR="001C60CA" w:rsidRPr="001C13C6" w:rsidRDefault="001C60CA">
            <w:pPr>
              <w:jc w:val="both"/>
              <w:rPr>
                <w:rFonts w:ascii="Calibri" w:hAnsi="Calibri" w:cs="Calibri"/>
                <w:b/>
                <w:i/>
                <w:szCs w:val="22"/>
              </w:rPr>
              <w:pPrChange w:id="3641" w:author="Pavla Trefilová" w:date="2019-09-10T15:46:00Z">
                <w:pPr/>
              </w:pPrChange>
            </w:pPr>
            <w:r w:rsidRPr="001C13C6">
              <w:rPr>
                <w:rFonts w:ascii="Calibri" w:hAnsi="Calibri"/>
                <w:b/>
                <w:i/>
                <w:szCs w:val="22"/>
              </w:rPr>
              <w:t>Mgr. et Ing.</w:t>
            </w:r>
            <w:r w:rsidRPr="001C13C6">
              <w:rPr>
                <w:rFonts w:ascii="Calibri" w:hAnsi="Calibri" w:cs="Calibri"/>
                <w:b/>
                <w:i/>
                <w:szCs w:val="22"/>
              </w:rPr>
              <w:t xml:space="preserve"> Gabriela Culík Končitíková </w:t>
            </w:r>
            <w:ins w:id="3642" w:author="Pavla Trefilová" w:date="2019-09-10T15:45:00Z">
              <w:r w:rsidR="003926C7">
                <w:rPr>
                  <w:rFonts w:ascii="Calibri" w:hAnsi="Calibri" w:cs="Calibri"/>
                  <w:b/>
                  <w:i/>
                  <w:szCs w:val="22"/>
                </w:rPr>
                <w:t>(4</w:t>
              </w:r>
              <w:r w:rsidR="003926C7" w:rsidRPr="001C13C6">
                <w:rPr>
                  <w:rFonts w:ascii="Calibri" w:hAnsi="Calibri" w:cs="Calibri"/>
                  <w:b/>
                  <w:i/>
                  <w:szCs w:val="22"/>
                </w:rPr>
                <w:t>0%</w:t>
              </w:r>
              <w:r w:rsidR="003926C7">
                <w:rPr>
                  <w:rFonts w:ascii="Calibri" w:hAnsi="Calibri" w:cs="Calibri"/>
                  <w:b/>
                  <w:i/>
                  <w:szCs w:val="22"/>
                </w:rPr>
                <w:t>)</w:t>
              </w:r>
            </w:ins>
            <w:del w:id="3643" w:author="Pavla Trefilová" w:date="2019-09-10T15:45:00Z">
              <w:r w:rsidRPr="001C13C6" w:rsidDel="003926C7">
                <w:rPr>
                  <w:rFonts w:ascii="Calibri" w:hAnsi="Calibri" w:cs="Calibri"/>
                  <w:b/>
                  <w:i/>
                  <w:szCs w:val="22"/>
                </w:rPr>
                <w:delText>40%</w:delText>
              </w:r>
            </w:del>
          </w:p>
        </w:tc>
      </w:tr>
    </w:tbl>
    <w:p w:rsidR="001C60CA" w:rsidRPr="00C07508" w:rsidRDefault="001C60CA" w:rsidP="001C60CA">
      <w:pPr>
        <w:tabs>
          <w:tab w:val="left" w:pos="2835"/>
        </w:tabs>
        <w:spacing w:before="120" w:after="120"/>
        <w:jc w:val="both"/>
        <w:rPr>
          <w:rFonts w:ascii="Calibri" w:hAnsi="Calibri" w:cs="Calibri"/>
          <w:b/>
          <w:sz w:val="22"/>
          <w:szCs w:val="22"/>
        </w:rPr>
      </w:pPr>
    </w:p>
    <w:p w:rsidR="001C60CA" w:rsidRDefault="001C60CA" w:rsidP="001C60CA">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Anežka VRŠOVSKÁ </w:t>
      </w:r>
      <w:r w:rsidRPr="00835AC1">
        <w:rPr>
          <w:rFonts w:ascii="Calibri" w:hAnsi="Calibri" w:cs="Calibri"/>
          <w:sz w:val="22"/>
        </w:rPr>
        <w:t xml:space="preserve">vystudovala Fakultu managementu a ekonomiky Univerzity Tomáše Bati ve Zlíně, studijní program </w:t>
      </w:r>
      <w:r>
        <w:rPr>
          <w:rFonts w:ascii="Calibri" w:hAnsi="Calibri" w:cs="Calibri"/>
          <w:sz w:val="22"/>
        </w:rPr>
        <w:t xml:space="preserve">Finance. </w:t>
      </w:r>
      <w:r w:rsidRPr="00835AC1">
        <w:rPr>
          <w:rFonts w:ascii="Calibri" w:hAnsi="Calibri" w:cs="Calibri"/>
          <w:sz w:val="22"/>
        </w:rPr>
        <w:t xml:space="preserve">V současné době působí </w:t>
      </w:r>
      <w:r>
        <w:rPr>
          <w:rFonts w:ascii="Calibri" w:hAnsi="Calibri" w:cs="Calibri"/>
          <w:sz w:val="22"/>
        </w:rPr>
        <w:t xml:space="preserve">jako OSVČ s předmětem činnosti vedení účetnictví a daňové poradenství. Ve své profesní praxi spolupracuje s auditory. </w:t>
      </w:r>
      <w:r w:rsidRPr="00C07508">
        <w:rPr>
          <w:rFonts w:ascii="Calibri" w:hAnsi="Calibri" w:cs="Calibri"/>
          <w:sz w:val="22"/>
          <w:szCs w:val="22"/>
        </w:rPr>
        <w:t>S fakultou dlouhou dobu úzce spolupracuje jak na vedení bakalářských a diplomových prací, tak na výuce předmět</w:t>
      </w:r>
      <w:r>
        <w:rPr>
          <w:rFonts w:ascii="Calibri" w:hAnsi="Calibri" w:cs="Calibri"/>
          <w:sz w:val="22"/>
          <w:szCs w:val="22"/>
        </w:rPr>
        <w:t>ů Audit a Základy účetnictví</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rPr>
        <w:t xml:space="preserv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lastRenderedPageBreak/>
        <w:t xml:space="preserve">Ing. </w:t>
      </w:r>
      <w:r>
        <w:rPr>
          <w:rFonts w:ascii="Calibri" w:hAnsi="Calibri" w:cs="Calibri"/>
          <w:b/>
          <w:sz w:val="22"/>
          <w:szCs w:val="22"/>
        </w:rPr>
        <w:t xml:space="preserve">Daniel </w:t>
      </w:r>
      <w:r w:rsidR="00393EBC">
        <w:rPr>
          <w:rFonts w:ascii="Calibri" w:hAnsi="Calibri" w:cs="Calibri"/>
          <w:b/>
          <w:sz w:val="22"/>
          <w:szCs w:val="22"/>
        </w:rPr>
        <w:t>REMEŠ</w:t>
      </w:r>
      <w:r>
        <w:rPr>
          <w:rFonts w:ascii="Calibri" w:hAnsi="Calibri" w:cs="Calibri"/>
          <w:b/>
          <w:sz w:val="22"/>
          <w:szCs w:val="22"/>
        </w:rPr>
        <w:t xml:space="preserve">,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1C60CA" w:rsidRDefault="001C60CA" w:rsidP="001C60CA">
      <w:pPr>
        <w:spacing w:before="120" w:after="120"/>
        <w:jc w:val="both"/>
        <w:rPr>
          <w:rFonts w:ascii="Calibri" w:hAnsi="Calibri" w:cs="Calibri"/>
          <w:sz w:val="22"/>
        </w:rPr>
      </w:pPr>
      <w:r w:rsidRPr="00D67E77">
        <w:rPr>
          <w:rFonts w:ascii="Calibri" w:hAnsi="Calibri" w:cs="Calibri"/>
          <w:b/>
          <w:sz w:val="22"/>
        </w:rPr>
        <w:t xml:space="preserve">Ing. Karel </w:t>
      </w:r>
      <w:r w:rsidR="00393EBC" w:rsidRPr="00D67E77">
        <w:rPr>
          <w:rFonts w:ascii="Calibri" w:hAnsi="Calibri" w:cs="Calibri"/>
          <w:b/>
          <w:sz w:val="22"/>
        </w:rPr>
        <w:t>ŠTEKER</w:t>
      </w:r>
      <w:r w:rsidRPr="00D67E77">
        <w:rPr>
          <w:rFonts w:ascii="Calibri" w:hAnsi="Calibri" w:cs="Calibri"/>
          <w:b/>
          <w:sz w:val="22"/>
        </w:rPr>
        <w:t>, Ph.D.</w:t>
      </w:r>
      <w:r w:rsidRPr="00D67E77">
        <w:rPr>
          <w:rFonts w:ascii="Calibri" w:hAnsi="Calibri" w:cs="Calibri"/>
          <w:sz w:val="22"/>
        </w:rPr>
        <w:t xml:space="preserve"> 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w:t>
      </w:r>
    </w:p>
    <w:p w:rsidR="001C60CA" w:rsidRDefault="001C60CA" w:rsidP="001C60CA">
      <w:pPr>
        <w:tabs>
          <w:tab w:val="left" w:pos="2835"/>
        </w:tabs>
        <w:spacing w:before="120" w:after="120"/>
        <w:jc w:val="both"/>
        <w:rPr>
          <w:rFonts w:ascii="Calibri" w:hAnsi="Calibri" w:cs="Calibri"/>
          <w:sz w:val="22"/>
          <w:szCs w:val="22"/>
        </w:rPr>
      </w:pPr>
      <w:r>
        <w:rPr>
          <w:rFonts w:ascii="Calibri" w:hAnsi="Calibri" w:cs="Calibri"/>
          <w:b/>
          <w:sz w:val="22"/>
          <w:szCs w:val="22"/>
        </w:rPr>
        <w:t xml:space="preserve">Mgr. </w:t>
      </w:r>
      <w:r w:rsidRPr="00C07508">
        <w:rPr>
          <w:rFonts w:ascii="Calibri" w:hAnsi="Calibri" w:cs="Calibri"/>
          <w:b/>
          <w:sz w:val="22"/>
          <w:szCs w:val="22"/>
        </w:rPr>
        <w:t>M</w:t>
      </w:r>
      <w:r>
        <w:rPr>
          <w:rFonts w:ascii="Calibri" w:hAnsi="Calibri" w:cs="Calibri"/>
          <w:b/>
          <w:sz w:val="22"/>
          <w:szCs w:val="22"/>
        </w:rPr>
        <w:t>arkéta DAŇOVÁ</w:t>
      </w:r>
      <w:r w:rsidRPr="00C07508">
        <w:rPr>
          <w:rFonts w:ascii="Calibri" w:hAnsi="Calibri" w:cs="Calibri"/>
          <w:sz w:val="22"/>
          <w:szCs w:val="22"/>
        </w:rPr>
        <w:t xml:space="preserve"> je absolvent</w:t>
      </w:r>
      <w:r>
        <w:rPr>
          <w:rFonts w:ascii="Calibri" w:hAnsi="Calibri" w:cs="Calibri"/>
          <w:sz w:val="22"/>
          <w:szCs w:val="22"/>
        </w:rPr>
        <w:t>kou</w:t>
      </w:r>
      <w:r w:rsidRPr="00C07508">
        <w:rPr>
          <w:rFonts w:ascii="Calibri" w:hAnsi="Calibri" w:cs="Calibri"/>
          <w:sz w:val="22"/>
          <w:szCs w:val="22"/>
        </w:rPr>
        <w:t xml:space="preserve"> Fakulty m</w:t>
      </w:r>
      <w:r>
        <w:rPr>
          <w:rFonts w:ascii="Calibri" w:hAnsi="Calibri" w:cs="Calibri"/>
          <w:sz w:val="22"/>
          <w:szCs w:val="22"/>
        </w:rPr>
        <w:t xml:space="preserve">ultimediálních komunikací </w:t>
      </w:r>
      <w:r w:rsidRPr="00C07508">
        <w:rPr>
          <w:rFonts w:ascii="Calibri" w:hAnsi="Calibri" w:cs="Calibri"/>
          <w:sz w:val="22"/>
          <w:szCs w:val="22"/>
        </w:rPr>
        <w:t xml:space="preserve">UTB ve Zlíně, oboru </w:t>
      </w:r>
      <w:r>
        <w:rPr>
          <w:rFonts w:ascii="Calibri" w:hAnsi="Calibri" w:cs="Calibri"/>
          <w:sz w:val="22"/>
          <w:szCs w:val="22"/>
        </w:rPr>
        <w:t xml:space="preserve">Řízení netržních a sociálních služeb. Ve své profesní praxi pracovala na pozicích účetní, správce rozpočtů a referentka v příspěvkových organizacích, na Krajském úřadě Zlínského kraje a na Finančním úřadě pro Zlínský kraj. Má zkušenosti s rozpočty, účetnictvím a financováním zejména municipálních účetních jednotek. Své znalosti bude ochotná předat studentům předmětu Ekonomika a účetnictví neziskového sektoru. </w:t>
      </w:r>
    </w:p>
    <w:p w:rsidR="001C60CA" w:rsidRDefault="001C60CA" w:rsidP="001C60CA">
      <w:pPr>
        <w:spacing w:before="120" w:after="120"/>
        <w:jc w:val="both"/>
        <w:rPr>
          <w:rFonts w:ascii="Calibri" w:hAnsi="Calibri" w:cs="Calibri"/>
          <w:sz w:val="22"/>
        </w:rPr>
      </w:pPr>
      <w:r>
        <w:rPr>
          <w:rFonts w:ascii="Calibri" w:hAnsi="Calibri" w:cs="Calibri"/>
          <w:b/>
          <w:sz w:val="22"/>
        </w:rPr>
        <w:t xml:space="preserve">PhDr. Dagmar KUČEROVÁ </w:t>
      </w:r>
      <w:r w:rsidRPr="00835AC1">
        <w:rPr>
          <w:rFonts w:ascii="Calibri" w:hAnsi="Calibri" w:cs="Calibri"/>
          <w:sz w:val="22"/>
        </w:rPr>
        <w:t>vystudovala F</w:t>
      </w:r>
      <w:r>
        <w:rPr>
          <w:rFonts w:ascii="Calibri" w:hAnsi="Calibri" w:cs="Calibri"/>
          <w:sz w:val="22"/>
        </w:rPr>
        <w:t xml:space="preserve">ilozofickou fakultu UP v Olomouci, obor Andragogika. Od roku 2009 se věnuje </w:t>
      </w:r>
      <w:r w:rsidRPr="00895A3E">
        <w:rPr>
          <w:rFonts w:ascii="Calibri" w:hAnsi="Calibri" w:cs="Calibri"/>
          <w:sz w:val="22"/>
        </w:rPr>
        <w:t>odborná lektorská činnost v rámci OSVČ</w:t>
      </w:r>
      <w:r>
        <w:rPr>
          <w:rFonts w:ascii="Calibri" w:hAnsi="Calibri" w:cs="Calibri"/>
          <w:sz w:val="22"/>
        </w:rPr>
        <w:t xml:space="preserve">, konkrétně oblasti </w:t>
      </w:r>
      <w:r w:rsidRPr="00895A3E">
        <w:rPr>
          <w:rFonts w:ascii="Calibri" w:hAnsi="Calibri" w:cs="Calibri"/>
          <w:sz w:val="22"/>
        </w:rPr>
        <w:t>mzdové</w:t>
      </w:r>
      <w:r>
        <w:rPr>
          <w:rFonts w:ascii="Calibri" w:hAnsi="Calibri" w:cs="Calibri"/>
          <w:sz w:val="22"/>
        </w:rPr>
        <w:t>ho</w:t>
      </w:r>
      <w:r w:rsidRPr="00895A3E">
        <w:rPr>
          <w:rFonts w:ascii="Calibri" w:hAnsi="Calibri" w:cs="Calibri"/>
          <w:sz w:val="22"/>
        </w:rPr>
        <w:t xml:space="preserve"> účetnictví a personalistika, legislativní novinky, exekuční a insolvenční srážky</w:t>
      </w:r>
      <w:r>
        <w:rPr>
          <w:rFonts w:ascii="Calibri" w:hAnsi="Calibri" w:cs="Calibri"/>
          <w:sz w:val="22"/>
        </w:rPr>
        <w:t xml:space="preserve">. Rovněž působí jako odborná redaktorka a poradce na serveru Podnikatel.cz. Je autorkou publikace </w:t>
      </w:r>
      <w:r w:rsidRPr="00895A3E">
        <w:rPr>
          <w:rFonts w:ascii="Calibri" w:hAnsi="Calibri" w:cs="Calibri"/>
          <w:sz w:val="22"/>
        </w:rPr>
        <w:t xml:space="preserve">KUČEROVA, D. Lexikon mzdového účetnictví pro rok 2019, Dagmar Kučerová, sedmé aktualizované vydání, </w:t>
      </w:r>
      <w:r w:rsidR="007346AB">
        <w:rPr>
          <w:rFonts w:ascii="Calibri" w:hAnsi="Calibri" w:cs="Calibri"/>
          <w:sz w:val="22"/>
        </w:rPr>
        <w:t>ISBN</w:t>
      </w:r>
      <w:r w:rsidRPr="00895A3E">
        <w:rPr>
          <w:rFonts w:ascii="Calibri" w:hAnsi="Calibri" w:cs="Calibri"/>
          <w:sz w:val="22"/>
        </w:rPr>
        <w:t xml:space="preserve"> 978-80-905712-5-9</w:t>
      </w:r>
      <w:r>
        <w:rPr>
          <w:rFonts w:ascii="Calibri" w:hAnsi="Calibri" w:cs="Calibri"/>
          <w:sz w:val="22"/>
        </w:rPr>
        <w:t xml:space="preserve"> a přispívá do bulletinu Komory certifikovaných účetních.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 xml:space="preserve">Tomáše Bati ve Zlíně, kde </w:t>
      </w:r>
      <w:r w:rsidRPr="00C07508">
        <w:rPr>
          <w:rFonts w:ascii="Calibri" w:hAnsi="Calibri" w:cs="Calibri"/>
          <w:sz w:val="22"/>
          <w:szCs w:val="22"/>
        </w:rPr>
        <w:t xml:space="preserve">zabezpečuje </w:t>
      </w:r>
      <w:r>
        <w:rPr>
          <w:rFonts w:ascii="Calibri" w:hAnsi="Calibri" w:cs="Calibri"/>
          <w:sz w:val="22"/>
          <w:szCs w:val="22"/>
        </w:rPr>
        <w:t xml:space="preserve">výuku </w:t>
      </w:r>
      <w:r w:rsidRPr="00C07508">
        <w:rPr>
          <w:rFonts w:ascii="Calibri" w:hAnsi="Calibri" w:cs="Calibri"/>
          <w:sz w:val="22"/>
          <w:szCs w:val="22"/>
        </w:rPr>
        <w:t>přednáš</w:t>
      </w:r>
      <w:r>
        <w:rPr>
          <w:rFonts w:ascii="Calibri" w:hAnsi="Calibri" w:cs="Calibri"/>
          <w:sz w:val="22"/>
          <w:szCs w:val="22"/>
        </w:rPr>
        <w:t xml:space="preserve">ek a seminářů </w:t>
      </w:r>
      <w:r w:rsidRPr="00C07508">
        <w:rPr>
          <w:rFonts w:ascii="Calibri" w:hAnsi="Calibri" w:cs="Calibri"/>
          <w:sz w:val="22"/>
          <w:szCs w:val="22"/>
        </w:rPr>
        <w:t>předmětu</w:t>
      </w:r>
      <w:r w:rsidRPr="00D67E77">
        <w:rPr>
          <w:rFonts w:ascii="Calibri" w:hAnsi="Calibri" w:cs="Calibri"/>
          <w:sz w:val="22"/>
        </w:rPr>
        <w:t xml:space="preserve"> </w:t>
      </w:r>
      <w:r>
        <w:rPr>
          <w:rFonts w:ascii="Calibri" w:hAnsi="Calibri" w:cs="Calibri"/>
          <w:sz w:val="22"/>
        </w:rPr>
        <w:t xml:space="preserve">Mzdové účetnictví, vede bakalářské a diplomové práce.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1C60CA" w:rsidRDefault="001C60CA" w:rsidP="001C60CA">
      <w:pPr>
        <w:spacing w:before="120" w:after="120"/>
        <w:jc w:val="both"/>
        <w:rPr>
          <w:rFonts w:ascii="Calibri" w:hAnsi="Calibri" w:cs="Calibri"/>
          <w:sz w:val="22"/>
        </w:rPr>
      </w:pPr>
      <w:r w:rsidRPr="00835AC1">
        <w:rPr>
          <w:rFonts w:ascii="Calibri" w:hAnsi="Calibri" w:cs="Calibri"/>
          <w:b/>
          <w:sz w:val="22"/>
        </w:rPr>
        <w:lastRenderedPageBreak/>
        <w:t xml:space="preserve">Ing. </w:t>
      </w:r>
      <w:r>
        <w:rPr>
          <w:rFonts w:ascii="Calibri" w:hAnsi="Calibri" w:cs="Calibri"/>
          <w:b/>
          <w:sz w:val="22"/>
        </w:rPr>
        <w:t xml:space="preserve">Jitka BRYCHTOVÁ </w:t>
      </w:r>
      <w:r w:rsidRPr="00835AC1">
        <w:rPr>
          <w:rFonts w:ascii="Calibri" w:hAnsi="Calibri" w:cs="Calibri"/>
          <w:sz w:val="22"/>
        </w:rPr>
        <w:t xml:space="preserve">vystudovala Fakultu </w:t>
      </w:r>
      <w:r>
        <w:rPr>
          <w:rFonts w:ascii="Calibri" w:hAnsi="Calibri" w:cs="Calibri"/>
          <w:sz w:val="22"/>
        </w:rPr>
        <w:t xml:space="preserve">technologickou VUT Brno. Od roku 1993 je majitelkou Auditorské, daňové a účetní kanceláře ve Zlíně, a.s. Ve své nynější praxi navázala na pracovní zkušenosti získané na Finančním úřadě ve Zlíně, kde působila, taktéž absolvovala zkoušky daňového poradce u Komory daňových poradců ČR a složila auditorské zkoušky při Komoře auditorů ČR.  Profesně se zabývá zejména vedením účetnictví, daňovým poradenstvím a působí jako auditor.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Tomáše Bati ve Zlíně, kde zajišťuje výuku předmětů zaměřených na účetnictví</w:t>
      </w:r>
      <w:r>
        <w:rPr>
          <w:rFonts w:ascii="Calibri" w:hAnsi="Calibri" w:cs="Calibri"/>
          <w:sz w:val="22"/>
        </w:rPr>
        <w:t xml:space="preserve"> a audit, vede bakalářské a diplomové práce.  Dlouhodobě </w:t>
      </w:r>
      <w:r w:rsidRPr="00D67E77">
        <w:rPr>
          <w:rFonts w:ascii="Calibri" w:hAnsi="Calibri" w:cs="Calibri"/>
          <w:sz w:val="22"/>
        </w:rPr>
        <w:t>působí jako člen</w:t>
      </w:r>
      <w:r>
        <w:rPr>
          <w:rFonts w:ascii="Calibri" w:hAnsi="Calibri" w:cs="Calibri"/>
          <w:sz w:val="22"/>
        </w:rPr>
        <w:t>ka</w:t>
      </w:r>
      <w:r w:rsidRPr="00D67E77">
        <w:rPr>
          <w:rFonts w:ascii="Calibri" w:hAnsi="Calibri" w:cs="Calibri"/>
          <w:sz w:val="22"/>
        </w:rPr>
        <w:t xml:space="preserve"> státní zkušební komise u bakalářských i magisterských státních závěrečných zkoušek.</w:t>
      </w:r>
    </w:p>
    <w:p w:rsidR="001841A0" w:rsidRDefault="001C60CA" w:rsidP="008A4DEA">
      <w:pPr>
        <w:spacing w:before="20" w:after="120"/>
        <w:jc w:val="both"/>
        <w:rPr>
          <w:rFonts w:ascii="Calibri" w:hAnsi="Calibri" w:cs="Calibri"/>
          <w:sz w:val="22"/>
          <w:szCs w:val="22"/>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e autorkou a spoluautorkou 4 publikací indexovaných v databázi Scopus a 3 publikací indexovaných na Web of Science.</w:t>
      </w:r>
    </w:p>
    <w:p w:rsidR="00875C47" w:rsidRPr="00875C47" w:rsidRDefault="00875C47" w:rsidP="001C60CA">
      <w:pPr>
        <w:spacing w:before="20" w:after="600"/>
        <w:jc w:val="both"/>
        <w:rPr>
          <w:rFonts w:asciiTheme="minorHAnsi" w:eastAsia="Calibri" w:hAnsiTheme="minorHAnsi" w:cs="Arial"/>
          <w:color w:val="FF0000"/>
          <w:sz w:val="24"/>
          <w:szCs w:val="21"/>
        </w:rPr>
      </w:pPr>
      <w:r w:rsidRPr="00875C47">
        <w:rPr>
          <w:rFonts w:asciiTheme="minorHAnsi" w:hAnsiTheme="minorHAnsi"/>
          <w:b/>
          <w:bCs/>
          <w:sz w:val="22"/>
        </w:rPr>
        <w:t xml:space="preserve">Ing. Ivona Huňková </w:t>
      </w:r>
      <w:r w:rsidRPr="00875C47">
        <w:rPr>
          <w:rFonts w:asciiTheme="minorHAnsi" w:hAnsiTheme="minorHAnsi"/>
          <w:sz w:val="22"/>
        </w:rPr>
        <w:t>je absolventkou Trenčanské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Své znalosti a zkušenosti bude ochotná předat studentům předmětu Účetní a daňová kancelář</w:t>
      </w:r>
      <w:r>
        <w:rPr>
          <w:rFonts w:asciiTheme="minorHAnsi" w:hAnsiTheme="minorHAnsi"/>
          <w:sz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Specifické požadavky na zajištění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Uskutečňování studijního programu v kombinované a distanční formě studia </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7.1</w:t>
      </w:r>
    </w:p>
    <w:p w:rsidR="001841A0" w:rsidRPr="001841A0" w:rsidRDefault="001841A0" w:rsidP="001841A0">
      <w:pPr>
        <w:spacing w:after="360"/>
        <w:jc w:val="both"/>
        <w:rPr>
          <w:rFonts w:ascii="Calibri" w:hAnsi="Calibri" w:cs="Calibri"/>
          <w:sz w:val="22"/>
          <w:szCs w:val="22"/>
        </w:rPr>
      </w:pPr>
      <w:r w:rsidRPr="001841A0">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w:t>
      </w:r>
      <w:r w:rsidRPr="001841A0">
        <w:rPr>
          <w:rFonts w:ascii="Calibri" w:hAnsi="Calibri" w:cs="Calibri"/>
          <w:b/>
          <w:sz w:val="24"/>
          <w:szCs w:val="24"/>
        </w:rPr>
        <w:t xml:space="preserve"> 7.2</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 xml:space="preserve">Ze studijního plánu studijního programu </w:t>
      </w:r>
      <w:r w:rsidR="00E17D82">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sidR="00E17D82">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rsidR="001841A0" w:rsidRPr="001841A0" w:rsidRDefault="001841A0" w:rsidP="001841A0">
      <w:pPr>
        <w:jc w:val="both"/>
        <w:rPr>
          <w:rFonts w:ascii="Calibri" w:hAnsi="Calibri" w:cs="Calibri"/>
          <w:i/>
          <w:sz w:val="22"/>
          <w:szCs w:val="22"/>
        </w:rPr>
      </w:pPr>
    </w:p>
    <w:p w:rsidR="001841A0" w:rsidRPr="00CA2C62" w:rsidRDefault="001841A0" w:rsidP="001841A0">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sidR="00CA2C62">
        <w:rPr>
          <w:rFonts w:ascii="Calibri" w:hAnsi="Calibri" w:cs="Calibri"/>
          <w:i/>
          <w:szCs w:val="22"/>
        </w:rPr>
        <w:t>Účetnictví a daně</w:t>
      </w:r>
    </w:p>
    <w:tbl>
      <w:tblPr>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
        <w:gridCol w:w="3944"/>
        <w:gridCol w:w="987"/>
        <w:gridCol w:w="402"/>
        <w:gridCol w:w="439"/>
        <w:gridCol w:w="708"/>
        <w:gridCol w:w="993"/>
        <w:tblGridChange w:id="3644">
          <w:tblGrid>
            <w:gridCol w:w="10"/>
            <w:gridCol w:w="10"/>
            <w:gridCol w:w="3934"/>
            <w:gridCol w:w="10"/>
            <w:gridCol w:w="977"/>
            <w:gridCol w:w="10"/>
            <w:gridCol w:w="402"/>
            <w:gridCol w:w="429"/>
            <w:gridCol w:w="10"/>
            <w:gridCol w:w="698"/>
            <w:gridCol w:w="10"/>
            <w:gridCol w:w="983"/>
            <w:gridCol w:w="10"/>
          </w:tblGrid>
        </w:tblGridChange>
      </w:tblGrid>
      <w:tr w:rsidR="00CA2C62" w:rsidRPr="00CA2C62" w:rsidTr="006C21D8">
        <w:trPr>
          <w:jc w:val="center"/>
        </w:trPr>
        <w:tc>
          <w:tcPr>
            <w:tcW w:w="3954" w:type="dxa"/>
            <w:gridSpan w:val="2"/>
            <w:tcBorders>
              <w:top w:val="single" w:sz="12" w:space="0" w:color="auto"/>
              <w:left w:val="single" w:sz="12" w:space="0" w:color="auto"/>
              <w:bottom w:val="single" w:sz="12" w:space="0" w:color="auto"/>
            </w:tcBorders>
            <w:shd w:val="clear" w:color="auto" w:fill="F7CAAC"/>
          </w:tcPr>
          <w:p w:rsidR="00CA2C62" w:rsidRPr="00CA2C62" w:rsidRDefault="00CA2C62" w:rsidP="00CA2C62">
            <w:pPr>
              <w:jc w:val="both"/>
              <w:rPr>
                <w:rFonts w:asciiTheme="minorHAnsi" w:hAnsiTheme="minorHAnsi" w:cstheme="minorHAnsi"/>
                <w:b/>
              </w:rPr>
            </w:pPr>
            <w:r w:rsidRPr="00CA2C62">
              <w:rPr>
                <w:rFonts w:asciiTheme="minorHAnsi" w:hAnsiTheme="minorHAnsi" w:cstheme="minorHAnsi"/>
                <w:b/>
              </w:rPr>
              <w:t>Název předmětu</w:t>
            </w:r>
          </w:p>
        </w:tc>
        <w:tc>
          <w:tcPr>
            <w:tcW w:w="987" w:type="dxa"/>
            <w:tcBorders>
              <w:top w:val="single" w:sz="12" w:space="0" w:color="auto"/>
              <w:bottom w:val="single" w:sz="12" w:space="0" w:color="auto"/>
            </w:tcBorders>
            <w:shd w:val="clear" w:color="auto" w:fill="F7CAAC"/>
          </w:tcPr>
          <w:p w:rsidR="00CA2C62" w:rsidRPr="00CA2C62" w:rsidRDefault="00CA2C62" w:rsidP="004617FB">
            <w:pPr>
              <w:jc w:val="center"/>
              <w:rPr>
                <w:rFonts w:asciiTheme="minorHAnsi" w:hAnsiTheme="minorHAnsi" w:cstheme="minorHAnsi"/>
                <w:b/>
              </w:rPr>
            </w:pPr>
            <w:r w:rsidRPr="00CA2C62">
              <w:rPr>
                <w:rFonts w:asciiTheme="minorHAnsi" w:hAnsiTheme="minorHAnsi" w:cstheme="minorHAnsi"/>
                <w:b/>
              </w:rPr>
              <w:t>rozsah</w:t>
            </w:r>
          </w:p>
        </w:tc>
        <w:tc>
          <w:tcPr>
            <w:tcW w:w="841" w:type="dxa"/>
            <w:gridSpan w:val="2"/>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způsob ověř.</w:t>
            </w:r>
          </w:p>
        </w:tc>
        <w:tc>
          <w:tcPr>
            <w:tcW w:w="708" w:type="dxa"/>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počet kred.</w:t>
            </w:r>
          </w:p>
        </w:tc>
        <w:tc>
          <w:tcPr>
            <w:tcW w:w="993" w:type="dxa"/>
            <w:tcBorders>
              <w:top w:val="single" w:sz="12" w:space="0" w:color="auto"/>
              <w:bottom w:val="single" w:sz="12" w:space="0" w:color="auto"/>
              <w:right w:val="single" w:sz="12" w:space="0" w:color="auto"/>
            </w:tcBorders>
            <w:shd w:val="clear" w:color="auto" w:fill="F7CAAC"/>
          </w:tcPr>
          <w:p w:rsidR="00CA2C62" w:rsidRPr="00CA2C62" w:rsidRDefault="00CA2C62" w:rsidP="00CA2C62">
            <w:pPr>
              <w:jc w:val="center"/>
              <w:rPr>
                <w:rFonts w:asciiTheme="minorHAnsi" w:hAnsiTheme="minorHAnsi" w:cstheme="minorHAnsi"/>
                <w:b/>
                <w:color w:val="FF0000"/>
              </w:rPr>
            </w:pPr>
            <w:r w:rsidRPr="00CA2C62">
              <w:rPr>
                <w:rFonts w:asciiTheme="minorHAnsi" w:hAnsiTheme="minorHAnsi" w:cstheme="minorHAnsi"/>
                <w:b/>
              </w:rPr>
              <w:t>dop. roč./sem.</w:t>
            </w:r>
          </w:p>
        </w:tc>
      </w:tr>
      <w:tr w:rsidR="00CA2C62" w:rsidRPr="00CA2C62" w:rsidTr="006C21D8">
        <w:trPr>
          <w:jc w:val="center"/>
        </w:trPr>
        <w:tc>
          <w:tcPr>
            <w:tcW w:w="3954" w:type="dxa"/>
            <w:gridSpan w:val="2"/>
            <w:tcBorders>
              <w:top w:val="single" w:sz="12" w:space="0" w:color="auto"/>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Informační technologie pro ekonomy</w:t>
            </w:r>
          </w:p>
        </w:tc>
        <w:tc>
          <w:tcPr>
            <w:tcW w:w="987" w:type="dxa"/>
            <w:tcBorders>
              <w:top w:val="single" w:sz="12" w:space="0" w:color="auto"/>
            </w:tcBorders>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12"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Matematika EI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lastRenderedPageBreak/>
              <w:t>Mikroekonomie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Management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podnikové ekonomiky</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1</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klz</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Počítačové zpracování dat</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Makroekonomie 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Základy účetnictví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Aplikovaná statistika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Del="00C45CBF" w:rsidTr="006C21D8">
        <w:trPr>
          <w:jc w:val="center"/>
          <w:del w:id="3645" w:author="Drahomíra Pavelková" w:date="2019-09-04T20:06:00Z"/>
        </w:trPr>
        <w:tc>
          <w:tcPr>
            <w:tcW w:w="3954" w:type="dxa"/>
            <w:gridSpan w:val="2"/>
            <w:tcBorders>
              <w:left w:val="single" w:sz="12" w:space="0" w:color="auto"/>
            </w:tcBorders>
          </w:tcPr>
          <w:p w:rsidR="00CA2C62" w:rsidRPr="006C21D8" w:rsidDel="00C45CBF" w:rsidRDefault="00CA2C62" w:rsidP="00CA2C62">
            <w:pPr>
              <w:rPr>
                <w:del w:id="3646" w:author="Drahomíra Pavelková" w:date="2019-09-04T20:06:00Z"/>
                <w:rFonts w:asciiTheme="minorHAnsi" w:hAnsiTheme="minorHAnsi" w:cstheme="minorHAnsi"/>
                <w:b/>
                <w:color w:val="000000"/>
              </w:rPr>
            </w:pPr>
            <w:del w:id="3647" w:author="Drahomíra Pavelková" w:date="2019-09-04T20:06:00Z">
              <w:r w:rsidRPr="006C21D8" w:rsidDel="00C45CBF">
                <w:rPr>
                  <w:rFonts w:asciiTheme="minorHAnsi" w:hAnsiTheme="minorHAnsi" w:cstheme="minorHAnsi"/>
                  <w:b/>
                  <w:color w:val="000000"/>
                </w:rPr>
                <w:delText>Základy projektového řízení</w:delText>
              </w:r>
            </w:del>
          </w:p>
        </w:tc>
        <w:tc>
          <w:tcPr>
            <w:tcW w:w="987" w:type="dxa"/>
          </w:tcPr>
          <w:p w:rsidR="00CA2C62" w:rsidRPr="006C21D8" w:rsidDel="00C45CBF" w:rsidRDefault="00CA2C62" w:rsidP="004617FB">
            <w:pPr>
              <w:jc w:val="center"/>
              <w:rPr>
                <w:del w:id="3648" w:author="Drahomíra Pavelková" w:date="2019-09-04T20:06:00Z"/>
                <w:rFonts w:asciiTheme="minorHAnsi" w:hAnsiTheme="minorHAnsi" w:cstheme="minorHAnsi"/>
                <w:color w:val="000000"/>
              </w:rPr>
            </w:pPr>
            <w:del w:id="3649" w:author="Drahomíra Pavelková" w:date="2019-09-04T20:06:00Z">
              <w:r w:rsidRPr="006C21D8" w:rsidDel="00C45CBF">
                <w:rPr>
                  <w:rFonts w:asciiTheme="minorHAnsi" w:hAnsiTheme="minorHAnsi" w:cstheme="minorHAnsi"/>
                  <w:color w:val="000000"/>
                </w:rPr>
                <w:delText>10-0-0</w:delText>
              </w:r>
            </w:del>
          </w:p>
        </w:tc>
        <w:tc>
          <w:tcPr>
            <w:tcW w:w="841" w:type="dxa"/>
            <w:gridSpan w:val="2"/>
          </w:tcPr>
          <w:p w:rsidR="00CA2C62" w:rsidRPr="006C21D8" w:rsidDel="00C45CBF" w:rsidRDefault="00CA2C62" w:rsidP="00CA2C62">
            <w:pPr>
              <w:jc w:val="center"/>
              <w:rPr>
                <w:del w:id="3650" w:author="Drahomíra Pavelková" w:date="2019-09-04T20:06:00Z"/>
                <w:rFonts w:asciiTheme="minorHAnsi" w:hAnsiTheme="minorHAnsi" w:cstheme="minorHAnsi"/>
                <w:color w:val="000000"/>
              </w:rPr>
            </w:pPr>
            <w:del w:id="3651" w:author="Drahomíra Pavelková" w:date="2019-09-04T20:06:00Z">
              <w:r w:rsidRPr="006C21D8" w:rsidDel="00C45CBF">
                <w:rPr>
                  <w:rFonts w:asciiTheme="minorHAnsi" w:hAnsiTheme="minorHAnsi" w:cstheme="minorHAnsi"/>
                  <w:color w:val="000000"/>
                </w:rPr>
                <w:delText>klz</w:delText>
              </w:r>
            </w:del>
          </w:p>
        </w:tc>
        <w:tc>
          <w:tcPr>
            <w:tcW w:w="708" w:type="dxa"/>
          </w:tcPr>
          <w:p w:rsidR="00CA2C62" w:rsidRPr="006C21D8" w:rsidDel="00C45CBF" w:rsidRDefault="00CA2C62" w:rsidP="00CA2C62">
            <w:pPr>
              <w:jc w:val="center"/>
              <w:rPr>
                <w:del w:id="3652" w:author="Drahomíra Pavelková" w:date="2019-09-04T20:06:00Z"/>
                <w:rFonts w:asciiTheme="minorHAnsi" w:hAnsiTheme="minorHAnsi" w:cstheme="minorHAnsi"/>
                <w:color w:val="000000"/>
              </w:rPr>
            </w:pPr>
            <w:del w:id="3653" w:author="Drahomíra Pavelková" w:date="2019-09-04T20:06:00Z">
              <w:r w:rsidRPr="006C21D8" w:rsidDel="00C45CBF">
                <w:rPr>
                  <w:rFonts w:asciiTheme="minorHAnsi" w:hAnsiTheme="minorHAnsi" w:cstheme="minorHAnsi"/>
                  <w:color w:val="000000"/>
                </w:rPr>
                <w:delText>3</w:delText>
              </w:r>
            </w:del>
          </w:p>
        </w:tc>
        <w:tc>
          <w:tcPr>
            <w:tcW w:w="993" w:type="dxa"/>
            <w:tcBorders>
              <w:right w:val="single" w:sz="12" w:space="0" w:color="auto"/>
            </w:tcBorders>
          </w:tcPr>
          <w:p w:rsidR="00CA2C62" w:rsidRPr="006C21D8" w:rsidDel="00C45CBF" w:rsidRDefault="00CA2C62" w:rsidP="00CA2C62">
            <w:pPr>
              <w:jc w:val="center"/>
              <w:rPr>
                <w:del w:id="3654" w:author="Drahomíra Pavelková" w:date="2019-09-04T20:06:00Z"/>
                <w:rFonts w:asciiTheme="minorHAnsi" w:hAnsiTheme="minorHAnsi" w:cstheme="minorHAnsi"/>
                <w:color w:val="000000"/>
              </w:rPr>
            </w:pPr>
            <w:del w:id="3655" w:author="Drahomíra Pavelková" w:date="2019-09-04T20:06:00Z">
              <w:r w:rsidRPr="006C21D8" w:rsidDel="00C45CBF">
                <w:rPr>
                  <w:rFonts w:asciiTheme="minorHAnsi" w:hAnsiTheme="minorHAnsi" w:cstheme="minorHAnsi"/>
                  <w:color w:val="000000"/>
                </w:rPr>
                <w:delText>1/L</w:delText>
              </w:r>
            </w:del>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i/>
                <w:color w:val="000000"/>
              </w:rPr>
            </w:pPr>
            <w:r w:rsidRPr="006C21D8">
              <w:rPr>
                <w:rFonts w:asciiTheme="minorHAnsi" w:hAnsiTheme="minorHAnsi" w:cstheme="minorHAnsi"/>
                <w:b/>
                <w:color w:val="000000"/>
              </w:rPr>
              <w:t>Matematika EII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2</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zp, zk</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účetnictví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FE773F" w:rsidP="00CA2C62">
            <w:pPr>
              <w:rPr>
                <w:rFonts w:asciiTheme="minorHAnsi" w:hAnsiTheme="minorHAnsi" w:cstheme="minorHAnsi"/>
                <w:b/>
                <w:color w:val="000000"/>
              </w:rPr>
            </w:pPr>
            <w:ins w:id="3656" w:author="Drahomíra Pavelková" w:date="2019-09-02T15:08:00Z">
              <w:r>
                <w:rPr>
                  <w:rFonts w:asciiTheme="minorHAnsi" w:hAnsiTheme="minorHAnsi" w:cstheme="minorHAnsi"/>
                  <w:b/>
                  <w:color w:val="000000"/>
                </w:rPr>
                <w:t>Da</w:t>
              </w:r>
            </w:ins>
            <w:ins w:id="3657" w:author="Drahomíra Pavelková" w:date="2019-09-02T15:09:00Z">
              <w:r>
                <w:rPr>
                  <w:rFonts w:asciiTheme="minorHAnsi" w:hAnsiTheme="minorHAnsi" w:cstheme="minorHAnsi"/>
                  <w:b/>
                  <w:color w:val="000000"/>
                </w:rPr>
                <w:t>ňová evidence</w:t>
              </w:r>
            </w:ins>
            <w:del w:id="3658" w:author="Drahomíra Pavelková" w:date="2019-09-02T15:08:00Z">
              <w:r w:rsidR="00CA2C62" w:rsidRPr="006C21D8" w:rsidDel="00FE773F">
                <w:rPr>
                  <w:rFonts w:asciiTheme="minorHAnsi" w:hAnsiTheme="minorHAnsi" w:cstheme="minorHAnsi"/>
                  <w:b/>
                  <w:color w:val="000000"/>
                </w:rPr>
                <w:delText>Daně individuálního podnikatele</w:delText>
              </w:r>
            </w:del>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trhy a bankovnictví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 xml:space="preserve">Daně II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3</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klz</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III</w:t>
            </w:r>
          </w:p>
        </w:tc>
        <w:tc>
          <w:tcPr>
            <w:tcW w:w="987" w:type="dxa"/>
          </w:tcPr>
          <w:p w:rsidR="00CA2C62" w:rsidRPr="006C21D8" w:rsidRDefault="00CA2C62" w:rsidP="004617FB">
            <w:pPr>
              <w:jc w:val="center"/>
              <w:rPr>
                <w:rFonts w:asciiTheme="minorHAnsi" w:hAnsiTheme="minorHAnsi" w:cstheme="minorHAnsi"/>
                <w:b/>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color w:val="000000"/>
              </w:rPr>
            </w:pPr>
            <w:r w:rsidRPr="006C21D8">
              <w:rPr>
                <w:rFonts w:asciiTheme="minorHAnsi" w:hAnsiTheme="minorHAnsi" w:cstheme="minorHAnsi"/>
                <w:b/>
                <w:color w:val="000000"/>
              </w:rPr>
              <w:t>Manažerské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6</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Finanční účetnictví II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Del="00C45CBF" w:rsidTr="006C21D8">
        <w:trPr>
          <w:jc w:val="center"/>
          <w:del w:id="3659" w:author="Drahomíra Pavelková" w:date="2019-09-04T20:06:00Z"/>
        </w:trPr>
        <w:tc>
          <w:tcPr>
            <w:tcW w:w="3954" w:type="dxa"/>
            <w:gridSpan w:val="2"/>
            <w:tcBorders>
              <w:left w:val="single" w:sz="12" w:space="0" w:color="auto"/>
            </w:tcBorders>
          </w:tcPr>
          <w:p w:rsidR="00CA2C62" w:rsidRPr="00CA2C62" w:rsidDel="00C45CBF" w:rsidRDefault="00CA2C62" w:rsidP="00CA2C62">
            <w:pPr>
              <w:rPr>
                <w:del w:id="3660" w:author="Drahomíra Pavelková" w:date="2019-09-04T20:06:00Z"/>
                <w:rFonts w:asciiTheme="minorHAnsi" w:hAnsiTheme="minorHAnsi" w:cstheme="minorHAnsi"/>
                <w:b/>
                <w:color w:val="000000"/>
              </w:rPr>
            </w:pPr>
            <w:del w:id="3661" w:author="Drahomíra Pavelková" w:date="2019-09-04T20:06:00Z">
              <w:r w:rsidRPr="00CA2C62" w:rsidDel="00C45CBF">
                <w:rPr>
                  <w:rFonts w:asciiTheme="minorHAnsi" w:hAnsiTheme="minorHAnsi" w:cstheme="minorHAnsi"/>
                  <w:b/>
                  <w:color w:val="000000"/>
                </w:rPr>
                <w:delText>Řízení lidských zdrojů I</w:delText>
              </w:r>
            </w:del>
          </w:p>
        </w:tc>
        <w:tc>
          <w:tcPr>
            <w:tcW w:w="987" w:type="dxa"/>
          </w:tcPr>
          <w:p w:rsidR="00CA2C62" w:rsidRPr="00CA2C62" w:rsidDel="00C45CBF" w:rsidRDefault="00CA2C62" w:rsidP="004617FB">
            <w:pPr>
              <w:jc w:val="center"/>
              <w:rPr>
                <w:del w:id="3662" w:author="Drahomíra Pavelková" w:date="2019-09-04T20:06:00Z"/>
                <w:rFonts w:asciiTheme="minorHAnsi" w:hAnsiTheme="minorHAnsi" w:cstheme="minorHAnsi"/>
                <w:color w:val="000000"/>
              </w:rPr>
            </w:pPr>
            <w:del w:id="3663" w:author="Drahomíra Pavelková" w:date="2019-09-04T20:06:00Z">
              <w:r w:rsidRPr="00CA2C62" w:rsidDel="00C45CBF">
                <w:rPr>
                  <w:rFonts w:asciiTheme="minorHAnsi" w:hAnsiTheme="minorHAnsi" w:cstheme="minorHAnsi"/>
                  <w:color w:val="000000"/>
                </w:rPr>
                <w:delText>15-0-0</w:delText>
              </w:r>
            </w:del>
          </w:p>
        </w:tc>
        <w:tc>
          <w:tcPr>
            <w:tcW w:w="841" w:type="dxa"/>
            <w:gridSpan w:val="2"/>
          </w:tcPr>
          <w:p w:rsidR="00CA2C62" w:rsidRPr="00CA2C62" w:rsidDel="00C45CBF" w:rsidRDefault="00CA2C62" w:rsidP="00CA2C62">
            <w:pPr>
              <w:jc w:val="center"/>
              <w:rPr>
                <w:del w:id="3664" w:author="Drahomíra Pavelková" w:date="2019-09-04T20:06:00Z"/>
                <w:rFonts w:asciiTheme="minorHAnsi" w:hAnsiTheme="minorHAnsi" w:cstheme="minorHAnsi"/>
                <w:color w:val="000000"/>
              </w:rPr>
            </w:pPr>
            <w:del w:id="3665" w:author="Drahomíra Pavelková" w:date="2019-09-04T20:06:00Z">
              <w:r w:rsidRPr="00CA2C62" w:rsidDel="00C45CBF">
                <w:rPr>
                  <w:rFonts w:asciiTheme="minorHAnsi" w:hAnsiTheme="minorHAnsi" w:cstheme="minorHAnsi"/>
                  <w:color w:val="000000"/>
                </w:rPr>
                <w:delText>zp, zk</w:delText>
              </w:r>
            </w:del>
          </w:p>
        </w:tc>
        <w:tc>
          <w:tcPr>
            <w:tcW w:w="708" w:type="dxa"/>
          </w:tcPr>
          <w:p w:rsidR="00CA2C62" w:rsidRPr="00CA2C62" w:rsidDel="00C45CBF" w:rsidRDefault="00CA2C62" w:rsidP="00CA2C62">
            <w:pPr>
              <w:jc w:val="center"/>
              <w:rPr>
                <w:del w:id="3666" w:author="Drahomíra Pavelková" w:date="2019-09-04T20:06:00Z"/>
                <w:rFonts w:asciiTheme="minorHAnsi" w:hAnsiTheme="minorHAnsi" w:cstheme="minorHAnsi"/>
                <w:color w:val="000000"/>
              </w:rPr>
            </w:pPr>
            <w:del w:id="3667" w:author="Drahomíra Pavelková" w:date="2019-09-04T20:06:00Z">
              <w:r w:rsidRPr="00CA2C62" w:rsidDel="00C45CBF">
                <w:rPr>
                  <w:rFonts w:asciiTheme="minorHAnsi" w:hAnsiTheme="minorHAnsi" w:cstheme="minorHAnsi"/>
                  <w:color w:val="000000"/>
                </w:rPr>
                <w:delText>4</w:delText>
              </w:r>
            </w:del>
          </w:p>
        </w:tc>
        <w:tc>
          <w:tcPr>
            <w:tcW w:w="993" w:type="dxa"/>
            <w:tcBorders>
              <w:right w:val="single" w:sz="12" w:space="0" w:color="auto"/>
            </w:tcBorders>
          </w:tcPr>
          <w:p w:rsidR="00CA2C62" w:rsidRPr="00CA2C62" w:rsidDel="00C45CBF" w:rsidRDefault="00CA2C62" w:rsidP="00CA2C62">
            <w:pPr>
              <w:jc w:val="center"/>
              <w:rPr>
                <w:del w:id="3668" w:author="Drahomíra Pavelková" w:date="2019-09-04T20:06:00Z"/>
                <w:rFonts w:asciiTheme="minorHAnsi" w:hAnsiTheme="minorHAnsi" w:cstheme="minorHAnsi"/>
                <w:color w:val="000000"/>
              </w:rPr>
            </w:pPr>
            <w:del w:id="3669" w:author="Drahomíra Pavelková" w:date="2019-09-04T20:06:00Z">
              <w:r w:rsidRPr="00CA2C62" w:rsidDel="00C45CBF">
                <w:rPr>
                  <w:rFonts w:asciiTheme="minorHAnsi" w:hAnsiTheme="minorHAnsi" w:cstheme="minorHAnsi"/>
                  <w:color w:val="000000"/>
                </w:rPr>
                <w:delText>2/L</w:delText>
              </w:r>
            </w:del>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Právo pro ekonomy</w:t>
            </w:r>
          </w:p>
        </w:tc>
        <w:tc>
          <w:tcPr>
            <w:tcW w:w="987" w:type="dxa"/>
          </w:tcPr>
          <w:p w:rsidR="00CA2C62" w:rsidRPr="00CA2C62" w:rsidRDefault="00875C47" w:rsidP="00875C47">
            <w:pPr>
              <w:jc w:val="center"/>
              <w:rPr>
                <w:rFonts w:asciiTheme="minorHAnsi" w:hAnsiTheme="minorHAnsi" w:cstheme="minorHAnsi"/>
                <w:color w:val="000000"/>
              </w:rPr>
            </w:pPr>
            <w:r>
              <w:rPr>
                <w:rFonts w:asciiTheme="minorHAnsi" w:hAnsiTheme="minorHAnsi" w:cstheme="minorHAnsi"/>
                <w:color w:val="000000"/>
              </w:rPr>
              <w:t>20</w:t>
            </w:r>
            <w:r w:rsidR="00CA2C62" w:rsidRPr="00CA2C62">
              <w:rPr>
                <w:rFonts w:asciiTheme="minorHAnsi" w:hAnsiTheme="minorHAnsi" w:cstheme="minorHAnsi"/>
                <w:color w:val="000000"/>
              </w:rPr>
              <w:t>-0-0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4</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zp, zk</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Seminář k bakalářské práci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4617FB">
            <w:pPr>
              <w:rPr>
                <w:rFonts w:asciiTheme="minorHAnsi" w:hAnsiTheme="minorHAnsi" w:cstheme="minorHAnsi"/>
                <w:b/>
                <w:color w:val="000000"/>
              </w:rPr>
            </w:pPr>
            <w:r w:rsidRPr="00CA2C62">
              <w:rPr>
                <w:rFonts w:asciiTheme="minorHAnsi" w:hAnsiTheme="minorHAnsi" w:cstheme="minorHAnsi"/>
                <w:b/>
                <w:color w:val="000000"/>
              </w:rPr>
              <w:t>Základy kvantitativních metod*</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trHeight w:val="244"/>
          <w:jc w:val="center"/>
        </w:trPr>
        <w:tc>
          <w:tcPr>
            <w:tcW w:w="3954" w:type="dxa"/>
            <w:gridSpan w:val="2"/>
            <w:tcBorders>
              <w:left w:val="single" w:sz="12" w:space="0" w:color="auto"/>
            </w:tcBorders>
          </w:tcPr>
          <w:p w:rsidR="00CA2C62" w:rsidRPr="00CA2C62" w:rsidRDefault="00CA2C62" w:rsidP="004617FB">
            <w:pPr>
              <w:jc w:val="both"/>
              <w:rPr>
                <w:rFonts w:asciiTheme="minorHAnsi" w:hAnsiTheme="minorHAnsi" w:cstheme="minorHAnsi"/>
                <w:b/>
                <w:color w:val="000000"/>
              </w:rPr>
            </w:pPr>
            <w:r w:rsidRPr="00CA2C62">
              <w:rPr>
                <w:rFonts w:asciiTheme="minorHAnsi" w:hAnsiTheme="minorHAnsi" w:cstheme="minorHAnsi"/>
                <w:b/>
                <w:color w:val="000000"/>
              </w:rPr>
              <w:t>Podnikové finance</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Účetní a daňové SW</w:t>
            </w:r>
            <w:r w:rsidRPr="00CA2C62">
              <w:rPr>
                <w:rFonts w:asciiTheme="minorHAnsi" w:hAnsiTheme="minorHAnsi" w:cstheme="minorHAnsi"/>
                <w:b/>
                <w:i/>
                <w:color w:val="000000"/>
              </w:rPr>
              <w:t xml:space="preserve">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mezinárodního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Accounting in English</w:t>
            </w:r>
          </w:p>
        </w:tc>
        <w:tc>
          <w:tcPr>
            <w:tcW w:w="987" w:type="dxa"/>
          </w:tcPr>
          <w:p w:rsidR="00CA2C62" w:rsidRPr="006C21D8" w:rsidRDefault="00875C47" w:rsidP="00875C47">
            <w:pPr>
              <w:jc w:val="center"/>
              <w:rPr>
                <w:rFonts w:asciiTheme="minorHAnsi" w:hAnsiTheme="minorHAnsi" w:cstheme="minorHAnsi"/>
                <w:color w:val="000000"/>
              </w:rPr>
            </w:pPr>
            <w:r>
              <w:rPr>
                <w:rFonts w:asciiTheme="minorHAnsi" w:hAnsiTheme="minorHAnsi" w:cstheme="minorHAnsi"/>
                <w:color w:val="000000"/>
              </w:rPr>
              <w:t>1</w:t>
            </w:r>
            <w:r w:rsidR="00CA2C62" w:rsidRPr="006C21D8">
              <w:rPr>
                <w:rFonts w:asciiTheme="minorHAnsi" w:hAnsiTheme="minorHAnsi" w:cstheme="minorHAnsi"/>
                <w:color w:val="000000"/>
              </w:rPr>
              <w:t>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Ekonomika a účetnictví neziskového sektoru</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Mzdové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2E258B">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70" w:author="Drahomíra Pavelková" w:date="2019-09-04T20:03: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671" w:author="Drahomíra Pavelková" w:date="2019-09-04T20:03:00Z">
            <w:trPr>
              <w:gridAfter w:val="0"/>
              <w:jc w:val="center"/>
            </w:trPr>
          </w:trPrChange>
        </w:trPr>
        <w:tc>
          <w:tcPr>
            <w:tcW w:w="3954" w:type="dxa"/>
            <w:gridSpan w:val="2"/>
            <w:tcBorders>
              <w:left w:val="single" w:sz="12" w:space="0" w:color="auto"/>
            </w:tcBorders>
            <w:tcPrChange w:id="3672" w:author="Drahomíra Pavelková" w:date="2019-09-04T20:03:00Z">
              <w:tcPr>
                <w:tcW w:w="3954" w:type="dxa"/>
                <w:gridSpan w:val="3"/>
                <w:tcBorders>
                  <w:left w:val="single" w:sz="12" w:space="0" w:color="auto"/>
                </w:tcBorders>
              </w:tcPr>
            </w:tcPrChange>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Odborná praxe I (160 hodin I.-V. semestr)</w:t>
            </w:r>
          </w:p>
        </w:tc>
        <w:tc>
          <w:tcPr>
            <w:tcW w:w="987" w:type="dxa"/>
            <w:tcBorders>
              <w:bottom w:val="single" w:sz="4" w:space="0" w:color="auto"/>
            </w:tcBorders>
            <w:tcPrChange w:id="3673" w:author="Drahomíra Pavelková" w:date="2019-09-04T20:03:00Z">
              <w:tcPr>
                <w:tcW w:w="987" w:type="dxa"/>
                <w:gridSpan w:val="2"/>
              </w:tcPr>
            </w:tcPrChange>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bottom w:val="single" w:sz="4" w:space="0" w:color="auto"/>
            </w:tcBorders>
            <w:tcPrChange w:id="3674" w:author="Drahomíra Pavelková" w:date="2019-09-04T20:03:00Z">
              <w:tcPr>
                <w:tcW w:w="841" w:type="dxa"/>
                <w:gridSpan w:val="3"/>
              </w:tcPr>
            </w:tcPrChange>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bottom w:val="single" w:sz="4" w:space="0" w:color="auto"/>
            </w:tcBorders>
            <w:tcPrChange w:id="3675" w:author="Drahomíra Pavelková" w:date="2019-09-04T20:03:00Z">
              <w:tcPr>
                <w:tcW w:w="708" w:type="dxa"/>
                <w:gridSpan w:val="2"/>
              </w:tcPr>
            </w:tcPrChange>
          </w:tcPr>
          <w:p w:rsidR="00CA2C62" w:rsidRPr="00CA2C62" w:rsidRDefault="002E258B" w:rsidP="00CA2C62">
            <w:pPr>
              <w:jc w:val="center"/>
              <w:rPr>
                <w:rFonts w:asciiTheme="minorHAnsi" w:hAnsiTheme="minorHAnsi" w:cstheme="minorHAnsi"/>
                <w:color w:val="000000"/>
              </w:rPr>
            </w:pPr>
            <w:ins w:id="3676" w:author="Drahomíra Pavelková" w:date="2019-09-04T20:01:00Z">
              <w:r>
                <w:rPr>
                  <w:rFonts w:asciiTheme="minorHAnsi" w:hAnsiTheme="minorHAnsi" w:cstheme="minorHAnsi"/>
                  <w:color w:val="000000"/>
                </w:rPr>
                <w:t>8</w:t>
              </w:r>
            </w:ins>
            <w:del w:id="3677" w:author="Drahomíra Pavelková" w:date="2019-09-04T20:01:00Z">
              <w:r w:rsidR="00CA2C62" w:rsidRPr="00CA2C62" w:rsidDel="002E258B">
                <w:rPr>
                  <w:rFonts w:asciiTheme="minorHAnsi" w:hAnsiTheme="minorHAnsi" w:cstheme="minorHAnsi"/>
                  <w:color w:val="000000"/>
                </w:rPr>
                <w:delText>4</w:delText>
              </w:r>
            </w:del>
          </w:p>
        </w:tc>
        <w:tc>
          <w:tcPr>
            <w:tcW w:w="993" w:type="dxa"/>
            <w:tcBorders>
              <w:right w:val="single" w:sz="12" w:space="0" w:color="auto"/>
            </w:tcBorders>
            <w:tcPrChange w:id="3678" w:author="Drahomíra Pavelková" w:date="2019-09-04T20:03:00Z">
              <w:tcPr>
                <w:tcW w:w="993" w:type="dxa"/>
                <w:gridSpan w:val="2"/>
                <w:tcBorders>
                  <w:right w:val="single" w:sz="12" w:space="0" w:color="auto"/>
                </w:tcBorders>
              </w:tcPr>
            </w:tcPrChange>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79" w:author="Drahomíra Pavelková" w:date="2019-09-04T20:06: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680" w:author="Drahomíra Pavelková" w:date="2019-09-04T20:06:00Z">
            <w:trPr>
              <w:gridAfter w:val="0"/>
              <w:jc w:val="center"/>
            </w:trPr>
          </w:trPrChange>
        </w:trPr>
        <w:tc>
          <w:tcPr>
            <w:tcW w:w="3954" w:type="dxa"/>
            <w:gridSpan w:val="2"/>
            <w:tcBorders>
              <w:left w:val="single" w:sz="12" w:space="0" w:color="auto"/>
            </w:tcBorders>
            <w:tcPrChange w:id="3681" w:author="Drahomíra Pavelková" w:date="2019-09-04T20:06:00Z">
              <w:tcPr>
                <w:tcW w:w="3954" w:type="dxa"/>
                <w:gridSpan w:val="3"/>
                <w:tcBorders>
                  <w:left w:val="single" w:sz="12" w:space="0" w:color="auto"/>
                </w:tcBorders>
              </w:tcPr>
            </w:tcPrChange>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 xml:space="preserve">Odborná praxe II (320 hodin – VI. semestr) </w:t>
            </w:r>
            <w:del w:id="3682" w:author="Drahomíra Pavelková" w:date="2019-09-04T20:00:00Z">
              <w:r w:rsidRPr="00CA2C62" w:rsidDel="002E258B">
                <w:rPr>
                  <w:rFonts w:asciiTheme="minorHAnsi" w:hAnsiTheme="minorHAnsi" w:cstheme="minorHAnsi"/>
                  <w:b/>
                  <w:color w:val="000000"/>
                </w:rPr>
                <w:delText>a</w:delText>
              </w:r>
            </w:del>
            <w:r w:rsidRPr="00CA2C62">
              <w:rPr>
                <w:rFonts w:asciiTheme="minorHAnsi" w:hAnsiTheme="minorHAnsi" w:cstheme="minorHAnsi"/>
                <w:b/>
                <w:color w:val="000000"/>
              </w:rPr>
              <w:t xml:space="preserve"> </w:t>
            </w:r>
            <w:del w:id="3683" w:author="Drahomíra Pavelková" w:date="2019-09-04T20:00:00Z">
              <w:r w:rsidRPr="00CA2C62" w:rsidDel="002E258B">
                <w:rPr>
                  <w:rFonts w:asciiTheme="minorHAnsi" w:hAnsiTheme="minorHAnsi" w:cstheme="minorHAnsi"/>
                  <w:b/>
                  <w:color w:val="000000"/>
                </w:rPr>
                <w:delText xml:space="preserve">příprava bakalářské práce </w:delText>
              </w:r>
            </w:del>
          </w:p>
        </w:tc>
        <w:tc>
          <w:tcPr>
            <w:tcW w:w="987" w:type="dxa"/>
            <w:tcBorders>
              <w:bottom w:val="single" w:sz="4" w:space="0" w:color="auto"/>
            </w:tcBorders>
            <w:tcPrChange w:id="3684" w:author="Drahomíra Pavelková" w:date="2019-09-04T20:06:00Z">
              <w:tcPr>
                <w:tcW w:w="987" w:type="dxa"/>
                <w:gridSpan w:val="2"/>
                <w:tcBorders>
                  <w:bottom w:val="single" w:sz="12" w:space="0" w:color="auto"/>
                </w:tcBorders>
              </w:tcPr>
            </w:tcPrChange>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bottom w:val="single" w:sz="4" w:space="0" w:color="auto"/>
            </w:tcBorders>
            <w:tcPrChange w:id="3685" w:author="Drahomíra Pavelková" w:date="2019-09-04T20:06:00Z">
              <w:tcPr>
                <w:tcW w:w="841" w:type="dxa"/>
                <w:gridSpan w:val="3"/>
                <w:tcBorders>
                  <w:bottom w:val="single" w:sz="12" w:space="0" w:color="auto"/>
                </w:tcBorders>
              </w:tcPr>
            </w:tcPrChange>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bottom w:val="single" w:sz="4" w:space="0" w:color="auto"/>
            </w:tcBorders>
            <w:tcPrChange w:id="3686" w:author="Drahomíra Pavelková" w:date="2019-09-04T20:06:00Z">
              <w:tcPr>
                <w:tcW w:w="708" w:type="dxa"/>
                <w:gridSpan w:val="2"/>
                <w:tcBorders>
                  <w:bottom w:val="single" w:sz="12" w:space="0" w:color="auto"/>
                </w:tcBorders>
              </w:tcPr>
            </w:tcPrChange>
          </w:tcPr>
          <w:p w:rsidR="00CA2C62" w:rsidRPr="00CA2C62" w:rsidRDefault="002E258B" w:rsidP="00CA2C62">
            <w:pPr>
              <w:jc w:val="center"/>
              <w:rPr>
                <w:rFonts w:asciiTheme="minorHAnsi" w:hAnsiTheme="minorHAnsi" w:cstheme="minorHAnsi"/>
                <w:color w:val="000000"/>
              </w:rPr>
            </w:pPr>
            <w:ins w:id="3687" w:author="Drahomíra Pavelková" w:date="2019-09-04T20:01:00Z">
              <w:r>
                <w:rPr>
                  <w:rFonts w:asciiTheme="minorHAnsi" w:hAnsiTheme="minorHAnsi" w:cstheme="minorHAnsi"/>
                  <w:color w:val="000000"/>
                </w:rPr>
                <w:t>16</w:t>
              </w:r>
            </w:ins>
            <w:del w:id="3688" w:author="Drahomíra Pavelková" w:date="2019-09-04T20:01:00Z">
              <w:r w:rsidR="00CA2C62" w:rsidRPr="00CA2C62" w:rsidDel="002E258B">
                <w:rPr>
                  <w:rFonts w:asciiTheme="minorHAnsi" w:hAnsiTheme="minorHAnsi" w:cstheme="minorHAnsi"/>
                  <w:color w:val="000000"/>
                </w:rPr>
                <w:delText>24</w:delText>
              </w:r>
            </w:del>
          </w:p>
        </w:tc>
        <w:tc>
          <w:tcPr>
            <w:tcW w:w="993" w:type="dxa"/>
            <w:tcBorders>
              <w:bottom w:val="single" w:sz="4" w:space="0" w:color="auto"/>
              <w:right w:val="single" w:sz="12" w:space="0" w:color="auto"/>
            </w:tcBorders>
            <w:tcPrChange w:id="3689" w:author="Drahomíra Pavelková" w:date="2019-09-04T20:06:00Z">
              <w:tcPr>
                <w:tcW w:w="993" w:type="dxa"/>
                <w:gridSpan w:val="2"/>
                <w:tcBorders>
                  <w:right w:val="single" w:sz="12" w:space="0" w:color="auto"/>
                </w:tcBorders>
              </w:tcPr>
            </w:tcPrChange>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2E258B"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90" w:author="Drahomíra Pavelková" w:date="2019-09-04T20:06: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ins w:id="3691" w:author="Drahomíra Pavelková" w:date="2019-09-04T20:00:00Z"/>
          <w:trPrChange w:id="3692" w:author="Drahomíra Pavelková" w:date="2019-09-04T20:06:00Z">
            <w:trPr>
              <w:gridAfter w:val="0"/>
              <w:jc w:val="center"/>
            </w:trPr>
          </w:trPrChange>
        </w:trPr>
        <w:tc>
          <w:tcPr>
            <w:tcW w:w="3954" w:type="dxa"/>
            <w:gridSpan w:val="2"/>
            <w:tcBorders>
              <w:left w:val="single" w:sz="12" w:space="0" w:color="auto"/>
            </w:tcBorders>
            <w:tcPrChange w:id="3693" w:author="Drahomíra Pavelková" w:date="2019-09-04T20:06:00Z">
              <w:tcPr>
                <w:tcW w:w="3954" w:type="dxa"/>
                <w:gridSpan w:val="3"/>
                <w:tcBorders>
                  <w:left w:val="single" w:sz="12" w:space="0" w:color="auto"/>
                </w:tcBorders>
              </w:tcPr>
            </w:tcPrChange>
          </w:tcPr>
          <w:p w:rsidR="002E258B" w:rsidRPr="00CA2C62" w:rsidRDefault="002E258B" w:rsidP="002E258B">
            <w:pPr>
              <w:jc w:val="both"/>
              <w:rPr>
                <w:ins w:id="3694" w:author="Drahomíra Pavelková" w:date="2019-09-04T20:00:00Z"/>
                <w:rFonts w:asciiTheme="minorHAnsi" w:hAnsiTheme="minorHAnsi" w:cstheme="minorHAnsi"/>
                <w:b/>
                <w:color w:val="000000"/>
              </w:rPr>
            </w:pPr>
            <w:ins w:id="3695" w:author="Drahomíra Pavelková" w:date="2019-09-04T20:00:00Z">
              <w:r>
                <w:rPr>
                  <w:rFonts w:asciiTheme="minorHAnsi" w:hAnsiTheme="minorHAnsi" w:cstheme="minorHAnsi"/>
                  <w:b/>
                  <w:color w:val="000000"/>
                </w:rPr>
                <w:t>P</w:t>
              </w:r>
              <w:r w:rsidRPr="00CA2C62">
                <w:rPr>
                  <w:rFonts w:asciiTheme="minorHAnsi" w:hAnsiTheme="minorHAnsi" w:cstheme="minorHAnsi"/>
                  <w:b/>
                  <w:color w:val="000000"/>
                </w:rPr>
                <w:t>říprava bakalářské práce</w:t>
              </w:r>
              <w:r>
                <w:rPr>
                  <w:rFonts w:asciiTheme="minorHAnsi" w:hAnsiTheme="minorHAnsi" w:cstheme="minorHAnsi"/>
                  <w:b/>
                  <w:color w:val="000000"/>
                </w:rPr>
                <w:t xml:space="preserve"> (120 h–VI. semestr)</w:t>
              </w:r>
            </w:ins>
          </w:p>
        </w:tc>
        <w:tc>
          <w:tcPr>
            <w:tcW w:w="987" w:type="dxa"/>
            <w:tcBorders>
              <w:top w:val="single" w:sz="4" w:space="0" w:color="auto"/>
              <w:bottom w:val="single" w:sz="12" w:space="0" w:color="auto"/>
            </w:tcBorders>
            <w:tcPrChange w:id="3696" w:author="Drahomíra Pavelková" w:date="2019-09-04T20:06:00Z">
              <w:tcPr>
                <w:tcW w:w="987" w:type="dxa"/>
                <w:gridSpan w:val="2"/>
                <w:tcBorders>
                  <w:bottom w:val="single" w:sz="12" w:space="0" w:color="auto"/>
                </w:tcBorders>
              </w:tcPr>
            </w:tcPrChange>
          </w:tcPr>
          <w:p w:rsidR="002E258B" w:rsidRDefault="002E258B" w:rsidP="002E258B">
            <w:pPr>
              <w:jc w:val="center"/>
              <w:rPr>
                <w:ins w:id="3697" w:author="Drahomíra Pavelková" w:date="2019-09-04T20:00:00Z"/>
                <w:rFonts w:asciiTheme="minorHAnsi" w:hAnsiTheme="minorHAnsi" w:cstheme="minorHAnsi"/>
                <w:color w:val="000000"/>
              </w:rPr>
            </w:pPr>
            <w:ins w:id="3698" w:author="Drahomíra Pavelková" w:date="2019-09-04T20:00:00Z">
              <w:r>
                <w:rPr>
                  <w:rFonts w:asciiTheme="minorHAnsi" w:hAnsiTheme="minorHAnsi" w:cstheme="minorHAnsi"/>
                  <w:color w:val="000000"/>
                </w:rPr>
                <w:t>0-0-0</w:t>
              </w:r>
            </w:ins>
          </w:p>
        </w:tc>
        <w:tc>
          <w:tcPr>
            <w:tcW w:w="841" w:type="dxa"/>
            <w:gridSpan w:val="2"/>
            <w:tcBorders>
              <w:top w:val="single" w:sz="4" w:space="0" w:color="auto"/>
              <w:bottom w:val="single" w:sz="12" w:space="0" w:color="auto"/>
            </w:tcBorders>
            <w:tcPrChange w:id="3699" w:author="Drahomíra Pavelková" w:date="2019-09-04T20:06:00Z">
              <w:tcPr>
                <w:tcW w:w="841" w:type="dxa"/>
                <w:gridSpan w:val="3"/>
                <w:tcBorders>
                  <w:bottom w:val="single" w:sz="12" w:space="0" w:color="auto"/>
                </w:tcBorders>
              </w:tcPr>
            </w:tcPrChange>
          </w:tcPr>
          <w:p w:rsidR="002E258B" w:rsidRPr="00CA2C62" w:rsidRDefault="002E258B" w:rsidP="002E258B">
            <w:pPr>
              <w:jc w:val="center"/>
              <w:rPr>
                <w:ins w:id="3700" w:author="Drahomíra Pavelková" w:date="2019-09-04T20:00:00Z"/>
                <w:rFonts w:asciiTheme="minorHAnsi" w:hAnsiTheme="minorHAnsi" w:cstheme="minorHAnsi"/>
                <w:color w:val="000000"/>
              </w:rPr>
            </w:pPr>
            <w:ins w:id="3701" w:author="Drahomíra Pavelková" w:date="2019-09-04T20:01:00Z">
              <w:r w:rsidRPr="00CA2C62">
                <w:rPr>
                  <w:rFonts w:asciiTheme="minorHAnsi" w:hAnsiTheme="minorHAnsi" w:cstheme="minorHAnsi"/>
                  <w:color w:val="000000"/>
                </w:rPr>
                <w:t>zp</w:t>
              </w:r>
            </w:ins>
          </w:p>
        </w:tc>
        <w:tc>
          <w:tcPr>
            <w:tcW w:w="708" w:type="dxa"/>
            <w:tcBorders>
              <w:top w:val="single" w:sz="4" w:space="0" w:color="auto"/>
              <w:bottom w:val="single" w:sz="12" w:space="0" w:color="auto"/>
            </w:tcBorders>
            <w:tcPrChange w:id="3702" w:author="Drahomíra Pavelková" w:date="2019-09-04T20:06:00Z">
              <w:tcPr>
                <w:tcW w:w="708" w:type="dxa"/>
                <w:gridSpan w:val="2"/>
                <w:tcBorders>
                  <w:bottom w:val="single" w:sz="12" w:space="0" w:color="auto"/>
                </w:tcBorders>
              </w:tcPr>
            </w:tcPrChange>
          </w:tcPr>
          <w:p w:rsidR="002E258B" w:rsidRPr="00CA2C62" w:rsidRDefault="002E258B" w:rsidP="002E258B">
            <w:pPr>
              <w:jc w:val="center"/>
              <w:rPr>
                <w:ins w:id="3703" w:author="Drahomíra Pavelková" w:date="2019-09-04T20:00:00Z"/>
                <w:rFonts w:asciiTheme="minorHAnsi" w:hAnsiTheme="minorHAnsi" w:cstheme="minorHAnsi"/>
                <w:color w:val="000000"/>
              </w:rPr>
            </w:pPr>
            <w:ins w:id="3704" w:author="Drahomíra Pavelková" w:date="2019-09-04T20:01:00Z">
              <w:r>
                <w:rPr>
                  <w:rFonts w:asciiTheme="minorHAnsi" w:hAnsiTheme="minorHAnsi" w:cstheme="minorHAnsi"/>
                  <w:color w:val="000000"/>
                </w:rPr>
                <w:t>6</w:t>
              </w:r>
            </w:ins>
          </w:p>
        </w:tc>
        <w:tc>
          <w:tcPr>
            <w:tcW w:w="993" w:type="dxa"/>
            <w:tcBorders>
              <w:bottom w:val="single" w:sz="8" w:space="0" w:color="auto"/>
              <w:right w:val="single" w:sz="12" w:space="0" w:color="auto"/>
            </w:tcBorders>
            <w:tcPrChange w:id="3705" w:author="Drahomíra Pavelková" w:date="2019-09-04T20:06:00Z">
              <w:tcPr>
                <w:tcW w:w="993" w:type="dxa"/>
                <w:gridSpan w:val="2"/>
                <w:tcBorders>
                  <w:right w:val="single" w:sz="12" w:space="0" w:color="auto"/>
                </w:tcBorders>
              </w:tcPr>
            </w:tcPrChange>
          </w:tcPr>
          <w:p w:rsidR="002E258B" w:rsidRPr="00CA2C62" w:rsidRDefault="002E258B" w:rsidP="002E258B">
            <w:pPr>
              <w:jc w:val="center"/>
              <w:rPr>
                <w:ins w:id="3706" w:author="Drahomíra Pavelková" w:date="2019-09-04T20:00:00Z"/>
                <w:rFonts w:asciiTheme="minorHAnsi" w:hAnsiTheme="minorHAnsi" w:cstheme="minorHAnsi"/>
                <w:color w:val="000000"/>
              </w:rPr>
            </w:pPr>
            <w:ins w:id="3707" w:author="Drahomíra Pavelková" w:date="2019-09-04T20:01:00Z">
              <w:r w:rsidRPr="00CA2C62">
                <w:rPr>
                  <w:rFonts w:asciiTheme="minorHAnsi" w:hAnsiTheme="minorHAnsi" w:cstheme="minorHAnsi"/>
                  <w:color w:val="000000"/>
                </w:rPr>
                <w:t>3/L</w:t>
              </w:r>
            </w:ins>
          </w:p>
        </w:tc>
      </w:tr>
      <w:tr w:rsidR="002E258B" w:rsidRPr="00CF012F" w:rsidTr="006C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10" w:type="dxa"/>
          <w:wAfter w:w="2140" w:type="dxa"/>
          <w:trHeight w:val="360"/>
          <w:jc w:val="center"/>
        </w:trPr>
        <w:tc>
          <w:tcPr>
            <w:tcW w:w="5333" w:type="dxa"/>
            <w:gridSpan w:val="3"/>
            <w:tcBorders>
              <w:top w:val="single" w:sz="12" w:space="0" w:color="auto"/>
            </w:tcBorders>
            <w:shd w:val="clear" w:color="auto" w:fill="auto"/>
            <w:noWrap/>
            <w:vAlign w:val="center"/>
            <w:hideMark/>
          </w:tcPr>
          <w:p w:rsidR="002E258B" w:rsidRPr="00CF012F" w:rsidRDefault="002E258B" w:rsidP="002E258B">
            <w:pPr>
              <w:rPr>
                <w:rFonts w:ascii="Calibri" w:hAnsi="Calibri" w:cs="Calibri"/>
                <w:b/>
                <w:bCs/>
                <w:szCs w:val="22"/>
              </w:rPr>
            </w:pPr>
            <w:r w:rsidRPr="00CF012F">
              <w:rPr>
                <w:rFonts w:ascii="Calibri" w:hAnsi="Calibri" w:cs="Calibri"/>
                <w:b/>
                <w:bCs/>
                <w:szCs w:val="22"/>
              </w:rPr>
              <w:t>BLOK B - povinně volitelné předměty</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08"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ins w:id="3709" w:author="Drahomíra Pavelková" w:date="2019-09-04T20:04:00Z"/>
          <w:trPrChange w:id="3710" w:author="Drahomíra Pavelková" w:date="2019-09-04T20:05:00Z">
            <w:trPr>
              <w:gridAfter w:val="0"/>
              <w:jc w:val="center"/>
            </w:trPr>
          </w:trPrChange>
        </w:trPr>
        <w:tc>
          <w:tcPr>
            <w:tcW w:w="3954" w:type="dxa"/>
            <w:gridSpan w:val="2"/>
            <w:tcBorders>
              <w:top w:val="single" w:sz="8" w:space="0" w:color="auto"/>
              <w:left w:val="single" w:sz="8" w:space="0" w:color="auto"/>
              <w:bottom w:val="single" w:sz="4" w:space="0" w:color="auto"/>
            </w:tcBorders>
            <w:tcPrChange w:id="3711" w:author="Drahomíra Pavelková" w:date="2019-09-04T20:05:00Z">
              <w:tcPr>
                <w:tcW w:w="3954" w:type="dxa"/>
                <w:gridSpan w:val="3"/>
                <w:tcBorders>
                  <w:top w:val="single" w:sz="12" w:space="0" w:color="auto"/>
                  <w:left w:val="single" w:sz="12" w:space="0" w:color="auto"/>
                </w:tcBorders>
              </w:tcPr>
            </w:tcPrChange>
          </w:tcPr>
          <w:p w:rsidR="00C45CBF" w:rsidRPr="00CA2C62" w:rsidRDefault="00C45CBF" w:rsidP="00C45CBF">
            <w:pPr>
              <w:jc w:val="both"/>
              <w:rPr>
                <w:ins w:id="3712" w:author="Drahomíra Pavelková" w:date="2019-09-04T20:04:00Z"/>
                <w:rFonts w:asciiTheme="minorHAnsi" w:hAnsiTheme="minorHAnsi" w:cstheme="minorHAnsi"/>
                <w:b/>
                <w:color w:val="000000"/>
              </w:rPr>
            </w:pPr>
            <w:ins w:id="3713" w:author="Drahomíra Pavelková" w:date="2019-09-04T20:04:00Z">
              <w:r w:rsidRPr="006C21D8">
                <w:rPr>
                  <w:rFonts w:asciiTheme="minorHAnsi" w:hAnsiTheme="minorHAnsi" w:cstheme="minorHAnsi"/>
                  <w:b/>
                  <w:color w:val="000000"/>
                </w:rPr>
                <w:t>Základy projektového řízení</w:t>
              </w:r>
            </w:ins>
          </w:p>
        </w:tc>
        <w:tc>
          <w:tcPr>
            <w:tcW w:w="987" w:type="dxa"/>
            <w:tcBorders>
              <w:top w:val="single" w:sz="8" w:space="0" w:color="auto"/>
              <w:bottom w:val="single" w:sz="4" w:space="0" w:color="auto"/>
            </w:tcBorders>
            <w:tcPrChange w:id="3714" w:author="Drahomíra Pavelková" w:date="2019-09-04T20:05:00Z">
              <w:tcPr>
                <w:tcW w:w="987" w:type="dxa"/>
                <w:gridSpan w:val="2"/>
                <w:tcBorders>
                  <w:top w:val="single" w:sz="12" w:space="0" w:color="auto"/>
                </w:tcBorders>
              </w:tcPr>
            </w:tcPrChange>
          </w:tcPr>
          <w:p w:rsidR="00C45CBF" w:rsidRPr="00CA2C62" w:rsidRDefault="00C45CBF" w:rsidP="00C45CBF">
            <w:pPr>
              <w:jc w:val="center"/>
              <w:rPr>
                <w:ins w:id="3715" w:author="Drahomíra Pavelková" w:date="2019-09-04T20:04:00Z"/>
                <w:rFonts w:asciiTheme="minorHAnsi" w:hAnsiTheme="minorHAnsi" w:cstheme="minorHAnsi"/>
                <w:color w:val="000000"/>
              </w:rPr>
            </w:pPr>
            <w:ins w:id="3716" w:author="Drahomíra Pavelková" w:date="2019-09-04T20:04:00Z">
              <w:r w:rsidRPr="006C21D8">
                <w:rPr>
                  <w:rFonts w:asciiTheme="minorHAnsi" w:hAnsiTheme="minorHAnsi" w:cstheme="minorHAnsi"/>
                  <w:color w:val="000000"/>
                </w:rPr>
                <w:t>10-0-0</w:t>
              </w:r>
            </w:ins>
          </w:p>
        </w:tc>
        <w:tc>
          <w:tcPr>
            <w:tcW w:w="841" w:type="dxa"/>
            <w:gridSpan w:val="2"/>
            <w:tcBorders>
              <w:top w:val="single" w:sz="8" w:space="0" w:color="auto"/>
              <w:bottom w:val="single" w:sz="4" w:space="0" w:color="auto"/>
            </w:tcBorders>
            <w:tcPrChange w:id="3717" w:author="Drahomíra Pavelková" w:date="2019-09-04T20:05:00Z">
              <w:tcPr>
                <w:tcW w:w="841" w:type="dxa"/>
                <w:gridSpan w:val="3"/>
                <w:tcBorders>
                  <w:top w:val="single" w:sz="12" w:space="0" w:color="auto"/>
                </w:tcBorders>
              </w:tcPr>
            </w:tcPrChange>
          </w:tcPr>
          <w:p w:rsidR="00C45CBF" w:rsidRPr="00CA2C62" w:rsidRDefault="00C45CBF" w:rsidP="00C45CBF">
            <w:pPr>
              <w:jc w:val="center"/>
              <w:rPr>
                <w:ins w:id="3718" w:author="Drahomíra Pavelková" w:date="2019-09-04T20:04:00Z"/>
                <w:rFonts w:asciiTheme="minorHAnsi" w:hAnsiTheme="minorHAnsi" w:cstheme="minorHAnsi"/>
                <w:color w:val="000000"/>
              </w:rPr>
            </w:pPr>
            <w:ins w:id="3719" w:author="Drahomíra Pavelková" w:date="2019-09-04T20:04:00Z">
              <w:r w:rsidRPr="006C21D8">
                <w:rPr>
                  <w:rFonts w:asciiTheme="minorHAnsi" w:hAnsiTheme="minorHAnsi" w:cstheme="minorHAnsi"/>
                  <w:color w:val="000000"/>
                </w:rPr>
                <w:t>klz</w:t>
              </w:r>
            </w:ins>
          </w:p>
        </w:tc>
        <w:tc>
          <w:tcPr>
            <w:tcW w:w="708" w:type="dxa"/>
            <w:tcBorders>
              <w:top w:val="single" w:sz="8" w:space="0" w:color="auto"/>
              <w:bottom w:val="single" w:sz="4" w:space="0" w:color="auto"/>
            </w:tcBorders>
            <w:tcPrChange w:id="3720" w:author="Drahomíra Pavelková" w:date="2019-09-04T20:05:00Z">
              <w:tcPr>
                <w:tcW w:w="708" w:type="dxa"/>
                <w:gridSpan w:val="2"/>
                <w:tcBorders>
                  <w:top w:val="single" w:sz="12" w:space="0" w:color="auto"/>
                </w:tcBorders>
              </w:tcPr>
            </w:tcPrChange>
          </w:tcPr>
          <w:p w:rsidR="00C45CBF" w:rsidRPr="00CA2C62" w:rsidRDefault="00C45CBF" w:rsidP="00C45CBF">
            <w:pPr>
              <w:jc w:val="center"/>
              <w:rPr>
                <w:ins w:id="3721" w:author="Drahomíra Pavelková" w:date="2019-09-04T20:04:00Z"/>
                <w:rFonts w:asciiTheme="minorHAnsi" w:hAnsiTheme="minorHAnsi" w:cstheme="minorHAnsi"/>
                <w:color w:val="000000"/>
              </w:rPr>
            </w:pPr>
            <w:ins w:id="3722" w:author="Drahomíra Pavelková" w:date="2019-09-04T20:04:00Z">
              <w:r w:rsidRPr="006C21D8">
                <w:rPr>
                  <w:rFonts w:asciiTheme="minorHAnsi" w:hAnsiTheme="minorHAnsi" w:cstheme="minorHAnsi"/>
                  <w:color w:val="000000"/>
                </w:rPr>
                <w:t>3</w:t>
              </w:r>
            </w:ins>
          </w:p>
        </w:tc>
        <w:tc>
          <w:tcPr>
            <w:tcW w:w="993" w:type="dxa"/>
            <w:tcBorders>
              <w:top w:val="single" w:sz="8" w:space="0" w:color="auto"/>
              <w:bottom w:val="single" w:sz="4" w:space="0" w:color="auto"/>
              <w:right w:val="single" w:sz="8" w:space="0" w:color="auto"/>
            </w:tcBorders>
            <w:tcPrChange w:id="3723" w:author="Drahomíra Pavelková" w:date="2019-09-04T20:05:00Z">
              <w:tcPr>
                <w:tcW w:w="993" w:type="dxa"/>
                <w:gridSpan w:val="2"/>
                <w:tcBorders>
                  <w:top w:val="single" w:sz="12" w:space="0" w:color="auto"/>
                  <w:right w:val="single" w:sz="12" w:space="0" w:color="auto"/>
                </w:tcBorders>
              </w:tcPr>
            </w:tcPrChange>
          </w:tcPr>
          <w:p w:rsidR="00C45CBF" w:rsidRPr="00CA2C62" w:rsidRDefault="00C45CBF" w:rsidP="00C45CBF">
            <w:pPr>
              <w:jc w:val="center"/>
              <w:rPr>
                <w:ins w:id="3724" w:author="Drahomíra Pavelková" w:date="2019-09-04T20:04:00Z"/>
                <w:rFonts w:asciiTheme="minorHAnsi" w:hAnsiTheme="minorHAnsi" w:cstheme="minorHAnsi"/>
                <w:color w:val="000000"/>
              </w:rPr>
            </w:pPr>
            <w:ins w:id="3725" w:author="Drahomíra Pavelková" w:date="2019-09-04T20:04:00Z">
              <w:r w:rsidRPr="006C21D8">
                <w:rPr>
                  <w:rFonts w:asciiTheme="minorHAnsi" w:hAnsiTheme="minorHAnsi" w:cstheme="minorHAnsi"/>
                  <w:color w:val="000000"/>
                </w:rPr>
                <w:t>1/L</w:t>
              </w:r>
            </w:ins>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26"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27" w:author="Drahomíra Pavelková" w:date="2019-09-04T20:05:00Z">
            <w:trPr>
              <w:gridAfter w:val="0"/>
              <w:jc w:val="center"/>
            </w:trPr>
          </w:trPrChange>
        </w:trPr>
        <w:tc>
          <w:tcPr>
            <w:tcW w:w="3954" w:type="dxa"/>
            <w:gridSpan w:val="2"/>
            <w:tcBorders>
              <w:top w:val="single" w:sz="4" w:space="0" w:color="auto"/>
              <w:left w:val="single" w:sz="8" w:space="0" w:color="auto"/>
            </w:tcBorders>
            <w:tcPrChange w:id="3728" w:author="Drahomíra Pavelková" w:date="2019-09-04T20:05:00Z">
              <w:tcPr>
                <w:tcW w:w="3954" w:type="dxa"/>
                <w:gridSpan w:val="3"/>
                <w:tcBorders>
                  <w:top w:val="single" w:sz="12" w:space="0" w:color="auto"/>
                  <w:left w:val="single" w:sz="12" w:space="0" w:color="auto"/>
                </w:tcBorders>
              </w:tcPr>
            </w:tcPrChange>
          </w:tcPr>
          <w:p w:rsidR="00C45CBF" w:rsidRPr="00CA2C62" w:rsidRDefault="00C45CBF" w:rsidP="00C45CBF">
            <w:pPr>
              <w:jc w:val="both"/>
              <w:rPr>
                <w:rFonts w:asciiTheme="minorHAnsi" w:hAnsiTheme="minorHAnsi" w:cstheme="minorHAnsi"/>
                <w:b/>
                <w:color w:val="000000"/>
              </w:rPr>
            </w:pPr>
            <w:r w:rsidRPr="00CA2C62">
              <w:rPr>
                <w:rFonts w:asciiTheme="minorHAnsi" w:hAnsiTheme="minorHAnsi" w:cstheme="minorHAnsi"/>
                <w:b/>
                <w:color w:val="000000"/>
              </w:rPr>
              <w:t>Základy controllingu</w:t>
            </w:r>
          </w:p>
        </w:tc>
        <w:tc>
          <w:tcPr>
            <w:tcW w:w="987" w:type="dxa"/>
            <w:tcBorders>
              <w:top w:val="single" w:sz="4" w:space="0" w:color="auto"/>
            </w:tcBorders>
            <w:tcPrChange w:id="3729" w:author="Drahomíra Pavelková" w:date="2019-09-04T20:05:00Z">
              <w:tcPr>
                <w:tcW w:w="987" w:type="dxa"/>
                <w:gridSpan w:val="2"/>
                <w:tcBorders>
                  <w:top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4" w:space="0" w:color="auto"/>
            </w:tcBorders>
            <w:tcPrChange w:id="3730" w:author="Drahomíra Pavelková" w:date="2019-09-04T20:05:00Z">
              <w:tcPr>
                <w:tcW w:w="841" w:type="dxa"/>
                <w:gridSpan w:val="3"/>
                <w:tcBorders>
                  <w:top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Borders>
              <w:top w:val="single" w:sz="4" w:space="0" w:color="auto"/>
            </w:tcBorders>
            <w:tcPrChange w:id="3731" w:author="Drahomíra Pavelková" w:date="2019-09-04T20:05:00Z">
              <w:tcPr>
                <w:tcW w:w="708" w:type="dxa"/>
                <w:gridSpan w:val="2"/>
                <w:tcBorders>
                  <w:top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4" w:space="0" w:color="auto"/>
              <w:right w:val="single" w:sz="8" w:space="0" w:color="auto"/>
            </w:tcBorders>
            <w:tcPrChange w:id="3732" w:author="Drahomíra Pavelková" w:date="2019-09-04T20:05:00Z">
              <w:tcPr>
                <w:tcW w:w="993" w:type="dxa"/>
                <w:gridSpan w:val="2"/>
                <w:tcBorders>
                  <w:top w:val="single" w:sz="12" w:space="0" w:color="auto"/>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33"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34" w:author="Drahomíra Pavelková" w:date="2019-09-04T20:05:00Z">
            <w:trPr>
              <w:gridAfter w:val="0"/>
              <w:jc w:val="center"/>
            </w:trPr>
          </w:trPrChange>
        </w:trPr>
        <w:tc>
          <w:tcPr>
            <w:tcW w:w="3954" w:type="dxa"/>
            <w:gridSpan w:val="2"/>
            <w:tcBorders>
              <w:left w:val="single" w:sz="8" w:space="0" w:color="auto"/>
            </w:tcBorders>
            <w:tcPrChange w:id="3735" w:author="Drahomíra Pavelková" w:date="2019-09-04T20:05:00Z">
              <w:tcPr>
                <w:tcW w:w="3954" w:type="dxa"/>
                <w:gridSpan w:val="3"/>
                <w:tcBorders>
                  <w:left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 xml:space="preserve">Manažerská psychologie a sociologie           </w:t>
            </w:r>
          </w:p>
        </w:tc>
        <w:tc>
          <w:tcPr>
            <w:tcW w:w="987" w:type="dxa"/>
            <w:tcPrChange w:id="3736" w:author="Drahomíra Pavelková" w:date="2019-09-04T20:05:00Z">
              <w:tcPr>
                <w:tcW w:w="987"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Change w:id="3737" w:author="Drahomíra Pavelková" w:date="2019-09-04T20:05:00Z">
              <w:tcPr>
                <w:tcW w:w="841" w:type="dxa"/>
                <w:gridSpan w:val="3"/>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Change w:id="3738" w:author="Drahomíra Pavelková" w:date="2019-09-04T20:05:00Z">
              <w:tcPr>
                <w:tcW w:w="708"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8" w:space="0" w:color="auto"/>
            </w:tcBorders>
            <w:tcPrChange w:id="3739" w:author="Drahomíra Pavelková" w:date="2019-09-04T20:05:00Z">
              <w:tcPr>
                <w:tcW w:w="993" w:type="dxa"/>
                <w:gridSpan w:val="2"/>
                <w:tcBorders>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2/L</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40"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41" w:author="Drahomíra Pavelková" w:date="2019-09-04T20:05:00Z">
            <w:trPr>
              <w:gridAfter w:val="0"/>
              <w:jc w:val="center"/>
            </w:trPr>
          </w:trPrChange>
        </w:trPr>
        <w:tc>
          <w:tcPr>
            <w:tcW w:w="3954" w:type="dxa"/>
            <w:gridSpan w:val="2"/>
            <w:tcBorders>
              <w:left w:val="single" w:sz="8" w:space="0" w:color="auto"/>
            </w:tcBorders>
            <w:tcPrChange w:id="3742" w:author="Drahomíra Pavelková" w:date="2019-09-04T20:05:00Z">
              <w:tcPr>
                <w:tcW w:w="3954" w:type="dxa"/>
                <w:gridSpan w:val="3"/>
                <w:tcBorders>
                  <w:left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Manažerské dovednosti a techniky</w:t>
            </w:r>
          </w:p>
        </w:tc>
        <w:tc>
          <w:tcPr>
            <w:tcW w:w="987" w:type="dxa"/>
            <w:tcPrChange w:id="3743" w:author="Drahomíra Pavelková" w:date="2019-09-04T20:05:00Z">
              <w:tcPr>
                <w:tcW w:w="987"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Change w:id="3744" w:author="Drahomíra Pavelková" w:date="2019-09-04T20:05:00Z">
              <w:tcPr>
                <w:tcW w:w="841" w:type="dxa"/>
                <w:gridSpan w:val="3"/>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Change w:id="3745" w:author="Drahomíra Pavelková" w:date="2019-09-04T20:05:00Z">
              <w:tcPr>
                <w:tcW w:w="708"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Change w:id="3746" w:author="Drahomíra Pavelková" w:date="2019-09-04T20:05:00Z">
              <w:tcPr>
                <w:tcW w:w="993" w:type="dxa"/>
                <w:gridSpan w:val="2"/>
                <w:tcBorders>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2,3/Z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47"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48" w:author="Drahomíra Pavelková" w:date="2019-09-04T20:05:00Z">
            <w:trPr>
              <w:gridAfter w:val="0"/>
              <w:jc w:val="center"/>
            </w:trPr>
          </w:trPrChange>
        </w:trPr>
        <w:tc>
          <w:tcPr>
            <w:tcW w:w="3954" w:type="dxa"/>
            <w:gridSpan w:val="2"/>
            <w:tcBorders>
              <w:left w:val="single" w:sz="8" w:space="0" w:color="auto"/>
            </w:tcBorders>
            <w:tcPrChange w:id="3749" w:author="Drahomíra Pavelková" w:date="2019-09-04T20:05:00Z">
              <w:tcPr>
                <w:tcW w:w="3954" w:type="dxa"/>
                <w:gridSpan w:val="3"/>
                <w:tcBorders>
                  <w:left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Ekonomika veřejné správy</w:t>
            </w:r>
          </w:p>
        </w:tc>
        <w:tc>
          <w:tcPr>
            <w:tcW w:w="987" w:type="dxa"/>
            <w:tcPrChange w:id="3750" w:author="Drahomíra Pavelková" w:date="2019-09-04T20:05:00Z">
              <w:tcPr>
                <w:tcW w:w="987"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Change w:id="3751" w:author="Drahomíra Pavelková" w:date="2019-09-04T20:05:00Z">
              <w:tcPr>
                <w:tcW w:w="841" w:type="dxa"/>
                <w:gridSpan w:val="3"/>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Change w:id="3752" w:author="Drahomíra Pavelková" w:date="2019-09-04T20:05:00Z">
              <w:tcPr>
                <w:tcW w:w="708"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8" w:space="0" w:color="auto"/>
            </w:tcBorders>
            <w:tcPrChange w:id="3753" w:author="Drahomíra Pavelková" w:date="2019-09-04T20:05:00Z">
              <w:tcPr>
                <w:tcW w:w="993" w:type="dxa"/>
                <w:gridSpan w:val="2"/>
                <w:tcBorders>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54"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55" w:author="Drahomíra Pavelková" w:date="2019-09-04T20:05:00Z">
            <w:trPr>
              <w:gridAfter w:val="0"/>
              <w:jc w:val="center"/>
            </w:trPr>
          </w:trPrChange>
        </w:trPr>
        <w:tc>
          <w:tcPr>
            <w:tcW w:w="3954" w:type="dxa"/>
            <w:gridSpan w:val="2"/>
            <w:tcBorders>
              <w:left w:val="single" w:sz="8" w:space="0" w:color="auto"/>
            </w:tcBorders>
            <w:tcPrChange w:id="3756" w:author="Drahomíra Pavelková" w:date="2019-09-04T20:05:00Z">
              <w:tcPr>
                <w:tcW w:w="3954" w:type="dxa"/>
                <w:gridSpan w:val="3"/>
                <w:tcBorders>
                  <w:left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Systém řízení Baťa</w:t>
            </w:r>
          </w:p>
        </w:tc>
        <w:tc>
          <w:tcPr>
            <w:tcW w:w="987" w:type="dxa"/>
            <w:tcPrChange w:id="3757" w:author="Drahomíra Pavelková" w:date="2019-09-04T20:05:00Z">
              <w:tcPr>
                <w:tcW w:w="987"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Change w:id="3758" w:author="Drahomíra Pavelková" w:date="2019-09-04T20:05:00Z">
              <w:tcPr>
                <w:tcW w:w="841" w:type="dxa"/>
                <w:gridSpan w:val="3"/>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Change w:id="3759" w:author="Drahomíra Pavelková" w:date="2019-09-04T20:05:00Z">
              <w:tcPr>
                <w:tcW w:w="708"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Change w:id="3760" w:author="Drahomíra Pavelková" w:date="2019-09-04T20:05:00Z">
              <w:tcPr>
                <w:tcW w:w="993" w:type="dxa"/>
                <w:gridSpan w:val="2"/>
                <w:tcBorders>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2,3/Z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61"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62" w:author="Drahomíra Pavelková" w:date="2019-09-04T20:05:00Z">
            <w:trPr>
              <w:gridAfter w:val="0"/>
              <w:jc w:val="center"/>
            </w:trPr>
          </w:trPrChange>
        </w:trPr>
        <w:tc>
          <w:tcPr>
            <w:tcW w:w="3954" w:type="dxa"/>
            <w:gridSpan w:val="2"/>
            <w:tcBorders>
              <w:left w:val="single" w:sz="8" w:space="0" w:color="auto"/>
            </w:tcBorders>
            <w:tcPrChange w:id="3763" w:author="Drahomíra Pavelková" w:date="2019-09-04T20:05:00Z">
              <w:tcPr>
                <w:tcW w:w="3954" w:type="dxa"/>
                <w:gridSpan w:val="3"/>
                <w:tcBorders>
                  <w:left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Základy podnikových informačních systémů</w:t>
            </w:r>
          </w:p>
        </w:tc>
        <w:tc>
          <w:tcPr>
            <w:tcW w:w="987" w:type="dxa"/>
            <w:tcPrChange w:id="3764" w:author="Drahomíra Pavelková" w:date="2019-09-04T20:05:00Z">
              <w:tcPr>
                <w:tcW w:w="987"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w:t>
            </w:r>
            <w:r>
              <w:rPr>
                <w:rFonts w:asciiTheme="minorHAnsi" w:hAnsiTheme="minorHAnsi" w:cstheme="minorHAnsi"/>
                <w:color w:val="000000"/>
              </w:rPr>
              <w:t>0</w:t>
            </w:r>
            <w:r w:rsidRPr="00CA2C62">
              <w:rPr>
                <w:rFonts w:asciiTheme="minorHAnsi" w:hAnsiTheme="minorHAnsi" w:cstheme="minorHAnsi"/>
                <w:color w:val="000000"/>
              </w:rPr>
              <w:t>-0-0</w:t>
            </w:r>
          </w:p>
        </w:tc>
        <w:tc>
          <w:tcPr>
            <w:tcW w:w="841" w:type="dxa"/>
            <w:gridSpan w:val="2"/>
            <w:tcPrChange w:id="3765" w:author="Drahomíra Pavelková" w:date="2019-09-04T20:05:00Z">
              <w:tcPr>
                <w:tcW w:w="841" w:type="dxa"/>
                <w:gridSpan w:val="3"/>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Change w:id="3766" w:author="Drahomíra Pavelková" w:date="2019-09-04T20:05:00Z">
              <w:tcPr>
                <w:tcW w:w="708" w:type="dxa"/>
                <w:gridSpan w:val="2"/>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Change w:id="3767" w:author="Drahomíra Pavelková" w:date="2019-09-04T20:05:00Z">
              <w:tcPr>
                <w:tcW w:w="993" w:type="dxa"/>
                <w:gridSpan w:val="2"/>
                <w:tcBorders>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68"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769" w:author="Drahomíra Pavelková" w:date="2019-09-04T20:05:00Z">
            <w:trPr>
              <w:gridAfter w:val="0"/>
              <w:jc w:val="center"/>
            </w:trPr>
          </w:trPrChange>
        </w:trPr>
        <w:tc>
          <w:tcPr>
            <w:tcW w:w="3954" w:type="dxa"/>
            <w:gridSpan w:val="2"/>
            <w:tcBorders>
              <w:left w:val="single" w:sz="8" w:space="0" w:color="auto"/>
            </w:tcBorders>
            <w:tcPrChange w:id="3770" w:author="Drahomíra Pavelková" w:date="2019-09-04T20:05:00Z">
              <w:tcPr>
                <w:tcW w:w="3954" w:type="dxa"/>
                <w:gridSpan w:val="3"/>
                <w:tcBorders>
                  <w:left w:val="single" w:sz="12" w:space="0" w:color="auto"/>
                  <w:bottom w:val="single" w:sz="12" w:space="0" w:color="auto"/>
                </w:tcBorders>
              </w:tcPr>
            </w:tcPrChange>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Mezinárodní ekonomické prostředí</w:t>
            </w:r>
          </w:p>
        </w:tc>
        <w:tc>
          <w:tcPr>
            <w:tcW w:w="987" w:type="dxa"/>
            <w:tcPrChange w:id="3771" w:author="Drahomíra Pavelková" w:date="2019-09-04T20:05:00Z">
              <w:tcPr>
                <w:tcW w:w="987" w:type="dxa"/>
                <w:gridSpan w:val="2"/>
                <w:tcBorders>
                  <w:bottom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Change w:id="3772" w:author="Drahomíra Pavelková" w:date="2019-09-04T20:05:00Z">
              <w:tcPr>
                <w:tcW w:w="841" w:type="dxa"/>
                <w:gridSpan w:val="3"/>
                <w:tcBorders>
                  <w:bottom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Change w:id="3773" w:author="Drahomíra Pavelková" w:date="2019-09-04T20:05:00Z">
              <w:tcPr>
                <w:tcW w:w="708" w:type="dxa"/>
                <w:gridSpan w:val="2"/>
                <w:tcBorders>
                  <w:bottom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Change w:id="3774" w:author="Drahomíra Pavelková" w:date="2019-09-04T20:05:00Z">
              <w:tcPr>
                <w:tcW w:w="993" w:type="dxa"/>
                <w:gridSpan w:val="2"/>
                <w:tcBorders>
                  <w:bottom w:val="single" w:sz="12" w:space="0" w:color="auto"/>
                  <w:right w:val="single" w:sz="12" w:space="0" w:color="auto"/>
                </w:tcBorders>
              </w:tcPr>
            </w:tcPrChange>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2/Z</w:t>
            </w:r>
          </w:p>
        </w:tc>
      </w:tr>
      <w:tr w:rsidR="00C45CBF" w:rsidRPr="00CA2C62" w:rsidTr="00C45CBF">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75" w:author="Drahomíra Pavelková" w:date="2019-09-04T20:05:00Z">
            <w:tblPrEx>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ins w:id="3776" w:author="Drahomíra Pavelková" w:date="2019-09-04T20:04:00Z"/>
          <w:trPrChange w:id="3777" w:author="Drahomíra Pavelková" w:date="2019-09-04T20:05:00Z">
            <w:trPr>
              <w:gridAfter w:val="0"/>
              <w:jc w:val="center"/>
            </w:trPr>
          </w:trPrChange>
        </w:trPr>
        <w:tc>
          <w:tcPr>
            <w:tcW w:w="3954" w:type="dxa"/>
            <w:gridSpan w:val="2"/>
            <w:tcBorders>
              <w:left w:val="single" w:sz="8" w:space="0" w:color="auto"/>
              <w:bottom w:val="single" w:sz="8" w:space="0" w:color="auto"/>
            </w:tcBorders>
            <w:tcPrChange w:id="3778" w:author="Drahomíra Pavelková" w:date="2019-09-04T20:05:00Z">
              <w:tcPr>
                <w:tcW w:w="3954" w:type="dxa"/>
                <w:gridSpan w:val="3"/>
                <w:tcBorders>
                  <w:left w:val="single" w:sz="12" w:space="0" w:color="auto"/>
                  <w:bottom w:val="single" w:sz="12" w:space="0" w:color="auto"/>
                </w:tcBorders>
              </w:tcPr>
            </w:tcPrChange>
          </w:tcPr>
          <w:p w:rsidR="00C45CBF" w:rsidRPr="00CA2C62" w:rsidRDefault="00C45CBF" w:rsidP="00C45CBF">
            <w:pPr>
              <w:rPr>
                <w:ins w:id="3779" w:author="Drahomíra Pavelková" w:date="2019-09-04T20:04:00Z"/>
                <w:rFonts w:asciiTheme="minorHAnsi" w:hAnsiTheme="minorHAnsi" w:cstheme="minorHAnsi"/>
                <w:b/>
                <w:color w:val="000000"/>
              </w:rPr>
            </w:pPr>
            <w:ins w:id="3780" w:author="Drahomíra Pavelková" w:date="2019-09-04T20:04:00Z">
              <w:r w:rsidRPr="00CA2C62">
                <w:rPr>
                  <w:rFonts w:asciiTheme="minorHAnsi" w:hAnsiTheme="minorHAnsi" w:cstheme="minorHAnsi"/>
                  <w:b/>
                  <w:color w:val="000000"/>
                </w:rPr>
                <w:t>Řízení lidských zdrojů I</w:t>
              </w:r>
            </w:ins>
          </w:p>
        </w:tc>
        <w:tc>
          <w:tcPr>
            <w:tcW w:w="987" w:type="dxa"/>
            <w:tcBorders>
              <w:bottom w:val="single" w:sz="8" w:space="0" w:color="auto"/>
            </w:tcBorders>
            <w:tcPrChange w:id="3781" w:author="Drahomíra Pavelková" w:date="2019-09-04T20:05:00Z">
              <w:tcPr>
                <w:tcW w:w="987" w:type="dxa"/>
                <w:gridSpan w:val="2"/>
                <w:tcBorders>
                  <w:bottom w:val="single" w:sz="12" w:space="0" w:color="auto"/>
                </w:tcBorders>
              </w:tcPr>
            </w:tcPrChange>
          </w:tcPr>
          <w:p w:rsidR="00C45CBF" w:rsidRPr="00CA2C62" w:rsidRDefault="00C45CBF" w:rsidP="00C45CBF">
            <w:pPr>
              <w:jc w:val="center"/>
              <w:rPr>
                <w:ins w:id="3782" w:author="Drahomíra Pavelková" w:date="2019-09-04T20:04:00Z"/>
                <w:rFonts w:asciiTheme="minorHAnsi" w:hAnsiTheme="minorHAnsi" w:cstheme="minorHAnsi"/>
                <w:color w:val="000000"/>
              </w:rPr>
            </w:pPr>
            <w:ins w:id="3783" w:author="Drahomíra Pavelková" w:date="2019-09-04T20:04:00Z">
              <w:r w:rsidRPr="00CA2C62">
                <w:rPr>
                  <w:rFonts w:asciiTheme="minorHAnsi" w:hAnsiTheme="minorHAnsi" w:cstheme="minorHAnsi"/>
                  <w:color w:val="000000"/>
                </w:rPr>
                <w:t>15-0-0</w:t>
              </w:r>
            </w:ins>
          </w:p>
        </w:tc>
        <w:tc>
          <w:tcPr>
            <w:tcW w:w="841" w:type="dxa"/>
            <w:gridSpan w:val="2"/>
            <w:tcBorders>
              <w:bottom w:val="single" w:sz="8" w:space="0" w:color="auto"/>
            </w:tcBorders>
            <w:tcPrChange w:id="3784" w:author="Drahomíra Pavelková" w:date="2019-09-04T20:05:00Z">
              <w:tcPr>
                <w:tcW w:w="841" w:type="dxa"/>
                <w:gridSpan w:val="3"/>
                <w:tcBorders>
                  <w:bottom w:val="single" w:sz="12" w:space="0" w:color="auto"/>
                </w:tcBorders>
              </w:tcPr>
            </w:tcPrChange>
          </w:tcPr>
          <w:p w:rsidR="00C45CBF" w:rsidRPr="00CA2C62" w:rsidRDefault="00C45CBF" w:rsidP="00C45CBF">
            <w:pPr>
              <w:jc w:val="center"/>
              <w:rPr>
                <w:ins w:id="3785" w:author="Drahomíra Pavelková" w:date="2019-09-04T20:04:00Z"/>
                <w:rFonts w:asciiTheme="minorHAnsi" w:hAnsiTheme="minorHAnsi" w:cstheme="minorHAnsi"/>
                <w:color w:val="000000"/>
              </w:rPr>
            </w:pPr>
            <w:ins w:id="3786" w:author="Drahomíra Pavelková" w:date="2019-09-04T20:04:00Z">
              <w:r w:rsidRPr="00CA2C62">
                <w:rPr>
                  <w:rFonts w:asciiTheme="minorHAnsi" w:hAnsiTheme="minorHAnsi" w:cstheme="minorHAnsi"/>
                  <w:color w:val="000000"/>
                </w:rPr>
                <w:t>zp, zk</w:t>
              </w:r>
            </w:ins>
          </w:p>
        </w:tc>
        <w:tc>
          <w:tcPr>
            <w:tcW w:w="708" w:type="dxa"/>
            <w:tcBorders>
              <w:bottom w:val="single" w:sz="8" w:space="0" w:color="auto"/>
            </w:tcBorders>
            <w:tcPrChange w:id="3787" w:author="Drahomíra Pavelková" w:date="2019-09-04T20:05:00Z">
              <w:tcPr>
                <w:tcW w:w="708" w:type="dxa"/>
                <w:gridSpan w:val="2"/>
                <w:tcBorders>
                  <w:bottom w:val="single" w:sz="12" w:space="0" w:color="auto"/>
                </w:tcBorders>
              </w:tcPr>
            </w:tcPrChange>
          </w:tcPr>
          <w:p w:rsidR="00C45CBF" w:rsidRPr="00CA2C62" w:rsidRDefault="00C45CBF" w:rsidP="00C45CBF">
            <w:pPr>
              <w:jc w:val="center"/>
              <w:rPr>
                <w:ins w:id="3788" w:author="Drahomíra Pavelková" w:date="2019-09-04T20:04:00Z"/>
                <w:rFonts w:asciiTheme="minorHAnsi" w:hAnsiTheme="minorHAnsi" w:cstheme="minorHAnsi"/>
                <w:color w:val="000000"/>
              </w:rPr>
            </w:pPr>
            <w:ins w:id="3789" w:author="Drahomíra Pavelková" w:date="2019-09-04T20:04:00Z">
              <w:r w:rsidRPr="00CA2C62">
                <w:rPr>
                  <w:rFonts w:asciiTheme="minorHAnsi" w:hAnsiTheme="minorHAnsi" w:cstheme="minorHAnsi"/>
                  <w:color w:val="000000"/>
                </w:rPr>
                <w:t>4</w:t>
              </w:r>
            </w:ins>
          </w:p>
        </w:tc>
        <w:tc>
          <w:tcPr>
            <w:tcW w:w="993" w:type="dxa"/>
            <w:tcBorders>
              <w:bottom w:val="single" w:sz="8" w:space="0" w:color="auto"/>
              <w:right w:val="single" w:sz="8" w:space="0" w:color="auto"/>
            </w:tcBorders>
            <w:tcPrChange w:id="3790" w:author="Drahomíra Pavelková" w:date="2019-09-04T20:05:00Z">
              <w:tcPr>
                <w:tcW w:w="993" w:type="dxa"/>
                <w:gridSpan w:val="2"/>
                <w:tcBorders>
                  <w:bottom w:val="single" w:sz="12" w:space="0" w:color="auto"/>
                  <w:right w:val="single" w:sz="12" w:space="0" w:color="auto"/>
                </w:tcBorders>
              </w:tcPr>
            </w:tcPrChange>
          </w:tcPr>
          <w:p w:rsidR="00C45CBF" w:rsidRPr="00CA2C62" w:rsidRDefault="00C45CBF" w:rsidP="00C45CBF">
            <w:pPr>
              <w:jc w:val="center"/>
              <w:rPr>
                <w:ins w:id="3791" w:author="Drahomíra Pavelková" w:date="2019-09-04T20:04:00Z"/>
                <w:rFonts w:asciiTheme="minorHAnsi" w:hAnsiTheme="minorHAnsi" w:cstheme="minorHAnsi"/>
                <w:color w:val="000000"/>
              </w:rPr>
            </w:pPr>
            <w:ins w:id="3792" w:author="Drahomíra Pavelková" w:date="2019-09-04T20:04:00Z">
              <w:r w:rsidRPr="00CA2C62">
                <w:rPr>
                  <w:rFonts w:asciiTheme="minorHAnsi" w:hAnsiTheme="minorHAnsi" w:cstheme="minorHAnsi"/>
                  <w:color w:val="000000"/>
                </w:rPr>
                <w:t>2/L</w:t>
              </w:r>
            </w:ins>
          </w:p>
        </w:tc>
      </w:tr>
    </w:tbl>
    <w:p w:rsidR="00CA2C62" w:rsidRDefault="00CA2C62" w:rsidP="001841A0">
      <w:pPr>
        <w:jc w:val="center"/>
        <w:rPr>
          <w:rFonts w:ascii="Calibri" w:hAnsi="Calibri" w:cs="Calibri"/>
          <w:i/>
          <w:color w:val="FF0000"/>
          <w:szCs w:val="22"/>
        </w:rPr>
      </w:pP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sidR="00E17D82">
        <w:rPr>
          <w:rFonts w:ascii="Calibri" w:hAnsi="Calibri" w:cs="Calibri"/>
          <w:sz w:val="22"/>
          <w:szCs w:val="22"/>
        </w:rPr>
        <w:t>bakalářsk</w:t>
      </w:r>
      <w:r w:rsidRPr="001841A0">
        <w:rPr>
          <w:rFonts w:ascii="Calibri" w:hAnsi="Calibri" w:cs="Calibri"/>
          <w:sz w:val="22"/>
          <w:szCs w:val="22"/>
        </w:rPr>
        <w:t xml:space="preserve">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1841A0" w:rsidRPr="001841A0" w:rsidRDefault="001841A0" w:rsidP="001841A0">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sidR="00CF012F">
        <w:rPr>
          <w:rFonts w:ascii="Calibri" w:hAnsi="Calibri" w:cs="Calibri"/>
          <w:sz w:val="22"/>
          <w:szCs w:val="22"/>
        </w:rPr>
        <w:t>bakalářského</w:t>
      </w:r>
      <w:r w:rsidRPr="001B179D">
        <w:rPr>
          <w:rFonts w:ascii="Calibri" w:hAnsi="Calibri" w:cs="Calibri"/>
          <w:sz w:val="22"/>
          <w:szCs w:val="22"/>
        </w:rPr>
        <w:t xml:space="preserve"> studia.</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7.3</w:t>
      </w:r>
    </w:p>
    <w:p w:rsidR="00AC4B58" w:rsidRDefault="00AC4B58" w:rsidP="00AC4B58">
      <w:pPr>
        <w:spacing w:before="120" w:after="120"/>
        <w:jc w:val="both"/>
        <w:rPr>
          <w:ins w:id="3793" w:author="Michal Pilík" w:date="2019-09-10T10:46:00Z"/>
          <w:rFonts w:ascii="Calibri" w:hAnsi="Calibri" w:cs="Calibri"/>
          <w:sz w:val="22"/>
          <w:szCs w:val="22"/>
        </w:rPr>
      </w:pPr>
      <w:ins w:id="3794" w:author="Michal Pilík" w:date="2019-09-10T10:46:00Z">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r>
          <w:fldChar w:fldCharType="begin"/>
        </w:r>
        <w:r>
          <w:instrText xml:space="preserve"> HYPERLINK "http://vyuka.fame.utb.cz" </w:instrText>
        </w:r>
        <w:r>
          <w:fldChar w:fldCharType="separate"/>
        </w:r>
        <w:r w:rsidRPr="00EC5F9F">
          <w:rPr>
            <w:rFonts w:ascii="Calibri" w:hAnsi="Calibri" w:cs="Calibri"/>
            <w:i/>
            <w:color w:val="0000FF"/>
            <w:sz w:val="22"/>
            <w:szCs w:val="22"/>
            <w:u w:val="single"/>
          </w:rPr>
          <w:t>LMS Moodle</w:t>
        </w:r>
        <w:r>
          <w:rPr>
            <w:rFonts w:ascii="Calibri" w:hAnsi="Calibri" w:cs="Calibri"/>
            <w:i/>
            <w:color w:val="0000FF"/>
            <w:sz w:val="22"/>
            <w:szCs w:val="22"/>
            <w:u w:val="single"/>
          </w:rPr>
          <w:fldChar w:fldCharType="end"/>
        </w:r>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ins>
    </w:p>
    <w:p w:rsidR="00AC4B58" w:rsidRPr="00631734" w:rsidRDefault="00AC4B58" w:rsidP="00AC4B58">
      <w:pPr>
        <w:jc w:val="both"/>
        <w:rPr>
          <w:ins w:id="3795" w:author="Michal Pilík" w:date="2019-09-10T10:46:00Z"/>
          <w:rFonts w:ascii="Calibri" w:hAnsi="Calibri" w:cs="Calibri"/>
          <w:b/>
          <w:sz w:val="22"/>
          <w:szCs w:val="22"/>
        </w:rPr>
      </w:pPr>
      <w:ins w:id="3796" w:author="Michal Pilík" w:date="2019-09-10T10:46:00Z">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ins>
    </w:p>
    <w:p w:rsidR="00AC4B58" w:rsidRDefault="00AC4B58" w:rsidP="00AC4B58">
      <w:pPr>
        <w:spacing w:before="120" w:after="120"/>
        <w:jc w:val="both"/>
        <w:rPr>
          <w:ins w:id="3797" w:author="Michal Pilík" w:date="2019-09-10T10:46:00Z"/>
          <w:rFonts w:ascii="Calibri" w:hAnsi="Calibri" w:cs="Calibri"/>
          <w:b/>
          <w:sz w:val="22"/>
          <w:szCs w:val="22"/>
        </w:rPr>
      </w:pPr>
      <w:ins w:id="3798" w:author="Michal Pilík" w:date="2019-09-10T10:46:00Z">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ins>
    </w:p>
    <w:p w:rsidR="001841A0" w:rsidDel="00AC4B58" w:rsidRDefault="001841A0" w:rsidP="00AC4B58">
      <w:pPr>
        <w:spacing w:before="120" w:after="120"/>
        <w:jc w:val="both"/>
        <w:rPr>
          <w:del w:id="3799" w:author="Michal Pilík" w:date="2019-09-10T10:46:00Z"/>
          <w:rFonts w:ascii="Calibri" w:hAnsi="Calibri" w:cs="Calibri"/>
          <w:sz w:val="22"/>
          <w:szCs w:val="22"/>
        </w:rPr>
      </w:pPr>
      <w:del w:id="3800" w:author="Michal Pilík" w:date="2019-09-10T10:46:00Z">
        <w:r w:rsidRPr="001841A0" w:rsidDel="00AC4B58">
          <w:rPr>
            <w:rFonts w:ascii="Calibri" w:hAnsi="Calibri" w:cs="Calibri"/>
            <w:sz w:val="22"/>
            <w:szCs w:val="22"/>
          </w:rPr>
          <w:delText>Studijní opory pro kombinovanou formu studia jsou umístěny pro každý předmět na</w:delText>
        </w:r>
        <w:r w:rsidRPr="001841A0" w:rsidDel="00AC4B58">
          <w:rPr>
            <w:rFonts w:ascii="Calibri" w:hAnsi="Calibri" w:cs="Calibri"/>
            <w:color w:val="00B050"/>
            <w:sz w:val="22"/>
            <w:szCs w:val="22"/>
          </w:rPr>
          <w:delText xml:space="preserve"> </w:delText>
        </w:r>
        <w:r w:rsidR="00D61F15" w:rsidDel="00AC4B58">
          <w:fldChar w:fldCharType="begin"/>
        </w:r>
        <w:r w:rsidR="00D61F15" w:rsidDel="00AC4B58">
          <w:delInstrText xml:space="preserve"> HYPERLINK "http://vyuka.fame.utb.cz" </w:delInstrText>
        </w:r>
        <w:r w:rsidR="00D61F15" w:rsidDel="00AC4B58">
          <w:fldChar w:fldCharType="separate"/>
        </w:r>
        <w:r w:rsidRPr="001841A0" w:rsidDel="00AC4B58">
          <w:rPr>
            <w:rFonts w:ascii="Calibri" w:hAnsi="Calibri" w:cs="Calibri"/>
            <w:i/>
            <w:color w:val="0000FF"/>
            <w:sz w:val="22"/>
            <w:szCs w:val="22"/>
            <w:u w:val="single"/>
          </w:rPr>
          <w:delText>LMS Moodle</w:delText>
        </w:r>
        <w:r w:rsidR="00D61F15" w:rsidDel="00AC4B58">
          <w:rPr>
            <w:rFonts w:ascii="Calibri" w:hAnsi="Calibri" w:cs="Calibri"/>
            <w:i/>
            <w:color w:val="0000FF"/>
            <w:sz w:val="22"/>
            <w:szCs w:val="22"/>
            <w:u w:val="single"/>
          </w:rPr>
          <w:fldChar w:fldCharType="end"/>
        </w:r>
        <w:r w:rsidRPr="001841A0" w:rsidDel="00AC4B58">
          <w:rPr>
            <w:rFonts w:ascii="Calibri" w:hAnsi="Calibri" w:cs="Calibri"/>
            <w:sz w:val="22"/>
            <w:szCs w:val="22"/>
          </w:rPr>
          <w:delText xml:space="preserve">, který je přístupný z webové adresy </w:delText>
        </w:r>
        <w:r w:rsidR="00D61F15" w:rsidDel="00AC4B58">
          <w:fldChar w:fldCharType="begin"/>
        </w:r>
        <w:r w:rsidR="00D61F15" w:rsidDel="00AC4B58">
          <w:delInstrText xml:space="preserve"> HYPERLINK "file:///\\\\ad.utb.cz\\data\\soucasti\\FAME\\ifame\\akreditace\\Kompletní_spisy\\BSP_FFT_2019\\vyuka.fame.utb.cz" </w:delInstrText>
        </w:r>
        <w:r w:rsidR="00D61F15" w:rsidDel="00AC4B58">
          <w:fldChar w:fldCharType="separate"/>
        </w:r>
        <w:r w:rsidR="00807397" w:rsidRPr="00631734" w:rsidDel="00AC4B58">
          <w:rPr>
            <w:rStyle w:val="Hypertextovodkaz"/>
            <w:rFonts w:ascii="Calibri" w:hAnsi="Calibri" w:cs="Calibri"/>
            <w:i/>
            <w:sz w:val="22"/>
            <w:szCs w:val="22"/>
          </w:rPr>
          <w:delText>vyuka.fame.utb.cz</w:delText>
        </w:r>
        <w:r w:rsidR="00D61F15" w:rsidDel="00AC4B58">
          <w:rPr>
            <w:rStyle w:val="Hypertextovodkaz"/>
            <w:rFonts w:ascii="Calibri" w:hAnsi="Calibri" w:cs="Calibri"/>
            <w:i/>
            <w:sz w:val="22"/>
            <w:szCs w:val="22"/>
          </w:rPr>
          <w:fldChar w:fldCharType="end"/>
        </w:r>
        <w:r w:rsidR="00807397" w:rsidRPr="00631734" w:rsidDel="00AC4B58">
          <w:rPr>
            <w:rFonts w:ascii="Calibri" w:hAnsi="Calibri" w:cs="Calibri"/>
            <w:i/>
            <w:sz w:val="22"/>
            <w:szCs w:val="22"/>
          </w:rPr>
          <w:delText>.</w:delText>
        </w:r>
        <w:r w:rsidR="00807397" w:rsidDel="00AC4B58">
          <w:rPr>
            <w:rFonts w:ascii="Calibri" w:hAnsi="Calibri" w:cs="Calibri"/>
            <w:sz w:val="22"/>
            <w:szCs w:val="22"/>
          </w:rPr>
          <w:delText xml:space="preserve"> Studijní opory pro povinné předměty 1. ročníku jsou k dispozici na následujících odkazech:</w:delText>
        </w:r>
      </w:del>
    </w:p>
    <w:p w:rsidR="00807397" w:rsidRPr="00631734" w:rsidDel="00AC4B58" w:rsidRDefault="00807397" w:rsidP="00807397">
      <w:pPr>
        <w:spacing w:before="120"/>
        <w:jc w:val="both"/>
        <w:rPr>
          <w:del w:id="3801" w:author="Michal Pilík" w:date="2019-09-10T10:46:00Z"/>
          <w:rFonts w:ascii="Calibri" w:hAnsi="Calibri" w:cs="Calibri"/>
          <w:b/>
          <w:sz w:val="22"/>
          <w:szCs w:val="22"/>
        </w:rPr>
      </w:pPr>
      <w:del w:id="3802" w:author="Michal Pilík" w:date="2019-09-10T10:46:00Z">
        <w:r w:rsidRPr="00631734" w:rsidDel="00AC4B58">
          <w:rPr>
            <w:rFonts w:ascii="Calibri" w:hAnsi="Calibri" w:cs="Calibri"/>
            <w:b/>
            <w:sz w:val="22"/>
            <w:szCs w:val="22"/>
          </w:rPr>
          <w:delText>Login: hodnotitel</w:delText>
        </w:r>
      </w:del>
    </w:p>
    <w:p w:rsidR="00807397" w:rsidRDefault="00807397" w:rsidP="00807397">
      <w:pPr>
        <w:spacing w:after="120"/>
        <w:jc w:val="both"/>
        <w:rPr>
          <w:rFonts w:ascii="Calibri" w:hAnsi="Calibri" w:cs="Calibri"/>
          <w:sz w:val="22"/>
          <w:szCs w:val="22"/>
        </w:rPr>
      </w:pPr>
      <w:del w:id="3803" w:author="Michal Pilík" w:date="2019-09-10T10:46:00Z">
        <w:r w:rsidRPr="00631734" w:rsidDel="00AC4B58">
          <w:rPr>
            <w:rFonts w:ascii="Calibri" w:hAnsi="Calibri" w:cs="Calibri"/>
            <w:b/>
            <w:sz w:val="22"/>
            <w:szCs w:val="22"/>
          </w:rPr>
          <w:delText>Heslo: AkreditaceFame2018</w:delText>
        </w:r>
      </w:del>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Change w:id="3804">
          <w:tblGrid>
            <w:gridCol w:w="10"/>
            <w:gridCol w:w="3725"/>
            <w:gridCol w:w="10"/>
            <w:gridCol w:w="5045"/>
            <w:gridCol w:w="10"/>
          </w:tblGrid>
        </w:tblGridChange>
      </w:tblGrid>
      <w:tr w:rsidR="00807397" w:rsidRPr="004D2F8C" w:rsidTr="00807397">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Odkaz</w:t>
            </w:r>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05"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06" w:author="Michal Pilík" w:date="2019-09-10T10:46:00Z">
            <w:trPr>
              <w:gridAfter w:val="0"/>
              <w:jc w:val="center"/>
            </w:trPr>
          </w:trPrChange>
        </w:trPr>
        <w:tc>
          <w:tcPr>
            <w:tcW w:w="3735" w:type="dxa"/>
            <w:tcBorders>
              <w:top w:val="single" w:sz="12" w:space="0" w:color="auto"/>
              <w:left w:val="single" w:sz="12" w:space="0" w:color="auto"/>
              <w:right w:val="single" w:sz="12" w:space="0" w:color="auto"/>
            </w:tcBorders>
            <w:tcPrChange w:id="3807" w:author="Michal Pilík" w:date="2019-09-10T10:46:00Z">
              <w:tcPr>
                <w:tcW w:w="3735" w:type="dxa"/>
                <w:gridSpan w:val="2"/>
                <w:tcBorders>
                  <w:top w:val="single" w:sz="12" w:space="0" w:color="auto"/>
                  <w:left w:val="single" w:sz="12" w:space="0" w:color="auto"/>
                  <w:right w:val="single" w:sz="12" w:space="0" w:color="auto"/>
                </w:tcBorders>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Informační technologie pro ekonomy</w:t>
            </w:r>
          </w:p>
        </w:tc>
        <w:tc>
          <w:tcPr>
            <w:tcW w:w="5055" w:type="dxa"/>
            <w:tcBorders>
              <w:top w:val="single" w:sz="12" w:space="0" w:color="auto"/>
              <w:left w:val="single" w:sz="12" w:space="0" w:color="auto"/>
              <w:right w:val="single" w:sz="12" w:space="0" w:color="auto"/>
            </w:tcBorders>
            <w:vAlign w:val="bottom"/>
            <w:tcPrChange w:id="3808" w:author="Michal Pilík" w:date="2019-09-10T10:46:00Z">
              <w:tcPr>
                <w:tcW w:w="5055" w:type="dxa"/>
                <w:gridSpan w:val="2"/>
                <w:tcBorders>
                  <w:top w:val="single" w:sz="12" w:space="0" w:color="auto"/>
                  <w:left w:val="single" w:sz="12" w:space="0" w:color="auto"/>
                  <w:right w:val="single" w:sz="12" w:space="0" w:color="auto"/>
                </w:tcBorders>
              </w:tcPr>
            </w:tcPrChange>
          </w:tcPr>
          <w:p w:rsidR="00AC4B58" w:rsidRPr="00AC4B58" w:rsidRDefault="00AC4B58" w:rsidP="00AC4B58">
            <w:pPr>
              <w:jc w:val="both"/>
              <w:rPr>
                <w:rFonts w:asciiTheme="minorHAnsi" w:hAnsiTheme="minorHAnsi" w:cstheme="minorHAnsi"/>
                <w:color w:val="000000"/>
              </w:rPr>
            </w:pPr>
            <w:ins w:id="3809" w:author="Michal Pilík" w:date="2019-09-10T10:46:00Z">
              <w:r w:rsidRPr="00AC4B58">
                <w:rPr>
                  <w:rFonts w:ascii="Calibri" w:hAnsi="Calibri" w:cs="Calibri"/>
                  <w:color w:val="0563C1"/>
                  <w:u w:val="single"/>
                  <w:rPrChange w:id="3810"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11" w:author="Michal Pilík" w:date="2019-09-10T10:46:00Z">
                    <w:rPr>
                      <w:rFonts w:ascii="Calibri" w:hAnsi="Calibri" w:cs="Calibri"/>
                      <w:color w:val="0563C1"/>
                      <w:sz w:val="22"/>
                      <w:szCs w:val="22"/>
                      <w:u w:val="single"/>
                    </w:rPr>
                  </w:rPrChange>
                </w:rPr>
                <w:instrText xml:space="preserve"> HYPERLINK "https://moodle.utb.cz/course/view.php?id=21084" </w:instrText>
              </w:r>
              <w:r w:rsidRPr="00AC4B58">
                <w:rPr>
                  <w:rFonts w:ascii="Calibri" w:hAnsi="Calibri" w:cs="Calibri"/>
                  <w:color w:val="0563C1"/>
                  <w:u w:val="single"/>
                  <w:rPrChange w:id="3812"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13" w:author="Michal Pilík" w:date="2019-09-10T10:46:00Z">
                    <w:rPr>
                      <w:rStyle w:val="Hypertextovodkaz"/>
                      <w:rFonts w:ascii="Calibri" w:hAnsi="Calibri" w:cs="Calibri"/>
                      <w:sz w:val="22"/>
                      <w:szCs w:val="22"/>
                    </w:rPr>
                  </w:rPrChange>
                </w:rPr>
                <w:t>https://moodle.utb.cz/course/view.php?id=21084</w:t>
              </w:r>
              <w:r w:rsidRPr="00AC4B58">
                <w:rPr>
                  <w:rFonts w:ascii="Calibri" w:hAnsi="Calibri" w:cs="Calibri"/>
                  <w:color w:val="0563C1"/>
                  <w:u w:val="single"/>
                  <w:rPrChange w:id="3814" w:author="Michal Pilík" w:date="2019-09-10T10:46:00Z">
                    <w:rPr>
                      <w:rFonts w:ascii="Calibri" w:hAnsi="Calibri" w:cs="Calibri"/>
                      <w:color w:val="0563C1"/>
                      <w:sz w:val="22"/>
                      <w:szCs w:val="22"/>
                      <w:u w:val="single"/>
                    </w:rPr>
                  </w:rPrChange>
                </w:rPr>
                <w:fldChar w:fldCharType="end"/>
              </w:r>
            </w:ins>
            <w:del w:id="3815" w:author="Michal Pilík" w:date="2019-09-10T10:46:00Z">
              <w:r w:rsidRPr="00AC4B58" w:rsidDel="00C279DF">
                <w:fldChar w:fldCharType="begin"/>
              </w:r>
              <w:r w:rsidRPr="00AC4B58" w:rsidDel="00C279DF">
                <w:delInstrText xml:space="preserve"> HYPERLINK "https://vyuka.fame.utb.cz/course/view.php?id=869" </w:delInstrText>
              </w:r>
              <w:r w:rsidRPr="00AC4B58" w:rsidDel="00C279DF">
                <w:rPr>
                  <w:rPrChange w:id="3816"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https://vyuka.fame.utb.cz/course/view.php?id=869</w:delText>
              </w:r>
              <w:r w:rsidRPr="00AC4B58" w:rsidDel="00C279DF">
                <w:rPr>
                  <w:rStyle w:val="Hypertextovodkaz"/>
                  <w:rFonts w:asciiTheme="minorHAnsi" w:hAnsiTheme="minorHAnsi" w:cstheme="minorHAns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17"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18" w:author="Michal Pilík" w:date="2019-09-10T10:46:00Z">
            <w:trPr>
              <w:gridAfter w:val="0"/>
              <w:jc w:val="center"/>
            </w:trPr>
          </w:trPrChange>
        </w:trPr>
        <w:tc>
          <w:tcPr>
            <w:tcW w:w="3735" w:type="dxa"/>
            <w:tcBorders>
              <w:left w:val="single" w:sz="12" w:space="0" w:color="auto"/>
              <w:right w:val="single" w:sz="12" w:space="0" w:color="auto"/>
            </w:tcBorders>
            <w:tcPrChange w:id="3819" w:author="Michal Pilík" w:date="2019-09-10T10:46:00Z">
              <w:tcPr>
                <w:tcW w:w="3735" w:type="dxa"/>
                <w:gridSpan w:val="2"/>
                <w:tcBorders>
                  <w:left w:val="single" w:sz="12" w:space="0" w:color="auto"/>
                  <w:right w:val="single" w:sz="12" w:space="0" w:color="auto"/>
                </w:tcBorders>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 xml:space="preserve">Matematika EI     </w:t>
            </w:r>
          </w:p>
        </w:tc>
        <w:tc>
          <w:tcPr>
            <w:tcW w:w="5055" w:type="dxa"/>
            <w:tcBorders>
              <w:left w:val="single" w:sz="12" w:space="0" w:color="auto"/>
              <w:right w:val="single" w:sz="12" w:space="0" w:color="auto"/>
            </w:tcBorders>
            <w:vAlign w:val="bottom"/>
            <w:tcPrChange w:id="3820" w:author="Michal Pilík" w:date="2019-09-10T10:46:00Z">
              <w:tcPr>
                <w:tcW w:w="5055" w:type="dxa"/>
                <w:gridSpan w:val="2"/>
                <w:tcBorders>
                  <w:left w:val="single" w:sz="12" w:space="0" w:color="auto"/>
                  <w:right w:val="single" w:sz="12" w:space="0" w:color="auto"/>
                </w:tcBorders>
              </w:tcPr>
            </w:tcPrChange>
          </w:tcPr>
          <w:p w:rsidR="00AC4B58" w:rsidRPr="00AC4B58" w:rsidRDefault="00AC4B58" w:rsidP="00AC4B58">
            <w:pPr>
              <w:jc w:val="both"/>
              <w:rPr>
                <w:rFonts w:asciiTheme="minorHAnsi" w:hAnsiTheme="minorHAnsi" w:cstheme="minorHAnsi"/>
                <w:color w:val="000000"/>
              </w:rPr>
            </w:pPr>
            <w:ins w:id="3821" w:author="Michal Pilík" w:date="2019-09-10T10:46:00Z">
              <w:r w:rsidRPr="00AC4B58">
                <w:rPr>
                  <w:rFonts w:ascii="Calibri" w:hAnsi="Calibri" w:cs="Calibri"/>
                  <w:color w:val="0563C1"/>
                  <w:u w:val="single"/>
                  <w:rPrChange w:id="3822"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23" w:author="Michal Pilík" w:date="2019-09-10T10:46:00Z">
                    <w:rPr>
                      <w:rFonts w:ascii="Calibri" w:hAnsi="Calibri" w:cs="Calibri"/>
                      <w:color w:val="0563C1"/>
                      <w:sz w:val="22"/>
                      <w:szCs w:val="22"/>
                      <w:u w:val="single"/>
                    </w:rPr>
                  </w:rPrChange>
                </w:rPr>
                <w:instrText xml:space="preserve"> HYPERLINK "https://moodle.utb.cz/course/view.php?id=21031" </w:instrText>
              </w:r>
              <w:r w:rsidRPr="00AC4B58">
                <w:rPr>
                  <w:rFonts w:ascii="Calibri" w:hAnsi="Calibri" w:cs="Calibri"/>
                  <w:color w:val="0563C1"/>
                  <w:u w:val="single"/>
                  <w:rPrChange w:id="3824"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25" w:author="Michal Pilík" w:date="2019-09-10T10:46:00Z">
                    <w:rPr>
                      <w:rStyle w:val="Hypertextovodkaz"/>
                      <w:rFonts w:ascii="Calibri" w:hAnsi="Calibri" w:cs="Calibri"/>
                      <w:sz w:val="22"/>
                      <w:szCs w:val="22"/>
                    </w:rPr>
                  </w:rPrChange>
                </w:rPr>
                <w:t>https://moodle.utb.cz/course/view.php?id=21031</w:t>
              </w:r>
              <w:r w:rsidRPr="00AC4B58">
                <w:rPr>
                  <w:rFonts w:ascii="Calibri" w:hAnsi="Calibri" w:cs="Calibri"/>
                  <w:color w:val="0563C1"/>
                  <w:u w:val="single"/>
                  <w:rPrChange w:id="3826" w:author="Michal Pilík" w:date="2019-09-10T10:46:00Z">
                    <w:rPr>
                      <w:rFonts w:ascii="Calibri" w:hAnsi="Calibri" w:cs="Calibri"/>
                      <w:color w:val="0563C1"/>
                      <w:sz w:val="22"/>
                      <w:szCs w:val="22"/>
                      <w:u w:val="single"/>
                    </w:rPr>
                  </w:rPrChange>
                </w:rPr>
                <w:fldChar w:fldCharType="end"/>
              </w:r>
            </w:ins>
            <w:del w:id="3827" w:author="Michal Pilík" w:date="2019-09-10T10:46:00Z">
              <w:r w:rsidRPr="00AC4B58" w:rsidDel="00C279DF">
                <w:fldChar w:fldCharType="begin"/>
              </w:r>
              <w:r w:rsidRPr="00AC4B58" w:rsidDel="00C279DF">
                <w:delInstrText xml:space="preserve"> HYPERLINK "https://vyuka.fame.utb.cz/course/view.php?id=792" </w:delInstrText>
              </w:r>
              <w:r w:rsidRPr="00AC4B58" w:rsidDel="00C279DF">
                <w:rPr>
                  <w:rPrChange w:id="3828"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https://vyuka.fame.utb.cz/course/view.php?id=792</w:delText>
              </w:r>
              <w:r w:rsidRPr="00AC4B58" w:rsidDel="00C279DF">
                <w:rPr>
                  <w:rStyle w:val="Hypertextovodkaz"/>
                  <w:rFonts w:asciiTheme="minorHAnsi" w:hAnsiTheme="minorHAnsi" w:cstheme="minorHAns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29"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30" w:author="Michal Pilík" w:date="2019-09-10T10:46:00Z">
            <w:trPr>
              <w:gridAfter w:val="0"/>
              <w:jc w:val="center"/>
            </w:trPr>
          </w:trPrChange>
        </w:trPr>
        <w:tc>
          <w:tcPr>
            <w:tcW w:w="3735" w:type="dxa"/>
            <w:tcBorders>
              <w:left w:val="single" w:sz="12" w:space="0" w:color="auto"/>
              <w:right w:val="single" w:sz="12" w:space="0" w:color="auto"/>
            </w:tcBorders>
            <w:tcPrChange w:id="3831" w:author="Michal Pilík" w:date="2019-09-10T10:46:00Z">
              <w:tcPr>
                <w:tcW w:w="3735" w:type="dxa"/>
                <w:gridSpan w:val="2"/>
                <w:tcBorders>
                  <w:left w:val="single" w:sz="12" w:space="0" w:color="auto"/>
                  <w:right w:val="single" w:sz="12" w:space="0" w:color="auto"/>
                </w:tcBorders>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Mikroekonomie I</w:t>
            </w:r>
          </w:p>
        </w:tc>
        <w:tc>
          <w:tcPr>
            <w:tcW w:w="5055" w:type="dxa"/>
            <w:tcBorders>
              <w:left w:val="single" w:sz="12" w:space="0" w:color="auto"/>
              <w:right w:val="single" w:sz="12" w:space="0" w:color="auto"/>
            </w:tcBorders>
            <w:vAlign w:val="bottom"/>
            <w:tcPrChange w:id="3832" w:author="Michal Pilík" w:date="2019-09-10T10:46:00Z">
              <w:tcPr>
                <w:tcW w:w="5055" w:type="dxa"/>
                <w:gridSpan w:val="2"/>
                <w:tcBorders>
                  <w:left w:val="single" w:sz="12" w:space="0" w:color="auto"/>
                  <w:right w:val="single" w:sz="12" w:space="0" w:color="auto"/>
                </w:tcBorders>
              </w:tcPr>
            </w:tcPrChange>
          </w:tcPr>
          <w:p w:rsidR="00AC4B58" w:rsidRPr="00AC4B58" w:rsidRDefault="00AC4B58" w:rsidP="00AC4B58">
            <w:pPr>
              <w:jc w:val="both"/>
              <w:rPr>
                <w:rFonts w:asciiTheme="minorHAnsi" w:hAnsiTheme="minorHAnsi" w:cstheme="minorHAnsi"/>
                <w:color w:val="000000"/>
              </w:rPr>
            </w:pPr>
            <w:ins w:id="3833" w:author="Michal Pilík" w:date="2019-09-10T10:46:00Z">
              <w:r w:rsidRPr="00AC4B58">
                <w:rPr>
                  <w:rFonts w:ascii="Calibri" w:hAnsi="Calibri" w:cs="Calibri"/>
                  <w:color w:val="0563C1"/>
                  <w:u w:val="single"/>
                  <w:rPrChange w:id="3834"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35" w:author="Michal Pilík" w:date="2019-09-10T10:46:00Z">
                    <w:rPr>
                      <w:rFonts w:ascii="Calibri" w:hAnsi="Calibri" w:cs="Calibri"/>
                      <w:color w:val="0563C1"/>
                      <w:sz w:val="22"/>
                      <w:szCs w:val="22"/>
                      <w:u w:val="single"/>
                    </w:rPr>
                  </w:rPrChange>
                </w:rPr>
                <w:instrText xml:space="preserve"> HYPERLINK "https://moodle.utb.cz/course/view.php?id=20403" </w:instrText>
              </w:r>
              <w:r w:rsidRPr="00AC4B58">
                <w:rPr>
                  <w:rFonts w:ascii="Calibri" w:hAnsi="Calibri" w:cs="Calibri"/>
                  <w:color w:val="0563C1"/>
                  <w:u w:val="single"/>
                  <w:rPrChange w:id="3836"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37" w:author="Michal Pilík" w:date="2019-09-10T10:46:00Z">
                    <w:rPr>
                      <w:rStyle w:val="Hypertextovodkaz"/>
                      <w:rFonts w:ascii="Calibri" w:hAnsi="Calibri" w:cs="Calibri"/>
                      <w:sz w:val="22"/>
                      <w:szCs w:val="22"/>
                    </w:rPr>
                  </w:rPrChange>
                </w:rPr>
                <w:t>https://moodle.utb.cz/course/view.php?id=20403</w:t>
              </w:r>
              <w:r w:rsidRPr="00AC4B58">
                <w:rPr>
                  <w:rFonts w:ascii="Calibri" w:hAnsi="Calibri" w:cs="Calibri"/>
                  <w:color w:val="0563C1"/>
                  <w:u w:val="single"/>
                  <w:rPrChange w:id="3838" w:author="Michal Pilík" w:date="2019-09-10T10:46:00Z">
                    <w:rPr>
                      <w:rFonts w:ascii="Calibri" w:hAnsi="Calibri" w:cs="Calibri"/>
                      <w:color w:val="0563C1"/>
                      <w:sz w:val="22"/>
                      <w:szCs w:val="22"/>
                      <w:u w:val="single"/>
                    </w:rPr>
                  </w:rPrChange>
                </w:rPr>
                <w:fldChar w:fldCharType="end"/>
              </w:r>
            </w:ins>
            <w:del w:id="3839" w:author="Michal Pilík" w:date="2019-09-10T10:46:00Z">
              <w:r w:rsidRPr="00AC4B58" w:rsidDel="00C279DF">
                <w:fldChar w:fldCharType="begin"/>
              </w:r>
              <w:r w:rsidRPr="00AC4B58" w:rsidDel="00C279DF">
                <w:delInstrText xml:space="preserve"> HYPERLINK "https://vyuka.fame.utb.cz/course/view.php?id=19" </w:delInstrText>
              </w:r>
              <w:r w:rsidRPr="00AC4B58" w:rsidDel="00C279DF">
                <w:rPr>
                  <w:rPrChange w:id="3840"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https://vyuka.fame.utb.cz/course/view.php?id=19</w:delText>
              </w:r>
              <w:r w:rsidRPr="00AC4B58" w:rsidDel="00C279DF">
                <w:rPr>
                  <w:rStyle w:val="Hypertextovodkaz"/>
                  <w:rFonts w:asciiTheme="minorHAnsi" w:hAnsiTheme="minorHAnsi" w:cstheme="minorHAns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41"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42"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843"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Management I</w:t>
            </w:r>
          </w:p>
        </w:tc>
        <w:tc>
          <w:tcPr>
            <w:tcW w:w="5055" w:type="dxa"/>
            <w:tcBorders>
              <w:left w:val="single" w:sz="12" w:space="0" w:color="auto"/>
              <w:right w:val="single" w:sz="12" w:space="0" w:color="auto"/>
            </w:tcBorders>
            <w:shd w:val="clear" w:color="auto" w:fill="auto"/>
            <w:vAlign w:val="bottom"/>
            <w:tcPrChange w:id="3844" w:author="Michal Pilík" w:date="2019-09-10T10:46:00Z">
              <w:tcPr>
                <w:tcW w:w="5055" w:type="dxa"/>
                <w:gridSpan w:val="2"/>
                <w:tcBorders>
                  <w:left w:val="single" w:sz="12" w:space="0" w:color="auto"/>
                  <w:right w:val="single" w:sz="12" w:space="0" w:color="auto"/>
                </w:tcBorders>
                <w:shd w:val="clear" w:color="auto" w:fill="auto"/>
              </w:tcPr>
            </w:tcPrChange>
          </w:tcPr>
          <w:p w:rsidR="00D61F15" w:rsidRPr="002F35D5" w:rsidRDefault="00D61F15" w:rsidP="00D61F15">
            <w:pPr>
              <w:jc w:val="both"/>
              <w:rPr>
                <w:ins w:id="3845" w:author="Michal Pilík" w:date="2019-09-10T10:49:00Z"/>
                <w:rFonts w:ascii="Calibri" w:hAnsi="Calibri" w:cs="Calibri"/>
                <w:color w:val="0563C1"/>
                <w:u w:val="single"/>
              </w:rPr>
            </w:pPr>
            <w:ins w:id="3846" w:author="Michal Pilík" w:date="2019-09-10T10:49:00Z">
              <w:r w:rsidRPr="002F35D5">
                <w:rPr>
                  <w:rFonts w:ascii="Calibri" w:hAnsi="Calibri" w:cs="Calibri"/>
                  <w:color w:val="0563C1"/>
                  <w:u w:val="single"/>
                </w:rPr>
                <w:fldChar w:fldCharType="begin"/>
              </w:r>
              <w:r w:rsidRPr="002F35D5">
                <w:rPr>
                  <w:rFonts w:ascii="Calibri" w:hAnsi="Calibri" w:cs="Calibri"/>
                  <w:color w:val="0563C1"/>
                  <w:u w:val="single"/>
                </w:rPr>
                <w:instrText xml:space="preserve"> HYPERLINK "https://moodle.utb.cz/course/view.php?id=21151" </w:instrText>
              </w:r>
              <w:r w:rsidRPr="002F35D5">
                <w:rPr>
                  <w:rFonts w:ascii="Calibri" w:hAnsi="Calibri" w:cs="Calibri"/>
                  <w:color w:val="0563C1"/>
                  <w:u w:val="single"/>
                </w:rPr>
                <w:fldChar w:fldCharType="separate"/>
              </w:r>
              <w:r w:rsidRPr="002F35D5">
                <w:rPr>
                  <w:rStyle w:val="Hypertextovodkaz"/>
                  <w:rFonts w:ascii="Calibri" w:hAnsi="Calibri" w:cs="Calibri"/>
                </w:rPr>
                <w:t>https://moodle.utb.cz/course/view.php?id=21151</w:t>
              </w:r>
              <w:r w:rsidRPr="002F35D5">
                <w:rPr>
                  <w:rFonts w:ascii="Calibri" w:hAnsi="Calibri" w:cs="Calibri"/>
                  <w:color w:val="0563C1"/>
                  <w:u w:val="single"/>
                </w:rPr>
                <w:fldChar w:fldCharType="end"/>
              </w:r>
            </w:ins>
          </w:p>
          <w:p w:rsidR="00AC4B58" w:rsidRPr="00AC4B58" w:rsidRDefault="00AC4B58" w:rsidP="00AC4B58">
            <w:pPr>
              <w:jc w:val="both"/>
              <w:rPr>
                <w:rFonts w:asciiTheme="minorHAnsi" w:hAnsiTheme="minorHAnsi" w:cstheme="minorHAnsi"/>
                <w:color w:val="000000"/>
              </w:rPr>
            </w:pPr>
            <w:del w:id="3847" w:author="Michal Pilík" w:date="2019-09-10T10:46:00Z">
              <w:r w:rsidRPr="00AC4B58" w:rsidDel="00C279DF">
                <w:fldChar w:fldCharType="begin"/>
              </w:r>
              <w:r w:rsidRPr="00AC4B58" w:rsidDel="00C279DF">
                <w:delInstrText xml:space="preserve"> HYPERLINK "https://vyuka.fame.utb.cz/course/view.php?id=83" </w:delInstrText>
              </w:r>
              <w:r w:rsidRPr="00AC4B58" w:rsidDel="00C279DF">
                <w:rPr>
                  <w:rPrChange w:id="3848"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https://vyuka.fame.utb.cz/course/view.php?id=83</w:delText>
              </w:r>
              <w:r w:rsidRPr="00AC4B58" w:rsidDel="00C279DF">
                <w:rPr>
                  <w:rStyle w:val="Hypertextovodkaz"/>
                  <w:rFonts w:asciiTheme="minorHAnsi" w:hAnsiTheme="minorHAnsi" w:cstheme="minorHAnsi"/>
                </w:rPr>
                <w:fldChar w:fldCharType="end"/>
              </w:r>
            </w:del>
          </w:p>
        </w:tc>
      </w:tr>
      <w:tr w:rsidR="009B4FFE" w:rsidRPr="004D2F8C" w:rsidTr="00C04E64">
        <w:trPr>
          <w:jc w:val="center"/>
          <w:ins w:id="3849" w:author="Michal Pilík" w:date="2019-09-12T10:59:00Z"/>
        </w:trPr>
        <w:tc>
          <w:tcPr>
            <w:tcW w:w="3735" w:type="dxa"/>
            <w:tcBorders>
              <w:left w:val="single" w:sz="12" w:space="0" w:color="auto"/>
              <w:right w:val="single" w:sz="12" w:space="0" w:color="auto"/>
            </w:tcBorders>
            <w:shd w:val="clear" w:color="auto" w:fill="auto"/>
          </w:tcPr>
          <w:p w:rsidR="009B4FFE" w:rsidRPr="004D2F8C" w:rsidRDefault="009B4FFE" w:rsidP="00AC4B58">
            <w:pPr>
              <w:rPr>
                <w:ins w:id="3850" w:author="Michal Pilík" w:date="2019-09-12T10:59:00Z"/>
                <w:rFonts w:asciiTheme="minorHAnsi" w:hAnsiTheme="minorHAnsi" w:cstheme="minorHAnsi"/>
                <w:b/>
                <w:color w:val="000000"/>
              </w:rPr>
            </w:pPr>
            <w:ins w:id="3851" w:author="Michal Pilík" w:date="2019-09-12T10:59:00Z">
              <w:r>
                <w:rPr>
                  <w:rFonts w:asciiTheme="minorHAnsi" w:hAnsiTheme="minorHAnsi" w:cstheme="minorHAnsi"/>
                  <w:b/>
                  <w:color w:val="000000"/>
                </w:rPr>
                <w:t>Management I (eng)</w:t>
              </w:r>
            </w:ins>
          </w:p>
        </w:tc>
        <w:tc>
          <w:tcPr>
            <w:tcW w:w="5055" w:type="dxa"/>
            <w:tcBorders>
              <w:left w:val="single" w:sz="12" w:space="0" w:color="auto"/>
              <w:right w:val="single" w:sz="12" w:space="0" w:color="auto"/>
            </w:tcBorders>
            <w:shd w:val="clear" w:color="auto" w:fill="auto"/>
            <w:vAlign w:val="bottom"/>
          </w:tcPr>
          <w:p w:rsidR="009B4FFE" w:rsidRPr="002F35D5" w:rsidRDefault="006F0071" w:rsidP="00D61F15">
            <w:pPr>
              <w:jc w:val="both"/>
              <w:rPr>
                <w:ins w:id="3852" w:author="Michal Pilík" w:date="2019-09-12T10:59:00Z"/>
                <w:rFonts w:ascii="Calibri" w:hAnsi="Calibri" w:cs="Calibri"/>
                <w:color w:val="0563C1"/>
                <w:u w:val="single"/>
              </w:rPr>
            </w:pPr>
            <w:ins w:id="3853" w:author="Michal Pilík" w:date="2019-09-12T11:35:00Z">
              <w:r w:rsidRPr="006F0071">
                <w:rPr>
                  <w:rFonts w:ascii="Calibri" w:hAnsi="Calibri" w:cs="Calibri"/>
                  <w:color w:val="0563C1"/>
                  <w:u w:val="single"/>
                </w:rPr>
                <w:t>https://moodle.utb.cz/course/view.php?id=20729</w:t>
              </w:r>
            </w:ins>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54"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55"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856"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Základy podnikové ekonomiky</w:t>
            </w:r>
          </w:p>
        </w:tc>
        <w:tc>
          <w:tcPr>
            <w:tcW w:w="5055" w:type="dxa"/>
            <w:tcBorders>
              <w:left w:val="single" w:sz="12" w:space="0" w:color="auto"/>
              <w:right w:val="single" w:sz="12" w:space="0" w:color="auto"/>
            </w:tcBorders>
            <w:shd w:val="clear" w:color="auto" w:fill="auto"/>
            <w:vAlign w:val="bottom"/>
            <w:tcPrChange w:id="3857"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rPr>
                <w:rFonts w:asciiTheme="minorHAnsi" w:hAnsiTheme="minorHAnsi" w:cstheme="minorHAnsi"/>
                <w:bCs/>
                <w:color w:val="1F497D"/>
              </w:rPr>
            </w:pPr>
            <w:ins w:id="3858" w:author="Michal Pilík" w:date="2019-09-10T10:46:00Z">
              <w:r w:rsidRPr="00AC4B58">
                <w:rPr>
                  <w:rFonts w:ascii="Calibri" w:hAnsi="Calibri" w:cs="Calibri"/>
                  <w:color w:val="0563C1"/>
                  <w:u w:val="single"/>
                  <w:rPrChange w:id="3859"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60" w:author="Michal Pilík" w:date="2019-09-10T10:46:00Z">
                    <w:rPr>
                      <w:rFonts w:ascii="Calibri" w:hAnsi="Calibri" w:cs="Calibri"/>
                      <w:color w:val="0563C1"/>
                      <w:sz w:val="22"/>
                      <w:szCs w:val="22"/>
                      <w:u w:val="single"/>
                    </w:rPr>
                  </w:rPrChange>
                </w:rPr>
                <w:instrText xml:space="preserve"> HYPERLINK "https://moodle.utb.cz/course/view.php?id=20829" </w:instrText>
              </w:r>
              <w:r w:rsidRPr="00AC4B58">
                <w:rPr>
                  <w:rFonts w:ascii="Calibri" w:hAnsi="Calibri" w:cs="Calibri"/>
                  <w:color w:val="0563C1"/>
                  <w:u w:val="single"/>
                  <w:rPrChange w:id="3861"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62" w:author="Michal Pilík" w:date="2019-09-10T10:46:00Z">
                    <w:rPr>
                      <w:rStyle w:val="Hypertextovodkaz"/>
                      <w:rFonts w:ascii="Calibri" w:hAnsi="Calibri" w:cs="Calibri"/>
                      <w:sz w:val="22"/>
                      <w:szCs w:val="22"/>
                    </w:rPr>
                  </w:rPrChange>
                </w:rPr>
                <w:t>https://moodle.utb.cz/course/view.php?id=20829</w:t>
              </w:r>
              <w:r w:rsidRPr="00AC4B58">
                <w:rPr>
                  <w:rFonts w:ascii="Calibri" w:hAnsi="Calibri" w:cs="Calibri"/>
                  <w:color w:val="0563C1"/>
                  <w:u w:val="single"/>
                  <w:rPrChange w:id="3863" w:author="Michal Pilík" w:date="2019-09-10T10:46:00Z">
                    <w:rPr>
                      <w:rFonts w:ascii="Calibri" w:hAnsi="Calibri" w:cs="Calibri"/>
                      <w:color w:val="0563C1"/>
                      <w:sz w:val="22"/>
                      <w:szCs w:val="22"/>
                      <w:u w:val="single"/>
                    </w:rPr>
                  </w:rPrChange>
                </w:rPr>
                <w:fldChar w:fldCharType="end"/>
              </w:r>
            </w:ins>
            <w:del w:id="3864" w:author="Michal Pilík" w:date="2019-09-10T10:46:00Z">
              <w:r w:rsidRPr="00AC4B58" w:rsidDel="00C279DF">
                <w:fldChar w:fldCharType="begin"/>
              </w:r>
              <w:r w:rsidRPr="00AC4B58" w:rsidDel="00C279DF">
                <w:delInstrText xml:space="preserve"> HYPERLINK "https://vyuka.fame.utb.cz/course/view.php?id=573" </w:delInstrText>
              </w:r>
              <w:r w:rsidRPr="00AC4B58" w:rsidDel="00C279DF">
                <w:rPr>
                  <w:rPrChange w:id="3865" w:author="Michal Pilík" w:date="2019-09-10T10:46:00Z">
                    <w:rPr>
                      <w:rStyle w:val="Hypertextovodkaz"/>
                      <w:rFonts w:asciiTheme="minorHAnsi" w:hAnsiTheme="minorHAnsi" w:cstheme="minorHAnsi"/>
                      <w:bCs/>
                    </w:rPr>
                  </w:rPrChange>
                </w:rPr>
                <w:fldChar w:fldCharType="separate"/>
              </w:r>
              <w:r w:rsidRPr="00AC4B58" w:rsidDel="00C279DF">
                <w:rPr>
                  <w:rStyle w:val="Hypertextovodkaz"/>
                  <w:rFonts w:asciiTheme="minorHAnsi" w:hAnsiTheme="minorHAnsi" w:cstheme="minorHAnsi"/>
                  <w:bCs/>
                </w:rPr>
                <w:delText>https://vyuka.fame.utb.cz/course/view.php?id=573</w:delText>
              </w:r>
              <w:r w:rsidRPr="00AC4B58" w:rsidDel="00C279DF">
                <w:rPr>
                  <w:rStyle w:val="Hypertextovodkaz"/>
                  <w:rFonts w:asciiTheme="minorHAnsi" w:hAnsiTheme="minorHAnsi" w:cstheme="minorHAnsi"/>
                  <w:bCs/>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66"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67"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868"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Počítačové zpracování dat</w:t>
            </w:r>
          </w:p>
        </w:tc>
        <w:tc>
          <w:tcPr>
            <w:tcW w:w="5055" w:type="dxa"/>
            <w:tcBorders>
              <w:left w:val="single" w:sz="12" w:space="0" w:color="auto"/>
              <w:right w:val="single" w:sz="12" w:space="0" w:color="auto"/>
            </w:tcBorders>
            <w:shd w:val="clear" w:color="auto" w:fill="auto"/>
            <w:vAlign w:val="bottom"/>
            <w:tcPrChange w:id="3869"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870" w:author="Michal Pilík" w:date="2019-09-10T10:46:00Z">
              <w:r w:rsidRPr="00AC4B58">
                <w:rPr>
                  <w:rFonts w:ascii="Calibri" w:hAnsi="Calibri" w:cs="Calibri"/>
                  <w:color w:val="0563C1"/>
                  <w:u w:val="single"/>
                  <w:rPrChange w:id="3871"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72" w:author="Michal Pilík" w:date="2019-09-10T10:46:00Z">
                    <w:rPr>
                      <w:rFonts w:ascii="Calibri" w:hAnsi="Calibri" w:cs="Calibri"/>
                      <w:color w:val="0563C1"/>
                      <w:sz w:val="22"/>
                      <w:szCs w:val="22"/>
                      <w:u w:val="single"/>
                    </w:rPr>
                  </w:rPrChange>
                </w:rPr>
                <w:instrText xml:space="preserve"> HYPERLINK "https://moodle.utb.cz/course/view.php?id=20413" </w:instrText>
              </w:r>
              <w:r w:rsidRPr="00AC4B58">
                <w:rPr>
                  <w:rFonts w:ascii="Calibri" w:hAnsi="Calibri" w:cs="Calibri"/>
                  <w:color w:val="0563C1"/>
                  <w:u w:val="single"/>
                  <w:rPrChange w:id="3873"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74" w:author="Michal Pilík" w:date="2019-09-10T10:46:00Z">
                    <w:rPr>
                      <w:rStyle w:val="Hypertextovodkaz"/>
                      <w:rFonts w:ascii="Calibri" w:hAnsi="Calibri" w:cs="Calibri"/>
                      <w:sz w:val="22"/>
                      <w:szCs w:val="22"/>
                    </w:rPr>
                  </w:rPrChange>
                </w:rPr>
                <w:t>https://moodle.utb.cz/course/view.php?id=20413</w:t>
              </w:r>
              <w:r w:rsidRPr="00AC4B58">
                <w:rPr>
                  <w:rFonts w:ascii="Calibri" w:hAnsi="Calibri" w:cs="Calibri"/>
                  <w:color w:val="0563C1"/>
                  <w:u w:val="single"/>
                  <w:rPrChange w:id="3875" w:author="Michal Pilík" w:date="2019-09-10T10:46:00Z">
                    <w:rPr>
                      <w:rFonts w:ascii="Calibri" w:hAnsi="Calibri" w:cs="Calibri"/>
                      <w:color w:val="0563C1"/>
                      <w:sz w:val="22"/>
                      <w:szCs w:val="22"/>
                      <w:u w:val="single"/>
                    </w:rPr>
                  </w:rPrChange>
                </w:rPr>
                <w:fldChar w:fldCharType="end"/>
              </w:r>
            </w:ins>
            <w:del w:id="3876" w:author="Michal Pilík" w:date="2019-09-10T10:46:00Z">
              <w:r w:rsidRPr="00AC4B58" w:rsidDel="00C279DF">
                <w:fldChar w:fldCharType="begin"/>
              </w:r>
              <w:r w:rsidRPr="00AC4B58" w:rsidDel="00C279DF">
                <w:delInstrText xml:space="preserve"> HYPERLINK "https://vyuka.fame.utb.cz/course/view.php?id=36" \h </w:delInstrText>
              </w:r>
              <w:r w:rsidRPr="00AC4B58" w:rsidDel="00C279DF">
                <w:rPr>
                  <w:rPrChange w:id="3877" w:author="Michal Pilík" w:date="2019-09-10T10:46:00Z">
                    <w:rPr>
                      <w:rStyle w:val="Hypertextovodkaz"/>
                      <w:rFonts w:ascii="Calibri" w:eastAsia="Calibri" w:hAnsi="Calibri" w:cs="Calibri"/>
                    </w:rPr>
                  </w:rPrChange>
                </w:rPr>
                <w:fldChar w:fldCharType="separate"/>
              </w:r>
              <w:r w:rsidRPr="00AC4B58" w:rsidDel="00C279DF">
                <w:rPr>
                  <w:rStyle w:val="Hypertextovodkaz"/>
                  <w:rFonts w:ascii="Calibri" w:eastAsia="Calibri" w:hAnsi="Calibri" w:cs="Calibri"/>
                </w:rPr>
                <w:delText>https://vyuka.fame.utb.cz/course/view.php?id=36</w:delText>
              </w:r>
              <w:r w:rsidRPr="00AC4B58" w:rsidDel="00C279DF">
                <w:rPr>
                  <w:rStyle w:val="Hypertextovodkaz"/>
                  <w:rFonts w:ascii="Calibri" w:eastAsia="Calibri" w:hAnsi="Calibri" w:cs="Calibr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78"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79"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880"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Makroekonomie I</w:t>
            </w:r>
            <w:del w:id="3881" w:author="Michal Pilík" w:date="2019-09-10T16:35:00Z">
              <w:r w:rsidRPr="004D2F8C" w:rsidDel="00831E6C">
                <w:rPr>
                  <w:rFonts w:asciiTheme="minorHAnsi" w:hAnsiTheme="minorHAnsi" w:cstheme="minorHAnsi"/>
                  <w:b/>
                  <w:color w:val="000000"/>
                </w:rPr>
                <w:delText xml:space="preserve">      </w:delText>
              </w:r>
            </w:del>
          </w:p>
        </w:tc>
        <w:tc>
          <w:tcPr>
            <w:tcW w:w="5055" w:type="dxa"/>
            <w:tcBorders>
              <w:left w:val="single" w:sz="12" w:space="0" w:color="auto"/>
              <w:right w:val="single" w:sz="12" w:space="0" w:color="auto"/>
            </w:tcBorders>
            <w:shd w:val="clear" w:color="auto" w:fill="auto"/>
            <w:vAlign w:val="bottom"/>
            <w:tcPrChange w:id="3882"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883" w:author="Michal Pilík" w:date="2019-09-10T10:46:00Z">
              <w:r w:rsidRPr="00AC4B58">
                <w:rPr>
                  <w:rFonts w:ascii="Calibri" w:hAnsi="Calibri" w:cs="Calibri"/>
                  <w:color w:val="0563C1"/>
                  <w:u w:val="single"/>
                  <w:rPrChange w:id="3884"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85" w:author="Michal Pilík" w:date="2019-09-10T10:46:00Z">
                    <w:rPr>
                      <w:rFonts w:ascii="Calibri" w:hAnsi="Calibri" w:cs="Calibri"/>
                      <w:color w:val="0563C1"/>
                      <w:sz w:val="22"/>
                      <w:szCs w:val="22"/>
                      <w:u w:val="single"/>
                    </w:rPr>
                  </w:rPrChange>
                </w:rPr>
                <w:instrText xml:space="preserve"> HYPERLINK "https://moodle.utb.cz/course/view.php?id=21090" </w:instrText>
              </w:r>
              <w:r w:rsidRPr="00AC4B58">
                <w:rPr>
                  <w:rFonts w:ascii="Calibri" w:hAnsi="Calibri" w:cs="Calibri"/>
                  <w:color w:val="0563C1"/>
                  <w:u w:val="single"/>
                  <w:rPrChange w:id="3886"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87" w:author="Michal Pilík" w:date="2019-09-10T10:46:00Z">
                    <w:rPr>
                      <w:rStyle w:val="Hypertextovodkaz"/>
                      <w:rFonts w:ascii="Calibri" w:hAnsi="Calibri" w:cs="Calibri"/>
                      <w:sz w:val="22"/>
                      <w:szCs w:val="22"/>
                    </w:rPr>
                  </w:rPrChange>
                </w:rPr>
                <w:t>https://moodle.utb.cz/course/view.php?id=21090</w:t>
              </w:r>
              <w:r w:rsidRPr="00AC4B58">
                <w:rPr>
                  <w:rFonts w:ascii="Calibri" w:hAnsi="Calibri" w:cs="Calibri"/>
                  <w:color w:val="0563C1"/>
                  <w:u w:val="single"/>
                  <w:rPrChange w:id="3888" w:author="Michal Pilík" w:date="2019-09-10T10:46:00Z">
                    <w:rPr>
                      <w:rFonts w:ascii="Calibri" w:hAnsi="Calibri" w:cs="Calibri"/>
                      <w:color w:val="0563C1"/>
                      <w:sz w:val="22"/>
                      <w:szCs w:val="22"/>
                      <w:u w:val="single"/>
                    </w:rPr>
                  </w:rPrChange>
                </w:rPr>
                <w:fldChar w:fldCharType="end"/>
              </w:r>
            </w:ins>
            <w:del w:id="3889" w:author="Michal Pilík" w:date="2019-09-10T10:46:00Z">
              <w:r w:rsidRPr="00AC4B58" w:rsidDel="00C279DF">
                <w:fldChar w:fldCharType="begin"/>
              </w:r>
              <w:r w:rsidRPr="00AC4B58" w:rsidDel="00C279DF">
                <w:delInstrText xml:space="preserve"> HYPERLINK "https://vyuka.fame.utb.cz/course/view.php?id=881" </w:delInstrText>
              </w:r>
              <w:r w:rsidRPr="00AC4B58" w:rsidDel="00C279DF">
                <w:rPr>
                  <w:rPrChange w:id="3890"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https://vyuka.fame.utb.cz/course/view.php?id=881</w:delText>
              </w:r>
              <w:r w:rsidRPr="00AC4B58" w:rsidDel="00C279DF">
                <w:rPr>
                  <w:rStyle w:val="Hypertextovodkaz"/>
                  <w:rFonts w:asciiTheme="minorHAnsi" w:hAnsiTheme="minorHAnsi" w:cstheme="minorHAns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91"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892"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893"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 xml:space="preserve">Základy účetnictví </w:t>
            </w:r>
          </w:p>
        </w:tc>
        <w:tc>
          <w:tcPr>
            <w:tcW w:w="5055" w:type="dxa"/>
            <w:tcBorders>
              <w:left w:val="single" w:sz="12" w:space="0" w:color="auto"/>
              <w:right w:val="single" w:sz="12" w:space="0" w:color="auto"/>
            </w:tcBorders>
            <w:shd w:val="clear" w:color="auto" w:fill="auto"/>
            <w:vAlign w:val="bottom"/>
            <w:tcPrChange w:id="3894"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895" w:author="Michal Pilík" w:date="2019-09-10T10:46:00Z">
              <w:r w:rsidRPr="00AC4B58">
                <w:rPr>
                  <w:rFonts w:ascii="Calibri" w:hAnsi="Calibri" w:cs="Calibri"/>
                  <w:color w:val="0563C1"/>
                  <w:u w:val="single"/>
                  <w:rPrChange w:id="3896"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897" w:author="Michal Pilík" w:date="2019-09-10T10:46:00Z">
                    <w:rPr>
                      <w:rFonts w:ascii="Calibri" w:hAnsi="Calibri" w:cs="Calibri"/>
                      <w:color w:val="0563C1"/>
                      <w:sz w:val="22"/>
                      <w:szCs w:val="22"/>
                      <w:u w:val="single"/>
                    </w:rPr>
                  </w:rPrChange>
                </w:rPr>
                <w:instrText xml:space="preserve"> HYPERLINK "https://moodle.utb.cz/course/view.php?id=20483" </w:instrText>
              </w:r>
              <w:r w:rsidRPr="00AC4B58">
                <w:rPr>
                  <w:rFonts w:ascii="Calibri" w:hAnsi="Calibri" w:cs="Calibri"/>
                  <w:color w:val="0563C1"/>
                  <w:u w:val="single"/>
                  <w:rPrChange w:id="3898"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899" w:author="Michal Pilík" w:date="2019-09-10T10:46:00Z">
                    <w:rPr>
                      <w:rStyle w:val="Hypertextovodkaz"/>
                      <w:rFonts w:ascii="Calibri" w:hAnsi="Calibri" w:cs="Calibri"/>
                      <w:sz w:val="22"/>
                      <w:szCs w:val="22"/>
                    </w:rPr>
                  </w:rPrChange>
                </w:rPr>
                <w:t>https://moodle.utb.cz/course/view.php?id=20483</w:t>
              </w:r>
              <w:r w:rsidRPr="00AC4B58">
                <w:rPr>
                  <w:rFonts w:ascii="Calibri" w:hAnsi="Calibri" w:cs="Calibri"/>
                  <w:color w:val="0563C1"/>
                  <w:u w:val="single"/>
                  <w:rPrChange w:id="3900" w:author="Michal Pilík" w:date="2019-09-10T10:46:00Z">
                    <w:rPr>
                      <w:rFonts w:ascii="Calibri" w:hAnsi="Calibri" w:cs="Calibri"/>
                      <w:color w:val="0563C1"/>
                      <w:sz w:val="22"/>
                      <w:szCs w:val="22"/>
                      <w:u w:val="single"/>
                    </w:rPr>
                  </w:rPrChange>
                </w:rPr>
                <w:fldChar w:fldCharType="end"/>
              </w:r>
            </w:ins>
            <w:del w:id="3901" w:author="Michal Pilík" w:date="2019-09-10T10:46:00Z">
              <w:r w:rsidRPr="00AC4B58" w:rsidDel="00C279DF">
                <w:rPr>
                  <w:rStyle w:val="Hypertextovodkaz"/>
                  <w:rFonts w:asciiTheme="minorHAnsi" w:hAnsiTheme="minorHAnsi" w:cstheme="minorHAnsi"/>
                </w:rPr>
                <w:delText>https://vyuka.fame.utb.cz/course/view.php?id=152</w:delText>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02"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903"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904"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Aplikovaná statistika I</w:t>
            </w:r>
          </w:p>
        </w:tc>
        <w:tc>
          <w:tcPr>
            <w:tcW w:w="5055" w:type="dxa"/>
            <w:tcBorders>
              <w:left w:val="single" w:sz="12" w:space="0" w:color="auto"/>
              <w:right w:val="single" w:sz="12" w:space="0" w:color="auto"/>
            </w:tcBorders>
            <w:shd w:val="clear" w:color="auto" w:fill="auto"/>
            <w:vAlign w:val="bottom"/>
            <w:tcPrChange w:id="3905"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906" w:author="Michal Pilík" w:date="2019-09-10T10:46:00Z">
              <w:r w:rsidRPr="00AC4B58">
                <w:rPr>
                  <w:rFonts w:ascii="Calibri" w:hAnsi="Calibri" w:cs="Calibri"/>
                  <w:color w:val="0563C1"/>
                  <w:u w:val="single"/>
                  <w:rPrChange w:id="3907"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908" w:author="Michal Pilík" w:date="2019-09-10T10:46:00Z">
                    <w:rPr>
                      <w:rFonts w:ascii="Calibri" w:hAnsi="Calibri" w:cs="Calibri"/>
                      <w:color w:val="0563C1"/>
                      <w:sz w:val="22"/>
                      <w:szCs w:val="22"/>
                      <w:u w:val="single"/>
                    </w:rPr>
                  </w:rPrChange>
                </w:rPr>
                <w:instrText xml:space="preserve"> HYPERLINK "https://moodle.utb.cz/course/view.php?id=21058" </w:instrText>
              </w:r>
              <w:r w:rsidRPr="00AC4B58">
                <w:rPr>
                  <w:rFonts w:ascii="Calibri" w:hAnsi="Calibri" w:cs="Calibri"/>
                  <w:color w:val="0563C1"/>
                  <w:u w:val="single"/>
                  <w:rPrChange w:id="3909"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910" w:author="Michal Pilík" w:date="2019-09-10T10:46:00Z">
                    <w:rPr>
                      <w:rStyle w:val="Hypertextovodkaz"/>
                      <w:rFonts w:ascii="Calibri" w:hAnsi="Calibri" w:cs="Calibri"/>
                      <w:sz w:val="22"/>
                      <w:szCs w:val="22"/>
                    </w:rPr>
                  </w:rPrChange>
                </w:rPr>
                <w:t>https://moodle.utb.cz/course/view.php?id=21058</w:t>
              </w:r>
              <w:r w:rsidRPr="00AC4B58">
                <w:rPr>
                  <w:rFonts w:ascii="Calibri" w:hAnsi="Calibri" w:cs="Calibri"/>
                  <w:color w:val="0563C1"/>
                  <w:u w:val="single"/>
                  <w:rPrChange w:id="3911" w:author="Michal Pilík" w:date="2019-09-10T10:46:00Z">
                    <w:rPr>
                      <w:rFonts w:ascii="Calibri" w:hAnsi="Calibri" w:cs="Calibri"/>
                      <w:color w:val="0563C1"/>
                      <w:sz w:val="22"/>
                      <w:szCs w:val="22"/>
                      <w:u w:val="single"/>
                    </w:rPr>
                  </w:rPrChange>
                </w:rPr>
                <w:fldChar w:fldCharType="end"/>
              </w:r>
            </w:ins>
            <w:del w:id="3912" w:author="Michal Pilík" w:date="2019-09-10T10:46:00Z">
              <w:r w:rsidRPr="00AC4B58" w:rsidDel="00C279DF">
                <w:fldChar w:fldCharType="begin"/>
              </w:r>
              <w:r w:rsidRPr="00AC4B58" w:rsidDel="00C279DF">
                <w:delInstrText xml:space="preserve"> HYPERLINK "https://vyuka.fame.utb.cz/enrol/index.php?id=848" \h </w:delInstrText>
              </w:r>
              <w:r w:rsidRPr="00AC4B58" w:rsidDel="00C279DF">
                <w:rPr>
                  <w:rPrChange w:id="3913" w:author="Michal Pilík" w:date="2019-09-10T10:46:00Z">
                    <w:rPr>
                      <w:rStyle w:val="Hypertextovodkaz"/>
                      <w:rFonts w:ascii="Calibri" w:eastAsia="Calibri" w:hAnsi="Calibri" w:cs="Calibri"/>
                    </w:rPr>
                  </w:rPrChange>
                </w:rPr>
                <w:fldChar w:fldCharType="separate"/>
              </w:r>
              <w:r w:rsidRPr="00AC4B58" w:rsidDel="00C279DF">
                <w:rPr>
                  <w:rStyle w:val="Hypertextovodkaz"/>
                  <w:rFonts w:ascii="Calibri" w:eastAsia="Calibri" w:hAnsi="Calibri" w:cs="Calibri"/>
                </w:rPr>
                <w:delText>https://vyuka.fame.utb.cz/enrol/index.php?id=848</w:delText>
              </w:r>
              <w:r w:rsidRPr="00AC4B58" w:rsidDel="00C279DF">
                <w:rPr>
                  <w:rStyle w:val="Hypertextovodkaz"/>
                  <w:rFonts w:ascii="Calibri" w:eastAsia="Calibri" w:hAnsi="Calibri" w:cs="Calibr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14"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915"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916"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Základy projektového řízení</w:t>
            </w:r>
          </w:p>
        </w:tc>
        <w:tc>
          <w:tcPr>
            <w:tcW w:w="5055" w:type="dxa"/>
            <w:tcBorders>
              <w:left w:val="single" w:sz="12" w:space="0" w:color="auto"/>
              <w:right w:val="single" w:sz="12" w:space="0" w:color="auto"/>
            </w:tcBorders>
            <w:shd w:val="clear" w:color="auto" w:fill="auto"/>
            <w:vAlign w:val="bottom"/>
            <w:tcPrChange w:id="3917"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918" w:author="Michal Pilík" w:date="2019-09-10T10:46:00Z">
              <w:r w:rsidRPr="00AC4B58">
                <w:rPr>
                  <w:rFonts w:ascii="Calibri" w:hAnsi="Calibri" w:cs="Calibri"/>
                  <w:color w:val="0563C1"/>
                  <w:u w:val="single"/>
                  <w:rPrChange w:id="3919"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920" w:author="Michal Pilík" w:date="2019-09-10T10:46:00Z">
                    <w:rPr>
                      <w:rFonts w:ascii="Calibri" w:hAnsi="Calibri" w:cs="Calibri"/>
                      <w:color w:val="0563C1"/>
                      <w:sz w:val="22"/>
                      <w:szCs w:val="22"/>
                      <w:u w:val="single"/>
                    </w:rPr>
                  </w:rPrChange>
                </w:rPr>
                <w:instrText xml:space="preserve"> HYPERLINK "https://moodle.utb.cz/course/view.php?id=20816" </w:instrText>
              </w:r>
              <w:r w:rsidRPr="00AC4B58">
                <w:rPr>
                  <w:rFonts w:ascii="Calibri" w:hAnsi="Calibri" w:cs="Calibri"/>
                  <w:color w:val="0563C1"/>
                  <w:u w:val="single"/>
                  <w:rPrChange w:id="3921"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922" w:author="Michal Pilík" w:date="2019-09-10T10:46:00Z">
                    <w:rPr>
                      <w:rStyle w:val="Hypertextovodkaz"/>
                      <w:rFonts w:ascii="Calibri" w:hAnsi="Calibri" w:cs="Calibri"/>
                      <w:sz w:val="22"/>
                      <w:szCs w:val="22"/>
                    </w:rPr>
                  </w:rPrChange>
                </w:rPr>
                <w:t>https://moodle.utb.cz/course/view.php?id=20816</w:t>
              </w:r>
              <w:r w:rsidRPr="00AC4B58">
                <w:rPr>
                  <w:rFonts w:ascii="Calibri" w:hAnsi="Calibri" w:cs="Calibri"/>
                  <w:color w:val="0563C1"/>
                  <w:u w:val="single"/>
                  <w:rPrChange w:id="3923" w:author="Michal Pilík" w:date="2019-09-10T10:46:00Z">
                    <w:rPr>
                      <w:rFonts w:ascii="Calibri" w:hAnsi="Calibri" w:cs="Calibri"/>
                      <w:color w:val="0563C1"/>
                      <w:sz w:val="22"/>
                      <w:szCs w:val="22"/>
                      <w:u w:val="single"/>
                    </w:rPr>
                  </w:rPrChange>
                </w:rPr>
                <w:fldChar w:fldCharType="end"/>
              </w:r>
            </w:ins>
            <w:del w:id="3924" w:author="Michal Pilík" w:date="2019-09-10T10:46:00Z">
              <w:r w:rsidRPr="00AC4B58" w:rsidDel="00C279DF">
                <w:fldChar w:fldCharType="begin"/>
              </w:r>
              <w:r w:rsidRPr="00AC4B58" w:rsidDel="00C279DF">
                <w:delInstrText xml:space="preserve"> HYPERLINK "https://vyuka.fame.utb.cz/course/view.php?id=569" </w:delInstrText>
              </w:r>
              <w:r w:rsidRPr="00AC4B58" w:rsidDel="00C279DF">
                <w:rPr>
                  <w:rPrChange w:id="3925"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https://vyuka.fame.utb.cz/course/view.php?id=569</w:delText>
              </w:r>
              <w:r w:rsidRPr="00AC4B58" w:rsidDel="00C279DF">
                <w:rPr>
                  <w:rStyle w:val="Hypertextovodkaz"/>
                  <w:rFonts w:asciiTheme="minorHAnsi" w:hAnsiTheme="minorHAnsi" w:cstheme="minorHAnsi"/>
                </w:rPr>
                <w:fldChar w:fldCharType="end"/>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26"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927" w:author="Michal Pilík" w:date="2019-09-10T10:46:00Z">
            <w:trPr>
              <w:gridAfter w:val="0"/>
              <w:jc w:val="center"/>
            </w:trPr>
          </w:trPrChange>
        </w:trPr>
        <w:tc>
          <w:tcPr>
            <w:tcW w:w="3735" w:type="dxa"/>
            <w:tcBorders>
              <w:left w:val="single" w:sz="12" w:space="0" w:color="auto"/>
              <w:right w:val="single" w:sz="12" w:space="0" w:color="auto"/>
            </w:tcBorders>
            <w:shd w:val="clear" w:color="auto" w:fill="auto"/>
            <w:tcPrChange w:id="3928" w:author="Michal Pilík" w:date="2019-09-10T10:46:00Z">
              <w:tcPr>
                <w:tcW w:w="3735" w:type="dxa"/>
                <w:gridSpan w:val="2"/>
                <w:tcBorders>
                  <w:left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i/>
                <w:color w:val="000000"/>
              </w:rPr>
            </w:pPr>
            <w:r w:rsidRPr="004D2F8C">
              <w:rPr>
                <w:rFonts w:asciiTheme="minorHAnsi" w:hAnsiTheme="minorHAnsi" w:cstheme="minorHAnsi"/>
                <w:b/>
                <w:color w:val="000000"/>
              </w:rPr>
              <w:t>Matematika EII</w:t>
            </w:r>
          </w:p>
        </w:tc>
        <w:tc>
          <w:tcPr>
            <w:tcW w:w="5055" w:type="dxa"/>
            <w:tcBorders>
              <w:left w:val="single" w:sz="12" w:space="0" w:color="auto"/>
              <w:right w:val="single" w:sz="12" w:space="0" w:color="auto"/>
            </w:tcBorders>
            <w:shd w:val="clear" w:color="auto" w:fill="auto"/>
            <w:vAlign w:val="bottom"/>
            <w:tcPrChange w:id="3929" w:author="Michal Pilík" w:date="2019-09-10T10:46:00Z">
              <w:tcPr>
                <w:tcW w:w="5055" w:type="dxa"/>
                <w:gridSpan w:val="2"/>
                <w:tcBorders>
                  <w:left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930" w:author="Michal Pilík" w:date="2019-09-10T10:46:00Z">
              <w:r w:rsidRPr="00AC4B58">
                <w:rPr>
                  <w:rFonts w:ascii="Calibri" w:hAnsi="Calibri" w:cs="Calibri"/>
                  <w:color w:val="0563C1"/>
                  <w:u w:val="single"/>
                  <w:rPrChange w:id="3931"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932" w:author="Michal Pilík" w:date="2019-09-10T10:46:00Z">
                    <w:rPr>
                      <w:rFonts w:ascii="Calibri" w:hAnsi="Calibri" w:cs="Calibri"/>
                      <w:color w:val="0563C1"/>
                      <w:sz w:val="22"/>
                      <w:szCs w:val="22"/>
                      <w:u w:val="single"/>
                    </w:rPr>
                  </w:rPrChange>
                </w:rPr>
                <w:instrText xml:space="preserve"> HYPERLINK "https://moodle.utb.cz/course/view.php?id=21039" </w:instrText>
              </w:r>
              <w:r w:rsidRPr="00AC4B58">
                <w:rPr>
                  <w:rFonts w:ascii="Calibri" w:hAnsi="Calibri" w:cs="Calibri"/>
                  <w:color w:val="0563C1"/>
                  <w:u w:val="single"/>
                  <w:rPrChange w:id="3933"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934" w:author="Michal Pilík" w:date="2019-09-10T10:46:00Z">
                    <w:rPr>
                      <w:rStyle w:val="Hypertextovodkaz"/>
                      <w:rFonts w:ascii="Calibri" w:hAnsi="Calibri" w:cs="Calibri"/>
                      <w:sz w:val="22"/>
                      <w:szCs w:val="22"/>
                    </w:rPr>
                  </w:rPrChange>
                </w:rPr>
                <w:t>https://moodle.utb.cz/course/view.php?id=21039</w:t>
              </w:r>
              <w:r w:rsidRPr="00AC4B58">
                <w:rPr>
                  <w:rFonts w:ascii="Calibri" w:hAnsi="Calibri" w:cs="Calibri"/>
                  <w:color w:val="0563C1"/>
                  <w:u w:val="single"/>
                  <w:rPrChange w:id="3935" w:author="Michal Pilík" w:date="2019-09-10T10:46:00Z">
                    <w:rPr>
                      <w:rFonts w:ascii="Calibri" w:hAnsi="Calibri" w:cs="Calibri"/>
                      <w:color w:val="0563C1"/>
                      <w:sz w:val="22"/>
                      <w:szCs w:val="22"/>
                      <w:u w:val="single"/>
                    </w:rPr>
                  </w:rPrChange>
                </w:rPr>
                <w:fldChar w:fldCharType="end"/>
              </w:r>
            </w:ins>
            <w:del w:id="3936" w:author="Michal Pilík" w:date="2019-09-10T10:46:00Z">
              <w:r w:rsidRPr="00AC4B58" w:rsidDel="00C279DF">
                <w:fldChar w:fldCharType="begin"/>
              </w:r>
              <w:r w:rsidRPr="00AC4B58" w:rsidDel="00C279DF">
                <w:delInstrText xml:space="preserve"> HYPERLINK "https://vyuka.fame.utb.cz/course/view.php?id=804" </w:delInstrText>
              </w:r>
              <w:r w:rsidRPr="00AC4B58" w:rsidDel="00C279DF">
                <w:rPr>
                  <w:rPrChange w:id="3937" w:author="Michal Pilík" w:date="2019-09-10T10:46:00Z">
                    <w:rPr>
                      <w:rStyle w:val="Hypertextovodkaz"/>
                      <w:rFonts w:asciiTheme="minorHAnsi" w:hAnsiTheme="minorHAnsi" w:cstheme="minorHAnsi"/>
                    </w:rPr>
                  </w:rPrChange>
                </w:rPr>
                <w:fldChar w:fldCharType="separate"/>
              </w:r>
              <w:r w:rsidRPr="00AC4B58" w:rsidDel="00C279DF">
                <w:rPr>
                  <w:rStyle w:val="Hypertextovodkaz"/>
                  <w:rFonts w:asciiTheme="minorHAnsi" w:hAnsiTheme="minorHAnsi" w:cstheme="minorHAnsi"/>
                </w:rPr>
                <w:delText>https://vyuka.fame.utb.cz/course/view.php?id=804</w:delText>
              </w:r>
              <w:r w:rsidRPr="00AC4B58" w:rsidDel="00C279DF">
                <w:rPr>
                  <w:rStyle w:val="Hypertextovodkaz"/>
                  <w:rFonts w:asciiTheme="minorHAnsi" w:hAnsiTheme="minorHAnsi" w:cstheme="minorHAnsi"/>
                </w:rPr>
                <w:fldChar w:fldCharType="end"/>
              </w:r>
              <w:r w:rsidRPr="00AC4B58" w:rsidDel="00C279DF">
                <w:rPr>
                  <w:rFonts w:asciiTheme="minorHAnsi" w:hAnsiTheme="minorHAnsi" w:cstheme="minorHAnsi"/>
                  <w:color w:val="000000"/>
                </w:rPr>
                <w:delText xml:space="preserve"> </w:delText>
              </w:r>
            </w:del>
          </w:p>
        </w:tc>
      </w:tr>
      <w:tr w:rsidR="00AC4B58" w:rsidRPr="004D2F8C" w:rsidTr="00C04E64">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8" w:author="Michal Pilík" w:date="2019-09-10T10:46:00Z">
            <w:tblPrEx>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jc w:val="center"/>
          <w:trPrChange w:id="3939" w:author="Michal Pilík" w:date="2019-09-10T10:46:00Z">
            <w:trPr>
              <w:gridAfter w:val="0"/>
              <w:jc w:val="center"/>
            </w:trPr>
          </w:trPrChange>
        </w:trPr>
        <w:tc>
          <w:tcPr>
            <w:tcW w:w="3735" w:type="dxa"/>
            <w:tcBorders>
              <w:left w:val="single" w:sz="12" w:space="0" w:color="auto"/>
              <w:bottom w:val="single" w:sz="12" w:space="0" w:color="auto"/>
              <w:right w:val="single" w:sz="12" w:space="0" w:color="auto"/>
            </w:tcBorders>
            <w:shd w:val="clear" w:color="auto" w:fill="auto"/>
            <w:tcPrChange w:id="3940" w:author="Michal Pilík" w:date="2019-09-10T10:46:00Z">
              <w:tcPr>
                <w:tcW w:w="3735" w:type="dxa"/>
                <w:gridSpan w:val="2"/>
                <w:tcBorders>
                  <w:left w:val="single" w:sz="12" w:space="0" w:color="auto"/>
                  <w:bottom w:val="single" w:sz="12" w:space="0" w:color="auto"/>
                  <w:right w:val="single" w:sz="12" w:space="0" w:color="auto"/>
                </w:tcBorders>
                <w:shd w:val="clear" w:color="auto" w:fill="auto"/>
              </w:tcPr>
            </w:tcPrChange>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Daně I</w:t>
            </w:r>
          </w:p>
        </w:tc>
        <w:tc>
          <w:tcPr>
            <w:tcW w:w="5055" w:type="dxa"/>
            <w:tcBorders>
              <w:left w:val="single" w:sz="12" w:space="0" w:color="auto"/>
              <w:bottom w:val="single" w:sz="12" w:space="0" w:color="auto"/>
              <w:right w:val="single" w:sz="12" w:space="0" w:color="auto"/>
            </w:tcBorders>
            <w:shd w:val="clear" w:color="auto" w:fill="auto"/>
            <w:vAlign w:val="bottom"/>
            <w:tcPrChange w:id="3941" w:author="Michal Pilík" w:date="2019-09-10T10:46:00Z">
              <w:tcPr>
                <w:tcW w:w="5055" w:type="dxa"/>
                <w:gridSpan w:val="2"/>
                <w:tcBorders>
                  <w:left w:val="single" w:sz="12" w:space="0" w:color="auto"/>
                  <w:bottom w:val="single" w:sz="12" w:space="0" w:color="auto"/>
                  <w:right w:val="single" w:sz="12" w:space="0" w:color="auto"/>
                </w:tcBorders>
                <w:shd w:val="clear" w:color="auto" w:fill="auto"/>
              </w:tcPr>
            </w:tcPrChange>
          </w:tcPr>
          <w:p w:rsidR="00AC4B58" w:rsidRPr="00AC4B58" w:rsidRDefault="00AC4B58" w:rsidP="00AC4B58">
            <w:pPr>
              <w:jc w:val="both"/>
              <w:rPr>
                <w:rFonts w:asciiTheme="minorHAnsi" w:hAnsiTheme="minorHAnsi" w:cstheme="minorHAnsi"/>
                <w:color w:val="000000"/>
              </w:rPr>
            </w:pPr>
            <w:ins w:id="3942" w:author="Michal Pilík" w:date="2019-09-10T10:46:00Z">
              <w:r w:rsidRPr="00AC4B58">
                <w:rPr>
                  <w:rFonts w:ascii="Calibri" w:hAnsi="Calibri" w:cs="Calibri"/>
                  <w:color w:val="0563C1"/>
                  <w:u w:val="single"/>
                  <w:rPrChange w:id="3943" w:author="Michal Pilík" w:date="2019-09-10T10:46:00Z">
                    <w:rPr>
                      <w:rFonts w:ascii="Calibri" w:hAnsi="Calibri" w:cs="Calibri"/>
                      <w:color w:val="0563C1"/>
                      <w:sz w:val="22"/>
                      <w:szCs w:val="22"/>
                      <w:u w:val="single"/>
                    </w:rPr>
                  </w:rPrChange>
                </w:rPr>
                <w:fldChar w:fldCharType="begin"/>
              </w:r>
              <w:r w:rsidRPr="00AC4B58">
                <w:rPr>
                  <w:rFonts w:ascii="Calibri" w:hAnsi="Calibri" w:cs="Calibri"/>
                  <w:color w:val="0563C1"/>
                  <w:u w:val="single"/>
                  <w:rPrChange w:id="3944" w:author="Michal Pilík" w:date="2019-09-10T10:46:00Z">
                    <w:rPr>
                      <w:rFonts w:ascii="Calibri" w:hAnsi="Calibri" w:cs="Calibri"/>
                      <w:color w:val="0563C1"/>
                      <w:sz w:val="22"/>
                      <w:szCs w:val="22"/>
                      <w:u w:val="single"/>
                    </w:rPr>
                  </w:rPrChange>
                </w:rPr>
                <w:instrText xml:space="preserve"> HYPERLINK "https://moodle.utb.cz/course/view.php?id=21118" </w:instrText>
              </w:r>
              <w:r w:rsidRPr="00AC4B58">
                <w:rPr>
                  <w:rFonts w:ascii="Calibri" w:hAnsi="Calibri" w:cs="Calibri"/>
                  <w:color w:val="0563C1"/>
                  <w:u w:val="single"/>
                  <w:rPrChange w:id="3945" w:author="Michal Pilík" w:date="2019-09-10T10:46:00Z">
                    <w:rPr>
                      <w:rFonts w:ascii="Calibri" w:hAnsi="Calibri" w:cs="Calibri"/>
                      <w:color w:val="0563C1"/>
                      <w:sz w:val="22"/>
                      <w:szCs w:val="22"/>
                      <w:u w:val="single"/>
                    </w:rPr>
                  </w:rPrChange>
                </w:rPr>
                <w:fldChar w:fldCharType="separate"/>
              </w:r>
              <w:r w:rsidRPr="00AC4B58">
                <w:rPr>
                  <w:rStyle w:val="Hypertextovodkaz"/>
                  <w:rFonts w:ascii="Calibri" w:hAnsi="Calibri" w:cs="Calibri"/>
                  <w:rPrChange w:id="3946" w:author="Michal Pilík" w:date="2019-09-10T10:46:00Z">
                    <w:rPr>
                      <w:rStyle w:val="Hypertextovodkaz"/>
                      <w:rFonts w:ascii="Calibri" w:hAnsi="Calibri" w:cs="Calibri"/>
                      <w:sz w:val="22"/>
                      <w:szCs w:val="22"/>
                    </w:rPr>
                  </w:rPrChange>
                </w:rPr>
                <w:t>https://moodle.utb.cz/course/view.php?id=21118</w:t>
              </w:r>
              <w:r w:rsidRPr="00AC4B58">
                <w:rPr>
                  <w:rFonts w:ascii="Calibri" w:hAnsi="Calibri" w:cs="Calibri"/>
                  <w:color w:val="0563C1"/>
                  <w:u w:val="single"/>
                  <w:rPrChange w:id="3947" w:author="Michal Pilík" w:date="2019-09-10T10:46:00Z">
                    <w:rPr>
                      <w:rFonts w:ascii="Calibri" w:hAnsi="Calibri" w:cs="Calibri"/>
                      <w:color w:val="0563C1"/>
                      <w:sz w:val="22"/>
                      <w:szCs w:val="22"/>
                      <w:u w:val="single"/>
                    </w:rPr>
                  </w:rPrChange>
                </w:rPr>
                <w:fldChar w:fldCharType="end"/>
              </w:r>
            </w:ins>
            <w:del w:id="3948" w:author="Michal Pilík" w:date="2019-09-10T10:46:00Z">
              <w:r w:rsidRPr="00AC4B58" w:rsidDel="00C279DF">
                <w:rPr>
                  <w:rStyle w:val="Hypertextovodkaz"/>
                  <w:rFonts w:asciiTheme="minorHAnsi" w:hAnsiTheme="minorHAnsi" w:cstheme="minorHAnsi"/>
                </w:rPr>
                <w:delText>https://vyuka.fame.utb.cz/course/view.php?id=910</w:delText>
              </w:r>
            </w:del>
          </w:p>
        </w:tc>
      </w:tr>
    </w:tbl>
    <w:p w:rsidR="00807397" w:rsidRPr="001841A0" w:rsidRDefault="00807397"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Podle</w:t>
      </w:r>
      <w:r w:rsidRPr="001841A0">
        <w:rPr>
          <w:rFonts w:ascii="Calibri" w:hAnsi="Calibri" w:cs="Calibri"/>
          <w:color w:val="00B050"/>
          <w:sz w:val="22"/>
          <w:szCs w:val="22"/>
        </w:rPr>
        <w:t xml:space="preserve"> </w:t>
      </w:r>
      <w:hyperlink r:id="rId140" w:history="1">
        <w:r w:rsidRPr="001841A0">
          <w:rPr>
            <w:rFonts w:ascii="Calibri" w:hAnsi="Calibri" w:cs="Calibri"/>
            <w:i/>
            <w:color w:val="0000FF"/>
            <w:sz w:val="22"/>
            <w:szCs w:val="22"/>
            <w:u w:val="single"/>
          </w:rPr>
          <w:t>Vnitřního předpisu FaME</w:t>
        </w:r>
      </w:hyperlink>
      <w:r w:rsidRPr="001841A0">
        <w:rPr>
          <w:rFonts w:ascii="Calibri" w:hAnsi="Calibri" w:cs="Calibri"/>
          <w:color w:val="00B050"/>
          <w:sz w:val="22"/>
          <w:szCs w:val="22"/>
        </w:rPr>
        <w:t xml:space="preserve"> </w:t>
      </w:r>
      <w:r w:rsidRPr="001841A0">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1841A0" w:rsidRPr="001841A0" w:rsidRDefault="001841A0" w:rsidP="001841A0"/>
    <w:p w:rsidR="004C61F9" w:rsidRDefault="004C61F9" w:rsidP="004C61F9">
      <w:pPr>
        <w:spacing w:before="2760"/>
        <w:jc w:val="center"/>
        <w:rPr>
          <w:rFonts w:asciiTheme="minorHAnsi" w:hAnsiTheme="minorHAnsi" w:cstheme="minorHAnsi"/>
          <w:b/>
          <w:sz w:val="52"/>
          <w:szCs w:val="32"/>
        </w:rPr>
      </w:pPr>
    </w:p>
    <w:p w:rsidR="00AC4B58" w:rsidRDefault="00AC4B58">
      <w:pPr>
        <w:rPr>
          <w:ins w:id="3949" w:author="Michal Pilík" w:date="2019-09-10T10:45:00Z"/>
          <w:rFonts w:asciiTheme="minorHAnsi" w:hAnsiTheme="minorHAnsi" w:cstheme="minorHAnsi"/>
          <w:b/>
          <w:sz w:val="52"/>
          <w:szCs w:val="32"/>
        </w:rPr>
      </w:pPr>
      <w:ins w:id="3950" w:author="Michal Pilík" w:date="2019-09-10T10:45:00Z">
        <w:r>
          <w:rPr>
            <w:rFonts w:asciiTheme="minorHAnsi" w:hAnsiTheme="minorHAnsi" w:cstheme="minorHAnsi"/>
            <w:b/>
            <w:sz w:val="52"/>
            <w:szCs w:val="32"/>
          </w:rPr>
          <w:br w:type="page"/>
        </w:r>
      </w:ins>
    </w:p>
    <w:p w:rsidR="00AC4B58" w:rsidRDefault="00AC4B58" w:rsidP="004C61F9">
      <w:pPr>
        <w:spacing w:before="3720"/>
        <w:jc w:val="center"/>
        <w:rPr>
          <w:ins w:id="3951" w:author="Michal Pilík" w:date="2019-09-10T10:46:00Z"/>
          <w:rFonts w:asciiTheme="minorHAnsi" w:hAnsiTheme="minorHAnsi" w:cstheme="minorHAnsi"/>
          <w:b/>
          <w:sz w:val="52"/>
          <w:szCs w:val="32"/>
        </w:rPr>
      </w:pPr>
    </w:p>
    <w:p w:rsidR="001841A0" w:rsidRPr="001841A0" w:rsidRDefault="004C61F9" w:rsidP="004C61F9">
      <w:pPr>
        <w:spacing w:before="3720"/>
        <w:jc w:val="center"/>
        <w:rPr>
          <w:rFonts w:ascii="Calibri" w:hAnsi="Calibri" w:cs="Calibri"/>
          <w:b/>
          <w:sz w:val="28"/>
          <w:szCs w:val="28"/>
        </w:rPr>
      </w:pPr>
      <w:r>
        <w:rPr>
          <w:rFonts w:asciiTheme="minorHAnsi" w:hAnsiTheme="minorHAnsi" w:cstheme="minorHAnsi"/>
          <w:b/>
          <w:sz w:val="52"/>
          <w:szCs w:val="32"/>
        </w:rPr>
        <w:t>Příloha I: Rámcové smlouvy o spolupráci a zajištění praxe profesního bakalářského studijního programu Účetnictví a daně</w:t>
      </w:r>
    </w:p>
    <w:p w:rsidR="001841A0" w:rsidRPr="001841A0" w:rsidRDefault="001841A0" w:rsidP="001841A0">
      <w:pPr>
        <w:ind w:left="426"/>
        <w:jc w:val="both"/>
        <w:rPr>
          <w:rFonts w:ascii="Calibri" w:hAnsi="Calibri" w:cs="Calibri"/>
        </w:rPr>
      </w:pPr>
    </w:p>
    <w:p w:rsidR="00E14C88" w:rsidRPr="00E14C88" w:rsidRDefault="00E14C88" w:rsidP="00E14C88">
      <w:pPr>
        <w:ind w:left="426"/>
        <w:jc w:val="both"/>
        <w:rPr>
          <w:rFonts w:ascii="Calibri" w:hAnsi="Calibri" w:cs="Calibri"/>
        </w:rPr>
      </w:pPr>
    </w:p>
    <w:sectPr w:rsidR="00E14C88" w:rsidRPr="00E14C88" w:rsidSect="00A952B2">
      <w:headerReference w:type="default" r:id="rId141"/>
      <w:footerReference w:type="even" r:id="rId142"/>
      <w:footerReference w:type="default" r:id="rId143"/>
      <w:headerReference w:type="first" r:id="rId144"/>
      <w:footerReference w:type="first" r:id="rId14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072" w:rsidRDefault="00E61072">
      <w:r>
        <w:separator/>
      </w:r>
    </w:p>
  </w:endnote>
  <w:endnote w:type="continuationSeparator" w:id="0">
    <w:p w:rsidR="00E61072" w:rsidRDefault="00E6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charset w:val="EE"/>
    <w:family w:val="auto"/>
    <w:pitch w:val="variable"/>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Default="003F47B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47B3" w:rsidRDefault="003F47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F94273" w:rsidRDefault="003F47B3"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B8041B">
      <w:rPr>
        <w:rStyle w:val="slostrnky"/>
        <w:rFonts w:asciiTheme="minorHAnsi" w:hAnsiTheme="minorHAnsi" w:cstheme="minorHAnsi"/>
        <w:noProof/>
      </w:rPr>
      <w:t>265</w:t>
    </w:r>
    <w:r w:rsidRPr="00F94273">
      <w:rPr>
        <w:rStyle w:val="slostrnky"/>
        <w:rFonts w:asciiTheme="minorHAnsi" w:hAnsiTheme="minorHAnsi" w:cstheme="minorHAnsi"/>
      </w:rPr>
      <w:fldChar w:fldCharType="end"/>
    </w:r>
  </w:p>
  <w:p w:rsidR="003F47B3" w:rsidRDefault="003F47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F356C7" w:rsidRDefault="003F47B3" w:rsidP="00A952B2">
    <w:pPr>
      <w:pStyle w:val="Zpat"/>
      <w:rPr>
        <w:sz w:val="16"/>
        <w:szCs w:val="16"/>
      </w:rPr>
    </w:pPr>
    <w:r w:rsidRPr="00F356C7">
      <w:rPr>
        <w:sz w:val="16"/>
        <w:szCs w:val="16"/>
      </w:rPr>
      <w:t>verze 16.2.2017</w:t>
    </w:r>
  </w:p>
  <w:p w:rsidR="003F47B3" w:rsidRDefault="003F47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072" w:rsidRDefault="00E61072">
      <w:r>
        <w:separator/>
      </w:r>
    </w:p>
  </w:footnote>
  <w:footnote w:type="continuationSeparator" w:id="0">
    <w:p w:rsidR="00E61072" w:rsidRDefault="00E61072">
      <w:r>
        <w:continuationSeparator/>
      </w:r>
    </w:p>
  </w:footnote>
  <w:footnote w:id="1">
    <w:p w:rsidR="003F47B3" w:rsidRDefault="003F47B3">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3F47B3" w:rsidRDefault="003F47B3">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3F47B3" w:rsidRPr="003B141A" w:rsidRDefault="003F47B3"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3F47B3" w:rsidRPr="003B141A" w:rsidRDefault="003F47B3"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3F47B3" w:rsidRPr="003B141A" w:rsidRDefault="003F47B3" w:rsidP="001841A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Default="003F47B3" w:rsidP="007614E9">
    <w:pPr>
      <w:pStyle w:val="Zhlav"/>
      <w:jc w:val="center"/>
    </w:pPr>
    <w:r w:rsidRPr="00F94273">
      <w:rPr>
        <w:rFonts w:asciiTheme="minorHAnsi" w:hAnsiTheme="minorHAnsi" w:cstheme="minorHAnsi"/>
      </w:rPr>
      <w:t xml:space="preserve">BSP </w:t>
    </w:r>
    <w:r>
      <w:rPr>
        <w:rFonts w:asciiTheme="minorHAnsi" w:hAnsiTheme="minorHAnsi"/>
      </w:rPr>
      <w:t>Účetnictví a daně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773D66" w:rsidRDefault="003F47B3" w:rsidP="007614E9">
    <w:pPr>
      <w:pStyle w:val="Zhlav"/>
      <w:jc w:val="center"/>
      <w:rPr>
        <w:rFonts w:asciiTheme="minorHAnsi" w:hAnsiTheme="minorHAnsi" w:cstheme="minorHAnsi"/>
      </w:rPr>
    </w:pPr>
    <w:r>
      <w:rPr>
        <w:rFonts w:asciiTheme="minorHAnsi" w:hAnsiTheme="minorHAnsi" w:cstheme="minorHAnsi"/>
      </w:rPr>
      <w:t>BSP Účetnictví a daně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8F354F"/>
    <w:multiLevelType w:val="hybridMultilevel"/>
    <w:tmpl w:val="8B98A7F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8"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75D7CF4"/>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7B412FF"/>
    <w:multiLevelType w:val="hybridMultilevel"/>
    <w:tmpl w:val="DA0C8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7E15417"/>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4AB687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19D3A6B"/>
    <w:multiLevelType w:val="hybridMultilevel"/>
    <w:tmpl w:val="AB7A08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6E82C30"/>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9"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4A16BE6"/>
    <w:multiLevelType w:val="hybridMultilevel"/>
    <w:tmpl w:val="4078C70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7"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9E55E79"/>
    <w:multiLevelType w:val="hybridMultilevel"/>
    <w:tmpl w:val="408A6FB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39359CB"/>
    <w:multiLevelType w:val="hybridMultilevel"/>
    <w:tmpl w:val="32AAEB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7C84202"/>
    <w:multiLevelType w:val="hybridMultilevel"/>
    <w:tmpl w:val="FB72E86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3" w15:restartNumberingAfterBreak="0">
    <w:nsid w:val="689F706D"/>
    <w:multiLevelType w:val="hybridMultilevel"/>
    <w:tmpl w:val="B73C0F2A"/>
    <w:lvl w:ilvl="0" w:tplc="04050005">
      <w:start w:val="1"/>
      <w:numFmt w:val="bullet"/>
      <w:lvlText w:val=""/>
      <w:lvlJc w:val="left"/>
      <w:pPr>
        <w:ind w:left="360" w:hanging="360"/>
      </w:pPr>
      <w:rPr>
        <w:rFonts w:ascii="Wingdings" w:hAnsi="Wingdings" w:hint="default"/>
      </w:rPr>
    </w:lvl>
    <w:lvl w:ilvl="1" w:tplc="47C4B0A8">
      <w:numFmt w:val="bullet"/>
      <w:lvlText w:val="-"/>
      <w:lvlJc w:val="left"/>
      <w:pPr>
        <w:ind w:left="1080" w:hanging="360"/>
      </w:pPr>
      <w:rPr>
        <w:rFonts w:ascii="Times New Roman" w:eastAsia="Times New Roman" w:hAnsi="Times New Roman"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4"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4814295"/>
    <w:multiLevelType w:val="hybridMultilevel"/>
    <w:tmpl w:val="FD1CE5BC"/>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8"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5"/>
  </w:num>
  <w:num w:numId="2">
    <w:abstractNumId w:val="60"/>
  </w:num>
  <w:num w:numId="3">
    <w:abstractNumId w:val="40"/>
  </w:num>
  <w:num w:numId="4">
    <w:abstractNumId w:val="100"/>
  </w:num>
  <w:num w:numId="5">
    <w:abstractNumId w:val="9"/>
  </w:num>
  <w:num w:numId="6">
    <w:abstractNumId w:val="18"/>
  </w:num>
  <w:num w:numId="7">
    <w:abstractNumId w:val="42"/>
  </w:num>
  <w:num w:numId="8">
    <w:abstractNumId w:val="77"/>
  </w:num>
  <w:num w:numId="9">
    <w:abstractNumId w:val="90"/>
  </w:num>
  <w:num w:numId="10">
    <w:abstractNumId w:val="2"/>
  </w:num>
  <w:num w:numId="11">
    <w:abstractNumId w:val="69"/>
  </w:num>
  <w:num w:numId="12">
    <w:abstractNumId w:val="52"/>
  </w:num>
  <w:num w:numId="13">
    <w:abstractNumId w:val="89"/>
  </w:num>
  <w:num w:numId="14">
    <w:abstractNumId w:val="27"/>
  </w:num>
  <w:num w:numId="15">
    <w:abstractNumId w:val="41"/>
  </w:num>
  <w:num w:numId="16">
    <w:abstractNumId w:val="56"/>
  </w:num>
  <w:num w:numId="17">
    <w:abstractNumId w:val="81"/>
  </w:num>
  <w:num w:numId="18">
    <w:abstractNumId w:val="98"/>
  </w:num>
  <w:num w:numId="19">
    <w:abstractNumId w:val="43"/>
  </w:num>
  <w:num w:numId="20">
    <w:abstractNumId w:val="91"/>
  </w:num>
  <w:num w:numId="21">
    <w:abstractNumId w:val="1"/>
  </w:num>
  <w:num w:numId="22">
    <w:abstractNumId w:val="83"/>
  </w:num>
  <w:num w:numId="23">
    <w:abstractNumId w:val="45"/>
  </w:num>
  <w:num w:numId="24">
    <w:abstractNumId w:val="62"/>
  </w:num>
  <w:num w:numId="25">
    <w:abstractNumId w:val="23"/>
  </w:num>
  <w:num w:numId="26">
    <w:abstractNumId w:val="63"/>
  </w:num>
  <w:num w:numId="27">
    <w:abstractNumId w:val="75"/>
  </w:num>
  <w:num w:numId="28">
    <w:abstractNumId w:val="79"/>
    <w:lvlOverride w:ilvl="0">
      <w:startOverride w:val="1"/>
    </w:lvlOverride>
  </w:num>
  <w:num w:numId="29">
    <w:abstractNumId w:val="22"/>
  </w:num>
  <w:num w:numId="30">
    <w:abstractNumId w:val="84"/>
  </w:num>
  <w:num w:numId="31">
    <w:abstractNumId w:val="80"/>
  </w:num>
  <w:num w:numId="32">
    <w:abstractNumId w:val="19"/>
  </w:num>
  <w:num w:numId="33">
    <w:abstractNumId w:val="96"/>
  </w:num>
  <w:num w:numId="34">
    <w:abstractNumId w:val="14"/>
  </w:num>
  <w:num w:numId="35">
    <w:abstractNumId w:val="53"/>
  </w:num>
  <w:num w:numId="36">
    <w:abstractNumId w:val="55"/>
  </w:num>
  <w:num w:numId="37">
    <w:abstractNumId w:val="36"/>
  </w:num>
  <w:num w:numId="38">
    <w:abstractNumId w:val="35"/>
  </w:num>
  <w:num w:numId="39">
    <w:abstractNumId w:val="24"/>
  </w:num>
  <w:num w:numId="40">
    <w:abstractNumId w:val="54"/>
  </w:num>
  <w:num w:numId="41">
    <w:abstractNumId w:val="37"/>
  </w:num>
  <w:num w:numId="42">
    <w:abstractNumId w:val="59"/>
  </w:num>
  <w:num w:numId="43">
    <w:abstractNumId w:val="31"/>
  </w:num>
  <w:num w:numId="44">
    <w:abstractNumId w:val="108"/>
  </w:num>
  <w:num w:numId="45">
    <w:abstractNumId w:val="28"/>
  </w:num>
  <w:num w:numId="46">
    <w:abstractNumId w:val="61"/>
  </w:num>
  <w:num w:numId="47">
    <w:abstractNumId w:val="12"/>
  </w:num>
  <w:num w:numId="48">
    <w:abstractNumId w:val="66"/>
  </w:num>
  <w:num w:numId="49">
    <w:abstractNumId w:val="6"/>
  </w:num>
  <w:num w:numId="50">
    <w:abstractNumId w:val="73"/>
  </w:num>
  <w:num w:numId="51">
    <w:abstractNumId w:val="102"/>
  </w:num>
  <w:num w:numId="52">
    <w:abstractNumId w:val="15"/>
  </w:num>
  <w:num w:numId="53">
    <w:abstractNumId w:val="74"/>
  </w:num>
  <w:num w:numId="54">
    <w:abstractNumId w:val="49"/>
  </w:num>
  <w:num w:numId="55">
    <w:abstractNumId w:val="13"/>
  </w:num>
  <w:num w:numId="56">
    <w:abstractNumId w:val="10"/>
  </w:num>
  <w:num w:numId="57">
    <w:abstractNumId w:val="99"/>
  </w:num>
  <w:num w:numId="58">
    <w:abstractNumId w:val="8"/>
  </w:num>
  <w:num w:numId="59">
    <w:abstractNumId w:val="88"/>
  </w:num>
  <w:num w:numId="60">
    <w:abstractNumId w:val="57"/>
  </w:num>
  <w:num w:numId="61">
    <w:abstractNumId w:val="30"/>
  </w:num>
  <w:num w:numId="62">
    <w:abstractNumId w:val="76"/>
  </w:num>
  <w:num w:numId="63">
    <w:abstractNumId w:val="4"/>
  </w:num>
  <w:num w:numId="64">
    <w:abstractNumId w:val="92"/>
  </w:num>
  <w:num w:numId="65">
    <w:abstractNumId w:val="93"/>
  </w:num>
  <w:num w:numId="66">
    <w:abstractNumId w:val="34"/>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26"/>
  </w:num>
  <w:num w:numId="70">
    <w:abstractNumId w:val="25"/>
  </w:num>
  <w:num w:numId="71">
    <w:abstractNumId w:val="107"/>
  </w:num>
  <w:num w:numId="72">
    <w:abstractNumId w:val="16"/>
  </w:num>
  <w:num w:numId="73">
    <w:abstractNumId w:val="110"/>
  </w:num>
  <w:num w:numId="74">
    <w:abstractNumId w:val="33"/>
  </w:num>
  <w:num w:numId="75">
    <w:abstractNumId w:val="5"/>
  </w:num>
  <w:num w:numId="76">
    <w:abstractNumId w:val="65"/>
  </w:num>
  <w:num w:numId="77">
    <w:abstractNumId w:val="101"/>
  </w:num>
  <w:num w:numId="78">
    <w:abstractNumId w:val="3"/>
  </w:num>
  <w:num w:numId="79">
    <w:abstractNumId w:val="70"/>
  </w:num>
  <w:num w:numId="80">
    <w:abstractNumId w:val="104"/>
  </w:num>
  <w:num w:numId="81">
    <w:abstractNumId w:val="64"/>
  </w:num>
  <w:num w:numId="82">
    <w:abstractNumId w:val="58"/>
  </w:num>
  <w:num w:numId="83">
    <w:abstractNumId w:val="111"/>
  </w:num>
  <w:num w:numId="84">
    <w:abstractNumId w:val="32"/>
  </w:num>
  <w:num w:numId="85">
    <w:abstractNumId w:val="94"/>
  </w:num>
  <w:num w:numId="86">
    <w:abstractNumId w:val="68"/>
  </w:num>
  <w:num w:numId="87">
    <w:abstractNumId w:val="38"/>
  </w:num>
  <w:num w:numId="88">
    <w:abstractNumId w:val="51"/>
  </w:num>
  <w:num w:numId="89">
    <w:abstractNumId w:val="71"/>
  </w:num>
  <w:num w:numId="90">
    <w:abstractNumId w:val="82"/>
  </w:num>
  <w:num w:numId="91">
    <w:abstractNumId w:val="103"/>
  </w:num>
  <w:num w:numId="92">
    <w:abstractNumId w:val="109"/>
  </w:num>
  <w:num w:numId="93">
    <w:abstractNumId w:val="11"/>
  </w:num>
  <w:num w:numId="94">
    <w:abstractNumId w:val="86"/>
  </w:num>
  <w:num w:numId="95">
    <w:abstractNumId w:val="85"/>
  </w:num>
  <w:num w:numId="96">
    <w:abstractNumId w:val="95"/>
  </w:num>
  <w:num w:numId="97">
    <w:abstractNumId w:val="72"/>
  </w:num>
  <w:num w:numId="98">
    <w:abstractNumId w:val="44"/>
  </w:num>
  <w:num w:numId="99">
    <w:abstractNumId w:val="46"/>
  </w:num>
  <w:num w:numId="100">
    <w:abstractNumId w:val="48"/>
  </w:num>
  <w:num w:numId="101">
    <w:abstractNumId w:val="7"/>
  </w:num>
  <w:num w:numId="102">
    <w:abstractNumId w:val="50"/>
  </w:num>
  <w:num w:numId="103">
    <w:abstractNumId w:val="29"/>
  </w:num>
  <w:num w:numId="104">
    <w:abstractNumId w:val="47"/>
  </w:num>
  <w:num w:numId="105">
    <w:abstractNumId w:val="39"/>
  </w:num>
  <w:num w:numId="106">
    <w:abstractNumId w:val="67"/>
  </w:num>
  <w:num w:numId="107">
    <w:abstractNumId w:val="0"/>
  </w:num>
  <w:num w:numId="108">
    <w:abstractNumId w:val="97"/>
  </w:num>
  <w:num w:numId="109">
    <w:abstractNumId w:val="21"/>
  </w:num>
  <w:num w:numId="110">
    <w:abstractNumId w:val="87"/>
  </w:num>
  <w:num w:numId="111">
    <w:abstractNumId w:val="106"/>
  </w:num>
  <w:num w:numId="112">
    <w:abstractNumId w:val="17"/>
  </w:num>
  <w:num w:numId="113">
    <w:abstractNumId w:val="78"/>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Drahomíra Pavelková">
    <w15:presenceInfo w15:providerId="AD" w15:userId="S::pavelkova@utb.cz::87e650d1-86ac-4d54-ba66-9a7e297677f6"/>
  </w15:person>
  <w15:person w15:author="Pavla Trefilová">
    <w15:presenceInfo w15:providerId="AD" w15:userId="S-1-5-21-770070720-3945125243-2690725130-18876"/>
  </w15:person>
  <w15:person w15:author="Neubauerová Bronislava">
    <w15:presenceInfo w15:providerId="AD" w15:userId="S-1-5-21-770070720-3945125243-2690725130-14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4510"/>
    <w:rsid w:val="00035C46"/>
    <w:rsid w:val="00036FB3"/>
    <w:rsid w:val="00041842"/>
    <w:rsid w:val="0004584E"/>
    <w:rsid w:val="000474BE"/>
    <w:rsid w:val="0004757E"/>
    <w:rsid w:val="00064170"/>
    <w:rsid w:val="00064B95"/>
    <w:rsid w:val="000720E1"/>
    <w:rsid w:val="00072B9C"/>
    <w:rsid w:val="00074487"/>
    <w:rsid w:val="00076444"/>
    <w:rsid w:val="00077625"/>
    <w:rsid w:val="00086A4B"/>
    <w:rsid w:val="00090733"/>
    <w:rsid w:val="000A14F0"/>
    <w:rsid w:val="000A4A1E"/>
    <w:rsid w:val="000A7730"/>
    <w:rsid w:val="000B2049"/>
    <w:rsid w:val="000B2C27"/>
    <w:rsid w:val="000B3A46"/>
    <w:rsid w:val="000B4C53"/>
    <w:rsid w:val="000B4EDC"/>
    <w:rsid w:val="000B5290"/>
    <w:rsid w:val="000C04F9"/>
    <w:rsid w:val="000C1D58"/>
    <w:rsid w:val="000C53B9"/>
    <w:rsid w:val="000C66D8"/>
    <w:rsid w:val="000C66E2"/>
    <w:rsid w:val="000D5C02"/>
    <w:rsid w:val="000D6545"/>
    <w:rsid w:val="000D6D70"/>
    <w:rsid w:val="000E53BB"/>
    <w:rsid w:val="000E655A"/>
    <w:rsid w:val="000F2492"/>
    <w:rsid w:val="000F2DB5"/>
    <w:rsid w:val="000F5C2E"/>
    <w:rsid w:val="000F67FE"/>
    <w:rsid w:val="000F6877"/>
    <w:rsid w:val="000F793B"/>
    <w:rsid w:val="001026D0"/>
    <w:rsid w:val="0010391B"/>
    <w:rsid w:val="001048DE"/>
    <w:rsid w:val="00105295"/>
    <w:rsid w:val="00105801"/>
    <w:rsid w:val="0010772B"/>
    <w:rsid w:val="0011227D"/>
    <w:rsid w:val="00115968"/>
    <w:rsid w:val="00121A92"/>
    <w:rsid w:val="001247F0"/>
    <w:rsid w:val="00124A69"/>
    <w:rsid w:val="00125063"/>
    <w:rsid w:val="00125405"/>
    <w:rsid w:val="001263D7"/>
    <w:rsid w:val="00127986"/>
    <w:rsid w:val="00132CBA"/>
    <w:rsid w:val="00141459"/>
    <w:rsid w:val="001426C2"/>
    <w:rsid w:val="001426D6"/>
    <w:rsid w:val="001431C2"/>
    <w:rsid w:val="0014388A"/>
    <w:rsid w:val="0014418E"/>
    <w:rsid w:val="00147012"/>
    <w:rsid w:val="001474AD"/>
    <w:rsid w:val="00147DDF"/>
    <w:rsid w:val="001502E3"/>
    <w:rsid w:val="001512A3"/>
    <w:rsid w:val="001614B2"/>
    <w:rsid w:val="00165375"/>
    <w:rsid w:val="00167B3E"/>
    <w:rsid w:val="00174EC6"/>
    <w:rsid w:val="00174EC9"/>
    <w:rsid w:val="00175912"/>
    <w:rsid w:val="00176596"/>
    <w:rsid w:val="0018031A"/>
    <w:rsid w:val="001841A0"/>
    <w:rsid w:val="00184270"/>
    <w:rsid w:val="001967F0"/>
    <w:rsid w:val="001A353B"/>
    <w:rsid w:val="001B179D"/>
    <w:rsid w:val="001B2483"/>
    <w:rsid w:val="001B2FB5"/>
    <w:rsid w:val="001B3EBE"/>
    <w:rsid w:val="001C4FDF"/>
    <w:rsid w:val="001C60CA"/>
    <w:rsid w:val="001C6516"/>
    <w:rsid w:val="001D49FD"/>
    <w:rsid w:val="001E5377"/>
    <w:rsid w:val="001F21D6"/>
    <w:rsid w:val="001F5785"/>
    <w:rsid w:val="001F6BD2"/>
    <w:rsid w:val="00200F24"/>
    <w:rsid w:val="00201133"/>
    <w:rsid w:val="00206BC9"/>
    <w:rsid w:val="0020727E"/>
    <w:rsid w:val="002115EF"/>
    <w:rsid w:val="00211C35"/>
    <w:rsid w:val="00214FD1"/>
    <w:rsid w:val="002159CA"/>
    <w:rsid w:val="002205A8"/>
    <w:rsid w:val="00221928"/>
    <w:rsid w:val="002224C7"/>
    <w:rsid w:val="0022715E"/>
    <w:rsid w:val="00231E10"/>
    <w:rsid w:val="002327C9"/>
    <w:rsid w:val="002337DB"/>
    <w:rsid w:val="002354FC"/>
    <w:rsid w:val="00241CCA"/>
    <w:rsid w:val="00245250"/>
    <w:rsid w:val="00245E65"/>
    <w:rsid w:val="0024713E"/>
    <w:rsid w:val="002542C2"/>
    <w:rsid w:val="0025458C"/>
    <w:rsid w:val="00260BA2"/>
    <w:rsid w:val="00261CD0"/>
    <w:rsid w:val="00262D0C"/>
    <w:rsid w:val="002630F8"/>
    <w:rsid w:val="00270E82"/>
    <w:rsid w:val="00271CE5"/>
    <w:rsid w:val="002743B2"/>
    <w:rsid w:val="00282F7D"/>
    <w:rsid w:val="002857D1"/>
    <w:rsid w:val="002955B8"/>
    <w:rsid w:val="002A1A32"/>
    <w:rsid w:val="002A2E43"/>
    <w:rsid w:val="002A5799"/>
    <w:rsid w:val="002A6E11"/>
    <w:rsid w:val="002A72E9"/>
    <w:rsid w:val="002A73E8"/>
    <w:rsid w:val="002B32ED"/>
    <w:rsid w:val="002B387B"/>
    <w:rsid w:val="002B5325"/>
    <w:rsid w:val="002B55ED"/>
    <w:rsid w:val="002C2D2E"/>
    <w:rsid w:val="002C3DE6"/>
    <w:rsid w:val="002C4A10"/>
    <w:rsid w:val="002C641E"/>
    <w:rsid w:val="002C6614"/>
    <w:rsid w:val="002C75D0"/>
    <w:rsid w:val="002D0D01"/>
    <w:rsid w:val="002D273E"/>
    <w:rsid w:val="002D3235"/>
    <w:rsid w:val="002D56B9"/>
    <w:rsid w:val="002D70A5"/>
    <w:rsid w:val="002E258B"/>
    <w:rsid w:val="002E3477"/>
    <w:rsid w:val="002F067A"/>
    <w:rsid w:val="002F7358"/>
    <w:rsid w:val="0030046F"/>
    <w:rsid w:val="00302A61"/>
    <w:rsid w:val="00310BA1"/>
    <w:rsid w:val="003119BD"/>
    <w:rsid w:val="003126B0"/>
    <w:rsid w:val="00312D69"/>
    <w:rsid w:val="00315899"/>
    <w:rsid w:val="00315CDD"/>
    <w:rsid w:val="003217D2"/>
    <w:rsid w:val="00321B82"/>
    <w:rsid w:val="0032326E"/>
    <w:rsid w:val="00325971"/>
    <w:rsid w:val="00325ABC"/>
    <w:rsid w:val="00325BC1"/>
    <w:rsid w:val="00327777"/>
    <w:rsid w:val="0033126B"/>
    <w:rsid w:val="00332F86"/>
    <w:rsid w:val="00336550"/>
    <w:rsid w:val="00336910"/>
    <w:rsid w:val="0034438B"/>
    <w:rsid w:val="0034440B"/>
    <w:rsid w:val="00345580"/>
    <w:rsid w:val="00345CC5"/>
    <w:rsid w:val="003547E0"/>
    <w:rsid w:val="00354993"/>
    <w:rsid w:val="00357A55"/>
    <w:rsid w:val="00363949"/>
    <w:rsid w:val="003650CF"/>
    <w:rsid w:val="00370842"/>
    <w:rsid w:val="00370980"/>
    <w:rsid w:val="00372440"/>
    <w:rsid w:val="00381B2D"/>
    <w:rsid w:val="00382354"/>
    <w:rsid w:val="00385392"/>
    <w:rsid w:val="00390A7C"/>
    <w:rsid w:val="003926C7"/>
    <w:rsid w:val="00393358"/>
    <w:rsid w:val="00393EBC"/>
    <w:rsid w:val="0039573A"/>
    <w:rsid w:val="0039758D"/>
    <w:rsid w:val="003A3C83"/>
    <w:rsid w:val="003A3D28"/>
    <w:rsid w:val="003A630A"/>
    <w:rsid w:val="003A79C0"/>
    <w:rsid w:val="003B079E"/>
    <w:rsid w:val="003B38CE"/>
    <w:rsid w:val="003B7226"/>
    <w:rsid w:val="003C00CF"/>
    <w:rsid w:val="003C0CD0"/>
    <w:rsid w:val="003C3084"/>
    <w:rsid w:val="003C44BF"/>
    <w:rsid w:val="003D2618"/>
    <w:rsid w:val="003D4BF3"/>
    <w:rsid w:val="003D68F4"/>
    <w:rsid w:val="003E1CC0"/>
    <w:rsid w:val="003E32AE"/>
    <w:rsid w:val="003E5522"/>
    <w:rsid w:val="003F0B88"/>
    <w:rsid w:val="003F1C06"/>
    <w:rsid w:val="003F45DB"/>
    <w:rsid w:val="003F45E0"/>
    <w:rsid w:val="003F47B3"/>
    <w:rsid w:val="003F48CA"/>
    <w:rsid w:val="003F493A"/>
    <w:rsid w:val="003F6EB7"/>
    <w:rsid w:val="003F78B0"/>
    <w:rsid w:val="00402E10"/>
    <w:rsid w:val="00406007"/>
    <w:rsid w:val="00406792"/>
    <w:rsid w:val="00406EBE"/>
    <w:rsid w:val="00417916"/>
    <w:rsid w:val="00420C04"/>
    <w:rsid w:val="00420C90"/>
    <w:rsid w:val="00421F5F"/>
    <w:rsid w:val="00426A37"/>
    <w:rsid w:val="00432C43"/>
    <w:rsid w:val="00435364"/>
    <w:rsid w:val="0043629C"/>
    <w:rsid w:val="00443864"/>
    <w:rsid w:val="004444ED"/>
    <w:rsid w:val="004508CB"/>
    <w:rsid w:val="00455577"/>
    <w:rsid w:val="004617FB"/>
    <w:rsid w:val="00462482"/>
    <w:rsid w:val="00466C1B"/>
    <w:rsid w:val="00470C83"/>
    <w:rsid w:val="00474903"/>
    <w:rsid w:val="00474D83"/>
    <w:rsid w:val="00475DA2"/>
    <w:rsid w:val="00476506"/>
    <w:rsid w:val="00482B0A"/>
    <w:rsid w:val="004835FC"/>
    <w:rsid w:val="00483963"/>
    <w:rsid w:val="00485864"/>
    <w:rsid w:val="00486497"/>
    <w:rsid w:val="004874CC"/>
    <w:rsid w:val="00491B2E"/>
    <w:rsid w:val="004931F4"/>
    <w:rsid w:val="00493D32"/>
    <w:rsid w:val="0049457A"/>
    <w:rsid w:val="004A00B5"/>
    <w:rsid w:val="004A7715"/>
    <w:rsid w:val="004A78D8"/>
    <w:rsid w:val="004B2429"/>
    <w:rsid w:val="004C313E"/>
    <w:rsid w:val="004C43D6"/>
    <w:rsid w:val="004C61F9"/>
    <w:rsid w:val="004D1097"/>
    <w:rsid w:val="004D10DC"/>
    <w:rsid w:val="004D2F8C"/>
    <w:rsid w:val="004D784A"/>
    <w:rsid w:val="004E59E1"/>
    <w:rsid w:val="004E6EBD"/>
    <w:rsid w:val="004E772B"/>
    <w:rsid w:val="004E79FB"/>
    <w:rsid w:val="004F3AF5"/>
    <w:rsid w:val="004F4391"/>
    <w:rsid w:val="004F44AF"/>
    <w:rsid w:val="0050053B"/>
    <w:rsid w:val="00500BB9"/>
    <w:rsid w:val="00504151"/>
    <w:rsid w:val="00505A8E"/>
    <w:rsid w:val="00505B07"/>
    <w:rsid w:val="00506F69"/>
    <w:rsid w:val="0051009C"/>
    <w:rsid w:val="00510B7A"/>
    <w:rsid w:val="0051411B"/>
    <w:rsid w:val="0051651A"/>
    <w:rsid w:val="005227D4"/>
    <w:rsid w:val="00522BCC"/>
    <w:rsid w:val="005264F9"/>
    <w:rsid w:val="00546686"/>
    <w:rsid w:val="00546B5E"/>
    <w:rsid w:val="00550F84"/>
    <w:rsid w:val="00553895"/>
    <w:rsid w:val="00556A83"/>
    <w:rsid w:val="00563C00"/>
    <w:rsid w:val="00567752"/>
    <w:rsid w:val="00571A9C"/>
    <w:rsid w:val="00576F8B"/>
    <w:rsid w:val="00581395"/>
    <w:rsid w:val="00590C6A"/>
    <w:rsid w:val="00590DB4"/>
    <w:rsid w:val="00591F6C"/>
    <w:rsid w:val="00595984"/>
    <w:rsid w:val="00596E5B"/>
    <w:rsid w:val="005976BB"/>
    <w:rsid w:val="005A0486"/>
    <w:rsid w:val="005A07D4"/>
    <w:rsid w:val="005A225B"/>
    <w:rsid w:val="005B19DB"/>
    <w:rsid w:val="005B2559"/>
    <w:rsid w:val="005C11EF"/>
    <w:rsid w:val="005C57D0"/>
    <w:rsid w:val="005C5BF6"/>
    <w:rsid w:val="005D0D34"/>
    <w:rsid w:val="005D2BCC"/>
    <w:rsid w:val="005D460F"/>
    <w:rsid w:val="005D7BFC"/>
    <w:rsid w:val="005E1281"/>
    <w:rsid w:val="005E242A"/>
    <w:rsid w:val="005E4874"/>
    <w:rsid w:val="005E4A26"/>
    <w:rsid w:val="005E4B11"/>
    <w:rsid w:val="005F3F2F"/>
    <w:rsid w:val="005F401C"/>
    <w:rsid w:val="005F5644"/>
    <w:rsid w:val="005F69C0"/>
    <w:rsid w:val="00602B1A"/>
    <w:rsid w:val="006070D9"/>
    <w:rsid w:val="00611DB8"/>
    <w:rsid w:val="0062413A"/>
    <w:rsid w:val="00627BFD"/>
    <w:rsid w:val="00631C11"/>
    <w:rsid w:val="006330BA"/>
    <w:rsid w:val="00633441"/>
    <w:rsid w:val="0063409B"/>
    <w:rsid w:val="00636CFD"/>
    <w:rsid w:val="00637B4B"/>
    <w:rsid w:val="00637F5F"/>
    <w:rsid w:val="006404BB"/>
    <w:rsid w:val="00642E1B"/>
    <w:rsid w:val="00642FC4"/>
    <w:rsid w:val="00645ECD"/>
    <w:rsid w:val="0064767B"/>
    <w:rsid w:val="00653AE7"/>
    <w:rsid w:val="0065772D"/>
    <w:rsid w:val="00660A04"/>
    <w:rsid w:val="006646F6"/>
    <w:rsid w:val="00665A80"/>
    <w:rsid w:val="00666793"/>
    <w:rsid w:val="006718BE"/>
    <w:rsid w:val="0067258B"/>
    <w:rsid w:val="00672BEF"/>
    <w:rsid w:val="006731C5"/>
    <w:rsid w:val="00677E79"/>
    <w:rsid w:val="00681046"/>
    <w:rsid w:val="00681461"/>
    <w:rsid w:val="00682011"/>
    <w:rsid w:val="00683CF8"/>
    <w:rsid w:val="00685B0B"/>
    <w:rsid w:val="00686EC2"/>
    <w:rsid w:val="00690E31"/>
    <w:rsid w:val="00693D56"/>
    <w:rsid w:val="00694BA8"/>
    <w:rsid w:val="006A34F6"/>
    <w:rsid w:val="006A3E90"/>
    <w:rsid w:val="006A5FDE"/>
    <w:rsid w:val="006A66C2"/>
    <w:rsid w:val="006A68C3"/>
    <w:rsid w:val="006B3DD9"/>
    <w:rsid w:val="006B3E7E"/>
    <w:rsid w:val="006C21D8"/>
    <w:rsid w:val="006C29D1"/>
    <w:rsid w:val="006C3B43"/>
    <w:rsid w:val="006C3EBD"/>
    <w:rsid w:val="006C54F3"/>
    <w:rsid w:val="006C59E6"/>
    <w:rsid w:val="006C5A55"/>
    <w:rsid w:val="006D09F8"/>
    <w:rsid w:val="006D4A6A"/>
    <w:rsid w:val="006D576B"/>
    <w:rsid w:val="006D5C1B"/>
    <w:rsid w:val="006E089B"/>
    <w:rsid w:val="006E294F"/>
    <w:rsid w:val="006E29E2"/>
    <w:rsid w:val="006E3089"/>
    <w:rsid w:val="006F0071"/>
    <w:rsid w:val="006F0BBA"/>
    <w:rsid w:val="006F1E8A"/>
    <w:rsid w:val="006F4471"/>
    <w:rsid w:val="006F4675"/>
    <w:rsid w:val="006F4AF6"/>
    <w:rsid w:val="006F676F"/>
    <w:rsid w:val="007007B1"/>
    <w:rsid w:val="007044B0"/>
    <w:rsid w:val="007108D1"/>
    <w:rsid w:val="00714868"/>
    <w:rsid w:val="00714AD6"/>
    <w:rsid w:val="00715CC8"/>
    <w:rsid w:val="00726145"/>
    <w:rsid w:val="00726738"/>
    <w:rsid w:val="0073006D"/>
    <w:rsid w:val="00730DA0"/>
    <w:rsid w:val="0073114B"/>
    <w:rsid w:val="00733A3A"/>
    <w:rsid w:val="007346AB"/>
    <w:rsid w:val="007370D7"/>
    <w:rsid w:val="00741D70"/>
    <w:rsid w:val="0074289E"/>
    <w:rsid w:val="007444A2"/>
    <w:rsid w:val="0074490A"/>
    <w:rsid w:val="0074603B"/>
    <w:rsid w:val="007518C0"/>
    <w:rsid w:val="007521C2"/>
    <w:rsid w:val="00760FBC"/>
    <w:rsid w:val="007614E9"/>
    <w:rsid w:val="0076293C"/>
    <w:rsid w:val="0076399F"/>
    <w:rsid w:val="00763E3D"/>
    <w:rsid w:val="00767CE0"/>
    <w:rsid w:val="007712EF"/>
    <w:rsid w:val="00773D66"/>
    <w:rsid w:val="00775BDD"/>
    <w:rsid w:val="00775C30"/>
    <w:rsid w:val="007812F3"/>
    <w:rsid w:val="007815DE"/>
    <w:rsid w:val="00782DE2"/>
    <w:rsid w:val="00783382"/>
    <w:rsid w:val="007867F2"/>
    <w:rsid w:val="0079235D"/>
    <w:rsid w:val="00796053"/>
    <w:rsid w:val="00796597"/>
    <w:rsid w:val="007A42B6"/>
    <w:rsid w:val="007A4EDC"/>
    <w:rsid w:val="007A6AF3"/>
    <w:rsid w:val="007B16E8"/>
    <w:rsid w:val="007B1BB0"/>
    <w:rsid w:val="007B5472"/>
    <w:rsid w:val="007B5D47"/>
    <w:rsid w:val="007B7423"/>
    <w:rsid w:val="007C1DF9"/>
    <w:rsid w:val="007C226D"/>
    <w:rsid w:val="007C3A07"/>
    <w:rsid w:val="007C46B8"/>
    <w:rsid w:val="007D6785"/>
    <w:rsid w:val="007D6AFE"/>
    <w:rsid w:val="007E1ACF"/>
    <w:rsid w:val="007E2A3E"/>
    <w:rsid w:val="007E315E"/>
    <w:rsid w:val="007E52E5"/>
    <w:rsid w:val="007E5506"/>
    <w:rsid w:val="007F21E8"/>
    <w:rsid w:val="007F25BD"/>
    <w:rsid w:val="007F534F"/>
    <w:rsid w:val="007F7809"/>
    <w:rsid w:val="00800A26"/>
    <w:rsid w:val="008031AE"/>
    <w:rsid w:val="00804490"/>
    <w:rsid w:val="0080456A"/>
    <w:rsid w:val="008071CE"/>
    <w:rsid w:val="00807397"/>
    <w:rsid w:val="00807C1F"/>
    <w:rsid w:val="00807EF0"/>
    <w:rsid w:val="00811ED3"/>
    <w:rsid w:val="00812157"/>
    <w:rsid w:val="008132D9"/>
    <w:rsid w:val="008144DC"/>
    <w:rsid w:val="00816C9B"/>
    <w:rsid w:val="0081731F"/>
    <w:rsid w:val="00820414"/>
    <w:rsid w:val="00822A0F"/>
    <w:rsid w:val="00823340"/>
    <w:rsid w:val="008253C3"/>
    <w:rsid w:val="00826D03"/>
    <w:rsid w:val="00827B81"/>
    <w:rsid w:val="0083040E"/>
    <w:rsid w:val="00831E6C"/>
    <w:rsid w:val="008320D7"/>
    <w:rsid w:val="0083328B"/>
    <w:rsid w:val="00834F5C"/>
    <w:rsid w:val="0083535D"/>
    <w:rsid w:val="00835AC1"/>
    <w:rsid w:val="008402BF"/>
    <w:rsid w:val="00840764"/>
    <w:rsid w:val="00852712"/>
    <w:rsid w:val="00852F80"/>
    <w:rsid w:val="00855391"/>
    <w:rsid w:val="00860280"/>
    <w:rsid w:val="00862024"/>
    <w:rsid w:val="00862707"/>
    <w:rsid w:val="008641B9"/>
    <w:rsid w:val="008735BA"/>
    <w:rsid w:val="00875C47"/>
    <w:rsid w:val="00876F63"/>
    <w:rsid w:val="00883DF5"/>
    <w:rsid w:val="00884327"/>
    <w:rsid w:val="008852CC"/>
    <w:rsid w:val="00886288"/>
    <w:rsid w:val="00891A16"/>
    <w:rsid w:val="00897D5A"/>
    <w:rsid w:val="008A1E20"/>
    <w:rsid w:val="008A4AFD"/>
    <w:rsid w:val="008A4DEA"/>
    <w:rsid w:val="008B1055"/>
    <w:rsid w:val="008B5083"/>
    <w:rsid w:val="008B5B3D"/>
    <w:rsid w:val="008B68BE"/>
    <w:rsid w:val="008B6E12"/>
    <w:rsid w:val="008B7889"/>
    <w:rsid w:val="008C5360"/>
    <w:rsid w:val="008C7FAC"/>
    <w:rsid w:val="008D1266"/>
    <w:rsid w:val="008D1F3E"/>
    <w:rsid w:val="008D3A55"/>
    <w:rsid w:val="008D4CE0"/>
    <w:rsid w:val="008D5664"/>
    <w:rsid w:val="008E627C"/>
    <w:rsid w:val="008F2EE0"/>
    <w:rsid w:val="008F4558"/>
    <w:rsid w:val="00902DE3"/>
    <w:rsid w:val="00907E3B"/>
    <w:rsid w:val="00913344"/>
    <w:rsid w:val="009140A8"/>
    <w:rsid w:val="00914AAC"/>
    <w:rsid w:val="00916478"/>
    <w:rsid w:val="0092722B"/>
    <w:rsid w:val="0093109C"/>
    <w:rsid w:val="0093489A"/>
    <w:rsid w:val="00943C9C"/>
    <w:rsid w:val="009453E4"/>
    <w:rsid w:val="009469D4"/>
    <w:rsid w:val="00952687"/>
    <w:rsid w:val="00953D13"/>
    <w:rsid w:val="00954FD8"/>
    <w:rsid w:val="00957F88"/>
    <w:rsid w:val="00963EA4"/>
    <w:rsid w:val="00964CD1"/>
    <w:rsid w:val="0096759E"/>
    <w:rsid w:val="009713A5"/>
    <w:rsid w:val="00974B8D"/>
    <w:rsid w:val="00976AF6"/>
    <w:rsid w:val="0098090B"/>
    <w:rsid w:val="00980A7E"/>
    <w:rsid w:val="00983CE3"/>
    <w:rsid w:val="009867A0"/>
    <w:rsid w:val="00987710"/>
    <w:rsid w:val="00987B8F"/>
    <w:rsid w:val="00993215"/>
    <w:rsid w:val="00995C34"/>
    <w:rsid w:val="00996DDA"/>
    <w:rsid w:val="00997E13"/>
    <w:rsid w:val="009A269C"/>
    <w:rsid w:val="009A3B5E"/>
    <w:rsid w:val="009A3BB4"/>
    <w:rsid w:val="009A4BDD"/>
    <w:rsid w:val="009B1F04"/>
    <w:rsid w:val="009B4FFE"/>
    <w:rsid w:val="009B69C2"/>
    <w:rsid w:val="009B7CBD"/>
    <w:rsid w:val="009B7F23"/>
    <w:rsid w:val="009C326B"/>
    <w:rsid w:val="009D1C51"/>
    <w:rsid w:val="009D2D11"/>
    <w:rsid w:val="009D398C"/>
    <w:rsid w:val="009D4DB5"/>
    <w:rsid w:val="009D6100"/>
    <w:rsid w:val="009D64D9"/>
    <w:rsid w:val="009D6D3B"/>
    <w:rsid w:val="009D6D7D"/>
    <w:rsid w:val="009D71F5"/>
    <w:rsid w:val="009E0288"/>
    <w:rsid w:val="009E0F35"/>
    <w:rsid w:val="009E237D"/>
    <w:rsid w:val="009E2F76"/>
    <w:rsid w:val="009E4FBF"/>
    <w:rsid w:val="009F1D0A"/>
    <w:rsid w:val="009F5E61"/>
    <w:rsid w:val="009F5F2B"/>
    <w:rsid w:val="009F7820"/>
    <w:rsid w:val="00A031AB"/>
    <w:rsid w:val="00A1232A"/>
    <w:rsid w:val="00A14445"/>
    <w:rsid w:val="00A149B5"/>
    <w:rsid w:val="00A1623F"/>
    <w:rsid w:val="00A22308"/>
    <w:rsid w:val="00A229A6"/>
    <w:rsid w:val="00A23356"/>
    <w:rsid w:val="00A3027E"/>
    <w:rsid w:val="00A3414F"/>
    <w:rsid w:val="00A357A8"/>
    <w:rsid w:val="00A36421"/>
    <w:rsid w:val="00A40684"/>
    <w:rsid w:val="00A421CD"/>
    <w:rsid w:val="00A4574D"/>
    <w:rsid w:val="00A57E93"/>
    <w:rsid w:val="00A63237"/>
    <w:rsid w:val="00A65884"/>
    <w:rsid w:val="00A664E0"/>
    <w:rsid w:val="00A70E18"/>
    <w:rsid w:val="00A76D46"/>
    <w:rsid w:val="00A8079E"/>
    <w:rsid w:val="00A8100F"/>
    <w:rsid w:val="00A9498D"/>
    <w:rsid w:val="00A94EF9"/>
    <w:rsid w:val="00A952B2"/>
    <w:rsid w:val="00AA0793"/>
    <w:rsid w:val="00AA1EEA"/>
    <w:rsid w:val="00AA23FD"/>
    <w:rsid w:val="00AB0192"/>
    <w:rsid w:val="00AB3CA1"/>
    <w:rsid w:val="00AB3D52"/>
    <w:rsid w:val="00AB66DC"/>
    <w:rsid w:val="00AB78AE"/>
    <w:rsid w:val="00AC1890"/>
    <w:rsid w:val="00AC2C27"/>
    <w:rsid w:val="00AC4B58"/>
    <w:rsid w:val="00AD0EC0"/>
    <w:rsid w:val="00AD44FC"/>
    <w:rsid w:val="00AD6223"/>
    <w:rsid w:val="00AD7414"/>
    <w:rsid w:val="00AE143F"/>
    <w:rsid w:val="00AE190B"/>
    <w:rsid w:val="00AE431B"/>
    <w:rsid w:val="00AE4ACA"/>
    <w:rsid w:val="00AE5EA7"/>
    <w:rsid w:val="00AE798E"/>
    <w:rsid w:val="00AF246D"/>
    <w:rsid w:val="00AF2786"/>
    <w:rsid w:val="00AF3354"/>
    <w:rsid w:val="00AF7EBD"/>
    <w:rsid w:val="00B006B2"/>
    <w:rsid w:val="00B0070D"/>
    <w:rsid w:val="00B0096A"/>
    <w:rsid w:val="00B012C7"/>
    <w:rsid w:val="00B021E8"/>
    <w:rsid w:val="00B04EAD"/>
    <w:rsid w:val="00B11AE9"/>
    <w:rsid w:val="00B13B6F"/>
    <w:rsid w:val="00B1417E"/>
    <w:rsid w:val="00B1475C"/>
    <w:rsid w:val="00B17BB6"/>
    <w:rsid w:val="00B224FB"/>
    <w:rsid w:val="00B23CDE"/>
    <w:rsid w:val="00B246CF"/>
    <w:rsid w:val="00B26512"/>
    <w:rsid w:val="00B306D0"/>
    <w:rsid w:val="00B32D15"/>
    <w:rsid w:val="00B34BBB"/>
    <w:rsid w:val="00B367BA"/>
    <w:rsid w:val="00B4114C"/>
    <w:rsid w:val="00B448EC"/>
    <w:rsid w:val="00B45BD8"/>
    <w:rsid w:val="00B464A0"/>
    <w:rsid w:val="00B50100"/>
    <w:rsid w:val="00B55283"/>
    <w:rsid w:val="00B5665A"/>
    <w:rsid w:val="00B60406"/>
    <w:rsid w:val="00B60699"/>
    <w:rsid w:val="00B60F6C"/>
    <w:rsid w:val="00B62641"/>
    <w:rsid w:val="00B64C8C"/>
    <w:rsid w:val="00B70994"/>
    <w:rsid w:val="00B72EB2"/>
    <w:rsid w:val="00B736D8"/>
    <w:rsid w:val="00B744C8"/>
    <w:rsid w:val="00B77D13"/>
    <w:rsid w:val="00B8041B"/>
    <w:rsid w:val="00B833E4"/>
    <w:rsid w:val="00B84313"/>
    <w:rsid w:val="00B850BB"/>
    <w:rsid w:val="00B92991"/>
    <w:rsid w:val="00B934FF"/>
    <w:rsid w:val="00BA48F0"/>
    <w:rsid w:val="00BB1502"/>
    <w:rsid w:val="00BB24FD"/>
    <w:rsid w:val="00BB3746"/>
    <w:rsid w:val="00BB3C3A"/>
    <w:rsid w:val="00BB582A"/>
    <w:rsid w:val="00BB5953"/>
    <w:rsid w:val="00BB6150"/>
    <w:rsid w:val="00BC2035"/>
    <w:rsid w:val="00BC3F45"/>
    <w:rsid w:val="00BD251E"/>
    <w:rsid w:val="00BD2AD5"/>
    <w:rsid w:val="00BD6BEC"/>
    <w:rsid w:val="00BE4917"/>
    <w:rsid w:val="00BE6AD8"/>
    <w:rsid w:val="00BF06DF"/>
    <w:rsid w:val="00BF0DE5"/>
    <w:rsid w:val="00BF3B54"/>
    <w:rsid w:val="00BF55D4"/>
    <w:rsid w:val="00BF603E"/>
    <w:rsid w:val="00C01C73"/>
    <w:rsid w:val="00C03933"/>
    <w:rsid w:val="00C04E64"/>
    <w:rsid w:val="00C04FFF"/>
    <w:rsid w:val="00C06C10"/>
    <w:rsid w:val="00C110E3"/>
    <w:rsid w:val="00C12EDF"/>
    <w:rsid w:val="00C15007"/>
    <w:rsid w:val="00C2343D"/>
    <w:rsid w:val="00C25A16"/>
    <w:rsid w:val="00C27F1B"/>
    <w:rsid w:val="00C34C01"/>
    <w:rsid w:val="00C35703"/>
    <w:rsid w:val="00C36A92"/>
    <w:rsid w:val="00C45CBF"/>
    <w:rsid w:val="00C51B31"/>
    <w:rsid w:val="00C525A2"/>
    <w:rsid w:val="00C52600"/>
    <w:rsid w:val="00C5611D"/>
    <w:rsid w:val="00C5635A"/>
    <w:rsid w:val="00C573F0"/>
    <w:rsid w:val="00C6541A"/>
    <w:rsid w:val="00C67AE9"/>
    <w:rsid w:val="00C70EFA"/>
    <w:rsid w:val="00C72016"/>
    <w:rsid w:val="00C73909"/>
    <w:rsid w:val="00C75C9A"/>
    <w:rsid w:val="00C75F6A"/>
    <w:rsid w:val="00C77B07"/>
    <w:rsid w:val="00C840F5"/>
    <w:rsid w:val="00C85608"/>
    <w:rsid w:val="00C8670E"/>
    <w:rsid w:val="00C86B99"/>
    <w:rsid w:val="00C9219A"/>
    <w:rsid w:val="00C92491"/>
    <w:rsid w:val="00C928E2"/>
    <w:rsid w:val="00C96370"/>
    <w:rsid w:val="00C965D8"/>
    <w:rsid w:val="00CA2C62"/>
    <w:rsid w:val="00CA2F3F"/>
    <w:rsid w:val="00CA6953"/>
    <w:rsid w:val="00CA7C8B"/>
    <w:rsid w:val="00CB052B"/>
    <w:rsid w:val="00CB2959"/>
    <w:rsid w:val="00CB434E"/>
    <w:rsid w:val="00CB458B"/>
    <w:rsid w:val="00CB4CAB"/>
    <w:rsid w:val="00CC43DE"/>
    <w:rsid w:val="00CC4CE3"/>
    <w:rsid w:val="00CC6CEB"/>
    <w:rsid w:val="00CD228D"/>
    <w:rsid w:val="00CD384F"/>
    <w:rsid w:val="00CD68E3"/>
    <w:rsid w:val="00CD700E"/>
    <w:rsid w:val="00CE0ABB"/>
    <w:rsid w:val="00CE14E1"/>
    <w:rsid w:val="00CF012F"/>
    <w:rsid w:val="00CF03C9"/>
    <w:rsid w:val="00CF0F78"/>
    <w:rsid w:val="00CF2B18"/>
    <w:rsid w:val="00CF38EE"/>
    <w:rsid w:val="00CF46DE"/>
    <w:rsid w:val="00CF6AD2"/>
    <w:rsid w:val="00D01BEE"/>
    <w:rsid w:val="00D01CF9"/>
    <w:rsid w:val="00D036D3"/>
    <w:rsid w:val="00D05665"/>
    <w:rsid w:val="00D07FC0"/>
    <w:rsid w:val="00D10428"/>
    <w:rsid w:val="00D17A36"/>
    <w:rsid w:val="00D25D57"/>
    <w:rsid w:val="00D27291"/>
    <w:rsid w:val="00D27386"/>
    <w:rsid w:val="00D33B05"/>
    <w:rsid w:val="00D33BD2"/>
    <w:rsid w:val="00D34115"/>
    <w:rsid w:val="00D3495B"/>
    <w:rsid w:val="00D36366"/>
    <w:rsid w:val="00D36DD2"/>
    <w:rsid w:val="00D41AEF"/>
    <w:rsid w:val="00D42238"/>
    <w:rsid w:val="00D43B11"/>
    <w:rsid w:val="00D46A75"/>
    <w:rsid w:val="00D60A8E"/>
    <w:rsid w:val="00D61182"/>
    <w:rsid w:val="00D61DF4"/>
    <w:rsid w:val="00D61F15"/>
    <w:rsid w:val="00D70041"/>
    <w:rsid w:val="00D70087"/>
    <w:rsid w:val="00D7178F"/>
    <w:rsid w:val="00D71D38"/>
    <w:rsid w:val="00D744D1"/>
    <w:rsid w:val="00D74DEC"/>
    <w:rsid w:val="00D76EF7"/>
    <w:rsid w:val="00D87AD4"/>
    <w:rsid w:val="00D87F99"/>
    <w:rsid w:val="00D949B7"/>
    <w:rsid w:val="00DA27CD"/>
    <w:rsid w:val="00DA2BBE"/>
    <w:rsid w:val="00DA3A64"/>
    <w:rsid w:val="00DA5CAD"/>
    <w:rsid w:val="00DA6AD0"/>
    <w:rsid w:val="00DB18BC"/>
    <w:rsid w:val="00DB1D95"/>
    <w:rsid w:val="00DB2A63"/>
    <w:rsid w:val="00DB5CEF"/>
    <w:rsid w:val="00DD0E6C"/>
    <w:rsid w:val="00DD1A07"/>
    <w:rsid w:val="00DD40A0"/>
    <w:rsid w:val="00DD5811"/>
    <w:rsid w:val="00DE76B3"/>
    <w:rsid w:val="00DE7B5C"/>
    <w:rsid w:val="00DF1D5A"/>
    <w:rsid w:val="00DF295A"/>
    <w:rsid w:val="00DF50C6"/>
    <w:rsid w:val="00DF5F7F"/>
    <w:rsid w:val="00DF60BE"/>
    <w:rsid w:val="00DF6CE1"/>
    <w:rsid w:val="00E061D7"/>
    <w:rsid w:val="00E06D82"/>
    <w:rsid w:val="00E1377A"/>
    <w:rsid w:val="00E14C88"/>
    <w:rsid w:val="00E17A40"/>
    <w:rsid w:val="00E17D82"/>
    <w:rsid w:val="00E26833"/>
    <w:rsid w:val="00E36CD5"/>
    <w:rsid w:val="00E44045"/>
    <w:rsid w:val="00E460FA"/>
    <w:rsid w:val="00E52875"/>
    <w:rsid w:val="00E53F0F"/>
    <w:rsid w:val="00E55A2B"/>
    <w:rsid w:val="00E56328"/>
    <w:rsid w:val="00E5754A"/>
    <w:rsid w:val="00E61072"/>
    <w:rsid w:val="00E63101"/>
    <w:rsid w:val="00E64C21"/>
    <w:rsid w:val="00E64F60"/>
    <w:rsid w:val="00E65BFE"/>
    <w:rsid w:val="00E669D3"/>
    <w:rsid w:val="00E66B0B"/>
    <w:rsid w:val="00E67B60"/>
    <w:rsid w:val="00E70553"/>
    <w:rsid w:val="00E70D31"/>
    <w:rsid w:val="00E8321F"/>
    <w:rsid w:val="00E84897"/>
    <w:rsid w:val="00E9161C"/>
    <w:rsid w:val="00E96FF5"/>
    <w:rsid w:val="00EA217A"/>
    <w:rsid w:val="00EA3784"/>
    <w:rsid w:val="00EA490E"/>
    <w:rsid w:val="00EA4C9C"/>
    <w:rsid w:val="00EB276B"/>
    <w:rsid w:val="00EB43E9"/>
    <w:rsid w:val="00EB5CF4"/>
    <w:rsid w:val="00EC2003"/>
    <w:rsid w:val="00EC5C64"/>
    <w:rsid w:val="00EC67A5"/>
    <w:rsid w:val="00EC719C"/>
    <w:rsid w:val="00ED322D"/>
    <w:rsid w:val="00ED69AF"/>
    <w:rsid w:val="00ED6BAD"/>
    <w:rsid w:val="00EE17B4"/>
    <w:rsid w:val="00EE39A7"/>
    <w:rsid w:val="00EE5539"/>
    <w:rsid w:val="00EE64AC"/>
    <w:rsid w:val="00EF4839"/>
    <w:rsid w:val="00EF5146"/>
    <w:rsid w:val="00EF6249"/>
    <w:rsid w:val="00F07774"/>
    <w:rsid w:val="00F116EE"/>
    <w:rsid w:val="00F15CFC"/>
    <w:rsid w:val="00F2197A"/>
    <w:rsid w:val="00F21C7C"/>
    <w:rsid w:val="00F21D4B"/>
    <w:rsid w:val="00F220F7"/>
    <w:rsid w:val="00F25E04"/>
    <w:rsid w:val="00F3156F"/>
    <w:rsid w:val="00F3186A"/>
    <w:rsid w:val="00F31A55"/>
    <w:rsid w:val="00F32CDB"/>
    <w:rsid w:val="00F34EA5"/>
    <w:rsid w:val="00F356C7"/>
    <w:rsid w:val="00F44336"/>
    <w:rsid w:val="00F507AA"/>
    <w:rsid w:val="00F50DC0"/>
    <w:rsid w:val="00F511F2"/>
    <w:rsid w:val="00F51A3C"/>
    <w:rsid w:val="00F538CD"/>
    <w:rsid w:val="00F54AC6"/>
    <w:rsid w:val="00F5741F"/>
    <w:rsid w:val="00F579B9"/>
    <w:rsid w:val="00F57EDC"/>
    <w:rsid w:val="00F61135"/>
    <w:rsid w:val="00F620B5"/>
    <w:rsid w:val="00F65A12"/>
    <w:rsid w:val="00F66C0D"/>
    <w:rsid w:val="00F71A2D"/>
    <w:rsid w:val="00F77119"/>
    <w:rsid w:val="00F777F3"/>
    <w:rsid w:val="00F82C5F"/>
    <w:rsid w:val="00F86ED4"/>
    <w:rsid w:val="00F87112"/>
    <w:rsid w:val="00F908E5"/>
    <w:rsid w:val="00F92D53"/>
    <w:rsid w:val="00F94273"/>
    <w:rsid w:val="00F946BE"/>
    <w:rsid w:val="00F95B1D"/>
    <w:rsid w:val="00FA23CD"/>
    <w:rsid w:val="00FB2BFF"/>
    <w:rsid w:val="00FB39C1"/>
    <w:rsid w:val="00FB5167"/>
    <w:rsid w:val="00FB7AD4"/>
    <w:rsid w:val="00FC04F6"/>
    <w:rsid w:val="00FC0604"/>
    <w:rsid w:val="00FC356E"/>
    <w:rsid w:val="00FC3E01"/>
    <w:rsid w:val="00FC78C3"/>
    <w:rsid w:val="00FD203A"/>
    <w:rsid w:val="00FD4CBE"/>
    <w:rsid w:val="00FD59EA"/>
    <w:rsid w:val="00FE28D2"/>
    <w:rsid w:val="00FE2CF3"/>
    <w:rsid w:val="00FE3C05"/>
    <w:rsid w:val="00FE5908"/>
    <w:rsid w:val="00FE773F"/>
    <w:rsid w:val="00FF170D"/>
    <w:rsid w:val="00FF29A2"/>
    <w:rsid w:val="00FF39A3"/>
    <w:rsid w:val="00FF7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CA7F48"/>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3A46"/>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4"/>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5"/>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8"/>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1841A0"/>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1841A0"/>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1841A0"/>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1841A0"/>
  </w:style>
  <w:style w:type="character" w:customStyle="1" w:styleId="printisbn">
    <w:name w:val="printisbn"/>
    <w:basedOn w:val="Standardnpsmoodstavce"/>
    <w:rsid w:val="001841A0"/>
  </w:style>
  <w:style w:type="paragraph" w:styleId="Zkladntext3">
    <w:name w:val="Body Text 3"/>
    <w:basedOn w:val="Normln"/>
    <w:link w:val="Zkladntext3Char"/>
    <w:rsid w:val="001841A0"/>
    <w:pPr>
      <w:spacing w:after="120"/>
    </w:pPr>
    <w:rPr>
      <w:sz w:val="16"/>
      <w:szCs w:val="16"/>
      <w:lang w:val="en-US" w:eastAsia="en-US"/>
    </w:rPr>
  </w:style>
  <w:style w:type="character" w:customStyle="1" w:styleId="Zkladntext3Char">
    <w:name w:val="Základní text 3 Char"/>
    <w:basedOn w:val="Standardnpsmoodstavce"/>
    <w:link w:val="Zkladntext3"/>
    <w:rsid w:val="001841A0"/>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1841A0"/>
    <w:rPr>
      <w:rFonts w:cs="Times New Roman"/>
      <w:sz w:val="22"/>
      <w:szCs w:val="22"/>
      <w:lang w:eastAsia="en-US"/>
    </w:rPr>
  </w:style>
  <w:style w:type="paragraph" w:customStyle="1" w:styleId="Prosttext1">
    <w:name w:val="Prostý text1"/>
    <w:basedOn w:val="Normln"/>
    <w:next w:val="Prosttext"/>
    <w:uiPriority w:val="99"/>
    <w:unhideWhenUsed/>
    <w:rsid w:val="001841A0"/>
    <w:rPr>
      <w:rFonts w:ascii="Calibri" w:eastAsia="Calibri" w:hAnsi="Calibri"/>
      <w:sz w:val="22"/>
      <w:szCs w:val="21"/>
      <w:lang w:eastAsia="en-US"/>
    </w:rPr>
  </w:style>
  <w:style w:type="character" w:customStyle="1" w:styleId="a-color-secondary">
    <w:name w:val="a-color-secondary"/>
    <w:basedOn w:val="Standardnpsmoodstavce"/>
    <w:rsid w:val="001841A0"/>
  </w:style>
  <w:style w:type="character" w:customStyle="1" w:styleId="a-size-large">
    <w:name w:val="a-size-large"/>
    <w:basedOn w:val="Standardnpsmoodstavce"/>
    <w:rsid w:val="001841A0"/>
  </w:style>
  <w:style w:type="character" w:customStyle="1" w:styleId="Sledovanodkaz1">
    <w:name w:val="Sledovaný odkaz1"/>
    <w:basedOn w:val="Standardnpsmoodstavce"/>
    <w:uiPriority w:val="99"/>
    <w:semiHidden/>
    <w:unhideWhenUsed/>
    <w:rsid w:val="001841A0"/>
    <w:rPr>
      <w:color w:val="800080"/>
      <w:u w:val="single"/>
    </w:rPr>
  </w:style>
  <w:style w:type="character" w:customStyle="1" w:styleId="obdpole50">
    <w:name w:val="obd_pole_50"/>
    <w:basedOn w:val="Standardnpsmoodstavce"/>
    <w:rsid w:val="001841A0"/>
  </w:style>
  <w:style w:type="paragraph" w:customStyle="1" w:styleId="oiaeaeiyiio2">
    <w:name w:val="oiaeaeiyiio2"/>
    <w:basedOn w:val="Normln"/>
    <w:rsid w:val="001841A0"/>
    <w:rPr>
      <w:rFonts w:eastAsia="Calibri"/>
      <w:sz w:val="24"/>
      <w:szCs w:val="24"/>
    </w:rPr>
  </w:style>
  <w:style w:type="character" w:customStyle="1" w:styleId="ProsttextChar1">
    <w:name w:val="Prostý text Char1"/>
    <w:basedOn w:val="Standardnpsmoodstavce"/>
    <w:uiPriority w:val="99"/>
    <w:semiHidden/>
    <w:rsid w:val="001841A0"/>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1841A0"/>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1841A0"/>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1841A0"/>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1841A0"/>
    <w:rPr>
      <w:rFonts w:ascii="Arial" w:hAnsi="Arial" w:cs="Arial" w:hint="default"/>
    </w:rPr>
  </w:style>
  <w:style w:type="character" w:customStyle="1" w:styleId="a-declarative">
    <w:name w:val="a-declarative"/>
    <w:basedOn w:val="Standardnpsmoodstavce"/>
    <w:rsid w:val="001841A0"/>
  </w:style>
  <w:style w:type="table" w:customStyle="1" w:styleId="Mkatabulky1">
    <w:name w:val="Mřížka tabulky1"/>
    <w:basedOn w:val="Normlntabulka"/>
    <w:next w:val="Mkatabulky"/>
    <w:uiPriority w:val="99"/>
    <w:rsid w:val="00184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57500453">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812498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19330107">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bcentrum.utb.cz/index.php?option=com_content&amp;view=article&amp;id=21&amp;Itemid=156&amp;lang=cz" TargetMode="External"/><Relationship Id="rId21" Type="http://schemas.openxmlformats.org/officeDocument/2006/relationships/hyperlink" Target="https://portal.mpsv.cz/eures/podminky/dokumenty/slovnik/slovnik_0.pdf" TargetMode="External"/><Relationship Id="rId42" Type="http://schemas.openxmlformats.org/officeDocument/2006/relationships/hyperlink" Target="http://www.wirtschaftsdeutsch.de/lehrmaterialien/index.php" TargetMode="External"/><Relationship Id="rId63" Type="http://schemas.openxmlformats.org/officeDocument/2006/relationships/hyperlink" Target="http://vyuka.fame.utb.cz" TargetMode="External"/><Relationship Id="rId84" Type="http://schemas.openxmlformats.org/officeDocument/2006/relationships/hyperlink" Target="https://doi.org/10.17512/pjms.2017.15.1.08" TargetMode="External"/><Relationship Id="rId138" Type="http://schemas.openxmlformats.org/officeDocument/2006/relationships/chart" Target="charts/chart1.xml"/><Relationship Id="rId107" Type="http://schemas.openxmlformats.org/officeDocument/2006/relationships/hyperlink" Target="https://www.utb.cz/univerzita/uredni-deska/ruzne/zprava-o-vnitrnim-hodnoceni-kvality-utb-ve-zline/" TargetMode="External"/><Relationship Id="rId11" Type="http://schemas.openxmlformats.org/officeDocument/2006/relationships/hyperlink" Target="https://fame.utb.cz/wp-login.php" TargetMode="External"/><Relationship Id="rId32" Type="http://schemas.openxmlformats.org/officeDocument/2006/relationships/hyperlink" Target="http://katalog.k.utb.cz/F/?func=find-b&amp;find_code=SYS&amp;request=56102" TargetMode="External"/><Relationship Id="rId53" Type="http://schemas.openxmlformats.org/officeDocument/2006/relationships/hyperlink" Target="https://www.hueber.de/seite/pg_lehren_unterrichtsplan_mot" TargetMode="External"/><Relationship Id="rId74" Type="http://schemas.openxmlformats.org/officeDocument/2006/relationships/hyperlink" Target="https://is.muni.cz/do/econ/sborniky/2016/EFS2016-Proceedings_final_September_19_final.pdf" TargetMode="External"/><Relationship Id="rId128" Type="http://schemas.openxmlformats.org/officeDocument/2006/relationships/hyperlink" Target="https://www.utb.cz/?mdocs-file=6492" TargetMode="External"/><Relationship Id="rId5" Type="http://schemas.openxmlformats.org/officeDocument/2006/relationships/webSettings" Target="webSettings.xml"/><Relationship Id="rId90" Type="http://schemas.openxmlformats.org/officeDocument/2006/relationships/hyperlink" Target="https://doi.org/10.1007/978-3-319-06740-7_19" TargetMode="External"/><Relationship Id="rId95" Type="http://schemas.openxmlformats.org/officeDocument/2006/relationships/hyperlink" Target="http://www.dokbat.utb.cz" TargetMode="External"/><Relationship Id="rId22" Type="http://schemas.openxmlformats.org/officeDocument/2006/relationships/hyperlink" Target="http://vyuka.fame.utb.cz" TargetMode="External"/><Relationship Id="rId27" Type="http://schemas.openxmlformats.org/officeDocument/2006/relationships/hyperlink" Target="https://portal.mpsv.cz/eures/podminky/dokumenty/slovnik/slovnik_0.pdf" TargetMode="External"/><Relationship Id="rId43" Type="http://schemas.openxmlformats.org/officeDocument/2006/relationships/hyperlink" Target="https://www.hueber.de/seite/pg_lehren_unterrichtsplan_mot" TargetMode="External"/><Relationship Id="rId48" Type="http://schemas.openxmlformats.org/officeDocument/2006/relationships/hyperlink" Target="http://katalog.k.utb.cz/F/?func=find-b&amp;find_code=SYS&amp;request=54177" TargetMode="External"/><Relationship Id="rId64" Type="http://schemas.openxmlformats.org/officeDocument/2006/relationships/hyperlink" Target="https://doi.org/10.11118/actaun201563020525" TargetMode="External"/><Relationship Id="rId69" Type="http://schemas.openxmlformats.org/officeDocument/2006/relationships/hyperlink" Target="https://doi.org/10.20472/BM.2015.3.1.007" TargetMode="External"/><Relationship Id="rId113" Type="http://schemas.openxmlformats.org/officeDocument/2006/relationships/hyperlink" Target="https://jobcentrum.utb.cz/index.php?option=com_content&amp;view=article&amp;id=21&amp;Itemid=156&amp;lang=cz" TargetMode="External"/><Relationship Id="rId118" Type="http://schemas.openxmlformats.org/officeDocument/2006/relationships/hyperlink" Target="https://www.utb.cz/?mdocs-file=6496" TargetMode="External"/><Relationship Id="rId134" Type="http://schemas.openxmlformats.org/officeDocument/2006/relationships/hyperlink" Target="https://fame.utb.cz/?mdocs-file=1673" TargetMode="External"/><Relationship Id="rId139" Type="http://schemas.openxmlformats.org/officeDocument/2006/relationships/chart" Target="charts/chart2.xml"/><Relationship Id="rId80" Type="http://schemas.openxmlformats.org/officeDocument/2006/relationships/hyperlink" Target="http://link.springer.com/article/10.1007/s11294-015-9514-3?wt_mc=alerts.TOCjournals" TargetMode="External"/><Relationship Id="rId85" Type="http://schemas.openxmlformats.org/officeDocument/2006/relationships/hyperlink" Target="https://doi.org/10.9770/jssi.2017.7.1(12)" TargetMode="External"/><Relationship Id="rId12" Type="http://schemas.openxmlformats.org/officeDocument/2006/relationships/hyperlink" Target="http://www.scio.cz" TargetMode="External"/><Relationship Id="rId17" Type="http://schemas.openxmlformats.org/officeDocument/2006/relationships/hyperlink" Target="https://www.deutsch-perfekt.com/" TargetMode="External"/><Relationship Id="rId33" Type="http://schemas.openxmlformats.org/officeDocument/2006/relationships/hyperlink" Target="https://www.deutsch-perfekt.com/" TargetMode="External"/><Relationship Id="rId38" Type="http://schemas.openxmlformats.org/officeDocument/2006/relationships/hyperlink" Target="http://vyuka.fame.utb.cz" TargetMode="External"/><Relationship Id="rId59" Type="http://schemas.openxmlformats.org/officeDocument/2006/relationships/hyperlink" Target="http://www.deutschunddeutlich.de/" TargetMode="External"/><Relationship Id="rId103" Type="http://schemas.openxmlformats.org/officeDocument/2006/relationships/hyperlink" Target="https://fame.utb.cz/?mdocs-file=1212" TargetMode="External"/><Relationship Id="rId108" Type="http://schemas.openxmlformats.org/officeDocument/2006/relationships/hyperlink" Target="https://stag.utb.cz/portal/" TargetMode="External"/><Relationship Id="rId124" Type="http://schemas.openxmlformats.org/officeDocument/2006/relationships/hyperlink" Target="https://fame.utb.cz/o-fakulte/mezinarodni-vztahy/" TargetMode="External"/><Relationship Id="rId129" Type="http://schemas.openxmlformats.org/officeDocument/2006/relationships/hyperlink" Target="https://fame.utb.cz/?mdocs-file=1673" TargetMode="External"/><Relationship Id="rId54" Type="http://schemas.openxmlformats.org/officeDocument/2006/relationships/hyperlink" Target="http://www.deutschunddeutlich.de/" TargetMode="External"/><Relationship Id="rId70" Type="http://schemas.openxmlformats.org/officeDocument/2006/relationships/hyperlink" Target="https://doi.org/10.1386/macp.12.1.43_1" TargetMode="External"/><Relationship Id="rId75" Type="http://schemas.openxmlformats.org/officeDocument/2006/relationships/hyperlink" Target="http://web.a.ebscohost.com/ehost/pdfviewer/pdfviewer?sid=e1bec196-660d-4cce-8555-fffe2198ddfd%40sessionmgr4005&amp;vid=0&amp;hid=4106" TargetMode="External"/><Relationship Id="rId91" Type="http://schemas.openxmlformats.org/officeDocument/2006/relationships/hyperlink" Target="http://www.ufu.utb.cz/konference/" TargetMode="External"/><Relationship Id="rId96" Type="http://schemas.openxmlformats.org/officeDocument/2006/relationships/hyperlink" Target="https://fame.utb.cz/veda-a-vyzkum/vedecko-vyzkumna-cinnost/svoc/" TargetMode="External"/><Relationship Id="rId140" Type="http://schemas.openxmlformats.org/officeDocument/2006/relationships/hyperlink" Target="https://fame.utb.cz/?mdocs-file=1673" TargetMode="External"/><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deutsch-perfekt.com/" TargetMode="External"/><Relationship Id="rId28" Type="http://schemas.openxmlformats.org/officeDocument/2006/relationships/hyperlink" Target="http://vyuka.fame.utb.cz" TargetMode="External"/><Relationship Id="rId49" Type="http://schemas.openxmlformats.org/officeDocument/2006/relationships/hyperlink" Target="http://vyuka.fame.utb.cz" TargetMode="External"/><Relationship Id="rId114" Type="http://schemas.openxmlformats.org/officeDocument/2006/relationships/hyperlink" Target="http://portal.k.utb.cz" TargetMode="External"/><Relationship Id="rId119" Type="http://schemas.openxmlformats.org/officeDocument/2006/relationships/hyperlink" Target="https://www.utb.cz/?mdocs-file=6474" TargetMode="External"/><Relationship Id="rId44" Type="http://schemas.openxmlformats.org/officeDocument/2006/relationships/hyperlink" Target="https://www.schubert-verlag.de/aufgaben/arbeitsblaetter_a1_z/a1_arbeitsblaetter_index_z.htm" TargetMode="External"/><Relationship Id="rId60" Type="http://schemas.openxmlformats.org/officeDocument/2006/relationships/hyperlink" Target="https://www.schubert-verlag.de/aufgaben/arbeitsblaetter_a1_z/a1_arbeitsblaetter_index_z.htm" TargetMode="External"/><Relationship Id="rId65" Type="http://schemas.openxmlformats.org/officeDocument/2006/relationships/hyperlink" Target="http://ojs.ef.jcu.cz/acta/article/view/453" TargetMode="External"/><Relationship Id="rId81" Type="http://schemas.openxmlformats.org/officeDocument/2006/relationships/hyperlink" Target="http://link.springer.com/article/10.1007/s11294-015-9529-9%20(65" TargetMode="External"/><Relationship Id="rId86" Type="http://schemas.openxmlformats.org/officeDocument/2006/relationships/hyperlink" Target="https://search.proquest.com/docview/1916720788?pq-origsite=gscholar" TargetMode="External"/><Relationship Id="rId130" Type="http://schemas.openxmlformats.org/officeDocument/2006/relationships/hyperlink" Target="https://fame.utb.cz/mdocs-posts/sd-01-2018/" TargetMode="External"/><Relationship Id="rId135" Type="http://schemas.openxmlformats.org/officeDocument/2006/relationships/hyperlink" Target="https://www.utb.cz/?mdocs-file=6492" TargetMode="External"/><Relationship Id="rId13" Type="http://schemas.openxmlformats.org/officeDocument/2006/relationships/hyperlink" Target="https://fame.utb.cz/student/vyuka/odborna-bakalarska-praxe/" TargetMode="External"/><Relationship Id="rId18" Type="http://schemas.openxmlformats.org/officeDocument/2006/relationships/hyperlink" Target="http://www.wirtschaftsdeutsch.de/lehrmaterialien/index.php" TargetMode="External"/><Relationship Id="rId39" Type="http://schemas.openxmlformats.org/officeDocument/2006/relationships/hyperlink" Target="https://www.nejlevnejsi-knihy.cz/nakladatelstvi/Wolters%20Kluwer.html" TargetMode="External"/><Relationship Id="rId109" Type="http://schemas.openxmlformats.org/officeDocument/2006/relationships/hyperlink" Target="https://www.utb.cz/univerzita/uredni-deska/vnitrni-normy-a-predpisy/" TargetMode="External"/><Relationship Id="rId34" Type="http://schemas.openxmlformats.org/officeDocument/2006/relationships/hyperlink" Target="http://www.wirtschaftsdeutsch.de/lehrmaterialien/index.php" TargetMode="External"/><Relationship Id="rId50" Type="http://schemas.openxmlformats.org/officeDocument/2006/relationships/hyperlink" Target="http://www.abra.eu/ke-stazeni/abra-g2?utm_source=seznam&amp;utm_medium=cpc&amp;utm_campaign=obecna" TargetMode="External"/><Relationship Id="rId55" Type="http://schemas.openxmlformats.org/officeDocument/2006/relationships/hyperlink" Target="https://www.schubert-verlag.de/aufgaben/arbeitsblaetter_a1_z/a1_arbeitsblaetter_index_z.htm" TargetMode="External"/><Relationship Id="rId76" Type="http://schemas.openxmlformats.org/officeDocument/2006/relationships/hyperlink" Target="https://doi.org/10.1177/0734282916661663" TargetMode="External"/><Relationship Id="rId97" Type="http://schemas.openxmlformats.org/officeDocument/2006/relationships/hyperlink" Target="http://digilib.k.utb.cz" TargetMode="External"/><Relationship Id="rId104" Type="http://schemas.openxmlformats.org/officeDocument/2006/relationships/hyperlink" Target="https://www.utb.cz/?mdocs-file=6492" TargetMode="External"/><Relationship Id="rId120" Type="http://schemas.openxmlformats.org/officeDocument/2006/relationships/hyperlink" Target="https://www.utb.cz/?mdocs-file=6506" TargetMode="External"/><Relationship Id="rId125" Type="http://schemas.openxmlformats.org/officeDocument/2006/relationships/hyperlink" Target="https://www.utb.cz/?mdocs-file=6492" TargetMode="External"/><Relationship Id="rId141" Type="http://schemas.openxmlformats.org/officeDocument/2006/relationships/header" Target="header1.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doi.org/10.1515/humaff-2016-0029" TargetMode="External"/><Relationship Id="rId92" Type="http://schemas.openxmlformats.org/officeDocument/2006/relationships/hyperlink" Target="https://icfe2018.tdtu.edu.vn" TargetMode="Externa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www.wirtschaftsdeutsch.de/lehrmaterialien/index.php" TargetMode="External"/><Relationship Id="rId40" Type="http://schemas.openxmlformats.org/officeDocument/2006/relationships/hyperlink" Target="http://vyuka.fame.utb.cz"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x.doi.org/10.15240/tul/001/2018-2-008" TargetMode="External"/><Relationship Id="rId8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0" Type="http://schemas.openxmlformats.org/officeDocument/2006/relationships/hyperlink" Target="https://fame.utb.cz/o-fakulte/uredni-deska/vnitrni-normy-a-predpisy/" TargetMode="External"/><Relationship Id="rId115" Type="http://schemas.openxmlformats.org/officeDocument/2006/relationships/hyperlink" Target="http://portal.k.utb.cz/databases/alphabetical" TargetMode="External"/><Relationship Id="rId131" Type="http://schemas.openxmlformats.org/officeDocument/2006/relationships/hyperlink" Target="https://fame.utb.cz/mdocs-posts/sd-06-2017/" TargetMode="External"/><Relationship Id="rId136" Type="http://schemas.openxmlformats.org/officeDocument/2006/relationships/hyperlink" Target="https://fame.utb.cz/?mdocs-file=1673" TargetMode="External"/><Relationship Id="rId61" Type="http://schemas.openxmlformats.org/officeDocument/2006/relationships/hyperlink" Target="https://www.deutsch-perfekt.com/" TargetMode="External"/><Relationship Id="rId82" Type="http://schemas.openxmlformats.org/officeDocument/2006/relationships/hyperlink" Target="https://doi.org/10.2478/mmcks-2018-0022" TargetMode="External"/><Relationship Id="rId19" Type="http://schemas.openxmlformats.org/officeDocument/2006/relationships/hyperlink" Target="https://www.hueber.de/seite/pg_lehren_unterrichtsplan_mot"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vyuka.fame.utb.cz" TargetMode="External"/><Relationship Id="rId35" Type="http://schemas.openxmlformats.org/officeDocument/2006/relationships/hyperlink" Target="https://www.hueber.de/seite/pg_lehren_unterrichtsplan_mot" TargetMode="External"/><Relationship Id="rId56" Type="http://schemas.openxmlformats.org/officeDocument/2006/relationships/hyperlink" Target="https://www.deutsch-perfekt.com/" TargetMode="External"/><Relationship Id="rId77" Type="http://schemas.openxmlformats.org/officeDocument/2006/relationships/hyperlink" Target="https://doi.org/10.7441/joc.2016.04.01" TargetMode="External"/><Relationship Id="rId100" Type="http://schemas.openxmlformats.org/officeDocument/2006/relationships/hyperlink" Target="https://www.utb.cz/univerzita/o-univerzite/struktura/organy/rada-pro-vnitrni-hodnoceni/" TargetMode="External"/><Relationship Id="rId105" Type="http://schemas.openxmlformats.org/officeDocument/2006/relationships/hyperlink" Target="https://fame.utb.cz/?mdocs-file=1673" TargetMode="External"/><Relationship Id="rId126" Type="http://schemas.openxmlformats.org/officeDocument/2006/relationships/hyperlink" Target="https://fame.utb.cz/?mdocs-file=1673" TargetMode="External"/><Relationship Id="rId147" Type="http://schemas.microsoft.com/office/2011/relationships/people" Target="people.xml"/><Relationship Id="rId8" Type="http://schemas.openxmlformats.org/officeDocument/2006/relationships/hyperlink" Target="https://utbcz-my.sharepoint.com/:f:/g/personal/pilik_utb_cz/EmCF9EUpyN9OqrcC42ERuMcBzEMhuZ-e9QyX5z6Z6AMxYA?e=fIxV94" TargetMode="External"/><Relationship Id="rId51" Type="http://schemas.openxmlformats.org/officeDocument/2006/relationships/hyperlink" Target="http://vyuka.fame.utb.cz" TargetMode="External"/><Relationship Id="rId72" Type="http://schemas.openxmlformats.org/officeDocument/2006/relationships/hyperlink" Target="https://doi.org/10.11118/actaun201765010237" TargetMode="External"/><Relationship Id="rId93" Type="http://schemas.openxmlformats.org/officeDocument/2006/relationships/hyperlink" Target="http://emf.fame.utb.cz" TargetMode="External"/><Relationship Id="rId98" Type="http://schemas.openxmlformats.org/officeDocument/2006/relationships/hyperlink" Target="http://publikace.k.utb.cz" TargetMode="External"/><Relationship Id="rId121" Type="http://schemas.openxmlformats.org/officeDocument/2006/relationships/hyperlink" Target="https://www.utb.cz/?mdocs-file=7718" TargetMode="External"/><Relationship Id="rId142"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www.hueber.de/seite/pg_lehren_unterrichtsplan_mot" TargetMode="External"/><Relationship Id="rId46" Type="http://schemas.openxmlformats.org/officeDocument/2006/relationships/hyperlink" Target="http://vyuka.fame.utb.cz/" TargetMode="External"/><Relationship Id="rId67" Type="http://schemas.openxmlformats.org/officeDocument/2006/relationships/hyperlink" Target="https://doi.org/10.7441/joc.2018.01.01" TargetMode="External"/><Relationship Id="rId116" Type="http://schemas.openxmlformats.org/officeDocument/2006/relationships/hyperlink" Target="https://www.utb.cz/mdocs-posts/smernice-rektora-c-18-2018/" TargetMode="External"/><Relationship Id="rId137" Type="http://schemas.openxmlformats.org/officeDocument/2006/relationships/hyperlink" Target="http://portal.k.utb.cz/databases/alphabetical/" TargetMode="External"/><Relationship Id="rId20" Type="http://schemas.openxmlformats.org/officeDocument/2006/relationships/hyperlink" Target="https://www.schubert-verlag.de/aufgaben/arbeitsblaetter_a1_z/a1_arbeitsblaetter_index_z.htm" TargetMode="External"/><Relationship Id="rId41" Type="http://schemas.openxmlformats.org/officeDocument/2006/relationships/hyperlink" Target="https://www.deutsch-perfekt.com/" TargetMode="External"/><Relationship Id="rId62" Type="http://schemas.openxmlformats.org/officeDocument/2006/relationships/hyperlink" Target="https://portal.mpsv.cz/eures/podminky/dokumenty/slovnik/slovnik_0.pdf" TargetMode="External"/><Relationship Id="rId83" Type="http://schemas.openxmlformats.org/officeDocument/2006/relationships/hyperlink" Target="https://doi.org/10.7441/joc.2018.01.03" TargetMode="External"/><Relationship Id="rId88" Type="http://schemas.openxmlformats.org/officeDocument/2006/relationships/hyperlink" Target="https://doi.org/10.1007/978-3-319-57141-6_46" TargetMode="External"/><Relationship Id="rId111" Type="http://schemas.openxmlformats.org/officeDocument/2006/relationships/hyperlink" Target="https://jobcentrum.utb.cz/index.php?lang=cz" TargetMode="External"/><Relationship Id="rId132" Type="http://schemas.openxmlformats.org/officeDocument/2006/relationships/hyperlink" Target="https://digilib.k.utb.cz" TargetMode="External"/><Relationship Id="rId15" Type="http://schemas.openxmlformats.org/officeDocument/2006/relationships/hyperlink" Target="https://fame.utb.cz/student/vyuka/odborna-bakalarska-praxe/" TargetMode="External"/><Relationship Id="rId36" Type="http://schemas.openxmlformats.org/officeDocument/2006/relationships/hyperlink" Target="https://www.schubert-verlag.de/aufgaben/arbeitsblaetter_a1_z/a1_arbeitsblaetter_index_z.htm" TargetMode="External"/><Relationship Id="rId57" Type="http://schemas.openxmlformats.org/officeDocument/2006/relationships/hyperlink" Target="https://portal.mpsv.cz/eures/podminky/dokumenty/slovnik/slovnik_0.pdf" TargetMode="External"/><Relationship Id="rId106" Type="http://schemas.openxmlformats.org/officeDocument/2006/relationships/hyperlink" Target="https://www.utb.cz/univerzita/uredni-deska/ruzne/zprava-o-vnitrnim-hodnoceni-kvality-utb-ve-zline/" TargetMode="External"/><Relationship Id="rId127" Type="http://schemas.openxmlformats.org/officeDocument/2006/relationships/hyperlink" Target="https://fame.utb.cz/mdocs-posts/sd-01-2018/" TargetMode="External"/><Relationship Id="rId10" Type="http://schemas.openxmlformats.org/officeDocument/2006/relationships/hyperlink" Target="https://www.utb.cz/wp-login.php" TargetMode="External"/><Relationship Id="rId31" Type="http://schemas.openxmlformats.org/officeDocument/2006/relationships/hyperlink" Target="http://vyuka.fame.utb.cz" TargetMode="External"/><Relationship Id="rId52" Type="http://schemas.openxmlformats.org/officeDocument/2006/relationships/hyperlink" Target="http://vyuka.fame.utb.cz" TargetMode="External"/><Relationship Id="rId73" Type="http://schemas.openxmlformats.org/officeDocument/2006/relationships/hyperlink" Target="http://dx.doi.org/10.15240/tul/001/2014-2-011" TargetMode="External"/><Relationship Id="rId78" Type="http://schemas.openxmlformats.org/officeDocument/2006/relationships/hyperlink" Target="https://doi.org/10.21003/ea.V166-20" TargetMode="External"/><Relationship Id="rId94" Type="http://schemas.openxmlformats.org/officeDocument/2006/relationships/hyperlink" Target="http://www.batovaskola.cz" TargetMode="External"/><Relationship Id="rId99" Type="http://schemas.openxmlformats.org/officeDocument/2006/relationships/image" Target="media/image1.gif"/><Relationship Id="rId101" Type="http://schemas.openxmlformats.org/officeDocument/2006/relationships/hyperlink" Target="https://www.utb.cz/?mdocs-file=1759" TargetMode="External"/><Relationship Id="rId122" Type="http://schemas.openxmlformats.org/officeDocument/2006/relationships/hyperlink" Target="https://www.utb.cz/?mdocs-file=25043" TargetMode="External"/><Relationship Id="rId143" Type="http://schemas.openxmlformats.org/officeDocument/2006/relationships/footer" Target="footer2.xm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schubert-verlag.de/aufgaben/arbeitsblaetter_a1_z/a1_arbeitsblaetter_index_z.htm" TargetMode="External"/><Relationship Id="rId47" Type="http://schemas.openxmlformats.org/officeDocument/2006/relationships/hyperlink" Target="http://vyuka.fame.utb.cz" TargetMode="External"/><Relationship Id="rId68" Type="http://schemas.openxmlformats.org/officeDocument/2006/relationships/hyperlink" Target="https://doi.org/10.7441/joc.2015.04.05" TargetMode="External"/><Relationship Id="rId89" Type="http://schemas.openxmlformats.org/officeDocument/2006/relationships/hyperlink" Target="https://doi.org/10.1007/978-3-319-33622-0_22" TargetMode="External"/><Relationship Id="rId112" Type="http://schemas.openxmlformats.org/officeDocument/2006/relationships/hyperlink" Target="https://jobcentrum.utb.cz/index.php?option=com_career&amp;view=offers&amp;Itemid=105&amp;lang=cz" TargetMode="External"/><Relationship Id="rId133" Type="http://schemas.openxmlformats.org/officeDocument/2006/relationships/hyperlink" Target="https://www.utb.cz/?mdocs-file=6492" TargetMode="External"/><Relationship Id="rId16" Type="http://schemas.openxmlformats.org/officeDocument/2006/relationships/hyperlink" Target="https://stag.utb.cz/portal/studium/prohlizeni.html" TargetMode="External"/><Relationship Id="rId37" Type="http://schemas.openxmlformats.org/officeDocument/2006/relationships/hyperlink" Target="https://portal.mpsv.cz/eures/podminky/dokumenty/slovnik/slovnik_0.pdf" TargetMode="External"/><Relationship Id="rId58" Type="http://schemas.openxmlformats.org/officeDocument/2006/relationships/hyperlink" Target="https://www.hueber.de/seite/pg_lehren_unterrichtsplan_mot" TargetMode="External"/><Relationship Id="rId79" Type="http://schemas.openxmlformats.org/officeDocument/2006/relationships/hyperlink" Target="https://doi.org/10.7441/joc.2019.01.06" TargetMode="External"/><Relationship Id="rId102" Type="http://schemas.openxmlformats.org/officeDocument/2006/relationships/hyperlink" Target="https://www.utb.cz/mdocs-posts/sr_13_2017/" TargetMode="External"/><Relationship Id="rId123" Type="http://schemas.openxmlformats.org/officeDocument/2006/relationships/hyperlink" Target="https://fame.utb.cz/?mdocs-file=10923" TargetMode="External"/><Relationship Id="rId14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BSP_UD!$I$4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AA4-4153-93FA-14BEBEEF336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AA4-4153-93FA-14BEBEEF336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AA4-4153-93FA-14BEBEEF336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AA4-4153-93FA-14BEBEEF336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1AA4-4153-93FA-14BEBEEF336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AA4-4153-93FA-14BEBEEF336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1AA4-4153-93FA-14BEBEEF336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BSP_UD!$H$5:$H$8</c:f>
              <c:strCache>
                <c:ptCount val="4"/>
                <c:pt idx="0">
                  <c:v>profesoři</c:v>
                </c:pt>
                <c:pt idx="1">
                  <c:v>docenti</c:v>
                </c:pt>
                <c:pt idx="2">
                  <c:v>Ph.D.</c:v>
                </c:pt>
                <c:pt idx="3">
                  <c:v>lektoři/asistenti</c:v>
                </c:pt>
              </c:strCache>
            </c:strRef>
          </c:cat>
          <c:val>
            <c:numRef>
              <c:f>BSP_UD!$I$5:$I$8</c:f>
              <c:numCache>
                <c:formatCode>General</c:formatCode>
                <c:ptCount val="4"/>
                <c:pt idx="0">
                  <c:v>1</c:v>
                </c:pt>
                <c:pt idx="1">
                  <c:v>9</c:v>
                </c:pt>
                <c:pt idx="2">
                  <c:v>31</c:v>
                </c:pt>
                <c:pt idx="3">
                  <c:v>8</c:v>
                </c:pt>
              </c:numCache>
            </c:numRef>
          </c:val>
          <c:extLst>
            <c:ext xmlns:c16="http://schemas.microsoft.com/office/drawing/2014/chart" uri="{C3380CC4-5D6E-409C-BE32-E72D297353CC}">
              <c16:uniqueId val="{0000000A-1AA4-4153-93FA-14BEBEEF336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6316909984342877"/>
          <c:w val="0.1772788078909491"/>
          <c:h val="0.2425097464914056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BSP_UD!$R$21</c:f>
              <c:strCache>
                <c:ptCount val="1"/>
                <c:pt idx="0">
                  <c:v>prof.</c:v>
                </c:pt>
              </c:strCache>
            </c:strRef>
          </c:tx>
          <c:spPr>
            <a:solidFill>
              <a:schemeClr val="accent1"/>
            </a:solidFill>
            <a:ln>
              <a:noFill/>
            </a:ln>
            <a:effectLst/>
          </c:spPr>
          <c:invertIfNegative val="0"/>
          <c:cat>
            <c:strRef>
              <c:f>BSP_UD!$Q$22:$Q$25</c:f>
              <c:strCache>
                <c:ptCount val="4"/>
                <c:pt idx="0">
                  <c:v>30-40</c:v>
                </c:pt>
                <c:pt idx="1">
                  <c:v>41-50</c:v>
                </c:pt>
                <c:pt idx="2">
                  <c:v>51-60</c:v>
                </c:pt>
                <c:pt idx="3">
                  <c:v>61+</c:v>
                </c:pt>
              </c:strCache>
            </c:strRef>
          </c:cat>
          <c:val>
            <c:numRef>
              <c:f>BSP_UD!$R$22:$R$25</c:f>
              <c:numCache>
                <c:formatCode>General</c:formatCode>
                <c:ptCount val="4"/>
                <c:pt idx="2">
                  <c:v>1</c:v>
                </c:pt>
              </c:numCache>
            </c:numRef>
          </c:val>
          <c:extLst>
            <c:ext xmlns:c16="http://schemas.microsoft.com/office/drawing/2014/chart" uri="{C3380CC4-5D6E-409C-BE32-E72D297353CC}">
              <c16:uniqueId val="{00000000-811A-4C8C-B4EB-E2B76FA53703}"/>
            </c:ext>
          </c:extLst>
        </c:ser>
        <c:ser>
          <c:idx val="1"/>
          <c:order val="1"/>
          <c:tx>
            <c:strRef>
              <c:f>BSP_UD!$S$21</c:f>
              <c:strCache>
                <c:ptCount val="1"/>
                <c:pt idx="0">
                  <c:v>doc.</c:v>
                </c:pt>
              </c:strCache>
            </c:strRef>
          </c:tx>
          <c:spPr>
            <a:solidFill>
              <a:schemeClr val="accent2"/>
            </a:solidFill>
            <a:ln>
              <a:noFill/>
            </a:ln>
            <a:effectLst/>
          </c:spPr>
          <c:invertIfNegative val="0"/>
          <c:cat>
            <c:strRef>
              <c:f>BSP_UD!$Q$22:$Q$25</c:f>
              <c:strCache>
                <c:ptCount val="4"/>
                <c:pt idx="0">
                  <c:v>30-40</c:v>
                </c:pt>
                <c:pt idx="1">
                  <c:v>41-50</c:v>
                </c:pt>
                <c:pt idx="2">
                  <c:v>51-60</c:v>
                </c:pt>
                <c:pt idx="3">
                  <c:v>61+</c:v>
                </c:pt>
              </c:strCache>
            </c:strRef>
          </c:cat>
          <c:val>
            <c:numRef>
              <c:f>BSP_UD!$S$22:$S$25</c:f>
              <c:numCache>
                <c:formatCode>General</c:formatCode>
                <c:ptCount val="4"/>
                <c:pt idx="0">
                  <c:v>2</c:v>
                </c:pt>
                <c:pt idx="1">
                  <c:v>5</c:v>
                </c:pt>
                <c:pt idx="2">
                  <c:v>2</c:v>
                </c:pt>
              </c:numCache>
            </c:numRef>
          </c:val>
          <c:extLst>
            <c:ext xmlns:c16="http://schemas.microsoft.com/office/drawing/2014/chart" uri="{C3380CC4-5D6E-409C-BE32-E72D297353CC}">
              <c16:uniqueId val="{00000001-811A-4C8C-B4EB-E2B76FA53703}"/>
            </c:ext>
          </c:extLst>
        </c:ser>
        <c:ser>
          <c:idx val="2"/>
          <c:order val="2"/>
          <c:tx>
            <c:strRef>
              <c:f>BSP_UD!$T$21</c:f>
              <c:strCache>
                <c:ptCount val="1"/>
                <c:pt idx="0">
                  <c:v>Ph.D.</c:v>
                </c:pt>
              </c:strCache>
            </c:strRef>
          </c:tx>
          <c:spPr>
            <a:solidFill>
              <a:schemeClr val="accent3"/>
            </a:solidFill>
            <a:ln>
              <a:noFill/>
            </a:ln>
            <a:effectLst/>
          </c:spPr>
          <c:invertIfNegative val="0"/>
          <c:cat>
            <c:strRef>
              <c:f>BSP_UD!$Q$22:$Q$25</c:f>
              <c:strCache>
                <c:ptCount val="4"/>
                <c:pt idx="0">
                  <c:v>30-40</c:v>
                </c:pt>
                <c:pt idx="1">
                  <c:v>41-50</c:v>
                </c:pt>
                <c:pt idx="2">
                  <c:v>51-60</c:v>
                </c:pt>
                <c:pt idx="3">
                  <c:v>61+</c:v>
                </c:pt>
              </c:strCache>
            </c:strRef>
          </c:cat>
          <c:val>
            <c:numRef>
              <c:f>BSP_UD!$T$22:$T$25</c:f>
              <c:numCache>
                <c:formatCode>General</c:formatCode>
                <c:ptCount val="4"/>
                <c:pt idx="0">
                  <c:v>13</c:v>
                </c:pt>
                <c:pt idx="1">
                  <c:v>11</c:v>
                </c:pt>
                <c:pt idx="2">
                  <c:v>4</c:v>
                </c:pt>
                <c:pt idx="3">
                  <c:v>3</c:v>
                </c:pt>
              </c:numCache>
            </c:numRef>
          </c:val>
          <c:extLst>
            <c:ext xmlns:c16="http://schemas.microsoft.com/office/drawing/2014/chart" uri="{C3380CC4-5D6E-409C-BE32-E72D297353CC}">
              <c16:uniqueId val="{00000002-811A-4C8C-B4EB-E2B76FA53703}"/>
            </c:ext>
          </c:extLst>
        </c:ser>
        <c:ser>
          <c:idx val="3"/>
          <c:order val="3"/>
          <c:tx>
            <c:strRef>
              <c:f>BSP_UD!$U$21</c:f>
              <c:strCache>
                <c:ptCount val="1"/>
                <c:pt idx="0">
                  <c:v>lektoři/asistenti</c:v>
                </c:pt>
              </c:strCache>
            </c:strRef>
          </c:tx>
          <c:spPr>
            <a:solidFill>
              <a:schemeClr val="accent4"/>
            </a:solidFill>
            <a:ln>
              <a:noFill/>
            </a:ln>
            <a:effectLst/>
          </c:spPr>
          <c:invertIfNegative val="0"/>
          <c:cat>
            <c:strRef>
              <c:f>BSP_UD!$Q$22:$Q$25</c:f>
              <c:strCache>
                <c:ptCount val="4"/>
                <c:pt idx="0">
                  <c:v>30-40</c:v>
                </c:pt>
                <c:pt idx="1">
                  <c:v>41-50</c:v>
                </c:pt>
                <c:pt idx="2">
                  <c:v>51-60</c:v>
                </c:pt>
                <c:pt idx="3">
                  <c:v>61+</c:v>
                </c:pt>
              </c:strCache>
            </c:strRef>
          </c:cat>
          <c:val>
            <c:numRef>
              <c:f>BSP_UD!$U$22:$U$25</c:f>
              <c:numCache>
                <c:formatCode>General</c:formatCode>
                <c:ptCount val="4"/>
                <c:pt idx="0">
                  <c:v>2</c:v>
                </c:pt>
                <c:pt idx="1">
                  <c:v>2</c:v>
                </c:pt>
                <c:pt idx="2">
                  <c:v>3</c:v>
                </c:pt>
                <c:pt idx="3">
                  <c:v>1</c:v>
                </c:pt>
              </c:numCache>
            </c:numRef>
          </c:val>
          <c:extLst>
            <c:ext xmlns:c16="http://schemas.microsoft.com/office/drawing/2014/chart" uri="{C3380CC4-5D6E-409C-BE32-E72D297353CC}">
              <c16:uniqueId val="{00000003-811A-4C8C-B4EB-E2B76FA53703}"/>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EE9ED-D557-4215-B767-68B16286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270</Pages>
  <Words>84505</Words>
  <Characters>573954</Characters>
  <Application>Microsoft Office Word</Application>
  <DocSecurity>0</DocSecurity>
  <Lines>4782</Lines>
  <Paragraphs>1314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5</cp:revision>
  <cp:lastPrinted>2019-03-12T06:16:00Z</cp:lastPrinted>
  <dcterms:created xsi:type="dcterms:W3CDTF">2019-09-13T15:53:00Z</dcterms:created>
  <dcterms:modified xsi:type="dcterms:W3CDTF">2019-09-16T05:28:00Z</dcterms:modified>
</cp:coreProperties>
</file>