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5E2E" w:rsidRDefault="00015E2E" w:rsidP="00015E2E">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rsidR="00015E2E" w:rsidRDefault="00015E2E" w:rsidP="00015E2E">
      <w:pPr>
        <w:rPr>
          <w:b/>
          <w:sz w:val="28"/>
        </w:rPr>
      </w:pPr>
    </w:p>
    <w:p w:rsidR="00015E2E" w:rsidRDefault="00015E2E" w:rsidP="00015E2E">
      <w:pPr>
        <w:tabs>
          <w:tab w:val="left" w:pos="3828"/>
        </w:tabs>
        <w:spacing w:after="240"/>
        <w:rPr>
          <w:b/>
          <w:sz w:val="28"/>
        </w:rPr>
      </w:pPr>
      <w:r>
        <w:rPr>
          <w:b/>
          <w:sz w:val="28"/>
        </w:rPr>
        <w:t xml:space="preserve">Název vysoké školy: </w:t>
      </w:r>
      <w:r>
        <w:rPr>
          <w:b/>
          <w:sz w:val="28"/>
        </w:rPr>
        <w:tab/>
      </w:r>
      <w:r w:rsidRPr="002B070F">
        <w:rPr>
          <w:b/>
          <w:sz w:val="28"/>
        </w:rPr>
        <w:t>Univerzita Tomáše Bati ve Zlíně</w:t>
      </w:r>
    </w:p>
    <w:p w:rsidR="00015E2E" w:rsidRDefault="00015E2E" w:rsidP="00015E2E">
      <w:pPr>
        <w:tabs>
          <w:tab w:val="left" w:pos="3828"/>
        </w:tabs>
        <w:spacing w:after="240"/>
        <w:ind w:left="3686" w:hanging="3686"/>
        <w:rPr>
          <w:b/>
          <w:sz w:val="28"/>
        </w:rPr>
      </w:pPr>
    </w:p>
    <w:p w:rsidR="00015E2E" w:rsidRDefault="00015E2E" w:rsidP="00015E2E">
      <w:pPr>
        <w:tabs>
          <w:tab w:val="left" w:pos="3828"/>
        </w:tabs>
        <w:spacing w:after="240"/>
        <w:rPr>
          <w:b/>
          <w:sz w:val="28"/>
        </w:rPr>
      </w:pPr>
      <w:r>
        <w:rPr>
          <w:b/>
          <w:sz w:val="28"/>
        </w:rPr>
        <w:t xml:space="preserve">Název součásti vysoké školy: </w:t>
      </w:r>
      <w:r>
        <w:rPr>
          <w:b/>
          <w:sz w:val="28"/>
        </w:rPr>
        <w:tab/>
      </w:r>
      <w:r w:rsidRPr="002B070F">
        <w:rPr>
          <w:b/>
          <w:sz w:val="28"/>
        </w:rPr>
        <w:t>Fakulta managementu a ekonomiky</w:t>
      </w:r>
    </w:p>
    <w:p w:rsidR="00015E2E" w:rsidRDefault="00015E2E" w:rsidP="00015E2E">
      <w:pPr>
        <w:tabs>
          <w:tab w:val="left" w:pos="3828"/>
        </w:tabs>
        <w:spacing w:after="240"/>
        <w:ind w:left="3544" w:hanging="3544"/>
        <w:rPr>
          <w:b/>
          <w:sz w:val="28"/>
        </w:rPr>
      </w:pPr>
    </w:p>
    <w:p w:rsidR="00015E2E" w:rsidRDefault="00015E2E" w:rsidP="00015E2E">
      <w:pPr>
        <w:tabs>
          <w:tab w:val="left" w:pos="3828"/>
        </w:tabs>
        <w:rPr>
          <w:b/>
          <w:sz w:val="28"/>
        </w:rPr>
      </w:pPr>
      <w:r>
        <w:rPr>
          <w:b/>
          <w:sz w:val="28"/>
        </w:rPr>
        <w:t>Název spolupracující instituce:</w:t>
      </w:r>
    </w:p>
    <w:p w:rsidR="00015E2E" w:rsidRDefault="00015E2E" w:rsidP="00015E2E">
      <w:pPr>
        <w:tabs>
          <w:tab w:val="left" w:pos="3828"/>
        </w:tabs>
        <w:spacing w:after="240"/>
        <w:rPr>
          <w:b/>
          <w:sz w:val="28"/>
        </w:rPr>
      </w:pPr>
    </w:p>
    <w:p w:rsidR="00015E2E" w:rsidRDefault="00015E2E" w:rsidP="00015E2E">
      <w:pPr>
        <w:tabs>
          <w:tab w:val="left" w:pos="3828"/>
        </w:tabs>
        <w:rPr>
          <w:b/>
          <w:sz w:val="28"/>
        </w:rPr>
      </w:pPr>
      <w:r>
        <w:rPr>
          <w:b/>
          <w:sz w:val="28"/>
        </w:rPr>
        <w:t>Název studijního programu:</w:t>
      </w:r>
      <w:r>
        <w:rPr>
          <w:b/>
          <w:sz w:val="28"/>
        </w:rPr>
        <w:tab/>
      </w:r>
      <w:r w:rsidR="008E6522">
        <w:rPr>
          <w:b/>
          <w:sz w:val="28"/>
        </w:rPr>
        <w:t xml:space="preserve">Management </w:t>
      </w:r>
      <w:r w:rsidR="0080202E">
        <w:rPr>
          <w:b/>
          <w:sz w:val="28"/>
        </w:rPr>
        <w:t>and Marketing</w:t>
      </w:r>
    </w:p>
    <w:p w:rsidR="00015E2E" w:rsidRDefault="00015E2E" w:rsidP="00015E2E">
      <w:pPr>
        <w:tabs>
          <w:tab w:val="left" w:pos="3828"/>
        </w:tabs>
        <w:spacing w:after="240"/>
        <w:rPr>
          <w:b/>
          <w:sz w:val="28"/>
        </w:rPr>
      </w:pPr>
    </w:p>
    <w:p w:rsidR="00015E2E" w:rsidRDefault="00015E2E" w:rsidP="00015E2E">
      <w:pPr>
        <w:tabs>
          <w:tab w:val="left" w:pos="3828"/>
        </w:tabs>
        <w:ind w:left="3544" w:hanging="3544"/>
        <w:rPr>
          <w:sz w:val="28"/>
        </w:rPr>
      </w:pPr>
      <w:r>
        <w:rPr>
          <w:b/>
          <w:sz w:val="28"/>
        </w:rPr>
        <w:t>Typ žádosti o akreditaci:</w:t>
      </w:r>
      <w:r>
        <w:rPr>
          <w:sz w:val="28"/>
        </w:rPr>
        <w:tab/>
      </w:r>
      <w:r>
        <w:rPr>
          <w:sz w:val="28"/>
        </w:rPr>
        <w:tab/>
      </w:r>
      <w:r w:rsidRPr="002B070F">
        <w:rPr>
          <w:b/>
          <w:sz w:val="28"/>
        </w:rPr>
        <w:t>udělení akreditace</w:t>
      </w:r>
      <w:r w:rsidRPr="002B070F">
        <w:rPr>
          <w:sz w:val="28"/>
        </w:rPr>
        <w:t xml:space="preserve"> </w:t>
      </w:r>
    </w:p>
    <w:p w:rsidR="00015E2E" w:rsidRDefault="00015E2E" w:rsidP="00015E2E">
      <w:pPr>
        <w:tabs>
          <w:tab w:val="left" w:pos="3828"/>
        </w:tabs>
        <w:spacing w:after="240"/>
        <w:rPr>
          <w:b/>
          <w:sz w:val="28"/>
        </w:rPr>
      </w:pPr>
    </w:p>
    <w:p w:rsidR="00015E2E" w:rsidRDefault="00015E2E" w:rsidP="00015E2E">
      <w:pPr>
        <w:tabs>
          <w:tab w:val="left" w:pos="3828"/>
        </w:tabs>
        <w:spacing w:after="240"/>
        <w:ind w:left="3825" w:hanging="3825"/>
        <w:rPr>
          <w:b/>
          <w:sz w:val="28"/>
        </w:rPr>
      </w:pPr>
      <w:r>
        <w:rPr>
          <w:b/>
          <w:sz w:val="28"/>
        </w:rPr>
        <w:t>Schvalující orgán:</w:t>
      </w:r>
      <w:r>
        <w:rPr>
          <w:b/>
          <w:sz w:val="28"/>
        </w:rPr>
        <w:tab/>
      </w:r>
      <w:r>
        <w:rPr>
          <w:b/>
          <w:sz w:val="28"/>
        </w:rPr>
        <w:tab/>
      </w:r>
      <w:r w:rsidRPr="002B070F">
        <w:rPr>
          <w:b/>
          <w:sz w:val="28"/>
        </w:rPr>
        <w:t>Vědecká rada FaME UTB, Rada pro vnitřní hodnocení UTB</w:t>
      </w:r>
    </w:p>
    <w:p w:rsidR="00015E2E" w:rsidRDefault="00015E2E" w:rsidP="00015E2E">
      <w:pPr>
        <w:tabs>
          <w:tab w:val="left" w:pos="3828"/>
        </w:tabs>
        <w:spacing w:after="240"/>
        <w:rPr>
          <w:b/>
          <w:sz w:val="28"/>
        </w:rPr>
      </w:pPr>
    </w:p>
    <w:p w:rsidR="00015E2E" w:rsidRDefault="00015E2E" w:rsidP="00015E2E">
      <w:pPr>
        <w:tabs>
          <w:tab w:val="left" w:pos="3828"/>
        </w:tabs>
        <w:spacing w:after="120"/>
        <w:ind w:left="3827" w:hanging="3827"/>
        <w:rPr>
          <w:b/>
          <w:sz w:val="28"/>
        </w:rPr>
      </w:pPr>
      <w:r>
        <w:rPr>
          <w:b/>
          <w:sz w:val="28"/>
        </w:rPr>
        <w:t>Datum schválení žádosti:</w:t>
      </w:r>
      <w:r>
        <w:rPr>
          <w:b/>
          <w:sz w:val="28"/>
        </w:rPr>
        <w:tab/>
      </w:r>
      <w:r w:rsidR="00F6538B">
        <w:rPr>
          <w:b/>
          <w:sz w:val="28"/>
        </w:rPr>
        <w:tab/>
        <w:t xml:space="preserve">schváleno Vědeckou radou FaME dne      </w:t>
      </w:r>
      <w:r w:rsidR="002A5FA9">
        <w:rPr>
          <w:b/>
          <w:sz w:val="28"/>
        </w:rPr>
        <w:t>17</w:t>
      </w:r>
      <w:r w:rsidR="00F6538B" w:rsidRPr="00616316">
        <w:rPr>
          <w:b/>
          <w:sz w:val="28"/>
        </w:rPr>
        <w:t xml:space="preserve">. </w:t>
      </w:r>
      <w:r w:rsidR="00616316" w:rsidRPr="00616316">
        <w:rPr>
          <w:b/>
          <w:sz w:val="28"/>
        </w:rPr>
        <w:t>5</w:t>
      </w:r>
      <w:r w:rsidR="00F6538B" w:rsidRPr="00616316">
        <w:rPr>
          <w:b/>
          <w:sz w:val="28"/>
        </w:rPr>
        <w:t>. 2019</w:t>
      </w:r>
    </w:p>
    <w:p w:rsidR="00015E2E" w:rsidRDefault="00015E2E" w:rsidP="00015E2E">
      <w:pPr>
        <w:tabs>
          <w:tab w:val="left" w:pos="3828"/>
        </w:tabs>
        <w:spacing w:after="240"/>
        <w:rPr>
          <w:b/>
          <w:sz w:val="28"/>
        </w:rPr>
      </w:pPr>
    </w:p>
    <w:p w:rsidR="00015E2E" w:rsidRDefault="00015E2E" w:rsidP="00015E2E">
      <w:pPr>
        <w:tabs>
          <w:tab w:val="left" w:pos="3828"/>
        </w:tabs>
        <w:spacing w:after="120"/>
        <w:rPr>
          <w:b/>
          <w:sz w:val="28"/>
        </w:rPr>
      </w:pPr>
      <w:r>
        <w:rPr>
          <w:b/>
          <w:sz w:val="28"/>
        </w:rPr>
        <w:t xml:space="preserve">Odkaz na elektronickou podobu žádosti: </w:t>
      </w:r>
      <w:r w:rsidR="001F2D75" w:rsidRPr="001F2D75">
        <w:rPr>
          <w:sz w:val="28"/>
        </w:rPr>
        <w:t>ke stažení</w:t>
      </w:r>
      <w:r w:rsidR="001F2D75">
        <w:rPr>
          <w:b/>
          <w:sz w:val="28"/>
        </w:rPr>
        <w:t xml:space="preserve"> </w:t>
      </w:r>
      <w:hyperlink r:id="rId8" w:history="1">
        <w:r w:rsidR="001F2D75" w:rsidRPr="001F2D75">
          <w:rPr>
            <w:rStyle w:val="Hypertextovodkaz"/>
            <w:b/>
            <w:sz w:val="28"/>
          </w:rPr>
          <w:t>zde</w:t>
        </w:r>
      </w:hyperlink>
    </w:p>
    <w:p w:rsidR="00015E2E" w:rsidRDefault="00015E2E" w:rsidP="00015E2E">
      <w:pPr>
        <w:tabs>
          <w:tab w:val="left" w:pos="3828"/>
        </w:tabs>
        <w:spacing w:after="240"/>
        <w:rPr>
          <w:b/>
          <w:sz w:val="28"/>
        </w:rPr>
      </w:pPr>
    </w:p>
    <w:p w:rsidR="00015E2E" w:rsidRDefault="00015E2E" w:rsidP="00015E2E">
      <w:pPr>
        <w:tabs>
          <w:tab w:val="left" w:pos="3828"/>
        </w:tabs>
        <w:rPr>
          <w:b/>
          <w:sz w:val="28"/>
        </w:rPr>
      </w:pPr>
      <w:r>
        <w:rPr>
          <w:b/>
          <w:sz w:val="28"/>
        </w:rPr>
        <w:t>Odkazy na relevantní vnitřní předpisy:</w:t>
      </w:r>
    </w:p>
    <w:p w:rsidR="00015E2E" w:rsidRDefault="00015E2E" w:rsidP="00015E2E">
      <w:pPr>
        <w:spacing w:after="120"/>
        <w:rPr>
          <w:b/>
          <w:sz w:val="28"/>
        </w:rPr>
      </w:pPr>
      <w:r w:rsidRPr="002B070F">
        <w:rPr>
          <w:sz w:val="24"/>
        </w:rPr>
        <w:t xml:space="preserve">Vnitřní předpisy </w:t>
      </w:r>
      <w:r>
        <w:rPr>
          <w:sz w:val="24"/>
        </w:rPr>
        <w:t>UTB</w:t>
      </w:r>
      <w:r w:rsidRPr="002B070F">
        <w:rPr>
          <w:sz w:val="24"/>
        </w:rPr>
        <w:t>:</w:t>
      </w:r>
      <w:r>
        <w:rPr>
          <w:sz w:val="24"/>
        </w:rPr>
        <w:t xml:space="preserve"> </w:t>
      </w:r>
      <w:hyperlink r:id="rId9" w:history="1">
        <w:r w:rsidRPr="000E5C1B">
          <w:rPr>
            <w:rStyle w:val="Hypertextovodkaz"/>
            <w:sz w:val="24"/>
          </w:rPr>
          <w:t>https://www.utb.cz/univerzita/uredni-deska/vnitrni-normy-a-predpisy/vnitrni-predpisy/</w:t>
        </w:r>
      </w:hyperlink>
      <w:r w:rsidRPr="000E5C1B">
        <w:rPr>
          <w:sz w:val="24"/>
        </w:rPr>
        <w:t xml:space="preserve"> </w:t>
      </w:r>
    </w:p>
    <w:p w:rsidR="00015E2E" w:rsidRPr="000E5C1B" w:rsidRDefault="00015E2E" w:rsidP="00015E2E">
      <w:pPr>
        <w:spacing w:after="240"/>
        <w:rPr>
          <w:sz w:val="32"/>
        </w:rPr>
      </w:pPr>
      <w:r w:rsidRPr="002B070F">
        <w:rPr>
          <w:sz w:val="24"/>
        </w:rPr>
        <w:t xml:space="preserve">Vnitřní předpisy FaME: </w:t>
      </w:r>
      <w:ins w:id="0" w:author="Michal Pilík" w:date="2019-09-04T07:45:00Z">
        <w:r w:rsidR="00227EE1" w:rsidRPr="00291637">
          <w:rPr>
            <w:sz w:val="24"/>
            <w:szCs w:val="24"/>
          </w:rPr>
          <w:fldChar w:fldCharType="begin"/>
        </w:r>
        <w:r w:rsidR="00227EE1" w:rsidRPr="00291637">
          <w:rPr>
            <w:sz w:val="24"/>
            <w:szCs w:val="24"/>
          </w:rPr>
          <w:instrText xml:space="preserve"> HYPERLINK "https://fame.utb.cz/o-fakulte/uredni-deska/vnitrni-normy-a-predpisy/" </w:instrText>
        </w:r>
        <w:r w:rsidR="00227EE1" w:rsidRPr="00291637">
          <w:rPr>
            <w:sz w:val="24"/>
            <w:szCs w:val="24"/>
          </w:rPr>
          <w:fldChar w:fldCharType="separate"/>
        </w:r>
        <w:r w:rsidR="00227EE1" w:rsidRPr="00291637">
          <w:rPr>
            <w:rStyle w:val="Hypertextovodkaz"/>
            <w:sz w:val="24"/>
            <w:szCs w:val="24"/>
          </w:rPr>
          <w:t>https://fame.utb.cz/o-fakulte/uredni-deska/vnitrni-normy-a-predpisy/</w:t>
        </w:r>
        <w:r w:rsidR="00227EE1" w:rsidRPr="00291637">
          <w:rPr>
            <w:sz w:val="24"/>
            <w:szCs w:val="24"/>
          </w:rPr>
          <w:fldChar w:fldCharType="end"/>
        </w:r>
      </w:ins>
      <w:del w:id="1" w:author="Michal Pilík" w:date="2019-09-04T07:45:00Z">
        <w:r w:rsidR="00227EE1" w:rsidDel="00227EE1">
          <w:fldChar w:fldCharType="begin"/>
        </w:r>
        <w:r w:rsidR="00227EE1" w:rsidDel="00227EE1">
          <w:delInstrText xml:space="preserve"> HYPERLINK "https://fame.utb.cz/o-fakulte/uredni-deska/vnitrni-normy-a-predpisy/vnitrni-predpisy/" </w:delInstrText>
        </w:r>
        <w:r w:rsidR="00227EE1" w:rsidDel="00227EE1">
          <w:fldChar w:fldCharType="separate"/>
        </w:r>
        <w:r w:rsidRPr="006B19CF" w:rsidDel="00227EE1">
          <w:rPr>
            <w:rStyle w:val="Hypertextovodkaz"/>
            <w:sz w:val="24"/>
          </w:rPr>
          <w:delText>https://fame.utb.cz/o-fakulte/uredni-deska/vnitrni-normy-a-predpisy/vnitrni-predpisy/</w:delText>
        </w:r>
        <w:r w:rsidR="00227EE1" w:rsidDel="00227EE1">
          <w:rPr>
            <w:rStyle w:val="Hypertextovodkaz"/>
            <w:sz w:val="24"/>
          </w:rPr>
          <w:fldChar w:fldCharType="end"/>
        </w:r>
      </w:del>
      <w:r>
        <w:rPr>
          <w:sz w:val="32"/>
        </w:rPr>
        <w:t xml:space="preserve"> </w:t>
      </w:r>
    </w:p>
    <w:p w:rsidR="00015E2E" w:rsidRDefault="00015E2E" w:rsidP="00015E2E">
      <w:pPr>
        <w:rPr>
          <w:b/>
          <w:sz w:val="28"/>
        </w:rPr>
      </w:pPr>
      <w:r>
        <w:rPr>
          <w:b/>
          <w:sz w:val="28"/>
        </w:rPr>
        <w:t>Odkazy na interní stránky UTB a FaME:</w:t>
      </w:r>
    </w:p>
    <w:p w:rsidR="00015E2E" w:rsidRDefault="00015E2E" w:rsidP="00015E2E">
      <w:pPr>
        <w:tabs>
          <w:tab w:val="left" w:pos="5387"/>
        </w:tabs>
        <w:rPr>
          <w:b/>
          <w:sz w:val="24"/>
        </w:rPr>
      </w:pPr>
      <w:r>
        <w:rPr>
          <w:b/>
          <w:sz w:val="24"/>
        </w:rPr>
        <w:t>Univerzita Tomáše Bati</w:t>
      </w:r>
      <w:r>
        <w:rPr>
          <w:b/>
          <w:sz w:val="24"/>
        </w:rPr>
        <w:tab/>
        <w:t>LMS Moodle</w:t>
      </w:r>
    </w:p>
    <w:p w:rsidR="00015E2E" w:rsidRPr="00723898" w:rsidRDefault="006949F7" w:rsidP="00015E2E">
      <w:pPr>
        <w:tabs>
          <w:tab w:val="left" w:pos="5387"/>
        </w:tabs>
        <w:rPr>
          <w:b/>
          <w:sz w:val="24"/>
        </w:rPr>
      </w:pPr>
      <w:hyperlink r:id="rId10" w:history="1">
        <w:r w:rsidR="00015E2E" w:rsidRPr="0015624F">
          <w:rPr>
            <w:rStyle w:val="Hypertextovodkaz"/>
          </w:rPr>
          <w:t>https://www.utb.cz/wp-login.php</w:t>
        </w:r>
      </w:hyperlink>
      <w:r w:rsidR="00015E2E">
        <w:rPr>
          <w:sz w:val="24"/>
        </w:rPr>
        <w:t xml:space="preserve"> </w:t>
      </w:r>
      <w:r w:rsidR="00015E2E">
        <w:rPr>
          <w:sz w:val="24"/>
        </w:rPr>
        <w:tab/>
        <w:t xml:space="preserve">Login: </w:t>
      </w:r>
      <w:ins w:id="2" w:author="Michal Pilík" w:date="2019-09-04T07:48:00Z">
        <w:r w:rsidR="00227EE1">
          <w:rPr>
            <w:sz w:val="24"/>
          </w:rPr>
          <w:t>fame_</w:t>
        </w:r>
      </w:ins>
      <w:r w:rsidR="00015E2E">
        <w:rPr>
          <w:sz w:val="24"/>
        </w:rPr>
        <w:t>hodnotitel</w:t>
      </w:r>
    </w:p>
    <w:p w:rsidR="00015E2E" w:rsidRDefault="00015E2E" w:rsidP="00015E2E">
      <w:pPr>
        <w:tabs>
          <w:tab w:val="left" w:pos="5387"/>
        </w:tabs>
        <w:rPr>
          <w:b/>
          <w:sz w:val="24"/>
        </w:rPr>
      </w:pPr>
      <w:r w:rsidRPr="00723898">
        <w:rPr>
          <w:b/>
          <w:sz w:val="24"/>
        </w:rPr>
        <w:t>Fakulta managementu a ekonomiky</w:t>
      </w:r>
      <w:r>
        <w:rPr>
          <w:b/>
          <w:sz w:val="24"/>
        </w:rPr>
        <w:tab/>
      </w:r>
      <w:r w:rsidRPr="0081109A">
        <w:rPr>
          <w:sz w:val="24"/>
        </w:rPr>
        <w:t>Heslo: Akreditace</w:t>
      </w:r>
      <w:ins w:id="3" w:author="Michal Pilík" w:date="2019-09-04T07:48:00Z">
        <w:r w:rsidR="00227EE1">
          <w:rPr>
            <w:sz w:val="24"/>
          </w:rPr>
          <w:t>-</w:t>
        </w:r>
      </w:ins>
      <w:r w:rsidRPr="0081109A">
        <w:rPr>
          <w:sz w:val="24"/>
        </w:rPr>
        <w:t>Fame2018</w:t>
      </w:r>
    </w:p>
    <w:p w:rsidR="00015E2E" w:rsidRDefault="006949F7" w:rsidP="00015E2E">
      <w:pPr>
        <w:tabs>
          <w:tab w:val="left" w:pos="5387"/>
        </w:tabs>
        <w:rPr>
          <w:sz w:val="24"/>
        </w:rPr>
      </w:pPr>
      <w:hyperlink r:id="rId11" w:history="1">
        <w:r w:rsidR="00015E2E" w:rsidRPr="0015624F">
          <w:rPr>
            <w:rStyle w:val="Hypertextovodkaz"/>
          </w:rPr>
          <w:t>https://fame.utb.cz/wp-login.php</w:t>
        </w:r>
      </w:hyperlink>
      <w:r w:rsidR="00015E2E">
        <w:rPr>
          <w:sz w:val="24"/>
        </w:rPr>
        <w:t xml:space="preserve"> </w:t>
      </w:r>
    </w:p>
    <w:p w:rsidR="00015E2E" w:rsidRDefault="00015E2E" w:rsidP="00015E2E">
      <w:pPr>
        <w:tabs>
          <w:tab w:val="left" w:pos="5387"/>
        </w:tabs>
        <w:rPr>
          <w:sz w:val="24"/>
        </w:rPr>
      </w:pPr>
      <w:r>
        <w:rPr>
          <w:sz w:val="24"/>
        </w:rPr>
        <w:t>Login: akreditace@utb.cz</w:t>
      </w:r>
    </w:p>
    <w:p w:rsidR="00015E2E" w:rsidRPr="00A8763F" w:rsidRDefault="00015E2E" w:rsidP="00015E2E">
      <w:pPr>
        <w:spacing w:after="240"/>
        <w:rPr>
          <w:b/>
          <w:sz w:val="24"/>
        </w:rPr>
      </w:pPr>
      <w:r>
        <w:rPr>
          <w:sz w:val="24"/>
        </w:rPr>
        <w:t>Heslo: akreditaceutb062018</w:t>
      </w:r>
    </w:p>
    <w:p w:rsidR="00015E2E" w:rsidRPr="00227EE1" w:rsidRDefault="00015E2E" w:rsidP="00015E2E">
      <w:pPr>
        <w:spacing w:after="240"/>
        <w:rPr>
          <w:b/>
          <w:sz w:val="24"/>
          <w:rPrChange w:id="4" w:author="Michal Pilík" w:date="2019-09-04T07:44:00Z">
            <w:rPr>
              <w:b/>
              <w:sz w:val="28"/>
            </w:rPr>
          </w:rPrChange>
        </w:rPr>
      </w:pPr>
      <w:r w:rsidRPr="00227EE1">
        <w:rPr>
          <w:b/>
          <w:sz w:val="24"/>
          <w:rPrChange w:id="5" w:author="Michal Pilík" w:date="2019-09-04T07:44:00Z">
            <w:rPr>
              <w:b/>
              <w:sz w:val="28"/>
            </w:rPr>
          </w:rPrChange>
        </w:rPr>
        <w:t xml:space="preserve">ISCED F: </w:t>
      </w:r>
      <w:r w:rsidR="00E91F06" w:rsidRPr="00227EE1">
        <w:rPr>
          <w:b/>
          <w:sz w:val="24"/>
          <w:rPrChange w:id="6" w:author="Michal Pilík" w:date="2019-09-04T07:44:00Z">
            <w:rPr>
              <w:b/>
              <w:sz w:val="28"/>
            </w:rPr>
          </w:rPrChange>
        </w:rPr>
        <w:t>0311</w:t>
      </w:r>
      <w:ins w:id="7" w:author="Michal Pilík" w:date="2019-09-04T07:44:00Z">
        <w:r w:rsidR="00227EE1" w:rsidRPr="00227EE1">
          <w:rPr>
            <w:b/>
            <w:sz w:val="24"/>
            <w:rPrChange w:id="8" w:author="Michal Pilík" w:date="2019-09-04T07:44:00Z">
              <w:rPr>
                <w:b/>
                <w:sz w:val="28"/>
              </w:rPr>
            </w:rPrChange>
          </w:rPr>
          <w:t xml:space="preserve"> - Ekonomie</w:t>
        </w:r>
      </w:ins>
      <w:r w:rsidR="00E91F06" w:rsidRPr="00227EE1">
        <w:rPr>
          <w:b/>
          <w:sz w:val="24"/>
          <w:rPrChange w:id="9" w:author="Michal Pilík" w:date="2019-09-04T07:44:00Z">
            <w:rPr>
              <w:b/>
              <w:sz w:val="28"/>
            </w:rPr>
          </w:rPrChange>
        </w:rPr>
        <w:t>, 0413</w:t>
      </w:r>
      <w:ins w:id="10" w:author="Michal Pilík" w:date="2019-09-04T07:44:00Z">
        <w:r w:rsidR="00227EE1" w:rsidRPr="00227EE1">
          <w:rPr>
            <w:b/>
            <w:sz w:val="24"/>
            <w:rPrChange w:id="11" w:author="Michal Pilík" w:date="2019-09-04T07:44:00Z">
              <w:rPr>
                <w:b/>
                <w:sz w:val="28"/>
              </w:rPr>
            </w:rPrChange>
          </w:rPr>
          <w:t xml:space="preserve"> – Management a správa</w:t>
        </w:r>
      </w:ins>
      <w:r w:rsidR="00E91F06" w:rsidRPr="00227EE1">
        <w:rPr>
          <w:b/>
          <w:sz w:val="24"/>
          <w:rPrChange w:id="12" w:author="Michal Pilík" w:date="2019-09-04T07:44:00Z">
            <w:rPr>
              <w:b/>
              <w:sz w:val="28"/>
            </w:rPr>
          </w:rPrChange>
        </w:rPr>
        <w:t>, 0414</w:t>
      </w:r>
      <w:ins w:id="13" w:author="Michal Pilík" w:date="2019-09-04T07:44:00Z">
        <w:r w:rsidR="00227EE1" w:rsidRPr="00227EE1">
          <w:rPr>
            <w:b/>
            <w:sz w:val="24"/>
            <w:rPrChange w:id="14" w:author="Michal Pilík" w:date="2019-09-04T07:44:00Z">
              <w:rPr>
                <w:b/>
                <w:sz w:val="28"/>
              </w:rPr>
            </w:rPrChange>
          </w:rPr>
          <w:t xml:space="preserve"> – Marketing a reklama</w:t>
        </w:r>
      </w:ins>
    </w:p>
    <w:p w:rsidR="00D432A2" w:rsidRDefault="00D432A2">
      <w:pPr>
        <w:rPr>
          <w:ins w:id="15" w:author="Pavla Trefilová" w:date="2019-09-05T11:39:00Z"/>
        </w:rPr>
      </w:pPr>
      <w:ins w:id="16" w:author="Pavla Trefilová" w:date="2019-09-05T11:39:00Z">
        <w:r>
          <w:lastRenderedPageBreak/>
          <w:br w:type="page"/>
        </w:r>
      </w:ins>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015E2E" w:rsidTr="007E544F">
        <w:tc>
          <w:tcPr>
            <w:tcW w:w="9285" w:type="dxa"/>
            <w:gridSpan w:val="4"/>
            <w:tcBorders>
              <w:bottom w:val="double" w:sz="4" w:space="0" w:color="auto"/>
            </w:tcBorders>
            <w:shd w:val="clear" w:color="auto" w:fill="BDD6EE"/>
          </w:tcPr>
          <w:p w:rsidR="00015E2E" w:rsidRDefault="00015E2E" w:rsidP="007E544F">
            <w:pPr>
              <w:jc w:val="both"/>
              <w:rPr>
                <w:b/>
                <w:sz w:val="28"/>
              </w:rPr>
            </w:pPr>
            <w:r>
              <w:rPr>
                <w:b/>
                <w:sz w:val="28"/>
              </w:rPr>
              <w:lastRenderedPageBreak/>
              <w:t xml:space="preserve">B-I – </w:t>
            </w:r>
            <w:r>
              <w:rPr>
                <w:b/>
                <w:sz w:val="26"/>
                <w:szCs w:val="26"/>
              </w:rPr>
              <w:t>Charakteristika studijního programu</w:t>
            </w:r>
          </w:p>
        </w:tc>
      </w:tr>
      <w:tr w:rsidR="00015E2E" w:rsidTr="007E544F">
        <w:tc>
          <w:tcPr>
            <w:tcW w:w="3168" w:type="dxa"/>
            <w:tcBorders>
              <w:bottom w:val="single" w:sz="2" w:space="0" w:color="auto"/>
            </w:tcBorders>
            <w:shd w:val="clear" w:color="auto" w:fill="F7CAAC"/>
          </w:tcPr>
          <w:p w:rsidR="00015E2E" w:rsidRDefault="00015E2E" w:rsidP="007E544F">
            <w:pPr>
              <w:jc w:val="both"/>
              <w:rPr>
                <w:b/>
              </w:rPr>
            </w:pPr>
            <w:r>
              <w:rPr>
                <w:b/>
              </w:rPr>
              <w:t>Název studijního programu</w:t>
            </w:r>
          </w:p>
        </w:tc>
        <w:tc>
          <w:tcPr>
            <w:tcW w:w="6117" w:type="dxa"/>
            <w:gridSpan w:val="3"/>
            <w:tcBorders>
              <w:bottom w:val="single" w:sz="2" w:space="0" w:color="auto"/>
            </w:tcBorders>
          </w:tcPr>
          <w:p w:rsidR="008E6522" w:rsidRPr="00234630" w:rsidRDefault="008E6522" w:rsidP="00234630">
            <w:pPr>
              <w:rPr>
                <w:b/>
              </w:rPr>
            </w:pPr>
            <w:r>
              <w:rPr>
                <w:b/>
              </w:rPr>
              <w:t xml:space="preserve">Management </w:t>
            </w:r>
            <w:r w:rsidR="00234630" w:rsidRPr="00BB09E6">
              <w:rPr>
                <w:b/>
              </w:rPr>
              <w:t>and Marketing</w:t>
            </w:r>
          </w:p>
        </w:tc>
      </w:tr>
      <w:tr w:rsidR="00015E2E" w:rsidTr="007E544F">
        <w:tc>
          <w:tcPr>
            <w:tcW w:w="3168" w:type="dxa"/>
            <w:tcBorders>
              <w:bottom w:val="single" w:sz="2" w:space="0" w:color="auto"/>
            </w:tcBorders>
            <w:shd w:val="clear" w:color="auto" w:fill="F7CAAC"/>
          </w:tcPr>
          <w:p w:rsidR="00015E2E" w:rsidRDefault="00015E2E" w:rsidP="007E544F">
            <w:pPr>
              <w:jc w:val="both"/>
              <w:rPr>
                <w:b/>
              </w:rPr>
            </w:pPr>
            <w:r>
              <w:rPr>
                <w:b/>
              </w:rPr>
              <w:t>Typ studijního programu</w:t>
            </w:r>
          </w:p>
        </w:tc>
        <w:tc>
          <w:tcPr>
            <w:tcW w:w="6117" w:type="dxa"/>
            <w:gridSpan w:val="3"/>
            <w:tcBorders>
              <w:bottom w:val="single" w:sz="2" w:space="0" w:color="auto"/>
            </w:tcBorders>
          </w:tcPr>
          <w:p w:rsidR="00015E2E" w:rsidRDefault="008E6522" w:rsidP="007E544F">
            <w:r>
              <w:t>magisterský</w:t>
            </w:r>
          </w:p>
        </w:tc>
      </w:tr>
      <w:tr w:rsidR="00015E2E" w:rsidTr="007E544F">
        <w:tc>
          <w:tcPr>
            <w:tcW w:w="3168" w:type="dxa"/>
            <w:tcBorders>
              <w:bottom w:val="single" w:sz="2" w:space="0" w:color="auto"/>
            </w:tcBorders>
            <w:shd w:val="clear" w:color="auto" w:fill="F7CAAC"/>
          </w:tcPr>
          <w:p w:rsidR="00015E2E" w:rsidRDefault="00015E2E" w:rsidP="007E544F">
            <w:pPr>
              <w:jc w:val="both"/>
              <w:rPr>
                <w:b/>
              </w:rPr>
            </w:pPr>
            <w:r>
              <w:rPr>
                <w:b/>
              </w:rPr>
              <w:t>Profil studijního programu</w:t>
            </w:r>
          </w:p>
        </w:tc>
        <w:tc>
          <w:tcPr>
            <w:tcW w:w="6117" w:type="dxa"/>
            <w:gridSpan w:val="3"/>
            <w:tcBorders>
              <w:bottom w:val="single" w:sz="2" w:space="0" w:color="auto"/>
            </w:tcBorders>
          </w:tcPr>
          <w:p w:rsidR="00015E2E" w:rsidRDefault="00015E2E" w:rsidP="007E544F">
            <w:r>
              <w:t>akademicky zaměřený</w:t>
            </w:r>
          </w:p>
        </w:tc>
      </w:tr>
      <w:tr w:rsidR="00015E2E" w:rsidTr="007E544F">
        <w:tc>
          <w:tcPr>
            <w:tcW w:w="3168" w:type="dxa"/>
            <w:tcBorders>
              <w:bottom w:val="single" w:sz="2" w:space="0" w:color="auto"/>
            </w:tcBorders>
            <w:shd w:val="clear" w:color="auto" w:fill="F7CAAC"/>
          </w:tcPr>
          <w:p w:rsidR="00015E2E" w:rsidRDefault="00015E2E" w:rsidP="007E544F">
            <w:pPr>
              <w:jc w:val="both"/>
              <w:rPr>
                <w:b/>
              </w:rPr>
            </w:pPr>
            <w:r>
              <w:rPr>
                <w:b/>
              </w:rPr>
              <w:t>Forma studia</w:t>
            </w:r>
          </w:p>
        </w:tc>
        <w:tc>
          <w:tcPr>
            <w:tcW w:w="6117" w:type="dxa"/>
            <w:gridSpan w:val="3"/>
            <w:tcBorders>
              <w:bottom w:val="single" w:sz="2" w:space="0" w:color="auto"/>
            </w:tcBorders>
          </w:tcPr>
          <w:p w:rsidR="00015E2E" w:rsidRDefault="00015E2E" w:rsidP="00F6538B">
            <w:r>
              <w:t>prezenční</w:t>
            </w:r>
          </w:p>
        </w:tc>
      </w:tr>
      <w:tr w:rsidR="00015E2E" w:rsidTr="007E544F">
        <w:tc>
          <w:tcPr>
            <w:tcW w:w="3168" w:type="dxa"/>
            <w:tcBorders>
              <w:bottom w:val="single" w:sz="2" w:space="0" w:color="auto"/>
            </w:tcBorders>
            <w:shd w:val="clear" w:color="auto" w:fill="F7CAAC"/>
          </w:tcPr>
          <w:p w:rsidR="00015E2E" w:rsidRDefault="00015E2E" w:rsidP="007E544F">
            <w:pPr>
              <w:jc w:val="both"/>
              <w:rPr>
                <w:b/>
              </w:rPr>
            </w:pPr>
            <w:r>
              <w:rPr>
                <w:b/>
              </w:rPr>
              <w:t>Standardní doba studia</w:t>
            </w:r>
          </w:p>
        </w:tc>
        <w:tc>
          <w:tcPr>
            <w:tcW w:w="6117" w:type="dxa"/>
            <w:gridSpan w:val="3"/>
            <w:tcBorders>
              <w:bottom w:val="single" w:sz="2" w:space="0" w:color="auto"/>
            </w:tcBorders>
          </w:tcPr>
          <w:p w:rsidR="00015E2E" w:rsidRDefault="008E6522" w:rsidP="007E544F">
            <w:r>
              <w:t>2</w:t>
            </w:r>
          </w:p>
        </w:tc>
      </w:tr>
      <w:tr w:rsidR="00015E2E" w:rsidTr="007E544F">
        <w:tc>
          <w:tcPr>
            <w:tcW w:w="3168" w:type="dxa"/>
            <w:tcBorders>
              <w:bottom w:val="single" w:sz="2" w:space="0" w:color="auto"/>
            </w:tcBorders>
            <w:shd w:val="clear" w:color="auto" w:fill="F7CAAC"/>
          </w:tcPr>
          <w:p w:rsidR="00015E2E" w:rsidRDefault="00015E2E" w:rsidP="007E544F">
            <w:pPr>
              <w:jc w:val="both"/>
              <w:rPr>
                <w:b/>
              </w:rPr>
            </w:pPr>
            <w:r>
              <w:rPr>
                <w:b/>
              </w:rPr>
              <w:t>Jazyk studia</w:t>
            </w:r>
          </w:p>
        </w:tc>
        <w:tc>
          <w:tcPr>
            <w:tcW w:w="6117" w:type="dxa"/>
            <w:gridSpan w:val="3"/>
            <w:tcBorders>
              <w:bottom w:val="single" w:sz="2" w:space="0" w:color="auto"/>
            </w:tcBorders>
          </w:tcPr>
          <w:p w:rsidR="00015E2E" w:rsidRDefault="00F6538B" w:rsidP="007E544F">
            <w:r>
              <w:t>anglický</w:t>
            </w:r>
          </w:p>
        </w:tc>
      </w:tr>
      <w:tr w:rsidR="00015E2E" w:rsidTr="007E544F">
        <w:tc>
          <w:tcPr>
            <w:tcW w:w="3168" w:type="dxa"/>
            <w:tcBorders>
              <w:bottom w:val="single" w:sz="2" w:space="0" w:color="auto"/>
            </w:tcBorders>
            <w:shd w:val="clear" w:color="auto" w:fill="F7CAAC"/>
          </w:tcPr>
          <w:p w:rsidR="00015E2E" w:rsidRDefault="00015E2E" w:rsidP="007E544F">
            <w:pPr>
              <w:jc w:val="both"/>
              <w:rPr>
                <w:b/>
              </w:rPr>
            </w:pPr>
            <w:r>
              <w:rPr>
                <w:b/>
              </w:rPr>
              <w:t>Udělovaný akademický titul</w:t>
            </w:r>
          </w:p>
        </w:tc>
        <w:tc>
          <w:tcPr>
            <w:tcW w:w="6117" w:type="dxa"/>
            <w:gridSpan w:val="3"/>
            <w:tcBorders>
              <w:bottom w:val="single" w:sz="2" w:space="0" w:color="auto"/>
            </w:tcBorders>
          </w:tcPr>
          <w:p w:rsidR="00015E2E" w:rsidRDefault="008E6522" w:rsidP="007E544F">
            <w:r>
              <w:t>Ing.</w:t>
            </w:r>
          </w:p>
        </w:tc>
      </w:tr>
      <w:tr w:rsidR="00015E2E" w:rsidTr="007E544F">
        <w:tc>
          <w:tcPr>
            <w:tcW w:w="3168" w:type="dxa"/>
            <w:tcBorders>
              <w:bottom w:val="single" w:sz="2" w:space="0" w:color="auto"/>
            </w:tcBorders>
            <w:shd w:val="clear" w:color="auto" w:fill="F7CAAC"/>
          </w:tcPr>
          <w:p w:rsidR="00015E2E" w:rsidRDefault="00015E2E" w:rsidP="007E544F">
            <w:pPr>
              <w:jc w:val="both"/>
              <w:rPr>
                <w:b/>
              </w:rPr>
            </w:pPr>
            <w:r>
              <w:rPr>
                <w:b/>
              </w:rPr>
              <w:t>Rigorózní řízení</w:t>
            </w:r>
          </w:p>
        </w:tc>
        <w:tc>
          <w:tcPr>
            <w:tcW w:w="1543" w:type="dxa"/>
            <w:tcBorders>
              <w:bottom w:val="single" w:sz="2" w:space="0" w:color="auto"/>
            </w:tcBorders>
          </w:tcPr>
          <w:p w:rsidR="00015E2E" w:rsidRDefault="00015E2E" w:rsidP="007E544F">
            <w:r>
              <w:t>ne</w:t>
            </w:r>
          </w:p>
        </w:tc>
        <w:tc>
          <w:tcPr>
            <w:tcW w:w="2835" w:type="dxa"/>
            <w:tcBorders>
              <w:bottom w:val="single" w:sz="2" w:space="0" w:color="auto"/>
            </w:tcBorders>
            <w:shd w:val="clear" w:color="auto" w:fill="F7CAAC"/>
          </w:tcPr>
          <w:p w:rsidR="00015E2E" w:rsidRPr="005F401C" w:rsidRDefault="00015E2E" w:rsidP="007E544F">
            <w:pPr>
              <w:rPr>
                <w:b/>
                <w:bCs/>
              </w:rPr>
            </w:pPr>
            <w:r w:rsidRPr="005F401C">
              <w:rPr>
                <w:b/>
                <w:bCs/>
              </w:rPr>
              <w:t>Udělovaný akademický titul</w:t>
            </w:r>
          </w:p>
        </w:tc>
        <w:tc>
          <w:tcPr>
            <w:tcW w:w="1739" w:type="dxa"/>
            <w:tcBorders>
              <w:bottom w:val="single" w:sz="2" w:space="0" w:color="auto"/>
            </w:tcBorders>
          </w:tcPr>
          <w:p w:rsidR="00015E2E" w:rsidRDefault="00015E2E" w:rsidP="007E544F"/>
        </w:tc>
      </w:tr>
      <w:tr w:rsidR="00015E2E" w:rsidTr="007E544F">
        <w:tc>
          <w:tcPr>
            <w:tcW w:w="3168" w:type="dxa"/>
            <w:tcBorders>
              <w:bottom w:val="single" w:sz="2" w:space="0" w:color="auto"/>
            </w:tcBorders>
            <w:shd w:val="clear" w:color="auto" w:fill="F7CAAC"/>
          </w:tcPr>
          <w:p w:rsidR="00015E2E" w:rsidRDefault="00015E2E" w:rsidP="007E544F">
            <w:pPr>
              <w:jc w:val="both"/>
              <w:rPr>
                <w:b/>
              </w:rPr>
            </w:pPr>
            <w:r>
              <w:rPr>
                <w:b/>
              </w:rPr>
              <w:t>Garant studijního programu</w:t>
            </w:r>
          </w:p>
        </w:tc>
        <w:tc>
          <w:tcPr>
            <w:tcW w:w="6117" w:type="dxa"/>
            <w:gridSpan w:val="3"/>
            <w:tcBorders>
              <w:bottom w:val="single" w:sz="2" w:space="0" w:color="auto"/>
            </w:tcBorders>
          </w:tcPr>
          <w:p w:rsidR="00015E2E" w:rsidRPr="00F32111" w:rsidRDefault="008E6522" w:rsidP="0071427A">
            <w:pPr>
              <w:rPr>
                <w:b/>
              </w:rPr>
            </w:pPr>
            <w:r>
              <w:rPr>
                <w:b/>
              </w:rPr>
              <w:t xml:space="preserve">doc. Ing. </w:t>
            </w:r>
            <w:del w:id="17" w:author="Michal Pilík" w:date="2019-09-04T13:25:00Z">
              <w:r w:rsidR="00C120B8" w:rsidDel="0071427A">
                <w:rPr>
                  <w:b/>
                </w:rPr>
                <w:delText>Miloslava Chovancová, CSc.</w:delText>
              </w:r>
            </w:del>
            <w:ins w:id="18" w:author="Michal Pilík" w:date="2019-09-04T13:25:00Z">
              <w:r w:rsidR="0071427A">
                <w:rPr>
                  <w:b/>
                </w:rPr>
                <w:t>Michal Pilík, Ph.D.</w:t>
              </w:r>
            </w:ins>
          </w:p>
        </w:tc>
      </w:tr>
      <w:tr w:rsidR="00015E2E" w:rsidTr="007E544F">
        <w:tc>
          <w:tcPr>
            <w:tcW w:w="3168" w:type="dxa"/>
            <w:tcBorders>
              <w:top w:val="single" w:sz="2" w:space="0" w:color="auto"/>
              <w:left w:val="single" w:sz="2" w:space="0" w:color="auto"/>
              <w:bottom w:val="single" w:sz="2" w:space="0" w:color="auto"/>
              <w:right w:val="single" w:sz="2" w:space="0" w:color="auto"/>
            </w:tcBorders>
            <w:shd w:val="clear" w:color="auto" w:fill="F7CAAC"/>
          </w:tcPr>
          <w:p w:rsidR="00015E2E" w:rsidRDefault="00015E2E" w:rsidP="007E544F">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rsidR="00015E2E" w:rsidRDefault="00015E2E" w:rsidP="007E544F">
            <w:r>
              <w:t>ne</w:t>
            </w:r>
          </w:p>
        </w:tc>
      </w:tr>
      <w:tr w:rsidR="00015E2E" w:rsidTr="007E544F">
        <w:tc>
          <w:tcPr>
            <w:tcW w:w="3168" w:type="dxa"/>
            <w:tcBorders>
              <w:top w:val="single" w:sz="2" w:space="0" w:color="auto"/>
              <w:left w:val="single" w:sz="2" w:space="0" w:color="auto"/>
              <w:bottom w:val="single" w:sz="2" w:space="0" w:color="auto"/>
              <w:right w:val="single" w:sz="2" w:space="0" w:color="auto"/>
            </w:tcBorders>
            <w:shd w:val="clear" w:color="auto" w:fill="F7CAAC"/>
          </w:tcPr>
          <w:p w:rsidR="00015E2E" w:rsidRDefault="00015E2E" w:rsidP="007E544F">
            <w:pPr>
              <w:jc w:val="both"/>
              <w:rPr>
                <w:b/>
              </w:rPr>
            </w:pPr>
            <w:r>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rsidR="00015E2E" w:rsidRDefault="00015E2E" w:rsidP="007E544F">
            <w:r>
              <w:t>ne</w:t>
            </w:r>
          </w:p>
        </w:tc>
      </w:tr>
      <w:tr w:rsidR="00015E2E" w:rsidTr="007E544F">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rsidR="00015E2E" w:rsidRDefault="00015E2E" w:rsidP="007E544F">
            <w:pPr>
              <w:jc w:val="both"/>
              <w:rPr>
                <w:b/>
              </w:rPr>
            </w:pPr>
            <w:r>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rsidR="00015E2E" w:rsidRDefault="00015E2E" w:rsidP="007E544F"/>
        </w:tc>
      </w:tr>
      <w:tr w:rsidR="00015E2E" w:rsidTr="007E544F">
        <w:tc>
          <w:tcPr>
            <w:tcW w:w="9285" w:type="dxa"/>
            <w:gridSpan w:val="4"/>
            <w:tcBorders>
              <w:top w:val="single" w:sz="2" w:space="0" w:color="auto"/>
            </w:tcBorders>
            <w:shd w:val="clear" w:color="auto" w:fill="F7CAAC"/>
          </w:tcPr>
          <w:p w:rsidR="00015E2E" w:rsidRDefault="00015E2E" w:rsidP="007E544F">
            <w:pPr>
              <w:jc w:val="both"/>
            </w:pPr>
            <w:r>
              <w:rPr>
                <w:b/>
              </w:rPr>
              <w:t>Oblast(i) vzdělávání a u kombinovaného studijního programu podíl jednotlivých oblastí vzdělávání v %</w:t>
            </w:r>
          </w:p>
        </w:tc>
      </w:tr>
      <w:tr w:rsidR="00015E2E" w:rsidTr="00AF149E">
        <w:trPr>
          <w:trHeight w:val="614"/>
        </w:trPr>
        <w:tc>
          <w:tcPr>
            <w:tcW w:w="9285" w:type="dxa"/>
            <w:gridSpan w:val="4"/>
            <w:shd w:val="clear" w:color="auto" w:fill="FFFFFF"/>
          </w:tcPr>
          <w:p w:rsidR="00015E2E" w:rsidRDefault="00015E2E" w:rsidP="007E544F"/>
          <w:p w:rsidR="00015E2E" w:rsidRDefault="00015E2E" w:rsidP="007E544F">
            <w:r>
              <w:t>Ekonomické obory (100%)</w:t>
            </w:r>
          </w:p>
          <w:p w:rsidR="00015E2E" w:rsidRDefault="00015E2E" w:rsidP="007E544F"/>
        </w:tc>
      </w:tr>
      <w:tr w:rsidR="00015E2E" w:rsidTr="007E544F">
        <w:trPr>
          <w:trHeight w:val="70"/>
        </w:trPr>
        <w:tc>
          <w:tcPr>
            <w:tcW w:w="9285" w:type="dxa"/>
            <w:gridSpan w:val="4"/>
            <w:shd w:val="clear" w:color="auto" w:fill="F7CAAC"/>
          </w:tcPr>
          <w:p w:rsidR="00015E2E" w:rsidRDefault="00015E2E" w:rsidP="007E544F">
            <w:r>
              <w:rPr>
                <w:b/>
              </w:rPr>
              <w:t>Cíle studia ve studijním programu</w:t>
            </w:r>
          </w:p>
        </w:tc>
      </w:tr>
      <w:tr w:rsidR="00015E2E" w:rsidTr="007E544F">
        <w:trPr>
          <w:trHeight w:val="2108"/>
        </w:trPr>
        <w:tc>
          <w:tcPr>
            <w:tcW w:w="9285" w:type="dxa"/>
            <w:gridSpan w:val="4"/>
            <w:shd w:val="clear" w:color="auto" w:fill="FFFFFF"/>
          </w:tcPr>
          <w:p w:rsidR="00015E2E" w:rsidRDefault="00015E2E" w:rsidP="007E544F">
            <w:pPr>
              <w:jc w:val="both"/>
            </w:pPr>
            <w:r w:rsidRPr="00FC099E">
              <w:t xml:space="preserve">Hlavním cílem studia ve studijním programu </w:t>
            </w:r>
            <w:r w:rsidR="00927DFC">
              <w:t xml:space="preserve">Management </w:t>
            </w:r>
            <w:r w:rsidR="00DF6CE0">
              <w:t xml:space="preserve">and Marketing </w:t>
            </w:r>
            <w:r w:rsidRPr="00FC099E">
              <w:t>je připravit studující jak A) pro jejich působení v praxi v soukromé, veřejné i neziskové sféře na pozicích středního</w:t>
            </w:r>
            <w:r w:rsidR="00927DFC">
              <w:t xml:space="preserve"> a vyššího</w:t>
            </w:r>
            <w:r w:rsidRPr="00FC099E">
              <w:t xml:space="preserve"> managementu, se schopností samostatného </w:t>
            </w:r>
            <w:r w:rsidR="00D8751D">
              <w:t xml:space="preserve">a komplexního </w:t>
            </w:r>
            <w:r w:rsidRPr="00FC099E">
              <w:t>rozhodování</w:t>
            </w:r>
            <w:r w:rsidR="009931B7">
              <w:t xml:space="preserve"> při </w:t>
            </w:r>
            <w:r w:rsidRPr="00FC099E">
              <w:t xml:space="preserve">uplatnění systematického a tvůrčího přístupu k řešení problémů </w:t>
            </w:r>
            <w:r w:rsidR="009931B7">
              <w:t>na základě znalosti a aplikace vybraných teoretických konceptů, postupů a metod s následnou</w:t>
            </w:r>
            <w:r w:rsidRPr="00FC099E">
              <w:t xml:space="preserve"> volb</w:t>
            </w:r>
            <w:r w:rsidR="009931B7">
              <w:t>ou</w:t>
            </w:r>
            <w:r w:rsidRPr="00FC099E">
              <w:t xml:space="preserve"> odpovídajícího způsobu přizpůsobení se systémovým změnám i globálním trendům</w:t>
            </w:r>
            <w:r w:rsidR="00CB03EB">
              <w:t xml:space="preserve"> a odolnosti vůči </w:t>
            </w:r>
            <w:r w:rsidR="00745E08">
              <w:t xml:space="preserve">vnějším i vnitřním </w:t>
            </w:r>
            <w:r w:rsidR="00CB03EB">
              <w:t>rizikům</w:t>
            </w:r>
            <w:r w:rsidRPr="00FC099E">
              <w:t xml:space="preserve">, tak B) pro následné </w:t>
            </w:r>
            <w:r w:rsidR="00927DFC">
              <w:t>doktorské</w:t>
            </w:r>
            <w:r w:rsidRPr="00FC099E">
              <w:t xml:space="preserve"> studium v daném oboru nebo jemu příbuzných. </w:t>
            </w:r>
          </w:p>
          <w:p w:rsidR="00015E2E" w:rsidRPr="00927DFC" w:rsidRDefault="00927DFC" w:rsidP="00A85A86">
            <w:pPr>
              <w:jc w:val="both"/>
            </w:pPr>
            <w:r>
              <w:t>Cílem studia je získání odborných znalostí, dovedností a ob</w:t>
            </w:r>
            <w:r w:rsidR="00065356">
              <w:t>ecných způsobilostí v oblastech managementu a marketingu</w:t>
            </w:r>
            <w:r w:rsidR="00412E99">
              <w:t xml:space="preserve"> včetně jejich specifik</w:t>
            </w:r>
            <w:r>
              <w:t xml:space="preserve">, které absolventům umožní orientovat se v odborných </w:t>
            </w:r>
            <w:r w:rsidR="00412E99">
              <w:t xml:space="preserve">problémech </w:t>
            </w:r>
            <w:r>
              <w:t xml:space="preserve">zaměřených na oblasti </w:t>
            </w:r>
            <w:r w:rsidR="00065356">
              <w:t>managementu, marketingu, design managementu a managementu veřejné správy.</w:t>
            </w:r>
            <w:r>
              <w:t xml:space="preserve"> Mezi další cíle studia se řadí také získání nezbytných odborných dovedností, které umožní získ</w:t>
            </w:r>
            <w:r w:rsidR="00AC29C3">
              <w:t>a</w:t>
            </w:r>
            <w:r>
              <w:t>n</w:t>
            </w:r>
            <w:r w:rsidR="00745E08">
              <w:t>é</w:t>
            </w:r>
            <w:r>
              <w:t xml:space="preserve"> poznatky</w:t>
            </w:r>
            <w:r w:rsidR="00AC29C3">
              <w:t xml:space="preserve"> samostatným, tvůrčím a etickým způsobem</w:t>
            </w:r>
            <w:r>
              <w:t xml:space="preserve"> uplatňovat v odborné praxi</w:t>
            </w:r>
            <w:r w:rsidR="003E405C">
              <w:t>,</w:t>
            </w:r>
            <w:r w:rsidR="00290699">
              <w:t xml:space="preserve"> směřujících k vlastnímu získání nových informací a </w:t>
            </w:r>
            <w:r w:rsidR="003E405C">
              <w:t xml:space="preserve">jejich reflexe vedoucích k </w:t>
            </w:r>
            <w:r w:rsidR="00290699">
              <w:t>rozvoji nových přístupů a metod řízení a marketingu</w:t>
            </w:r>
            <w:r>
              <w:t xml:space="preserve">. </w:t>
            </w:r>
            <w:r w:rsidR="00A85A86">
              <w:t>Dalším</w:t>
            </w:r>
            <w:r w:rsidR="00021478">
              <w:t xml:space="preserve"> c</w:t>
            </w:r>
            <w:r>
              <w:t>ílem studijního programu</w:t>
            </w:r>
            <w:r w:rsidR="00A85A86">
              <w:t xml:space="preserve"> je</w:t>
            </w:r>
            <w:r>
              <w:t xml:space="preserve"> získání nezbytných obecných způsobilostí, které absolventům umožní zastávat funkce v manažerských a řídících pozicích </w:t>
            </w:r>
            <w:r w:rsidR="00041126">
              <w:t xml:space="preserve">ve vazbě na uplatnění jejich jazykových </w:t>
            </w:r>
            <w:r w:rsidR="00CC3495">
              <w:t>znalostí pro působení v</w:t>
            </w:r>
            <w:r w:rsidR="00041126">
              <w:t> mezinárodním globalizujícím</w:t>
            </w:r>
            <w:r w:rsidR="00CC3495">
              <w:t xml:space="preserve"> </w:t>
            </w:r>
            <w:r w:rsidR="00041126">
              <w:t>se prostředí, při zohlednění potřeby vlastního rozvoje a vzdělávání, koordinace činností, týmové spolupráce a uvědomění si odpovědnosti za svá rozhodnutí nejen vůči organizaci ale i společnosti. V neposlední řadě</w:t>
            </w:r>
            <w:r>
              <w:t xml:space="preserve"> také pochopení obecných souvislostí mezi studovanými disciplínami a osvojení si schopnosti </w:t>
            </w:r>
            <w:r w:rsidR="00680E5F">
              <w:t xml:space="preserve">vhodně </w:t>
            </w:r>
            <w:r>
              <w:t>využít</w:t>
            </w:r>
            <w:r w:rsidR="00680E5F">
              <w:t xml:space="preserve"> a dále rozvíjet</w:t>
            </w:r>
            <w:r>
              <w:t xml:space="preserve"> získané znalosti, dovednosti a způsobilosti v</w:t>
            </w:r>
            <w:r w:rsidR="00585C7D">
              <w:t xml:space="preserve">e svém </w:t>
            </w:r>
            <w:r>
              <w:t>profesním životě.</w:t>
            </w:r>
          </w:p>
        </w:tc>
      </w:tr>
      <w:tr w:rsidR="00015E2E" w:rsidTr="00D55A66">
        <w:trPr>
          <w:trHeight w:val="187"/>
        </w:trPr>
        <w:tc>
          <w:tcPr>
            <w:tcW w:w="9285" w:type="dxa"/>
            <w:gridSpan w:val="4"/>
            <w:tcBorders>
              <w:bottom w:val="single" w:sz="4" w:space="0" w:color="auto"/>
            </w:tcBorders>
            <w:shd w:val="clear" w:color="auto" w:fill="F7CAAC"/>
          </w:tcPr>
          <w:p w:rsidR="00015E2E" w:rsidRPr="00FC099E" w:rsidRDefault="00015E2E" w:rsidP="007E544F">
            <w:pPr>
              <w:jc w:val="both"/>
            </w:pPr>
            <w:r w:rsidRPr="00FC099E">
              <w:rPr>
                <w:b/>
              </w:rPr>
              <w:t>Profil absolventa studijního programu</w:t>
            </w:r>
          </w:p>
        </w:tc>
      </w:tr>
      <w:tr w:rsidR="00015E2E" w:rsidTr="00D55A66">
        <w:trPr>
          <w:trHeight w:val="187"/>
        </w:trPr>
        <w:tc>
          <w:tcPr>
            <w:tcW w:w="9285" w:type="dxa"/>
            <w:gridSpan w:val="4"/>
            <w:tcBorders>
              <w:bottom w:val="nil"/>
            </w:tcBorders>
            <w:shd w:val="clear" w:color="auto" w:fill="auto"/>
          </w:tcPr>
          <w:p w:rsidR="00015E2E" w:rsidRPr="00FC099E" w:rsidRDefault="00015E2E" w:rsidP="00F6538B">
            <w:pPr>
              <w:jc w:val="both"/>
              <w:rPr>
                <w:b/>
              </w:rPr>
            </w:pPr>
            <w:r w:rsidRPr="00FC099E">
              <w:rPr>
                <w:color w:val="000000"/>
              </w:rPr>
              <w:t>Absolvent je schope</w:t>
            </w:r>
            <w:r w:rsidR="00065356">
              <w:rPr>
                <w:color w:val="000000"/>
              </w:rPr>
              <w:t>n řešit problematiku z oblasti manažerských a marketingových</w:t>
            </w:r>
            <w:r w:rsidRPr="00FC099E">
              <w:rPr>
                <w:color w:val="000000"/>
              </w:rPr>
              <w:t xml:space="preserve"> záležitostí podnikových i veřejnosprávních jednotek, a to včetně jejich základních finančních</w:t>
            </w:r>
            <w:r w:rsidR="00065356">
              <w:rPr>
                <w:color w:val="000000"/>
              </w:rPr>
              <w:t>. Absolvent M</w:t>
            </w:r>
            <w:r w:rsidRPr="00FC099E">
              <w:rPr>
                <w:color w:val="000000"/>
              </w:rPr>
              <w:t>SP je tímto způsobilý pro praktické uplatnění na středních</w:t>
            </w:r>
            <w:r w:rsidR="00065356">
              <w:rPr>
                <w:color w:val="000000"/>
              </w:rPr>
              <w:t xml:space="preserve"> a vyšších</w:t>
            </w:r>
            <w:r w:rsidRPr="00FC099E">
              <w:rPr>
                <w:color w:val="000000"/>
              </w:rPr>
              <w:t xml:space="preserve"> manažerských a ekonomických postech jak v podnikové sféře, tak veřejné správě, a to např. na pozicích </w:t>
            </w:r>
            <w:r w:rsidR="00065356">
              <w:rPr>
                <w:color w:val="000000"/>
              </w:rPr>
              <w:t>marketingový manažer</w:t>
            </w:r>
            <w:r w:rsidRPr="00FC099E">
              <w:rPr>
                <w:color w:val="000000"/>
              </w:rPr>
              <w:t xml:space="preserve">, </w:t>
            </w:r>
            <w:r w:rsidR="00065356">
              <w:rPr>
                <w:color w:val="000000"/>
              </w:rPr>
              <w:t>marketingový analytik, projektový manažer</w:t>
            </w:r>
            <w:r w:rsidRPr="00FC099E">
              <w:rPr>
                <w:color w:val="000000"/>
              </w:rPr>
              <w:t>. Absolvent je rovněž připraven i ke studiu v </w:t>
            </w:r>
            <w:r w:rsidR="00065356">
              <w:rPr>
                <w:color w:val="000000"/>
              </w:rPr>
              <w:t>doktorském</w:t>
            </w:r>
            <w:r w:rsidRPr="00FC099E">
              <w:rPr>
                <w:color w:val="000000"/>
              </w:rPr>
              <w:t xml:space="preserve"> studijním programu.</w:t>
            </w:r>
          </w:p>
        </w:tc>
      </w:tr>
      <w:tr w:rsidR="00015E2E" w:rsidTr="00D55A66">
        <w:trPr>
          <w:trHeight w:val="2694"/>
        </w:trPr>
        <w:tc>
          <w:tcPr>
            <w:tcW w:w="9285" w:type="dxa"/>
            <w:gridSpan w:val="4"/>
            <w:tcBorders>
              <w:top w:val="nil"/>
            </w:tcBorders>
            <w:shd w:val="clear" w:color="auto" w:fill="FFFFFF"/>
          </w:tcPr>
          <w:p w:rsidR="00015E2E" w:rsidRPr="008D44A3" w:rsidRDefault="00234630" w:rsidP="007E544F">
            <w:pPr>
              <w:jc w:val="both"/>
            </w:pPr>
            <w:r>
              <w:rPr>
                <w:b/>
              </w:rPr>
              <w:t xml:space="preserve">Studijní program </w:t>
            </w:r>
            <w:r w:rsidR="00183825" w:rsidRPr="008D44A3">
              <w:rPr>
                <w:b/>
              </w:rPr>
              <w:t>Management a</w:t>
            </w:r>
            <w:r>
              <w:rPr>
                <w:b/>
              </w:rPr>
              <w:t>nd</w:t>
            </w:r>
            <w:r w:rsidR="00183825" w:rsidRPr="008D44A3">
              <w:rPr>
                <w:b/>
              </w:rPr>
              <w:t xml:space="preserve"> </w:t>
            </w:r>
            <w:r>
              <w:rPr>
                <w:b/>
              </w:rPr>
              <w:t>M</w:t>
            </w:r>
            <w:r w:rsidR="00065356" w:rsidRPr="008D44A3">
              <w:rPr>
                <w:b/>
              </w:rPr>
              <w:t>arketing</w:t>
            </w:r>
            <w:r w:rsidR="00015E2E" w:rsidRPr="008D44A3">
              <w:t xml:space="preserve"> vybavuje absolventa souborem základních znalostí klíčových ekonomických předmětů a jejich vzájemných souvislostí. Porozumí managementu, marketingu, podnikovým činnostem, procesům, nástrojům a technologiím aplikovaným v oblasti </w:t>
            </w:r>
            <w:r w:rsidR="00E74C8A" w:rsidRPr="008D44A3">
              <w:t xml:space="preserve">marketingového </w:t>
            </w:r>
            <w:r w:rsidR="00015E2E" w:rsidRPr="008D44A3">
              <w:t xml:space="preserve">řízení podniku. Bude umět definovat a analyzovat problémy z oblasti managementu a </w:t>
            </w:r>
            <w:r w:rsidR="00E74C8A" w:rsidRPr="008D44A3">
              <w:t>marketingu</w:t>
            </w:r>
            <w:r w:rsidR="00015E2E" w:rsidRPr="008D44A3">
              <w:t xml:space="preserve"> a navrhovat jejich základní směr řešení.</w:t>
            </w:r>
          </w:p>
          <w:p w:rsidR="00183825" w:rsidRPr="008D44A3" w:rsidRDefault="00183825" w:rsidP="007E544F">
            <w:pPr>
              <w:jc w:val="both"/>
            </w:pPr>
          </w:p>
          <w:p w:rsidR="00015E2E" w:rsidRPr="00183825" w:rsidRDefault="00015E2E" w:rsidP="007E544F">
            <w:pPr>
              <w:jc w:val="both"/>
              <w:rPr>
                <w:b/>
              </w:rPr>
            </w:pPr>
            <w:r w:rsidRPr="00183825">
              <w:rPr>
                <w:b/>
              </w:rPr>
              <w:t>Odborné znalosti</w:t>
            </w:r>
          </w:p>
          <w:p w:rsidR="00015E2E" w:rsidRPr="00183825" w:rsidRDefault="00015E2E" w:rsidP="007E544F">
            <w:pPr>
              <w:jc w:val="both"/>
            </w:pPr>
            <w:r w:rsidRPr="00183825">
              <w:t xml:space="preserve">V rámci předmětů studijního programu </w:t>
            </w:r>
            <w:r w:rsidR="003E1153" w:rsidRPr="00183825">
              <w:rPr>
                <w:b/>
              </w:rPr>
              <w:t>Management</w:t>
            </w:r>
            <w:r w:rsidR="00234630">
              <w:rPr>
                <w:b/>
              </w:rPr>
              <w:t xml:space="preserve"> and Marketing</w:t>
            </w:r>
            <w:r w:rsidR="003E1153" w:rsidRPr="00183825">
              <w:rPr>
                <w:b/>
              </w:rPr>
              <w:t xml:space="preserve"> </w:t>
            </w:r>
            <w:r w:rsidRPr="00183825">
              <w:t>absolvent získá následující odborné znalosti:</w:t>
            </w:r>
          </w:p>
          <w:p w:rsidR="00015E2E" w:rsidRPr="00183825" w:rsidRDefault="00015E2E" w:rsidP="008424D2">
            <w:pPr>
              <w:pStyle w:val="Odstavecseseznamem"/>
              <w:numPr>
                <w:ilvl w:val="0"/>
                <w:numId w:val="1"/>
              </w:numPr>
              <w:spacing w:after="0" w:line="240" w:lineRule="auto"/>
              <w:ind w:left="246" w:hanging="246"/>
              <w:jc w:val="both"/>
              <w:rPr>
                <w:rFonts w:ascii="Times New Roman" w:hAnsi="Times New Roman"/>
                <w:sz w:val="20"/>
                <w:szCs w:val="20"/>
              </w:rPr>
            </w:pPr>
            <w:r w:rsidRPr="00183825">
              <w:rPr>
                <w:rFonts w:ascii="Times New Roman" w:hAnsi="Times New Roman"/>
                <w:sz w:val="20"/>
                <w:szCs w:val="20"/>
              </w:rPr>
              <w:t xml:space="preserve">zná </w:t>
            </w:r>
            <w:r w:rsidR="003E1153" w:rsidRPr="00183825">
              <w:rPr>
                <w:rFonts w:ascii="Times New Roman" w:hAnsi="Times New Roman"/>
                <w:sz w:val="20"/>
                <w:szCs w:val="20"/>
              </w:rPr>
              <w:t>pokročilé</w:t>
            </w:r>
            <w:r w:rsidRPr="00183825">
              <w:rPr>
                <w:rFonts w:ascii="Times New Roman" w:hAnsi="Times New Roman"/>
                <w:sz w:val="20"/>
                <w:szCs w:val="20"/>
              </w:rPr>
              <w:t xml:space="preserve"> ekonomické kategorie a principy z pohledu současné mikroekonomické a  makroekonomické teorie a rozumí </w:t>
            </w:r>
            <w:r w:rsidR="003E1153" w:rsidRPr="00183825">
              <w:rPr>
                <w:rFonts w:ascii="Times New Roman" w:hAnsi="Times New Roman"/>
                <w:sz w:val="20"/>
                <w:szCs w:val="20"/>
              </w:rPr>
              <w:t>pokročilým</w:t>
            </w:r>
            <w:r w:rsidRPr="00183825">
              <w:rPr>
                <w:rFonts w:ascii="Times New Roman" w:hAnsi="Times New Roman"/>
                <w:sz w:val="20"/>
                <w:szCs w:val="20"/>
              </w:rPr>
              <w:t xml:space="preserve"> souvislostem ekonomických pojmů a kategorií,</w:t>
            </w:r>
          </w:p>
          <w:p w:rsidR="00015E2E" w:rsidRPr="00183825" w:rsidRDefault="00015E2E" w:rsidP="008424D2">
            <w:pPr>
              <w:pStyle w:val="Odstavecseseznamem"/>
              <w:numPr>
                <w:ilvl w:val="0"/>
                <w:numId w:val="1"/>
              </w:numPr>
              <w:spacing w:after="0" w:line="240" w:lineRule="auto"/>
              <w:ind w:left="246" w:hanging="246"/>
              <w:jc w:val="both"/>
              <w:rPr>
                <w:rFonts w:ascii="Times New Roman" w:hAnsi="Times New Roman"/>
                <w:sz w:val="20"/>
                <w:szCs w:val="20"/>
              </w:rPr>
            </w:pPr>
            <w:r w:rsidRPr="00183825">
              <w:rPr>
                <w:rFonts w:ascii="Times New Roman" w:hAnsi="Times New Roman"/>
                <w:sz w:val="20"/>
                <w:szCs w:val="20"/>
              </w:rPr>
              <w:t xml:space="preserve">má znalosti </w:t>
            </w:r>
            <w:r w:rsidR="00D26CDD" w:rsidRPr="00183825">
              <w:rPr>
                <w:rFonts w:ascii="Times New Roman" w:hAnsi="Times New Roman"/>
                <w:sz w:val="20"/>
                <w:szCs w:val="20"/>
              </w:rPr>
              <w:t xml:space="preserve">pokročilých </w:t>
            </w:r>
            <w:r w:rsidRPr="00183825">
              <w:rPr>
                <w:rFonts w:ascii="Times New Roman" w:hAnsi="Times New Roman"/>
                <w:sz w:val="20"/>
                <w:szCs w:val="20"/>
              </w:rPr>
              <w:t>matematicko-statistických metod využitelných při zpracování a analýze ekonomických dat,</w:t>
            </w:r>
          </w:p>
          <w:p w:rsidR="00015E2E" w:rsidRPr="00183825" w:rsidRDefault="00015E2E" w:rsidP="008424D2">
            <w:pPr>
              <w:pStyle w:val="Odstavecseseznamem"/>
              <w:numPr>
                <w:ilvl w:val="0"/>
                <w:numId w:val="1"/>
              </w:numPr>
              <w:spacing w:after="0" w:line="240" w:lineRule="auto"/>
              <w:ind w:left="246" w:hanging="246"/>
              <w:jc w:val="both"/>
              <w:rPr>
                <w:rFonts w:ascii="Times New Roman" w:eastAsia="Times New Roman" w:hAnsi="Times New Roman"/>
                <w:sz w:val="20"/>
                <w:szCs w:val="20"/>
                <w:lang w:eastAsia="cs-CZ"/>
              </w:rPr>
            </w:pPr>
            <w:r w:rsidRPr="00183825">
              <w:rPr>
                <w:rFonts w:ascii="Times New Roman" w:hAnsi="Times New Roman"/>
                <w:sz w:val="20"/>
                <w:szCs w:val="20"/>
              </w:rPr>
              <w:t xml:space="preserve">vyzná se v </w:t>
            </w:r>
            <w:r w:rsidR="008B4FE6" w:rsidRPr="00183825">
              <w:rPr>
                <w:rFonts w:ascii="Times New Roman" w:hAnsi="Times New Roman"/>
                <w:sz w:val="20"/>
                <w:szCs w:val="20"/>
              </w:rPr>
              <w:t>pokročilých</w:t>
            </w:r>
            <w:r w:rsidRPr="00183825">
              <w:rPr>
                <w:rFonts w:ascii="Times New Roman" w:hAnsi="Times New Roman"/>
                <w:sz w:val="20"/>
                <w:szCs w:val="20"/>
              </w:rPr>
              <w:t xml:space="preserve"> teoriích a modelech </w:t>
            </w:r>
            <w:r w:rsidR="008B4FE6" w:rsidRPr="00183825">
              <w:rPr>
                <w:rFonts w:ascii="Times New Roman" w:hAnsi="Times New Roman"/>
                <w:sz w:val="20"/>
                <w:szCs w:val="20"/>
              </w:rPr>
              <w:t xml:space="preserve">strategického </w:t>
            </w:r>
            <w:r w:rsidRPr="00183825">
              <w:rPr>
                <w:rFonts w:ascii="Times New Roman" w:hAnsi="Times New Roman"/>
                <w:sz w:val="20"/>
                <w:szCs w:val="20"/>
              </w:rPr>
              <w:t>managementu organizace, řízení lidských zdrojů, a zná jejich metody za účelem výkonu manažerské funkce,</w:t>
            </w:r>
          </w:p>
          <w:p w:rsidR="00C9572C" w:rsidRPr="00183825" w:rsidRDefault="00C9572C" w:rsidP="008424D2">
            <w:pPr>
              <w:pStyle w:val="Odstavecseseznamem"/>
              <w:numPr>
                <w:ilvl w:val="0"/>
                <w:numId w:val="1"/>
              </w:numPr>
              <w:spacing w:after="0" w:line="240" w:lineRule="auto"/>
              <w:ind w:left="246" w:hanging="246"/>
              <w:jc w:val="both"/>
              <w:rPr>
                <w:rFonts w:ascii="Times New Roman" w:eastAsia="Times New Roman" w:hAnsi="Times New Roman"/>
                <w:sz w:val="20"/>
                <w:szCs w:val="20"/>
                <w:lang w:eastAsia="cs-CZ"/>
              </w:rPr>
            </w:pPr>
            <w:r w:rsidRPr="00183825">
              <w:rPr>
                <w:rFonts w:ascii="Times New Roman" w:eastAsia="Times New Roman" w:hAnsi="Times New Roman"/>
                <w:sz w:val="20"/>
                <w:szCs w:val="20"/>
                <w:lang w:eastAsia="cs-CZ"/>
              </w:rPr>
              <w:lastRenderedPageBreak/>
              <w:t>má pokročilé znalosti procesního</w:t>
            </w:r>
            <w:r w:rsidR="00226112" w:rsidRPr="00183825">
              <w:rPr>
                <w:rFonts w:ascii="Times New Roman" w:eastAsia="Times New Roman" w:hAnsi="Times New Roman"/>
                <w:sz w:val="20"/>
                <w:szCs w:val="20"/>
                <w:lang w:eastAsia="cs-CZ"/>
              </w:rPr>
              <w:t>,</w:t>
            </w:r>
            <w:r w:rsidR="00EE4EA5" w:rsidRPr="00183825">
              <w:rPr>
                <w:rFonts w:ascii="Times New Roman" w:eastAsia="Times New Roman" w:hAnsi="Times New Roman"/>
                <w:sz w:val="20"/>
                <w:szCs w:val="20"/>
                <w:lang w:eastAsia="cs-CZ"/>
              </w:rPr>
              <w:t xml:space="preserve"> organizační</w:t>
            </w:r>
            <w:r w:rsidR="000B0783" w:rsidRPr="00183825">
              <w:rPr>
                <w:rFonts w:ascii="Times New Roman" w:eastAsia="Times New Roman" w:hAnsi="Times New Roman"/>
                <w:sz w:val="20"/>
                <w:szCs w:val="20"/>
                <w:lang w:eastAsia="cs-CZ"/>
              </w:rPr>
              <w:t>ho</w:t>
            </w:r>
            <w:r w:rsidR="00B630E0" w:rsidRPr="00183825">
              <w:rPr>
                <w:rFonts w:ascii="Times New Roman" w:eastAsia="Times New Roman" w:hAnsi="Times New Roman"/>
                <w:sz w:val="20"/>
                <w:szCs w:val="20"/>
                <w:lang w:eastAsia="cs-CZ"/>
              </w:rPr>
              <w:t xml:space="preserve">, </w:t>
            </w:r>
            <w:r w:rsidR="00226112" w:rsidRPr="00183825">
              <w:rPr>
                <w:rFonts w:ascii="Times New Roman" w:eastAsia="Times New Roman" w:hAnsi="Times New Roman"/>
                <w:sz w:val="20"/>
                <w:szCs w:val="20"/>
                <w:lang w:eastAsia="cs-CZ"/>
              </w:rPr>
              <w:t>personálního</w:t>
            </w:r>
            <w:r w:rsidR="000B0783" w:rsidRPr="00183825">
              <w:rPr>
                <w:rFonts w:ascii="Times New Roman" w:eastAsia="Times New Roman" w:hAnsi="Times New Roman"/>
                <w:sz w:val="20"/>
                <w:szCs w:val="20"/>
                <w:lang w:eastAsia="cs-CZ"/>
              </w:rPr>
              <w:t xml:space="preserve"> </w:t>
            </w:r>
            <w:r w:rsidR="00B630E0" w:rsidRPr="00183825">
              <w:rPr>
                <w:rFonts w:ascii="Times New Roman" w:eastAsia="Times New Roman" w:hAnsi="Times New Roman"/>
                <w:sz w:val="20"/>
                <w:szCs w:val="20"/>
                <w:lang w:eastAsia="cs-CZ"/>
              </w:rPr>
              <w:t xml:space="preserve">a rizikového </w:t>
            </w:r>
            <w:r w:rsidRPr="00183825">
              <w:rPr>
                <w:rFonts w:ascii="Times New Roman" w:eastAsia="Times New Roman" w:hAnsi="Times New Roman"/>
                <w:sz w:val="20"/>
                <w:szCs w:val="20"/>
                <w:lang w:eastAsia="cs-CZ"/>
              </w:rPr>
              <w:t>řízení firem a institucí veřejné správy,</w:t>
            </w:r>
          </w:p>
          <w:p w:rsidR="00015E2E" w:rsidRPr="00183825" w:rsidRDefault="00015E2E" w:rsidP="008424D2">
            <w:pPr>
              <w:pStyle w:val="Odstavecseseznamem"/>
              <w:numPr>
                <w:ilvl w:val="0"/>
                <w:numId w:val="1"/>
              </w:numPr>
              <w:spacing w:after="0" w:line="240" w:lineRule="auto"/>
              <w:ind w:left="246" w:hanging="246"/>
              <w:jc w:val="both"/>
              <w:rPr>
                <w:rFonts w:ascii="Times New Roman" w:hAnsi="Times New Roman"/>
                <w:sz w:val="20"/>
                <w:szCs w:val="20"/>
              </w:rPr>
            </w:pPr>
            <w:r w:rsidRPr="00183825">
              <w:rPr>
                <w:rFonts w:ascii="Times New Roman" w:hAnsi="Times New Roman"/>
                <w:sz w:val="20"/>
                <w:szCs w:val="20"/>
              </w:rPr>
              <w:t>má osvojeny zásady marketingového řízení pro udržení konkurenceschopnosti v globálním prostředí, orientuje se v základních metodách marketingového výzkumu, a zná metody marketingové komunikace včetně moderních marketingových trendů</w:t>
            </w:r>
            <w:r w:rsidR="00C9572C" w:rsidRPr="00183825">
              <w:rPr>
                <w:rFonts w:ascii="Times New Roman" w:hAnsi="Times New Roman"/>
                <w:sz w:val="20"/>
                <w:szCs w:val="20"/>
              </w:rPr>
              <w:t>,</w:t>
            </w:r>
          </w:p>
          <w:p w:rsidR="00C9572C" w:rsidRDefault="00C9572C" w:rsidP="008424D2">
            <w:pPr>
              <w:pStyle w:val="Odstavecseseznamem"/>
              <w:numPr>
                <w:ilvl w:val="0"/>
                <w:numId w:val="1"/>
              </w:numPr>
              <w:spacing w:after="0" w:line="240" w:lineRule="auto"/>
              <w:ind w:left="246" w:hanging="246"/>
              <w:jc w:val="both"/>
              <w:rPr>
                <w:rFonts w:ascii="Times New Roman" w:hAnsi="Times New Roman"/>
                <w:sz w:val="20"/>
                <w:szCs w:val="20"/>
              </w:rPr>
            </w:pPr>
            <w:r w:rsidRPr="00183825">
              <w:rPr>
                <w:rFonts w:ascii="Times New Roman" w:hAnsi="Times New Roman"/>
                <w:sz w:val="20"/>
                <w:szCs w:val="20"/>
              </w:rPr>
              <w:t>má pokročil</w:t>
            </w:r>
            <w:r w:rsidR="00E5388E" w:rsidRPr="00183825">
              <w:rPr>
                <w:rFonts w:ascii="Times New Roman" w:hAnsi="Times New Roman"/>
                <w:sz w:val="20"/>
                <w:szCs w:val="20"/>
              </w:rPr>
              <w:t xml:space="preserve">ý přehled o </w:t>
            </w:r>
            <w:r w:rsidRPr="00183825">
              <w:rPr>
                <w:rFonts w:ascii="Times New Roman" w:hAnsi="Times New Roman"/>
                <w:sz w:val="20"/>
                <w:szCs w:val="20"/>
              </w:rPr>
              <w:t>právní problemati</w:t>
            </w:r>
            <w:r w:rsidR="00E5388E" w:rsidRPr="00183825">
              <w:rPr>
                <w:rFonts w:ascii="Times New Roman" w:hAnsi="Times New Roman"/>
                <w:sz w:val="20"/>
                <w:szCs w:val="20"/>
              </w:rPr>
              <w:t>ce</w:t>
            </w:r>
            <w:r w:rsidRPr="00183825">
              <w:rPr>
                <w:rFonts w:ascii="Times New Roman" w:hAnsi="Times New Roman"/>
                <w:sz w:val="20"/>
                <w:szCs w:val="20"/>
              </w:rPr>
              <w:t xml:space="preserve"> v</w:t>
            </w:r>
            <w:r w:rsidR="0067586F" w:rsidRPr="00183825">
              <w:rPr>
                <w:rFonts w:ascii="Times New Roman" w:hAnsi="Times New Roman"/>
                <w:sz w:val="20"/>
                <w:szCs w:val="20"/>
              </w:rPr>
              <w:t> </w:t>
            </w:r>
            <w:r w:rsidRPr="00183825">
              <w:rPr>
                <w:rFonts w:ascii="Times New Roman" w:hAnsi="Times New Roman"/>
                <w:sz w:val="20"/>
                <w:szCs w:val="20"/>
              </w:rPr>
              <w:t>aplikaci</w:t>
            </w:r>
            <w:r w:rsidR="0067586F" w:rsidRPr="00183825">
              <w:rPr>
                <w:rFonts w:ascii="Times New Roman" w:hAnsi="Times New Roman"/>
                <w:sz w:val="20"/>
                <w:szCs w:val="20"/>
              </w:rPr>
              <w:t xml:space="preserve"> národního</w:t>
            </w:r>
            <w:r w:rsidRPr="00183825">
              <w:rPr>
                <w:rFonts w:ascii="Times New Roman" w:hAnsi="Times New Roman"/>
                <w:sz w:val="20"/>
                <w:szCs w:val="20"/>
              </w:rPr>
              <w:t xml:space="preserve"> práva do ekonomiky, marketingu, managementu </w:t>
            </w:r>
            <w:r w:rsidR="0067586F" w:rsidRPr="00183825">
              <w:rPr>
                <w:rFonts w:ascii="Times New Roman" w:hAnsi="Times New Roman"/>
                <w:sz w:val="20"/>
                <w:szCs w:val="20"/>
              </w:rPr>
              <w:t xml:space="preserve">v návaznosti na </w:t>
            </w:r>
            <w:r w:rsidRPr="00183825">
              <w:rPr>
                <w:rFonts w:ascii="Times New Roman" w:hAnsi="Times New Roman"/>
                <w:sz w:val="20"/>
                <w:szCs w:val="20"/>
              </w:rPr>
              <w:t>práv</w:t>
            </w:r>
            <w:r w:rsidR="0067586F" w:rsidRPr="00183825">
              <w:rPr>
                <w:rFonts w:ascii="Times New Roman" w:hAnsi="Times New Roman"/>
                <w:sz w:val="20"/>
                <w:szCs w:val="20"/>
              </w:rPr>
              <w:t>ní předpisy</w:t>
            </w:r>
            <w:r w:rsidR="00DA3A69" w:rsidRPr="00183825">
              <w:rPr>
                <w:rFonts w:ascii="Times New Roman" w:hAnsi="Times New Roman"/>
                <w:sz w:val="20"/>
                <w:szCs w:val="20"/>
              </w:rPr>
              <w:t xml:space="preserve"> a doporučení</w:t>
            </w:r>
            <w:r w:rsidR="008424D2">
              <w:rPr>
                <w:rFonts w:ascii="Times New Roman" w:hAnsi="Times New Roman"/>
                <w:sz w:val="20"/>
                <w:szCs w:val="20"/>
              </w:rPr>
              <w:t xml:space="preserve"> EU,</w:t>
            </w:r>
          </w:p>
          <w:p w:rsidR="00840959" w:rsidRPr="00183825" w:rsidRDefault="00667836" w:rsidP="008424D2">
            <w:pPr>
              <w:pStyle w:val="Odstavecseseznamem"/>
              <w:numPr>
                <w:ilvl w:val="0"/>
                <w:numId w:val="1"/>
              </w:numPr>
              <w:spacing w:after="0"/>
              <w:ind w:left="246" w:hanging="246"/>
              <w:jc w:val="both"/>
              <w:rPr>
                <w:rFonts w:ascii="Times New Roman" w:hAnsi="Times New Roman"/>
                <w:sz w:val="20"/>
                <w:szCs w:val="20"/>
              </w:rPr>
            </w:pPr>
            <w:r w:rsidRPr="00183825">
              <w:rPr>
                <w:rFonts w:ascii="Times New Roman" w:hAnsi="Times New Roman"/>
                <w:sz w:val="20"/>
                <w:szCs w:val="20"/>
              </w:rPr>
              <w:t xml:space="preserve">je schopen </w:t>
            </w:r>
            <w:r w:rsidR="00015E2E" w:rsidRPr="00183825">
              <w:rPr>
                <w:rFonts w:ascii="Times New Roman" w:hAnsi="Times New Roman"/>
                <w:sz w:val="20"/>
                <w:szCs w:val="20"/>
              </w:rPr>
              <w:t>pop</w:t>
            </w:r>
            <w:r w:rsidRPr="00183825">
              <w:rPr>
                <w:rFonts w:ascii="Times New Roman" w:hAnsi="Times New Roman"/>
                <w:sz w:val="20"/>
                <w:szCs w:val="20"/>
              </w:rPr>
              <w:t>sat</w:t>
            </w:r>
            <w:r w:rsidR="00015E2E" w:rsidRPr="00183825">
              <w:rPr>
                <w:rFonts w:ascii="Times New Roman" w:hAnsi="Times New Roman"/>
                <w:sz w:val="20"/>
                <w:szCs w:val="20"/>
              </w:rPr>
              <w:t xml:space="preserve"> významné složky okolí organizační jednotky a </w:t>
            </w:r>
            <w:r w:rsidR="00F37738" w:rsidRPr="00183825">
              <w:rPr>
                <w:rFonts w:ascii="Times New Roman" w:hAnsi="Times New Roman"/>
                <w:sz w:val="20"/>
                <w:szCs w:val="20"/>
              </w:rPr>
              <w:t xml:space="preserve">identifikovat </w:t>
            </w:r>
            <w:r w:rsidR="00015E2E" w:rsidRPr="00183825">
              <w:rPr>
                <w:rFonts w:ascii="Times New Roman" w:hAnsi="Times New Roman"/>
                <w:sz w:val="20"/>
                <w:szCs w:val="20"/>
              </w:rPr>
              <w:t>jejich vliv na strategii a řízení</w:t>
            </w:r>
            <w:r w:rsidR="00B877E5" w:rsidRPr="00183825">
              <w:rPr>
                <w:rFonts w:ascii="Times New Roman" w:hAnsi="Times New Roman"/>
                <w:sz w:val="20"/>
                <w:szCs w:val="20"/>
              </w:rPr>
              <w:t xml:space="preserve"> značky</w:t>
            </w:r>
            <w:r w:rsidR="008424D2">
              <w:rPr>
                <w:rFonts w:ascii="Times New Roman" w:hAnsi="Times New Roman"/>
                <w:sz w:val="20"/>
                <w:szCs w:val="20"/>
              </w:rPr>
              <w:t>,</w:t>
            </w:r>
          </w:p>
          <w:p w:rsidR="00511E9B" w:rsidRPr="00183825" w:rsidRDefault="000C270C" w:rsidP="008424D2">
            <w:pPr>
              <w:pStyle w:val="Odstavecseseznamem"/>
              <w:numPr>
                <w:ilvl w:val="0"/>
                <w:numId w:val="1"/>
              </w:numPr>
              <w:spacing w:after="0"/>
              <w:ind w:left="246" w:hanging="246"/>
              <w:jc w:val="both"/>
              <w:rPr>
                <w:rFonts w:ascii="Times New Roman" w:hAnsi="Times New Roman"/>
                <w:sz w:val="20"/>
                <w:szCs w:val="20"/>
              </w:rPr>
            </w:pPr>
            <w:r w:rsidRPr="00183825">
              <w:rPr>
                <w:rFonts w:ascii="Times New Roman" w:hAnsi="Times New Roman"/>
                <w:sz w:val="20"/>
                <w:szCs w:val="20"/>
              </w:rPr>
              <w:t xml:space="preserve">zná a má osvojeno využití manažerských informačních systémů </w:t>
            </w:r>
            <w:r w:rsidR="00511E9B" w:rsidRPr="00183825">
              <w:rPr>
                <w:rFonts w:ascii="Times New Roman" w:hAnsi="Times New Roman"/>
                <w:sz w:val="20"/>
                <w:szCs w:val="20"/>
              </w:rPr>
              <w:t>jakožto nástroje pro efektivní řízení organizace</w:t>
            </w:r>
            <w:r w:rsidR="008424D2">
              <w:rPr>
                <w:rFonts w:ascii="Times New Roman" w:hAnsi="Times New Roman"/>
                <w:sz w:val="20"/>
                <w:szCs w:val="20"/>
              </w:rPr>
              <w:t>,</w:t>
            </w:r>
          </w:p>
          <w:p w:rsidR="00FF38F7" w:rsidRPr="00183825" w:rsidRDefault="00687705" w:rsidP="008424D2">
            <w:pPr>
              <w:pStyle w:val="Odstavecseseznamem"/>
              <w:numPr>
                <w:ilvl w:val="0"/>
                <w:numId w:val="1"/>
              </w:numPr>
              <w:spacing w:after="0"/>
              <w:ind w:left="246" w:hanging="246"/>
              <w:jc w:val="both"/>
              <w:rPr>
                <w:rFonts w:ascii="Times New Roman" w:hAnsi="Times New Roman"/>
                <w:sz w:val="20"/>
                <w:szCs w:val="20"/>
              </w:rPr>
            </w:pPr>
            <w:r w:rsidRPr="00183825">
              <w:rPr>
                <w:rFonts w:ascii="Times New Roman" w:hAnsi="Times New Roman"/>
                <w:sz w:val="20"/>
                <w:szCs w:val="20"/>
              </w:rPr>
              <w:t>má osvojeny postupy aplikace marketingového</w:t>
            </w:r>
            <w:r w:rsidR="00CC2915" w:rsidRPr="00183825">
              <w:rPr>
                <w:rFonts w:ascii="Times New Roman" w:hAnsi="Times New Roman"/>
                <w:sz w:val="20"/>
                <w:szCs w:val="20"/>
              </w:rPr>
              <w:t xml:space="preserve"> výzkumu, zná příklady jejich implementace </w:t>
            </w:r>
            <w:r w:rsidR="00593DEB" w:rsidRPr="00183825">
              <w:rPr>
                <w:rFonts w:ascii="Times New Roman" w:hAnsi="Times New Roman"/>
                <w:sz w:val="20"/>
                <w:szCs w:val="20"/>
              </w:rPr>
              <w:t>ve specifickém</w:t>
            </w:r>
            <w:r w:rsidR="00F67C08" w:rsidRPr="00183825">
              <w:rPr>
                <w:rFonts w:ascii="Times New Roman" w:hAnsi="Times New Roman"/>
                <w:sz w:val="20"/>
                <w:szCs w:val="20"/>
              </w:rPr>
              <w:t xml:space="preserve"> kulturním</w:t>
            </w:r>
            <w:r w:rsidR="00CC2915" w:rsidRPr="00183825">
              <w:rPr>
                <w:rFonts w:ascii="Times New Roman" w:hAnsi="Times New Roman"/>
                <w:sz w:val="20"/>
                <w:szCs w:val="20"/>
              </w:rPr>
              <w:t xml:space="preserve"> prostředí, a rozumí způsobu jejich využití </w:t>
            </w:r>
            <w:r w:rsidR="00593DEB" w:rsidRPr="00183825">
              <w:rPr>
                <w:rFonts w:ascii="Times New Roman" w:hAnsi="Times New Roman"/>
                <w:sz w:val="20"/>
                <w:szCs w:val="20"/>
              </w:rPr>
              <w:t xml:space="preserve">ve vztahu </w:t>
            </w:r>
            <w:r w:rsidR="00CC2915" w:rsidRPr="00183825">
              <w:rPr>
                <w:rFonts w:ascii="Times New Roman" w:hAnsi="Times New Roman"/>
                <w:sz w:val="20"/>
                <w:szCs w:val="20"/>
              </w:rPr>
              <w:t>k potřebám, očekáváním a usměrňováním zákazníků při jejich segmentaci do cílových skupin,</w:t>
            </w:r>
          </w:p>
          <w:p w:rsidR="003D7A5C" w:rsidRPr="00183825" w:rsidRDefault="000A6FBF" w:rsidP="008424D2">
            <w:pPr>
              <w:pStyle w:val="Odstavecseseznamem"/>
              <w:numPr>
                <w:ilvl w:val="0"/>
                <w:numId w:val="1"/>
              </w:numPr>
              <w:spacing w:after="0"/>
              <w:ind w:left="246" w:hanging="246"/>
              <w:jc w:val="both"/>
              <w:rPr>
                <w:rFonts w:ascii="Times New Roman" w:hAnsi="Times New Roman"/>
                <w:sz w:val="20"/>
                <w:szCs w:val="20"/>
              </w:rPr>
            </w:pPr>
            <w:r w:rsidRPr="00183825">
              <w:rPr>
                <w:rFonts w:ascii="Times New Roman" w:hAnsi="Times New Roman"/>
                <w:sz w:val="20"/>
                <w:szCs w:val="20"/>
              </w:rPr>
              <w:t xml:space="preserve">zná současné nástroje digitálního marketingu a je seznámen se způsoby jejich využití na příkladech dobré praxe z ČR </w:t>
            </w:r>
            <w:r w:rsidR="003D7A5C" w:rsidRPr="00183825">
              <w:rPr>
                <w:rFonts w:ascii="Times New Roman" w:hAnsi="Times New Roman"/>
                <w:sz w:val="20"/>
                <w:szCs w:val="20"/>
              </w:rPr>
              <w:t>i zahraničí</w:t>
            </w:r>
            <w:r w:rsidR="008424D2">
              <w:rPr>
                <w:rFonts w:ascii="Times New Roman" w:hAnsi="Times New Roman"/>
                <w:sz w:val="20"/>
                <w:szCs w:val="20"/>
              </w:rPr>
              <w:t>,</w:t>
            </w:r>
          </w:p>
          <w:p w:rsidR="00E02926" w:rsidRPr="00183825" w:rsidRDefault="00FF128D" w:rsidP="008424D2">
            <w:pPr>
              <w:pStyle w:val="Odstavecseseznamem"/>
              <w:numPr>
                <w:ilvl w:val="0"/>
                <w:numId w:val="1"/>
              </w:numPr>
              <w:spacing w:after="0"/>
              <w:ind w:left="246" w:hanging="246"/>
              <w:jc w:val="both"/>
              <w:rPr>
                <w:rFonts w:ascii="Times New Roman" w:hAnsi="Times New Roman"/>
                <w:sz w:val="20"/>
                <w:szCs w:val="20"/>
              </w:rPr>
            </w:pPr>
            <w:r w:rsidRPr="00183825">
              <w:rPr>
                <w:rFonts w:ascii="Times New Roman" w:hAnsi="Times New Roman"/>
                <w:sz w:val="20"/>
                <w:szCs w:val="20"/>
              </w:rPr>
              <w:t xml:space="preserve">je seznámen s </w:t>
            </w:r>
            <w:r w:rsidR="003D7A5C" w:rsidRPr="00183825">
              <w:rPr>
                <w:rFonts w:ascii="Times New Roman" w:hAnsi="Times New Roman"/>
                <w:sz w:val="20"/>
                <w:szCs w:val="20"/>
              </w:rPr>
              <w:t xml:space="preserve">fázemi přípravy, realizace a </w:t>
            </w:r>
            <w:r w:rsidR="008F6216" w:rsidRPr="00183825">
              <w:rPr>
                <w:rFonts w:ascii="Times New Roman" w:hAnsi="Times New Roman"/>
                <w:sz w:val="20"/>
                <w:szCs w:val="20"/>
              </w:rPr>
              <w:t>vyhodnocení</w:t>
            </w:r>
            <w:r w:rsidR="003D7A5C" w:rsidRPr="00183825">
              <w:rPr>
                <w:rFonts w:ascii="Times New Roman" w:hAnsi="Times New Roman"/>
                <w:sz w:val="20"/>
                <w:szCs w:val="20"/>
              </w:rPr>
              <w:t xml:space="preserve"> </w:t>
            </w:r>
            <w:r w:rsidRPr="00183825">
              <w:rPr>
                <w:rFonts w:ascii="Times New Roman" w:hAnsi="Times New Roman"/>
                <w:sz w:val="20"/>
                <w:szCs w:val="20"/>
              </w:rPr>
              <w:t>při tvorbě a implementaci strategického řízení značky (brand management),</w:t>
            </w:r>
          </w:p>
          <w:p w:rsidR="00E02926" w:rsidRPr="00183825" w:rsidRDefault="00E02926" w:rsidP="008424D2">
            <w:pPr>
              <w:pStyle w:val="Odstavecseseznamem"/>
              <w:numPr>
                <w:ilvl w:val="0"/>
                <w:numId w:val="1"/>
              </w:numPr>
              <w:spacing w:after="0"/>
              <w:ind w:left="246" w:hanging="246"/>
              <w:jc w:val="both"/>
              <w:rPr>
                <w:rFonts w:ascii="Times New Roman" w:hAnsi="Times New Roman"/>
                <w:sz w:val="20"/>
                <w:szCs w:val="20"/>
              </w:rPr>
            </w:pPr>
            <w:r w:rsidRPr="00183825">
              <w:rPr>
                <w:rFonts w:ascii="Times New Roman" w:hAnsi="Times New Roman"/>
                <w:sz w:val="20"/>
                <w:szCs w:val="20"/>
              </w:rPr>
              <w:t>zná postupy a komunikační nástroje obchodního jednání ve vztahu ke strategickému řízení firmy i komunikaci marketingových produktů,</w:t>
            </w:r>
          </w:p>
          <w:p w:rsidR="00B712BC" w:rsidRPr="00183825" w:rsidRDefault="00B712BC" w:rsidP="008424D2">
            <w:pPr>
              <w:pStyle w:val="Odstavecseseznamem"/>
              <w:numPr>
                <w:ilvl w:val="0"/>
                <w:numId w:val="1"/>
              </w:numPr>
              <w:spacing w:after="0"/>
              <w:ind w:left="246" w:hanging="246"/>
              <w:jc w:val="both"/>
              <w:rPr>
                <w:rFonts w:ascii="Times New Roman" w:hAnsi="Times New Roman"/>
                <w:sz w:val="20"/>
                <w:szCs w:val="20"/>
              </w:rPr>
            </w:pPr>
            <w:r w:rsidRPr="00183825">
              <w:rPr>
                <w:rFonts w:ascii="Times New Roman" w:hAnsi="Times New Roman"/>
                <w:sz w:val="20"/>
                <w:szCs w:val="20"/>
              </w:rPr>
              <w:t>má</w:t>
            </w:r>
            <w:r w:rsidR="00D75CBE" w:rsidRPr="00183825">
              <w:rPr>
                <w:rFonts w:ascii="Times New Roman" w:hAnsi="Times New Roman"/>
                <w:sz w:val="20"/>
                <w:szCs w:val="20"/>
              </w:rPr>
              <w:t xml:space="preserve"> osvojeny znalosti přístupů a tvorby marketingového mixu</w:t>
            </w:r>
            <w:r w:rsidR="008424D2">
              <w:rPr>
                <w:rFonts w:ascii="Times New Roman" w:hAnsi="Times New Roman"/>
                <w:sz w:val="20"/>
                <w:szCs w:val="20"/>
              </w:rPr>
              <w:t>,</w:t>
            </w:r>
          </w:p>
          <w:p w:rsidR="00F37738" w:rsidRPr="00183825" w:rsidRDefault="00C54ADE" w:rsidP="008424D2">
            <w:pPr>
              <w:pStyle w:val="Odstavecseseznamem"/>
              <w:numPr>
                <w:ilvl w:val="0"/>
                <w:numId w:val="1"/>
              </w:numPr>
              <w:spacing w:after="0"/>
              <w:ind w:left="246" w:hanging="246"/>
              <w:jc w:val="both"/>
              <w:rPr>
                <w:rFonts w:ascii="Times New Roman" w:hAnsi="Times New Roman"/>
                <w:sz w:val="20"/>
                <w:szCs w:val="20"/>
              </w:rPr>
            </w:pPr>
            <w:r w:rsidRPr="00183825">
              <w:rPr>
                <w:rFonts w:ascii="Times New Roman" w:hAnsi="Times New Roman"/>
                <w:sz w:val="20"/>
                <w:szCs w:val="20"/>
              </w:rPr>
              <w:t xml:space="preserve">umí podat přehled současných </w:t>
            </w:r>
            <w:r w:rsidR="00D25962" w:rsidRPr="00183825">
              <w:rPr>
                <w:rFonts w:ascii="Times New Roman" w:hAnsi="Times New Roman"/>
                <w:sz w:val="20"/>
                <w:szCs w:val="20"/>
              </w:rPr>
              <w:t xml:space="preserve">přístupů, nástrojů a </w:t>
            </w:r>
            <w:r w:rsidRPr="00183825">
              <w:rPr>
                <w:rFonts w:ascii="Times New Roman" w:hAnsi="Times New Roman"/>
                <w:sz w:val="20"/>
                <w:szCs w:val="20"/>
              </w:rPr>
              <w:t xml:space="preserve">procesních postupů v mezinárodním marketingu a je si vědom jejich významu v mezinárodním </w:t>
            </w:r>
            <w:r w:rsidR="00D25962" w:rsidRPr="00183825">
              <w:rPr>
                <w:rFonts w:ascii="Times New Roman" w:hAnsi="Times New Roman"/>
                <w:sz w:val="20"/>
                <w:szCs w:val="20"/>
              </w:rPr>
              <w:t>obchodu ve vztahu k</w:t>
            </w:r>
            <w:r w:rsidRPr="00183825">
              <w:rPr>
                <w:rFonts w:ascii="Times New Roman" w:hAnsi="Times New Roman"/>
                <w:sz w:val="20"/>
                <w:szCs w:val="20"/>
              </w:rPr>
              <w:t xml:space="preserve"> životním</w:t>
            </w:r>
            <w:r w:rsidR="00D25962" w:rsidRPr="00183825">
              <w:rPr>
                <w:rFonts w:ascii="Times New Roman" w:hAnsi="Times New Roman"/>
                <w:sz w:val="20"/>
                <w:szCs w:val="20"/>
              </w:rPr>
              <w:t>u</w:t>
            </w:r>
            <w:r w:rsidRPr="00183825">
              <w:rPr>
                <w:rFonts w:ascii="Times New Roman" w:hAnsi="Times New Roman"/>
                <w:sz w:val="20"/>
                <w:szCs w:val="20"/>
              </w:rPr>
              <w:t xml:space="preserve"> cyklu výrobků a služeb</w:t>
            </w:r>
            <w:r w:rsidR="00D25962" w:rsidRPr="00183825">
              <w:rPr>
                <w:rFonts w:ascii="Times New Roman" w:hAnsi="Times New Roman"/>
                <w:sz w:val="20"/>
                <w:szCs w:val="20"/>
              </w:rPr>
              <w:t>.</w:t>
            </w:r>
          </w:p>
          <w:p w:rsidR="00183825" w:rsidRPr="00183825" w:rsidRDefault="00183825" w:rsidP="007E544F">
            <w:pPr>
              <w:jc w:val="both"/>
              <w:rPr>
                <w:b/>
              </w:rPr>
            </w:pPr>
          </w:p>
          <w:p w:rsidR="00015E2E" w:rsidRPr="00183825" w:rsidRDefault="00015E2E" w:rsidP="007E544F">
            <w:pPr>
              <w:jc w:val="both"/>
              <w:rPr>
                <w:b/>
              </w:rPr>
            </w:pPr>
            <w:r w:rsidRPr="00183825">
              <w:rPr>
                <w:b/>
              </w:rPr>
              <w:t>Odborné dovednosti</w:t>
            </w:r>
          </w:p>
          <w:p w:rsidR="00015E2E" w:rsidRPr="00183825" w:rsidRDefault="00015E2E" w:rsidP="007E544F">
            <w:pPr>
              <w:jc w:val="both"/>
            </w:pPr>
            <w:r w:rsidRPr="00183825">
              <w:t xml:space="preserve">V rámci předmětů studijního programu </w:t>
            </w:r>
            <w:r w:rsidR="00C9572C" w:rsidRPr="00183825">
              <w:rPr>
                <w:b/>
              </w:rPr>
              <w:t>Management</w:t>
            </w:r>
            <w:r w:rsidR="00234630">
              <w:rPr>
                <w:b/>
              </w:rPr>
              <w:t xml:space="preserve"> and Marketing</w:t>
            </w:r>
            <w:r w:rsidR="00C9572C" w:rsidRPr="00183825">
              <w:rPr>
                <w:b/>
              </w:rPr>
              <w:t xml:space="preserve"> </w:t>
            </w:r>
            <w:r w:rsidRPr="00183825">
              <w:t>absolvent získá následující odborné dovednosti:</w:t>
            </w:r>
          </w:p>
          <w:p w:rsidR="00015E2E" w:rsidRPr="00183825" w:rsidRDefault="00015E2E" w:rsidP="008424D2">
            <w:pPr>
              <w:pStyle w:val="Odstavecseseznamem"/>
              <w:numPr>
                <w:ilvl w:val="0"/>
                <w:numId w:val="1"/>
              </w:numPr>
              <w:spacing w:after="0" w:line="240" w:lineRule="auto"/>
              <w:ind w:left="246" w:hanging="246"/>
              <w:jc w:val="both"/>
              <w:rPr>
                <w:rFonts w:ascii="Times New Roman" w:hAnsi="Times New Roman"/>
                <w:sz w:val="20"/>
                <w:szCs w:val="20"/>
              </w:rPr>
            </w:pPr>
            <w:r w:rsidRPr="00183825">
              <w:rPr>
                <w:rFonts w:ascii="Times New Roman" w:hAnsi="Times New Roman"/>
                <w:sz w:val="20"/>
                <w:szCs w:val="20"/>
              </w:rPr>
              <w:t xml:space="preserve">zvládá porovnat pohledy </w:t>
            </w:r>
            <w:r w:rsidR="00896A5A" w:rsidRPr="00183825">
              <w:rPr>
                <w:rFonts w:ascii="Times New Roman" w:hAnsi="Times New Roman"/>
                <w:sz w:val="20"/>
                <w:szCs w:val="20"/>
              </w:rPr>
              <w:t>pokročilých</w:t>
            </w:r>
            <w:r w:rsidRPr="00183825">
              <w:rPr>
                <w:rFonts w:ascii="Times New Roman" w:hAnsi="Times New Roman"/>
                <w:sz w:val="20"/>
                <w:szCs w:val="20"/>
              </w:rPr>
              <w:t xml:space="preserve"> ekonomických modelů na klíčové ekonomické kategorie a mechanismy včetně zhodnocení jejich aplikace na aktuální hospodářsko-politické problémy,</w:t>
            </w:r>
          </w:p>
          <w:p w:rsidR="00015E2E" w:rsidRPr="00183825" w:rsidRDefault="00015E2E" w:rsidP="008424D2">
            <w:pPr>
              <w:pStyle w:val="Odstavecseseznamem"/>
              <w:numPr>
                <w:ilvl w:val="0"/>
                <w:numId w:val="1"/>
              </w:numPr>
              <w:spacing w:after="0" w:line="240" w:lineRule="auto"/>
              <w:ind w:left="246" w:hanging="246"/>
              <w:jc w:val="both"/>
              <w:rPr>
                <w:rFonts w:ascii="Times New Roman" w:hAnsi="Times New Roman"/>
                <w:sz w:val="20"/>
                <w:szCs w:val="20"/>
              </w:rPr>
            </w:pPr>
            <w:r w:rsidRPr="00183825">
              <w:rPr>
                <w:rFonts w:ascii="Times New Roman" w:hAnsi="Times New Roman"/>
                <w:sz w:val="20"/>
                <w:szCs w:val="20"/>
              </w:rPr>
              <w:t xml:space="preserve">dokáže </w:t>
            </w:r>
            <w:r w:rsidR="00444AE6" w:rsidRPr="00183825">
              <w:rPr>
                <w:rFonts w:ascii="Times New Roman" w:hAnsi="Times New Roman"/>
                <w:sz w:val="20"/>
                <w:szCs w:val="20"/>
              </w:rPr>
              <w:t xml:space="preserve">samostatně </w:t>
            </w:r>
            <w:r w:rsidRPr="00183825">
              <w:rPr>
                <w:rFonts w:ascii="Times New Roman" w:hAnsi="Times New Roman"/>
                <w:sz w:val="20"/>
                <w:szCs w:val="20"/>
              </w:rPr>
              <w:t>aplikovat základní mechanismy fungování podniko-hospodářských a veřejno-správních procesů a reagovat na problémy a požadavky podnikatelsko-hospodářského a</w:t>
            </w:r>
            <w:r w:rsidR="004B0B64" w:rsidRPr="00183825">
              <w:rPr>
                <w:rFonts w:ascii="Times New Roman" w:hAnsi="Times New Roman"/>
                <w:sz w:val="20"/>
                <w:szCs w:val="20"/>
              </w:rPr>
              <w:t xml:space="preserve"> </w:t>
            </w:r>
            <w:r w:rsidRPr="00183825">
              <w:rPr>
                <w:rFonts w:ascii="Times New Roman" w:hAnsi="Times New Roman"/>
                <w:sz w:val="20"/>
                <w:szCs w:val="20"/>
              </w:rPr>
              <w:t>legislativního prostředí</w:t>
            </w:r>
            <w:r w:rsidR="004B0B64" w:rsidRPr="00183825">
              <w:rPr>
                <w:rFonts w:ascii="Times New Roman" w:hAnsi="Times New Roman"/>
                <w:sz w:val="20"/>
                <w:szCs w:val="20"/>
              </w:rPr>
              <w:t xml:space="preserve"> ČR a EU</w:t>
            </w:r>
            <w:r w:rsidRPr="00183825">
              <w:rPr>
                <w:rFonts w:ascii="Times New Roman" w:hAnsi="Times New Roman"/>
                <w:sz w:val="20"/>
                <w:szCs w:val="20"/>
              </w:rPr>
              <w:t>,</w:t>
            </w:r>
          </w:p>
          <w:p w:rsidR="00015E2E" w:rsidRPr="00183825" w:rsidRDefault="00015E2E" w:rsidP="008424D2">
            <w:pPr>
              <w:pStyle w:val="Odstavecseseznamem"/>
              <w:numPr>
                <w:ilvl w:val="0"/>
                <w:numId w:val="1"/>
              </w:numPr>
              <w:spacing w:after="0" w:line="240" w:lineRule="auto"/>
              <w:ind w:left="246" w:hanging="246"/>
              <w:jc w:val="both"/>
              <w:rPr>
                <w:rFonts w:ascii="Times New Roman" w:hAnsi="Times New Roman"/>
                <w:sz w:val="20"/>
                <w:szCs w:val="20"/>
              </w:rPr>
            </w:pPr>
            <w:r w:rsidRPr="00183825">
              <w:rPr>
                <w:rFonts w:ascii="Times New Roman" w:hAnsi="Times New Roman"/>
                <w:sz w:val="20"/>
                <w:szCs w:val="20"/>
              </w:rPr>
              <w:t xml:space="preserve">je schopen </w:t>
            </w:r>
            <w:r w:rsidR="00CC1124" w:rsidRPr="00183825">
              <w:rPr>
                <w:rFonts w:ascii="Times New Roman" w:hAnsi="Times New Roman"/>
                <w:sz w:val="20"/>
                <w:szCs w:val="20"/>
              </w:rPr>
              <w:t xml:space="preserve">samostatně a kvalifikovaně </w:t>
            </w:r>
            <w:r w:rsidRPr="00183825">
              <w:rPr>
                <w:rFonts w:ascii="Times New Roman" w:hAnsi="Times New Roman"/>
                <w:sz w:val="20"/>
                <w:szCs w:val="20"/>
              </w:rPr>
              <w:t>nastavit marketingové procesy a sestavit marketingový plán</w:t>
            </w:r>
            <w:r w:rsidR="00451938" w:rsidRPr="00183825">
              <w:rPr>
                <w:rFonts w:ascii="Times New Roman" w:hAnsi="Times New Roman"/>
                <w:sz w:val="20"/>
                <w:szCs w:val="20"/>
              </w:rPr>
              <w:t xml:space="preserve"> a umí analyzovat a evaluovat </w:t>
            </w:r>
            <w:r w:rsidR="00554322" w:rsidRPr="00183825">
              <w:rPr>
                <w:rFonts w:ascii="Times New Roman" w:hAnsi="Times New Roman"/>
                <w:sz w:val="20"/>
                <w:szCs w:val="20"/>
              </w:rPr>
              <w:t>jeho</w:t>
            </w:r>
            <w:r w:rsidR="00451938" w:rsidRPr="00183825">
              <w:rPr>
                <w:rFonts w:ascii="Times New Roman" w:hAnsi="Times New Roman"/>
                <w:sz w:val="20"/>
                <w:szCs w:val="20"/>
              </w:rPr>
              <w:t xml:space="preserve"> dopady</w:t>
            </w:r>
            <w:r w:rsidR="00844129" w:rsidRPr="00183825">
              <w:rPr>
                <w:rFonts w:ascii="Times New Roman" w:hAnsi="Times New Roman"/>
                <w:sz w:val="20"/>
                <w:szCs w:val="20"/>
              </w:rPr>
              <w:t xml:space="preserve"> a</w:t>
            </w:r>
            <w:r w:rsidR="00451938" w:rsidRPr="00183825">
              <w:rPr>
                <w:rFonts w:ascii="Times New Roman" w:hAnsi="Times New Roman"/>
                <w:sz w:val="20"/>
                <w:szCs w:val="20"/>
              </w:rPr>
              <w:t xml:space="preserve"> efektivitu na výkonost subjektu</w:t>
            </w:r>
            <w:r w:rsidR="00844129" w:rsidRPr="00183825">
              <w:rPr>
                <w:rFonts w:ascii="Times New Roman" w:hAnsi="Times New Roman"/>
                <w:sz w:val="20"/>
                <w:szCs w:val="20"/>
              </w:rPr>
              <w:t>, kdy</w:t>
            </w:r>
            <w:r w:rsidR="00451938" w:rsidRPr="00183825">
              <w:rPr>
                <w:rFonts w:ascii="Times New Roman" w:hAnsi="Times New Roman"/>
                <w:sz w:val="20"/>
                <w:szCs w:val="20"/>
              </w:rPr>
              <w:t xml:space="preserve"> na základě odborné reflexe těchto výsledků </w:t>
            </w:r>
            <w:r w:rsidR="00844129" w:rsidRPr="00183825">
              <w:rPr>
                <w:rFonts w:ascii="Times New Roman" w:hAnsi="Times New Roman"/>
                <w:sz w:val="20"/>
                <w:szCs w:val="20"/>
              </w:rPr>
              <w:t xml:space="preserve">dovede </w:t>
            </w:r>
            <w:r w:rsidR="00727D5D" w:rsidRPr="00183825">
              <w:rPr>
                <w:rFonts w:ascii="Times New Roman" w:hAnsi="Times New Roman"/>
                <w:sz w:val="20"/>
                <w:szCs w:val="20"/>
              </w:rPr>
              <w:t xml:space="preserve">odpovídajícím způsobem </w:t>
            </w:r>
            <w:r w:rsidR="00451938" w:rsidRPr="00183825">
              <w:rPr>
                <w:rFonts w:ascii="Times New Roman" w:hAnsi="Times New Roman"/>
                <w:sz w:val="20"/>
                <w:szCs w:val="20"/>
              </w:rPr>
              <w:t xml:space="preserve">přizpůsobovat </w:t>
            </w:r>
            <w:r w:rsidR="009C2720" w:rsidRPr="00183825">
              <w:rPr>
                <w:rFonts w:ascii="Times New Roman" w:hAnsi="Times New Roman"/>
                <w:sz w:val="20"/>
                <w:szCs w:val="20"/>
              </w:rPr>
              <w:t xml:space="preserve">a obhájit </w:t>
            </w:r>
            <w:r w:rsidR="00451938" w:rsidRPr="00183825">
              <w:rPr>
                <w:rFonts w:ascii="Times New Roman" w:hAnsi="Times New Roman"/>
                <w:sz w:val="20"/>
                <w:szCs w:val="20"/>
              </w:rPr>
              <w:t>svá rozhodnutí</w:t>
            </w:r>
            <w:r w:rsidRPr="00183825">
              <w:rPr>
                <w:rFonts w:ascii="Times New Roman" w:hAnsi="Times New Roman"/>
                <w:sz w:val="20"/>
                <w:szCs w:val="20"/>
              </w:rPr>
              <w:t>,</w:t>
            </w:r>
          </w:p>
          <w:p w:rsidR="004A4738" w:rsidRPr="00183825" w:rsidRDefault="00015E2E" w:rsidP="008424D2">
            <w:pPr>
              <w:pStyle w:val="Odstavecseseznamem"/>
              <w:numPr>
                <w:ilvl w:val="0"/>
                <w:numId w:val="1"/>
              </w:numPr>
              <w:spacing w:after="0" w:line="240" w:lineRule="auto"/>
              <w:ind w:left="246" w:hanging="246"/>
              <w:jc w:val="both"/>
              <w:rPr>
                <w:rFonts w:ascii="Times New Roman" w:hAnsi="Times New Roman"/>
                <w:sz w:val="20"/>
                <w:szCs w:val="20"/>
              </w:rPr>
            </w:pPr>
            <w:r w:rsidRPr="00183825">
              <w:rPr>
                <w:rFonts w:ascii="Times New Roman" w:hAnsi="Times New Roman"/>
                <w:sz w:val="20"/>
                <w:szCs w:val="20"/>
              </w:rPr>
              <w:t xml:space="preserve">v rámci manažerských a analytických činností umí vyhledávat, třídit a klasifikovat ekonomické a další údaje a na ně aplikovat </w:t>
            </w:r>
            <w:r w:rsidR="00865A0C" w:rsidRPr="00183825">
              <w:rPr>
                <w:rFonts w:ascii="Times New Roman" w:hAnsi="Times New Roman"/>
                <w:sz w:val="20"/>
                <w:szCs w:val="20"/>
              </w:rPr>
              <w:t xml:space="preserve">pokročilé </w:t>
            </w:r>
            <w:r w:rsidRPr="00183825">
              <w:rPr>
                <w:rFonts w:ascii="Times New Roman" w:hAnsi="Times New Roman"/>
                <w:sz w:val="20"/>
                <w:szCs w:val="20"/>
              </w:rPr>
              <w:t>metody kvantitativní a kvalitativní analýzy</w:t>
            </w:r>
            <w:r w:rsidR="00865A0C" w:rsidRPr="00183825">
              <w:rPr>
                <w:rFonts w:ascii="Times New Roman" w:hAnsi="Times New Roman"/>
                <w:sz w:val="20"/>
                <w:szCs w:val="20"/>
              </w:rPr>
              <w:t xml:space="preserve"> </w:t>
            </w:r>
            <w:r w:rsidR="00504AE2" w:rsidRPr="00183825">
              <w:rPr>
                <w:rFonts w:ascii="Times New Roman" w:hAnsi="Times New Roman"/>
                <w:sz w:val="20"/>
                <w:szCs w:val="20"/>
              </w:rPr>
              <w:t xml:space="preserve">dat </w:t>
            </w:r>
            <w:r w:rsidR="00865A0C" w:rsidRPr="00183825">
              <w:rPr>
                <w:rFonts w:ascii="Times New Roman" w:hAnsi="Times New Roman"/>
                <w:sz w:val="20"/>
                <w:szCs w:val="20"/>
              </w:rPr>
              <w:t>za využití specializovaného programového vybavení</w:t>
            </w:r>
            <w:r w:rsidRPr="00183825">
              <w:rPr>
                <w:rFonts w:ascii="Times New Roman" w:hAnsi="Times New Roman"/>
                <w:sz w:val="20"/>
                <w:szCs w:val="20"/>
              </w:rPr>
              <w:t xml:space="preserve"> </w:t>
            </w:r>
            <w:r w:rsidR="000872EA" w:rsidRPr="00183825">
              <w:rPr>
                <w:rFonts w:ascii="Times New Roman" w:hAnsi="Times New Roman"/>
                <w:sz w:val="20"/>
                <w:szCs w:val="20"/>
              </w:rPr>
              <w:t>s následnou</w:t>
            </w:r>
            <w:r w:rsidRPr="00183825">
              <w:rPr>
                <w:rFonts w:ascii="Times New Roman" w:hAnsi="Times New Roman"/>
                <w:sz w:val="20"/>
                <w:szCs w:val="20"/>
              </w:rPr>
              <w:t xml:space="preserve"> interpretac</w:t>
            </w:r>
            <w:r w:rsidR="000872EA" w:rsidRPr="00183825">
              <w:rPr>
                <w:rFonts w:ascii="Times New Roman" w:hAnsi="Times New Roman"/>
                <w:sz w:val="20"/>
                <w:szCs w:val="20"/>
              </w:rPr>
              <w:t>í</w:t>
            </w:r>
            <w:r w:rsidRPr="00183825">
              <w:rPr>
                <w:rFonts w:ascii="Times New Roman" w:hAnsi="Times New Roman"/>
                <w:sz w:val="20"/>
                <w:szCs w:val="20"/>
              </w:rPr>
              <w:t xml:space="preserve"> </w:t>
            </w:r>
            <w:r w:rsidR="000872EA" w:rsidRPr="00183825">
              <w:rPr>
                <w:rFonts w:ascii="Times New Roman" w:hAnsi="Times New Roman"/>
                <w:sz w:val="20"/>
                <w:szCs w:val="20"/>
              </w:rPr>
              <w:t xml:space="preserve">a syntézou </w:t>
            </w:r>
            <w:r w:rsidRPr="00183825">
              <w:rPr>
                <w:rFonts w:ascii="Times New Roman" w:hAnsi="Times New Roman"/>
                <w:sz w:val="20"/>
                <w:szCs w:val="20"/>
              </w:rPr>
              <w:t>výsledků</w:t>
            </w:r>
            <w:r w:rsidR="00444AE6" w:rsidRPr="00183825">
              <w:rPr>
                <w:rFonts w:ascii="Times New Roman" w:hAnsi="Times New Roman"/>
                <w:sz w:val="20"/>
                <w:szCs w:val="20"/>
              </w:rPr>
              <w:t xml:space="preserve"> vedoucích k samostatným a tvůrčím přístupům k rozhodování o složitých a komplexních procesech v</w:t>
            </w:r>
            <w:r w:rsidR="004A4738" w:rsidRPr="00183825">
              <w:rPr>
                <w:rFonts w:ascii="Times New Roman" w:hAnsi="Times New Roman"/>
                <w:sz w:val="20"/>
                <w:szCs w:val="20"/>
              </w:rPr>
              <w:t> </w:t>
            </w:r>
            <w:r w:rsidR="00444AE6" w:rsidRPr="00183825">
              <w:rPr>
                <w:rFonts w:ascii="Times New Roman" w:hAnsi="Times New Roman"/>
                <w:sz w:val="20"/>
                <w:szCs w:val="20"/>
              </w:rPr>
              <w:t>organizaci</w:t>
            </w:r>
          </w:p>
          <w:p w:rsidR="004A4738" w:rsidRPr="008D44A3" w:rsidRDefault="004A4738" w:rsidP="008424D2">
            <w:pPr>
              <w:pStyle w:val="Odstavecseseznamem"/>
              <w:numPr>
                <w:ilvl w:val="0"/>
                <w:numId w:val="1"/>
              </w:numPr>
              <w:spacing w:after="0" w:line="240" w:lineRule="auto"/>
              <w:ind w:left="246" w:hanging="246"/>
              <w:jc w:val="both"/>
              <w:rPr>
                <w:rFonts w:ascii="Times New Roman" w:hAnsi="Times New Roman"/>
                <w:sz w:val="20"/>
                <w:szCs w:val="20"/>
              </w:rPr>
            </w:pPr>
            <w:r w:rsidRPr="008D44A3">
              <w:rPr>
                <w:rFonts w:ascii="Times New Roman" w:hAnsi="Times New Roman"/>
                <w:sz w:val="20"/>
                <w:szCs w:val="20"/>
              </w:rPr>
              <w:t xml:space="preserve">je schopen samostatně aplikovat, evaluovat a reportovat využití příslušných nástrojů řízení nákladů, řízení peněžních toků a metod finanční analýzy </w:t>
            </w:r>
            <w:r w:rsidR="00EA117C" w:rsidRPr="008D44A3">
              <w:rPr>
                <w:rFonts w:ascii="Times New Roman" w:hAnsi="Times New Roman"/>
                <w:sz w:val="20"/>
                <w:szCs w:val="20"/>
              </w:rPr>
              <w:t>organizace v souladu s</w:t>
            </w:r>
            <w:r w:rsidR="0065535E" w:rsidRPr="008D44A3">
              <w:rPr>
                <w:rFonts w:ascii="Times New Roman" w:hAnsi="Times New Roman"/>
                <w:sz w:val="20"/>
                <w:szCs w:val="20"/>
              </w:rPr>
              <w:t xml:space="preserve"> právními </w:t>
            </w:r>
            <w:r w:rsidR="00EA117C" w:rsidRPr="008D44A3">
              <w:rPr>
                <w:rFonts w:ascii="Times New Roman" w:hAnsi="Times New Roman"/>
                <w:sz w:val="20"/>
                <w:szCs w:val="20"/>
              </w:rPr>
              <w:t>předpisy a nařízením</w:t>
            </w:r>
            <w:r w:rsidR="00C14E43" w:rsidRPr="008D44A3">
              <w:rPr>
                <w:rFonts w:ascii="Times New Roman" w:hAnsi="Times New Roman"/>
                <w:sz w:val="20"/>
                <w:szCs w:val="20"/>
              </w:rPr>
              <w:t>i ČR</w:t>
            </w:r>
            <w:r w:rsidR="00B00F47" w:rsidRPr="008D44A3">
              <w:rPr>
                <w:rFonts w:ascii="Times New Roman" w:hAnsi="Times New Roman"/>
                <w:sz w:val="20"/>
                <w:szCs w:val="20"/>
              </w:rPr>
              <w:t xml:space="preserve"> a EU,</w:t>
            </w:r>
          </w:p>
          <w:p w:rsidR="00015E2E" w:rsidRPr="008D44A3" w:rsidRDefault="004A4738" w:rsidP="008424D2">
            <w:pPr>
              <w:pStyle w:val="Odstavecseseznamem"/>
              <w:numPr>
                <w:ilvl w:val="0"/>
                <w:numId w:val="1"/>
              </w:numPr>
              <w:spacing w:after="0" w:line="240" w:lineRule="auto"/>
              <w:ind w:left="246" w:hanging="246"/>
              <w:jc w:val="both"/>
              <w:rPr>
                <w:rFonts w:ascii="Times New Roman" w:hAnsi="Times New Roman"/>
                <w:sz w:val="20"/>
                <w:szCs w:val="20"/>
              </w:rPr>
            </w:pPr>
            <w:r w:rsidRPr="008D44A3">
              <w:rPr>
                <w:rFonts w:ascii="Times New Roman" w:hAnsi="Times New Roman"/>
                <w:sz w:val="20"/>
                <w:szCs w:val="20"/>
              </w:rPr>
              <w:t>dokáže samostatně posoudit a zhodnotit majetkovou</w:t>
            </w:r>
            <w:r w:rsidR="004B0A9E" w:rsidRPr="008D44A3">
              <w:rPr>
                <w:rFonts w:ascii="Times New Roman" w:hAnsi="Times New Roman"/>
                <w:sz w:val="20"/>
                <w:szCs w:val="20"/>
              </w:rPr>
              <w:t xml:space="preserve"> a kapitálovou strukturu </w:t>
            </w:r>
            <w:r w:rsidR="00A722E3" w:rsidRPr="008D44A3">
              <w:rPr>
                <w:rFonts w:ascii="Times New Roman" w:hAnsi="Times New Roman"/>
                <w:sz w:val="20"/>
                <w:szCs w:val="20"/>
              </w:rPr>
              <w:t>organizace</w:t>
            </w:r>
            <w:r w:rsidRPr="008D44A3">
              <w:rPr>
                <w:rFonts w:ascii="Times New Roman" w:hAnsi="Times New Roman"/>
                <w:sz w:val="20"/>
                <w:szCs w:val="20"/>
              </w:rPr>
              <w:t xml:space="preserve"> a stanovit a zdůvodnit nejlepší způsob jeho financování ve vztahu k výkonnosti a efektivity vynaložených nákladů,</w:t>
            </w:r>
          </w:p>
          <w:p w:rsidR="00015E2E" w:rsidRPr="00183825" w:rsidRDefault="00015E2E" w:rsidP="008424D2">
            <w:pPr>
              <w:pStyle w:val="Odstavecseseznamem"/>
              <w:numPr>
                <w:ilvl w:val="0"/>
                <w:numId w:val="1"/>
              </w:numPr>
              <w:spacing w:after="0" w:line="240" w:lineRule="auto"/>
              <w:ind w:left="246" w:hanging="246"/>
              <w:jc w:val="both"/>
              <w:rPr>
                <w:rFonts w:ascii="Times New Roman" w:hAnsi="Times New Roman"/>
                <w:i/>
                <w:sz w:val="20"/>
                <w:szCs w:val="20"/>
              </w:rPr>
            </w:pPr>
            <w:r w:rsidRPr="00183825">
              <w:rPr>
                <w:rFonts w:ascii="Times New Roman" w:hAnsi="Times New Roman"/>
                <w:sz w:val="20"/>
                <w:szCs w:val="20"/>
              </w:rPr>
              <w:t xml:space="preserve">při řešení ekonomických a správních manažerských problémů umí odpovídajícím způsobem </w:t>
            </w:r>
            <w:r w:rsidR="000872EA" w:rsidRPr="00183825">
              <w:rPr>
                <w:rFonts w:ascii="Times New Roman" w:hAnsi="Times New Roman"/>
                <w:sz w:val="20"/>
                <w:szCs w:val="20"/>
              </w:rPr>
              <w:t xml:space="preserve">využít </w:t>
            </w:r>
            <w:r w:rsidRPr="00183825">
              <w:rPr>
                <w:rFonts w:ascii="Times New Roman" w:hAnsi="Times New Roman"/>
                <w:sz w:val="20"/>
                <w:szCs w:val="20"/>
              </w:rPr>
              <w:t>informační technologie včetně počítačového zpracování dat a elektronické prezen</w:t>
            </w:r>
            <w:r w:rsidR="008424D2">
              <w:rPr>
                <w:rFonts w:ascii="Times New Roman" w:hAnsi="Times New Roman"/>
                <w:sz w:val="20"/>
                <w:szCs w:val="20"/>
              </w:rPr>
              <w:t>tace výstupů jejich zpracování,</w:t>
            </w:r>
          </w:p>
          <w:p w:rsidR="00015E2E" w:rsidRPr="008D44A3" w:rsidRDefault="00015E2E" w:rsidP="008424D2">
            <w:pPr>
              <w:pStyle w:val="Odstavecseseznamem"/>
              <w:numPr>
                <w:ilvl w:val="0"/>
                <w:numId w:val="1"/>
              </w:numPr>
              <w:spacing w:after="0" w:line="240" w:lineRule="auto"/>
              <w:ind w:left="246" w:hanging="246"/>
              <w:jc w:val="both"/>
              <w:rPr>
                <w:rFonts w:ascii="Times New Roman" w:hAnsi="Times New Roman"/>
                <w:sz w:val="20"/>
                <w:szCs w:val="20"/>
              </w:rPr>
            </w:pPr>
            <w:r w:rsidRPr="008D44A3">
              <w:rPr>
                <w:rFonts w:ascii="Times New Roman" w:hAnsi="Times New Roman"/>
                <w:sz w:val="20"/>
                <w:szCs w:val="20"/>
              </w:rPr>
              <w:t>je schopen založit</w:t>
            </w:r>
            <w:r w:rsidR="00A1453B" w:rsidRPr="008D44A3">
              <w:rPr>
                <w:rFonts w:ascii="Times New Roman" w:hAnsi="Times New Roman"/>
                <w:sz w:val="20"/>
                <w:szCs w:val="20"/>
              </w:rPr>
              <w:t>,</w:t>
            </w:r>
            <w:r w:rsidRPr="008D44A3">
              <w:rPr>
                <w:rFonts w:ascii="Times New Roman" w:hAnsi="Times New Roman"/>
                <w:sz w:val="20"/>
                <w:szCs w:val="20"/>
              </w:rPr>
              <w:t xml:space="preserve"> </w:t>
            </w:r>
            <w:r w:rsidR="00A1453B" w:rsidRPr="008D44A3">
              <w:rPr>
                <w:rFonts w:ascii="Times New Roman" w:hAnsi="Times New Roman"/>
                <w:sz w:val="20"/>
                <w:szCs w:val="20"/>
              </w:rPr>
              <w:t xml:space="preserve">strategicky směřovat a </w:t>
            </w:r>
            <w:r w:rsidRPr="008D44A3">
              <w:rPr>
                <w:rFonts w:ascii="Times New Roman" w:hAnsi="Times New Roman"/>
                <w:sz w:val="20"/>
                <w:szCs w:val="20"/>
              </w:rPr>
              <w:t>systematicky řídit vlastní podnikatelskou jednotku na základě standardních manažerských postupů</w:t>
            </w:r>
            <w:r w:rsidR="00D71648" w:rsidRPr="008D44A3">
              <w:rPr>
                <w:rFonts w:ascii="Times New Roman" w:hAnsi="Times New Roman"/>
                <w:sz w:val="20"/>
                <w:szCs w:val="20"/>
              </w:rPr>
              <w:t>,</w:t>
            </w:r>
            <w:r w:rsidR="00630C2C" w:rsidRPr="008D44A3">
              <w:rPr>
                <w:rFonts w:ascii="Times New Roman" w:hAnsi="Times New Roman"/>
                <w:sz w:val="20"/>
                <w:szCs w:val="20"/>
              </w:rPr>
              <w:t xml:space="preserve"> včetně schopnosti tyto </w:t>
            </w:r>
            <w:r w:rsidR="00D71648" w:rsidRPr="008D44A3">
              <w:rPr>
                <w:rFonts w:ascii="Times New Roman" w:hAnsi="Times New Roman"/>
                <w:sz w:val="20"/>
                <w:szCs w:val="20"/>
              </w:rPr>
              <w:t xml:space="preserve">postupy </w:t>
            </w:r>
            <w:r w:rsidR="00630C2C" w:rsidRPr="008D44A3">
              <w:rPr>
                <w:rFonts w:ascii="Times New Roman" w:hAnsi="Times New Roman"/>
                <w:sz w:val="20"/>
                <w:szCs w:val="20"/>
              </w:rPr>
              <w:t xml:space="preserve">dílčím způsobem rozvíjet </w:t>
            </w:r>
            <w:r w:rsidR="00236750" w:rsidRPr="008D44A3">
              <w:rPr>
                <w:rFonts w:ascii="Times New Roman" w:hAnsi="Times New Roman"/>
                <w:sz w:val="20"/>
                <w:szCs w:val="20"/>
              </w:rPr>
              <w:t>či přizpůsobovat</w:t>
            </w:r>
            <w:r w:rsidR="00CB23B3" w:rsidRPr="008D44A3">
              <w:rPr>
                <w:rFonts w:ascii="Times New Roman" w:hAnsi="Times New Roman"/>
                <w:sz w:val="20"/>
                <w:szCs w:val="20"/>
              </w:rPr>
              <w:t>,</w:t>
            </w:r>
            <w:r w:rsidR="00236750" w:rsidRPr="008D44A3">
              <w:rPr>
                <w:rFonts w:ascii="Times New Roman" w:hAnsi="Times New Roman"/>
                <w:sz w:val="20"/>
                <w:szCs w:val="20"/>
              </w:rPr>
              <w:t xml:space="preserve"> </w:t>
            </w:r>
            <w:r w:rsidR="00630C2C" w:rsidRPr="008D44A3">
              <w:rPr>
                <w:rFonts w:ascii="Times New Roman" w:hAnsi="Times New Roman"/>
                <w:sz w:val="20"/>
                <w:szCs w:val="20"/>
              </w:rPr>
              <w:t xml:space="preserve">a </w:t>
            </w:r>
            <w:r w:rsidR="00236750" w:rsidRPr="008D44A3">
              <w:rPr>
                <w:rFonts w:ascii="Times New Roman" w:hAnsi="Times New Roman"/>
                <w:sz w:val="20"/>
                <w:szCs w:val="20"/>
              </w:rPr>
              <w:t xml:space="preserve">následně je </w:t>
            </w:r>
            <w:r w:rsidR="00630C2C" w:rsidRPr="008D44A3">
              <w:rPr>
                <w:rFonts w:ascii="Times New Roman" w:hAnsi="Times New Roman"/>
                <w:sz w:val="20"/>
                <w:szCs w:val="20"/>
              </w:rPr>
              <w:t xml:space="preserve">aplikovat v závislosti </w:t>
            </w:r>
            <w:r w:rsidR="00C73D38" w:rsidRPr="008D44A3">
              <w:rPr>
                <w:rFonts w:ascii="Times New Roman" w:hAnsi="Times New Roman"/>
                <w:sz w:val="20"/>
                <w:szCs w:val="20"/>
              </w:rPr>
              <w:t>na požadavcích trhu nebo</w:t>
            </w:r>
            <w:r w:rsidR="00630C2C" w:rsidRPr="008D44A3">
              <w:rPr>
                <w:rFonts w:ascii="Times New Roman" w:hAnsi="Times New Roman"/>
                <w:sz w:val="20"/>
                <w:szCs w:val="20"/>
              </w:rPr>
              <w:t xml:space="preserve"> vnějšího prostředí, a to v souladu se stávajícími znalostmi</w:t>
            </w:r>
            <w:r w:rsidRPr="008D44A3">
              <w:rPr>
                <w:rFonts w:ascii="Times New Roman" w:hAnsi="Times New Roman"/>
                <w:sz w:val="20"/>
                <w:szCs w:val="20"/>
              </w:rPr>
              <w:t>,</w:t>
            </w:r>
            <w:r w:rsidR="00FF5EC4" w:rsidRPr="008D44A3">
              <w:rPr>
                <w:rFonts w:ascii="Times New Roman" w:hAnsi="Times New Roman"/>
                <w:sz w:val="20"/>
                <w:szCs w:val="20"/>
              </w:rPr>
              <w:t xml:space="preserve"> při využití nejnovějších manažerských systémů,</w:t>
            </w:r>
          </w:p>
          <w:p w:rsidR="00015E2E" w:rsidRPr="008D44A3" w:rsidRDefault="00015E2E" w:rsidP="008424D2">
            <w:pPr>
              <w:pStyle w:val="Odstavecseseznamem"/>
              <w:numPr>
                <w:ilvl w:val="0"/>
                <w:numId w:val="1"/>
              </w:numPr>
              <w:spacing w:after="0" w:line="240" w:lineRule="auto"/>
              <w:ind w:left="246" w:hanging="246"/>
              <w:jc w:val="both"/>
              <w:rPr>
                <w:rFonts w:ascii="Times New Roman" w:hAnsi="Times New Roman"/>
                <w:i/>
                <w:sz w:val="20"/>
                <w:szCs w:val="20"/>
              </w:rPr>
            </w:pPr>
            <w:r w:rsidRPr="008D44A3">
              <w:rPr>
                <w:rFonts w:ascii="Times New Roman" w:hAnsi="Times New Roman"/>
                <w:sz w:val="20"/>
                <w:szCs w:val="20"/>
              </w:rPr>
              <w:t>dokáže</w:t>
            </w:r>
            <w:r w:rsidR="0055370C" w:rsidRPr="008D44A3">
              <w:rPr>
                <w:rFonts w:ascii="Times New Roman" w:hAnsi="Times New Roman"/>
                <w:sz w:val="20"/>
                <w:szCs w:val="20"/>
              </w:rPr>
              <w:t xml:space="preserve"> analyzovat</w:t>
            </w:r>
            <w:r w:rsidR="001A7340" w:rsidRPr="008D44A3">
              <w:rPr>
                <w:rFonts w:ascii="Times New Roman" w:hAnsi="Times New Roman"/>
                <w:sz w:val="20"/>
                <w:szCs w:val="20"/>
              </w:rPr>
              <w:t xml:space="preserve"> </w:t>
            </w:r>
            <w:r w:rsidR="00D275DC" w:rsidRPr="008D44A3">
              <w:rPr>
                <w:rFonts w:ascii="Times New Roman" w:hAnsi="Times New Roman"/>
                <w:sz w:val="20"/>
                <w:szCs w:val="20"/>
              </w:rPr>
              <w:t>potřeby subjektu či zákazníka</w:t>
            </w:r>
            <w:r w:rsidR="00144E78" w:rsidRPr="008D44A3">
              <w:rPr>
                <w:rFonts w:ascii="Times New Roman" w:hAnsi="Times New Roman"/>
                <w:sz w:val="20"/>
                <w:szCs w:val="20"/>
              </w:rPr>
              <w:t xml:space="preserve"> ve vztahu ke strategickému řízení značky a marketingového mixu</w:t>
            </w:r>
            <w:r w:rsidR="0055370C" w:rsidRPr="008D44A3">
              <w:rPr>
                <w:rFonts w:ascii="Times New Roman" w:hAnsi="Times New Roman"/>
                <w:sz w:val="20"/>
                <w:szCs w:val="20"/>
              </w:rPr>
              <w:t>,</w:t>
            </w:r>
            <w:r w:rsidR="00D275DC" w:rsidRPr="008D44A3">
              <w:rPr>
                <w:rFonts w:ascii="Times New Roman" w:hAnsi="Times New Roman"/>
                <w:sz w:val="20"/>
                <w:szCs w:val="20"/>
              </w:rPr>
              <w:t xml:space="preserve"> a</w:t>
            </w:r>
            <w:r w:rsidR="0055370C" w:rsidRPr="008D44A3">
              <w:rPr>
                <w:rFonts w:ascii="Times New Roman" w:hAnsi="Times New Roman"/>
                <w:sz w:val="20"/>
                <w:szCs w:val="20"/>
              </w:rPr>
              <w:t xml:space="preserve"> navrhnout</w:t>
            </w:r>
            <w:r w:rsidR="00AE56C5" w:rsidRPr="008D44A3">
              <w:rPr>
                <w:rFonts w:ascii="Times New Roman" w:hAnsi="Times New Roman"/>
                <w:sz w:val="20"/>
                <w:szCs w:val="20"/>
              </w:rPr>
              <w:t xml:space="preserve">, </w:t>
            </w:r>
            <w:r w:rsidR="00E76BD2" w:rsidRPr="008D44A3">
              <w:rPr>
                <w:rFonts w:ascii="Times New Roman" w:hAnsi="Times New Roman"/>
                <w:sz w:val="20"/>
                <w:szCs w:val="20"/>
              </w:rPr>
              <w:t>implementovat</w:t>
            </w:r>
            <w:r w:rsidR="009D7C03" w:rsidRPr="008D44A3">
              <w:rPr>
                <w:rFonts w:ascii="Times New Roman" w:hAnsi="Times New Roman"/>
                <w:sz w:val="20"/>
                <w:szCs w:val="20"/>
              </w:rPr>
              <w:t>,</w:t>
            </w:r>
            <w:r w:rsidR="00AE56C5" w:rsidRPr="008D44A3">
              <w:rPr>
                <w:rFonts w:ascii="Times New Roman" w:hAnsi="Times New Roman"/>
                <w:sz w:val="20"/>
                <w:szCs w:val="20"/>
              </w:rPr>
              <w:t xml:space="preserve"> prezentovat </w:t>
            </w:r>
            <w:r w:rsidR="009D7C03" w:rsidRPr="008D44A3">
              <w:rPr>
                <w:rFonts w:ascii="Times New Roman" w:hAnsi="Times New Roman"/>
                <w:sz w:val="20"/>
                <w:szCs w:val="20"/>
              </w:rPr>
              <w:t xml:space="preserve">a vyhodnotit </w:t>
            </w:r>
            <w:r w:rsidR="0055370C" w:rsidRPr="008D44A3">
              <w:rPr>
                <w:rFonts w:ascii="Times New Roman" w:hAnsi="Times New Roman"/>
                <w:sz w:val="20"/>
                <w:szCs w:val="20"/>
              </w:rPr>
              <w:t>ekonomicky zdůvodnitelná</w:t>
            </w:r>
            <w:r w:rsidR="00684D49" w:rsidRPr="008D44A3">
              <w:rPr>
                <w:rFonts w:ascii="Times New Roman" w:hAnsi="Times New Roman"/>
                <w:sz w:val="20"/>
                <w:szCs w:val="20"/>
              </w:rPr>
              <w:t xml:space="preserve"> </w:t>
            </w:r>
            <w:r w:rsidR="0055370C" w:rsidRPr="008D44A3">
              <w:rPr>
                <w:rFonts w:ascii="Times New Roman" w:hAnsi="Times New Roman"/>
                <w:sz w:val="20"/>
                <w:szCs w:val="20"/>
              </w:rPr>
              <w:t>opatření</w:t>
            </w:r>
            <w:r w:rsidR="00DC6A5C" w:rsidRPr="008D44A3">
              <w:rPr>
                <w:rFonts w:ascii="Times New Roman" w:hAnsi="Times New Roman"/>
                <w:sz w:val="20"/>
                <w:szCs w:val="20"/>
              </w:rPr>
              <w:t xml:space="preserve"> včetně vedení </w:t>
            </w:r>
            <w:r w:rsidR="00AE56C5" w:rsidRPr="008D44A3">
              <w:rPr>
                <w:rFonts w:ascii="Times New Roman" w:hAnsi="Times New Roman"/>
                <w:sz w:val="20"/>
                <w:szCs w:val="20"/>
              </w:rPr>
              <w:t>obchodní</w:t>
            </w:r>
            <w:r w:rsidR="004A4738" w:rsidRPr="008D44A3">
              <w:rPr>
                <w:rFonts w:ascii="Times New Roman" w:hAnsi="Times New Roman"/>
                <w:sz w:val="20"/>
                <w:szCs w:val="20"/>
              </w:rPr>
              <w:t>ho</w:t>
            </w:r>
            <w:r w:rsidR="00AE56C5" w:rsidRPr="008D44A3">
              <w:rPr>
                <w:rFonts w:ascii="Times New Roman" w:hAnsi="Times New Roman"/>
                <w:sz w:val="20"/>
                <w:szCs w:val="20"/>
              </w:rPr>
              <w:t xml:space="preserve"> jednání s klientem </w:t>
            </w:r>
            <w:r w:rsidR="000200F3" w:rsidRPr="008D44A3">
              <w:rPr>
                <w:rFonts w:ascii="Times New Roman" w:hAnsi="Times New Roman"/>
                <w:sz w:val="20"/>
                <w:szCs w:val="20"/>
              </w:rPr>
              <w:t>k</w:t>
            </w:r>
            <w:r w:rsidR="00F92FCD" w:rsidRPr="008D44A3">
              <w:rPr>
                <w:rFonts w:ascii="Times New Roman" w:hAnsi="Times New Roman"/>
                <w:sz w:val="20"/>
                <w:szCs w:val="20"/>
              </w:rPr>
              <w:t xml:space="preserve"> plánování</w:t>
            </w:r>
            <w:r w:rsidR="000200F3" w:rsidRPr="008D44A3">
              <w:rPr>
                <w:rFonts w:ascii="Times New Roman" w:hAnsi="Times New Roman"/>
                <w:sz w:val="20"/>
                <w:szCs w:val="20"/>
              </w:rPr>
              <w:t xml:space="preserve">, realizaci a evaluaci </w:t>
            </w:r>
            <w:r w:rsidR="0020397D" w:rsidRPr="008D44A3">
              <w:rPr>
                <w:rFonts w:ascii="Times New Roman" w:hAnsi="Times New Roman"/>
                <w:sz w:val="20"/>
                <w:szCs w:val="20"/>
              </w:rPr>
              <w:t>marketingových</w:t>
            </w:r>
            <w:r w:rsidR="000200F3" w:rsidRPr="008D44A3">
              <w:rPr>
                <w:rFonts w:ascii="Times New Roman" w:hAnsi="Times New Roman"/>
                <w:sz w:val="20"/>
                <w:szCs w:val="20"/>
              </w:rPr>
              <w:t xml:space="preserve"> výzkumů</w:t>
            </w:r>
            <w:r w:rsidRPr="008D44A3">
              <w:rPr>
                <w:rFonts w:ascii="Times New Roman" w:hAnsi="Times New Roman"/>
                <w:sz w:val="20"/>
                <w:szCs w:val="20"/>
              </w:rPr>
              <w:t>,</w:t>
            </w:r>
            <w:r w:rsidR="0055370C" w:rsidRPr="008D44A3">
              <w:rPr>
                <w:rFonts w:ascii="Times New Roman" w:hAnsi="Times New Roman"/>
                <w:sz w:val="20"/>
                <w:szCs w:val="20"/>
              </w:rPr>
              <w:t xml:space="preserve"> v návaznosti na</w:t>
            </w:r>
            <w:r w:rsidRPr="008D44A3">
              <w:rPr>
                <w:rFonts w:ascii="Times New Roman" w:hAnsi="Times New Roman"/>
                <w:sz w:val="20"/>
                <w:szCs w:val="20"/>
              </w:rPr>
              <w:t xml:space="preserve"> </w:t>
            </w:r>
            <w:r w:rsidR="006A1514" w:rsidRPr="008D44A3">
              <w:rPr>
                <w:rFonts w:ascii="Times New Roman" w:hAnsi="Times New Roman"/>
                <w:sz w:val="20"/>
                <w:szCs w:val="20"/>
              </w:rPr>
              <w:t xml:space="preserve">dynamiku a potřeby trhu, a </w:t>
            </w:r>
            <w:r w:rsidRPr="008D44A3">
              <w:rPr>
                <w:rFonts w:ascii="Times New Roman" w:hAnsi="Times New Roman"/>
                <w:sz w:val="20"/>
                <w:szCs w:val="20"/>
              </w:rPr>
              <w:t>jejich vzájemn</w:t>
            </w:r>
            <w:r w:rsidR="000370C8" w:rsidRPr="008D44A3">
              <w:rPr>
                <w:rFonts w:ascii="Times New Roman" w:hAnsi="Times New Roman"/>
                <w:sz w:val="20"/>
                <w:szCs w:val="20"/>
              </w:rPr>
              <w:t>ou</w:t>
            </w:r>
            <w:r w:rsidRPr="008D44A3">
              <w:rPr>
                <w:rFonts w:ascii="Times New Roman" w:hAnsi="Times New Roman"/>
                <w:sz w:val="20"/>
                <w:szCs w:val="20"/>
              </w:rPr>
              <w:t xml:space="preserve"> </w:t>
            </w:r>
            <w:r w:rsidR="000370C8" w:rsidRPr="008D44A3">
              <w:rPr>
                <w:rFonts w:ascii="Times New Roman" w:hAnsi="Times New Roman"/>
                <w:sz w:val="20"/>
                <w:szCs w:val="20"/>
              </w:rPr>
              <w:t>provázanost</w:t>
            </w:r>
            <w:r w:rsidRPr="008D44A3">
              <w:rPr>
                <w:rFonts w:ascii="Times New Roman" w:hAnsi="Times New Roman"/>
                <w:sz w:val="20"/>
                <w:szCs w:val="20"/>
              </w:rPr>
              <w:t xml:space="preserve">, </w:t>
            </w:r>
            <w:r w:rsidR="0055370C" w:rsidRPr="008D44A3">
              <w:rPr>
                <w:rFonts w:ascii="Times New Roman" w:hAnsi="Times New Roman"/>
                <w:sz w:val="20"/>
                <w:szCs w:val="20"/>
              </w:rPr>
              <w:t>efektivitu, výkonnost</w:t>
            </w:r>
            <w:r w:rsidR="00706E0C" w:rsidRPr="008D44A3">
              <w:rPr>
                <w:rFonts w:ascii="Times New Roman" w:hAnsi="Times New Roman"/>
                <w:sz w:val="20"/>
                <w:szCs w:val="20"/>
              </w:rPr>
              <w:t>,</w:t>
            </w:r>
            <w:r w:rsidRPr="008D44A3">
              <w:rPr>
                <w:rFonts w:ascii="Times New Roman" w:hAnsi="Times New Roman"/>
                <w:sz w:val="20"/>
                <w:szCs w:val="20"/>
              </w:rPr>
              <w:t xml:space="preserve"> a udržitelnost</w:t>
            </w:r>
            <w:r w:rsidR="00706E0C" w:rsidRPr="008D44A3">
              <w:rPr>
                <w:rFonts w:ascii="Times New Roman" w:hAnsi="Times New Roman"/>
                <w:sz w:val="20"/>
                <w:szCs w:val="20"/>
              </w:rPr>
              <w:t xml:space="preserve"> uplatnitelnosti výrobku nebo </w:t>
            </w:r>
            <w:r w:rsidR="000656DA" w:rsidRPr="008D44A3">
              <w:rPr>
                <w:rFonts w:ascii="Times New Roman" w:hAnsi="Times New Roman"/>
                <w:sz w:val="20"/>
                <w:szCs w:val="20"/>
              </w:rPr>
              <w:t>služby,</w:t>
            </w:r>
          </w:p>
          <w:p w:rsidR="00A31418" w:rsidRPr="008D44A3" w:rsidRDefault="00015E2E" w:rsidP="008424D2">
            <w:pPr>
              <w:pStyle w:val="Odstavecseseznamem"/>
              <w:numPr>
                <w:ilvl w:val="0"/>
                <w:numId w:val="1"/>
              </w:numPr>
              <w:spacing w:after="0" w:line="240" w:lineRule="auto"/>
              <w:ind w:left="246" w:hanging="246"/>
              <w:jc w:val="both"/>
              <w:rPr>
                <w:rFonts w:ascii="Times New Roman" w:hAnsi="Times New Roman"/>
                <w:i/>
                <w:sz w:val="20"/>
                <w:szCs w:val="20"/>
              </w:rPr>
            </w:pPr>
            <w:r w:rsidRPr="008D44A3">
              <w:rPr>
                <w:rFonts w:ascii="Times New Roman" w:hAnsi="Times New Roman"/>
                <w:sz w:val="20"/>
                <w:szCs w:val="20"/>
              </w:rPr>
              <w:t>umí aplikovat účetní zachycení ekonomických dat ekonomických subjektů</w:t>
            </w:r>
            <w:r w:rsidR="00684D49" w:rsidRPr="008D44A3">
              <w:rPr>
                <w:rFonts w:ascii="Times New Roman" w:hAnsi="Times New Roman"/>
                <w:sz w:val="20"/>
                <w:szCs w:val="20"/>
              </w:rPr>
              <w:t xml:space="preserve"> a tyto zohlednit při </w:t>
            </w:r>
            <w:r w:rsidR="00C55B1B" w:rsidRPr="008D44A3">
              <w:rPr>
                <w:rFonts w:ascii="Times New Roman" w:hAnsi="Times New Roman"/>
                <w:sz w:val="20"/>
                <w:szCs w:val="20"/>
              </w:rPr>
              <w:t xml:space="preserve">komplexním </w:t>
            </w:r>
            <w:r w:rsidR="00684D49" w:rsidRPr="008D44A3">
              <w:rPr>
                <w:rFonts w:ascii="Times New Roman" w:hAnsi="Times New Roman"/>
                <w:sz w:val="20"/>
                <w:szCs w:val="20"/>
              </w:rPr>
              <w:t>posouzení efektivity přijatých opatření</w:t>
            </w:r>
            <w:r w:rsidR="00234E34" w:rsidRPr="008D44A3">
              <w:rPr>
                <w:rFonts w:ascii="Times New Roman" w:hAnsi="Times New Roman"/>
                <w:sz w:val="20"/>
                <w:szCs w:val="20"/>
              </w:rPr>
              <w:t xml:space="preserve"> </w:t>
            </w:r>
            <w:r w:rsidR="00305759" w:rsidRPr="008D44A3">
              <w:rPr>
                <w:rFonts w:ascii="Times New Roman" w:hAnsi="Times New Roman"/>
                <w:sz w:val="20"/>
                <w:szCs w:val="20"/>
              </w:rPr>
              <w:t xml:space="preserve">v marketingovém mixu </w:t>
            </w:r>
            <w:r w:rsidR="00234E34" w:rsidRPr="008D44A3">
              <w:rPr>
                <w:rFonts w:ascii="Times New Roman" w:hAnsi="Times New Roman"/>
                <w:sz w:val="20"/>
                <w:szCs w:val="20"/>
              </w:rPr>
              <w:t xml:space="preserve">a </w:t>
            </w:r>
            <w:r w:rsidR="00225C76" w:rsidRPr="008D44A3">
              <w:rPr>
                <w:rFonts w:ascii="Times New Roman" w:hAnsi="Times New Roman"/>
                <w:sz w:val="20"/>
                <w:szCs w:val="20"/>
              </w:rPr>
              <w:t>strategickém řízení značky</w:t>
            </w:r>
            <w:r w:rsidR="00BB384F" w:rsidRPr="008D44A3">
              <w:rPr>
                <w:rFonts w:ascii="Times New Roman" w:hAnsi="Times New Roman"/>
                <w:sz w:val="20"/>
                <w:szCs w:val="20"/>
              </w:rPr>
              <w:t xml:space="preserve"> (brand management)</w:t>
            </w:r>
            <w:r w:rsidRPr="008D44A3">
              <w:rPr>
                <w:rFonts w:ascii="Times New Roman" w:hAnsi="Times New Roman"/>
                <w:sz w:val="20"/>
                <w:szCs w:val="20"/>
              </w:rPr>
              <w:t>,</w:t>
            </w:r>
          </w:p>
          <w:p w:rsidR="00240658" w:rsidRPr="008D44A3" w:rsidRDefault="00015E2E" w:rsidP="008424D2">
            <w:pPr>
              <w:pStyle w:val="Odstavecseseznamem"/>
              <w:numPr>
                <w:ilvl w:val="0"/>
                <w:numId w:val="1"/>
              </w:numPr>
              <w:spacing w:after="0" w:line="240" w:lineRule="auto"/>
              <w:ind w:left="246" w:hanging="246"/>
              <w:jc w:val="both"/>
            </w:pPr>
            <w:r w:rsidRPr="008D44A3">
              <w:rPr>
                <w:rFonts w:ascii="Times New Roman" w:hAnsi="Times New Roman"/>
                <w:sz w:val="20"/>
                <w:szCs w:val="20"/>
              </w:rPr>
              <w:t xml:space="preserve">je schopen </w:t>
            </w:r>
            <w:r w:rsidR="00D573FD" w:rsidRPr="008D44A3">
              <w:rPr>
                <w:rFonts w:ascii="Times New Roman" w:hAnsi="Times New Roman"/>
                <w:sz w:val="20"/>
                <w:szCs w:val="20"/>
              </w:rPr>
              <w:t>řídit tým nebo samostatně přistoupit k</w:t>
            </w:r>
            <w:r w:rsidR="008B673F" w:rsidRPr="008D44A3">
              <w:rPr>
                <w:rFonts w:ascii="Times New Roman" w:hAnsi="Times New Roman"/>
                <w:sz w:val="20"/>
                <w:szCs w:val="20"/>
              </w:rPr>
              <w:t>e komplexnímu,</w:t>
            </w:r>
            <w:r w:rsidR="00D573FD" w:rsidRPr="008D44A3">
              <w:rPr>
                <w:rFonts w:ascii="Times New Roman" w:hAnsi="Times New Roman"/>
                <w:sz w:val="20"/>
                <w:szCs w:val="20"/>
              </w:rPr>
              <w:t xml:space="preserve"> </w:t>
            </w:r>
            <w:r w:rsidR="00F65286" w:rsidRPr="008D44A3">
              <w:rPr>
                <w:rFonts w:ascii="Times New Roman" w:hAnsi="Times New Roman"/>
                <w:sz w:val="20"/>
                <w:szCs w:val="20"/>
              </w:rPr>
              <w:t>inovativním</w:t>
            </w:r>
            <w:r w:rsidR="00D573FD" w:rsidRPr="008D44A3">
              <w:rPr>
                <w:rFonts w:ascii="Times New Roman" w:hAnsi="Times New Roman"/>
                <w:sz w:val="20"/>
                <w:szCs w:val="20"/>
              </w:rPr>
              <w:t>u</w:t>
            </w:r>
            <w:r w:rsidR="00F65286" w:rsidRPr="008D44A3">
              <w:rPr>
                <w:rFonts w:ascii="Times New Roman" w:hAnsi="Times New Roman"/>
                <w:sz w:val="20"/>
                <w:szCs w:val="20"/>
              </w:rPr>
              <w:t xml:space="preserve"> a tvůrčím</w:t>
            </w:r>
            <w:r w:rsidR="00D573FD" w:rsidRPr="008D44A3">
              <w:rPr>
                <w:rFonts w:ascii="Times New Roman" w:hAnsi="Times New Roman"/>
                <w:sz w:val="20"/>
                <w:szCs w:val="20"/>
              </w:rPr>
              <w:t>u</w:t>
            </w:r>
            <w:r w:rsidR="00F65286" w:rsidRPr="008D44A3">
              <w:rPr>
                <w:rFonts w:ascii="Times New Roman" w:hAnsi="Times New Roman"/>
                <w:sz w:val="20"/>
                <w:szCs w:val="20"/>
              </w:rPr>
              <w:t xml:space="preserve"> </w:t>
            </w:r>
            <w:r w:rsidR="00D573FD" w:rsidRPr="008D44A3">
              <w:rPr>
                <w:rFonts w:ascii="Times New Roman" w:hAnsi="Times New Roman"/>
                <w:sz w:val="20"/>
                <w:szCs w:val="20"/>
              </w:rPr>
              <w:t>způsobu</w:t>
            </w:r>
            <w:r w:rsidR="00F65286" w:rsidRPr="008D44A3">
              <w:rPr>
                <w:rFonts w:ascii="Times New Roman" w:hAnsi="Times New Roman"/>
                <w:sz w:val="20"/>
                <w:szCs w:val="20"/>
              </w:rPr>
              <w:t xml:space="preserve"> </w:t>
            </w:r>
            <w:r w:rsidRPr="008D44A3">
              <w:rPr>
                <w:rFonts w:ascii="Times New Roman" w:hAnsi="Times New Roman"/>
                <w:sz w:val="20"/>
                <w:szCs w:val="20"/>
              </w:rPr>
              <w:t>sestav</w:t>
            </w:r>
            <w:r w:rsidR="00D573FD" w:rsidRPr="008D44A3">
              <w:rPr>
                <w:rFonts w:ascii="Times New Roman" w:hAnsi="Times New Roman"/>
                <w:sz w:val="20"/>
                <w:szCs w:val="20"/>
              </w:rPr>
              <w:t>ení</w:t>
            </w:r>
            <w:r w:rsidR="008E6FDC" w:rsidRPr="008D44A3">
              <w:rPr>
                <w:rFonts w:ascii="Times New Roman" w:hAnsi="Times New Roman"/>
                <w:sz w:val="20"/>
                <w:szCs w:val="20"/>
              </w:rPr>
              <w:t xml:space="preserve">, realizace, monitoringu a vyhodnocení účinnosti </w:t>
            </w:r>
            <w:r w:rsidR="00F65286" w:rsidRPr="008D44A3">
              <w:rPr>
                <w:rFonts w:ascii="Times New Roman" w:hAnsi="Times New Roman"/>
                <w:sz w:val="20"/>
                <w:szCs w:val="20"/>
              </w:rPr>
              <w:t>jedi</w:t>
            </w:r>
            <w:r w:rsidR="00D573FD" w:rsidRPr="008D44A3">
              <w:rPr>
                <w:rFonts w:ascii="Times New Roman" w:hAnsi="Times New Roman"/>
                <w:sz w:val="20"/>
                <w:szCs w:val="20"/>
              </w:rPr>
              <w:t>nečného</w:t>
            </w:r>
            <w:r w:rsidR="00F65286" w:rsidRPr="008D44A3">
              <w:rPr>
                <w:rFonts w:ascii="Times New Roman" w:hAnsi="Times New Roman"/>
                <w:sz w:val="20"/>
                <w:szCs w:val="20"/>
              </w:rPr>
              <w:t xml:space="preserve"> </w:t>
            </w:r>
            <w:r w:rsidR="004A4738" w:rsidRPr="008D44A3">
              <w:rPr>
                <w:rFonts w:ascii="Times New Roman" w:hAnsi="Times New Roman"/>
                <w:sz w:val="20"/>
                <w:szCs w:val="20"/>
              </w:rPr>
              <w:t>marketingov</w:t>
            </w:r>
            <w:r w:rsidR="00D573FD" w:rsidRPr="008D44A3">
              <w:rPr>
                <w:rFonts w:ascii="Times New Roman" w:hAnsi="Times New Roman"/>
                <w:sz w:val="20"/>
                <w:szCs w:val="20"/>
              </w:rPr>
              <w:t>ého</w:t>
            </w:r>
            <w:r w:rsidR="00F65286" w:rsidRPr="008D44A3">
              <w:rPr>
                <w:rFonts w:ascii="Times New Roman" w:hAnsi="Times New Roman"/>
                <w:sz w:val="20"/>
                <w:szCs w:val="20"/>
              </w:rPr>
              <w:t xml:space="preserve"> mix</w:t>
            </w:r>
            <w:r w:rsidR="00D573FD" w:rsidRPr="008D44A3">
              <w:rPr>
                <w:rFonts w:ascii="Times New Roman" w:hAnsi="Times New Roman"/>
                <w:sz w:val="20"/>
                <w:szCs w:val="20"/>
              </w:rPr>
              <w:t>u</w:t>
            </w:r>
            <w:r w:rsidR="00F65286" w:rsidRPr="008D44A3">
              <w:rPr>
                <w:rFonts w:ascii="Times New Roman" w:hAnsi="Times New Roman"/>
                <w:sz w:val="20"/>
                <w:szCs w:val="20"/>
              </w:rPr>
              <w:t xml:space="preserve"> organizace nebo klient</w:t>
            </w:r>
            <w:r w:rsidR="003C1024" w:rsidRPr="008D44A3">
              <w:rPr>
                <w:rFonts w:ascii="Times New Roman" w:hAnsi="Times New Roman"/>
                <w:sz w:val="20"/>
                <w:szCs w:val="20"/>
              </w:rPr>
              <w:t>a, kdy respektuje a odpovídajícím způsobem aplikuje</w:t>
            </w:r>
            <w:r w:rsidR="007F6BE9" w:rsidRPr="008D44A3">
              <w:rPr>
                <w:rFonts w:ascii="Times New Roman" w:hAnsi="Times New Roman"/>
                <w:sz w:val="20"/>
                <w:szCs w:val="20"/>
              </w:rPr>
              <w:t xml:space="preserve">, </w:t>
            </w:r>
            <w:r w:rsidR="003C1024" w:rsidRPr="008D44A3">
              <w:rPr>
                <w:rFonts w:ascii="Times New Roman" w:hAnsi="Times New Roman"/>
                <w:sz w:val="20"/>
                <w:szCs w:val="20"/>
              </w:rPr>
              <w:t>případně rozvíjí</w:t>
            </w:r>
            <w:r w:rsidR="00F826AF" w:rsidRPr="008D44A3">
              <w:rPr>
                <w:rFonts w:ascii="Times New Roman" w:hAnsi="Times New Roman"/>
                <w:sz w:val="20"/>
                <w:szCs w:val="20"/>
              </w:rPr>
              <w:t>,</w:t>
            </w:r>
            <w:r w:rsidR="003C1024" w:rsidRPr="008D44A3">
              <w:rPr>
                <w:rFonts w:ascii="Times New Roman" w:hAnsi="Times New Roman"/>
                <w:sz w:val="20"/>
                <w:szCs w:val="20"/>
              </w:rPr>
              <w:t xml:space="preserve"> přístupy</w:t>
            </w:r>
            <w:r w:rsidR="008B673F" w:rsidRPr="008D44A3">
              <w:rPr>
                <w:rFonts w:ascii="Times New Roman" w:hAnsi="Times New Roman"/>
                <w:sz w:val="20"/>
                <w:szCs w:val="20"/>
              </w:rPr>
              <w:t>, zkušenosti</w:t>
            </w:r>
            <w:r w:rsidR="003C1024" w:rsidRPr="008D44A3">
              <w:rPr>
                <w:rFonts w:ascii="Times New Roman" w:hAnsi="Times New Roman"/>
                <w:sz w:val="20"/>
                <w:szCs w:val="20"/>
              </w:rPr>
              <w:t xml:space="preserve"> a </w:t>
            </w:r>
            <w:r w:rsidR="008B673F" w:rsidRPr="008D44A3">
              <w:rPr>
                <w:rFonts w:ascii="Times New Roman" w:hAnsi="Times New Roman"/>
                <w:sz w:val="20"/>
                <w:szCs w:val="20"/>
              </w:rPr>
              <w:t xml:space="preserve">poznatky </w:t>
            </w:r>
            <w:r w:rsidR="003C1024" w:rsidRPr="008D44A3">
              <w:rPr>
                <w:rFonts w:ascii="Times New Roman" w:hAnsi="Times New Roman"/>
                <w:sz w:val="20"/>
                <w:szCs w:val="20"/>
              </w:rPr>
              <w:t xml:space="preserve">z oblasti </w:t>
            </w:r>
            <w:r w:rsidR="003C1024" w:rsidRPr="008D44A3">
              <w:rPr>
                <w:rFonts w:ascii="Times New Roman" w:hAnsi="Times New Roman"/>
                <w:sz w:val="20"/>
                <w:szCs w:val="20"/>
              </w:rPr>
              <w:lastRenderedPageBreak/>
              <w:t>mezinárodního marketingu,</w:t>
            </w:r>
            <w:r w:rsidR="00AF0174" w:rsidRPr="008D44A3">
              <w:rPr>
                <w:rFonts w:ascii="Times New Roman" w:hAnsi="Times New Roman"/>
                <w:sz w:val="20"/>
                <w:szCs w:val="20"/>
              </w:rPr>
              <w:t xml:space="preserve"> a při jeho implementaci </w:t>
            </w:r>
            <w:r w:rsidR="0083377B" w:rsidRPr="008D44A3">
              <w:rPr>
                <w:rFonts w:ascii="Times New Roman" w:hAnsi="Times New Roman"/>
                <w:sz w:val="20"/>
                <w:szCs w:val="20"/>
              </w:rPr>
              <w:t xml:space="preserve">kreativně </w:t>
            </w:r>
            <w:r w:rsidR="00AF0174" w:rsidRPr="008D44A3">
              <w:rPr>
                <w:rFonts w:ascii="Times New Roman" w:hAnsi="Times New Roman"/>
                <w:sz w:val="20"/>
                <w:szCs w:val="20"/>
              </w:rPr>
              <w:t>využívá nejnovějších nástrojů a metod digitálního marketingu</w:t>
            </w:r>
            <w:r w:rsidR="00C5400D" w:rsidRPr="008D44A3">
              <w:rPr>
                <w:rFonts w:ascii="Times New Roman" w:hAnsi="Times New Roman"/>
                <w:sz w:val="20"/>
                <w:szCs w:val="20"/>
              </w:rPr>
              <w:t>,</w:t>
            </w:r>
          </w:p>
          <w:p w:rsidR="00870078" w:rsidRPr="008D44A3" w:rsidRDefault="00240658" w:rsidP="008424D2">
            <w:pPr>
              <w:pStyle w:val="Odstavecseseznamem"/>
              <w:numPr>
                <w:ilvl w:val="0"/>
                <w:numId w:val="1"/>
              </w:numPr>
              <w:spacing w:after="0" w:line="240" w:lineRule="auto"/>
              <w:ind w:left="246" w:hanging="246"/>
              <w:jc w:val="both"/>
            </w:pPr>
            <w:r w:rsidRPr="008D44A3">
              <w:rPr>
                <w:rFonts w:ascii="Times New Roman" w:hAnsi="Times New Roman"/>
                <w:sz w:val="20"/>
                <w:szCs w:val="20"/>
              </w:rPr>
              <w:t>je schopen řídit tým nebo samostatně nastavit inovativním a tvůrčím způsobem strategické řízení značky organizace nebo klienta</w:t>
            </w:r>
            <w:r w:rsidR="00BF1092" w:rsidRPr="008D44A3">
              <w:rPr>
                <w:rFonts w:ascii="Times New Roman" w:hAnsi="Times New Roman"/>
                <w:sz w:val="20"/>
                <w:szCs w:val="20"/>
              </w:rPr>
              <w:t xml:space="preserve"> a řídit jej ve všech jeho fázích</w:t>
            </w:r>
            <w:r w:rsidR="008B673F" w:rsidRPr="008D44A3">
              <w:rPr>
                <w:rFonts w:ascii="Times New Roman" w:hAnsi="Times New Roman"/>
                <w:sz w:val="20"/>
                <w:szCs w:val="20"/>
              </w:rPr>
              <w:t>, kdy respektuje a odpovídajícím způsobem aplikuje</w:t>
            </w:r>
            <w:r w:rsidR="007F6BE9" w:rsidRPr="008D44A3">
              <w:rPr>
                <w:rFonts w:ascii="Times New Roman" w:hAnsi="Times New Roman"/>
                <w:sz w:val="20"/>
                <w:szCs w:val="20"/>
              </w:rPr>
              <w:t xml:space="preserve">, </w:t>
            </w:r>
            <w:r w:rsidR="008B673F" w:rsidRPr="008D44A3">
              <w:rPr>
                <w:rFonts w:ascii="Times New Roman" w:hAnsi="Times New Roman"/>
                <w:sz w:val="20"/>
                <w:szCs w:val="20"/>
              </w:rPr>
              <w:t>případně rozvíjí</w:t>
            </w:r>
            <w:r w:rsidR="00BB2DDC" w:rsidRPr="008D44A3">
              <w:rPr>
                <w:rFonts w:ascii="Times New Roman" w:hAnsi="Times New Roman"/>
                <w:sz w:val="20"/>
                <w:szCs w:val="20"/>
              </w:rPr>
              <w:t>,</w:t>
            </w:r>
            <w:r w:rsidR="008B673F" w:rsidRPr="008D44A3">
              <w:rPr>
                <w:rFonts w:ascii="Times New Roman" w:hAnsi="Times New Roman"/>
                <w:sz w:val="20"/>
                <w:szCs w:val="20"/>
              </w:rPr>
              <w:t xml:space="preserve"> přístupy, zkušenosti a poznatky z oblasti mezinárodního marketingu</w:t>
            </w:r>
            <w:r w:rsidR="00D84149" w:rsidRPr="008D44A3">
              <w:rPr>
                <w:rFonts w:ascii="Times New Roman" w:hAnsi="Times New Roman"/>
                <w:sz w:val="20"/>
                <w:szCs w:val="20"/>
              </w:rPr>
              <w:t xml:space="preserve">, </w:t>
            </w:r>
            <w:r w:rsidR="001104ED" w:rsidRPr="008D44A3">
              <w:rPr>
                <w:rFonts w:ascii="Times New Roman" w:hAnsi="Times New Roman"/>
                <w:sz w:val="20"/>
                <w:szCs w:val="20"/>
              </w:rPr>
              <w:t>a při její</w:t>
            </w:r>
            <w:r w:rsidR="00D84149" w:rsidRPr="008D44A3">
              <w:rPr>
                <w:rFonts w:ascii="Times New Roman" w:hAnsi="Times New Roman"/>
                <w:sz w:val="20"/>
                <w:szCs w:val="20"/>
              </w:rPr>
              <w:t xml:space="preserve"> implementaci kreativně využívá nejnovějších nástrojů a metod digitálního marketingu.</w:t>
            </w:r>
          </w:p>
          <w:p w:rsidR="00183825" w:rsidRPr="00183825" w:rsidRDefault="00183825" w:rsidP="00183825"/>
          <w:p w:rsidR="00015E2E" w:rsidRPr="00183825" w:rsidRDefault="00015E2E" w:rsidP="007E544F">
            <w:pPr>
              <w:jc w:val="both"/>
              <w:rPr>
                <w:b/>
              </w:rPr>
            </w:pPr>
            <w:r w:rsidRPr="00183825">
              <w:br w:type="page"/>
            </w:r>
            <w:r w:rsidRPr="00183825">
              <w:rPr>
                <w:b/>
              </w:rPr>
              <w:t>Obecné způsobilosti</w:t>
            </w:r>
          </w:p>
          <w:p w:rsidR="00015E2E" w:rsidRPr="00183825" w:rsidRDefault="00015E2E" w:rsidP="007E544F">
            <w:pPr>
              <w:jc w:val="both"/>
            </w:pPr>
            <w:r w:rsidRPr="00183825">
              <w:t xml:space="preserve">V rámci studijního programu </w:t>
            </w:r>
            <w:r w:rsidR="00C9572C" w:rsidRPr="00183825">
              <w:rPr>
                <w:b/>
              </w:rPr>
              <w:t xml:space="preserve">Management </w:t>
            </w:r>
            <w:r w:rsidR="00234630">
              <w:rPr>
                <w:b/>
              </w:rPr>
              <w:t xml:space="preserve">and Marketing </w:t>
            </w:r>
            <w:r w:rsidRPr="00183825">
              <w:t>absolvent získá následující obecné způsobilosti:</w:t>
            </w:r>
          </w:p>
          <w:p w:rsidR="00015E2E" w:rsidRPr="00183825" w:rsidRDefault="00015E2E" w:rsidP="008424D2">
            <w:pPr>
              <w:pStyle w:val="Odstavecseseznamem"/>
              <w:numPr>
                <w:ilvl w:val="0"/>
                <w:numId w:val="1"/>
              </w:numPr>
              <w:spacing w:after="0" w:line="240" w:lineRule="auto"/>
              <w:ind w:left="246" w:hanging="246"/>
              <w:jc w:val="both"/>
              <w:rPr>
                <w:rFonts w:ascii="Times New Roman" w:hAnsi="Times New Roman"/>
                <w:sz w:val="20"/>
                <w:szCs w:val="20"/>
              </w:rPr>
            </w:pPr>
            <w:r w:rsidRPr="00183825">
              <w:rPr>
                <w:rFonts w:ascii="Times New Roman" w:hAnsi="Times New Roman"/>
                <w:sz w:val="20"/>
                <w:szCs w:val="20"/>
              </w:rPr>
              <w:t>absolvent zvládá prezentovat nabyté znalosti také v anglickém jazyce, a dokáže v tomto jazyce i komunikovat v rámci řídících a organizačních procesů a jednání se zahraničními partnery,</w:t>
            </w:r>
          </w:p>
          <w:p w:rsidR="00015E2E" w:rsidRPr="00183825" w:rsidRDefault="00015E2E" w:rsidP="008424D2">
            <w:pPr>
              <w:pStyle w:val="Odstavecseseznamem"/>
              <w:numPr>
                <w:ilvl w:val="0"/>
                <w:numId w:val="1"/>
              </w:numPr>
              <w:spacing w:after="0" w:line="240" w:lineRule="auto"/>
              <w:ind w:left="246" w:hanging="246"/>
              <w:jc w:val="both"/>
              <w:rPr>
                <w:rFonts w:ascii="Times New Roman" w:hAnsi="Times New Roman"/>
                <w:sz w:val="20"/>
                <w:szCs w:val="20"/>
              </w:rPr>
            </w:pPr>
            <w:r w:rsidRPr="00183825">
              <w:rPr>
                <w:rFonts w:ascii="Times New Roman" w:hAnsi="Times New Roman"/>
                <w:sz w:val="20"/>
                <w:szCs w:val="20"/>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rsidR="00015E2E" w:rsidRPr="00183825" w:rsidRDefault="00015E2E" w:rsidP="008424D2">
            <w:pPr>
              <w:pStyle w:val="Odstavecseseznamem"/>
              <w:numPr>
                <w:ilvl w:val="0"/>
                <w:numId w:val="1"/>
              </w:numPr>
              <w:spacing w:after="0" w:line="240" w:lineRule="auto"/>
              <w:ind w:left="246" w:hanging="246"/>
              <w:jc w:val="both"/>
              <w:rPr>
                <w:rFonts w:ascii="Times New Roman" w:hAnsi="Times New Roman"/>
                <w:sz w:val="20"/>
                <w:szCs w:val="20"/>
              </w:rPr>
            </w:pPr>
            <w:r w:rsidRPr="00183825">
              <w:rPr>
                <w:rFonts w:ascii="Times New Roman" w:hAnsi="Times New Roman"/>
                <w:sz w:val="20"/>
                <w:szCs w:val="20"/>
              </w:rPr>
              <w:t>je schopen samostatně a odpovědně se rozhodovat, umí řídit lidské zdroje, plánovat jejich využití, hodnotit a motivovat pracovníky, a koordinovat pracovní činnosti v rámci týmové spolupráce,</w:t>
            </w:r>
          </w:p>
          <w:p w:rsidR="00015E2E" w:rsidRPr="00183825" w:rsidRDefault="00015E2E" w:rsidP="008424D2">
            <w:pPr>
              <w:pStyle w:val="Odstavecseseznamem"/>
              <w:numPr>
                <w:ilvl w:val="0"/>
                <w:numId w:val="1"/>
              </w:numPr>
              <w:spacing w:after="0" w:line="240" w:lineRule="auto"/>
              <w:ind w:left="246" w:hanging="246"/>
              <w:jc w:val="both"/>
              <w:rPr>
                <w:rFonts w:ascii="Times New Roman" w:hAnsi="Times New Roman"/>
                <w:sz w:val="20"/>
                <w:szCs w:val="20"/>
              </w:rPr>
            </w:pPr>
            <w:r w:rsidRPr="00183825">
              <w:rPr>
                <w:rFonts w:ascii="Times New Roman" w:hAnsi="Times New Roman"/>
                <w:sz w:val="20"/>
                <w:szCs w:val="20"/>
              </w:rPr>
              <w:t>je si vědom, že každá jeho řídící činnost má dopady jak na vnější, tak i vnitřní prostředí organizační jednotky, a to z pohledu etického ve vztahu k lidem, i z pohledu udržitelného rozvoje ve vztahu k životnímu prostředí,</w:t>
            </w:r>
          </w:p>
          <w:p w:rsidR="00015E2E" w:rsidRPr="00183825" w:rsidRDefault="00015E2E" w:rsidP="008424D2">
            <w:pPr>
              <w:pStyle w:val="Odstavecseseznamem"/>
              <w:numPr>
                <w:ilvl w:val="0"/>
                <w:numId w:val="1"/>
              </w:numPr>
              <w:spacing w:after="0" w:line="240" w:lineRule="auto"/>
              <w:ind w:left="246" w:hanging="246"/>
              <w:jc w:val="both"/>
              <w:rPr>
                <w:rFonts w:ascii="Times New Roman" w:hAnsi="Times New Roman"/>
                <w:sz w:val="20"/>
                <w:szCs w:val="20"/>
              </w:rPr>
            </w:pPr>
            <w:r w:rsidRPr="00183825">
              <w:rPr>
                <w:rFonts w:ascii="Times New Roman" w:hAnsi="Times New Roman"/>
                <w:sz w:val="20"/>
                <w:szCs w:val="20"/>
              </w:rPr>
              <w:t xml:space="preserve">dokáže samostatně získávat </w:t>
            </w:r>
            <w:r w:rsidR="00987BF5" w:rsidRPr="00183825">
              <w:rPr>
                <w:rFonts w:ascii="Times New Roman" w:hAnsi="Times New Roman"/>
                <w:sz w:val="20"/>
                <w:szCs w:val="20"/>
              </w:rPr>
              <w:t xml:space="preserve">a rozvíjet </w:t>
            </w:r>
            <w:r w:rsidRPr="00183825">
              <w:rPr>
                <w:rFonts w:ascii="Times New Roman" w:hAnsi="Times New Roman"/>
                <w:sz w:val="20"/>
                <w:szCs w:val="20"/>
              </w:rPr>
              <w:t>další odborné znalosti dovednosti a způsobilosti včetně reflexe vlastních zkušeností, má přehled o relevantních odborných zdrojích takovýchto informací, a dovede kriticky zhodnotit jejich původ a význam.</w:t>
            </w:r>
          </w:p>
        </w:tc>
      </w:tr>
      <w:tr w:rsidR="00015E2E" w:rsidTr="007E544F">
        <w:trPr>
          <w:trHeight w:val="185"/>
        </w:trPr>
        <w:tc>
          <w:tcPr>
            <w:tcW w:w="9285" w:type="dxa"/>
            <w:gridSpan w:val="4"/>
            <w:shd w:val="clear" w:color="auto" w:fill="F7CAAC"/>
          </w:tcPr>
          <w:p w:rsidR="00015E2E" w:rsidRPr="00183825" w:rsidRDefault="00015E2E" w:rsidP="007E544F">
            <w:r w:rsidRPr="00183825">
              <w:rPr>
                <w:b/>
              </w:rPr>
              <w:lastRenderedPageBreak/>
              <w:t>Pravidla a podmínky pro tvorbu studijních plánů</w:t>
            </w:r>
          </w:p>
        </w:tc>
      </w:tr>
      <w:tr w:rsidR="00015E2E" w:rsidTr="007E544F">
        <w:trPr>
          <w:trHeight w:val="1556"/>
        </w:trPr>
        <w:tc>
          <w:tcPr>
            <w:tcW w:w="9285" w:type="dxa"/>
            <w:gridSpan w:val="4"/>
            <w:shd w:val="clear" w:color="auto" w:fill="FFFFFF"/>
          </w:tcPr>
          <w:p w:rsidR="00015E2E" w:rsidRPr="00183825" w:rsidRDefault="00383105" w:rsidP="008424D2">
            <w:pPr>
              <w:jc w:val="both"/>
              <w:rPr>
                <w:b/>
              </w:rPr>
            </w:pPr>
            <w:r w:rsidRPr="00183825">
              <w:t>Magisterský</w:t>
            </w:r>
            <w:r w:rsidR="00015E2E" w:rsidRPr="00183825">
              <w:t xml:space="preserve"> studijní program </w:t>
            </w:r>
            <w:r w:rsidRPr="00183825">
              <w:t>Management</w:t>
            </w:r>
            <w:r w:rsidR="00234630">
              <w:t xml:space="preserve"> and Marketing</w:t>
            </w:r>
            <w:r w:rsidRPr="00183825">
              <w:t xml:space="preserve"> </w:t>
            </w:r>
            <w:r w:rsidR="00015E2E" w:rsidRPr="00183825">
              <w:t>je studijní program v prezenční formě studia. Využívá se kreditový systém ECTS. Vyučovací hodina trvá 50 minut. Studijní plán se skládá z povinných a povinně volitelných předmětů. Povinné předměty se dělí na základní teoretické předměty, předměty profilujícího základu a ostatní. Studenti si v rámci celého studia vybírají z povinně volitelných předmětů tolik předmětů, aby dosáhli předepsaného počtu kreditů z bloku povinně volitelných předmětů, který se pro každou specializaci liší. Součástí státní</w:t>
            </w:r>
            <w:r w:rsidR="008424D2">
              <w:t xml:space="preserve"> závěrečné zkoušky je obhajoba diplomov</w:t>
            </w:r>
            <w:r w:rsidR="00015E2E" w:rsidRPr="00183825">
              <w:t>é práce a zkouška ze čtyř tematických okruhů.</w:t>
            </w:r>
          </w:p>
        </w:tc>
      </w:tr>
      <w:tr w:rsidR="00015E2E" w:rsidTr="007E544F">
        <w:trPr>
          <w:trHeight w:val="258"/>
        </w:trPr>
        <w:tc>
          <w:tcPr>
            <w:tcW w:w="9285" w:type="dxa"/>
            <w:gridSpan w:val="4"/>
            <w:shd w:val="clear" w:color="auto" w:fill="F7CAAC"/>
          </w:tcPr>
          <w:p w:rsidR="00015E2E" w:rsidRPr="00183825" w:rsidRDefault="00015E2E" w:rsidP="007E544F">
            <w:r w:rsidRPr="00183825">
              <w:rPr>
                <w:b/>
              </w:rPr>
              <w:t xml:space="preserve"> Podmínky k přijetí ke studiu</w:t>
            </w:r>
          </w:p>
        </w:tc>
      </w:tr>
      <w:tr w:rsidR="00015E2E" w:rsidTr="008424D2">
        <w:trPr>
          <w:trHeight w:val="2808"/>
        </w:trPr>
        <w:tc>
          <w:tcPr>
            <w:tcW w:w="9285" w:type="dxa"/>
            <w:gridSpan w:val="4"/>
            <w:shd w:val="clear" w:color="auto" w:fill="FFFFFF"/>
          </w:tcPr>
          <w:p w:rsidR="00015E2E" w:rsidRDefault="00234630" w:rsidP="00F6538B">
            <w:pPr>
              <w:jc w:val="both"/>
            </w:pPr>
            <w:r w:rsidRPr="00E802B3">
              <w:t>Ke studiu mohou být přijati a zapsáni pouze uchazeči, kteří absolvovali bakalářské studium. Podmínkou přijetí je úspěšné vykonání přijímací zkoušky. Přijímací zkouška je písemná. Uchazeč předloží písemně vypracovanou esej v anglickém jazyce na vybrané téma. Rozsah eseje je stanoven na 2500 – 3000 slov. Hodnocení eseje je maximálně 100 bodů. Rámcová témata pro zpracování eseje jsou:</w:t>
            </w:r>
          </w:p>
          <w:p w:rsidR="00234630" w:rsidRPr="00234630" w:rsidRDefault="00234630" w:rsidP="00085185">
            <w:pPr>
              <w:pStyle w:val="Normlnweb"/>
              <w:numPr>
                <w:ilvl w:val="0"/>
                <w:numId w:val="54"/>
              </w:numPr>
              <w:spacing w:before="0" w:beforeAutospacing="0" w:after="0" w:afterAutospacing="0"/>
              <w:rPr>
                <w:sz w:val="20"/>
                <w:szCs w:val="20"/>
              </w:rPr>
            </w:pPr>
            <w:r w:rsidRPr="00234630">
              <w:rPr>
                <w:sz w:val="20"/>
                <w:szCs w:val="20"/>
              </w:rPr>
              <w:t>Multinational Communication</w:t>
            </w:r>
          </w:p>
          <w:p w:rsidR="00234630" w:rsidRPr="00234630" w:rsidRDefault="00234630" w:rsidP="00085185">
            <w:pPr>
              <w:numPr>
                <w:ilvl w:val="0"/>
                <w:numId w:val="54"/>
              </w:numPr>
            </w:pPr>
            <w:r w:rsidRPr="00234630">
              <w:t>Corporate Social Responsibility</w:t>
            </w:r>
          </w:p>
          <w:p w:rsidR="00234630" w:rsidRPr="00234630" w:rsidRDefault="00234630" w:rsidP="00085185">
            <w:pPr>
              <w:numPr>
                <w:ilvl w:val="0"/>
                <w:numId w:val="54"/>
              </w:numPr>
              <w:jc w:val="both"/>
            </w:pPr>
            <w:r w:rsidRPr="00234630">
              <w:t>Connection Between Bata Management System (BMS) and Knowledge Management   Principles in Worldwide Business Activities</w:t>
            </w:r>
          </w:p>
          <w:p w:rsidR="00234630" w:rsidRPr="00234630" w:rsidRDefault="00234630" w:rsidP="00085185">
            <w:pPr>
              <w:numPr>
                <w:ilvl w:val="0"/>
                <w:numId w:val="54"/>
              </w:numPr>
              <w:jc w:val="both"/>
            </w:pPr>
            <w:r w:rsidRPr="00234630">
              <w:t>New Marketing and Management Trends as an Opportunity of Increasing Their Influence on Enterprise Competitiveness</w:t>
            </w:r>
          </w:p>
          <w:p w:rsidR="00234630" w:rsidRPr="00234630" w:rsidRDefault="00234630" w:rsidP="00085185">
            <w:pPr>
              <w:numPr>
                <w:ilvl w:val="0"/>
                <w:numId w:val="54"/>
              </w:numPr>
            </w:pPr>
            <w:r w:rsidRPr="00234630">
              <w:t>Tomas Bata Benefits for Present Day</w:t>
            </w:r>
          </w:p>
          <w:p w:rsidR="00234630" w:rsidRPr="00234630" w:rsidRDefault="00234630" w:rsidP="00085185">
            <w:pPr>
              <w:numPr>
                <w:ilvl w:val="0"/>
                <w:numId w:val="54"/>
              </w:numPr>
            </w:pPr>
            <w:r w:rsidRPr="00234630">
              <w:t>Optional topic</w:t>
            </w:r>
          </w:p>
        </w:tc>
      </w:tr>
      <w:tr w:rsidR="00015E2E" w:rsidTr="007E544F">
        <w:trPr>
          <w:trHeight w:val="268"/>
        </w:trPr>
        <w:tc>
          <w:tcPr>
            <w:tcW w:w="9285" w:type="dxa"/>
            <w:gridSpan w:val="4"/>
            <w:shd w:val="clear" w:color="auto" w:fill="F7CAAC"/>
          </w:tcPr>
          <w:p w:rsidR="00015E2E" w:rsidRPr="00183825" w:rsidRDefault="00015E2E" w:rsidP="007E544F">
            <w:pPr>
              <w:rPr>
                <w:b/>
              </w:rPr>
            </w:pPr>
            <w:r w:rsidRPr="00183825">
              <w:rPr>
                <w:b/>
              </w:rPr>
              <w:t>Návaznost na další typy studijních programů</w:t>
            </w:r>
          </w:p>
        </w:tc>
      </w:tr>
      <w:tr w:rsidR="00015E2E" w:rsidTr="00F6538B">
        <w:trPr>
          <w:trHeight w:val="567"/>
        </w:trPr>
        <w:tc>
          <w:tcPr>
            <w:tcW w:w="9285" w:type="dxa"/>
            <w:gridSpan w:val="4"/>
            <w:shd w:val="clear" w:color="auto" w:fill="FFFFFF"/>
          </w:tcPr>
          <w:p w:rsidR="00015E2E" w:rsidRPr="00183825" w:rsidRDefault="00015E2E" w:rsidP="00EE74C2">
            <w:pPr>
              <w:jc w:val="both"/>
            </w:pPr>
            <w:r w:rsidRPr="00183825">
              <w:t xml:space="preserve">Na </w:t>
            </w:r>
            <w:r w:rsidR="00383105" w:rsidRPr="00183825">
              <w:t>magisterský</w:t>
            </w:r>
            <w:r w:rsidRPr="00183825">
              <w:t xml:space="preserve"> studijní program </w:t>
            </w:r>
            <w:r w:rsidR="00383105" w:rsidRPr="00183825">
              <w:t xml:space="preserve">Management </w:t>
            </w:r>
            <w:r w:rsidR="00EE74C2">
              <w:t xml:space="preserve">and Marketing </w:t>
            </w:r>
            <w:r w:rsidRPr="00183825">
              <w:t xml:space="preserve">navazuje </w:t>
            </w:r>
            <w:r w:rsidR="00383105" w:rsidRPr="00183825">
              <w:t>doktorský</w:t>
            </w:r>
            <w:r w:rsidRPr="00183825">
              <w:t xml:space="preserve"> studijní program </w:t>
            </w:r>
            <w:r w:rsidR="00EE74C2">
              <w:t>Economics and Management</w:t>
            </w:r>
            <w:r w:rsidR="00383105" w:rsidRPr="00183825">
              <w:t>, případně doktorský studijní program Finance.</w:t>
            </w:r>
          </w:p>
        </w:tc>
      </w:tr>
    </w:tbl>
    <w:p w:rsidR="0082396A" w:rsidRDefault="0082396A" w:rsidP="00015E2E">
      <w:pPr>
        <w:spacing w:before="4000" w:after="3400"/>
        <w:jc w:val="center"/>
        <w:rPr>
          <w:rFonts w:asciiTheme="minorHAnsi" w:hAnsiTheme="minorHAnsi"/>
          <w:b/>
          <w:sz w:val="52"/>
          <w:szCs w:val="52"/>
        </w:rPr>
      </w:pPr>
    </w:p>
    <w:p w:rsidR="00015E2E" w:rsidRDefault="00015E2E" w:rsidP="00015E2E">
      <w:pPr>
        <w:spacing w:before="4000" w:after="3400"/>
        <w:jc w:val="center"/>
        <w:rPr>
          <w:rFonts w:asciiTheme="minorHAnsi" w:hAnsiTheme="minorHAnsi"/>
          <w:b/>
          <w:sz w:val="52"/>
          <w:szCs w:val="52"/>
        </w:rPr>
      </w:pPr>
      <w:r w:rsidRPr="00376153">
        <w:rPr>
          <w:rFonts w:asciiTheme="minorHAnsi" w:hAnsiTheme="minorHAnsi"/>
          <w:b/>
          <w:sz w:val="52"/>
          <w:szCs w:val="52"/>
        </w:rPr>
        <w:t xml:space="preserve">B-IIa: Studijní plány akademicky zaměřeného </w:t>
      </w:r>
      <w:r w:rsidR="00C960DF">
        <w:rPr>
          <w:rFonts w:asciiTheme="minorHAnsi" w:hAnsiTheme="minorHAnsi"/>
          <w:b/>
          <w:sz w:val="52"/>
          <w:szCs w:val="52"/>
        </w:rPr>
        <w:t>magisterského</w:t>
      </w:r>
      <w:r w:rsidRPr="00376153">
        <w:rPr>
          <w:rFonts w:asciiTheme="minorHAnsi" w:hAnsiTheme="minorHAnsi"/>
          <w:b/>
          <w:sz w:val="52"/>
          <w:szCs w:val="52"/>
        </w:rPr>
        <w:t xml:space="preserve"> studijního programu </w:t>
      </w:r>
      <w:r w:rsidR="00C960DF">
        <w:rPr>
          <w:rFonts w:asciiTheme="minorHAnsi" w:hAnsiTheme="minorHAnsi"/>
          <w:b/>
          <w:sz w:val="52"/>
          <w:szCs w:val="52"/>
        </w:rPr>
        <w:t xml:space="preserve">Management </w:t>
      </w:r>
      <w:r w:rsidR="0088191A" w:rsidRPr="0080202E">
        <w:rPr>
          <w:rFonts w:asciiTheme="minorHAnsi" w:hAnsiTheme="minorHAnsi"/>
          <w:b/>
          <w:sz w:val="52"/>
          <w:szCs w:val="52"/>
        </w:rPr>
        <w:t>a</w:t>
      </w:r>
      <w:r w:rsidR="00B04BDA" w:rsidRPr="0080202E">
        <w:rPr>
          <w:rFonts w:asciiTheme="minorHAnsi" w:hAnsiTheme="minorHAnsi"/>
          <w:b/>
          <w:sz w:val="52"/>
          <w:szCs w:val="52"/>
        </w:rPr>
        <w:t>nd M</w:t>
      </w:r>
      <w:r w:rsidR="0088191A" w:rsidRPr="0080202E">
        <w:rPr>
          <w:rFonts w:asciiTheme="minorHAnsi" w:hAnsiTheme="minorHAnsi"/>
          <w:b/>
          <w:sz w:val="52"/>
          <w:szCs w:val="52"/>
        </w:rPr>
        <w:t>arketing</w:t>
      </w:r>
    </w:p>
    <w:p w:rsidR="007C0DA2" w:rsidRDefault="007C0DA2">
      <w:pPr>
        <w:spacing w:after="160" w:line="259" w:lineRule="auto"/>
        <w:rPr>
          <w:rFonts w:asciiTheme="minorHAnsi" w:hAnsiTheme="minorHAnsi"/>
          <w:b/>
          <w:sz w:val="52"/>
          <w:szCs w:val="52"/>
        </w:rPr>
      </w:pPr>
      <w:r>
        <w:rPr>
          <w:rFonts w:asciiTheme="minorHAnsi" w:hAnsiTheme="minorHAnsi"/>
          <w:b/>
          <w:sz w:val="52"/>
          <w:szCs w:val="52"/>
        </w:rPr>
        <w:br w:type="page"/>
      </w:r>
    </w:p>
    <w:tbl>
      <w:tblPr>
        <w:tblW w:w="917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227"/>
        <w:gridCol w:w="284"/>
        <w:gridCol w:w="566"/>
        <w:gridCol w:w="851"/>
        <w:gridCol w:w="709"/>
        <w:gridCol w:w="2051"/>
        <w:gridCol w:w="662"/>
        <w:gridCol w:w="10"/>
        <w:gridCol w:w="804"/>
        <w:gridCol w:w="10"/>
      </w:tblGrid>
      <w:tr w:rsidR="007C0DA2" w:rsidTr="00E0603D">
        <w:tc>
          <w:tcPr>
            <w:tcW w:w="9174" w:type="dxa"/>
            <w:gridSpan w:val="10"/>
            <w:tcBorders>
              <w:bottom w:val="double" w:sz="4" w:space="0" w:color="auto"/>
            </w:tcBorders>
            <w:shd w:val="clear" w:color="auto" w:fill="BDD6EE"/>
          </w:tcPr>
          <w:p w:rsidR="007C0DA2" w:rsidRDefault="007C0DA2" w:rsidP="007E544F">
            <w:pPr>
              <w:jc w:val="both"/>
              <w:rPr>
                <w:b/>
                <w:sz w:val="28"/>
              </w:rPr>
            </w:pPr>
            <w:r>
              <w:rPr>
                <w:b/>
                <w:sz w:val="28"/>
              </w:rPr>
              <w:lastRenderedPageBreak/>
              <w:t>B-IIa – Studijní plány a návrh témat prací (bakalářské a magisterské studijní programy)</w:t>
            </w:r>
          </w:p>
        </w:tc>
      </w:tr>
      <w:tr w:rsidR="007C0DA2" w:rsidTr="00E0603D">
        <w:tc>
          <w:tcPr>
            <w:tcW w:w="3511" w:type="dxa"/>
            <w:gridSpan w:val="2"/>
            <w:shd w:val="clear" w:color="auto" w:fill="F7CAAC"/>
          </w:tcPr>
          <w:p w:rsidR="007C0DA2" w:rsidRDefault="007C0DA2" w:rsidP="007E544F">
            <w:pPr>
              <w:rPr>
                <w:b/>
                <w:sz w:val="22"/>
              </w:rPr>
            </w:pPr>
            <w:r>
              <w:rPr>
                <w:b/>
                <w:sz w:val="22"/>
              </w:rPr>
              <w:t>Označení studijního plánu</w:t>
            </w:r>
          </w:p>
        </w:tc>
        <w:tc>
          <w:tcPr>
            <w:tcW w:w="5663" w:type="dxa"/>
            <w:gridSpan w:val="8"/>
          </w:tcPr>
          <w:p w:rsidR="007C0DA2" w:rsidRDefault="007C0DA2" w:rsidP="0080202E">
            <w:pPr>
              <w:rPr>
                <w:b/>
                <w:sz w:val="22"/>
              </w:rPr>
            </w:pPr>
            <w:r>
              <w:rPr>
                <w:b/>
                <w:sz w:val="22"/>
              </w:rPr>
              <w:t xml:space="preserve">Management </w:t>
            </w:r>
            <w:r w:rsidR="00CC5E64">
              <w:rPr>
                <w:b/>
                <w:sz w:val="22"/>
              </w:rPr>
              <w:t xml:space="preserve">and Marketing </w:t>
            </w:r>
          </w:p>
        </w:tc>
      </w:tr>
      <w:tr w:rsidR="007C0DA2" w:rsidTr="00E0603D">
        <w:tc>
          <w:tcPr>
            <w:tcW w:w="9174" w:type="dxa"/>
            <w:gridSpan w:val="10"/>
            <w:shd w:val="clear" w:color="auto" w:fill="F7CAAC"/>
          </w:tcPr>
          <w:p w:rsidR="007C0DA2" w:rsidRDefault="007C0DA2" w:rsidP="007E544F">
            <w:pPr>
              <w:jc w:val="center"/>
              <w:rPr>
                <w:b/>
                <w:sz w:val="22"/>
              </w:rPr>
            </w:pPr>
            <w:r>
              <w:rPr>
                <w:b/>
                <w:sz w:val="22"/>
              </w:rPr>
              <w:t>Povinné předměty – společný základ</w:t>
            </w:r>
          </w:p>
        </w:tc>
      </w:tr>
      <w:tr w:rsidR="007C0DA2" w:rsidTr="00E0603D">
        <w:tc>
          <w:tcPr>
            <w:tcW w:w="3227" w:type="dxa"/>
            <w:shd w:val="clear" w:color="auto" w:fill="F7CAAC"/>
          </w:tcPr>
          <w:p w:rsidR="007C0DA2" w:rsidRDefault="007C0DA2" w:rsidP="007E544F">
            <w:pPr>
              <w:jc w:val="both"/>
              <w:rPr>
                <w:b/>
              </w:rPr>
            </w:pPr>
            <w:r>
              <w:rPr>
                <w:b/>
                <w:sz w:val="22"/>
              </w:rPr>
              <w:t>Název předmětu</w:t>
            </w:r>
          </w:p>
        </w:tc>
        <w:tc>
          <w:tcPr>
            <w:tcW w:w="850" w:type="dxa"/>
            <w:gridSpan w:val="2"/>
            <w:shd w:val="clear" w:color="auto" w:fill="F7CAAC"/>
          </w:tcPr>
          <w:p w:rsidR="007C0DA2" w:rsidRDefault="007C0DA2" w:rsidP="007E544F">
            <w:pPr>
              <w:jc w:val="both"/>
              <w:rPr>
                <w:b/>
                <w:sz w:val="22"/>
              </w:rPr>
            </w:pPr>
            <w:r>
              <w:rPr>
                <w:b/>
                <w:sz w:val="22"/>
              </w:rPr>
              <w:t>Rozsah</w:t>
            </w:r>
          </w:p>
          <w:p w:rsidR="007C0DA2" w:rsidRDefault="007C0DA2" w:rsidP="007E544F">
            <w:pPr>
              <w:jc w:val="both"/>
              <w:rPr>
                <w:b/>
              </w:rPr>
            </w:pPr>
            <w:r w:rsidRPr="00A01C11">
              <w:rPr>
                <w:sz w:val="21"/>
                <w:szCs w:val="21"/>
              </w:rPr>
              <w:t>p-c-s</w:t>
            </w:r>
          </w:p>
        </w:tc>
        <w:tc>
          <w:tcPr>
            <w:tcW w:w="851" w:type="dxa"/>
            <w:shd w:val="clear" w:color="auto" w:fill="F7CAAC"/>
          </w:tcPr>
          <w:p w:rsidR="007C0DA2" w:rsidRDefault="007C0DA2" w:rsidP="007E544F">
            <w:pPr>
              <w:jc w:val="both"/>
              <w:rPr>
                <w:b/>
                <w:sz w:val="22"/>
              </w:rPr>
            </w:pPr>
            <w:r>
              <w:rPr>
                <w:b/>
                <w:sz w:val="22"/>
              </w:rPr>
              <w:t>způsob  ověř.</w:t>
            </w:r>
          </w:p>
        </w:tc>
        <w:tc>
          <w:tcPr>
            <w:tcW w:w="709" w:type="dxa"/>
            <w:shd w:val="clear" w:color="auto" w:fill="F7CAAC"/>
          </w:tcPr>
          <w:p w:rsidR="007C0DA2" w:rsidRDefault="007C0DA2" w:rsidP="007E544F">
            <w:pPr>
              <w:jc w:val="both"/>
              <w:rPr>
                <w:b/>
                <w:sz w:val="22"/>
              </w:rPr>
            </w:pPr>
            <w:r>
              <w:rPr>
                <w:b/>
                <w:sz w:val="22"/>
              </w:rPr>
              <w:t xml:space="preserve"> počet kred.</w:t>
            </w:r>
          </w:p>
        </w:tc>
        <w:tc>
          <w:tcPr>
            <w:tcW w:w="2051" w:type="dxa"/>
            <w:shd w:val="clear" w:color="auto" w:fill="F7CAAC"/>
          </w:tcPr>
          <w:p w:rsidR="007C0DA2" w:rsidRDefault="007C0DA2" w:rsidP="007E544F">
            <w:pPr>
              <w:jc w:val="both"/>
              <w:rPr>
                <w:b/>
                <w:sz w:val="22"/>
              </w:rPr>
            </w:pPr>
            <w:r>
              <w:rPr>
                <w:b/>
                <w:sz w:val="22"/>
              </w:rPr>
              <w:t>vyučující</w:t>
            </w:r>
          </w:p>
        </w:tc>
        <w:tc>
          <w:tcPr>
            <w:tcW w:w="672" w:type="dxa"/>
            <w:gridSpan w:val="2"/>
            <w:shd w:val="clear" w:color="auto" w:fill="F7CAAC"/>
          </w:tcPr>
          <w:p w:rsidR="007C0DA2" w:rsidRDefault="007C0DA2" w:rsidP="007E544F">
            <w:pPr>
              <w:jc w:val="both"/>
              <w:rPr>
                <w:b/>
                <w:color w:val="FF0000"/>
                <w:sz w:val="22"/>
              </w:rPr>
            </w:pPr>
            <w:r>
              <w:rPr>
                <w:b/>
                <w:sz w:val="22"/>
              </w:rPr>
              <w:t>dop. roč./sem.</w:t>
            </w:r>
          </w:p>
        </w:tc>
        <w:tc>
          <w:tcPr>
            <w:tcW w:w="814" w:type="dxa"/>
            <w:gridSpan w:val="2"/>
            <w:shd w:val="clear" w:color="auto" w:fill="F7CAAC"/>
          </w:tcPr>
          <w:p w:rsidR="007C0DA2" w:rsidRDefault="007C0DA2" w:rsidP="007E544F">
            <w:pPr>
              <w:jc w:val="both"/>
              <w:rPr>
                <w:b/>
                <w:sz w:val="22"/>
              </w:rPr>
            </w:pPr>
            <w:r>
              <w:rPr>
                <w:b/>
                <w:sz w:val="22"/>
              </w:rPr>
              <w:t>profil. základ</w:t>
            </w:r>
          </w:p>
        </w:tc>
      </w:tr>
      <w:tr w:rsidR="00821E3F" w:rsidRPr="00821E3F" w:rsidTr="00E0603D">
        <w:tc>
          <w:tcPr>
            <w:tcW w:w="9174" w:type="dxa"/>
            <w:gridSpan w:val="10"/>
            <w:shd w:val="clear" w:color="auto" w:fill="C5E0B3" w:themeFill="accent6" w:themeFillTint="66"/>
          </w:tcPr>
          <w:p w:rsidR="00821E3F" w:rsidRPr="00821E3F" w:rsidRDefault="00821E3F" w:rsidP="00821E3F">
            <w:pPr>
              <w:rPr>
                <w:b/>
              </w:rPr>
            </w:pPr>
            <w:r w:rsidRPr="00345212">
              <w:rPr>
                <w:b/>
              </w:rPr>
              <w:t xml:space="preserve">Povinné předměty </w:t>
            </w:r>
            <w:r>
              <w:rPr>
                <w:b/>
              </w:rPr>
              <w:t>společného základu</w:t>
            </w:r>
            <w:r w:rsidRPr="00345212">
              <w:rPr>
                <w:b/>
              </w:rPr>
              <w:t xml:space="preserve"> </w:t>
            </w:r>
          </w:p>
        </w:tc>
      </w:tr>
      <w:tr w:rsidR="00472E59" w:rsidTr="00E0603D">
        <w:tc>
          <w:tcPr>
            <w:tcW w:w="3227" w:type="dxa"/>
          </w:tcPr>
          <w:p w:rsidR="00472E59" w:rsidRDefault="00472E59" w:rsidP="00472E59">
            <w:r>
              <w:t>Microeconomics II</w:t>
            </w:r>
          </w:p>
        </w:tc>
        <w:tc>
          <w:tcPr>
            <w:tcW w:w="850" w:type="dxa"/>
            <w:gridSpan w:val="2"/>
          </w:tcPr>
          <w:p w:rsidR="00472E59" w:rsidRDefault="00472E59" w:rsidP="00472E59">
            <w:pPr>
              <w:jc w:val="both"/>
            </w:pPr>
            <w:r>
              <w:t>26-0-26</w:t>
            </w:r>
          </w:p>
        </w:tc>
        <w:tc>
          <w:tcPr>
            <w:tcW w:w="851" w:type="dxa"/>
          </w:tcPr>
          <w:p w:rsidR="00472E59" w:rsidRDefault="00472E59" w:rsidP="00472E59">
            <w:pPr>
              <w:jc w:val="both"/>
            </w:pPr>
            <w:r>
              <w:t>zp, zk</w:t>
            </w:r>
          </w:p>
        </w:tc>
        <w:tc>
          <w:tcPr>
            <w:tcW w:w="709" w:type="dxa"/>
          </w:tcPr>
          <w:p w:rsidR="00472E59" w:rsidRDefault="00472E59" w:rsidP="00472E59">
            <w:pPr>
              <w:jc w:val="both"/>
            </w:pPr>
            <w:r>
              <w:t>5</w:t>
            </w:r>
          </w:p>
        </w:tc>
        <w:tc>
          <w:tcPr>
            <w:tcW w:w="2051" w:type="dxa"/>
          </w:tcPr>
          <w:p w:rsidR="00472E59" w:rsidRDefault="00472E59" w:rsidP="00156306">
            <w:pPr>
              <w:rPr>
                <w:b/>
              </w:rPr>
            </w:pPr>
            <w:r>
              <w:rPr>
                <w:b/>
              </w:rPr>
              <w:t xml:space="preserve">doc. Ing. </w:t>
            </w:r>
            <w:ins w:id="19" w:author="Pavla Trefilová" w:date="2019-09-05T11:39:00Z">
              <w:r w:rsidR="00D432A2">
                <w:rPr>
                  <w:b/>
                </w:rPr>
                <w:t xml:space="preserve">Zuzana </w:t>
              </w:r>
            </w:ins>
            <w:r>
              <w:rPr>
                <w:b/>
              </w:rPr>
              <w:t>Dohnalová, Ph.D.</w:t>
            </w:r>
          </w:p>
          <w:p w:rsidR="00472E59" w:rsidRPr="00EF0A51" w:rsidRDefault="00472E59" w:rsidP="00156306">
            <w:r>
              <w:t xml:space="preserve">Dohnalová </w:t>
            </w:r>
            <w:ins w:id="20" w:author="Pavla Trefilová" w:date="2019-09-05T11:40:00Z">
              <w:r w:rsidR="00D432A2">
                <w:t>(</w:t>
              </w:r>
            </w:ins>
            <w:r>
              <w:t>100%</w:t>
            </w:r>
            <w:ins w:id="21" w:author="Pavla Trefilová" w:date="2019-09-05T11:40:00Z">
              <w:r w:rsidR="00D432A2">
                <w:t>)</w:t>
              </w:r>
            </w:ins>
          </w:p>
        </w:tc>
        <w:tc>
          <w:tcPr>
            <w:tcW w:w="672" w:type="dxa"/>
            <w:gridSpan w:val="2"/>
          </w:tcPr>
          <w:p w:rsidR="00472E59" w:rsidRDefault="00472E59" w:rsidP="00472E59">
            <w:pPr>
              <w:jc w:val="both"/>
            </w:pPr>
            <w:r>
              <w:t>1/Z</w:t>
            </w:r>
          </w:p>
        </w:tc>
        <w:tc>
          <w:tcPr>
            <w:tcW w:w="814" w:type="dxa"/>
            <w:gridSpan w:val="2"/>
          </w:tcPr>
          <w:p w:rsidR="00472E59" w:rsidRDefault="00472E59" w:rsidP="00472E59">
            <w:pPr>
              <w:jc w:val="center"/>
            </w:pPr>
            <w:r>
              <w:t>ZT</w:t>
            </w:r>
          </w:p>
        </w:tc>
      </w:tr>
      <w:tr w:rsidR="00472E59" w:rsidTr="00E0603D">
        <w:tc>
          <w:tcPr>
            <w:tcW w:w="3227" w:type="dxa"/>
          </w:tcPr>
          <w:p w:rsidR="00472E59" w:rsidRDefault="00472E59" w:rsidP="00472E59">
            <w:r>
              <w:t>Strategic M</w:t>
            </w:r>
            <w:r w:rsidRPr="00AE35A6">
              <w:t>anagement</w:t>
            </w:r>
          </w:p>
        </w:tc>
        <w:tc>
          <w:tcPr>
            <w:tcW w:w="850" w:type="dxa"/>
            <w:gridSpan w:val="2"/>
          </w:tcPr>
          <w:p w:rsidR="00472E59" w:rsidRDefault="00472E59" w:rsidP="00472E59">
            <w:pPr>
              <w:jc w:val="both"/>
            </w:pPr>
            <w:r>
              <w:t>26-0-13</w:t>
            </w:r>
          </w:p>
        </w:tc>
        <w:tc>
          <w:tcPr>
            <w:tcW w:w="851" w:type="dxa"/>
          </w:tcPr>
          <w:p w:rsidR="00472E59" w:rsidRDefault="00472E59" w:rsidP="00472E59">
            <w:pPr>
              <w:jc w:val="both"/>
            </w:pPr>
            <w:r>
              <w:t>zp, zk</w:t>
            </w:r>
          </w:p>
        </w:tc>
        <w:tc>
          <w:tcPr>
            <w:tcW w:w="709" w:type="dxa"/>
          </w:tcPr>
          <w:p w:rsidR="00472E59" w:rsidRDefault="00472E59" w:rsidP="00472E59">
            <w:pPr>
              <w:jc w:val="both"/>
            </w:pPr>
            <w:r>
              <w:t>4</w:t>
            </w:r>
          </w:p>
        </w:tc>
        <w:tc>
          <w:tcPr>
            <w:tcW w:w="2051" w:type="dxa"/>
          </w:tcPr>
          <w:p w:rsidR="00472E59" w:rsidRPr="001C31EB" w:rsidRDefault="00472E59" w:rsidP="00156306">
            <w:pPr>
              <w:rPr>
                <w:b/>
              </w:rPr>
            </w:pPr>
            <w:r w:rsidRPr="001C31EB">
              <w:rPr>
                <w:b/>
              </w:rPr>
              <w:t xml:space="preserve">doc. Ing. </w:t>
            </w:r>
            <w:ins w:id="22" w:author="Pavla Trefilová" w:date="2019-09-05T11:41:00Z">
              <w:r w:rsidR="00D432A2">
                <w:rPr>
                  <w:b/>
                </w:rPr>
                <w:t xml:space="preserve">Miloslava </w:t>
              </w:r>
            </w:ins>
            <w:r w:rsidRPr="001C31EB">
              <w:rPr>
                <w:b/>
              </w:rPr>
              <w:t xml:space="preserve">Chovancová, </w:t>
            </w:r>
            <w:r w:rsidR="00C120B8">
              <w:rPr>
                <w:b/>
              </w:rPr>
              <w:t>CSc.</w:t>
            </w:r>
          </w:p>
          <w:p w:rsidR="00472E59" w:rsidRDefault="00472E59" w:rsidP="00156306">
            <w:r>
              <w:t xml:space="preserve">Chovancová </w:t>
            </w:r>
            <w:ins w:id="23" w:author="Pavla Trefilová" w:date="2019-09-05T11:41:00Z">
              <w:r w:rsidR="00D432A2">
                <w:t>(60%)</w:t>
              </w:r>
            </w:ins>
            <w:del w:id="24" w:author="Pavla Trefilová" w:date="2019-09-05T11:41:00Z">
              <w:r w:rsidDel="00D432A2">
                <w:delText>60%</w:delText>
              </w:r>
            </w:del>
          </w:p>
          <w:p w:rsidR="00472E59" w:rsidRPr="00F83859" w:rsidRDefault="00472E59" w:rsidP="00156306">
            <w:r>
              <w:t xml:space="preserve">Slinták </w:t>
            </w:r>
            <w:ins w:id="25" w:author="Pavla Trefilová" w:date="2019-09-05T11:41:00Z">
              <w:r w:rsidR="00D432A2">
                <w:t>(</w:t>
              </w:r>
            </w:ins>
            <w:r>
              <w:t>40%</w:t>
            </w:r>
            <w:ins w:id="26" w:author="Pavla Trefilová" w:date="2019-09-05T11:42:00Z">
              <w:r w:rsidR="00D432A2">
                <w:t>)</w:t>
              </w:r>
            </w:ins>
          </w:p>
        </w:tc>
        <w:tc>
          <w:tcPr>
            <w:tcW w:w="672" w:type="dxa"/>
            <w:gridSpan w:val="2"/>
          </w:tcPr>
          <w:p w:rsidR="00472E59" w:rsidRDefault="00472E59" w:rsidP="00472E59">
            <w:pPr>
              <w:jc w:val="both"/>
            </w:pPr>
            <w:r>
              <w:t xml:space="preserve">1/Z </w:t>
            </w:r>
          </w:p>
        </w:tc>
        <w:tc>
          <w:tcPr>
            <w:tcW w:w="814" w:type="dxa"/>
            <w:gridSpan w:val="2"/>
          </w:tcPr>
          <w:p w:rsidR="00472E59" w:rsidRDefault="00472E59" w:rsidP="00472E59">
            <w:pPr>
              <w:jc w:val="center"/>
            </w:pPr>
            <w:r>
              <w:t>ZT</w:t>
            </w:r>
          </w:p>
        </w:tc>
      </w:tr>
      <w:tr w:rsidR="00472E59" w:rsidTr="00E0603D">
        <w:tc>
          <w:tcPr>
            <w:tcW w:w="3227" w:type="dxa"/>
          </w:tcPr>
          <w:p w:rsidR="00472E59" w:rsidRDefault="00472E59" w:rsidP="00472E59">
            <w:r w:rsidRPr="00D30BB7">
              <w:t>Management Accounting II</w:t>
            </w:r>
          </w:p>
        </w:tc>
        <w:tc>
          <w:tcPr>
            <w:tcW w:w="850" w:type="dxa"/>
            <w:gridSpan w:val="2"/>
          </w:tcPr>
          <w:p w:rsidR="00472E59" w:rsidRDefault="00472E59" w:rsidP="00472E59">
            <w:pPr>
              <w:jc w:val="both"/>
            </w:pPr>
            <w:r>
              <w:t>26-0-26</w:t>
            </w:r>
          </w:p>
        </w:tc>
        <w:tc>
          <w:tcPr>
            <w:tcW w:w="851" w:type="dxa"/>
          </w:tcPr>
          <w:p w:rsidR="00472E59" w:rsidRDefault="00472E59" w:rsidP="00472E59">
            <w:r w:rsidRPr="006D4AFE">
              <w:t>zp, zk</w:t>
            </w:r>
          </w:p>
        </w:tc>
        <w:tc>
          <w:tcPr>
            <w:tcW w:w="709" w:type="dxa"/>
          </w:tcPr>
          <w:p w:rsidR="00472E59" w:rsidRDefault="00472E59" w:rsidP="00472E59">
            <w:pPr>
              <w:jc w:val="both"/>
            </w:pPr>
            <w:r>
              <w:t>5</w:t>
            </w:r>
          </w:p>
        </w:tc>
        <w:tc>
          <w:tcPr>
            <w:tcW w:w="2051" w:type="dxa"/>
          </w:tcPr>
          <w:p w:rsidR="00472E59" w:rsidRDefault="00472E59" w:rsidP="00156306">
            <w:del w:id="27" w:author="Pavla Trefilová" w:date="2019-09-05T11:42:00Z">
              <w:r w:rsidDel="00D432A2">
                <w:rPr>
                  <w:b/>
                </w:rPr>
                <w:delText>doc</w:delText>
              </w:r>
            </w:del>
            <w:ins w:id="28" w:author="Pavla Trefilová" w:date="2019-09-05T11:42:00Z">
              <w:r w:rsidR="00D432A2">
                <w:rPr>
                  <w:b/>
                </w:rPr>
                <w:t>prof</w:t>
              </w:r>
            </w:ins>
            <w:r>
              <w:rPr>
                <w:b/>
              </w:rPr>
              <w:t>. Ing.</w:t>
            </w:r>
            <w:ins w:id="29" w:author="Pavla Trefilová" w:date="2019-09-05T11:42:00Z">
              <w:r w:rsidR="00D432A2">
                <w:rPr>
                  <w:b/>
                </w:rPr>
                <w:t xml:space="preserve"> Boris</w:t>
              </w:r>
            </w:ins>
            <w:r>
              <w:rPr>
                <w:b/>
              </w:rPr>
              <w:t xml:space="preserve"> Popesko, Ph.D.</w:t>
            </w:r>
          </w:p>
          <w:p w:rsidR="00472E59" w:rsidRPr="00EF0A51" w:rsidRDefault="00472E59" w:rsidP="00156306">
            <w:r>
              <w:t xml:space="preserve">Popesko </w:t>
            </w:r>
            <w:ins w:id="30" w:author="Pavla Trefilová" w:date="2019-09-05T11:40:00Z">
              <w:r w:rsidR="00D432A2">
                <w:t>(100%)</w:t>
              </w:r>
            </w:ins>
            <w:del w:id="31" w:author="Pavla Trefilová" w:date="2019-09-05T11:40:00Z">
              <w:r w:rsidDel="00D432A2">
                <w:delText>100%</w:delText>
              </w:r>
            </w:del>
          </w:p>
        </w:tc>
        <w:tc>
          <w:tcPr>
            <w:tcW w:w="672" w:type="dxa"/>
            <w:gridSpan w:val="2"/>
          </w:tcPr>
          <w:p w:rsidR="00472E59" w:rsidRDefault="00472E59" w:rsidP="00472E59">
            <w:pPr>
              <w:jc w:val="both"/>
            </w:pPr>
            <w:r>
              <w:t>1/Z</w:t>
            </w:r>
          </w:p>
        </w:tc>
        <w:tc>
          <w:tcPr>
            <w:tcW w:w="814" w:type="dxa"/>
            <w:gridSpan w:val="2"/>
          </w:tcPr>
          <w:p w:rsidR="00472E59" w:rsidRDefault="00472E59" w:rsidP="00472E59">
            <w:pPr>
              <w:jc w:val="center"/>
            </w:pPr>
            <w:r>
              <w:t>ZT</w:t>
            </w:r>
          </w:p>
        </w:tc>
      </w:tr>
      <w:tr w:rsidR="00472E59" w:rsidTr="00E0603D">
        <w:tc>
          <w:tcPr>
            <w:tcW w:w="3227" w:type="dxa"/>
          </w:tcPr>
          <w:p w:rsidR="00472E59" w:rsidRDefault="00472E59" w:rsidP="00472E59">
            <w:r w:rsidRPr="00C17093">
              <w:rPr>
                <w:color w:val="000000"/>
                <w:szCs w:val="17"/>
                <w:shd w:val="clear" w:color="auto" w:fill="FFFFFF"/>
              </w:rPr>
              <w:t>Quantitative Decision-making Methods</w:t>
            </w:r>
          </w:p>
        </w:tc>
        <w:tc>
          <w:tcPr>
            <w:tcW w:w="850" w:type="dxa"/>
            <w:gridSpan w:val="2"/>
          </w:tcPr>
          <w:p w:rsidR="00472E59" w:rsidRDefault="00472E59" w:rsidP="00472E59">
            <w:pPr>
              <w:jc w:val="both"/>
            </w:pPr>
            <w:r>
              <w:t>26-26-0</w:t>
            </w:r>
          </w:p>
        </w:tc>
        <w:tc>
          <w:tcPr>
            <w:tcW w:w="851" w:type="dxa"/>
          </w:tcPr>
          <w:p w:rsidR="00472E59" w:rsidRDefault="00472E59" w:rsidP="00472E59">
            <w:r w:rsidRPr="006D4AFE">
              <w:t>zp, zk</w:t>
            </w:r>
          </w:p>
        </w:tc>
        <w:tc>
          <w:tcPr>
            <w:tcW w:w="709" w:type="dxa"/>
          </w:tcPr>
          <w:p w:rsidR="00472E59" w:rsidRDefault="00472E59" w:rsidP="00472E59">
            <w:pPr>
              <w:jc w:val="both"/>
            </w:pPr>
            <w:r>
              <w:t>5</w:t>
            </w:r>
          </w:p>
        </w:tc>
        <w:tc>
          <w:tcPr>
            <w:tcW w:w="2051" w:type="dxa"/>
          </w:tcPr>
          <w:p w:rsidR="00472E59" w:rsidRDefault="00472E59" w:rsidP="00156306">
            <w:del w:id="32" w:author="Pavla Trefilová" w:date="2019-09-05T11:42:00Z">
              <w:r w:rsidDel="00D432A2">
                <w:rPr>
                  <w:b/>
                </w:rPr>
                <w:delText>Ing</w:delText>
              </w:r>
            </w:del>
            <w:ins w:id="33" w:author="Pavla Trefilová" w:date="2019-09-05T11:42:00Z">
              <w:r w:rsidR="00D432A2">
                <w:rPr>
                  <w:b/>
                </w:rPr>
                <w:t>Mgr</w:t>
              </w:r>
            </w:ins>
            <w:r>
              <w:rPr>
                <w:b/>
              </w:rPr>
              <w:t xml:space="preserve">. </w:t>
            </w:r>
            <w:ins w:id="34" w:author="Pavla Trefilová" w:date="2019-09-05T11:42:00Z">
              <w:r w:rsidR="00D432A2">
                <w:rPr>
                  <w:b/>
                </w:rPr>
                <w:t xml:space="preserve">Alena </w:t>
              </w:r>
            </w:ins>
            <w:r>
              <w:rPr>
                <w:b/>
              </w:rPr>
              <w:t>Kolčavová, Ph.D.</w:t>
            </w:r>
          </w:p>
          <w:p w:rsidR="00472E59" w:rsidRDefault="00472E59" w:rsidP="00156306">
            <w:r>
              <w:t xml:space="preserve">Kolčavová </w:t>
            </w:r>
            <w:ins w:id="35" w:author="Pavla Trefilová" w:date="2019-09-05T11:42:00Z">
              <w:r w:rsidR="00D432A2">
                <w:t>(</w:t>
              </w:r>
            </w:ins>
            <w:r>
              <w:t>60%</w:t>
            </w:r>
            <w:ins w:id="36" w:author="Pavla Trefilová" w:date="2019-09-05T11:42:00Z">
              <w:r w:rsidR="00D432A2">
                <w:t>)</w:t>
              </w:r>
            </w:ins>
          </w:p>
          <w:p w:rsidR="00472E59" w:rsidRPr="00EF0A51" w:rsidRDefault="00472E59" w:rsidP="00156306">
            <w:r>
              <w:t xml:space="preserve">Zimola </w:t>
            </w:r>
            <w:ins w:id="37" w:author="Pavla Trefilová" w:date="2019-09-05T11:42:00Z">
              <w:r w:rsidR="00D432A2">
                <w:t>(40%)</w:t>
              </w:r>
            </w:ins>
            <w:del w:id="38" w:author="Pavla Trefilová" w:date="2019-09-05T11:42:00Z">
              <w:r w:rsidDel="00D432A2">
                <w:delText>40%</w:delText>
              </w:r>
            </w:del>
          </w:p>
        </w:tc>
        <w:tc>
          <w:tcPr>
            <w:tcW w:w="672" w:type="dxa"/>
            <w:gridSpan w:val="2"/>
          </w:tcPr>
          <w:p w:rsidR="00472E59" w:rsidRDefault="00472E59" w:rsidP="00472E59">
            <w:pPr>
              <w:jc w:val="both"/>
            </w:pPr>
            <w:r>
              <w:t>1/Z</w:t>
            </w:r>
          </w:p>
        </w:tc>
        <w:tc>
          <w:tcPr>
            <w:tcW w:w="814" w:type="dxa"/>
            <w:gridSpan w:val="2"/>
          </w:tcPr>
          <w:p w:rsidR="00472E59" w:rsidRDefault="00472E59" w:rsidP="00472E59">
            <w:pPr>
              <w:jc w:val="center"/>
            </w:pPr>
          </w:p>
        </w:tc>
      </w:tr>
      <w:tr w:rsidR="00472E59" w:rsidTr="00E0603D">
        <w:tc>
          <w:tcPr>
            <w:tcW w:w="3227" w:type="dxa"/>
          </w:tcPr>
          <w:p w:rsidR="00472E59" w:rsidRDefault="00C353A1" w:rsidP="00472E59">
            <w:r w:rsidRPr="00C353A1">
              <w:t>Business Process Management</w:t>
            </w:r>
          </w:p>
        </w:tc>
        <w:tc>
          <w:tcPr>
            <w:tcW w:w="850" w:type="dxa"/>
            <w:gridSpan w:val="2"/>
          </w:tcPr>
          <w:p w:rsidR="00472E59" w:rsidRDefault="00AC7516" w:rsidP="00472E59">
            <w:pPr>
              <w:jc w:val="both"/>
            </w:pPr>
            <w:r>
              <w:t>13</w:t>
            </w:r>
            <w:r w:rsidR="00472E59">
              <w:t>-0-26</w:t>
            </w:r>
          </w:p>
        </w:tc>
        <w:tc>
          <w:tcPr>
            <w:tcW w:w="851" w:type="dxa"/>
          </w:tcPr>
          <w:p w:rsidR="00472E59" w:rsidRDefault="00472E59" w:rsidP="00472E59">
            <w:r w:rsidRPr="006D4AFE">
              <w:t>zp, zk</w:t>
            </w:r>
          </w:p>
        </w:tc>
        <w:tc>
          <w:tcPr>
            <w:tcW w:w="709" w:type="dxa"/>
          </w:tcPr>
          <w:p w:rsidR="00472E59" w:rsidRDefault="00472E59" w:rsidP="00472E59">
            <w:pPr>
              <w:jc w:val="both"/>
            </w:pPr>
            <w:r>
              <w:t>4</w:t>
            </w:r>
          </w:p>
        </w:tc>
        <w:tc>
          <w:tcPr>
            <w:tcW w:w="2051" w:type="dxa"/>
          </w:tcPr>
          <w:p w:rsidR="00472E59" w:rsidRDefault="00472E59" w:rsidP="00156306">
            <w:pPr>
              <w:rPr>
                <w:b/>
              </w:rPr>
            </w:pPr>
            <w:r>
              <w:rPr>
                <w:b/>
              </w:rPr>
              <w:t xml:space="preserve">doc. Ing. </w:t>
            </w:r>
            <w:ins w:id="39" w:author="Pavla Trefilová" w:date="2019-09-05T11:42:00Z">
              <w:r w:rsidR="00D432A2">
                <w:rPr>
                  <w:b/>
                </w:rPr>
                <w:t xml:space="preserve">David </w:t>
              </w:r>
            </w:ins>
            <w:r>
              <w:rPr>
                <w:b/>
              </w:rPr>
              <w:t>Tuček, Ph.D.</w:t>
            </w:r>
          </w:p>
          <w:p w:rsidR="00472E59" w:rsidRDefault="00C353A1" w:rsidP="00156306">
            <w:r>
              <w:t xml:space="preserve">Tuček </w:t>
            </w:r>
            <w:ins w:id="40" w:author="Pavla Trefilová" w:date="2019-09-05T11:42:00Z">
              <w:r w:rsidR="00D432A2">
                <w:t>(</w:t>
              </w:r>
            </w:ins>
            <w:r>
              <w:t>5</w:t>
            </w:r>
            <w:r w:rsidR="00472E59">
              <w:t>0%</w:t>
            </w:r>
            <w:ins w:id="41" w:author="Pavla Trefilová" w:date="2019-09-05T11:42:00Z">
              <w:r w:rsidR="00D432A2">
                <w:t>)</w:t>
              </w:r>
            </w:ins>
          </w:p>
          <w:p w:rsidR="00C353A1" w:rsidRDefault="00C353A1" w:rsidP="00156306">
            <w:r>
              <w:t xml:space="preserve">Briš </w:t>
            </w:r>
            <w:ins w:id="42" w:author="Pavla Trefilová" w:date="2019-09-05T11:42:00Z">
              <w:r w:rsidR="00D432A2">
                <w:t>(</w:t>
              </w:r>
            </w:ins>
            <w:r>
              <w:t>35%</w:t>
            </w:r>
            <w:ins w:id="43" w:author="Pavla Trefilová" w:date="2019-09-05T11:42:00Z">
              <w:r w:rsidR="00D432A2">
                <w:t>)</w:t>
              </w:r>
            </w:ins>
          </w:p>
          <w:p w:rsidR="00472E59" w:rsidRPr="0042149D" w:rsidRDefault="00472E59" w:rsidP="00156306">
            <w:r>
              <w:t xml:space="preserve">Slinták </w:t>
            </w:r>
            <w:ins w:id="44" w:author="Pavla Trefilová" w:date="2019-09-05T11:42:00Z">
              <w:r w:rsidR="00D432A2">
                <w:t>(</w:t>
              </w:r>
            </w:ins>
            <w:r w:rsidR="00C353A1">
              <w:t>15</w:t>
            </w:r>
            <w:r>
              <w:t>%</w:t>
            </w:r>
            <w:ins w:id="45" w:author="Pavla Trefilová" w:date="2019-09-05T11:42:00Z">
              <w:r w:rsidR="00D432A2">
                <w:t>)</w:t>
              </w:r>
            </w:ins>
          </w:p>
        </w:tc>
        <w:tc>
          <w:tcPr>
            <w:tcW w:w="672" w:type="dxa"/>
            <w:gridSpan w:val="2"/>
          </w:tcPr>
          <w:p w:rsidR="00472E59" w:rsidRDefault="00472E59" w:rsidP="00472E59">
            <w:pPr>
              <w:jc w:val="both"/>
            </w:pPr>
            <w:r>
              <w:t>1/Z</w:t>
            </w:r>
          </w:p>
        </w:tc>
        <w:tc>
          <w:tcPr>
            <w:tcW w:w="814" w:type="dxa"/>
            <w:gridSpan w:val="2"/>
          </w:tcPr>
          <w:p w:rsidR="00472E59" w:rsidRDefault="00472E59" w:rsidP="00472E59">
            <w:pPr>
              <w:jc w:val="center"/>
            </w:pPr>
            <w:r>
              <w:t>PZ</w:t>
            </w:r>
          </w:p>
        </w:tc>
      </w:tr>
      <w:tr w:rsidR="00185BE6" w:rsidTr="00E0603D">
        <w:tc>
          <w:tcPr>
            <w:tcW w:w="3227" w:type="dxa"/>
          </w:tcPr>
          <w:p w:rsidR="00185BE6" w:rsidRDefault="00185BE6" w:rsidP="00185BE6">
            <w:pPr>
              <w:jc w:val="both"/>
            </w:pPr>
            <w:r>
              <w:t>Digital Marketing</w:t>
            </w:r>
          </w:p>
        </w:tc>
        <w:tc>
          <w:tcPr>
            <w:tcW w:w="850" w:type="dxa"/>
            <w:gridSpan w:val="2"/>
          </w:tcPr>
          <w:p w:rsidR="00185BE6" w:rsidRDefault="00185BE6" w:rsidP="00185BE6">
            <w:pPr>
              <w:jc w:val="both"/>
            </w:pPr>
            <w:r>
              <w:t>26-0-13</w:t>
            </w:r>
          </w:p>
        </w:tc>
        <w:tc>
          <w:tcPr>
            <w:tcW w:w="851" w:type="dxa"/>
          </w:tcPr>
          <w:p w:rsidR="00185BE6" w:rsidRDefault="00185BE6" w:rsidP="00185BE6">
            <w:pPr>
              <w:jc w:val="both"/>
            </w:pPr>
            <w:r>
              <w:t>klz</w:t>
            </w:r>
          </w:p>
        </w:tc>
        <w:tc>
          <w:tcPr>
            <w:tcW w:w="709" w:type="dxa"/>
          </w:tcPr>
          <w:p w:rsidR="00185BE6" w:rsidRDefault="00185BE6" w:rsidP="00185BE6">
            <w:pPr>
              <w:jc w:val="both"/>
            </w:pPr>
            <w:r>
              <w:t>3</w:t>
            </w:r>
          </w:p>
        </w:tc>
        <w:tc>
          <w:tcPr>
            <w:tcW w:w="2051" w:type="dxa"/>
          </w:tcPr>
          <w:p w:rsidR="00185BE6" w:rsidRDefault="00185BE6" w:rsidP="00156306">
            <w:pPr>
              <w:rPr>
                <w:b/>
              </w:rPr>
            </w:pPr>
            <w:r>
              <w:rPr>
                <w:b/>
              </w:rPr>
              <w:t>doc. Ing.</w:t>
            </w:r>
            <w:ins w:id="46" w:author="Pavla Trefilová" w:date="2019-09-05T11:43:00Z">
              <w:r w:rsidR="00D432A2">
                <w:rPr>
                  <w:b/>
                </w:rPr>
                <w:t xml:space="preserve"> Michal</w:t>
              </w:r>
            </w:ins>
            <w:r>
              <w:rPr>
                <w:b/>
              </w:rPr>
              <w:t xml:space="preserve"> Pilík, Ph.D.</w:t>
            </w:r>
          </w:p>
          <w:p w:rsidR="00185BE6" w:rsidRDefault="00185BE6" w:rsidP="00156306">
            <w:r>
              <w:t xml:space="preserve">Pilík </w:t>
            </w:r>
            <w:ins w:id="47" w:author="Pavla Trefilová" w:date="2019-09-05T11:41:00Z">
              <w:r w:rsidR="00D432A2">
                <w:t>(60%)</w:t>
              </w:r>
            </w:ins>
            <w:del w:id="48" w:author="Pavla Trefilová" w:date="2019-09-05T11:41:00Z">
              <w:r w:rsidDel="00D432A2">
                <w:delText>60%</w:delText>
              </w:r>
            </w:del>
          </w:p>
          <w:p w:rsidR="00185BE6" w:rsidRDefault="008424D2" w:rsidP="00156306">
            <w:r>
              <w:t>Kwarteng</w:t>
            </w:r>
            <w:r w:rsidR="00185BE6">
              <w:t xml:space="preserve"> </w:t>
            </w:r>
            <w:ins w:id="49" w:author="Pavla Trefilová" w:date="2019-09-05T11:43:00Z">
              <w:r w:rsidR="00D432A2">
                <w:t>(40%)</w:t>
              </w:r>
            </w:ins>
            <w:del w:id="50" w:author="Pavla Trefilová" w:date="2019-09-05T11:43:00Z">
              <w:r w:rsidR="00185BE6" w:rsidDel="00D432A2">
                <w:delText>40%</w:delText>
              </w:r>
            </w:del>
          </w:p>
        </w:tc>
        <w:tc>
          <w:tcPr>
            <w:tcW w:w="672" w:type="dxa"/>
            <w:gridSpan w:val="2"/>
          </w:tcPr>
          <w:p w:rsidR="00185BE6" w:rsidRPr="007A2ED2" w:rsidRDefault="00185BE6" w:rsidP="00185BE6">
            <w:pPr>
              <w:jc w:val="both"/>
            </w:pPr>
            <w:r w:rsidRPr="007A2ED2">
              <w:t>1/Z</w:t>
            </w:r>
          </w:p>
        </w:tc>
        <w:tc>
          <w:tcPr>
            <w:tcW w:w="814" w:type="dxa"/>
            <w:gridSpan w:val="2"/>
          </w:tcPr>
          <w:p w:rsidR="00185BE6" w:rsidRPr="007A2ED2" w:rsidRDefault="00185BE6" w:rsidP="00185BE6">
            <w:pPr>
              <w:jc w:val="center"/>
            </w:pPr>
            <w:r w:rsidRPr="007A2ED2">
              <w:t>PZ</w:t>
            </w:r>
          </w:p>
        </w:tc>
      </w:tr>
      <w:tr w:rsidR="00185BE6" w:rsidTr="00E0603D">
        <w:tc>
          <w:tcPr>
            <w:tcW w:w="3227" w:type="dxa"/>
          </w:tcPr>
          <w:p w:rsidR="00185BE6" w:rsidRDefault="00185BE6" w:rsidP="00185BE6">
            <w:pPr>
              <w:jc w:val="both"/>
            </w:pPr>
            <w:r>
              <w:t>Applied Marketing Research</w:t>
            </w:r>
          </w:p>
        </w:tc>
        <w:tc>
          <w:tcPr>
            <w:tcW w:w="850" w:type="dxa"/>
            <w:gridSpan w:val="2"/>
          </w:tcPr>
          <w:p w:rsidR="00185BE6" w:rsidRDefault="00185BE6" w:rsidP="00185BE6">
            <w:pPr>
              <w:jc w:val="both"/>
            </w:pPr>
            <w:r>
              <w:t>13-0-26</w:t>
            </w:r>
          </w:p>
        </w:tc>
        <w:tc>
          <w:tcPr>
            <w:tcW w:w="851" w:type="dxa"/>
          </w:tcPr>
          <w:p w:rsidR="00185BE6" w:rsidRDefault="00185BE6" w:rsidP="00185BE6">
            <w:pPr>
              <w:jc w:val="both"/>
            </w:pPr>
            <w:r w:rsidRPr="006D4AFE">
              <w:t>zp, zk</w:t>
            </w:r>
          </w:p>
        </w:tc>
        <w:tc>
          <w:tcPr>
            <w:tcW w:w="709" w:type="dxa"/>
          </w:tcPr>
          <w:p w:rsidR="00185BE6" w:rsidRDefault="00185BE6" w:rsidP="00185BE6">
            <w:pPr>
              <w:jc w:val="both"/>
            </w:pPr>
            <w:r>
              <w:t>4</w:t>
            </w:r>
          </w:p>
        </w:tc>
        <w:tc>
          <w:tcPr>
            <w:tcW w:w="2051" w:type="dxa"/>
          </w:tcPr>
          <w:p w:rsidR="00185BE6" w:rsidRPr="001C31EB" w:rsidRDefault="00C120B8" w:rsidP="00156306">
            <w:pPr>
              <w:rPr>
                <w:b/>
              </w:rPr>
            </w:pPr>
            <w:r>
              <w:rPr>
                <w:b/>
              </w:rPr>
              <w:t xml:space="preserve">doc. Ing. </w:t>
            </w:r>
            <w:ins w:id="51" w:author="Pavla Trefilová" w:date="2019-09-05T11:43:00Z">
              <w:r w:rsidR="00D432A2">
                <w:rPr>
                  <w:b/>
                </w:rPr>
                <w:t xml:space="preserve">Miloslava </w:t>
              </w:r>
            </w:ins>
            <w:r>
              <w:rPr>
                <w:b/>
              </w:rPr>
              <w:t>Chovancová, CSc.</w:t>
            </w:r>
          </w:p>
          <w:p w:rsidR="00185BE6" w:rsidRDefault="00185BE6" w:rsidP="00156306">
            <w:r>
              <w:t xml:space="preserve">Chovancová </w:t>
            </w:r>
            <w:ins w:id="52" w:author="Pavla Trefilová" w:date="2019-09-05T11:41:00Z">
              <w:r w:rsidR="00D432A2">
                <w:t>(60%)</w:t>
              </w:r>
            </w:ins>
            <w:del w:id="53" w:author="Pavla Trefilová" w:date="2019-09-05T11:41:00Z">
              <w:r w:rsidDel="00D432A2">
                <w:delText>60%</w:delText>
              </w:r>
            </w:del>
          </w:p>
          <w:p w:rsidR="00185BE6" w:rsidRDefault="00185BE6" w:rsidP="00156306">
            <w:r>
              <w:t xml:space="preserve">Kwarteng </w:t>
            </w:r>
            <w:ins w:id="54" w:author="Pavla Trefilová" w:date="2019-09-05T11:43:00Z">
              <w:r w:rsidR="00D432A2">
                <w:t>(40%)</w:t>
              </w:r>
            </w:ins>
            <w:del w:id="55" w:author="Pavla Trefilová" w:date="2019-09-05T11:43:00Z">
              <w:r w:rsidDel="00D432A2">
                <w:delText>40%</w:delText>
              </w:r>
            </w:del>
          </w:p>
        </w:tc>
        <w:tc>
          <w:tcPr>
            <w:tcW w:w="672" w:type="dxa"/>
            <w:gridSpan w:val="2"/>
          </w:tcPr>
          <w:p w:rsidR="00185BE6" w:rsidRPr="007A2ED2" w:rsidRDefault="00185BE6" w:rsidP="00185BE6">
            <w:pPr>
              <w:jc w:val="both"/>
            </w:pPr>
            <w:r w:rsidRPr="007A2ED2">
              <w:t>1/Z</w:t>
            </w:r>
          </w:p>
        </w:tc>
        <w:tc>
          <w:tcPr>
            <w:tcW w:w="814" w:type="dxa"/>
            <w:gridSpan w:val="2"/>
          </w:tcPr>
          <w:p w:rsidR="00185BE6" w:rsidRPr="007A2ED2" w:rsidRDefault="00185BE6" w:rsidP="00185BE6">
            <w:pPr>
              <w:jc w:val="center"/>
            </w:pPr>
            <w:r w:rsidRPr="007A2ED2">
              <w:t>PZ</w:t>
            </w:r>
          </w:p>
        </w:tc>
      </w:tr>
      <w:tr w:rsidR="00185BE6" w:rsidTr="00E0603D">
        <w:tc>
          <w:tcPr>
            <w:tcW w:w="3227" w:type="dxa"/>
          </w:tcPr>
          <w:p w:rsidR="00185BE6" w:rsidRDefault="00185BE6" w:rsidP="00185BE6">
            <w:pPr>
              <w:jc w:val="both"/>
            </w:pPr>
            <w:r>
              <w:t>Brand M</w:t>
            </w:r>
            <w:r w:rsidRPr="007A2ED2">
              <w:t>anagement</w:t>
            </w:r>
          </w:p>
        </w:tc>
        <w:tc>
          <w:tcPr>
            <w:tcW w:w="850" w:type="dxa"/>
            <w:gridSpan w:val="2"/>
          </w:tcPr>
          <w:p w:rsidR="00185BE6" w:rsidRDefault="00185BE6" w:rsidP="00185BE6">
            <w:pPr>
              <w:jc w:val="both"/>
            </w:pPr>
            <w:r>
              <w:t>26-0-13</w:t>
            </w:r>
          </w:p>
        </w:tc>
        <w:tc>
          <w:tcPr>
            <w:tcW w:w="851" w:type="dxa"/>
          </w:tcPr>
          <w:p w:rsidR="00185BE6" w:rsidRDefault="00185BE6" w:rsidP="00185BE6">
            <w:pPr>
              <w:jc w:val="both"/>
            </w:pPr>
            <w:r w:rsidRPr="006D4AFE">
              <w:t>zp, zk</w:t>
            </w:r>
          </w:p>
        </w:tc>
        <w:tc>
          <w:tcPr>
            <w:tcW w:w="709" w:type="dxa"/>
          </w:tcPr>
          <w:p w:rsidR="00185BE6" w:rsidRDefault="00AC7516" w:rsidP="00185BE6">
            <w:pPr>
              <w:jc w:val="both"/>
            </w:pPr>
            <w:r>
              <w:t>3</w:t>
            </w:r>
          </w:p>
        </w:tc>
        <w:tc>
          <w:tcPr>
            <w:tcW w:w="2051" w:type="dxa"/>
          </w:tcPr>
          <w:p w:rsidR="00185BE6" w:rsidRPr="001C31EB" w:rsidRDefault="00C120B8" w:rsidP="00156306">
            <w:pPr>
              <w:rPr>
                <w:b/>
              </w:rPr>
            </w:pPr>
            <w:r>
              <w:rPr>
                <w:b/>
              </w:rPr>
              <w:t xml:space="preserve">doc. Ing. </w:t>
            </w:r>
            <w:ins w:id="56" w:author="Pavla Trefilová" w:date="2019-09-05T16:15:00Z">
              <w:r w:rsidR="00D26DBE">
                <w:rPr>
                  <w:b/>
                </w:rPr>
                <w:t xml:space="preserve">Miloslava </w:t>
              </w:r>
            </w:ins>
            <w:r>
              <w:rPr>
                <w:b/>
              </w:rPr>
              <w:t>Chovancová, CSc.</w:t>
            </w:r>
          </w:p>
          <w:p w:rsidR="00185BE6" w:rsidRDefault="00185BE6" w:rsidP="00156306">
            <w:r>
              <w:t xml:space="preserve">Chovancová </w:t>
            </w:r>
            <w:ins w:id="57" w:author="Pavla Trefilová" w:date="2019-09-05T15:17:00Z">
              <w:r w:rsidR="005527EE">
                <w:t>(</w:t>
              </w:r>
            </w:ins>
            <w:r>
              <w:t>60%</w:t>
            </w:r>
            <w:ins w:id="58" w:author="Pavla Trefilová" w:date="2019-09-05T15:17:00Z">
              <w:r w:rsidR="005527EE">
                <w:t>)</w:t>
              </w:r>
            </w:ins>
          </w:p>
          <w:p w:rsidR="00185BE6" w:rsidRPr="00F83859" w:rsidRDefault="00185BE6" w:rsidP="00156306">
            <w:r>
              <w:t xml:space="preserve">Kwarteng </w:t>
            </w:r>
            <w:ins w:id="59" w:author="Pavla Trefilová" w:date="2019-09-05T15:17:00Z">
              <w:r w:rsidR="005527EE">
                <w:t>(</w:t>
              </w:r>
            </w:ins>
            <w:r>
              <w:t>40%</w:t>
            </w:r>
            <w:ins w:id="60" w:author="Pavla Trefilová" w:date="2019-09-05T15:17:00Z">
              <w:r w:rsidR="005527EE">
                <w:t>)</w:t>
              </w:r>
            </w:ins>
          </w:p>
        </w:tc>
        <w:tc>
          <w:tcPr>
            <w:tcW w:w="672" w:type="dxa"/>
            <w:gridSpan w:val="2"/>
          </w:tcPr>
          <w:p w:rsidR="00185BE6" w:rsidRPr="007A2ED2" w:rsidRDefault="00185BE6" w:rsidP="00185BE6">
            <w:pPr>
              <w:jc w:val="both"/>
            </w:pPr>
            <w:r w:rsidRPr="007A2ED2">
              <w:t>1/Z</w:t>
            </w:r>
          </w:p>
        </w:tc>
        <w:tc>
          <w:tcPr>
            <w:tcW w:w="814" w:type="dxa"/>
            <w:gridSpan w:val="2"/>
          </w:tcPr>
          <w:p w:rsidR="00185BE6" w:rsidRPr="007A2ED2" w:rsidRDefault="00185BE6" w:rsidP="00185BE6">
            <w:pPr>
              <w:jc w:val="center"/>
            </w:pPr>
            <w:r w:rsidRPr="007A2ED2">
              <w:t>PZ</w:t>
            </w:r>
          </w:p>
        </w:tc>
      </w:tr>
      <w:tr w:rsidR="008424D2" w:rsidTr="00E0603D">
        <w:tc>
          <w:tcPr>
            <w:tcW w:w="3227" w:type="dxa"/>
          </w:tcPr>
          <w:p w:rsidR="008424D2" w:rsidRDefault="008424D2" w:rsidP="008424D2">
            <w:r w:rsidRPr="00D24F3C">
              <w:t>Macroeconomics II</w:t>
            </w:r>
          </w:p>
        </w:tc>
        <w:tc>
          <w:tcPr>
            <w:tcW w:w="850" w:type="dxa"/>
            <w:gridSpan w:val="2"/>
          </w:tcPr>
          <w:p w:rsidR="008424D2" w:rsidRDefault="008424D2" w:rsidP="008424D2">
            <w:pPr>
              <w:jc w:val="both"/>
            </w:pPr>
            <w:r>
              <w:t>26-0-26</w:t>
            </w:r>
          </w:p>
        </w:tc>
        <w:tc>
          <w:tcPr>
            <w:tcW w:w="851" w:type="dxa"/>
          </w:tcPr>
          <w:p w:rsidR="008424D2" w:rsidRDefault="008424D2" w:rsidP="008424D2">
            <w:r w:rsidRPr="006D4AFE">
              <w:t>zp, zk</w:t>
            </w:r>
          </w:p>
        </w:tc>
        <w:tc>
          <w:tcPr>
            <w:tcW w:w="709" w:type="dxa"/>
          </w:tcPr>
          <w:p w:rsidR="008424D2" w:rsidRDefault="008424D2" w:rsidP="008424D2">
            <w:pPr>
              <w:jc w:val="both"/>
            </w:pPr>
            <w:r>
              <w:t>5</w:t>
            </w:r>
          </w:p>
        </w:tc>
        <w:tc>
          <w:tcPr>
            <w:tcW w:w="2051" w:type="dxa"/>
          </w:tcPr>
          <w:p w:rsidR="008424D2" w:rsidRDefault="008424D2" w:rsidP="00156306">
            <w:pPr>
              <w:rPr>
                <w:b/>
              </w:rPr>
            </w:pPr>
            <w:r>
              <w:rPr>
                <w:b/>
              </w:rPr>
              <w:t xml:space="preserve">doc. Ing. </w:t>
            </w:r>
            <w:ins w:id="61" w:author="Pavla Trefilová" w:date="2019-09-05T11:43:00Z">
              <w:r w:rsidR="00D432A2">
                <w:rPr>
                  <w:b/>
                </w:rPr>
                <w:t xml:space="preserve">Jena </w:t>
              </w:r>
            </w:ins>
            <w:r>
              <w:rPr>
                <w:b/>
              </w:rPr>
              <w:t>Švarcová, Ph.D.</w:t>
            </w:r>
          </w:p>
          <w:p w:rsidR="008424D2" w:rsidRPr="0042149D" w:rsidRDefault="008424D2" w:rsidP="00156306">
            <w:r>
              <w:t xml:space="preserve">Švarcová </w:t>
            </w:r>
            <w:ins w:id="62" w:author="Pavla Trefilová" w:date="2019-09-05T11:40:00Z">
              <w:r w:rsidR="00D432A2">
                <w:t>(100%)</w:t>
              </w:r>
            </w:ins>
            <w:del w:id="63" w:author="Pavla Trefilová" w:date="2019-09-05T11:40:00Z">
              <w:r w:rsidDel="00D432A2">
                <w:delText>100%</w:delText>
              </w:r>
            </w:del>
          </w:p>
        </w:tc>
        <w:tc>
          <w:tcPr>
            <w:tcW w:w="672" w:type="dxa"/>
            <w:gridSpan w:val="2"/>
          </w:tcPr>
          <w:p w:rsidR="008424D2" w:rsidRDefault="008424D2" w:rsidP="008424D2">
            <w:pPr>
              <w:jc w:val="both"/>
            </w:pPr>
            <w:r>
              <w:t>1/L</w:t>
            </w:r>
          </w:p>
        </w:tc>
        <w:tc>
          <w:tcPr>
            <w:tcW w:w="814" w:type="dxa"/>
            <w:gridSpan w:val="2"/>
          </w:tcPr>
          <w:p w:rsidR="008424D2" w:rsidRDefault="008424D2" w:rsidP="008424D2">
            <w:pPr>
              <w:jc w:val="center"/>
            </w:pPr>
            <w:r>
              <w:t>ZT</w:t>
            </w:r>
          </w:p>
        </w:tc>
      </w:tr>
      <w:tr w:rsidR="008424D2" w:rsidTr="00E0603D">
        <w:tc>
          <w:tcPr>
            <w:tcW w:w="3227" w:type="dxa"/>
          </w:tcPr>
          <w:p w:rsidR="008424D2" w:rsidRDefault="008424D2" w:rsidP="008424D2">
            <w:r w:rsidRPr="00696F30">
              <w:t>Marketing Applications</w:t>
            </w:r>
          </w:p>
        </w:tc>
        <w:tc>
          <w:tcPr>
            <w:tcW w:w="850" w:type="dxa"/>
            <w:gridSpan w:val="2"/>
          </w:tcPr>
          <w:p w:rsidR="008424D2" w:rsidRDefault="008424D2" w:rsidP="008424D2">
            <w:pPr>
              <w:jc w:val="both"/>
            </w:pPr>
            <w:r>
              <w:t>26-0-13</w:t>
            </w:r>
          </w:p>
        </w:tc>
        <w:tc>
          <w:tcPr>
            <w:tcW w:w="851" w:type="dxa"/>
          </w:tcPr>
          <w:p w:rsidR="008424D2" w:rsidRDefault="008424D2" w:rsidP="008424D2">
            <w:r w:rsidRPr="006D4AFE">
              <w:t>zp, zk</w:t>
            </w:r>
          </w:p>
        </w:tc>
        <w:tc>
          <w:tcPr>
            <w:tcW w:w="709" w:type="dxa"/>
          </w:tcPr>
          <w:p w:rsidR="008424D2" w:rsidRDefault="008424D2" w:rsidP="008424D2">
            <w:pPr>
              <w:jc w:val="both"/>
            </w:pPr>
            <w:r>
              <w:t>4</w:t>
            </w:r>
          </w:p>
        </w:tc>
        <w:tc>
          <w:tcPr>
            <w:tcW w:w="2051" w:type="dxa"/>
          </w:tcPr>
          <w:p w:rsidR="008424D2" w:rsidRDefault="008424D2" w:rsidP="00156306">
            <w:pPr>
              <w:rPr>
                <w:b/>
              </w:rPr>
            </w:pPr>
            <w:r>
              <w:rPr>
                <w:b/>
              </w:rPr>
              <w:t xml:space="preserve">Ing. </w:t>
            </w:r>
            <w:ins w:id="64" w:author="Pavla Trefilová" w:date="2019-09-05T11:41:00Z">
              <w:r w:rsidR="00D432A2">
                <w:rPr>
                  <w:b/>
                </w:rPr>
                <w:t xml:space="preserve">Michael </w:t>
              </w:r>
            </w:ins>
            <w:r>
              <w:rPr>
                <w:b/>
              </w:rPr>
              <w:t>Kwarteng, Ph.D.</w:t>
            </w:r>
          </w:p>
          <w:p w:rsidR="008424D2" w:rsidRDefault="008424D2" w:rsidP="00156306">
            <w:r>
              <w:t xml:space="preserve">Kwarteng </w:t>
            </w:r>
            <w:ins w:id="65" w:author="Pavla Trefilová" w:date="2019-09-05T11:41:00Z">
              <w:r w:rsidR="00D432A2">
                <w:t>(</w:t>
              </w:r>
            </w:ins>
            <w:r>
              <w:t>60%</w:t>
            </w:r>
            <w:del w:id="66" w:author="Pavla Trefilová" w:date="2019-09-05T11:41:00Z">
              <w:r w:rsidDel="00D432A2">
                <w:delText xml:space="preserve"> </w:delText>
              </w:r>
            </w:del>
            <w:ins w:id="67" w:author="Pavla Trefilová" w:date="2019-09-05T11:41:00Z">
              <w:r w:rsidR="00D432A2">
                <w:t>)</w:t>
              </w:r>
            </w:ins>
          </w:p>
          <w:p w:rsidR="008424D2" w:rsidRDefault="008424D2" w:rsidP="00156306">
            <w:r>
              <w:t xml:space="preserve">Staňková </w:t>
            </w:r>
            <w:ins w:id="68" w:author="Pavla Trefilová" w:date="2019-09-05T11:43:00Z">
              <w:r w:rsidR="00D432A2">
                <w:t>(40%)</w:t>
              </w:r>
            </w:ins>
            <w:del w:id="69" w:author="Pavla Trefilová" w:date="2019-09-05T11:43:00Z">
              <w:r w:rsidDel="00D432A2">
                <w:delText>40%</w:delText>
              </w:r>
            </w:del>
          </w:p>
        </w:tc>
        <w:tc>
          <w:tcPr>
            <w:tcW w:w="672" w:type="dxa"/>
            <w:gridSpan w:val="2"/>
          </w:tcPr>
          <w:p w:rsidR="008424D2" w:rsidRDefault="008424D2" w:rsidP="008424D2">
            <w:pPr>
              <w:jc w:val="both"/>
            </w:pPr>
            <w:r>
              <w:t>1/L</w:t>
            </w:r>
          </w:p>
        </w:tc>
        <w:tc>
          <w:tcPr>
            <w:tcW w:w="814" w:type="dxa"/>
            <w:gridSpan w:val="2"/>
          </w:tcPr>
          <w:p w:rsidR="008424D2" w:rsidRDefault="008424D2" w:rsidP="008424D2">
            <w:pPr>
              <w:jc w:val="center"/>
            </w:pPr>
            <w:r>
              <w:t>PZ</w:t>
            </w:r>
          </w:p>
        </w:tc>
      </w:tr>
      <w:tr w:rsidR="008424D2" w:rsidTr="00E0603D">
        <w:tc>
          <w:tcPr>
            <w:tcW w:w="3227" w:type="dxa"/>
          </w:tcPr>
          <w:p w:rsidR="008424D2" w:rsidRDefault="008424D2" w:rsidP="008424D2">
            <w:r>
              <w:t>Risk M</w:t>
            </w:r>
            <w:r w:rsidRPr="00D22D61">
              <w:t>anagement</w:t>
            </w:r>
          </w:p>
        </w:tc>
        <w:tc>
          <w:tcPr>
            <w:tcW w:w="850" w:type="dxa"/>
            <w:gridSpan w:val="2"/>
          </w:tcPr>
          <w:p w:rsidR="008424D2" w:rsidRDefault="008424D2" w:rsidP="008424D2">
            <w:pPr>
              <w:jc w:val="both"/>
            </w:pPr>
            <w:r>
              <w:t>26-0-13</w:t>
            </w:r>
          </w:p>
        </w:tc>
        <w:tc>
          <w:tcPr>
            <w:tcW w:w="851" w:type="dxa"/>
          </w:tcPr>
          <w:p w:rsidR="008424D2" w:rsidRDefault="008424D2" w:rsidP="008424D2">
            <w:pPr>
              <w:jc w:val="both"/>
            </w:pPr>
            <w:r w:rsidRPr="006D4AFE">
              <w:t>zp, zk</w:t>
            </w:r>
          </w:p>
        </w:tc>
        <w:tc>
          <w:tcPr>
            <w:tcW w:w="709" w:type="dxa"/>
          </w:tcPr>
          <w:p w:rsidR="008424D2" w:rsidRDefault="008424D2" w:rsidP="008424D2">
            <w:pPr>
              <w:jc w:val="both"/>
            </w:pPr>
            <w:r>
              <w:t>4</w:t>
            </w:r>
          </w:p>
          <w:p w:rsidR="008424D2" w:rsidRDefault="008424D2" w:rsidP="008424D2">
            <w:pPr>
              <w:jc w:val="both"/>
            </w:pPr>
          </w:p>
        </w:tc>
        <w:tc>
          <w:tcPr>
            <w:tcW w:w="2051" w:type="dxa"/>
          </w:tcPr>
          <w:p w:rsidR="008424D2" w:rsidRDefault="008424D2" w:rsidP="00156306">
            <w:pPr>
              <w:rPr>
                <w:b/>
              </w:rPr>
            </w:pPr>
            <w:r>
              <w:rPr>
                <w:b/>
              </w:rPr>
              <w:t xml:space="preserve">Ing. </w:t>
            </w:r>
            <w:ins w:id="70" w:author="Pavla Trefilová" w:date="2019-09-05T11:41:00Z">
              <w:r w:rsidR="00D432A2">
                <w:rPr>
                  <w:b/>
                </w:rPr>
                <w:t xml:space="preserve">Lubor </w:t>
              </w:r>
            </w:ins>
            <w:r>
              <w:rPr>
                <w:b/>
              </w:rPr>
              <w:t>Homolka, Ph.D.</w:t>
            </w:r>
          </w:p>
          <w:p w:rsidR="008424D2" w:rsidRDefault="008424D2" w:rsidP="00156306">
            <w:r>
              <w:t xml:space="preserve">Homolka </w:t>
            </w:r>
            <w:ins w:id="71" w:author="Pavla Trefilová" w:date="2019-09-05T11:41:00Z">
              <w:r w:rsidR="00D432A2">
                <w:t>(60%)</w:t>
              </w:r>
            </w:ins>
            <w:del w:id="72" w:author="Pavla Trefilová" w:date="2019-09-05T11:41:00Z">
              <w:r w:rsidDel="00D432A2">
                <w:delText>60%</w:delText>
              </w:r>
            </w:del>
          </w:p>
          <w:p w:rsidR="008424D2" w:rsidRPr="0042149D" w:rsidRDefault="008424D2" w:rsidP="00156306">
            <w:r>
              <w:t xml:space="preserve">Kolčavová </w:t>
            </w:r>
            <w:ins w:id="73" w:author="Pavla Trefilová" w:date="2019-09-05T11:43:00Z">
              <w:r w:rsidR="00D432A2">
                <w:t>(40%)</w:t>
              </w:r>
            </w:ins>
            <w:del w:id="74" w:author="Pavla Trefilová" w:date="2019-09-05T11:43:00Z">
              <w:r w:rsidDel="00D432A2">
                <w:delText>40%</w:delText>
              </w:r>
            </w:del>
          </w:p>
        </w:tc>
        <w:tc>
          <w:tcPr>
            <w:tcW w:w="672" w:type="dxa"/>
            <w:gridSpan w:val="2"/>
          </w:tcPr>
          <w:p w:rsidR="008424D2" w:rsidRDefault="008424D2" w:rsidP="008424D2">
            <w:pPr>
              <w:jc w:val="both"/>
            </w:pPr>
            <w:r w:rsidRPr="00D261AB">
              <w:t>1/L</w:t>
            </w:r>
          </w:p>
        </w:tc>
        <w:tc>
          <w:tcPr>
            <w:tcW w:w="814" w:type="dxa"/>
            <w:gridSpan w:val="2"/>
          </w:tcPr>
          <w:p w:rsidR="008424D2" w:rsidRDefault="008424D2" w:rsidP="008424D2">
            <w:pPr>
              <w:jc w:val="center"/>
            </w:pPr>
            <w:r>
              <w:t>PZ</w:t>
            </w:r>
          </w:p>
        </w:tc>
      </w:tr>
      <w:tr w:rsidR="008424D2" w:rsidTr="00E0603D">
        <w:tc>
          <w:tcPr>
            <w:tcW w:w="3227" w:type="dxa"/>
          </w:tcPr>
          <w:p w:rsidR="008424D2" w:rsidRDefault="008424D2" w:rsidP="008424D2">
            <w:r>
              <w:t>Business English</w:t>
            </w:r>
          </w:p>
          <w:p w:rsidR="008424D2" w:rsidRDefault="008424D2" w:rsidP="008424D2"/>
        </w:tc>
        <w:tc>
          <w:tcPr>
            <w:tcW w:w="850" w:type="dxa"/>
            <w:gridSpan w:val="2"/>
          </w:tcPr>
          <w:p w:rsidR="008424D2" w:rsidRDefault="008424D2" w:rsidP="008424D2">
            <w:pPr>
              <w:jc w:val="both"/>
            </w:pPr>
            <w:r>
              <w:t>0-0-26</w:t>
            </w:r>
          </w:p>
        </w:tc>
        <w:tc>
          <w:tcPr>
            <w:tcW w:w="851" w:type="dxa"/>
          </w:tcPr>
          <w:p w:rsidR="008424D2" w:rsidRDefault="008424D2" w:rsidP="008424D2">
            <w:pPr>
              <w:jc w:val="both"/>
            </w:pPr>
            <w:r>
              <w:t>klz</w:t>
            </w:r>
          </w:p>
        </w:tc>
        <w:tc>
          <w:tcPr>
            <w:tcW w:w="709" w:type="dxa"/>
          </w:tcPr>
          <w:p w:rsidR="008424D2" w:rsidRDefault="008424D2" w:rsidP="008424D2">
            <w:pPr>
              <w:jc w:val="both"/>
            </w:pPr>
            <w:r>
              <w:t>3</w:t>
            </w:r>
          </w:p>
        </w:tc>
        <w:tc>
          <w:tcPr>
            <w:tcW w:w="2051" w:type="dxa"/>
          </w:tcPr>
          <w:p w:rsidR="008424D2" w:rsidRPr="00E409BC" w:rsidRDefault="008424D2" w:rsidP="00156306">
            <w:pPr>
              <w:rPr>
                <w:b/>
              </w:rPr>
            </w:pPr>
            <w:r>
              <w:rPr>
                <w:b/>
              </w:rPr>
              <w:t xml:space="preserve">Mgr. </w:t>
            </w:r>
            <w:ins w:id="75" w:author="Pavla Trefilová" w:date="2019-09-16T08:49:00Z">
              <w:r w:rsidR="009A4263">
                <w:rPr>
                  <w:b/>
                </w:rPr>
                <w:t>Eva Chmelařová</w:t>
              </w:r>
            </w:ins>
            <w:del w:id="76" w:author="Pavla Trefilová" w:date="2019-09-16T08:49:00Z">
              <w:r w:rsidDel="009A4263">
                <w:rPr>
                  <w:b/>
                </w:rPr>
                <w:delText>Krumpolcová</w:delText>
              </w:r>
            </w:del>
          </w:p>
          <w:p w:rsidR="008424D2" w:rsidRPr="008E68EA" w:rsidRDefault="008424D2" w:rsidP="00156306">
            <w:del w:id="77" w:author="Pavla Trefilová" w:date="2019-09-16T08:50:00Z">
              <w:r w:rsidDel="009A4263">
                <w:delText xml:space="preserve">Krumpolcová </w:delText>
              </w:r>
            </w:del>
            <w:ins w:id="78" w:author="Pavla Trefilová" w:date="2019-09-16T08:50:00Z">
              <w:r w:rsidR="009A4263">
                <w:t xml:space="preserve">Chmelařová </w:t>
              </w:r>
            </w:ins>
            <w:ins w:id="79" w:author="Pavla Trefilová" w:date="2019-09-05T11:43:00Z">
              <w:r w:rsidR="00D432A2">
                <w:t>(100%)</w:t>
              </w:r>
            </w:ins>
            <w:del w:id="80" w:author="Pavla Trefilová" w:date="2019-09-05T11:43:00Z">
              <w:r w:rsidDel="00D432A2">
                <w:delText>100%</w:delText>
              </w:r>
            </w:del>
          </w:p>
        </w:tc>
        <w:tc>
          <w:tcPr>
            <w:tcW w:w="672" w:type="dxa"/>
            <w:gridSpan w:val="2"/>
          </w:tcPr>
          <w:p w:rsidR="008424D2" w:rsidRDefault="008424D2" w:rsidP="008424D2">
            <w:pPr>
              <w:jc w:val="both"/>
            </w:pPr>
            <w:r>
              <w:t>1/L</w:t>
            </w:r>
          </w:p>
        </w:tc>
        <w:tc>
          <w:tcPr>
            <w:tcW w:w="814" w:type="dxa"/>
            <w:gridSpan w:val="2"/>
          </w:tcPr>
          <w:p w:rsidR="008424D2" w:rsidRDefault="008424D2" w:rsidP="008424D2">
            <w:pPr>
              <w:jc w:val="center"/>
            </w:pPr>
          </w:p>
        </w:tc>
      </w:tr>
      <w:tr w:rsidR="008424D2" w:rsidTr="00E0603D">
        <w:tc>
          <w:tcPr>
            <w:tcW w:w="3227" w:type="dxa"/>
          </w:tcPr>
          <w:p w:rsidR="008424D2" w:rsidRDefault="008424D2" w:rsidP="008424D2">
            <w:pPr>
              <w:jc w:val="both"/>
            </w:pPr>
            <w:r w:rsidRPr="008425E4">
              <w:rPr>
                <w:lang w:val="en-GB"/>
              </w:rPr>
              <w:lastRenderedPageBreak/>
              <w:t>Managerial Information Systems</w:t>
            </w:r>
          </w:p>
        </w:tc>
        <w:tc>
          <w:tcPr>
            <w:tcW w:w="850" w:type="dxa"/>
            <w:gridSpan w:val="2"/>
          </w:tcPr>
          <w:p w:rsidR="008424D2" w:rsidRDefault="008424D2" w:rsidP="008424D2">
            <w:pPr>
              <w:jc w:val="both"/>
            </w:pPr>
            <w:r>
              <w:t>26-26-0</w:t>
            </w:r>
          </w:p>
        </w:tc>
        <w:tc>
          <w:tcPr>
            <w:tcW w:w="851" w:type="dxa"/>
          </w:tcPr>
          <w:p w:rsidR="008424D2" w:rsidRDefault="008424D2" w:rsidP="008424D2">
            <w:pPr>
              <w:jc w:val="both"/>
            </w:pPr>
            <w:r w:rsidRPr="006D4AFE">
              <w:t>zp, zk</w:t>
            </w:r>
          </w:p>
        </w:tc>
        <w:tc>
          <w:tcPr>
            <w:tcW w:w="709" w:type="dxa"/>
          </w:tcPr>
          <w:p w:rsidR="008424D2" w:rsidRDefault="008424D2" w:rsidP="008424D2">
            <w:pPr>
              <w:jc w:val="both"/>
            </w:pPr>
            <w:r>
              <w:t>4</w:t>
            </w:r>
          </w:p>
        </w:tc>
        <w:tc>
          <w:tcPr>
            <w:tcW w:w="2051" w:type="dxa"/>
          </w:tcPr>
          <w:p w:rsidR="008424D2" w:rsidRDefault="008424D2" w:rsidP="00156306">
            <w:pPr>
              <w:rPr>
                <w:b/>
              </w:rPr>
            </w:pPr>
            <w:del w:id="81" w:author="Pavla Trefilová" w:date="2019-09-05T11:40:00Z">
              <w:r w:rsidDel="00D432A2">
                <w:rPr>
                  <w:b/>
                </w:rPr>
                <w:delText>doc.</w:delText>
              </w:r>
            </w:del>
            <w:ins w:id="82" w:author="Pavla Trefilová" w:date="2019-09-05T11:40:00Z">
              <w:r w:rsidR="00D432A2">
                <w:rPr>
                  <w:b/>
                </w:rPr>
                <w:t>prof.</w:t>
              </w:r>
            </w:ins>
            <w:r>
              <w:rPr>
                <w:b/>
              </w:rPr>
              <w:t xml:space="preserve"> Ing. </w:t>
            </w:r>
            <w:ins w:id="83" w:author="Pavla Trefilová" w:date="2019-09-05T11:41:00Z">
              <w:r w:rsidR="00D432A2">
                <w:rPr>
                  <w:b/>
                </w:rPr>
                <w:t xml:space="preserve">Rastislav </w:t>
              </w:r>
            </w:ins>
            <w:r>
              <w:rPr>
                <w:b/>
              </w:rPr>
              <w:t>Rajnoha, PhD.</w:t>
            </w:r>
          </w:p>
          <w:p w:rsidR="008424D2" w:rsidRPr="0042149D" w:rsidRDefault="008424D2" w:rsidP="00156306">
            <w:r>
              <w:t xml:space="preserve">Rajnoha </w:t>
            </w:r>
            <w:ins w:id="84" w:author="Pavla Trefilová" w:date="2019-09-05T11:40:00Z">
              <w:r w:rsidR="00D432A2">
                <w:t>(100%)</w:t>
              </w:r>
            </w:ins>
            <w:del w:id="85" w:author="Pavla Trefilová" w:date="2019-09-05T11:40:00Z">
              <w:r w:rsidDel="00D432A2">
                <w:delText>100%</w:delText>
              </w:r>
            </w:del>
          </w:p>
        </w:tc>
        <w:tc>
          <w:tcPr>
            <w:tcW w:w="672" w:type="dxa"/>
            <w:gridSpan w:val="2"/>
          </w:tcPr>
          <w:p w:rsidR="008424D2" w:rsidRDefault="008424D2" w:rsidP="008424D2">
            <w:pPr>
              <w:jc w:val="both"/>
            </w:pPr>
            <w:r>
              <w:t>1/L</w:t>
            </w:r>
          </w:p>
        </w:tc>
        <w:tc>
          <w:tcPr>
            <w:tcW w:w="814" w:type="dxa"/>
            <w:gridSpan w:val="2"/>
          </w:tcPr>
          <w:p w:rsidR="008424D2" w:rsidRDefault="008424D2" w:rsidP="008424D2">
            <w:pPr>
              <w:jc w:val="center"/>
            </w:pPr>
            <w:r>
              <w:t>PZ</w:t>
            </w:r>
          </w:p>
        </w:tc>
      </w:tr>
      <w:tr w:rsidR="008424D2" w:rsidTr="00E0603D">
        <w:tc>
          <w:tcPr>
            <w:tcW w:w="3227" w:type="dxa"/>
          </w:tcPr>
          <w:p w:rsidR="008424D2" w:rsidRDefault="008424D2" w:rsidP="008424D2">
            <w:r>
              <w:t>Business Negotiation</w:t>
            </w:r>
          </w:p>
        </w:tc>
        <w:tc>
          <w:tcPr>
            <w:tcW w:w="850" w:type="dxa"/>
            <w:gridSpan w:val="2"/>
          </w:tcPr>
          <w:p w:rsidR="008424D2" w:rsidRDefault="008424D2" w:rsidP="008424D2">
            <w:pPr>
              <w:jc w:val="both"/>
            </w:pPr>
            <w:r>
              <w:t>13-0-13</w:t>
            </w:r>
          </w:p>
        </w:tc>
        <w:tc>
          <w:tcPr>
            <w:tcW w:w="851" w:type="dxa"/>
          </w:tcPr>
          <w:p w:rsidR="008424D2" w:rsidRDefault="008424D2" w:rsidP="008424D2">
            <w:pPr>
              <w:jc w:val="both"/>
            </w:pPr>
            <w:r>
              <w:t>klz</w:t>
            </w:r>
          </w:p>
        </w:tc>
        <w:tc>
          <w:tcPr>
            <w:tcW w:w="709" w:type="dxa"/>
          </w:tcPr>
          <w:p w:rsidR="008424D2" w:rsidRDefault="008424D2" w:rsidP="008424D2">
            <w:pPr>
              <w:jc w:val="both"/>
            </w:pPr>
            <w:r>
              <w:t>3</w:t>
            </w:r>
          </w:p>
        </w:tc>
        <w:tc>
          <w:tcPr>
            <w:tcW w:w="2051" w:type="dxa"/>
          </w:tcPr>
          <w:p w:rsidR="008424D2" w:rsidRDefault="00CE43E5" w:rsidP="00156306">
            <w:pPr>
              <w:rPr>
                <w:b/>
              </w:rPr>
            </w:pPr>
            <w:ins w:id="86" w:author="Pavla Trefilová" w:date="2019-09-05T11:47:00Z">
              <w:r w:rsidRPr="00CE43E5">
                <w:rPr>
                  <w:b/>
                  <w:rPrChange w:id="87" w:author="Pavla Trefilová" w:date="2019-09-05T11:47:00Z">
                    <w:rPr/>
                  </w:rPrChange>
                </w:rPr>
                <w:t>Nibedita</w:t>
              </w:r>
              <w:r w:rsidRPr="00CE43E5">
                <w:rPr>
                  <w:b/>
                </w:rPr>
                <w:t xml:space="preserve"> </w:t>
              </w:r>
            </w:ins>
            <w:r w:rsidR="008424D2">
              <w:rPr>
                <w:b/>
              </w:rPr>
              <w:t>Saha, Ph.D. MBA</w:t>
            </w:r>
          </w:p>
          <w:p w:rsidR="008424D2" w:rsidRDefault="008424D2" w:rsidP="00156306">
            <w:r>
              <w:t xml:space="preserve">Saha </w:t>
            </w:r>
            <w:ins w:id="88" w:author="Pavla Trefilová" w:date="2019-09-05T11:47:00Z">
              <w:r w:rsidR="00CE43E5">
                <w:t>(</w:t>
              </w:r>
            </w:ins>
            <w:r>
              <w:t>80%</w:t>
            </w:r>
            <w:ins w:id="89" w:author="Pavla Trefilová" w:date="2019-09-05T11:47:00Z">
              <w:r w:rsidR="00CE43E5">
                <w:t>)</w:t>
              </w:r>
            </w:ins>
          </w:p>
          <w:p w:rsidR="008424D2" w:rsidRDefault="008424D2" w:rsidP="00156306">
            <w:r>
              <w:t xml:space="preserve">Benyahya </w:t>
            </w:r>
            <w:ins w:id="90" w:author="Pavla Trefilová" w:date="2019-09-05T11:47:00Z">
              <w:r w:rsidR="00CE43E5">
                <w:t>(</w:t>
              </w:r>
            </w:ins>
            <w:r>
              <w:t>20%</w:t>
            </w:r>
            <w:ins w:id="91" w:author="Pavla Trefilová" w:date="2019-09-05T11:47:00Z">
              <w:r w:rsidR="00CE43E5">
                <w:t>)</w:t>
              </w:r>
            </w:ins>
          </w:p>
        </w:tc>
        <w:tc>
          <w:tcPr>
            <w:tcW w:w="672" w:type="dxa"/>
            <w:gridSpan w:val="2"/>
          </w:tcPr>
          <w:p w:rsidR="008424D2" w:rsidRPr="007A2ED2" w:rsidRDefault="008424D2" w:rsidP="008424D2">
            <w:pPr>
              <w:jc w:val="both"/>
            </w:pPr>
            <w:r w:rsidRPr="007A2ED2">
              <w:t>1/L</w:t>
            </w:r>
          </w:p>
        </w:tc>
        <w:tc>
          <w:tcPr>
            <w:tcW w:w="814" w:type="dxa"/>
            <w:gridSpan w:val="2"/>
          </w:tcPr>
          <w:p w:rsidR="008424D2" w:rsidRPr="007A2ED2" w:rsidRDefault="008424D2" w:rsidP="008424D2">
            <w:pPr>
              <w:jc w:val="center"/>
            </w:pPr>
          </w:p>
        </w:tc>
      </w:tr>
      <w:tr w:rsidR="008424D2" w:rsidTr="00E0603D">
        <w:tc>
          <w:tcPr>
            <w:tcW w:w="3227" w:type="dxa"/>
          </w:tcPr>
          <w:p w:rsidR="008424D2" w:rsidRDefault="008424D2" w:rsidP="008424D2">
            <w:r>
              <w:rPr>
                <w:color w:val="000000"/>
                <w:shd w:val="clear" w:color="auto" w:fill="FFFFFF"/>
                <w:lang w:val="en-GB"/>
              </w:rPr>
              <w:t>Basic of Law</w:t>
            </w:r>
            <w:r>
              <w:t xml:space="preserve"> </w:t>
            </w:r>
          </w:p>
        </w:tc>
        <w:tc>
          <w:tcPr>
            <w:tcW w:w="850" w:type="dxa"/>
            <w:gridSpan w:val="2"/>
          </w:tcPr>
          <w:p w:rsidR="008424D2" w:rsidRDefault="008424D2" w:rsidP="008424D2">
            <w:pPr>
              <w:jc w:val="both"/>
            </w:pPr>
            <w:r>
              <w:t>26-0-13</w:t>
            </w:r>
          </w:p>
        </w:tc>
        <w:tc>
          <w:tcPr>
            <w:tcW w:w="851" w:type="dxa"/>
          </w:tcPr>
          <w:p w:rsidR="008424D2" w:rsidRDefault="008424D2" w:rsidP="008424D2">
            <w:pPr>
              <w:jc w:val="both"/>
            </w:pPr>
            <w:r w:rsidRPr="006D4AFE">
              <w:t>zp, zk</w:t>
            </w:r>
          </w:p>
        </w:tc>
        <w:tc>
          <w:tcPr>
            <w:tcW w:w="709" w:type="dxa"/>
          </w:tcPr>
          <w:p w:rsidR="008424D2" w:rsidRDefault="008424D2" w:rsidP="008424D2">
            <w:pPr>
              <w:jc w:val="both"/>
            </w:pPr>
            <w:r>
              <w:t>4</w:t>
            </w:r>
          </w:p>
        </w:tc>
        <w:tc>
          <w:tcPr>
            <w:tcW w:w="2051" w:type="dxa"/>
          </w:tcPr>
          <w:p w:rsidR="008424D2" w:rsidRPr="001A09C5" w:rsidRDefault="008424D2" w:rsidP="00156306">
            <w:pPr>
              <w:rPr>
                <w:b/>
              </w:rPr>
            </w:pPr>
            <w:r w:rsidRPr="001A09C5">
              <w:rPr>
                <w:b/>
              </w:rPr>
              <w:t xml:space="preserve">JUDr. </w:t>
            </w:r>
            <w:ins w:id="92" w:author="Pavla Trefilová" w:date="2019-09-05T11:40:00Z">
              <w:r w:rsidR="00D432A2">
                <w:rPr>
                  <w:b/>
                </w:rPr>
                <w:t xml:space="preserve">Jiří </w:t>
              </w:r>
            </w:ins>
            <w:r w:rsidRPr="001A09C5">
              <w:rPr>
                <w:b/>
              </w:rPr>
              <w:t>Zicha, Ph.D.</w:t>
            </w:r>
          </w:p>
          <w:p w:rsidR="008424D2" w:rsidRDefault="008424D2" w:rsidP="00156306">
            <w:r>
              <w:t xml:space="preserve">Zicha </w:t>
            </w:r>
            <w:ins w:id="93" w:author="Pavla Trefilová" w:date="2019-09-05T11:40:00Z">
              <w:r w:rsidR="00D432A2">
                <w:t>(100%)</w:t>
              </w:r>
            </w:ins>
            <w:del w:id="94" w:author="Pavla Trefilová" w:date="2019-09-05T11:40:00Z">
              <w:r w:rsidDel="00D432A2">
                <w:delText>100%</w:delText>
              </w:r>
            </w:del>
          </w:p>
        </w:tc>
        <w:tc>
          <w:tcPr>
            <w:tcW w:w="672" w:type="dxa"/>
            <w:gridSpan w:val="2"/>
          </w:tcPr>
          <w:p w:rsidR="008424D2" w:rsidRDefault="008424D2" w:rsidP="008424D2">
            <w:pPr>
              <w:jc w:val="both"/>
            </w:pPr>
            <w:r>
              <w:t>2/Z</w:t>
            </w:r>
          </w:p>
        </w:tc>
        <w:tc>
          <w:tcPr>
            <w:tcW w:w="814" w:type="dxa"/>
            <w:gridSpan w:val="2"/>
          </w:tcPr>
          <w:p w:rsidR="008424D2" w:rsidRDefault="008424D2" w:rsidP="008424D2">
            <w:pPr>
              <w:jc w:val="center"/>
            </w:pPr>
          </w:p>
        </w:tc>
      </w:tr>
      <w:tr w:rsidR="008424D2" w:rsidTr="00E0603D">
        <w:tc>
          <w:tcPr>
            <w:tcW w:w="3227" w:type="dxa"/>
          </w:tcPr>
          <w:p w:rsidR="008424D2" w:rsidRDefault="008424D2" w:rsidP="008424D2">
            <w:r>
              <w:t>Human Resource Management II</w:t>
            </w:r>
          </w:p>
        </w:tc>
        <w:tc>
          <w:tcPr>
            <w:tcW w:w="850" w:type="dxa"/>
            <w:gridSpan w:val="2"/>
          </w:tcPr>
          <w:p w:rsidR="008424D2" w:rsidRDefault="008424D2" w:rsidP="008424D2">
            <w:pPr>
              <w:jc w:val="both"/>
            </w:pPr>
            <w:r>
              <w:t>13-0-13</w:t>
            </w:r>
          </w:p>
        </w:tc>
        <w:tc>
          <w:tcPr>
            <w:tcW w:w="851" w:type="dxa"/>
          </w:tcPr>
          <w:p w:rsidR="008424D2" w:rsidRDefault="008424D2" w:rsidP="008424D2">
            <w:pPr>
              <w:jc w:val="both"/>
            </w:pPr>
            <w:r w:rsidRPr="006D4AFE">
              <w:t>zp, zk</w:t>
            </w:r>
          </w:p>
        </w:tc>
        <w:tc>
          <w:tcPr>
            <w:tcW w:w="709" w:type="dxa"/>
          </w:tcPr>
          <w:p w:rsidR="008424D2" w:rsidRDefault="008424D2" w:rsidP="008424D2">
            <w:pPr>
              <w:jc w:val="both"/>
            </w:pPr>
            <w:r>
              <w:t>3</w:t>
            </w:r>
          </w:p>
        </w:tc>
        <w:tc>
          <w:tcPr>
            <w:tcW w:w="2051" w:type="dxa"/>
          </w:tcPr>
          <w:p w:rsidR="008424D2" w:rsidRDefault="008424D2" w:rsidP="00156306">
            <w:pPr>
              <w:rPr>
                <w:b/>
              </w:rPr>
            </w:pPr>
            <w:r w:rsidRPr="001C31EB">
              <w:rPr>
                <w:b/>
              </w:rPr>
              <w:t xml:space="preserve">Ing. </w:t>
            </w:r>
            <w:ins w:id="95" w:author="Pavla Trefilová" w:date="2019-09-05T11:40:00Z">
              <w:r w:rsidR="00D432A2">
                <w:rPr>
                  <w:b/>
                </w:rPr>
                <w:t xml:space="preserve">Jana </w:t>
              </w:r>
            </w:ins>
            <w:r>
              <w:rPr>
                <w:b/>
              </w:rPr>
              <w:t>Matošková</w:t>
            </w:r>
            <w:r w:rsidRPr="001C31EB">
              <w:rPr>
                <w:b/>
              </w:rPr>
              <w:t>, Ph.D.</w:t>
            </w:r>
          </w:p>
          <w:p w:rsidR="008424D2" w:rsidRDefault="008424D2" w:rsidP="00156306">
            <w:r>
              <w:t xml:space="preserve">Matošková </w:t>
            </w:r>
            <w:ins w:id="96" w:author="Pavla Trefilová" w:date="2019-09-05T11:40:00Z">
              <w:r w:rsidR="00D432A2">
                <w:t>(100%)</w:t>
              </w:r>
            </w:ins>
            <w:del w:id="97" w:author="Pavla Trefilová" w:date="2019-09-05T11:40:00Z">
              <w:r w:rsidDel="00D432A2">
                <w:delText>100%</w:delText>
              </w:r>
            </w:del>
          </w:p>
        </w:tc>
        <w:tc>
          <w:tcPr>
            <w:tcW w:w="672" w:type="dxa"/>
            <w:gridSpan w:val="2"/>
          </w:tcPr>
          <w:p w:rsidR="008424D2" w:rsidRDefault="008424D2" w:rsidP="008424D2">
            <w:pPr>
              <w:jc w:val="both"/>
            </w:pPr>
            <w:r>
              <w:t>2/Z</w:t>
            </w:r>
          </w:p>
        </w:tc>
        <w:tc>
          <w:tcPr>
            <w:tcW w:w="814" w:type="dxa"/>
            <w:gridSpan w:val="2"/>
          </w:tcPr>
          <w:p w:rsidR="008424D2" w:rsidRDefault="008424D2" w:rsidP="008424D2">
            <w:pPr>
              <w:jc w:val="center"/>
            </w:pPr>
            <w:r>
              <w:t>PZ</w:t>
            </w:r>
          </w:p>
        </w:tc>
      </w:tr>
      <w:tr w:rsidR="008424D2" w:rsidTr="00E0603D">
        <w:tc>
          <w:tcPr>
            <w:tcW w:w="3227" w:type="dxa"/>
          </w:tcPr>
          <w:p w:rsidR="008424D2" w:rsidRDefault="008424D2" w:rsidP="008424D2">
            <w:r w:rsidRPr="000274E9">
              <w:t>Business Ethics</w:t>
            </w:r>
          </w:p>
        </w:tc>
        <w:tc>
          <w:tcPr>
            <w:tcW w:w="850" w:type="dxa"/>
            <w:gridSpan w:val="2"/>
          </w:tcPr>
          <w:p w:rsidR="008424D2" w:rsidRDefault="008424D2" w:rsidP="008424D2">
            <w:pPr>
              <w:jc w:val="both"/>
            </w:pPr>
            <w:r>
              <w:t>13-0-13</w:t>
            </w:r>
          </w:p>
        </w:tc>
        <w:tc>
          <w:tcPr>
            <w:tcW w:w="851" w:type="dxa"/>
          </w:tcPr>
          <w:p w:rsidR="008424D2" w:rsidRDefault="008424D2" w:rsidP="008424D2">
            <w:pPr>
              <w:jc w:val="both"/>
            </w:pPr>
            <w:r>
              <w:t>klz</w:t>
            </w:r>
          </w:p>
        </w:tc>
        <w:tc>
          <w:tcPr>
            <w:tcW w:w="709" w:type="dxa"/>
          </w:tcPr>
          <w:p w:rsidR="008424D2" w:rsidRDefault="008424D2" w:rsidP="008424D2">
            <w:pPr>
              <w:jc w:val="both"/>
            </w:pPr>
            <w:r>
              <w:t>3</w:t>
            </w:r>
          </w:p>
        </w:tc>
        <w:tc>
          <w:tcPr>
            <w:tcW w:w="2051" w:type="dxa"/>
          </w:tcPr>
          <w:p w:rsidR="008424D2" w:rsidRDefault="008424D2" w:rsidP="00156306">
            <w:pPr>
              <w:rPr>
                <w:b/>
              </w:rPr>
            </w:pPr>
            <w:r w:rsidRPr="001C31EB">
              <w:rPr>
                <w:b/>
              </w:rPr>
              <w:t>Ing.</w:t>
            </w:r>
            <w:del w:id="98" w:author="Pavla Trefilová" w:date="2019-09-05T11:47:00Z">
              <w:r w:rsidRPr="001C31EB" w:rsidDel="00CE43E5">
                <w:rPr>
                  <w:b/>
                </w:rPr>
                <w:delText xml:space="preserve"> </w:delText>
              </w:r>
            </w:del>
            <w:ins w:id="99" w:author="Pavla Trefilová" w:date="2019-09-05T11:47:00Z">
              <w:r w:rsidR="00CE43E5">
                <w:rPr>
                  <w:b/>
                </w:rPr>
                <w:t xml:space="preserve"> Lucie </w:t>
              </w:r>
            </w:ins>
            <w:r w:rsidRPr="001C31EB">
              <w:rPr>
                <w:b/>
              </w:rPr>
              <w:t>Tomancová, Ph.D.</w:t>
            </w:r>
          </w:p>
          <w:p w:rsidR="008424D2" w:rsidRPr="00F83859" w:rsidRDefault="008424D2" w:rsidP="00156306">
            <w:r>
              <w:t xml:space="preserve">Tomancová </w:t>
            </w:r>
            <w:ins w:id="100" w:author="Pavla Trefilová" w:date="2019-09-05T11:47:00Z">
              <w:r w:rsidR="00CE43E5">
                <w:t>(100%)</w:t>
              </w:r>
            </w:ins>
            <w:del w:id="101" w:author="Pavla Trefilová" w:date="2019-09-05T11:47:00Z">
              <w:r w:rsidDel="00CE43E5">
                <w:delText>100%</w:delText>
              </w:r>
            </w:del>
          </w:p>
        </w:tc>
        <w:tc>
          <w:tcPr>
            <w:tcW w:w="672" w:type="dxa"/>
            <w:gridSpan w:val="2"/>
          </w:tcPr>
          <w:p w:rsidR="008424D2" w:rsidRDefault="008424D2" w:rsidP="008424D2">
            <w:pPr>
              <w:jc w:val="both"/>
            </w:pPr>
            <w:r>
              <w:t>2/Z</w:t>
            </w:r>
          </w:p>
        </w:tc>
        <w:tc>
          <w:tcPr>
            <w:tcW w:w="814" w:type="dxa"/>
            <w:gridSpan w:val="2"/>
          </w:tcPr>
          <w:p w:rsidR="008424D2" w:rsidRDefault="008424D2" w:rsidP="008424D2">
            <w:pPr>
              <w:jc w:val="center"/>
            </w:pPr>
            <w:r w:rsidRPr="007C43CE">
              <w:t>P</w:t>
            </w:r>
            <w:r>
              <w:t>Z</w:t>
            </w:r>
          </w:p>
        </w:tc>
      </w:tr>
      <w:tr w:rsidR="008424D2" w:rsidTr="00E0603D">
        <w:tc>
          <w:tcPr>
            <w:tcW w:w="3227" w:type="dxa"/>
          </w:tcPr>
          <w:p w:rsidR="008424D2" w:rsidRDefault="008424D2" w:rsidP="008424D2">
            <w:r w:rsidRPr="00DC651F">
              <w:t>Master´s Thesis Seminar</w:t>
            </w:r>
          </w:p>
        </w:tc>
        <w:tc>
          <w:tcPr>
            <w:tcW w:w="850" w:type="dxa"/>
            <w:gridSpan w:val="2"/>
          </w:tcPr>
          <w:p w:rsidR="008424D2" w:rsidRDefault="008424D2" w:rsidP="008424D2">
            <w:pPr>
              <w:jc w:val="both"/>
            </w:pPr>
            <w:r>
              <w:t>0-0-13</w:t>
            </w:r>
          </w:p>
        </w:tc>
        <w:tc>
          <w:tcPr>
            <w:tcW w:w="851" w:type="dxa"/>
          </w:tcPr>
          <w:p w:rsidR="008424D2" w:rsidRDefault="008424D2" w:rsidP="008424D2">
            <w:pPr>
              <w:jc w:val="both"/>
            </w:pPr>
            <w:r>
              <w:t>zp</w:t>
            </w:r>
          </w:p>
        </w:tc>
        <w:tc>
          <w:tcPr>
            <w:tcW w:w="709" w:type="dxa"/>
          </w:tcPr>
          <w:p w:rsidR="008424D2" w:rsidRDefault="008424D2" w:rsidP="008424D2">
            <w:pPr>
              <w:jc w:val="both"/>
            </w:pPr>
            <w:r>
              <w:t>2</w:t>
            </w:r>
          </w:p>
        </w:tc>
        <w:tc>
          <w:tcPr>
            <w:tcW w:w="2051" w:type="dxa"/>
          </w:tcPr>
          <w:p w:rsidR="008424D2" w:rsidRDefault="008424D2" w:rsidP="00156306">
            <w:pPr>
              <w:rPr>
                <w:b/>
              </w:rPr>
            </w:pPr>
            <w:r>
              <w:rPr>
                <w:b/>
              </w:rPr>
              <w:t xml:space="preserve">doc. Ing. </w:t>
            </w:r>
            <w:ins w:id="102" w:author="Pavla Trefilová" w:date="2019-09-05T11:50:00Z">
              <w:r w:rsidR="00CE43E5">
                <w:rPr>
                  <w:b/>
                </w:rPr>
                <w:t xml:space="preserve">Michal </w:t>
              </w:r>
            </w:ins>
            <w:r>
              <w:rPr>
                <w:b/>
              </w:rPr>
              <w:t>Pilík, Ph.D.</w:t>
            </w:r>
          </w:p>
          <w:p w:rsidR="008424D2" w:rsidRDefault="008424D2" w:rsidP="00156306">
            <w:r>
              <w:t xml:space="preserve">Pilík </w:t>
            </w:r>
            <w:ins w:id="103" w:author="Pavla Trefilová" w:date="2019-09-05T11:47:00Z">
              <w:r w:rsidR="00CE43E5">
                <w:t>(100%)</w:t>
              </w:r>
            </w:ins>
            <w:del w:id="104" w:author="Pavla Trefilová" w:date="2019-09-05T11:47:00Z">
              <w:r w:rsidDel="00CE43E5">
                <w:delText>100%</w:delText>
              </w:r>
            </w:del>
          </w:p>
        </w:tc>
        <w:tc>
          <w:tcPr>
            <w:tcW w:w="672" w:type="dxa"/>
            <w:gridSpan w:val="2"/>
          </w:tcPr>
          <w:p w:rsidR="008424D2" w:rsidRDefault="008424D2" w:rsidP="008424D2">
            <w:r w:rsidRPr="00EF22C6">
              <w:t>2/Z</w:t>
            </w:r>
          </w:p>
        </w:tc>
        <w:tc>
          <w:tcPr>
            <w:tcW w:w="814" w:type="dxa"/>
            <w:gridSpan w:val="2"/>
          </w:tcPr>
          <w:p w:rsidR="008424D2" w:rsidRDefault="008424D2" w:rsidP="008424D2">
            <w:pPr>
              <w:jc w:val="center"/>
            </w:pPr>
          </w:p>
        </w:tc>
      </w:tr>
      <w:tr w:rsidR="008424D2" w:rsidTr="00E0603D">
        <w:tc>
          <w:tcPr>
            <w:tcW w:w="3227" w:type="dxa"/>
          </w:tcPr>
          <w:p w:rsidR="008424D2" w:rsidRDefault="008424D2" w:rsidP="008424D2">
            <w:r w:rsidRPr="00823401">
              <w:t>International Marketing</w:t>
            </w:r>
          </w:p>
        </w:tc>
        <w:tc>
          <w:tcPr>
            <w:tcW w:w="850" w:type="dxa"/>
            <w:gridSpan w:val="2"/>
          </w:tcPr>
          <w:p w:rsidR="008424D2" w:rsidRDefault="008424D2" w:rsidP="008424D2">
            <w:pPr>
              <w:jc w:val="both"/>
            </w:pPr>
            <w:r>
              <w:t>26-0-13</w:t>
            </w:r>
          </w:p>
        </w:tc>
        <w:tc>
          <w:tcPr>
            <w:tcW w:w="851" w:type="dxa"/>
          </w:tcPr>
          <w:p w:rsidR="008424D2" w:rsidRDefault="008424D2" w:rsidP="008424D2">
            <w:pPr>
              <w:jc w:val="both"/>
            </w:pPr>
            <w:r>
              <w:t>zp, zk</w:t>
            </w:r>
          </w:p>
        </w:tc>
        <w:tc>
          <w:tcPr>
            <w:tcW w:w="709" w:type="dxa"/>
          </w:tcPr>
          <w:p w:rsidR="008424D2" w:rsidRDefault="00686901" w:rsidP="008424D2">
            <w:pPr>
              <w:jc w:val="both"/>
            </w:pPr>
            <w:r>
              <w:t>4</w:t>
            </w:r>
          </w:p>
        </w:tc>
        <w:tc>
          <w:tcPr>
            <w:tcW w:w="2051" w:type="dxa"/>
          </w:tcPr>
          <w:p w:rsidR="008424D2" w:rsidRDefault="008424D2" w:rsidP="00156306">
            <w:pPr>
              <w:rPr>
                <w:b/>
              </w:rPr>
            </w:pPr>
            <w:r>
              <w:rPr>
                <w:b/>
              </w:rPr>
              <w:t xml:space="preserve">Ing. </w:t>
            </w:r>
            <w:ins w:id="105" w:author="Pavla Trefilová" w:date="2019-09-05T11:50:00Z">
              <w:r w:rsidR="00CE43E5">
                <w:rPr>
                  <w:b/>
                </w:rPr>
                <w:t>Janka</w:t>
              </w:r>
            </w:ins>
            <w:r>
              <w:rPr>
                <w:b/>
              </w:rPr>
              <w:t>Vydrová, Ph.D.</w:t>
            </w:r>
          </w:p>
          <w:p w:rsidR="008424D2" w:rsidRPr="00F83859" w:rsidRDefault="008424D2" w:rsidP="00156306">
            <w:r>
              <w:t xml:space="preserve">Vydrová </w:t>
            </w:r>
            <w:ins w:id="106" w:author="Pavla Trefilová" w:date="2019-09-05T11:47:00Z">
              <w:r w:rsidR="00CE43E5">
                <w:t>(100%)</w:t>
              </w:r>
            </w:ins>
            <w:del w:id="107" w:author="Pavla Trefilová" w:date="2019-09-05T11:47:00Z">
              <w:r w:rsidDel="00CE43E5">
                <w:delText>100%</w:delText>
              </w:r>
            </w:del>
          </w:p>
        </w:tc>
        <w:tc>
          <w:tcPr>
            <w:tcW w:w="672" w:type="dxa"/>
            <w:gridSpan w:val="2"/>
          </w:tcPr>
          <w:p w:rsidR="008424D2" w:rsidRDefault="008424D2" w:rsidP="008424D2">
            <w:pPr>
              <w:jc w:val="both"/>
            </w:pPr>
            <w:r>
              <w:t>2/Z</w:t>
            </w:r>
          </w:p>
        </w:tc>
        <w:tc>
          <w:tcPr>
            <w:tcW w:w="814" w:type="dxa"/>
            <w:gridSpan w:val="2"/>
          </w:tcPr>
          <w:p w:rsidR="008424D2" w:rsidRDefault="008424D2" w:rsidP="008424D2">
            <w:pPr>
              <w:jc w:val="center"/>
            </w:pPr>
            <w:r>
              <w:t>PZ</w:t>
            </w:r>
          </w:p>
        </w:tc>
      </w:tr>
      <w:tr w:rsidR="008424D2" w:rsidTr="00E0603D">
        <w:tc>
          <w:tcPr>
            <w:tcW w:w="3227" w:type="dxa"/>
          </w:tcPr>
          <w:p w:rsidR="008424D2" w:rsidRDefault="008424D2" w:rsidP="008424D2">
            <w:r w:rsidRPr="00FE6F00">
              <w:rPr>
                <w:color w:val="000000"/>
                <w:szCs w:val="17"/>
                <w:shd w:val="clear" w:color="auto" w:fill="FFFFFF"/>
              </w:rPr>
              <w:t>Marketing Communication</w:t>
            </w:r>
          </w:p>
        </w:tc>
        <w:tc>
          <w:tcPr>
            <w:tcW w:w="850" w:type="dxa"/>
            <w:gridSpan w:val="2"/>
          </w:tcPr>
          <w:p w:rsidR="008424D2" w:rsidRDefault="008424D2" w:rsidP="008424D2">
            <w:pPr>
              <w:jc w:val="both"/>
            </w:pPr>
            <w:r>
              <w:t>13-0-13</w:t>
            </w:r>
          </w:p>
        </w:tc>
        <w:tc>
          <w:tcPr>
            <w:tcW w:w="851" w:type="dxa"/>
          </w:tcPr>
          <w:p w:rsidR="008424D2" w:rsidRDefault="008424D2" w:rsidP="008424D2">
            <w:pPr>
              <w:jc w:val="both"/>
            </w:pPr>
            <w:r>
              <w:t>zp, zk</w:t>
            </w:r>
          </w:p>
        </w:tc>
        <w:tc>
          <w:tcPr>
            <w:tcW w:w="709" w:type="dxa"/>
          </w:tcPr>
          <w:p w:rsidR="008424D2" w:rsidRDefault="008424D2" w:rsidP="008424D2">
            <w:pPr>
              <w:jc w:val="both"/>
            </w:pPr>
            <w:r>
              <w:t>4</w:t>
            </w:r>
          </w:p>
        </w:tc>
        <w:tc>
          <w:tcPr>
            <w:tcW w:w="2051" w:type="dxa"/>
          </w:tcPr>
          <w:p w:rsidR="008424D2" w:rsidRDefault="008424D2" w:rsidP="00156306">
            <w:pPr>
              <w:rPr>
                <w:b/>
              </w:rPr>
            </w:pPr>
            <w:r>
              <w:rPr>
                <w:b/>
              </w:rPr>
              <w:t>doc. Ing.</w:t>
            </w:r>
            <w:ins w:id="108" w:author="Pavla Trefilová" w:date="2019-09-05T11:50:00Z">
              <w:r w:rsidR="00CE43E5">
                <w:rPr>
                  <w:b/>
                </w:rPr>
                <w:t xml:space="preserve"> Pavla</w:t>
              </w:r>
            </w:ins>
            <w:r>
              <w:rPr>
                <w:b/>
              </w:rPr>
              <w:t xml:space="preserve"> Staňková, Ph.D.</w:t>
            </w:r>
          </w:p>
          <w:p w:rsidR="008424D2" w:rsidRDefault="008424D2" w:rsidP="00156306">
            <w:r>
              <w:t xml:space="preserve">Staňková </w:t>
            </w:r>
            <w:ins w:id="109" w:author="Pavla Trefilová" w:date="2019-09-05T11:48:00Z">
              <w:r w:rsidR="00CE43E5">
                <w:t>(60%)</w:t>
              </w:r>
            </w:ins>
            <w:del w:id="110" w:author="Pavla Trefilová" w:date="2019-09-05T11:48:00Z">
              <w:r w:rsidDel="00CE43E5">
                <w:delText>60%</w:delText>
              </w:r>
            </w:del>
          </w:p>
          <w:p w:rsidR="008424D2" w:rsidRDefault="008424D2" w:rsidP="00156306">
            <w:r>
              <w:t xml:space="preserve">Pilík </w:t>
            </w:r>
            <w:ins w:id="111" w:author="Pavla Trefilová" w:date="2019-09-05T11:48:00Z">
              <w:r w:rsidR="00CE43E5">
                <w:t>(40%)</w:t>
              </w:r>
            </w:ins>
            <w:del w:id="112" w:author="Pavla Trefilová" w:date="2019-09-05T11:48:00Z">
              <w:r w:rsidDel="00CE43E5">
                <w:delText>40%</w:delText>
              </w:r>
            </w:del>
          </w:p>
        </w:tc>
        <w:tc>
          <w:tcPr>
            <w:tcW w:w="672" w:type="dxa"/>
            <w:gridSpan w:val="2"/>
          </w:tcPr>
          <w:p w:rsidR="008424D2" w:rsidRDefault="008424D2" w:rsidP="008424D2">
            <w:pPr>
              <w:jc w:val="both"/>
            </w:pPr>
            <w:r>
              <w:t>2/Z</w:t>
            </w:r>
          </w:p>
        </w:tc>
        <w:tc>
          <w:tcPr>
            <w:tcW w:w="814" w:type="dxa"/>
            <w:gridSpan w:val="2"/>
          </w:tcPr>
          <w:p w:rsidR="008424D2" w:rsidRDefault="008424D2" w:rsidP="008424D2">
            <w:pPr>
              <w:jc w:val="center"/>
            </w:pPr>
            <w:r w:rsidRPr="008D6069">
              <w:t>P</w:t>
            </w:r>
            <w:r>
              <w:t>Z</w:t>
            </w:r>
          </w:p>
        </w:tc>
      </w:tr>
      <w:tr w:rsidR="008424D2" w:rsidTr="00E0603D">
        <w:tc>
          <w:tcPr>
            <w:tcW w:w="3227" w:type="dxa"/>
          </w:tcPr>
          <w:p w:rsidR="008424D2" w:rsidRDefault="008424D2" w:rsidP="008424D2">
            <w:r w:rsidRPr="00F60B61">
              <w:t>Econometrics</w:t>
            </w:r>
            <w:r w:rsidRPr="00F402DA">
              <w:rPr>
                <w:i/>
              </w:rPr>
              <w:t xml:space="preserve"> </w:t>
            </w:r>
          </w:p>
        </w:tc>
        <w:tc>
          <w:tcPr>
            <w:tcW w:w="850" w:type="dxa"/>
            <w:gridSpan w:val="2"/>
          </w:tcPr>
          <w:p w:rsidR="008424D2" w:rsidRDefault="008424D2" w:rsidP="008424D2">
            <w:pPr>
              <w:jc w:val="both"/>
            </w:pPr>
            <w:r>
              <w:t>13-26-0</w:t>
            </w:r>
          </w:p>
        </w:tc>
        <w:tc>
          <w:tcPr>
            <w:tcW w:w="851" w:type="dxa"/>
          </w:tcPr>
          <w:p w:rsidR="008424D2" w:rsidRDefault="008424D2" w:rsidP="008424D2">
            <w:pPr>
              <w:jc w:val="both"/>
            </w:pPr>
            <w:r>
              <w:t>klz</w:t>
            </w:r>
          </w:p>
        </w:tc>
        <w:tc>
          <w:tcPr>
            <w:tcW w:w="709" w:type="dxa"/>
          </w:tcPr>
          <w:p w:rsidR="008424D2" w:rsidRDefault="008424D2" w:rsidP="008424D2">
            <w:pPr>
              <w:jc w:val="both"/>
            </w:pPr>
            <w:r>
              <w:t>4</w:t>
            </w:r>
          </w:p>
        </w:tc>
        <w:tc>
          <w:tcPr>
            <w:tcW w:w="2051" w:type="dxa"/>
          </w:tcPr>
          <w:p w:rsidR="008424D2" w:rsidRPr="00992662" w:rsidRDefault="008424D2" w:rsidP="00156306">
            <w:pPr>
              <w:rPr>
                <w:b/>
              </w:rPr>
            </w:pPr>
            <w:r w:rsidRPr="00992662">
              <w:rPr>
                <w:b/>
              </w:rPr>
              <w:t xml:space="preserve">Ing. </w:t>
            </w:r>
            <w:ins w:id="113" w:author="Pavla Trefilová" w:date="2019-09-05T11:50:00Z">
              <w:r w:rsidR="00CE43E5">
                <w:rPr>
                  <w:b/>
                </w:rPr>
                <w:t xml:space="preserve">Lubor </w:t>
              </w:r>
            </w:ins>
            <w:r>
              <w:rPr>
                <w:b/>
              </w:rPr>
              <w:t>Homolka,</w:t>
            </w:r>
            <w:r w:rsidRPr="00992662">
              <w:rPr>
                <w:b/>
              </w:rPr>
              <w:t xml:space="preserve"> Ph.D.</w:t>
            </w:r>
          </w:p>
          <w:p w:rsidR="008424D2" w:rsidRDefault="008424D2" w:rsidP="00156306">
            <w:r>
              <w:t xml:space="preserve">Homolka </w:t>
            </w:r>
            <w:ins w:id="114" w:author="Pavla Trefilová" w:date="2019-09-05T11:48:00Z">
              <w:r w:rsidR="00CE43E5">
                <w:t>(60%)</w:t>
              </w:r>
            </w:ins>
            <w:del w:id="115" w:author="Pavla Trefilová" w:date="2019-09-05T11:48:00Z">
              <w:r w:rsidDel="00CE43E5">
                <w:delText>60%</w:delText>
              </w:r>
            </w:del>
          </w:p>
          <w:p w:rsidR="008424D2" w:rsidRDefault="008424D2" w:rsidP="00156306">
            <w:r>
              <w:t xml:space="preserve">Dvorský </w:t>
            </w:r>
            <w:ins w:id="116" w:author="Pavla Trefilová" w:date="2019-09-05T11:48:00Z">
              <w:r w:rsidR="00CE43E5">
                <w:t>(40%)</w:t>
              </w:r>
            </w:ins>
            <w:del w:id="117" w:author="Pavla Trefilová" w:date="2019-09-05T11:48:00Z">
              <w:r w:rsidDel="00CE43E5">
                <w:delText>40%</w:delText>
              </w:r>
            </w:del>
          </w:p>
        </w:tc>
        <w:tc>
          <w:tcPr>
            <w:tcW w:w="672" w:type="dxa"/>
            <w:gridSpan w:val="2"/>
          </w:tcPr>
          <w:p w:rsidR="008424D2" w:rsidRDefault="008424D2" w:rsidP="008424D2">
            <w:pPr>
              <w:jc w:val="both"/>
            </w:pPr>
            <w:r>
              <w:t>2/Z</w:t>
            </w:r>
          </w:p>
        </w:tc>
        <w:tc>
          <w:tcPr>
            <w:tcW w:w="814" w:type="dxa"/>
            <w:gridSpan w:val="2"/>
          </w:tcPr>
          <w:p w:rsidR="008424D2" w:rsidRDefault="008424D2" w:rsidP="008424D2">
            <w:pPr>
              <w:jc w:val="center"/>
            </w:pPr>
          </w:p>
        </w:tc>
      </w:tr>
      <w:tr w:rsidR="008424D2" w:rsidTr="00E0603D">
        <w:tc>
          <w:tcPr>
            <w:tcW w:w="3227" w:type="dxa"/>
          </w:tcPr>
          <w:p w:rsidR="008424D2" w:rsidRDefault="008424D2" w:rsidP="008424D2">
            <w:r w:rsidRPr="00DC651F">
              <w:t>Master´s Thesis Preparation and Work Placement</w:t>
            </w:r>
          </w:p>
        </w:tc>
        <w:tc>
          <w:tcPr>
            <w:tcW w:w="850" w:type="dxa"/>
            <w:gridSpan w:val="2"/>
          </w:tcPr>
          <w:p w:rsidR="008424D2" w:rsidRDefault="008424D2" w:rsidP="008424D2">
            <w:pPr>
              <w:jc w:val="both"/>
            </w:pPr>
            <w:r>
              <w:t>0-0-0</w:t>
            </w:r>
          </w:p>
        </w:tc>
        <w:tc>
          <w:tcPr>
            <w:tcW w:w="851" w:type="dxa"/>
          </w:tcPr>
          <w:p w:rsidR="008424D2" w:rsidRDefault="008424D2" w:rsidP="008424D2">
            <w:pPr>
              <w:jc w:val="both"/>
            </w:pPr>
            <w:r>
              <w:t>zp</w:t>
            </w:r>
          </w:p>
        </w:tc>
        <w:tc>
          <w:tcPr>
            <w:tcW w:w="709" w:type="dxa"/>
          </w:tcPr>
          <w:p w:rsidR="008424D2" w:rsidRDefault="008424D2" w:rsidP="008424D2">
            <w:pPr>
              <w:jc w:val="both"/>
            </w:pPr>
            <w:r>
              <w:t>30</w:t>
            </w:r>
          </w:p>
        </w:tc>
        <w:tc>
          <w:tcPr>
            <w:tcW w:w="2051" w:type="dxa"/>
          </w:tcPr>
          <w:p w:rsidR="008424D2" w:rsidRDefault="008424D2" w:rsidP="00156306">
            <w:pPr>
              <w:rPr>
                <w:b/>
              </w:rPr>
            </w:pPr>
            <w:r>
              <w:rPr>
                <w:b/>
              </w:rPr>
              <w:t>doc. Ing.</w:t>
            </w:r>
            <w:ins w:id="118" w:author="Pavla Trefilová" w:date="2019-09-05T11:50:00Z">
              <w:r w:rsidR="00CE43E5">
                <w:rPr>
                  <w:b/>
                </w:rPr>
                <w:t xml:space="preserve"> Pavla</w:t>
              </w:r>
            </w:ins>
            <w:r>
              <w:rPr>
                <w:b/>
              </w:rPr>
              <w:t xml:space="preserve"> Staňková, Ph.D.</w:t>
            </w:r>
          </w:p>
          <w:p w:rsidR="008424D2" w:rsidRDefault="008424D2" w:rsidP="00156306">
            <w:r>
              <w:t xml:space="preserve">Staňková </w:t>
            </w:r>
            <w:ins w:id="119" w:author="Pavla Trefilová" w:date="2019-09-05T11:47:00Z">
              <w:r w:rsidR="00CE43E5">
                <w:t>(100%)</w:t>
              </w:r>
            </w:ins>
            <w:del w:id="120" w:author="Pavla Trefilová" w:date="2019-09-05T11:47:00Z">
              <w:r w:rsidDel="00CE43E5">
                <w:delText>100%</w:delText>
              </w:r>
            </w:del>
          </w:p>
        </w:tc>
        <w:tc>
          <w:tcPr>
            <w:tcW w:w="672" w:type="dxa"/>
            <w:gridSpan w:val="2"/>
          </w:tcPr>
          <w:p w:rsidR="008424D2" w:rsidRDefault="008424D2" w:rsidP="008424D2">
            <w:r>
              <w:t>2/L</w:t>
            </w:r>
          </w:p>
        </w:tc>
        <w:tc>
          <w:tcPr>
            <w:tcW w:w="814" w:type="dxa"/>
            <w:gridSpan w:val="2"/>
          </w:tcPr>
          <w:p w:rsidR="008424D2" w:rsidRDefault="008424D2" w:rsidP="008424D2">
            <w:pPr>
              <w:jc w:val="center"/>
            </w:pPr>
          </w:p>
        </w:tc>
      </w:tr>
      <w:tr w:rsidR="008424D2" w:rsidTr="00E0603D">
        <w:tc>
          <w:tcPr>
            <w:tcW w:w="9174" w:type="dxa"/>
            <w:gridSpan w:val="10"/>
            <w:shd w:val="clear" w:color="auto" w:fill="F7CAAC"/>
          </w:tcPr>
          <w:p w:rsidR="008424D2" w:rsidRDefault="008424D2" w:rsidP="008424D2">
            <w:pPr>
              <w:jc w:val="center"/>
              <w:rPr>
                <w:b/>
                <w:sz w:val="22"/>
              </w:rPr>
            </w:pPr>
            <w:r>
              <w:rPr>
                <w:b/>
                <w:sz w:val="22"/>
              </w:rPr>
              <w:t>Povinně volitelné předměty - skupina 1</w:t>
            </w:r>
          </w:p>
        </w:tc>
      </w:tr>
      <w:tr w:rsidR="008424D2" w:rsidTr="00E0603D">
        <w:tc>
          <w:tcPr>
            <w:tcW w:w="3227" w:type="dxa"/>
          </w:tcPr>
          <w:p w:rsidR="008424D2" w:rsidRDefault="008424D2" w:rsidP="008424D2">
            <w:r w:rsidRPr="00AE35A6">
              <w:t xml:space="preserve">Bata´s Management </w:t>
            </w:r>
            <w:r>
              <w:t>System</w:t>
            </w:r>
          </w:p>
        </w:tc>
        <w:tc>
          <w:tcPr>
            <w:tcW w:w="850" w:type="dxa"/>
            <w:gridSpan w:val="2"/>
          </w:tcPr>
          <w:p w:rsidR="008424D2" w:rsidRDefault="008424D2" w:rsidP="008424D2">
            <w:pPr>
              <w:jc w:val="both"/>
            </w:pPr>
            <w:r>
              <w:t>13-0-0</w:t>
            </w:r>
          </w:p>
        </w:tc>
        <w:tc>
          <w:tcPr>
            <w:tcW w:w="851" w:type="dxa"/>
          </w:tcPr>
          <w:p w:rsidR="008424D2" w:rsidRDefault="008424D2" w:rsidP="008424D2">
            <w:pPr>
              <w:jc w:val="both"/>
            </w:pPr>
            <w:r>
              <w:t>klz</w:t>
            </w:r>
          </w:p>
        </w:tc>
        <w:tc>
          <w:tcPr>
            <w:tcW w:w="709" w:type="dxa"/>
          </w:tcPr>
          <w:p w:rsidR="008424D2" w:rsidRDefault="008424D2" w:rsidP="008424D2">
            <w:pPr>
              <w:jc w:val="both"/>
            </w:pPr>
            <w:r>
              <w:t>3</w:t>
            </w:r>
          </w:p>
        </w:tc>
        <w:tc>
          <w:tcPr>
            <w:tcW w:w="2051" w:type="dxa"/>
          </w:tcPr>
          <w:p w:rsidR="008424D2" w:rsidRDefault="008424D2" w:rsidP="00156306">
            <w:pPr>
              <w:rPr>
                <w:b/>
              </w:rPr>
            </w:pPr>
            <w:r>
              <w:rPr>
                <w:b/>
              </w:rPr>
              <w:t xml:space="preserve">doc. PhDr. </w:t>
            </w:r>
            <w:ins w:id="121" w:author="Pavla Trefilová" w:date="2019-09-05T11:49:00Z">
              <w:r w:rsidR="00CE43E5">
                <w:rPr>
                  <w:b/>
                </w:rPr>
                <w:t xml:space="preserve">Ing. Aleš </w:t>
              </w:r>
            </w:ins>
            <w:r>
              <w:rPr>
                <w:b/>
              </w:rPr>
              <w:t>Gregar, CSc.</w:t>
            </w:r>
          </w:p>
          <w:p w:rsidR="008424D2" w:rsidRPr="00F83859" w:rsidRDefault="008424D2" w:rsidP="00156306">
            <w:r>
              <w:t xml:space="preserve">Gregar </w:t>
            </w:r>
            <w:ins w:id="122" w:author="Pavla Trefilová" w:date="2019-09-05T11:47:00Z">
              <w:r w:rsidR="00CE43E5">
                <w:t>(100%)</w:t>
              </w:r>
            </w:ins>
            <w:del w:id="123" w:author="Pavla Trefilová" w:date="2019-09-05T11:47:00Z">
              <w:r w:rsidDel="00CE43E5">
                <w:delText>100%</w:delText>
              </w:r>
            </w:del>
          </w:p>
        </w:tc>
        <w:tc>
          <w:tcPr>
            <w:tcW w:w="672" w:type="dxa"/>
            <w:gridSpan w:val="2"/>
          </w:tcPr>
          <w:p w:rsidR="008424D2" w:rsidRDefault="008424D2" w:rsidP="008424D2">
            <w:pPr>
              <w:jc w:val="both"/>
            </w:pPr>
            <w:r>
              <w:t>L</w:t>
            </w:r>
          </w:p>
        </w:tc>
        <w:tc>
          <w:tcPr>
            <w:tcW w:w="814" w:type="dxa"/>
            <w:gridSpan w:val="2"/>
          </w:tcPr>
          <w:p w:rsidR="008424D2" w:rsidRDefault="008424D2" w:rsidP="008424D2">
            <w:pPr>
              <w:jc w:val="center"/>
            </w:pPr>
            <w:r w:rsidRPr="00403DC7">
              <w:t>PV</w:t>
            </w:r>
          </w:p>
        </w:tc>
      </w:tr>
      <w:tr w:rsidR="008424D2" w:rsidTr="00E0603D">
        <w:tc>
          <w:tcPr>
            <w:tcW w:w="3227" w:type="dxa"/>
          </w:tcPr>
          <w:p w:rsidR="008424D2" w:rsidRDefault="008424D2" w:rsidP="008424D2">
            <w:pPr>
              <w:jc w:val="both"/>
            </w:pPr>
            <w:r w:rsidRPr="00375676">
              <w:t>Presentation Skills</w:t>
            </w:r>
          </w:p>
        </w:tc>
        <w:tc>
          <w:tcPr>
            <w:tcW w:w="850" w:type="dxa"/>
            <w:gridSpan w:val="2"/>
          </w:tcPr>
          <w:p w:rsidR="008424D2" w:rsidRDefault="008424D2" w:rsidP="008424D2">
            <w:pPr>
              <w:jc w:val="both"/>
            </w:pPr>
            <w:r>
              <w:t>0-0-26</w:t>
            </w:r>
          </w:p>
        </w:tc>
        <w:tc>
          <w:tcPr>
            <w:tcW w:w="851" w:type="dxa"/>
          </w:tcPr>
          <w:p w:rsidR="008424D2" w:rsidRDefault="008424D2" w:rsidP="008424D2">
            <w:pPr>
              <w:jc w:val="both"/>
            </w:pPr>
            <w:r>
              <w:t>klz</w:t>
            </w:r>
          </w:p>
        </w:tc>
        <w:tc>
          <w:tcPr>
            <w:tcW w:w="709" w:type="dxa"/>
          </w:tcPr>
          <w:p w:rsidR="008424D2" w:rsidRDefault="008424D2" w:rsidP="008424D2">
            <w:pPr>
              <w:jc w:val="both"/>
            </w:pPr>
            <w:r>
              <w:t>3</w:t>
            </w:r>
          </w:p>
        </w:tc>
        <w:tc>
          <w:tcPr>
            <w:tcW w:w="2051" w:type="dxa"/>
          </w:tcPr>
          <w:p w:rsidR="008424D2" w:rsidRPr="00E409BC" w:rsidRDefault="008424D2" w:rsidP="00156306">
            <w:pPr>
              <w:rPr>
                <w:b/>
              </w:rPr>
            </w:pPr>
            <w:r w:rsidRPr="00E409BC">
              <w:rPr>
                <w:b/>
              </w:rPr>
              <w:t xml:space="preserve">PhDr. </w:t>
            </w:r>
            <w:ins w:id="124" w:author="Pavla Trefilová" w:date="2019-09-05T11:49:00Z">
              <w:r w:rsidR="00CE43E5">
                <w:rPr>
                  <w:b/>
                </w:rPr>
                <w:t xml:space="preserve">Jana </w:t>
              </w:r>
            </w:ins>
            <w:r w:rsidRPr="00E409BC">
              <w:rPr>
                <w:b/>
              </w:rPr>
              <w:t>Semotamová</w:t>
            </w:r>
          </w:p>
          <w:p w:rsidR="008424D2" w:rsidRDefault="008424D2" w:rsidP="00156306">
            <w:r>
              <w:t xml:space="preserve">Semotamová </w:t>
            </w:r>
            <w:ins w:id="125" w:author="Pavla Trefilová" w:date="2019-09-05T11:47:00Z">
              <w:r w:rsidR="00CE43E5">
                <w:t>(100%)</w:t>
              </w:r>
            </w:ins>
            <w:del w:id="126" w:author="Pavla Trefilová" w:date="2019-09-05T11:47:00Z">
              <w:r w:rsidDel="00CE43E5">
                <w:delText>100%</w:delText>
              </w:r>
            </w:del>
          </w:p>
        </w:tc>
        <w:tc>
          <w:tcPr>
            <w:tcW w:w="672" w:type="dxa"/>
            <w:gridSpan w:val="2"/>
          </w:tcPr>
          <w:p w:rsidR="008424D2" w:rsidRDefault="008424D2" w:rsidP="008424D2">
            <w:pPr>
              <w:jc w:val="both"/>
            </w:pPr>
            <w:r>
              <w:t>L</w:t>
            </w:r>
          </w:p>
        </w:tc>
        <w:tc>
          <w:tcPr>
            <w:tcW w:w="814" w:type="dxa"/>
            <w:gridSpan w:val="2"/>
          </w:tcPr>
          <w:p w:rsidR="008424D2" w:rsidRDefault="008424D2" w:rsidP="008424D2">
            <w:pPr>
              <w:jc w:val="center"/>
            </w:pPr>
            <w:r w:rsidRPr="00403DC7">
              <w:t>PV</w:t>
            </w:r>
          </w:p>
        </w:tc>
      </w:tr>
      <w:tr w:rsidR="008424D2" w:rsidTr="00E0603D">
        <w:tc>
          <w:tcPr>
            <w:tcW w:w="3227" w:type="dxa"/>
          </w:tcPr>
          <w:p w:rsidR="008424D2" w:rsidRDefault="008424D2" w:rsidP="008424D2">
            <w:r w:rsidRPr="00F83859">
              <w:t>Firms and Competitiveness</w:t>
            </w:r>
          </w:p>
        </w:tc>
        <w:tc>
          <w:tcPr>
            <w:tcW w:w="850" w:type="dxa"/>
            <w:gridSpan w:val="2"/>
          </w:tcPr>
          <w:p w:rsidR="008424D2" w:rsidRDefault="008424D2" w:rsidP="008424D2">
            <w:pPr>
              <w:jc w:val="both"/>
            </w:pPr>
            <w:r>
              <w:t>0-0-39</w:t>
            </w:r>
          </w:p>
        </w:tc>
        <w:tc>
          <w:tcPr>
            <w:tcW w:w="851" w:type="dxa"/>
          </w:tcPr>
          <w:p w:rsidR="008424D2" w:rsidRDefault="008424D2" w:rsidP="008424D2">
            <w:pPr>
              <w:jc w:val="both"/>
            </w:pPr>
            <w:r>
              <w:t>klz</w:t>
            </w:r>
          </w:p>
        </w:tc>
        <w:tc>
          <w:tcPr>
            <w:tcW w:w="709" w:type="dxa"/>
          </w:tcPr>
          <w:p w:rsidR="008424D2" w:rsidRDefault="008424D2" w:rsidP="008424D2">
            <w:pPr>
              <w:jc w:val="both"/>
            </w:pPr>
            <w:r>
              <w:t>3</w:t>
            </w:r>
          </w:p>
        </w:tc>
        <w:tc>
          <w:tcPr>
            <w:tcW w:w="2051" w:type="dxa"/>
          </w:tcPr>
          <w:p w:rsidR="008424D2" w:rsidRDefault="008424D2" w:rsidP="00156306">
            <w:pPr>
              <w:rPr>
                <w:b/>
              </w:rPr>
            </w:pPr>
            <w:r>
              <w:rPr>
                <w:b/>
              </w:rPr>
              <w:t>doc. Ing.</w:t>
            </w:r>
            <w:ins w:id="127" w:author="Pavla Trefilová" w:date="2019-09-05T11:49:00Z">
              <w:r w:rsidR="00CE43E5">
                <w:rPr>
                  <w:b/>
                </w:rPr>
                <w:t xml:space="preserve"> Adriana</w:t>
              </w:r>
            </w:ins>
            <w:r>
              <w:rPr>
                <w:b/>
              </w:rPr>
              <w:t xml:space="preserve"> Knápková, Ph.D.</w:t>
            </w:r>
          </w:p>
          <w:p w:rsidR="008424D2" w:rsidRDefault="008424D2" w:rsidP="00156306">
            <w:r>
              <w:t xml:space="preserve">Knápková </w:t>
            </w:r>
            <w:ins w:id="128" w:author="Pavla Trefilová" w:date="2019-09-05T11:50:00Z">
              <w:r w:rsidR="00CE43E5">
                <w:t>(</w:t>
              </w:r>
            </w:ins>
            <w:r>
              <w:t>70%</w:t>
            </w:r>
            <w:ins w:id="129" w:author="Pavla Trefilová" w:date="2019-09-05T11:50:00Z">
              <w:r w:rsidR="00CE43E5">
                <w:t>)</w:t>
              </w:r>
            </w:ins>
          </w:p>
          <w:p w:rsidR="008424D2" w:rsidRPr="001C31EB" w:rsidRDefault="008424D2" w:rsidP="00156306">
            <w:pPr>
              <w:rPr>
                <w:b/>
              </w:rPr>
            </w:pPr>
            <w:r>
              <w:t xml:space="preserve">Pálka </w:t>
            </w:r>
            <w:ins w:id="130" w:author="Pavla Trefilová" w:date="2019-09-05T11:50:00Z">
              <w:r w:rsidR="00CE43E5">
                <w:t>(</w:t>
              </w:r>
            </w:ins>
            <w:r>
              <w:t>30%</w:t>
            </w:r>
            <w:ins w:id="131" w:author="Pavla Trefilová" w:date="2019-09-05T11:50:00Z">
              <w:r w:rsidR="00CE43E5">
                <w:t>)</w:t>
              </w:r>
            </w:ins>
          </w:p>
        </w:tc>
        <w:tc>
          <w:tcPr>
            <w:tcW w:w="672" w:type="dxa"/>
            <w:gridSpan w:val="2"/>
          </w:tcPr>
          <w:p w:rsidR="008424D2" w:rsidRDefault="008424D2" w:rsidP="008424D2">
            <w:pPr>
              <w:jc w:val="both"/>
            </w:pPr>
            <w:r>
              <w:t>L</w:t>
            </w:r>
          </w:p>
        </w:tc>
        <w:tc>
          <w:tcPr>
            <w:tcW w:w="814" w:type="dxa"/>
            <w:gridSpan w:val="2"/>
          </w:tcPr>
          <w:p w:rsidR="008424D2" w:rsidRDefault="008424D2" w:rsidP="008424D2">
            <w:pPr>
              <w:jc w:val="center"/>
            </w:pPr>
            <w:r w:rsidRPr="00403DC7">
              <w:t>PV</w:t>
            </w:r>
          </w:p>
        </w:tc>
      </w:tr>
      <w:tr w:rsidR="008424D2" w:rsidTr="00E0603D">
        <w:tc>
          <w:tcPr>
            <w:tcW w:w="3227" w:type="dxa"/>
          </w:tcPr>
          <w:p w:rsidR="008424D2" w:rsidRDefault="008424D2" w:rsidP="008424D2">
            <w:r w:rsidRPr="00375676">
              <w:t>Consumer Behaviour</w:t>
            </w:r>
          </w:p>
        </w:tc>
        <w:tc>
          <w:tcPr>
            <w:tcW w:w="850" w:type="dxa"/>
            <w:gridSpan w:val="2"/>
          </w:tcPr>
          <w:p w:rsidR="008424D2" w:rsidRDefault="008424D2" w:rsidP="008424D2">
            <w:r>
              <w:t>26-0-13</w:t>
            </w:r>
          </w:p>
        </w:tc>
        <w:tc>
          <w:tcPr>
            <w:tcW w:w="851" w:type="dxa"/>
          </w:tcPr>
          <w:p w:rsidR="008424D2" w:rsidRDefault="008424D2" w:rsidP="008424D2">
            <w:r>
              <w:t>klz</w:t>
            </w:r>
          </w:p>
        </w:tc>
        <w:tc>
          <w:tcPr>
            <w:tcW w:w="709" w:type="dxa"/>
          </w:tcPr>
          <w:p w:rsidR="008424D2" w:rsidRDefault="008424D2" w:rsidP="008424D2">
            <w:r>
              <w:t>3</w:t>
            </w:r>
          </w:p>
        </w:tc>
        <w:tc>
          <w:tcPr>
            <w:tcW w:w="2051" w:type="dxa"/>
          </w:tcPr>
          <w:p w:rsidR="008424D2" w:rsidRPr="001C31EB" w:rsidRDefault="00C120B8" w:rsidP="00156306">
            <w:pPr>
              <w:rPr>
                <w:b/>
              </w:rPr>
            </w:pPr>
            <w:r>
              <w:rPr>
                <w:b/>
              </w:rPr>
              <w:t xml:space="preserve">doc. Ing. </w:t>
            </w:r>
            <w:ins w:id="132" w:author="Pavla Trefilová" w:date="2019-09-05T11:49:00Z">
              <w:r w:rsidR="00CE43E5">
                <w:rPr>
                  <w:b/>
                </w:rPr>
                <w:t xml:space="preserve">Miloslava </w:t>
              </w:r>
            </w:ins>
            <w:r>
              <w:rPr>
                <w:b/>
              </w:rPr>
              <w:t>Chovancová, CSc.</w:t>
            </w:r>
          </w:p>
          <w:p w:rsidR="008424D2" w:rsidRDefault="008424D2" w:rsidP="00156306">
            <w:r>
              <w:t xml:space="preserve">Chovancová </w:t>
            </w:r>
            <w:ins w:id="133" w:author="Pavla Trefilová" w:date="2019-09-05T11:47:00Z">
              <w:r w:rsidR="00CE43E5">
                <w:t>(100%)</w:t>
              </w:r>
            </w:ins>
            <w:del w:id="134" w:author="Pavla Trefilová" w:date="2019-09-05T11:47:00Z">
              <w:r w:rsidDel="00CE43E5">
                <w:delText>100%</w:delText>
              </w:r>
            </w:del>
          </w:p>
        </w:tc>
        <w:tc>
          <w:tcPr>
            <w:tcW w:w="672" w:type="dxa"/>
            <w:gridSpan w:val="2"/>
          </w:tcPr>
          <w:p w:rsidR="008424D2" w:rsidRDefault="008424D2" w:rsidP="008424D2">
            <w:r>
              <w:t>Z</w:t>
            </w:r>
          </w:p>
        </w:tc>
        <w:tc>
          <w:tcPr>
            <w:tcW w:w="814" w:type="dxa"/>
            <w:gridSpan w:val="2"/>
          </w:tcPr>
          <w:p w:rsidR="008424D2" w:rsidRDefault="008424D2" w:rsidP="008424D2">
            <w:pPr>
              <w:jc w:val="center"/>
            </w:pPr>
            <w:r w:rsidRPr="00403DC7">
              <w:t>PV</w:t>
            </w:r>
          </w:p>
        </w:tc>
      </w:tr>
      <w:tr w:rsidR="008424D2" w:rsidTr="00E0603D">
        <w:tc>
          <w:tcPr>
            <w:tcW w:w="3227" w:type="dxa"/>
          </w:tcPr>
          <w:p w:rsidR="008424D2" w:rsidRDefault="008424D2" w:rsidP="008424D2">
            <w:r>
              <w:t>Customer Relationship Management</w:t>
            </w:r>
          </w:p>
        </w:tc>
        <w:tc>
          <w:tcPr>
            <w:tcW w:w="850" w:type="dxa"/>
            <w:gridSpan w:val="2"/>
          </w:tcPr>
          <w:p w:rsidR="008424D2" w:rsidRDefault="008424D2" w:rsidP="008424D2">
            <w:r>
              <w:t>13-0-13</w:t>
            </w:r>
          </w:p>
        </w:tc>
        <w:tc>
          <w:tcPr>
            <w:tcW w:w="851" w:type="dxa"/>
          </w:tcPr>
          <w:p w:rsidR="008424D2" w:rsidRDefault="008424D2" w:rsidP="008424D2">
            <w:r>
              <w:t>klz</w:t>
            </w:r>
          </w:p>
        </w:tc>
        <w:tc>
          <w:tcPr>
            <w:tcW w:w="709" w:type="dxa"/>
          </w:tcPr>
          <w:p w:rsidR="008424D2" w:rsidRDefault="008424D2" w:rsidP="008424D2">
            <w:r>
              <w:t>3</w:t>
            </w:r>
          </w:p>
        </w:tc>
        <w:tc>
          <w:tcPr>
            <w:tcW w:w="2051" w:type="dxa"/>
          </w:tcPr>
          <w:p w:rsidR="008424D2" w:rsidRPr="00FE2661" w:rsidRDefault="008424D2" w:rsidP="00156306">
            <w:pPr>
              <w:rPr>
                <w:b/>
              </w:rPr>
            </w:pPr>
            <w:r w:rsidRPr="00FE2661">
              <w:rPr>
                <w:b/>
              </w:rPr>
              <w:t xml:space="preserve">doc. Ing. </w:t>
            </w:r>
            <w:ins w:id="135" w:author="Pavla Trefilová" w:date="2019-09-05T11:49:00Z">
              <w:r w:rsidR="00CE43E5">
                <w:rPr>
                  <w:b/>
                </w:rPr>
                <w:t xml:space="preserve">Vratislav </w:t>
              </w:r>
            </w:ins>
            <w:r w:rsidRPr="00FE2661">
              <w:rPr>
                <w:b/>
              </w:rPr>
              <w:t>Kozák, Ph.D.</w:t>
            </w:r>
          </w:p>
          <w:p w:rsidR="008424D2" w:rsidRDefault="008424D2" w:rsidP="00156306">
            <w:r>
              <w:t xml:space="preserve">Kozák </w:t>
            </w:r>
            <w:ins w:id="136" w:author="Pavla Trefilová" w:date="2019-09-05T11:47:00Z">
              <w:r w:rsidR="00CE43E5">
                <w:t>(100%)</w:t>
              </w:r>
            </w:ins>
            <w:del w:id="137" w:author="Pavla Trefilová" w:date="2019-09-05T11:47:00Z">
              <w:r w:rsidDel="00CE43E5">
                <w:delText>100%</w:delText>
              </w:r>
            </w:del>
          </w:p>
        </w:tc>
        <w:tc>
          <w:tcPr>
            <w:tcW w:w="672" w:type="dxa"/>
            <w:gridSpan w:val="2"/>
          </w:tcPr>
          <w:p w:rsidR="008424D2" w:rsidRDefault="008424D2" w:rsidP="008424D2">
            <w:r>
              <w:t>Z</w:t>
            </w:r>
          </w:p>
        </w:tc>
        <w:tc>
          <w:tcPr>
            <w:tcW w:w="814" w:type="dxa"/>
            <w:gridSpan w:val="2"/>
          </w:tcPr>
          <w:p w:rsidR="008424D2" w:rsidRDefault="008424D2" w:rsidP="008424D2">
            <w:pPr>
              <w:jc w:val="center"/>
            </w:pPr>
            <w:r w:rsidRPr="00403DC7">
              <w:t>PV</w:t>
            </w:r>
          </w:p>
        </w:tc>
      </w:tr>
      <w:tr w:rsidR="008424D2" w:rsidTr="00E0603D">
        <w:tc>
          <w:tcPr>
            <w:tcW w:w="3227" w:type="dxa"/>
          </w:tcPr>
          <w:p w:rsidR="008424D2" w:rsidRPr="008C1759" w:rsidRDefault="008424D2" w:rsidP="008424D2">
            <w:pPr>
              <w:rPr>
                <w:highlight w:val="yellow"/>
              </w:rPr>
            </w:pPr>
            <w:r w:rsidRPr="008424D2">
              <w:t>Value Based Management</w:t>
            </w:r>
          </w:p>
        </w:tc>
        <w:tc>
          <w:tcPr>
            <w:tcW w:w="850" w:type="dxa"/>
            <w:gridSpan w:val="2"/>
          </w:tcPr>
          <w:p w:rsidR="008424D2" w:rsidRDefault="00EC7FCC" w:rsidP="00EC7FCC">
            <w:r>
              <w:t>26</w:t>
            </w:r>
            <w:r w:rsidR="008424D2">
              <w:t>-</w:t>
            </w:r>
            <w:r>
              <w:t>13</w:t>
            </w:r>
            <w:r w:rsidR="008424D2">
              <w:t>-0</w:t>
            </w:r>
          </w:p>
        </w:tc>
        <w:tc>
          <w:tcPr>
            <w:tcW w:w="851" w:type="dxa"/>
          </w:tcPr>
          <w:p w:rsidR="008424D2" w:rsidRDefault="008424D2" w:rsidP="008424D2">
            <w:r>
              <w:t>klz</w:t>
            </w:r>
          </w:p>
        </w:tc>
        <w:tc>
          <w:tcPr>
            <w:tcW w:w="709" w:type="dxa"/>
          </w:tcPr>
          <w:p w:rsidR="008424D2" w:rsidRDefault="008424D2" w:rsidP="008424D2">
            <w:r>
              <w:t>3</w:t>
            </w:r>
          </w:p>
        </w:tc>
        <w:tc>
          <w:tcPr>
            <w:tcW w:w="2051" w:type="dxa"/>
          </w:tcPr>
          <w:p w:rsidR="008424D2" w:rsidRDefault="008424D2" w:rsidP="00156306">
            <w:pPr>
              <w:rPr>
                <w:b/>
              </w:rPr>
            </w:pPr>
            <w:r>
              <w:rPr>
                <w:b/>
              </w:rPr>
              <w:t xml:space="preserve">Ing. </w:t>
            </w:r>
            <w:ins w:id="138" w:author="Pavla Trefilová" w:date="2019-09-05T11:49:00Z">
              <w:r w:rsidR="00CE43E5">
                <w:rPr>
                  <w:b/>
                </w:rPr>
                <w:t xml:space="preserve">Přemysl </w:t>
              </w:r>
            </w:ins>
            <w:r>
              <w:rPr>
                <w:b/>
              </w:rPr>
              <w:t>Pálka, Ph.D.</w:t>
            </w:r>
          </w:p>
          <w:p w:rsidR="00BD7FBC" w:rsidRDefault="00BD7FBC" w:rsidP="00156306">
            <w:r>
              <w:t xml:space="preserve">Pálka </w:t>
            </w:r>
            <w:ins w:id="139" w:author="Pavla Trefilová" w:date="2019-09-05T11:49:00Z">
              <w:r w:rsidR="00CE43E5">
                <w:t>(80%)</w:t>
              </w:r>
            </w:ins>
            <w:del w:id="140" w:author="Pavla Trefilová" w:date="2019-09-05T11:49:00Z">
              <w:r w:rsidDel="00CE43E5">
                <w:delText>8</w:delText>
              </w:r>
              <w:r w:rsidRPr="00185BE6" w:rsidDel="00CE43E5">
                <w:delText>0%</w:delText>
              </w:r>
            </w:del>
          </w:p>
          <w:p w:rsidR="008424D2" w:rsidRPr="00185BE6" w:rsidRDefault="00BD7FBC" w:rsidP="00156306">
            <w:r>
              <w:t xml:space="preserve">Blahová </w:t>
            </w:r>
            <w:ins w:id="141" w:author="Pavla Trefilová" w:date="2019-09-05T11:48:00Z">
              <w:r w:rsidR="00CE43E5">
                <w:t>(</w:t>
              </w:r>
            </w:ins>
            <w:r>
              <w:t>20%</w:t>
            </w:r>
            <w:ins w:id="142" w:author="Pavla Trefilová" w:date="2019-09-05T11:48:00Z">
              <w:r w:rsidR="00CE43E5">
                <w:t>)</w:t>
              </w:r>
            </w:ins>
          </w:p>
        </w:tc>
        <w:tc>
          <w:tcPr>
            <w:tcW w:w="672" w:type="dxa"/>
            <w:gridSpan w:val="2"/>
          </w:tcPr>
          <w:p w:rsidR="008424D2" w:rsidRDefault="008424D2" w:rsidP="008424D2">
            <w:r>
              <w:t>L</w:t>
            </w:r>
          </w:p>
        </w:tc>
        <w:tc>
          <w:tcPr>
            <w:tcW w:w="814" w:type="dxa"/>
            <w:gridSpan w:val="2"/>
          </w:tcPr>
          <w:p w:rsidR="008424D2" w:rsidRPr="00403DC7" w:rsidRDefault="008424D2" w:rsidP="008424D2">
            <w:pPr>
              <w:jc w:val="center"/>
            </w:pPr>
            <w:r>
              <w:t>PV</w:t>
            </w:r>
          </w:p>
        </w:tc>
      </w:tr>
      <w:tr w:rsidR="008424D2" w:rsidTr="00E0603D">
        <w:tc>
          <w:tcPr>
            <w:tcW w:w="3227" w:type="dxa"/>
          </w:tcPr>
          <w:p w:rsidR="008424D2" w:rsidRDefault="008424D2" w:rsidP="008424D2">
            <w:r w:rsidRPr="00B16FB3">
              <w:lastRenderedPageBreak/>
              <w:t>Business Models Generation</w:t>
            </w:r>
            <w:r w:rsidRPr="00F402DA">
              <w:rPr>
                <w:i/>
              </w:rPr>
              <w:t xml:space="preserve"> </w:t>
            </w:r>
          </w:p>
        </w:tc>
        <w:tc>
          <w:tcPr>
            <w:tcW w:w="850" w:type="dxa"/>
            <w:gridSpan w:val="2"/>
          </w:tcPr>
          <w:p w:rsidR="008424D2" w:rsidRDefault="008424D2" w:rsidP="008424D2">
            <w:pPr>
              <w:jc w:val="both"/>
            </w:pPr>
            <w:r>
              <w:t>2</w:t>
            </w:r>
            <w:r w:rsidR="00BD7FBC">
              <w:t>6</w:t>
            </w:r>
            <w:r>
              <w:t>-2</w:t>
            </w:r>
            <w:r w:rsidR="00BD7FBC">
              <w:t>6</w:t>
            </w:r>
            <w:r>
              <w:t>-0</w:t>
            </w:r>
          </w:p>
        </w:tc>
        <w:tc>
          <w:tcPr>
            <w:tcW w:w="851" w:type="dxa"/>
          </w:tcPr>
          <w:p w:rsidR="008424D2" w:rsidRDefault="008424D2" w:rsidP="008424D2">
            <w:pPr>
              <w:jc w:val="both"/>
            </w:pPr>
            <w:r w:rsidRPr="006D4AFE">
              <w:t>zp, zk</w:t>
            </w:r>
          </w:p>
        </w:tc>
        <w:tc>
          <w:tcPr>
            <w:tcW w:w="709" w:type="dxa"/>
          </w:tcPr>
          <w:p w:rsidR="008424D2" w:rsidRDefault="008424D2" w:rsidP="008424D2">
            <w:pPr>
              <w:jc w:val="both"/>
            </w:pPr>
            <w:r>
              <w:t>5</w:t>
            </w:r>
          </w:p>
        </w:tc>
        <w:tc>
          <w:tcPr>
            <w:tcW w:w="2051" w:type="dxa"/>
          </w:tcPr>
          <w:p w:rsidR="008424D2" w:rsidRDefault="008424D2" w:rsidP="00156306">
            <w:pPr>
              <w:rPr>
                <w:b/>
              </w:rPr>
            </w:pPr>
            <w:del w:id="143" w:author="Pavla Trefilová" w:date="2019-09-05T11:49:00Z">
              <w:r w:rsidDel="00CE43E5">
                <w:rPr>
                  <w:b/>
                </w:rPr>
                <w:delText>doc</w:delText>
              </w:r>
            </w:del>
            <w:ins w:id="144" w:author="Pavla Trefilová" w:date="2019-09-05T11:49:00Z">
              <w:r w:rsidR="00CE43E5">
                <w:rPr>
                  <w:b/>
                </w:rPr>
                <w:t>prof</w:t>
              </w:r>
            </w:ins>
            <w:r>
              <w:rPr>
                <w:b/>
              </w:rPr>
              <w:t xml:space="preserve">. Ing. </w:t>
            </w:r>
            <w:ins w:id="145" w:author="Pavla Trefilová" w:date="2019-09-05T11:49:00Z">
              <w:r w:rsidR="00CE43E5">
                <w:rPr>
                  <w:b/>
                </w:rPr>
                <w:t xml:space="preserve">Boris </w:t>
              </w:r>
            </w:ins>
            <w:r>
              <w:rPr>
                <w:b/>
              </w:rPr>
              <w:t>Popesko, Ph.D.</w:t>
            </w:r>
          </w:p>
          <w:p w:rsidR="008424D2" w:rsidRDefault="008424D2" w:rsidP="00156306">
            <w:r>
              <w:t xml:space="preserve">Popesko </w:t>
            </w:r>
            <w:ins w:id="146" w:author="Pavla Trefilová" w:date="2019-09-05T11:48:00Z">
              <w:r w:rsidR="00CE43E5">
                <w:t>(60%)</w:t>
              </w:r>
            </w:ins>
            <w:del w:id="147" w:author="Pavla Trefilová" w:date="2019-09-05T11:48:00Z">
              <w:r w:rsidDel="00CE43E5">
                <w:delText>60%</w:delText>
              </w:r>
            </w:del>
          </w:p>
          <w:p w:rsidR="008424D2" w:rsidRPr="0042149D" w:rsidRDefault="008424D2" w:rsidP="00156306">
            <w:r>
              <w:t xml:space="preserve">Slinták </w:t>
            </w:r>
            <w:ins w:id="148" w:author="Pavla Trefilová" w:date="2019-09-05T11:48:00Z">
              <w:r w:rsidR="00CE43E5">
                <w:t>(40%)</w:t>
              </w:r>
            </w:ins>
            <w:del w:id="149" w:author="Pavla Trefilová" w:date="2019-09-05T11:48:00Z">
              <w:r w:rsidDel="00CE43E5">
                <w:delText>40%</w:delText>
              </w:r>
            </w:del>
          </w:p>
        </w:tc>
        <w:tc>
          <w:tcPr>
            <w:tcW w:w="672" w:type="dxa"/>
            <w:gridSpan w:val="2"/>
          </w:tcPr>
          <w:p w:rsidR="008424D2" w:rsidRDefault="008424D2" w:rsidP="008424D2">
            <w:pPr>
              <w:jc w:val="both"/>
            </w:pPr>
            <w:r>
              <w:t>1/Z</w:t>
            </w:r>
          </w:p>
        </w:tc>
        <w:tc>
          <w:tcPr>
            <w:tcW w:w="814" w:type="dxa"/>
            <w:gridSpan w:val="2"/>
          </w:tcPr>
          <w:p w:rsidR="008424D2" w:rsidRDefault="008424D2" w:rsidP="008424D2">
            <w:pPr>
              <w:jc w:val="center"/>
            </w:pPr>
            <w:r>
              <w:t>PV</w:t>
            </w:r>
          </w:p>
        </w:tc>
      </w:tr>
      <w:tr w:rsidR="00E0603D" w:rsidTr="00E0603D">
        <w:trPr>
          <w:gridAfter w:val="1"/>
          <w:wAfter w:w="10" w:type="dxa"/>
        </w:trPr>
        <w:tc>
          <w:tcPr>
            <w:tcW w:w="3227" w:type="dxa"/>
          </w:tcPr>
          <w:p w:rsidR="00E0603D" w:rsidRPr="00345212" w:rsidRDefault="00E0603D" w:rsidP="00686901">
            <w:pPr>
              <w:jc w:val="both"/>
            </w:pPr>
            <w:r>
              <w:t>Cross Cultural Management</w:t>
            </w:r>
          </w:p>
        </w:tc>
        <w:tc>
          <w:tcPr>
            <w:tcW w:w="850" w:type="dxa"/>
            <w:gridSpan w:val="2"/>
          </w:tcPr>
          <w:p w:rsidR="00E0603D" w:rsidRDefault="00EC7FCC" w:rsidP="00EC7FCC">
            <w:pPr>
              <w:jc w:val="both"/>
            </w:pPr>
            <w:r>
              <w:t>26</w:t>
            </w:r>
            <w:r w:rsidR="00E0603D">
              <w:t>-</w:t>
            </w:r>
            <w:r>
              <w:t>13</w:t>
            </w:r>
            <w:r w:rsidR="00E0603D">
              <w:t>-0</w:t>
            </w:r>
          </w:p>
        </w:tc>
        <w:tc>
          <w:tcPr>
            <w:tcW w:w="851" w:type="dxa"/>
          </w:tcPr>
          <w:p w:rsidR="00E0603D" w:rsidRPr="006D4AFE" w:rsidRDefault="00E0603D" w:rsidP="00686901">
            <w:pPr>
              <w:jc w:val="both"/>
            </w:pPr>
            <w:r>
              <w:t>klz</w:t>
            </w:r>
          </w:p>
        </w:tc>
        <w:tc>
          <w:tcPr>
            <w:tcW w:w="709" w:type="dxa"/>
          </w:tcPr>
          <w:p w:rsidR="00E0603D" w:rsidRDefault="00E0603D" w:rsidP="00686901">
            <w:pPr>
              <w:jc w:val="both"/>
            </w:pPr>
            <w:r>
              <w:t>3</w:t>
            </w:r>
          </w:p>
        </w:tc>
        <w:tc>
          <w:tcPr>
            <w:tcW w:w="2051" w:type="dxa"/>
          </w:tcPr>
          <w:p w:rsidR="00E0603D" w:rsidRDefault="00E0603D" w:rsidP="00156306">
            <w:pPr>
              <w:rPr>
                <w:b/>
              </w:rPr>
            </w:pPr>
            <w:r>
              <w:rPr>
                <w:b/>
              </w:rPr>
              <w:t xml:space="preserve">Ing. </w:t>
            </w:r>
            <w:ins w:id="150" w:author="Pavla Trefilová" w:date="2019-09-05T11:49:00Z">
              <w:r w:rsidR="00CE43E5">
                <w:rPr>
                  <w:b/>
                </w:rPr>
                <w:t xml:space="preserve">Michael </w:t>
              </w:r>
            </w:ins>
            <w:r>
              <w:rPr>
                <w:b/>
              </w:rPr>
              <w:t>Kwarteng, Ph.D.</w:t>
            </w:r>
          </w:p>
          <w:p w:rsidR="00E0603D" w:rsidRPr="00D078B4" w:rsidRDefault="00E0603D" w:rsidP="00156306">
            <w:r w:rsidRPr="00D078B4">
              <w:t xml:space="preserve">Kwarteng </w:t>
            </w:r>
            <w:ins w:id="151" w:author="Pavla Trefilová" w:date="2019-09-05T11:49:00Z">
              <w:r w:rsidR="00CE43E5">
                <w:t>(80%)</w:t>
              </w:r>
            </w:ins>
            <w:del w:id="152" w:author="Pavla Trefilová" w:date="2019-09-05T11:49:00Z">
              <w:r w:rsidRPr="00D078B4" w:rsidDel="00CE43E5">
                <w:delText>80%</w:delText>
              </w:r>
            </w:del>
          </w:p>
          <w:p w:rsidR="00E0603D" w:rsidRDefault="00E0603D" w:rsidP="00156306">
            <w:pPr>
              <w:rPr>
                <w:b/>
              </w:rPr>
            </w:pPr>
            <w:r w:rsidRPr="00D078B4">
              <w:t xml:space="preserve">Blahová </w:t>
            </w:r>
            <w:ins w:id="153" w:author="Pavla Trefilová" w:date="2019-09-05T11:48:00Z">
              <w:r w:rsidR="00CE43E5">
                <w:t>(20%)</w:t>
              </w:r>
            </w:ins>
            <w:del w:id="154" w:author="Pavla Trefilová" w:date="2019-09-05T11:48:00Z">
              <w:r w:rsidRPr="00D078B4" w:rsidDel="00CE43E5">
                <w:delText>20%</w:delText>
              </w:r>
            </w:del>
          </w:p>
        </w:tc>
        <w:tc>
          <w:tcPr>
            <w:tcW w:w="662" w:type="dxa"/>
          </w:tcPr>
          <w:p w:rsidR="00E0603D" w:rsidRDefault="00E0603D" w:rsidP="00686901">
            <w:pPr>
              <w:jc w:val="both"/>
            </w:pPr>
            <w:r>
              <w:t>L</w:t>
            </w:r>
          </w:p>
        </w:tc>
        <w:tc>
          <w:tcPr>
            <w:tcW w:w="814" w:type="dxa"/>
            <w:gridSpan w:val="2"/>
          </w:tcPr>
          <w:p w:rsidR="00E0603D" w:rsidRDefault="00E0603D" w:rsidP="00686901">
            <w:pPr>
              <w:jc w:val="center"/>
            </w:pPr>
            <w:r>
              <w:t>PV</w:t>
            </w:r>
          </w:p>
        </w:tc>
      </w:tr>
      <w:tr w:rsidR="008424D2" w:rsidTr="00E0603D">
        <w:trPr>
          <w:trHeight w:val="678"/>
        </w:trPr>
        <w:tc>
          <w:tcPr>
            <w:tcW w:w="9174" w:type="dxa"/>
            <w:gridSpan w:val="10"/>
          </w:tcPr>
          <w:p w:rsidR="008424D2" w:rsidRDefault="008424D2" w:rsidP="008424D2">
            <w:pPr>
              <w:jc w:val="both"/>
              <w:rPr>
                <w:b/>
              </w:rPr>
            </w:pPr>
            <w:r>
              <w:rPr>
                <w:b/>
              </w:rPr>
              <w:t>Podmínka pro splnění této skupiny předmětů:</w:t>
            </w:r>
          </w:p>
          <w:p w:rsidR="008424D2" w:rsidRDefault="008424D2" w:rsidP="008424D2">
            <w:pPr>
              <w:jc w:val="both"/>
            </w:pPr>
          </w:p>
          <w:p w:rsidR="008424D2" w:rsidRDefault="008424D2" w:rsidP="008424D2">
            <w:pPr>
              <w:jc w:val="both"/>
              <w:rPr>
                <w:b/>
              </w:rPr>
            </w:pPr>
            <w:r w:rsidRPr="00257E13">
              <w:t xml:space="preserve">Student si volí z nabídky povinně volitelné předměty minimálně za </w:t>
            </w:r>
            <w:r w:rsidR="006621DE">
              <w:rPr>
                <w:b/>
              </w:rPr>
              <w:t>10</w:t>
            </w:r>
            <w:r w:rsidRPr="00BD7FBC">
              <w:rPr>
                <w:b/>
              </w:rPr>
              <w:t xml:space="preserve"> kreditů.</w:t>
            </w:r>
          </w:p>
          <w:p w:rsidR="008424D2" w:rsidRDefault="008424D2" w:rsidP="008424D2">
            <w:pPr>
              <w:jc w:val="both"/>
            </w:pPr>
          </w:p>
        </w:tc>
      </w:tr>
      <w:tr w:rsidR="008424D2" w:rsidTr="00E0603D">
        <w:tc>
          <w:tcPr>
            <w:tcW w:w="4077" w:type="dxa"/>
            <w:gridSpan w:val="3"/>
            <w:shd w:val="clear" w:color="auto" w:fill="F7CAAC"/>
          </w:tcPr>
          <w:p w:rsidR="008424D2" w:rsidRDefault="008424D2" w:rsidP="008424D2">
            <w:pPr>
              <w:jc w:val="both"/>
              <w:rPr>
                <w:b/>
              </w:rPr>
            </w:pPr>
            <w:r>
              <w:rPr>
                <w:b/>
              </w:rPr>
              <w:t xml:space="preserve"> Součásti SZZ a jejich obsah</w:t>
            </w:r>
          </w:p>
        </w:tc>
        <w:tc>
          <w:tcPr>
            <w:tcW w:w="5097" w:type="dxa"/>
            <w:gridSpan w:val="7"/>
            <w:tcBorders>
              <w:bottom w:val="nil"/>
            </w:tcBorders>
          </w:tcPr>
          <w:p w:rsidR="008424D2" w:rsidRDefault="008424D2" w:rsidP="008424D2">
            <w:pPr>
              <w:jc w:val="both"/>
            </w:pPr>
          </w:p>
        </w:tc>
      </w:tr>
      <w:tr w:rsidR="008424D2" w:rsidTr="00E0603D">
        <w:trPr>
          <w:trHeight w:val="708"/>
        </w:trPr>
        <w:tc>
          <w:tcPr>
            <w:tcW w:w="9174" w:type="dxa"/>
            <w:gridSpan w:val="10"/>
            <w:tcBorders>
              <w:top w:val="nil"/>
            </w:tcBorders>
          </w:tcPr>
          <w:p w:rsidR="008424D2" w:rsidRPr="00BD7FBC" w:rsidRDefault="008424D2" w:rsidP="008424D2">
            <w:pPr>
              <w:pStyle w:val="Zkladntext"/>
              <w:ind w:left="22"/>
              <w:rPr>
                <w:rFonts w:ascii="Times New Roman" w:hAnsi="Times New Roman"/>
                <w:i w:val="0"/>
                <w:sz w:val="20"/>
                <w:szCs w:val="20"/>
              </w:rPr>
            </w:pPr>
            <w:r w:rsidRPr="00BD7FBC">
              <w:rPr>
                <w:rFonts w:ascii="Times New Roman" w:hAnsi="Times New Roman"/>
                <w:i w:val="0"/>
                <w:sz w:val="20"/>
                <w:szCs w:val="20"/>
              </w:rPr>
              <w:t>SZZ se skládá ze dvou částí:</w:t>
            </w:r>
          </w:p>
          <w:p w:rsidR="008424D2" w:rsidRPr="00BD7FBC" w:rsidRDefault="008424D2" w:rsidP="00085185">
            <w:pPr>
              <w:pStyle w:val="Zkladntext"/>
              <w:numPr>
                <w:ilvl w:val="0"/>
                <w:numId w:val="61"/>
              </w:numPr>
              <w:rPr>
                <w:rFonts w:ascii="Times New Roman" w:hAnsi="Times New Roman"/>
                <w:i w:val="0"/>
                <w:sz w:val="20"/>
                <w:szCs w:val="20"/>
              </w:rPr>
            </w:pPr>
            <w:r w:rsidRPr="00BD7FBC">
              <w:rPr>
                <w:rFonts w:ascii="Times New Roman" w:hAnsi="Times New Roman"/>
                <w:i w:val="0"/>
                <w:sz w:val="20"/>
                <w:szCs w:val="20"/>
              </w:rPr>
              <w:t>část: obhajoba DP a</w:t>
            </w:r>
          </w:p>
          <w:p w:rsidR="008424D2" w:rsidRPr="00BD7FBC" w:rsidRDefault="008424D2" w:rsidP="00085185">
            <w:pPr>
              <w:pStyle w:val="Zkladntext"/>
              <w:numPr>
                <w:ilvl w:val="0"/>
                <w:numId w:val="61"/>
              </w:numPr>
              <w:rPr>
                <w:rFonts w:ascii="Times New Roman" w:hAnsi="Times New Roman"/>
                <w:i w:val="0"/>
                <w:sz w:val="20"/>
                <w:szCs w:val="20"/>
              </w:rPr>
            </w:pPr>
            <w:r w:rsidRPr="00BD7FBC">
              <w:rPr>
                <w:rFonts w:ascii="Times New Roman" w:hAnsi="Times New Roman"/>
                <w:i w:val="0"/>
                <w:sz w:val="20"/>
                <w:szCs w:val="20"/>
              </w:rPr>
              <w:t xml:space="preserve">část: zkouška z odborné problematiky související se studovaným programem, specializací a zaměřením DP </w:t>
            </w:r>
          </w:p>
          <w:p w:rsidR="008424D2" w:rsidRPr="00BD7FBC" w:rsidRDefault="008424D2" w:rsidP="00BD7FBC">
            <w:pPr>
              <w:jc w:val="both"/>
            </w:pPr>
            <w:r w:rsidRPr="00BD7FBC">
              <w:t xml:space="preserve">Zkouška z odborné problematiky se skládá z odborné rozpravy ze tří základních tematických okruhů: </w:t>
            </w:r>
          </w:p>
          <w:p w:rsidR="008424D2" w:rsidRPr="005F2AD9" w:rsidRDefault="008424D2" w:rsidP="00085185">
            <w:pPr>
              <w:pStyle w:val="Odstavecseseznamem"/>
              <w:numPr>
                <w:ilvl w:val="0"/>
                <w:numId w:val="69"/>
              </w:numPr>
              <w:jc w:val="both"/>
              <w:rPr>
                <w:rFonts w:ascii="Times New Roman" w:hAnsi="Times New Roman"/>
                <w:i/>
                <w:sz w:val="20"/>
              </w:rPr>
            </w:pPr>
            <w:r w:rsidRPr="00BD7FBC">
              <w:rPr>
                <w:rFonts w:ascii="Times New Roman" w:hAnsi="Times New Roman"/>
                <w:b/>
                <w:sz w:val="20"/>
              </w:rPr>
              <w:t>Ekonomi</w:t>
            </w:r>
            <w:r w:rsidR="00BD7FBC" w:rsidRPr="00BD7FBC">
              <w:rPr>
                <w:rFonts w:ascii="Times New Roman" w:hAnsi="Times New Roman"/>
                <w:b/>
                <w:sz w:val="20"/>
              </w:rPr>
              <w:t>cs</w:t>
            </w:r>
            <w:r w:rsidRPr="00BD7FBC">
              <w:rPr>
                <w:rFonts w:ascii="Times New Roman" w:hAnsi="Times New Roman"/>
                <w:b/>
                <w:sz w:val="20"/>
              </w:rPr>
              <w:t xml:space="preserve"> </w:t>
            </w:r>
            <w:r w:rsidRPr="005F2AD9">
              <w:rPr>
                <w:rFonts w:ascii="Times New Roman" w:hAnsi="Times New Roman"/>
                <w:i/>
                <w:sz w:val="20"/>
              </w:rPr>
              <w:t>(</w:t>
            </w:r>
            <w:r w:rsidRPr="005F2AD9">
              <w:rPr>
                <w:rFonts w:ascii="Times New Roman" w:hAnsi="Times New Roman"/>
                <w:i/>
                <w:iCs/>
                <w:sz w:val="20"/>
              </w:rPr>
              <w:t xml:space="preserve">rozsah je dán předměty </w:t>
            </w:r>
            <w:r w:rsidRPr="005F2AD9">
              <w:rPr>
                <w:rFonts w:ascii="Times New Roman" w:hAnsi="Times New Roman"/>
                <w:i/>
                <w:sz w:val="20"/>
              </w:rPr>
              <w:t>Microeconomics II, Macroeconomics II)</w:t>
            </w:r>
          </w:p>
          <w:p w:rsidR="008424D2" w:rsidRPr="00BD7FBC" w:rsidRDefault="008424D2" w:rsidP="00085185">
            <w:pPr>
              <w:pStyle w:val="Odstavecseseznamem"/>
              <w:numPr>
                <w:ilvl w:val="0"/>
                <w:numId w:val="69"/>
              </w:numPr>
              <w:jc w:val="both"/>
              <w:rPr>
                <w:rFonts w:ascii="Times New Roman" w:hAnsi="Times New Roman"/>
                <w:sz w:val="20"/>
              </w:rPr>
            </w:pPr>
            <w:r w:rsidRPr="00BD7FBC">
              <w:rPr>
                <w:rFonts w:ascii="Times New Roman" w:hAnsi="Times New Roman"/>
                <w:b/>
                <w:sz w:val="20"/>
              </w:rPr>
              <w:t>Management</w:t>
            </w:r>
            <w:r w:rsidRPr="00BD7FBC">
              <w:rPr>
                <w:rFonts w:ascii="Times New Roman" w:hAnsi="Times New Roman"/>
                <w:sz w:val="20"/>
              </w:rPr>
              <w:t xml:space="preserve"> </w:t>
            </w:r>
            <w:r w:rsidRPr="005F2AD9">
              <w:rPr>
                <w:rFonts w:ascii="Times New Roman" w:hAnsi="Times New Roman"/>
                <w:i/>
                <w:sz w:val="20"/>
              </w:rPr>
              <w:t>(</w:t>
            </w:r>
            <w:r w:rsidRPr="005F2AD9">
              <w:rPr>
                <w:rFonts w:ascii="Times New Roman" w:hAnsi="Times New Roman"/>
                <w:i/>
                <w:iCs/>
                <w:sz w:val="20"/>
              </w:rPr>
              <w:t xml:space="preserve">rozsah je dán předměty </w:t>
            </w:r>
            <w:r w:rsidRPr="005F2AD9">
              <w:rPr>
                <w:rFonts w:ascii="Times New Roman" w:hAnsi="Times New Roman"/>
                <w:i/>
                <w:sz w:val="20"/>
              </w:rPr>
              <w:t>Strategic Management, Business Process Management, Risk Management, Business Ethics, Human Resource Management II, Brand Management, Managerial Information Systems)</w:t>
            </w:r>
          </w:p>
          <w:p w:rsidR="00BD7FBC" w:rsidRPr="00BD7FBC" w:rsidRDefault="008424D2" w:rsidP="00085185">
            <w:pPr>
              <w:pStyle w:val="Odstavecseseznamem"/>
              <w:numPr>
                <w:ilvl w:val="0"/>
                <w:numId w:val="69"/>
              </w:numPr>
              <w:jc w:val="both"/>
              <w:rPr>
                <w:rFonts w:ascii="Times New Roman" w:hAnsi="Times New Roman"/>
                <w:sz w:val="20"/>
              </w:rPr>
            </w:pPr>
            <w:r w:rsidRPr="00BD7FBC">
              <w:rPr>
                <w:rFonts w:ascii="Times New Roman" w:hAnsi="Times New Roman"/>
                <w:b/>
                <w:sz w:val="20"/>
              </w:rPr>
              <w:t>Marketing</w:t>
            </w:r>
            <w:r w:rsidRPr="00BD7FBC">
              <w:rPr>
                <w:rFonts w:ascii="Times New Roman" w:hAnsi="Times New Roman"/>
                <w:sz w:val="20"/>
              </w:rPr>
              <w:t xml:space="preserve"> </w:t>
            </w:r>
            <w:r w:rsidRPr="005F2AD9">
              <w:rPr>
                <w:rFonts w:ascii="Times New Roman" w:hAnsi="Times New Roman"/>
                <w:i/>
                <w:sz w:val="20"/>
              </w:rPr>
              <w:t>(rozsah je dán předměty Marketing Applications, Digital Marketing, Applied Marketing Research, International Marketing, Marketing Communication)</w:t>
            </w:r>
            <w:r w:rsidRPr="00BD7FBC">
              <w:rPr>
                <w:rFonts w:ascii="Times New Roman" w:hAnsi="Times New Roman"/>
                <w:iCs/>
                <w:sz w:val="20"/>
              </w:rPr>
              <w:t xml:space="preserve"> </w:t>
            </w:r>
          </w:p>
        </w:tc>
      </w:tr>
      <w:tr w:rsidR="008424D2" w:rsidTr="00E0603D">
        <w:tc>
          <w:tcPr>
            <w:tcW w:w="4077" w:type="dxa"/>
            <w:gridSpan w:val="3"/>
            <w:shd w:val="clear" w:color="auto" w:fill="F7CAAC"/>
          </w:tcPr>
          <w:p w:rsidR="008424D2" w:rsidRPr="00BD7FBC" w:rsidRDefault="008424D2" w:rsidP="008424D2">
            <w:pPr>
              <w:jc w:val="both"/>
              <w:rPr>
                <w:b/>
              </w:rPr>
            </w:pPr>
            <w:r w:rsidRPr="00BD7FBC">
              <w:rPr>
                <w:b/>
              </w:rPr>
              <w:t>Další studijní povinnosti</w:t>
            </w:r>
          </w:p>
        </w:tc>
        <w:tc>
          <w:tcPr>
            <w:tcW w:w="5097" w:type="dxa"/>
            <w:gridSpan w:val="7"/>
            <w:tcBorders>
              <w:bottom w:val="nil"/>
            </w:tcBorders>
          </w:tcPr>
          <w:p w:rsidR="008424D2" w:rsidRDefault="008424D2" w:rsidP="008424D2">
            <w:pPr>
              <w:jc w:val="both"/>
            </w:pPr>
          </w:p>
        </w:tc>
      </w:tr>
      <w:tr w:rsidR="008424D2" w:rsidTr="00E0603D">
        <w:trPr>
          <w:trHeight w:val="1243"/>
        </w:trPr>
        <w:tc>
          <w:tcPr>
            <w:tcW w:w="9174" w:type="dxa"/>
            <w:gridSpan w:val="10"/>
            <w:tcBorders>
              <w:top w:val="nil"/>
            </w:tcBorders>
          </w:tcPr>
          <w:p w:rsidR="008424D2" w:rsidRDefault="008424D2" w:rsidP="008424D2">
            <w:pPr>
              <w:jc w:val="both"/>
            </w:pPr>
            <w:r>
              <w:t>Mezi další studijní povinnosti v rámci SP Management</w:t>
            </w:r>
            <w:r w:rsidR="00BD7FBC">
              <w:t xml:space="preserve"> and Marketing</w:t>
            </w:r>
            <w:r>
              <w:t xml:space="preserve"> patří v rámci studia absolvování povinné praxe v rámci předmětu </w:t>
            </w:r>
            <w:r w:rsidR="00BD7FBC" w:rsidRPr="00BD7FBC">
              <w:t>Master´s Thesis Preparation and Work Placement</w:t>
            </w:r>
            <w:r>
              <w:t>. Délka této praxe je stanovena minimálně na 80h. Praxe musí být zaměřena na činnosti a úkoly týkající se studovaného programu a specializace. V rámci praxe v</w:t>
            </w:r>
            <w:r w:rsidRPr="00D046EB">
              <w:t>e vybrané organizaci, v níž se student seznámí s</w:t>
            </w:r>
            <w:r>
              <w:t xml:space="preserve"> </w:t>
            </w:r>
            <w:r w:rsidRPr="00D046EB">
              <w:t>organizační strukturou a způsobem řízení této organizace, může být i řešení zadaného projektu</w:t>
            </w:r>
            <w:r>
              <w:t xml:space="preserve">. Veškeré podmínky a dokumentace k praxi jsou ke stažení na webových stránkách </w:t>
            </w:r>
            <w:hyperlink r:id="rId12" w:history="1">
              <w:r w:rsidRPr="006B19CF">
                <w:rPr>
                  <w:rStyle w:val="Hypertextovodkaz"/>
                </w:rPr>
                <w:t>https://fame.utb.cz/student/vyuka/odborna-diplomova-praxe/</w:t>
              </w:r>
            </w:hyperlink>
            <w:r>
              <w:t xml:space="preserve">.  </w:t>
            </w:r>
          </w:p>
          <w:p w:rsidR="008424D2" w:rsidRDefault="008424D2" w:rsidP="008424D2">
            <w:pPr>
              <w:jc w:val="both"/>
            </w:pPr>
          </w:p>
        </w:tc>
      </w:tr>
      <w:tr w:rsidR="008424D2" w:rsidTr="00E0603D">
        <w:tc>
          <w:tcPr>
            <w:tcW w:w="4077" w:type="dxa"/>
            <w:gridSpan w:val="3"/>
            <w:shd w:val="clear" w:color="auto" w:fill="F7CAAC"/>
          </w:tcPr>
          <w:p w:rsidR="008424D2" w:rsidRDefault="008424D2" w:rsidP="008424D2">
            <w:pPr>
              <w:rPr>
                <w:b/>
              </w:rPr>
            </w:pPr>
            <w:r>
              <w:rPr>
                <w:b/>
              </w:rPr>
              <w:t>Návrh témat kvalifikačních prací a témata obhájených prací</w:t>
            </w:r>
          </w:p>
        </w:tc>
        <w:tc>
          <w:tcPr>
            <w:tcW w:w="5097" w:type="dxa"/>
            <w:gridSpan w:val="7"/>
            <w:tcBorders>
              <w:bottom w:val="nil"/>
            </w:tcBorders>
          </w:tcPr>
          <w:p w:rsidR="008424D2" w:rsidRDefault="008424D2" w:rsidP="008424D2">
            <w:pPr>
              <w:jc w:val="both"/>
            </w:pPr>
          </w:p>
        </w:tc>
      </w:tr>
      <w:tr w:rsidR="008424D2" w:rsidTr="00E0603D">
        <w:trPr>
          <w:trHeight w:val="842"/>
        </w:trPr>
        <w:tc>
          <w:tcPr>
            <w:tcW w:w="9174" w:type="dxa"/>
            <w:gridSpan w:val="10"/>
            <w:tcBorders>
              <w:top w:val="nil"/>
            </w:tcBorders>
          </w:tcPr>
          <w:p w:rsidR="008424D2" w:rsidRPr="0082396A" w:rsidRDefault="008424D2" w:rsidP="008424D2">
            <w:pPr>
              <w:jc w:val="both"/>
            </w:pPr>
            <w:r w:rsidRPr="0082396A">
              <w:rPr>
                <w:b/>
              </w:rPr>
              <w:t>Návrh témat kvalifikačních prací pro SP Management and Marketing:</w:t>
            </w:r>
          </w:p>
          <w:p w:rsidR="008424D2" w:rsidRPr="00D40F04" w:rsidRDefault="008424D2" w:rsidP="00085185">
            <w:pPr>
              <w:pStyle w:val="Odstavecseseznamem"/>
              <w:numPr>
                <w:ilvl w:val="0"/>
                <w:numId w:val="60"/>
              </w:numPr>
              <w:jc w:val="both"/>
              <w:rPr>
                <w:rFonts w:ascii="Times New Roman" w:hAnsi="Times New Roman"/>
                <w:sz w:val="20"/>
                <w:szCs w:val="20"/>
              </w:rPr>
            </w:pPr>
            <w:r w:rsidRPr="00D40F04">
              <w:rPr>
                <w:rFonts w:ascii="Times New Roman" w:hAnsi="Times New Roman"/>
                <w:sz w:val="20"/>
                <w:szCs w:val="20"/>
              </w:rPr>
              <w:t>Affiliate marketing project for a company</w:t>
            </w:r>
          </w:p>
          <w:p w:rsidR="008424D2" w:rsidRPr="00D40F04" w:rsidRDefault="008424D2" w:rsidP="00085185">
            <w:pPr>
              <w:pStyle w:val="Odstavecseseznamem"/>
              <w:numPr>
                <w:ilvl w:val="0"/>
                <w:numId w:val="60"/>
              </w:numPr>
              <w:jc w:val="both"/>
              <w:rPr>
                <w:rFonts w:ascii="Times New Roman" w:hAnsi="Times New Roman"/>
                <w:sz w:val="20"/>
                <w:szCs w:val="20"/>
              </w:rPr>
            </w:pPr>
            <w:r w:rsidRPr="00D40F04">
              <w:rPr>
                <w:rFonts w:ascii="Times New Roman" w:hAnsi="Times New Roman"/>
                <w:sz w:val="20"/>
                <w:szCs w:val="20"/>
              </w:rPr>
              <w:t>Project of marketing communication campaign for a company</w:t>
            </w:r>
          </w:p>
          <w:p w:rsidR="008424D2" w:rsidRPr="00D40F04" w:rsidRDefault="008424D2" w:rsidP="00085185">
            <w:pPr>
              <w:pStyle w:val="Odstavecseseznamem"/>
              <w:numPr>
                <w:ilvl w:val="0"/>
                <w:numId w:val="60"/>
              </w:numPr>
              <w:jc w:val="both"/>
              <w:rPr>
                <w:rFonts w:ascii="Times New Roman" w:hAnsi="Times New Roman"/>
                <w:sz w:val="20"/>
                <w:szCs w:val="20"/>
              </w:rPr>
            </w:pPr>
            <w:r w:rsidRPr="00D40F04">
              <w:rPr>
                <w:rFonts w:ascii="Times New Roman" w:hAnsi="Times New Roman"/>
                <w:sz w:val="20"/>
                <w:szCs w:val="20"/>
              </w:rPr>
              <w:t>Project of the cooperative strategy of the Czech and foreign enterprises</w:t>
            </w:r>
          </w:p>
          <w:p w:rsidR="008424D2" w:rsidRPr="00D40F04" w:rsidRDefault="008424D2" w:rsidP="00085185">
            <w:pPr>
              <w:pStyle w:val="Odstavecseseznamem"/>
              <w:numPr>
                <w:ilvl w:val="0"/>
                <w:numId w:val="60"/>
              </w:numPr>
              <w:jc w:val="both"/>
              <w:rPr>
                <w:rFonts w:ascii="Times New Roman" w:hAnsi="Times New Roman"/>
                <w:sz w:val="20"/>
                <w:szCs w:val="20"/>
              </w:rPr>
            </w:pPr>
            <w:r w:rsidRPr="00D40F04">
              <w:rPr>
                <w:rFonts w:ascii="Times New Roman" w:hAnsi="Times New Roman"/>
                <w:sz w:val="20"/>
                <w:szCs w:val="20"/>
              </w:rPr>
              <w:t>Project of the trademark development (the particular brand)</w:t>
            </w:r>
          </w:p>
          <w:p w:rsidR="008424D2" w:rsidRPr="00D40F04" w:rsidRDefault="008424D2" w:rsidP="00085185">
            <w:pPr>
              <w:pStyle w:val="Odstavecseseznamem"/>
              <w:numPr>
                <w:ilvl w:val="0"/>
                <w:numId w:val="60"/>
              </w:numPr>
              <w:jc w:val="both"/>
              <w:rPr>
                <w:rFonts w:ascii="Times New Roman" w:hAnsi="Times New Roman"/>
                <w:sz w:val="20"/>
                <w:szCs w:val="20"/>
              </w:rPr>
            </w:pPr>
            <w:r w:rsidRPr="00D40F04">
              <w:rPr>
                <w:rFonts w:ascii="Times New Roman" w:hAnsi="Times New Roman"/>
                <w:sz w:val="20"/>
                <w:szCs w:val="20"/>
              </w:rPr>
              <w:t>Project of a new product marketing strategy</w:t>
            </w:r>
          </w:p>
          <w:p w:rsidR="008424D2" w:rsidRPr="00D40F04" w:rsidRDefault="008424D2" w:rsidP="00085185">
            <w:pPr>
              <w:pStyle w:val="Odstavecseseznamem"/>
              <w:numPr>
                <w:ilvl w:val="0"/>
                <w:numId w:val="60"/>
              </w:numPr>
              <w:jc w:val="both"/>
              <w:rPr>
                <w:rFonts w:ascii="Times New Roman" w:hAnsi="Times New Roman"/>
                <w:sz w:val="20"/>
                <w:szCs w:val="20"/>
              </w:rPr>
            </w:pPr>
            <w:r w:rsidRPr="00D40F04">
              <w:rPr>
                <w:rFonts w:ascii="Times New Roman" w:hAnsi="Times New Roman"/>
                <w:sz w:val="20"/>
                <w:szCs w:val="20"/>
              </w:rPr>
              <w:t>Project of Employee Engagement Improvement in a Particular Corporation</w:t>
            </w:r>
          </w:p>
          <w:p w:rsidR="008424D2" w:rsidRPr="00D40F04" w:rsidRDefault="008424D2" w:rsidP="00085185">
            <w:pPr>
              <w:pStyle w:val="Odstavecseseznamem"/>
              <w:numPr>
                <w:ilvl w:val="0"/>
                <w:numId w:val="60"/>
              </w:numPr>
              <w:jc w:val="both"/>
              <w:rPr>
                <w:rFonts w:ascii="Times New Roman" w:hAnsi="Times New Roman"/>
                <w:sz w:val="20"/>
                <w:szCs w:val="20"/>
              </w:rPr>
            </w:pPr>
            <w:r w:rsidRPr="00D40F04">
              <w:rPr>
                <w:rFonts w:ascii="Times New Roman" w:hAnsi="Times New Roman"/>
                <w:sz w:val="20"/>
                <w:szCs w:val="20"/>
              </w:rPr>
              <w:t>Competitiveness analysis of chosen company</w:t>
            </w:r>
          </w:p>
          <w:p w:rsidR="008424D2" w:rsidRPr="0082396A" w:rsidRDefault="008424D2" w:rsidP="008424D2">
            <w:pPr>
              <w:jc w:val="both"/>
              <w:rPr>
                <w:b/>
              </w:rPr>
            </w:pPr>
            <w:r w:rsidRPr="0082396A">
              <w:rPr>
                <w:b/>
              </w:rPr>
              <w:t>Témata obhájených prací v rámci současné akreditace programu Economics and Management oboru Management and Marketing:</w:t>
            </w:r>
          </w:p>
          <w:p w:rsidR="008424D2" w:rsidRPr="0082396A" w:rsidRDefault="008424D2" w:rsidP="00085185">
            <w:pPr>
              <w:pStyle w:val="Odstavecseseznamem"/>
              <w:numPr>
                <w:ilvl w:val="0"/>
                <w:numId w:val="60"/>
              </w:numPr>
              <w:jc w:val="both"/>
              <w:rPr>
                <w:rFonts w:ascii="Times New Roman" w:hAnsi="Times New Roman"/>
                <w:sz w:val="20"/>
                <w:szCs w:val="20"/>
              </w:rPr>
            </w:pPr>
            <w:r w:rsidRPr="0082396A">
              <w:rPr>
                <w:rFonts w:ascii="Times New Roman" w:hAnsi="Times New Roman"/>
                <w:sz w:val="20"/>
                <w:szCs w:val="20"/>
              </w:rPr>
              <w:t>The Project of Establishment of New e-shop on Amazon Platform in Germany</w:t>
            </w:r>
          </w:p>
          <w:p w:rsidR="008424D2" w:rsidRPr="0082396A" w:rsidRDefault="008424D2" w:rsidP="00085185">
            <w:pPr>
              <w:pStyle w:val="Odstavecseseznamem"/>
              <w:numPr>
                <w:ilvl w:val="0"/>
                <w:numId w:val="60"/>
              </w:numPr>
              <w:jc w:val="both"/>
              <w:rPr>
                <w:rFonts w:ascii="Times New Roman" w:hAnsi="Times New Roman"/>
                <w:sz w:val="20"/>
                <w:szCs w:val="20"/>
              </w:rPr>
            </w:pPr>
            <w:r w:rsidRPr="0082396A">
              <w:rPr>
                <w:rFonts w:ascii="Times New Roman" w:hAnsi="Times New Roman"/>
                <w:sz w:val="20"/>
                <w:szCs w:val="20"/>
              </w:rPr>
              <w:t>Business Plan for a Ukrainian Restaurant in Prague</w:t>
            </w:r>
          </w:p>
          <w:p w:rsidR="008424D2" w:rsidRPr="0082396A" w:rsidRDefault="008424D2" w:rsidP="00085185">
            <w:pPr>
              <w:pStyle w:val="Odstavecseseznamem"/>
              <w:numPr>
                <w:ilvl w:val="0"/>
                <w:numId w:val="60"/>
              </w:numPr>
              <w:jc w:val="both"/>
              <w:rPr>
                <w:rFonts w:ascii="Times New Roman" w:hAnsi="Times New Roman"/>
                <w:sz w:val="20"/>
                <w:szCs w:val="20"/>
              </w:rPr>
            </w:pPr>
            <w:r w:rsidRPr="0082396A">
              <w:rPr>
                <w:rFonts w:ascii="Times New Roman" w:hAnsi="Times New Roman"/>
                <w:sz w:val="20"/>
                <w:szCs w:val="20"/>
              </w:rPr>
              <w:t>Effective Internet Marketing Strategy on Selected Company</w:t>
            </w:r>
          </w:p>
          <w:p w:rsidR="008424D2" w:rsidRPr="0082396A" w:rsidRDefault="008424D2" w:rsidP="00085185">
            <w:pPr>
              <w:pStyle w:val="Odstavecseseznamem"/>
              <w:numPr>
                <w:ilvl w:val="0"/>
                <w:numId w:val="60"/>
              </w:numPr>
              <w:jc w:val="both"/>
              <w:rPr>
                <w:rFonts w:ascii="Times New Roman" w:hAnsi="Times New Roman"/>
                <w:sz w:val="20"/>
                <w:szCs w:val="20"/>
              </w:rPr>
            </w:pPr>
            <w:r w:rsidRPr="0082396A">
              <w:rPr>
                <w:rFonts w:ascii="Times New Roman" w:hAnsi="Times New Roman"/>
                <w:sz w:val="20"/>
                <w:szCs w:val="20"/>
              </w:rPr>
              <w:t>Project of Building a Collaborative Hands-on Working Facility (Makerspace) in the Czech Republic</w:t>
            </w:r>
          </w:p>
          <w:p w:rsidR="008424D2" w:rsidRPr="0082396A" w:rsidRDefault="008424D2" w:rsidP="00085185">
            <w:pPr>
              <w:pStyle w:val="Odstavecseseznamem"/>
              <w:numPr>
                <w:ilvl w:val="0"/>
                <w:numId w:val="60"/>
              </w:numPr>
              <w:jc w:val="both"/>
              <w:rPr>
                <w:rFonts w:ascii="Times New Roman" w:hAnsi="Times New Roman"/>
                <w:sz w:val="20"/>
                <w:szCs w:val="20"/>
              </w:rPr>
            </w:pPr>
            <w:r w:rsidRPr="0082396A">
              <w:rPr>
                <w:rFonts w:ascii="Times New Roman" w:hAnsi="Times New Roman"/>
                <w:sz w:val="20"/>
                <w:szCs w:val="20"/>
              </w:rPr>
              <w:t>Project of Online Coffee Subscription Service in the Czech Republic</w:t>
            </w:r>
          </w:p>
          <w:p w:rsidR="008424D2" w:rsidRPr="0082396A" w:rsidRDefault="008424D2" w:rsidP="00085185">
            <w:pPr>
              <w:pStyle w:val="Odstavecseseznamem"/>
              <w:numPr>
                <w:ilvl w:val="0"/>
                <w:numId w:val="60"/>
              </w:numPr>
              <w:jc w:val="both"/>
              <w:rPr>
                <w:rFonts w:ascii="Times New Roman" w:hAnsi="Times New Roman"/>
                <w:sz w:val="20"/>
                <w:szCs w:val="20"/>
              </w:rPr>
            </w:pPr>
            <w:r w:rsidRPr="0082396A">
              <w:rPr>
                <w:rFonts w:ascii="Times New Roman" w:hAnsi="Times New Roman"/>
                <w:sz w:val="20"/>
                <w:szCs w:val="20"/>
              </w:rPr>
              <w:t>Project of Penetration Strategy for Chosen Company in Senegalese Market</w:t>
            </w:r>
          </w:p>
          <w:p w:rsidR="008424D2" w:rsidRPr="0082396A" w:rsidRDefault="008424D2" w:rsidP="00085185">
            <w:pPr>
              <w:pStyle w:val="Odstavecseseznamem"/>
              <w:numPr>
                <w:ilvl w:val="0"/>
                <w:numId w:val="60"/>
              </w:numPr>
              <w:jc w:val="both"/>
              <w:rPr>
                <w:rFonts w:ascii="Times New Roman" w:hAnsi="Times New Roman"/>
                <w:sz w:val="20"/>
                <w:szCs w:val="20"/>
              </w:rPr>
            </w:pPr>
            <w:r w:rsidRPr="0082396A">
              <w:rPr>
                <w:rFonts w:ascii="Times New Roman" w:hAnsi="Times New Roman"/>
                <w:sz w:val="20"/>
                <w:szCs w:val="20"/>
              </w:rPr>
              <w:t>The Project of Improving Brand Strategy of the Czech Republic as a Tourist Destination</w:t>
            </w:r>
          </w:p>
          <w:p w:rsidR="008424D2" w:rsidRPr="0082396A" w:rsidRDefault="008424D2" w:rsidP="00085185">
            <w:pPr>
              <w:pStyle w:val="Odstavecseseznamem"/>
              <w:numPr>
                <w:ilvl w:val="0"/>
                <w:numId w:val="60"/>
              </w:numPr>
              <w:jc w:val="both"/>
              <w:rPr>
                <w:rFonts w:ascii="Times New Roman" w:hAnsi="Times New Roman"/>
                <w:sz w:val="20"/>
                <w:szCs w:val="20"/>
              </w:rPr>
            </w:pPr>
            <w:r w:rsidRPr="0082396A">
              <w:rPr>
                <w:rFonts w:ascii="Times New Roman" w:hAnsi="Times New Roman"/>
                <w:sz w:val="20"/>
                <w:szCs w:val="20"/>
              </w:rPr>
              <w:t>Proposal of E-mail Marketing Communication for fans of VBA</w:t>
            </w:r>
          </w:p>
          <w:p w:rsidR="008424D2" w:rsidRPr="0082396A" w:rsidRDefault="008424D2" w:rsidP="008424D2">
            <w:pPr>
              <w:jc w:val="both"/>
            </w:pPr>
          </w:p>
          <w:p w:rsidR="008424D2" w:rsidRPr="0082396A" w:rsidRDefault="008424D2" w:rsidP="008424D2">
            <w:pPr>
              <w:jc w:val="both"/>
            </w:pPr>
            <w:r w:rsidRPr="0082396A">
              <w:t xml:space="preserve">Jedná se pouze o příklady obhájených témat DP. Kompletní přehled obhájených DP je v informačním systému UTB ve Zlíně </w:t>
            </w:r>
            <w:hyperlink r:id="rId13" w:history="1">
              <w:r w:rsidRPr="0082396A">
                <w:rPr>
                  <w:rStyle w:val="Hypertextovodkaz"/>
                </w:rPr>
                <w:t>https://stag.utb.cz/portal/studium/prohlizeni.html</w:t>
              </w:r>
            </w:hyperlink>
            <w:r w:rsidRPr="0082396A">
              <w:t xml:space="preserve"> (odkaz Kvalifikační práce).</w:t>
            </w:r>
          </w:p>
          <w:p w:rsidR="008424D2" w:rsidRPr="0082396A" w:rsidRDefault="008424D2" w:rsidP="008424D2">
            <w:pPr>
              <w:jc w:val="both"/>
            </w:pPr>
          </w:p>
        </w:tc>
      </w:tr>
      <w:tr w:rsidR="008424D2" w:rsidTr="00E0603D">
        <w:tc>
          <w:tcPr>
            <w:tcW w:w="4077" w:type="dxa"/>
            <w:gridSpan w:val="3"/>
            <w:shd w:val="clear" w:color="auto" w:fill="F7CAAC"/>
          </w:tcPr>
          <w:p w:rsidR="008424D2" w:rsidRDefault="008424D2" w:rsidP="008424D2">
            <w:r>
              <w:rPr>
                <w:b/>
              </w:rPr>
              <w:lastRenderedPageBreak/>
              <w:t>Návrh témat rigorózních prací a témata obhájených prací</w:t>
            </w:r>
          </w:p>
        </w:tc>
        <w:tc>
          <w:tcPr>
            <w:tcW w:w="5097" w:type="dxa"/>
            <w:gridSpan w:val="7"/>
            <w:tcBorders>
              <w:bottom w:val="nil"/>
            </w:tcBorders>
            <w:shd w:val="clear" w:color="auto" w:fill="FFFFFF"/>
          </w:tcPr>
          <w:p w:rsidR="008424D2" w:rsidRDefault="008424D2" w:rsidP="008424D2">
            <w:pPr>
              <w:jc w:val="center"/>
            </w:pPr>
          </w:p>
        </w:tc>
      </w:tr>
      <w:tr w:rsidR="008424D2" w:rsidTr="00E0603D">
        <w:trPr>
          <w:trHeight w:val="680"/>
        </w:trPr>
        <w:tc>
          <w:tcPr>
            <w:tcW w:w="9174" w:type="dxa"/>
            <w:gridSpan w:val="10"/>
            <w:tcBorders>
              <w:top w:val="nil"/>
            </w:tcBorders>
          </w:tcPr>
          <w:p w:rsidR="008424D2" w:rsidRDefault="008424D2" w:rsidP="008424D2">
            <w:pPr>
              <w:jc w:val="both"/>
            </w:pPr>
          </w:p>
          <w:p w:rsidR="008424D2" w:rsidRDefault="008424D2" w:rsidP="008424D2">
            <w:pPr>
              <w:jc w:val="both"/>
            </w:pPr>
          </w:p>
        </w:tc>
      </w:tr>
      <w:tr w:rsidR="008424D2" w:rsidTr="00E0603D">
        <w:tc>
          <w:tcPr>
            <w:tcW w:w="4077" w:type="dxa"/>
            <w:gridSpan w:val="3"/>
            <w:shd w:val="clear" w:color="auto" w:fill="F7CAAC"/>
          </w:tcPr>
          <w:p w:rsidR="008424D2" w:rsidRDefault="008424D2" w:rsidP="008424D2">
            <w:r>
              <w:rPr>
                <w:b/>
              </w:rPr>
              <w:t xml:space="preserve"> Součásti SRZ a jejich obsah</w:t>
            </w:r>
          </w:p>
        </w:tc>
        <w:tc>
          <w:tcPr>
            <w:tcW w:w="5097" w:type="dxa"/>
            <w:gridSpan w:val="7"/>
            <w:tcBorders>
              <w:bottom w:val="nil"/>
            </w:tcBorders>
            <w:shd w:val="clear" w:color="auto" w:fill="FFFFFF"/>
          </w:tcPr>
          <w:p w:rsidR="008424D2" w:rsidRDefault="008424D2" w:rsidP="008424D2">
            <w:pPr>
              <w:jc w:val="center"/>
            </w:pPr>
          </w:p>
        </w:tc>
      </w:tr>
      <w:tr w:rsidR="008424D2" w:rsidTr="00E0603D">
        <w:trPr>
          <w:trHeight w:val="594"/>
        </w:trPr>
        <w:tc>
          <w:tcPr>
            <w:tcW w:w="9174" w:type="dxa"/>
            <w:gridSpan w:val="10"/>
            <w:tcBorders>
              <w:top w:val="nil"/>
            </w:tcBorders>
          </w:tcPr>
          <w:p w:rsidR="008424D2" w:rsidRDefault="008424D2" w:rsidP="008424D2">
            <w:pPr>
              <w:jc w:val="both"/>
            </w:pPr>
          </w:p>
        </w:tc>
      </w:tr>
    </w:tbl>
    <w:p w:rsidR="00472E59" w:rsidRDefault="00472E59">
      <w:pPr>
        <w:spacing w:after="160" w:line="259" w:lineRule="auto"/>
      </w:pPr>
    </w:p>
    <w:p w:rsidR="00472E59" w:rsidRDefault="00472E59">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72E59" w:rsidRPr="00FA2CFE" w:rsidTr="00472E59">
        <w:trPr>
          <w:trHeight w:val="70"/>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rsidR="00472E59" w:rsidRPr="00FA2CFE" w:rsidRDefault="00472E59" w:rsidP="00472E59">
            <w:pPr>
              <w:jc w:val="both"/>
              <w:rPr>
                <w:b/>
              </w:rPr>
            </w:pPr>
            <w:r>
              <w:lastRenderedPageBreak/>
              <w:br w:type="page"/>
            </w:r>
            <w:r w:rsidRPr="00FA2CFE">
              <w:rPr>
                <w:b/>
                <w:sz w:val="28"/>
              </w:rPr>
              <w:t>B-III – Charakteristika studijního předmětu</w:t>
            </w:r>
          </w:p>
        </w:tc>
      </w:tr>
      <w:tr w:rsidR="00472E59" w:rsidRPr="00D30BB7" w:rsidTr="00472E59">
        <w:tc>
          <w:tcPr>
            <w:tcW w:w="3086" w:type="dxa"/>
            <w:tcBorders>
              <w:top w:val="double" w:sz="4" w:space="0" w:color="auto"/>
            </w:tcBorders>
            <w:shd w:val="clear" w:color="auto" w:fill="F7CAAC"/>
          </w:tcPr>
          <w:p w:rsidR="00472E59" w:rsidRPr="00D30BB7" w:rsidRDefault="00472E59" w:rsidP="00472E59">
            <w:pPr>
              <w:jc w:val="both"/>
              <w:rPr>
                <w:b/>
              </w:rPr>
            </w:pPr>
            <w:r w:rsidRPr="00D30BB7">
              <w:rPr>
                <w:b/>
              </w:rPr>
              <w:t>Název studijního předmětu</w:t>
            </w:r>
          </w:p>
        </w:tc>
        <w:tc>
          <w:tcPr>
            <w:tcW w:w="6769" w:type="dxa"/>
            <w:gridSpan w:val="7"/>
            <w:tcBorders>
              <w:top w:val="double" w:sz="4" w:space="0" w:color="auto"/>
            </w:tcBorders>
          </w:tcPr>
          <w:p w:rsidR="00472E59" w:rsidRPr="00D30BB7" w:rsidRDefault="00472E59" w:rsidP="00472E59">
            <w:pPr>
              <w:jc w:val="both"/>
            </w:pPr>
            <w:r>
              <w:t>Microeconomics II</w:t>
            </w:r>
          </w:p>
        </w:tc>
      </w:tr>
      <w:tr w:rsidR="00472E59" w:rsidRPr="00D30BB7" w:rsidTr="00472E59">
        <w:tc>
          <w:tcPr>
            <w:tcW w:w="3086" w:type="dxa"/>
            <w:shd w:val="clear" w:color="auto" w:fill="F7CAAC"/>
          </w:tcPr>
          <w:p w:rsidR="00472E59" w:rsidRPr="00D30BB7" w:rsidRDefault="00472E59" w:rsidP="00472E59">
            <w:pPr>
              <w:jc w:val="both"/>
              <w:rPr>
                <w:b/>
              </w:rPr>
            </w:pPr>
            <w:r w:rsidRPr="00D30BB7">
              <w:rPr>
                <w:b/>
              </w:rPr>
              <w:t>Typ předmětu</w:t>
            </w:r>
          </w:p>
        </w:tc>
        <w:tc>
          <w:tcPr>
            <w:tcW w:w="3406" w:type="dxa"/>
            <w:gridSpan w:val="4"/>
          </w:tcPr>
          <w:p w:rsidR="00472E59" w:rsidRPr="00D30BB7" w:rsidRDefault="00472E59" w:rsidP="00472E59">
            <w:pPr>
              <w:jc w:val="both"/>
            </w:pPr>
            <w:r>
              <w:t>p</w:t>
            </w:r>
            <w:r w:rsidRPr="00D30BB7">
              <w:t>ovinný „ZT“</w:t>
            </w:r>
          </w:p>
        </w:tc>
        <w:tc>
          <w:tcPr>
            <w:tcW w:w="2695" w:type="dxa"/>
            <w:gridSpan w:val="2"/>
            <w:shd w:val="clear" w:color="auto" w:fill="F7CAAC"/>
          </w:tcPr>
          <w:p w:rsidR="00472E59" w:rsidRPr="00D30BB7" w:rsidRDefault="00472E59" w:rsidP="00472E59">
            <w:pPr>
              <w:jc w:val="both"/>
            </w:pPr>
            <w:r w:rsidRPr="00D30BB7">
              <w:rPr>
                <w:b/>
              </w:rPr>
              <w:t>doporučený ročník / semestr</w:t>
            </w:r>
          </w:p>
        </w:tc>
        <w:tc>
          <w:tcPr>
            <w:tcW w:w="668" w:type="dxa"/>
          </w:tcPr>
          <w:p w:rsidR="00472E59" w:rsidRPr="00D30BB7" w:rsidRDefault="00472E59" w:rsidP="00472E59">
            <w:pPr>
              <w:jc w:val="both"/>
            </w:pPr>
            <w:r w:rsidRPr="00D30BB7">
              <w:t>1/Z</w:t>
            </w:r>
          </w:p>
        </w:tc>
      </w:tr>
      <w:tr w:rsidR="00472E59" w:rsidRPr="00D30BB7" w:rsidTr="00472E59">
        <w:tc>
          <w:tcPr>
            <w:tcW w:w="3086" w:type="dxa"/>
            <w:shd w:val="clear" w:color="auto" w:fill="F7CAAC"/>
          </w:tcPr>
          <w:p w:rsidR="00472E59" w:rsidRPr="00D30BB7" w:rsidRDefault="00472E59" w:rsidP="00472E59">
            <w:pPr>
              <w:jc w:val="both"/>
              <w:rPr>
                <w:b/>
              </w:rPr>
            </w:pPr>
            <w:r w:rsidRPr="00D30BB7">
              <w:rPr>
                <w:b/>
              </w:rPr>
              <w:t>Rozsah studijního předmětu</w:t>
            </w:r>
          </w:p>
        </w:tc>
        <w:tc>
          <w:tcPr>
            <w:tcW w:w="1701" w:type="dxa"/>
            <w:gridSpan w:val="2"/>
          </w:tcPr>
          <w:p w:rsidR="00472E59" w:rsidRPr="00D30BB7" w:rsidRDefault="00472E59" w:rsidP="00472E59">
            <w:pPr>
              <w:jc w:val="both"/>
            </w:pPr>
            <w:r w:rsidRPr="00D30BB7">
              <w:t>26p + 26s</w:t>
            </w:r>
          </w:p>
        </w:tc>
        <w:tc>
          <w:tcPr>
            <w:tcW w:w="889" w:type="dxa"/>
            <w:shd w:val="clear" w:color="auto" w:fill="F7CAAC"/>
          </w:tcPr>
          <w:p w:rsidR="00472E59" w:rsidRPr="00D30BB7" w:rsidRDefault="00472E59" w:rsidP="00472E59">
            <w:pPr>
              <w:jc w:val="both"/>
              <w:rPr>
                <w:b/>
              </w:rPr>
            </w:pPr>
            <w:r w:rsidRPr="00D30BB7">
              <w:rPr>
                <w:b/>
              </w:rPr>
              <w:t xml:space="preserve">hod. </w:t>
            </w:r>
          </w:p>
        </w:tc>
        <w:tc>
          <w:tcPr>
            <w:tcW w:w="816" w:type="dxa"/>
          </w:tcPr>
          <w:p w:rsidR="00472E59" w:rsidRPr="00D30BB7" w:rsidRDefault="00472E59" w:rsidP="00472E59">
            <w:pPr>
              <w:jc w:val="both"/>
            </w:pPr>
            <w:r w:rsidRPr="00D30BB7">
              <w:t>52</w:t>
            </w:r>
          </w:p>
        </w:tc>
        <w:tc>
          <w:tcPr>
            <w:tcW w:w="2156" w:type="dxa"/>
            <w:shd w:val="clear" w:color="auto" w:fill="F7CAAC"/>
          </w:tcPr>
          <w:p w:rsidR="00472E59" w:rsidRPr="00D30BB7" w:rsidRDefault="00472E59" w:rsidP="00472E59">
            <w:pPr>
              <w:jc w:val="both"/>
              <w:rPr>
                <w:b/>
              </w:rPr>
            </w:pPr>
            <w:r w:rsidRPr="00D30BB7">
              <w:rPr>
                <w:b/>
              </w:rPr>
              <w:t>kreditů</w:t>
            </w:r>
          </w:p>
        </w:tc>
        <w:tc>
          <w:tcPr>
            <w:tcW w:w="1207" w:type="dxa"/>
            <w:gridSpan w:val="2"/>
          </w:tcPr>
          <w:p w:rsidR="00472E59" w:rsidRPr="00D30BB7" w:rsidRDefault="00472E59" w:rsidP="00472E59">
            <w:pPr>
              <w:jc w:val="both"/>
            </w:pPr>
            <w:r w:rsidRPr="00D30BB7">
              <w:t>5</w:t>
            </w:r>
          </w:p>
        </w:tc>
      </w:tr>
      <w:tr w:rsidR="00472E59" w:rsidRPr="00D30BB7" w:rsidTr="00472E59">
        <w:tc>
          <w:tcPr>
            <w:tcW w:w="3086" w:type="dxa"/>
            <w:shd w:val="clear" w:color="auto" w:fill="F7CAAC"/>
          </w:tcPr>
          <w:p w:rsidR="00472E59" w:rsidRPr="00D30BB7" w:rsidRDefault="00472E59" w:rsidP="00472E59">
            <w:pPr>
              <w:jc w:val="both"/>
              <w:rPr>
                <w:b/>
              </w:rPr>
            </w:pPr>
            <w:r w:rsidRPr="00D30BB7">
              <w:rPr>
                <w:b/>
              </w:rPr>
              <w:t>Prerekvizity, korekvizity, ekvivalence</w:t>
            </w:r>
          </w:p>
        </w:tc>
        <w:tc>
          <w:tcPr>
            <w:tcW w:w="6769" w:type="dxa"/>
            <w:gridSpan w:val="7"/>
          </w:tcPr>
          <w:p w:rsidR="00472E59" w:rsidRPr="00D30BB7" w:rsidRDefault="00472E59" w:rsidP="00472E59">
            <w:pPr>
              <w:jc w:val="both"/>
            </w:pPr>
          </w:p>
        </w:tc>
      </w:tr>
      <w:tr w:rsidR="00472E59" w:rsidRPr="00D30BB7" w:rsidTr="00472E59">
        <w:tc>
          <w:tcPr>
            <w:tcW w:w="3086" w:type="dxa"/>
            <w:shd w:val="clear" w:color="auto" w:fill="F7CAAC"/>
          </w:tcPr>
          <w:p w:rsidR="00472E59" w:rsidRPr="00D30BB7" w:rsidRDefault="00472E59" w:rsidP="00472E59">
            <w:pPr>
              <w:jc w:val="both"/>
              <w:rPr>
                <w:b/>
              </w:rPr>
            </w:pPr>
            <w:r w:rsidRPr="00D30BB7">
              <w:rPr>
                <w:b/>
              </w:rPr>
              <w:t>Způsob ověření studijních výsledků</w:t>
            </w:r>
          </w:p>
        </w:tc>
        <w:tc>
          <w:tcPr>
            <w:tcW w:w="3406" w:type="dxa"/>
            <w:gridSpan w:val="4"/>
          </w:tcPr>
          <w:p w:rsidR="00472E59" w:rsidRPr="00D30BB7" w:rsidRDefault="00472E59" w:rsidP="00472E59">
            <w:pPr>
              <w:jc w:val="both"/>
            </w:pPr>
            <w:r>
              <w:t>z</w:t>
            </w:r>
            <w:r w:rsidRPr="00D30BB7">
              <w:t>ápočet, zkouška</w:t>
            </w:r>
          </w:p>
        </w:tc>
        <w:tc>
          <w:tcPr>
            <w:tcW w:w="2156" w:type="dxa"/>
            <w:shd w:val="clear" w:color="auto" w:fill="F7CAAC"/>
          </w:tcPr>
          <w:p w:rsidR="00472E59" w:rsidRPr="00D30BB7" w:rsidRDefault="00472E59" w:rsidP="00472E59">
            <w:pPr>
              <w:jc w:val="both"/>
              <w:rPr>
                <w:b/>
              </w:rPr>
            </w:pPr>
            <w:r w:rsidRPr="00D30BB7">
              <w:rPr>
                <w:b/>
              </w:rPr>
              <w:t>Forma výuky</w:t>
            </w:r>
          </w:p>
        </w:tc>
        <w:tc>
          <w:tcPr>
            <w:tcW w:w="1207" w:type="dxa"/>
            <w:gridSpan w:val="2"/>
          </w:tcPr>
          <w:p w:rsidR="00472E59" w:rsidRPr="00D30BB7" w:rsidRDefault="00472E59" w:rsidP="00472E59">
            <w:pPr>
              <w:jc w:val="both"/>
            </w:pPr>
            <w:r>
              <w:t>p</w:t>
            </w:r>
            <w:r w:rsidRPr="00D30BB7">
              <w:t>řednáška, seminář</w:t>
            </w:r>
          </w:p>
        </w:tc>
      </w:tr>
      <w:tr w:rsidR="00472E59" w:rsidRPr="00D30BB7" w:rsidTr="00472E59">
        <w:tc>
          <w:tcPr>
            <w:tcW w:w="3086" w:type="dxa"/>
            <w:shd w:val="clear" w:color="auto" w:fill="F7CAAC"/>
          </w:tcPr>
          <w:p w:rsidR="00472E59" w:rsidRPr="00D30BB7" w:rsidRDefault="00472E59" w:rsidP="00472E59">
            <w:pPr>
              <w:jc w:val="both"/>
              <w:rPr>
                <w:b/>
              </w:rPr>
            </w:pPr>
            <w:r w:rsidRPr="00D30BB7">
              <w:rPr>
                <w:b/>
              </w:rPr>
              <w:t>Forma způsobu ověření studijních výsledků a další požadavky na studenta</w:t>
            </w:r>
          </w:p>
        </w:tc>
        <w:tc>
          <w:tcPr>
            <w:tcW w:w="6769" w:type="dxa"/>
            <w:gridSpan w:val="7"/>
            <w:tcBorders>
              <w:bottom w:val="nil"/>
            </w:tcBorders>
          </w:tcPr>
          <w:p w:rsidR="00472E59" w:rsidRPr="00D30BB7" w:rsidRDefault="00472E59" w:rsidP="00472E59">
            <w:pPr>
              <w:jc w:val="both"/>
            </w:pPr>
            <w:r w:rsidRPr="00D30BB7">
              <w:t>Způsob zakončení předmětu – zápočet, zkouška</w:t>
            </w:r>
          </w:p>
          <w:p w:rsidR="00472E59" w:rsidRPr="00D30BB7" w:rsidRDefault="00472E59" w:rsidP="00472E59">
            <w:pPr>
              <w:jc w:val="both"/>
            </w:pPr>
            <w:r w:rsidRPr="00D30BB7">
              <w:t>Požadavky na zápočet - vypracování seminární práce dle požadavků vyučujícího, 80% aktivní účast na seminářích.</w:t>
            </w:r>
          </w:p>
          <w:p w:rsidR="00472E59" w:rsidRPr="00D30BB7" w:rsidRDefault="00472E59" w:rsidP="00472E59">
            <w:pPr>
              <w:jc w:val="both"/>
            </w:pPr>
            <w:r w:rsidRPr="00D30BB7">
              <w:t>Požadavky na zkoušku - písemný test s maximálním možným počtem dosažitelných bodů 100 musí být napsán alespoň na 60 %, následuje ústní zkouška v rozsahu znalostí přednášek a seminářů.</w:t>
            </w:r>
          </w:p>
        </w:tc>
      </w:tr>
      <w:tr w:rsidR="00472E59" w:rsidRPr="00D30BB7" w:rsidTr="00472E59">
        <w:trPr>
          <w:trHeight w:val="274"/>
        </w:trPr>
        <w:tc>
          <w:tcPr>
            <w:tcW w:w="9855" w:type="dxa"/>
            <w:gridSpan w:val="8"/>
            <w:tcBorders>
              <w:top w:val="nil"/>
            </w:tcBorders>
          </w:tcPr>
          <w:p w:rsidR="00472E59" w:rsidRPr="00D30BB7" w:rsidRDefault="00472E59" w:rsidP="00472E59">
            <w:pPr>
              <w:jc w:val="both"/>
            </w:pPr>
          </w:p>
        </w:tc>
      </w:tr>
      <w:tr w:rsidR="00472E59" w:rsidRPr="00D30BB7" w:rsidTr="00472E59">
        <w:trPr>
          <w:trHeight w:val="197"/>
        </w:trPr>
        <w:tc>
          <w:tcPr>
            <w:tcW w:w="3086" w:type="dxa"/>
            <w:tcBorders>
              <w:top w:val="nil"/>
            </w:tcBorders>
            <w:shd w:val="clear" w:color="auto" w:fill="F7CAAC"/>
          </w:tcPr>
          <w:p w:rsidR="00472E59" w:rsidRPr="00D30BB7" w:rsidRDefault="00472E59" w:rsidP="00472E59">
            <w:pPr>
              <w:jc w:val="both"/>
              <w:rPr>
                <w:b/>
              </w:rPr>
            </w:pPr>
            <w:r w:rsidRPr="00D30BB7">
              <w:rPr>
                <w:b/>
              </w:rPr>
              <w:t>Garant předmětu</w:t>
            </w:r>
          </w:p>
        </w:tc>
        <w:tc>
          <w:tcPr>
            <w:tcW w:w="6769" w:type="dxa"/>
            <w:gridSpan w:val="7"/>
            <w:tcBorders>
              <w:top w:val="nil"/>
            </w:tcBorders>
          </w:tcPr>
          <w:p w:rsidR="00472E59" w:rsidRPr="00D30BB7" w:rsidRDefault="00472E59" w:rsidP="00472E59">
            <w:pPr>
              <w:jc w:val="both"/>
            </w:pPr>
            <w:r w:rsidRPr="00D30BB7">
              <w:t>doc. Ing. Zuzana Dohnalová, Ph.D.</w:t>
            </w:r>
          </w:p>
        </w:tc>
      </w:tr>
      <w:tr w:rsidR="00472E59" w:rsidRPr="00D30BB7" w:rsidTr="00472E59">
        <w:trPr>
          <w:trHeight w:val="243"/>
        </w:trPr>
        <w:tc>
          <w:tcPr>
            <w:tcW w:w="3086" w:type="dxa"/>
            <w:tcBorders>
              <w:top w:val="nil"/>
            </w:tcBorders>
            <w:shd w:val="clear" w:color="auto" w:fill="F7CAAC"/>
          </w:tcPr>
          <w:p w:rsidR="00472E59" w:rsidRPr="00D30BB7" w:rsidRDefault="00472E59" w:rsidP="00472E59">
            <w:pPr>
              <w:jc w:val="both"/>
              <w:rPr>
                <w:b/>
              </w:rPr>
            </w:pPr>
            <w:r w:rsidRPr="00D30BB7">
              <w:rPr>
                <w:b/>
              </w:rPr>
              <w:t>Zapojení garanta do výuky předmětu</w:t>
            </w:r>
          </w:p>
        </w:tc>
        <w:tc>
          <w:tcPr>
            <w:tcW w:w="6769" w:type="dxa"/>
            <w:gridSpan w:val="7"/>
            <w:tcBorders>
              <w:top w:val="nil"/>
            </w:tcBorders>
          </w:tcPr>
          <w:p w:rsidR="00472E59" w:rsidRPr="00D30BB7" w:rsidRDefault="00472E59" w:rsidP="00472E59">
            <w:pPr>
              <w:jc w:val="both"/>
            </w:pPr>
            <w:r w:rsidRPr="00D30BB7">
              <w:t xml:space="preserve">Garant se podílí na přednášení v rozsahu </w:t>
            </w:r>
            <w:r>
              <w:t>100 %, dále stanovuje koncepci seminářů</w:t>
            </w:r>
            <w:r w:rsidRPr="00D30BB7">
              <w:t xml:space="preserve"> a dohlíží na jejich jednotné vedení.</w:t>
            </w:r>
          </w:p>
        </w:tc>
      </w:tr>
      <w:tr w:rsidR="00472E59" w:rsidRPr="00D30BB7" w:rsidTr="00472E59">
        <w:tc>
          <w:tcPr>
            <w:tcW w:w="3086" w:type="dxa"/>
            <w:shd w:val="clear" w:color="auto" w:fill="F7CAAC"/>
          </w:tcPr>
          <w:p w:rsidR="00472E59" w:rsidRPr="00D30BB7" w:rsidRDefault="00472E59" w:rsidP="00472E59">
            <w:pPr>
              <w:jc w:val="both"/>
              <w:rPr>
                <w:b/>
              </w:rPr>
            </w:pPr>
            <w:r w:rsidRPr="00D30BB7">
              <w:rPr>
                <w:b/>
              </w:rPr>
              <w:t>Vyučující</w:t>
            </w:r>
          </w:p>
        </w:tc>
        <w:tc>
          <w:tcPr>
            <w:tcW w:w="6769" w:type="dxa"/>
            <w:gridSpan w:val="7"/>
            <w:tcBorders>
              <w:bottom w:val="nil"/>
            </w:tcBorders>
          </w:tcPr>
          <w:p w:rsidR="00472E59" w:rsidRPr="00D30BB7" w:rsidRDefault="00472E59" w:rsidP="00472E59">
            <w:pPr>
              <w:jc w:val="both"/>
            </w:pPr>
            <w:r w:rsidRPr="00D30BB7">
              <w:t xml:space="preserve">doc. Ing. Zuzana Dohnalová, Ph.D. - přednášející </w:t>
            </w:r>
            <w:r>
              <w:t>(</w:t>
            </w:r>
            <w:r w:rsidRPr="00D30BB7">
              <w:t>100%</w:t>
            </w:r>
            <w:r>
              <w:t>)</w:t>
            </w:r>
          </w:p>
        </w:tc>
      </w:tr>
      <w:tr w:rsidR="00472E59" w:rsidRPr="00D30BB7" w:rsidTr="00472E59">
        <w:trPr>
          <w:trHeight w:val="70"/>
        </w:trPr>
        <w:tc>
          <w:tcPr>
            <w:tcW w:w="9855" w:type="dxa"/>
            <w:gridSpan w:val="8"/>
            <w:tcBorders>
              <w:top w:val="nil"/>
            </w:tcBorders>
          </w:tcPr>
          <w:p w:rsidR="00472E59" w:rsidRPr="00D30BB7" w:rsidRDefault="00472E59" w:rsidP="00472E59">
            <w:pPr>
              <w:jc w:val="both"/>
            </w:pPr>
          </w:p>
        </w:tc>
      </w:tr>
      <w:tr w:rsidR="00472E59" w:rsidRPr="00D30BB7" w:rsidTr="00472E59">
        <w:tc>
          <w:tcPr>
            <w:tcW w:w="3086" w:type="dxa"/>
            <w:shd w:val="clear" w:color="auto" w:fill="F7CAAC"/>
          </w:tcPr>
          <w:p w:rsidR="00472E59" w:rsidRPr="00D30BB7" w:rsidRDefault="00472E59" w:rsidP="00472E59">
            <w:pPr>
              <w:jc w:val="both"/>
              <w:rPr>
                <w:b/>
              </w:rPr>
            </w:pPr>
            <w:r w:rsidRPr="00D30BB7">
              <w:rPr>
                <w:b/>
              </w:rPr>
              <w:t>Stručná anotace předmětu</w:t>
            </w:r>
          </w:p>
        </w:tc>
        <w:tc>
          <w:tcPr>
            <w:tcW w:w="6769" w:type="dxa"/>
            <w:gridSpan w:val="7"/>
            <w:tcBorders>
              <w:bottom w:val="nil"/>
            </w:tcBorders>
          </w:tcPr>
          <w:p w:rsidR="00472E59" w:rsidRPr="00D30BB7" w:rsidRDefault="00472E59" w:rsidP="00472E59">
            <w:pPr>
              <w:jc w:val="both"/>
            </w:pPr>
          </w:p>
        </w:tc>
      </w:tr>
      <w:tr w:rsidR="00472E59" w:rsidRPr="00D30BB7" w:rsidTr="00472E59">
        <w:trPr>
          <w:trHeight w:val="4239"/>
        </w:trPr>
        <w:tc>
          <w:tcPr>
            <w:tcW w:w="9855" w:type="dxa"/>
            <w:gridSpan w:val="8"/>
            <w:tcBorders>
              <w:top w:val="nil"/>
              <w:bottom w:val="single" w:sz="12" w:space="0" w:color="auto"/>
            </w:tcBorders>
          </w:tcPr>
          <w:p w:rsidR="00472E59" w:rsidRPr="00D30BB7" w:rsidRDefault="00472E59" w:rsidP="00472E59">
            <w:pPr>
              <w:jc w:val="both"/>
            </w:pPr>
            <w:r>
              <w:t>Předmět Microeconomics II</w:t>
            </w:r>
            <w:r w:rsidRPr="00D30BB7">
              <w:t xml:space="preserve"> navazuje na základní ekonomické disciplíny </w:t>
            </w:r>
            <w:r>
              <w:t xml:space="preserve">Microeconomics I a Macroeconomics </w:t>
            </w:r>
            <w:r w:rsidRPr="00D30BB7">
              <w:t>I. Poskytuje poznatky pokročilé ekonomie, obvyklých na magisterském stupni studia. Klade důraz na analýzu chování subjektů na trzích hotových výrobků i výrobních faktorů v podmínkách dokonalých i nedokonalých informací, alternativní teorie chování ekonomických subjektů, dlouhodobé souvislosti jejich rozhodování a dynamizaci modelů chování. Řeší problémy celkové rovnováhy a ekonomie blahobytu, otázky tržních selhání a mikroekonomické úlohy státu a další souvislosti fungování tržního mechanismu.</w:t>
            </w:r>
          </w:p>
          <w:p w:rsidR="00472E59" w:rsidRPr="00D30BB7" w:rsidRDefault="00472E59" w:rsidP="00085185">
            <w:pPr>
              <w:pStyle w:val="Odstavecseseznamem"/>
              <w:numPr>
                <w:ilvl w:val="0"/>
                <w:numId w:val="33"/>
              </w:numPr>
              <w:ind w:left="247" w:hanging="247"/>
              <w:jc w:val="both"/>
              <w:rPr>
                <w:rFonts w:ascii="Times New Roman" w:hAnsi="Times New Roman"/>
                <w:sz w:val="20"/>
              </w:rPr>
            </w:pPr>
            <w:r w:rsidRPr="00D30BB7">
              <w:rPr>
                <w:rFonts w:ascii="Times New Roman" w:hAnsi="Times New Roman"/>
                <w:sz w:val="20"/>
              </w:rPr>
              <w:t>Teorie chování spotřebitele.</w:t>
            </w:r>
          </w:p>
          <w:p w:rsidR="00472E59" w:rsidRPr="00D30BB7" w:rsidRDefault="00472E59" w:rsidP="00085185">
            <w:pPr>
              <w:pStyle w:val="Odstavecseseznamem"/>
              <w:numPr>
                <w:ilvl w:val="0"/>
                <w:numId w:val="33"/>
              </w:numPr>
              <w:ind w:left="247" w:hanging="247"/>
              <w:jc w:val="both"/>
              <w:rPr>
                <w:rFonts w:ascii="Times New Roman" w:hAnsi="Times New Roman"/>
                <w:sz w:val="20"/>
              </w:rPr>
            </w:pPr>
            <w:r w:rsidRPr="00D30BB7">
              <w:rPr>
                <w:rFonts w:ascii="Times New Roman" w:hAnsi="Times New Roman"/>
                <w:sz w:val="20"/>
              </w:rPr>
              <w:t>Dynamizace modelů chování spotřebitele.</w:t>
            </w:r>
          </w:p>
          <w:p w:rsidR="00472E59" w:rsidRPr="00D30BB7" w:rsidRDefault="00472E59" w:rsidP="00085185">
            <w:pPr>
              <w:pStyle w:val="Odstavecseseznamem"/>
              <w:numPr>
                <w:ilvl w:val="0"/>
                <w:numId w:val="33"/>
              </w:numPr>
              <w:ind w:left="247" w:hanging="247"/>
              <w:jc w:val="both"/>
              <w:rPr>
                <w:rFonts w:ascii="Times New Roman" w:hAnsi="Times New Roman"/>
                <w:sz w:val="20"/>
              </w:rPr>
            </w:pPr>
            <w:r w:rsidRPr="00D30BB7">
              <w:rPr>
                <w:rFonts w:ascii="Times New Roman" w:hAnsi="Times New Roman"/>
                <w:sz w:val="20"/>
              </w:rPr>
              <w:t>Rozhodování v podmínkách rizika a nejistoty.</w:t>
            </w:r>
          </w:p>
          <w:p w:rsidR="00472E59" w:rsidRPr="00D30BB7" w:rsidRDefault="00472E59" w:rsidP="00085185">
            <w:pPr>
              <w:pStyle w:val="Odstavecseseznamem"/>
              <w:numPr>
                <w:ilvl w:val="0"/>
                <w:numId w:val="33"/>
              </w:numPr>
              <w:ind w:left="247" w:hanging="247"/>
              <w:jc w:val="both"/>
              <w:rPr>
                <w:rFonts w:ascii="Times New Roman" w:hAnsi="Times New Roman"/>
                <w:sz w:val="20"/>
              </w:rPr>
            </w:pPr>
            <w:r w:rsidRPr="00D30BB7">
              <w:rPr>
                <w:rFonts w:ascii="Times New Roman" w:hAnsi="Times New Roman"/>
                <w:sz w:val="20"/>
              </w:rPr>
              <w:t>Teorie výroby.</w:t>
            </w:r>
          </w:p>
          <w:p w:rsidR="00472E59" w:rsidRPr="00D30BB7" w:rsidRDefault="00472E59" w:rsidP="00085185">
            <w:pPr>
              <w:pStyle w:val="Odstavecseseznamem"/>
              <w:numPr>
                <w:ilvl w:val="0"/>
                <w:numId w:val="33"/>
              </w:numPr>
              <w:ind w:left="247" w:hanging="247"/>
              <w:jc w:val="both"/>
              <w:rPr>
                <w:rFonts w:ascii="Times New Roman" w:hAnsi="Times New Roman"/>
                <w:sz w:val="20"/>
              </w:rPr>
            </w:pPr>
            <w:r w:rsidRPr="00D30BB7">
              <w:rPr>
                <w:rFonts w:ascii="Times New Roman" w:hAnsi="Times New Roman"/>
                <w:sz w:val="20"/>
              </w:rPr>
              <w:t>Oceňování na trzích dokonalé konkurence.</w:t>
            </w:r>
          </w:p>
          <w:p w:rsidR="00472E59" w:rsidRPr="00D30BB7" w:rsidRDefault="00472E59" w:rsidP="00085185">
            <w:pPr>
              <w:pStyle w:val="Odstavecseseznamem"/>
              <w:numPr>
                <w:ilvl w:val="0"/>
                <w:numId w:val="33"/>
              </w:numPr>
              <w:ind w:left="247" w:hanging="247"/>
              <w:jc w:val="both"/>
              <w:rPr>
                <w:rFonts w:ascii="Times New Roman" w:hAnsi="Times New Roman"/>
                <w:sz w:val="20"/>
              </w:rPr>
            </w:pPr>
            <w:r w:rsidRPr="00D30BB7">
              <w:rPr>
                <w:rFonts w:ascii="Times New Roman" w:hAnsi="Times New Roman"/>
                <w:sz w:val="20"/>
              </w:rPr>
              <w:t>Teorie monopolu.</w:t>
            </w:r>
          </w:p>
          <w:p w:rsidR="00472E59" w:rsidRPr="00D30BB7" w:rsidRDefault="00472E59" w:rsidP="00085185">
            <w:pPr>
              <w:pStyle w:val="Odstavecseseznamem"/>
              <w:numPr>
                <w:ilvl w:val="0"/>
                <w:numId w:val="33"/>
              </w:numPr>
              <w:ind w:left="247" w:hanging="247"/>
              <w:jc w:val="both"/>
              <w:rPr>
                <w:rFonts w:ascii="Times New Roman" w:hAnsi="Times New Roman"/>
                <w:sz w:val="20"/>
              </w:rPr>
            </w:pPr>
            <w:r w:rsidRPr="00D30BB7">
              <w:rPr>
                <w:rFonts w:ascii="Times New Roman" w:hAnsi="Times New Roman"/>
                <w:sz w:val="20"/>
              </w:rPr>
              <w:t>Oceňování na nedokonale konkurenčních trzích.</w:t>
            </w:r>
          </w:p>
          <w:p w:rsidR="00472E59" w:rsidRPr="00D30BB7" w:rsidRDefault="00472E59" w:rsidP="00085185">
            <w:pPr>
              <w:pStyle w:val="Odstavecseseznamem"/>
              <w:numPr>
                <w:ilvl w:val="0"/>
                <w:numId w:val="33"/>
              </w:numPr>
              <w:ind w:left="247" w:hanging="247"/>
              <w:jc w:val="both"/>
              <w:rPr>
                <w:rFonts w:ascii="Times New Roman" w:hAnsi="Times New Roman"/>
                <w:sz w:val="20"/>
              </w:rPr>
            </w:pPr>
            <w:r w:rsidRPr="00D30BB7">
              <w:rPr>
                <w:rFonts w:ascii="Times New Roman" w:hAnsi="Times New Roman"/>
                <w:sz w:val="20"/>
              </w:rPr>
              <w:t>Teorie trhu práce, produktivita práce a mzdy.</w:t>
            </w:r>
          </w:p>
          <w:p w:rsidR="00472E59" w:rsidRPr="00D30BB7" w:rsidRDefault="00472E59" w:rsidP="00085185">
            <w:pPr>
              <w:pStyle w:val="Odstavecseseznamem"/>
              <w:numPr>
                <w:ilvl w:val="0"/>
                <w:numId w:val="33"/>
              </w:numPr>
              <w:ind w:left="247" w:hanging="247"/>
              <w:jc w:val="both"/>
              <w:rPr>
                <w:rFonts w:ascii="Times New Roman" w:hAnsi="Times New Roman"/>
                <w:sz w:val="20"/>
              </w:rPr>
            </w:pPr>
            <w:r w:rsidRPr="00D30BB7">
              <w:rPr>
                <w:rFonts w:ascii="Times New Roman" w:hAnsi="Times New Roman"/>
                <w:sz w:val="20"/>
              </w:rPr>
              <w:t>Teorie kapitálu, úroku a zisku.</w:t>
            </w:r>
          </w:p>
          <w:p w:rsidR="00472E59" w:rsidRPr="00D30BB7" w:rsidRDefault="00472E59" w:rsidP="00085185">
            <w:pPr>
              <w:pStyle w:val="Odstavecseseznamem"/>
              <w:numPr>
                <w:ilvl w:val="0"/>
                <w:numId w:val="33"/>
              </w:numPr>
              <w:ind w:left="247" w:hanging="247"/>
              <w:jc w:val="both"/>
              <w:rPr>
                <w:rFonts w:ascii="Times New Roman" w:hAnsi="Times New Roman"/>
                <w:sz w:val="20"/>
              </w:rPr>
            </w:pPr>
            <w:r w:rsidRPr="00D30BB7">
              <w:rPr>
                <w:rFonts w:ascii="Times New Roman" w:hAnsi="Times New Roman"/>
                <w:sz w:val="20"/>
              </w:rPr>
              <w:t>Tržní selhání a úloha státu.</w:t>
            </w:r>
          </w:p>
          <w:p w:rsidR="00472E59" w:rsidRPr="00D30BB7" w:rsidRDefault="00472E59" w:rsidP="00085185">
            <w:pPr>
              <w:pStyle w:val="Odstavecseseznamem"/>
              <w:numPr>
                <w:ilvl w:val="0"/>
                <w:numId w:val="33"/>
              </w:numPr>
              <w:ind w:left="247" w:hanging="247"/>
              <w:jc w:val="both"/>
              <w:rPr>
                <w:rFonts w:ascii="Times New Roman" w:hAnsi="Times New Roman"/>
                <w:sz w:val="20"/>
              </w:rPr>
            </w:pPr>
            <w:r w:rsidRPr="00D30BB7">
              <w:rPr>
                <w:rFonts w:ascii="Times New Roman" w:hAnsi="Times New Roman"/>
                <w:sz w:val="20"/>
              </w:rPr>
              <w:t>Celková rovnováha a teorie ekonomie blahobytu.</w:t>
            </w:r>
          </w:p>
          <w:p w:rsidR="00472E59" w:rsidRPr="00D30BB7" w:rsidRDefault="00472E59" w:rsidP="00085185">
            <w:pPr>
              <w:pStyle w:val="Odstavecseseznamem"/>
              <w:numPr>
                <w:ilvl w:val="0"/>
                <w:numId w:val="33"/>
              </w:numPr>
              <w:spacing w:after="0"/>
              <w:ind w:left="249" w:hanging="249"/>
              <w:contextualSpacing w:val="0"/>
              <w:jc w:val="both"/>
            </w:pPr>
            <w:r w:rsidRPr="00D30BB7">
              <w:rPr>
                <w:rFonts w:ascii="Times New Roman" w:hAnsi="Times New Roman"/>
                <w:sz w:val="20"/>
              </w:rPr>
              <w:t>Teorie mikroekonomické politiky státu.</w:t>
            </w:r>
          </w:p>
        </w:tc>
      </w:tr>
      <w:tr w:rsidR="00472E59" w:rsidRPr="00D30BB7" w:rsidTr="00472E59">
        <w:trPr>
          <w:trHeight w:val="265"/>
        </w:trPr>
        <w:tc>
          <w:tcPr>
            <w:tcW w:w="3653" w:type="dxa"/>
            <w:gridSpan w:val="2"/>
            <w:tcBorders>
              <w:top w:val="nil"/>
            </w:tcBorders>
            <w:shd w:val="clear" w:color="auto" w:fill="F7CAAC"/>
          </w:tcPr>
          <w:p w:rsidR="00472E59" w:rsidRPr="00D30BB7" w:rsidRDefault="00472E59" w:rsidP="00472E59">
            <w:pPr>
              <w:jc w:val="both"/>
            </w:pPr>
            <w:r w:rsidRPr="00D30BB7">
              <w:rPr>
                <w:b/>
              </w:rPr>
              <w:t>Studijní literatura a studijní pomůcky</w:t>
            </w:r>
          </w:p>
        </w:tc>
        <w:tc>
          <w:tcPr>
            <w:tcW w:w="6202" w:type="dxa"/>
            <w:gridSpan w:val="6"/>
            <w:tcBorders>
              <w:top w:val="nil"/>
              <w:bottom w:val="nil"/>
            </w:tcBorders>
          </w:tcPr>
          <w:p w:rsidR="00472E59" w:rsidRPr="00D30BB7" w:rsidRDefault="00472E59" w:rsidP="00472E59">
            <w:pPr>
              <w:jc w:val="both"/>
            </w:pPr>
          </w:p>
        </w:tc>
      </w:tr>
      <w:tr w:rsidR="00472E59" w:rsidRPr="00D30BB7" w:rsidTr="00472E59">
        <w:trPr>
          <w:trHeight w:val="1258"/>
        </w:trPr>
        <w:tc>
          <w:tcPr>
            <w:tcW w:w="9855" w:type="dxa"/>
            <w:gridSpan w:val="8"/>
            <w:tcBorders>
              <w:top w:val="nil"/>
            </w:tcBorders>
          </w:tcPr>
          <w:p w:rsidR="00472E59" w:rsidRPr="00D30BB7" w:rsidRDefault="00472E59" w:rsidP="00472E59">
            <w:pPr>
              <w:jc w:val="both"/>
              <w:rPr>
                <w:b/>
              </w:rPr>
            </w:pPr>
            <w:r w:rsidRPr="00D30BB7">
              <w:rPr>
                <w:b/>
              </w:rPr>
              <w:t>Povinná literatura</w:t>
            </w:r>
          </w:p>
          <w:p w:rsidR="00472E59" w:rsidRPr="00D30BB7" w:rsidRDefault="00472E59" w:rsidP="00472E59">
            <w:pPr>
              <w:jc w:val="both"/>
            </w:pPr>
            <w:r w:rsidRPr="00D30BB7">
              <w:t xml:space="preserve">PINDYCK, S.R., RUBINFELD L.D. </w:t>
            </w:r>
            <w:r w:rsidRPr="00D30BB7">
              <w:rPr>
                <w:i/>
              </w:rPr>
              <w:t>Microeconomics</w:t>
            </w:r>
            <w:r w:rsidRPr="00D30BB7">
              <w:t>. Eight edition, Pearson, 2013, 743 s. ISBN 13: 978-0-13-304170.</w:t>
            </w:r>
          </w:p>
          <w:p w:rsidR="00472E59" w:rsidRPr="00D30BB7" w:rsidRDefault="00472E59" w:rsidP="00472E59">
            <w:pPr>
              <w:jc w:val="both"/>
              <w:rPr>
                <w:b/>
              </w:rPr>
            </w:pPr>
            <w:r w:rsidRPr="00D30BB7">
              <w:rPr>
                <w:b/>
              </w:rPr>
              <w:t>Doporučená literatura</w:t>
            </w:r>
          </w:p>
          <w:p w:rsidR="00472E59" w:rsidRPr="00D30BB7" w:rsidRDefault="00472E59" w:rsidP="00472E59">
            <w:pPr>
              <w:jc w:val="both"/>
            </w:pPr>
            <w:r w:rsidRPr="00D30BB7">
              <w:t xml:space="preserve">VARIAN, R.H. </w:t>
            </w:r>
            <w:r w:rsidRPr="00D30BB7">
              <w:rPr>
                <w:i/>
              </w:rPr>
              <w:t>Intermediate Microeconomics a Modern Approach</w:t>
            </w:r>
            <w:r w:rsidRPr="00D30BB7">
              <w:t>. W.W. Norton &amp; Company; 9th Revised edition edition, 20</w:t>
            </w:r>
            <w:r>
              <w:t>14, 739 s. ISBN-10: 0393920771.</w:t>
            </w:r>
          </w:p>
        </w:tc>
      </w:tr>
      <w:tr w:rsidR="00472E59" w:rsidRPr="00D30BB7" w:rsidTr="00472E5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72E59" w:rsidRPr="00D30BB7" w:rsidRDefault="00472E59" w:rsidP="00472E59">
            <w:pPr>
              <w:jc w:val="center"/>
              <w:rPr>
                <w:b/>
              </w:rPr>
            </w:pPr>
            <w:r w:rsidRPr="00D30BB7">
              <w:rPr>
                <w:b/>
              </w:rPr>
              <w:t>Informace ke kombinované nebo distanční formě</w:t>
            </w:r>
          </w:p>
        </w:tc>
      </w:tr>
      <w:tr w:rsidR="00472E59" w:rsidRPr="00D30BB7" w:rsidTr="00472E59">
        <w:tc>
          <w:tcPr>
            <w:tcW w:w="4787" w:type="dxa"/>
            <w:gridSpan w:val="3"/>
            <w:tcBorders>
              <w:top w:val="single" w:sz="2" w:space="0" w:color="auto"/>
            </w:tcBorders>
            <w:shd w:val="clear" w:color="auto" w:fill="F7CAAC"/>
          </w:tcPr>
          <w:p w:rsidR="00472E59" w:rsidRPr="00D30BB7" w:rsidRDefault="00472E59" w:rsidP="00472E59">
            <w:pPr>
              <w:jc w:val="both"/>
            </w:pPr>
            <w:r w:rsidRPr="00D30BB7">
              <w:rPr>
                <w:b/>
              </w:rPr>
              <w:t>Rozsah konzultací (soustředění)</w:t>
            </w:r>
          </w:p>
        </w:tc>
        <w:tc>
          <w:tcPr>
            <w:tcW w:w="889" w:type="dxa"/>
            <w:tcBorders>
              <w:top w:val="single" w:sz="2" w:space="0" w:color="auto"/>
            </w:tcBorders>
          </w:tcPr>
          <w:p w:rsidR="00472E59" w:rsidRPr="00D30BB7" w:rsidRDefault="00472E59" w:rsidP="00472E59">
            <w:pPr>
              <w:jc w:val="both"/>
            </w:pPr>
          </w:p>
        </w:tc>
        <w:tc>
          <w:tcPr>
            <w:tcW w:w="4179" w:type="dxa"/>
            <w:gridSpan w:val="4"/>
            <w:tcBorders>
              <w:top w:val="single" w:sz="2" w:space="0" w:color="auto"/>
            </w:tcBorders>
            <w:shd w:val="clear" w:color="auto" w:fill="F7CAAC"/>
          </w:tcPr>
          <w:p w:rsidR="00472E59" w:rsidRPr="00D30BB7" w:rsidRDefault="00472E59" w:rsidP="00472E59">
            <w:pPr>
              <w:jc w:val="both"/>
              <w:rPr>
                <w:b/>
              </w:rPr>
            </w:pPr>
            <w:r w:rsidRPr="00D30BB7">
              <w:rPr>
                <w:b/>
              </w:rPr>
              <w:t xml:space="preserve">hodin </w:t>
            </w:r>
          </w:p>
        </w:tc>
      </w:tr>
      <w:tr w:rsidR="00472E59" w:rsidRPr="00D30BB7" w:rsidTr="00472E59">
        <w:tc>
          <w:tcPr>
            <w:tcW w:w="9855" w:type="dxa"/>
            <w:gridSpan w:val="8"/>
            <w:shd w:val="clear" w:color="auto" w:fill="F7CAAC"/>
          </w:tcPr>
          <w:p w:rsidR="00472E59" w:rsidRPr="00D30BB7" w:rsidRDefault="00472E59" w:rsidP="00472E59">
            <w:pPr>
              <w:jc w:val="both"/>
              <w:rPr>
                <w:b/>
              </w:rPr>
            </w:pPr>
            <w:r w:rsidRPr="00D30BB7">
              <w:rPr>
                <w:b/>
              </w:rPr>
              <w:t>Informace o způsobu kontaktu s vyučujícím</w:t>
            </w:r>
          </w:p>
        </w:tc>
      </w:tr>
      <w:tr w:rsidR="00472E59" w:rsidRPr="00D30BB7" w:rsidTr="00472E59">
        <w:trPr>
          <w:trHeight w:val="70"/>
        </w:trPr>
        <w:tc>
          <w:tcPr>
            <w:tcW w:w="9855" w:type="dxa"/>
            <w:gridSpan w:val="8"/>
          </w:tcPr>
          <w:p w:rsidR="00472E59" w:rsidRPr="00D30BB7" w:rsidRDefault="00472E59" w:rsidP="00472E59">
            <w:pPr>
              <w:jc w:val="both"/>
            </w:pPr>
            <w:r w:rsidRPr="00D30BB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472E59" w:rsidRDefault="00472E59">
      <w:pPr>
        <w:spacing w:after="160" w:line="259" w:lineRule="auto"/>
      </w:pPr>
    </w:p>
    <w:p w:rsidR="00472E59" w:rsidRDefault="00472E59">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72E59" w:rsidTr="00472E59">
        <w:tc>
          <w:tcPr>
            <w:tcW w:w="9855" w:type="dxa"/>
            <w:gridSpan w:val="8"/>
            <w:tcBorders>
              <w:bottom w:val="double" w:sz="4" w:space="0" w:color="auto"/>
            </w:tcBorders>
            <w:shd w:val="clear" w:color="auto" w:fill="BDD6EE"/>
          </w:tcPr>
          <w:p w:rsidR="00472E59" w:rsidRDefault="00472E59" w:rsidP="00472E59">
            <w:pPr>
              <w:jc w:val="both"/>
              <w:rPr>
                <w:b/>
                <w:sz w:val="28"/>
              </w:rPr>
            </w:pPr>
            <w:r>
              <w:lastRenderedPageBreak/>
              <w:br w:type="page"/>
            </w:r>
            <w:r>
              <w:rPr>
                <w:b/>
                <w:sz w:val="28"/>
              </w:rPr>
              <w:t>B-III – Charakteristika studijního předmětu</w:t>
            </w:r>
          </w:p>
        </w:tc>
      </w:tr>
      <w:tr w:rsidR="00472E59" w:rsidRPr="00647013" w:rsidTr="00472E59">
        <w:tc>
          <w:tcPr>
            <w:tcW w:w="3086" w:type="dxa"/>
            <w:tcBorders>
              <w:top w:val="double" w:sz="4" w:space="0" w:color="auto"/>
            </w:tcBorders>
            <w:shd w:val="clear" w:color="auto" w:fill="F7CAAC"/>
          </w:tcPr>
          <w:p w:rsidR="00472E59" w:rsidRPr="00647013" w:rsidRDefault="00472E59" w:rsidP="00472E59">
            <w:pPr>
              <w:jc w:val="both"/>
              <w:rPr>
                <w:b/>
              </w:rPr>
            </w:pPr>
            <w:r w:rsidRPr="00647013">
              <w:rPr>
                <w:b/>
              </w:rPr>
              <w:t>Název studijního předmětu</w:t>
            </w:r>
          </w:p>
        </w:tc>
        <w:tc>
          <w:tcPr>
            <w:tcW w:w="6769" w:type="dxa"/>
            <w:gridSpan w:val="7"/>
            <w:tcBorders>
              <w:top w:val="double" w:sz="4" w:space="0" w:color="auto"/>
            </w:tcBorders>
          </w:tcPr>
          <w:p w:rsidR="00472E59" w:rsidRPr="00647013" w:rsidRDefault="00472E59" w:rsidP="00472E59">
            <w:pPr>
              <w:jc w:val="both"/>
            </w:pPr>
            <w:r>
              <w:t>Strategic M</w:t>
            </w:r>
            <w:r w:rsidRPr="00AE35A6">
              <w:t>anagement</w:t>
            </w:r>
          </w:p>
        </w:tc>
      </w:tr>
      <w:tr w:rsidR="00472E59" w:rsidRPr="00647013" w:rsidTr="00472E59">
        <w:tc>
          <w:tcPr>
            <w:tcW w:w="3086" w:type="dxa"/>
            <w:shd w:val="clear" w:color="auto" w:fill="F7CAAC"/>
          </w:tcPr>
          <w:p w:rsidR="00472E59" w:rsidRPr="00647013" w:rsidRDefault="00472E59" w:rsidP="00472E59">
            <w:pPr>
              <w:jc w:val="both"/>
              <w:rPr>
                <w:b/>
              </w:rPr>
            </w:pPr>
            <w:r w:rsidRPr="00647013">
              <w:rPr>
                <w:b/>
              </w:rPr>
              <w:t>Typ předmětu</w:t>
            </w:r>
          </w:p>
        </w:tc>
        <w:tc>
          <w:tcPr>
            <w:tcW w:w="3406" w:type="dxa"/>
            <w:gridSpan w:val="4"/>
          </w:tcPr>
          <w:p w:rsidR="00472E59" w:rsidRPr="00647013" w:rsidRDefault="00472E59" w:rsidP="00472E59">
            <w:pPr>
              <w:jc w:val="both"/>
            </w:pPr>
            <w:r w:rsidRPr="006A35A5">
              <w:t>povinn</w:t>
            </w:r>
            <w:r>
              <w:t>ý „ZT</w:t>
            </w:r>
            <w:r w:rsidRPr="006A35A5">
              <w:t>“</w:t>
            </w:r>
          </w:p>
        </w:tc>
        <w:tc>
          <w:tcPr>
            <w:tcW w:w="2695" w:type="dxa"/>
            <w:gridSpan w:val="2"/>
            <w:shd w:val="clear" w:color="auto" w:fill="F7CAAC"/>
          </w:tcPr>
          <w:p w:rsidR="00472E59" w:rsidRPr="00647013" w:rsidRDefault="00472E59" w:rsidP="00472E59">
            <w:pPr>
              <w:jc w:val="both"/>
            </w:pPr>
            <w:r w:rsidRPr="00647013">
              <w:rPr>
                <w:b/>
              </w:rPr>
              <w:t>doporučený ročník / semestr</w:t>
            </w:r>
          </w:p>
        </w:tc>
        <w:tc>
          <w:tcPr>
            <w:tcW w:w="668" w:type="dxa"/>
          </w:tcPr>
          <w:p w:rsidR="00472E59" w:rsidRPr="00647013" w:rsidRDefault="00472E59" w:rsidP="00472E59">
            <w:pPr>
              <w:jc w:val="both"/>
            </w:pPr>
            <w:r>
              <w:t>1/</w:t>
            </w:r>
            <w:r w:rsidRPr="00647013">
              <w:t>Z</w:t>
            </w:r>
          </w:p>
        </w:tc>
      </w:tr>
      <w:tr w:rsidR="00472E59" w:rsidRPr="00647013" w:rsidTr="00472E59">
        <w:tc>
          <w:tcPr>
            <w:tcW w:w="3086" w:type="dxa"/>
            <w:shd w:val="clear" w:color="auto" w:fill="F7CAAC"/>
          </w:tcPr>
          <w:p w:rsidR="00472E59" w:rsidRPr="00647013" w:rsidRDefault="00472E59" w:rsidP="00472E59">
            <w:pPr>
              <w:jc w:val="both"/>
              <w:rPr>
                <w:b/>
              </w:rPr>
            </w:pPr>
            <w:r w:rsidRPr="00647013">
              <w:rPr>
                <w:b/>
              </w:rPr>
              <w:t>Rozsah studijního předmětu</w:t>
            </w:r>
          </w:p>
        </w:tc>
        <w:tc>
          <w:tcPr>
            <w:tcW w:w="1701" w:type="dxa"/>
            <w:gridSpan w:val="2"/>
          </w:tcPr>
          <w:p w:rsidR="00472E59" w:rsidRPr="00647013" w:rsidRDefault="00472E59" w:rsidP="00472E59">
            <w:pPr>
              <w:jc w:val="both"/>
            </w:pPr>
            <w:r w:rsidRPr="00647013">
              <w:t>26p + 13s</w:t>
            </w:r>
          </w:p>
        </w:tc>
        <w:tc>
          <w:tcPr>
            <w:tcW w:w="889" w:type="dxa"/>
            <w:shd w:val="clear" w:color="auto" w:fill="F7CAAC"/>
          </w:tcPr>
          <w:p w:rsidR="00472E59" w:rsidRPr="00647013" w:rsidRDefault="00472E59" w:rsidP="00472E59">
            <w:pPr>
              <w:jc w:val="both"/>
              <w:rPr>
                <w:b/>
              </w:rPr>
            </w:pPr>
            <w:r w:rsidRPr="00647013">
              <w:rPr>
                <w:b/>
              </w:rPr>
              <w:t xml:space="preserve">hod. </w:t>
            </w:r>
          </w:p>
        </w:tc>
        <w:tc>
          <w:tcPr>
            <w:tcW w:w="816" w:type="dxa"/>
          </w:tcPr>
          <w:p w:rsidR="00472E59" w:rsidRPr="00647013" w:rsidRDefault="00472E59" w:rsidP="00472E59">
            <w:pPr>
              <w:jc w:val="both"/>
            </w:pPr>
            <w:r w:rsidRPr="00647013">
              <w:t>39</w:t>
            </w:r>
          </w:p>
        </w:tc>
        <w:tc>
          <w:tcPr>
            <w:tcW w:w="2156" w:type="dxa"/>
            <w:shd w:val="clear" w:color="auto" w:fill="F7CAAC"/>
          </w:tcPr>
          <w:p w:rsidR="00472E59" w:rsidRPr="00647013" w:rsidRDefault="00472E59" w:rsidP="00472E59">
            <w:pPr>
              <w:jc w:val="both"/>
              <w:rPr>
                <w:b/>
              </w:rPr>
            </w:pPr>
            <w:r w:rsidRPr="00647013">
              <w:rPr>
                <w:b/>
              </w:rPr>
              <w:t>kreditů</w:t>
            </w:r>
          </w:p>
        </w:tc>
        <w:tc>
          <w:tcPr>
            <w:tcW w:w="1207" w:type="dxa"/>
            <w:gridSpan w:val="2"/>
          </w:tcPr>
          <w:p w:rsidR="00472E59" w:rsidRPr="00647013" w:rsidRDefault="00472E59" w:rsidP="00472E59">
            <w:pPr>
              <w:jc w:val="both"/>
            </w:pPr>
            <w:r w:rsidRPr="00647013">
              <w:t>4</w:t>
            </w:r>
          </w:p>
        </w:tc>
      </w:tr>
      <w:tr w:rsidR="00472E59" w:rsidRPr="00647013" w:rsidTr="00472E59">
        <w:tc>
          <w:tcPr>
            <w:tcW w:w="3086" w:type="dxa"/>
            <w:shd w:val="clear" w:color="auto" w:fill="F7CAAC"/>
          </w:tcPr>
          <w:p w:rsidR="00472E59" w:rsidRPr="00647013" w:rsidRDefault="00472E59" w:rsidP="00472E59">
            <w:pPr>
              <w:jc w:val="both"/>
              <w:rPr>
                <w:b/>
              </w:rPr>
            </w:pPr>
            <w:r w:rsidRPr="00647013">
              <w:rPr>
                <w:b/>
              </w:rPr>
              <w:t>Prerekvizity, korekvizity, ekvivalence</w:t>
            </w:r>
          </w:p>
        </w:tc>
        <w:tc>
          <w:tcPr>
            <w:tcW w:w="6769" w:type="dxa"/>
            <w:gridSpan w:val="7"/>
          </w:tcPr>
          <w:p w:rsidR="00472E59" w:rsidRPr="00647013" w:rsidRDefault="00472E59" w:rsidP="00472E59">
            <w:pPr>
              <w:jc w:val="both"/>
            </w:pPr>
          </w:p>
        </w:tc>
      </w:tr>
      <w:tr w:rsidR="00472E59" w:rsidRPr="00647013" w:rsidTr="00472E59">
        <w:trPr>
          <w:trHeight w:val="432"/>
        </w:trPr>
        <w:tc>
          <w:tcPr>
            <w:tcW w:w="3086" w:type="dxa"/>
            <w:shd w:val="clear" w:color="auto" w:fill="F7CAAC"/>
          </w:tcPr>
          <w:p w:rsidR="00472E59" w:rsidRPr="00647013" w:rsidRDefault="00472E59" w:rsidP="00472E59">
            <w:pPr>
              <w:jc w:val="both"/>
              <w:rPr>
                <w:b/>
              </w:rPr>
            </w:pPr>
            <w:r w:rsidRPr="00647013">
              <w:rPr>
                <w:b/>
              </w:rPr>
              <w:t>Způsob ověření studijních výsledků</w:t>
            </w:r>
          </w:p>
        </w:tc>
        <w:tc>
          <w:tcPr>
            <w:tcW w:w="3406" w:type="dxa"/>
            <w:gridSpan w:val="4"/>
          </w:tcPr>
          <w:p w:rsidR="00472E59" w:rsidRPr="00647013" w:rsidRDefault="00472E59" w:rsidP="00472E59">
            <w:pPr>
              <w:jc w:val="both"/>
            </w:pPr>
            <w:r>
              <w:t>z</w:t>
            </w:r>
            <w:r w:rsidRPr="00647013">
              <w:t>ápočet, zkouška</w:t>
            </w:r>
          </w:p>
        </w:tc>
        <w:tc>
          <w:tcPr>
            <w:tcW w:w="2156" w:type="dxa"/>
            <w:shd w:val="clear" w:color="auto" w:fill="F7CAAC"/>
          </w:tcPr>
          <w:p w:rsidR="00472E59" w:rsidRPr="00647013" w:rsidRDefault="00472E59" w:rsidP="00472E59">
            <w:pPr>
              <w:jc w:val="both"/>
              <w:rPr>
                <w:b/>
              </w:rPr>
            </w:pPr>
            <w:r w:rsidRPr="00647013">
              <w:rPr>
                <w:b/>
              </w:rPr>
              <w:t>Forma výuky</w:t>
            </w:r>
          </w:p>
        </w:tc>
        <w:tc>
          <w:tcPr>
            <w:tcW w:w="1207" w:type="dxa"/>
            <w:gridSpan w:val="2"/>
          </w:tcPr>
          <w:p w:rsidR="00472E59" w:rsidRPr="00647013" w:rsidRDefault="00472E59" w:rsidP="00472E59">
            <w:pPr>
              <w:jc w:val="both"/>
            </w:pPr>
            <w:r>
              <w:t>p</w:t>
            </w:r>
            <w:r w:rsidRPr="00647013">
              <w:t>řednáška, seminář</w:t>
            </w:r>
          </w:p>
        </w:tc>
      </w:tr>
      <w:tr w:rsidR="00472E59" w:rsidRPr="00647013" w:rsidTr="00472E59">
        <w:tc>
          <w:tcPr>
            <w:tcW w:w="3086" w:type="dxa"/>
            <w:shd w:val="clear" w:color="auto" w:fill="F7CAAC"/>
          </w:tcPr>
          <w:p w:rsidR="00472E59" w:rsidRPr="00647013" w:rsidRDefault="00472E59" w:rsidP="00472E59">
            <w:pPr>
              <w:jc w:val="both"/>
              <w:rPr>
                <w:b/>
              </w:rPr>
            </w:pPr>
            <w:r w:rsidRPr="00647013">
              <w:rPr>
                <w:b/>
              </w:rPr>
              <w:t>Forma způsobu ověření studijních výsledků a další požadavky na studenta</w:t>
            </w:r>
          </w:p>
        </w:tc>
        <w:tc>
          <w:tcPr>
            <w:tcW w:w="6769" w:type="dxa"/>
            <w:gridSpan w:val="7"/>
            <w:tcBorders>
              <w:bottom w:val="nil"/>
            </w:tcBorders>
          </w:tcPr>
          <w:p w:rsidR="00472E59" w:rsidRPr="00647013" w:rsidRDefault="00472E59" w:rsidP="00472E59">
            <w:pPr>
              <w:jc w:val="both"/>
            </w:pPr>
            <w:r w:rsidRPr="00647013">
              <w:t>Způsob zakončení předmětu – zápočet, zkouška</w:t>
            </w:r>
          </w:p>
          <w:p w:rsidR="00472E59" w:rsidRPr="00647013" w:rsidRDefault="00472E59" w:rsidP="00472E59">
            <w:pPr>
              <w:jc w:val="both"/>
            </w:pPr>
            <w:r w:rsidRPr="00647013">
              <w:t>Požadavky na zápočet - vypracování seminární práce dle požadavků vyučujícího, 80% aktivní účast na seminářích.</w:t>
            </w:r>
          </w:p>
          <w:p w:rsidR="00472E59" w:rsidRPr="00647013" w:rsidRDefault="00472E59" w:rsidP="00472E59">
            <w:pPr>
              <w:jc w:val="both"/>
            </w:pPr>
            <w:r w:rsidRPr="00647013">
              <w:t>Požadavky na zkoušku - písemný test s maximálním možným počtem dosažitelných bodů 100 musí být napsán alespoň na 60 %, následuje ústní zkouška v rozsahu znalostí přednášek a seminářů.</w:t>
            </w:r>
          </w:p>
        </w:tc>
      </w:tr>
      <w:tr w:rsidR="00472E59" w:rsidRPr="00647013" w:rsidTr="00472E59">
        <w:trPr>
          <w:trHeight w:val="42"/>
        </w:trPr>
        <w:tc>
          <w:tcPr>
            <w:tcW w:w="9855" w:type="dxa"/>
            <w:gridSpan w:val="8"/>
            <w:tcBorders>
              <w:top w:val="nil"/>
            </w:tcBorders>
          </w:tcPr>
          <w:p w:rsidR="00472E59" w:rsidRPr="00647013" w:rsidRDefault="00472E59" w:rsidP="00472E59">
            <w:pPr>
              <w:jc w:val="both"/>
            </w:pPr>
          </w:p>
        </w:tc>
      </w:tr>
      <w:tr w:rsidR="00472E59" w:rsidRPr="00647013" w:rsidTr="00472E59">
        <w:trPr>
          <w:trHeight w:val="197"/>
        </w:trPr>
        <w:tc>
          <w:tcPr>
            <w:tcW w:w="3086" w:type="dxa"/>
            <w:tcBorders>
              <w:top w:val="nil"/>
            </w:tcBorders>
            <w:shd w:val="clear" w:color="auto" w:fill="F7CAAC"/>
          </w:tcPr>
          <w:p w:rsidR="00472E59" w:rsidRPr="00647013" w:rsidRDefault="00472E59" w:rsidP="00472E59">
            <w:pPr>
              <w:jc w:val="both"/>
              <w:rPr>
                <w:b/>
              </w:rPr>
            </w:pPr>
            <w:r w:rsidRPr="00647013">
              <w:rPr>
                <w:b/>
              </w:rPr>
              <w:t>Garant předmětu</w:t>
            </w:r>
          </w:p>
        </w:tc>
        <w:tc>
          <w:tcPr>
            <w:tcW w:w="6769" w:type="dxa"/>
            <w:gridSpan w:val="7"/>
            <w:tcBorders>
              <w:top w:val="nil"/>
            </w:tcBorders>
          </w:tcPr>
          <w:p w:rsidR="00472E59" w:rsidRPr="00647013" w:rsidRDefault="00472E59" w:rsidP="00472E59">
            <w:pPr>
              <w:jc w:val="both"/>
            </w:pPr>
            <w:r w:rsidRPr="00647013">
              <w:t>doc. Ing. Miloslava Chovancová, CSc.</w:t>
            </w:r>
          </w:p>
        </w:tc>
      </w:tr>
      <w:tr w:rsidR="00472E59" w:rsidRPr="00647013" w:rsidTr="00472E59">
        <w:trPr>
          <w:trHeight w:val="243"/>
        </w:trPr>
        <w:tc>
          <w:tcPr>
            <w:tcW w:w="3086" w:type="dxa"/>
            <w:tcBorders>
              <w:top w:val="nil"/>
            </w:tcBorders>
            <w:shd w:val="clear" w:color="auto" w:fill="F7CAAC"/>
          </w:tcPr>
          <w:p w:rsidR="00472E59" w:rsidRPr="00647013" w:rsidRDefault="00472E59" w:rsidP="00472E59">
            <w:pPr>
              <w:jc w:val="both"/>
              <w:rPr>
                <w:b/>
              </w:rPr>
            </w:pPr>
            <w:r w:rsidRPr="00647013">
              <w:rPr>
                <w:b/>
              </w:rPr>
              <w:t>Zapojení garanta do výuky předmětu</w:t>
            </w:r>
          </w:p>
        </w:tc>
        <w:tc>
          <w:tcPr>
            <w:tcW w:w="6769" w:type="dxa"/>
            <w:gridSpan w:val="7"/>
            <w:tcBorders>
              <w:top w:val="nil"/>
            </w:tcBorders>
          </w:tcPr>
          <w:p w:rsidR="00472E59" w:rsidRPr="00647013" w:rsidRDefault="00472E59" w:rsidP="00472E59">
            <w:pPr>
              <w:jc w:val="both"/>
            </w:pPr>
            <w:r w:rsidRPr="00F3404D">
              <w:t xml:space="preserve">Garant se podílí na přednáškách v rozsahu </w:t>
            </w:r>
            <w:r>
              <w:t>60</w:t>
            </w:r>
            <w:r w:rsidRPr="00F3404D">
              <w:t xml:space="preserve"> %, dále stanovuje koncepci seminářů a dohlíží na jejich jednotné vedení.</w:t>
            </w:r>
          </w:p>
        </w:tc>
      </w:tr>
      <w:tr w:rsidR="00472E59" w:rsidRPr="00647013" w:rsidTr="00472E59">
        <w:tc>
          <w:tcPr>
            <w:tcW w:w="3086" w:type="dxa"/>
            <w:shd w:val="clear" w:color="auto" w:fill="F7CAAC"/>
          </w:tcPr>
          <w:p w:rsidR="00472E59" w:rsidRPr="00647013" w:rsidRDefault="00472E59" w:rsidP="00472E59">
            <w:pPr>
              <w:jc w:val="both"/>
              <w:rPr>
                <w:b/>
              </w:rPr>
            </w:pPr>
            <w:r w:rsidRPr="00647013">
              <w:rPr>
                <w:b/>
              </w:rPr>
              <w:t>Vyučující</w:t>
            </w:r>
          </w:p>
        </w:tc>
        <w:tc>
          <w:tcPr>
            <w:tcW w:w="6769" w:type="dxa"/>
            <w:gridSpan w:val="7"/>
            <w:tcBorders>
              <w:bottom w:val="nil"/>
            </w:tcBorders>
          </w:tcPr>
          <w:p w:rsidR="00472E59" w:rsidRPr="00647013" w:rsidRDefault="00472E59" w:rsidP="00472E59">
            <w:pPr>
              <w:jc w:val="both"/>
            </w:pPr>
            <w:r w:rsidRPr="00647013">
              <w:t xml:space="preserve">doc. Ing. Miloslava Chovancová, CSc. – přednášky </w:t>
            </w:r>
            <w:r>
              <w:t>(6</w:t>
            </w:r>
            <w:r w:rsidRPr="00647013">
              <w:t>0%</w:t>
            </w:r>
            <w:r>
              <w:t xml:space="preserve">), Ing. Karel Slinták, Ph.D. - </w:t>
            </w:r>
            <w:r w:rsidRPr="00647013">
              <w:t xml:space="preserve">přednášky </w:t>
            </w:r>
            <w:r>
              <w:t>(4</w:t>
            </w:r>
            <w:r w:rsidRPr="00647013">
              <w:t>0%</w:t>
            </w:r>
            <w:r>
              <w:t>)</w:t>
            </w:r>
          </w:p>
        </w:tc>
      </w:tr>
      <w:tr w:rsidR="00472E59" w:rsidRPr="00647013" w:rsidTr="00472E59">
        <w:trPr>
          <w:trHeight w:val="78"/>
        </w:trPr>
        <w:tc>
          <w:tcPr>
            <w:tcW w:w="9855" w:type="dxa"/>
            <w:gridSpan w:val="8"/>
            <w:tcBorders>
              <w:top w:val="nil"/>
            </w:tcBorders>
          </w:tcPr>
          <w:p w:rsidR="00472E59" w:rsidRPr="00647013" w:rsidRDefault="00472E59" w:rsidP="00472E59">
            <w:pPr>
              <w:jc w:val="both"/>
            </w:pPr>
          </w:p>
        </w:tc>
      </w:tr>
      <w:tr w:rsidR="00472E59" w:rsidRPr="00647013" w:rsidTr="00472E59">
        <w:tc>
          <w:tcPr>
            <w:tcW w:w="3086" w:type="dxa"/>
            <w:shd w:val="clear" w:color="auto" w:fill="F7CAAC"/>
          </w:tcPr>
          <w:p w:rsidR="00472E59" w:rsidRPr="00647013" w:rsidRDefault="00472E59" w:rsidP="00472E59">
            <w:pPr>
              <w:jc w:val="both"/>
              <w:rPr>
                <w:b/>
              </w:rPr>
            </w:pPr>
            <w:r w:rsidRPr="00647013">
              <w:rPr>
                <w:b/>
              </w:rPr>
              <w:t>Stručná anotace předmětu</w:t>
            </w:r>
          </w:p>
        </w:tc>
        <w:tc>
          <w:tcPr>
            <w:tcW w:w="6769" w:type="dxa"/>
            <w:gridSpan w:val="7"/>
            <w:tcBorders>
              <w:bottom w:val="nil"/>
            </w:tcBorders>
          </w:tcPr>
          <w:p w:rsidR="00472E59" w:rsidRPr="00647013" w:rsidRDefault="00472E59" w:rsidP="00472E59">
            <w:pPr>
              <w:jc w:val="both"/>
            </w:pPr>
          </w:p>
        </w:tc>
      </w:tr>
      <w:tr w:rsidR="00472E59" w:rsidRPr="00647013" w:rsidTr="00472E59">
        <w:trPr>
          <w:trHeight w:val="3938"/>
        </w:trPr>
        <w:tc>
          <w:tcPr>
            <w:tcW w:w="9855" w:type="dxa"/>
            <w:gridSpan w:val="8"/>
            <w:tcBorders>
              <w:top w:val="nil"/>
              <w:bottom w:val="single" w:sz="12" w:space="0" w:color="auto"/>
            </w:tcBorders>
          </w:tcPr>
          <w:p w:rsidR="00472E59" w:rsidRPr="00647013" w:rsidRDefault="00472E59" w:rsidP="00472E59">
            <w:pPr>
              <w:jc w:val="both"/>
            </w:pPr>
            <w:r w:rsidRPr="00647013">
              <w:t xml:space="preserve">Cílem předmětu je, aby studenti pochopili význam strategického managementu pro existenci, funkce a činnosti podniků. Obsah předmětu se zaměřuje se na přínosy pro podniky, které lze získat prostřednictvím aplikace postupů a metod strategického managementu. V předmětu bude syntetizována a integrována teorie, empirický výzkum a praktické aplikace s reálnými příklady. Tento předmět připravuje studenty na typy výzev, kterým budou, jako manažeři, čelit </w:t>
            </w:r>
            <w:r w:rsidRPr="00647013">
              <w:br/>
              <w:t>v globalizovaném a turbulentním podnikatelském prostředí 21. století.</w:t>
            </w:r>
          </w:p>
          <w:p w:rsidR="00472E59" w:rsidRPr="00647013" w:rsidRDefault="00472E59" w:rsidP="00085185">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Strategie a její význam pro podnik.</w:t>
            </w:r>
          </w:p>
          <w:p w:rsidR="00472E59" w:rsidRPr="00647013" w:rsidRDefault="00472E59" w:rsidP="00085185">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Strategické vedení (leadership): řízení strategických procesů.</w:t>
            </w:r>
          </w:p>
          <w:p w:rsidR="00472E59" w:rsidRPr="00647013" w:rsidRDefault="00472E59" w:rsidP="00085185">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Externí analýza: struktura průmyslu, síly konkurence a strategické skupiny.</w:t>
            </w:r>
          </w:p>
          <w:p w:rsidR="00472E59" w:rsidRPr="00647013" w:rsidRDefault="00472E59" w:rsidP="00085185">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Interní analýza: zdroje, schopnosti a klíčové kompetence.</w:t>
            </w:r>
          </w:p>
          <w:p w:rsidR="00472E59" w:rsidRPr="00647013" w:rsidRDefault="00472E59" w:rsidP="00085185">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Konkurenční výhoda: výkonnost firmy a business modely.</w:t>
            </w:r>
          </w:p>
          <w:p w:rsidR="00472E59" w:rsidRPr="00647013" w:rsidRDefault="00472E59" w:rsidP="00085185">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Business strategie: diferenciace, řízení nákladů a strategie modrého oceánu (BOS).</w:t>
            </w:r>
          </w:p>
          <w:p w:rsidR="00472E59" w:rsidRPr="00647013" w:rsidRDefault="00472E59" w:rsidP="00085185">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Business strategie: inovace a podnikání.</w:t>
            </w:r>
          </w:p>
          <w:p w:rsidR="00472E59" w:rsidRPr="00647013" w:rsidRDefault="00472E59" w:rsidP="00085185">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Korporátní strategie: vertikální integrace a diverzifikace.</w:t>
            </w:r>
          </w:p>
          <w:p w:rsidR="00472E59" w:rsidRPr="00647013" w:rsidRDefault="00472E59" w:rsidP="00085185">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Korporátní strategie: strategické aliance, fúze a akvizice.</w:t>
            </w:r>
          </w:p>
          <w:p w:rsidR="00472E59" w:rsidRPr="00647013" w:rsidRDefault="00472E59" w:rsidP="00085185">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Globální strategie: světová konkurence.</w:t>
            </w:r>
          </w:p>
          <w:p w:rsidR="00472E59" w:rsidRPr="00647013" w:rsidRDefault="00472E59" w:rsidP="00085185">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Návrh organizace: struktura, kultura a kontrola.</w:t>
            </w:r>
          </w:p>
          <w:p w:rsidR="00472E59" w:rsidRPr="00647013" w:rsidRDefault="00472E59" w:rsidP="00085185">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Řízení společnosti/podniku a podniková etika.</w:t>
            </w:r>
          </w:p>
          <w:p w:rsidR="00472E59" w:rsidRPr="00647013" w:rsidRDefault="00472E59" w:rsidP="00085185">
            <w:pPr>
              <w:pStyle w:val="Odstavecseseznamem"/>
              <w:numPr>
                <w:ilvl w:val="0"/>
                <w:numId w:val="32"/>
              </w:numPr>
              <w:spacing w:after="0" w:line="240" w:lineRule="auto"/>
              <w:ind w:left="247" w:hanging="247"/>
              <w:jc w:val="both"/>
              <w:rPr>
                <w:rFonts w:ascii="Times New Roman" w:hAnsi="Times New Roman"/>
                <w:b/>
                <w:sz w:val="20"/>
                <w:szCs w:val="20"/>
              </w:rPr>
            </w:pPr>
            <w:r w:rsidRPr="00647013">
              <w:rPr>
                <w:rFonts w:ascii="Times New Roman" w:hAnsi="Times New Roman"/>
                <w:sz w:val="20"/>
                <w:szCs w:val="20"/>
              </w:rPr>
              <w:t>Společenská odpovědnost firem.</w:t>
            </w:r>
          </w:p>
        </w:tc>
      </w:tr>
      <w:tr w:rsidR="00472E59" w:rsidRPr="00647013" w:rsidTr="00472E59">
        <w:trPr>
          <w:trHeight w:val="265"/>
        </w:trPr>
        <w:tc>
          <w:tcPr>
            <w:tcW w:w="3653" w:type="dxa"/>
            <w:gridSpan w:val="2"/>
            <w:tcBorders>
              <w:top w:val="nil"/>
            </w:tcBorders>
            <w:shd w:val="clear" w:color="auto" w:fill="F7CAAC"/>
          </w:tcPr>
          <w:p w:rsidR="00472E59" w:rsidRPr="00647013" w:rsidRDefault="00472E59" w:rsidP="00472E59">
            <w:pPr>
              <w:jc w:val="both"/>
            </w:pPr>
            <w:r w:rsidRPr="00647013">
              <w:rPr>
                <w:b/>
              </w:rPr>
              <w:t>Studijní literatura a studijní pomůcky</w:t>
            </w:r>
          </w:p>
        </w:tc>
        <w:tc>
          <w:tcPr>
            <w:tcW w:w="6202" w:type="dxa"/>
            <w:gridSpan w:val="6"/>
            <w:tcBorders>
              <w:top w:val="nil"/>
              <w:bottom w:val="nil"/>
            </w:tcBorders>
          </w:tcPr>
          <w:p w:rsidR="00472E59" w:rsidRPr="00647013" w:rsidRDefault="00472E59" w:rsidP="00472E59">
            <w:pPr>
              <w:jc w:val="both"/>
            </w:pPr>
          </w:p>
        </w:tc>
      </w:tr>
      <w:tr w:rsidR="00472E59" w:rsidRPr="00647013" w:rsidTr="00472E59">
        <w:trPr>
          <w:trHeight w:val="1497"/>
        </w:trPr>
        <w:tc>
          <w:tcPr>
            <w:tcW w:w="9855" w:type="dxa"/>
            <w:gridSpan w:val="8"/>
            <w:tcBorders>
              <w:top w:val="nil"/>
            </w:tcBorders>
          </w:tcPr>
          <w:p w:rsidR="00472E59" w:rsidRPr="006C3696" w:rsidRDefault="00472E59" w:rsidP="00472E59">
            <w:r w:rsidRPr="004808C0">
              <w:rPr>
                <w:b/>
              </w:rPr>
              <w:t>Povinná literatura</w:t>
            </w:r>
          </w:p>
          <w:p w:rsidR="00472E59" w:rsidRDefault="00472E59" w:rsidP="00472E59">
            <w:pPr>
              <w:jc w:val="both"/>
            </w:pPr>
            <w:r w:rsidRPr="006C3696">
              <w:t>HILL, CH. W. L.</w:t>
            </w:r>
            <w:r>
              <w:t>, JONES,</w:t>
            </w:r>
            <w:r w:rsidRPr="006C3696">
              <w:t xml:space="preserve"> G. R. </w:t>
            </w:r>
            <w:r w:rsidRPr="006C3696">
              <w:rPr>
                <w:i/>
              </w:rPr>
              <w:t>Strategic Management.</w:t>
            </w:r>
            <w:r w:rsidRPr="006C3696">
              <w:t xml:space="preserve"> 10 ed. South-Western Cengage Learning, 2017, 490 s. ISBN 978-1-111-82584-3</w:t>
            </w:r>
            <w:r>
              <w:t>.</w:t>
            </w:r>
          </w:p>
          <w:p w:rsidR="00472E59" w:rsidRPr="006C3696" w:rsidRDefault="00472E59" w:rsidP="00472E59">
            <w:pPr>
              <w:jc w:val="both"/>
            </w:pPr>
            <w:r w:rsidRPr="006C3696">
              <w:t xml:space="preserve">ROTHAERMEL, F. T. </w:t>
            </w:r>
            <w:r w:rsidRPr="006C3696">
              <w:rPr>
                <w:i/>
              </w:rPr>
              <w:t>Strategic Management.</w:t>
            </w:r>
            <w:r w:rsidRPr="006C3696">
              <w:t xml:space="preserve"> 3 ed. McGraw-Hill Education 2017, 516 s. ISBN  978-1259420474</w:t>
            </w:r>
            <w:r>
              <w:t>.</w:t>
            </w:r>
          </w:p>
          <w:p w:rsidR="00472E59" w:rsidRPr="004808C0" w:rsidRDefault="00472E59" w:rsidP="00472E59">
            <w:pPr>
              <w:jc w:val="both"/>
              <w:rPr>
                <w:b/>
              </w:rPr>
            </w:pPr>
            <w:r w:rsidRPr="004808C0">
              <w:rPr>
                <w:b/>
              </w:rPr>
              <w:t>Doporučená literatura</w:t>
            </w:r>
          </w:p>
          <w:p w:rsidR="00472E59" w:rsidRDefault="00472E59" w:rsidP="00472E59">
            <w:pPr>
              <w:jc w:val="both"/>
            </w:pPr>
            <w:r w:rsidRPr="006C3696">
              <w:t>CHAN KIM, W.</w:t>
            </w:r>
            <w:r>
              <w:t>,</w:t>
            </w:r>
            <w:r w:rsidRPr="006C3696">
              <w:t xml:space="preserve"> MAUBORGNE, R. </w:t>
            </w:r>
            <w:r w:rsidRPr="006C3696">
              <w:rPr>
                <w:i/>
              </w:rPr>
              <w:t>Blue Ocean Shift: Beyond Competing - Proven</w:t>
            </w:r>
            <w:r w:rsidRPr="006C3696">
              <w:rPr>
                <w:b/>
                <w:i/>
              </w:rPr>
              <w:t xml:space="preserve"> </w:t>
            </w:r>
            <w:r w:rsidRPr="006C3696">
              <w:rPr>
                <w:i/>
              </w:rPr>
              <w:t>Steps to Inspire Confidence and Seize New Growth</w:t>
            </w:r>
            <w:r w:rsidRPr="006C3696">
              <w:t>. Hachette Group Book. 2017, 321 s. ISBN 978-1-5098-3216-3</w:t>
            </w:r>
            <w:r>
              <w:t>.</w:t>
            </w:r>
          </w:p>
          <w:p w:rsidR="00472E59" w:rsidRPr="00647013" w:rsidRDefault="00472E59" w:rsidP="00472E59">
            <w:pPr>
              <w:jc w:val="both"/>
            </w:pPr>
            <w:r w:rsidRPr="006C3696">
              <w:t xml:space="preserve">TROTT, P. </w:t>
            </w:r>
            <w:r w:rsidRPr="006C3696">
              <w:rPr>
                <w:i/>
              </w:rPr>
              <w:t>Innovation Management and New Product Development.</w:t>
            </w:r>
            <w:r w:rsidRPr="006C3696">
              <w:t xml:space="preserve"> 6. ed. Pearson Education, 2017, 621s. ISBN 978-1292133423</w:t>
            </w:r>
            <w:r>
              <w:t>.</w:t>
            </w:r>
          </w:p>
        </w:tc>
      </w:tr>
      <w:tr w:rsidR="00472E59" w:rsidRPr="00647013" w:rsidTr="00472E5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72E59" w:rsidRPr="00647013" w:rsidRDefault="00472E59" w:rsidP="00472E59">
            <w:pPr>
              <w:jc w:val="center"/>
              <w:rPr>
                <w:b/>
              </w:rPr>
            </w:pPr>
            <w:r w:rsidRPr="00647013">
              <w:rPr>
                <w:b/>
              </w:rPr>
              <w:t>Informace ke kombinované nebo distanční formě</w:t>
            </w:r>
          </w:p>
        </w:tc>
      </w:tr>
      <w:tr w:rsidR="00472E59" w:rsidRPr="00647013" w:rsidTr="00472E59">
        <w:tc>
          <w:tcPr>
            <w:tcW w:w="4787" w:type="dxa"/>
            <w:gridSpan w:val="3"/>
            <w:tcBorders>
              <w:top w:val="single" w:sz="2" w:space="0" w:color="auto"/>
            </w:tcBorders>
            <w:shd w:val="clear" w:color="auto" w:fill="F7CAAC"/>
          </w:tcPr>
          <w:p w:rsidR="00472E59" w:rsidRPr="00647013" w:rsidRDefault="00472E59" w:rsidP="00472E59">
            <w:pPr>
              <w:jc w:val="both"/>
            </w:pPr>
            <w:r w:rsidRPr="00647013">
              <w:rPr>
                <w:b/>
              </w:rPr>
              <w:t>Rozsah konzultací (soustředění)</w:t>
            </w:r>
          </w:p>
        </w:tc>
        <w:tc>
          <w:tcPr>
            <w:tcW w:w="889" w:type="dxa"/>
            <w:tcBorders>
              <w:top w:val="single" w:sz="2" w:space="0" w:color="auto"/>
            </w:tcBorders>
          </w:tcPr>
          <w:p w:rsidR="00472E59" w:rsidRPr="00647013" w:rsidRDefault="00472E59" w:rsidP="00472E59">
            <w:pPr>
              <w:jc w:val="both"/>
            </w:pPr>
          </w:p>
        </w:tc>
        <w:tc>
          <w:tcPr>
            <w:tcW w:w="4179" w:type="dxa"/>
            <w:gridSpan w:val="4"/>
            <w:tcBorders>
              <w:top w:val="single" w:sz="2" w:space="0" w:color="auto"/>
            </w:tcBorders>
            <w:shd w:val="clear" w:color="auto" w:fill="F7CAAC"/>
          </w:tcPr>
          <w:p w:rsidR="00472E59" w:rsidRPr="00647013" w:rsidRDefault="00472E59" w:rsidP="00472E59">
            <w:pPr>
              <w:jc w:val="both"/>
              <w:rPr>
                <w:b/>
              </w:rPr>
            </w:pPr>
            <w:r w:rsidRPr="00647013">
              <w:rPr>
                <w:b/>
              </w:rPr>
              <w:t xml:space="preserve">hodin </w:t>
            </w:r>
          </w:p>
        </w:tc>
      </w:tr>
      <w:tr w:rsidR="00472E59" w:rsidRPr="00647013" w:rsidTr="00472E59">
        <w:tc>
          <w:tcPr>
            <w:tcW w:w="9855" w:type="dxa"/>
            <w:gridSpan w:val="8"/>
            <w:shd w:val="clear" w:color="auto" w:fill="F7CAAC"/>
          </w:tcPr>
          <w:p w:rsidR="00472E59" w:rsidRPr="00647013" w:rsidRDefault="00472E59" w:rsidP="00472E59">
            <w:pPr>
              <w:jc w:val="both"/>
              <w:rPr>
                <w:b/>
              </w:rPr>
            </w:pPr>
            <w:r w:rsidRPr="00647013">
              <w:rPr>
                <w:b/>
              </w:rPr>
              <w:t>Informace o způsobu kontaktu s vyučujícím</w:t>
            </w:r>
          </w:p>
        </w:tc>
      </w:tr>
      <w:tr w:rsidR="00472E59" w:rsidRPr="00647013" w:rsidTr="00472E59">
        <w:trPr>
          <w:trHeight w:val="603"/>
        </w:trPr>
        <w:tc>
          <w:tcPr>
            <w:tcW w:w="9855" w:type="dxa"/>
            <w:gridSpan w:val="8"/>
          </w:tcPr>
          <w:p w:rsidR="00472E59" w:rsidRPr="00647013" w:rsidRDefault="00472E59" w:rsidP="00472E59">
            <w:pPr>
              <w:jc w:val="both"/>
            </w:pPr>
            <w:r w:rsidRPr="0064701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472E59" w:rsidRDefault="00472E59">
      <w:pPr>
        <w:spacing w:after="160" w:line="259" w:lineRule="auto"/>
      </w:pPr>
    </w:p>
    <w:p w:rsidR="00472E59" w:rsidRDefault="00472E59">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72E59" w:rsidTr="00472E59">
        <w:tc>
          <w:tcPr>
            <w:tcW w:w="9855" w:type="dxa"/>
            <w:gridSpan w:val="8"/>
            <w:tcBorders>
              <w:bottom w:val="double" w:sz="4" w:space="0" w:color="auto"/>
            </w:tcBorders>
            <w:shd w:val="clear" w:color="auto" w:fill="BDD6EE"/>
          </w:tcPr>
          <w:p w:rsidR="00472E59" w:rsidRDefault="00472E59" w:rsidP="00472E59">
            <w:pPr>
              <w:jc w:val="both"/>
              <w:rPr>
                <w:b/>
                <w:sz w:val="28"/>
              </w:rPr>
            </w:pPr>
            <w:r>
              <w:lastRenderedPageBreak/>
              <w:br w:type="page"/>
            </w:r>
            <w:r>
              <w:rPr>
                <w:b/>
                <w:sz w:val="28"/>
              </w:rPr>
              <w:t>B-III – Charakteristika studijního předmětu</w:t>
            </w:r>
          </w:p>
        </w:tc>
      </w:tr>
      <w:tr w:rsidR="00472E59" w:rsidTr="00472E59">
        <w:tc>
          <w:tcPr>
            <w:tcW w:w="3086" w:type="dxa"/>
            <w:tcBorders>
              <w:top w:val="double" w:sz="4" w:space="0" w:color="auto"/>
            </w:tcBorders>
            <w:shd w:val="clear" w:color="auto" w:fill="F7CAAC"/>
          </w:tcPr>
          <w:p w:rsidR="00472E59" w:rsidRPr="00D30BB7" w:rsidRDefault="00472E59" w:rsidP="00472E59">
            <w:pPr>
              <w:jc w:val="both"/>
              <w:rPr>
                <w:b/>
              </w:rPr>
            </w:pPr>
            <w:r w:rsidRPr="00D30BB7">
              <w:rPr>
                <w:b/>
              </w:rPr>
              <w:t>Název studijního předmětu</w:t>
            </w:r>
          </w:p>
        </w:tc>
        <w:tc>
          <w:tcPr>
            <w:tcW w:w="6769" w:type="dxa"/>
            <w:gridSpan w:val="7"/>
            <w:tcBorders>
              <w:top w:val="double" w:sz="4" w:space="0" w:color="auto"/>
            </w:tcBorders>
          </w:tcPr>
          <w:p w:rsidR="00472E59" w:rsidRPr="00D30BB7" w:rsidRDefault="00472E59" w:rsidP="00472E59">
            <w:pPr>
              <w:jc w:val="both"/>
            </w:pPr>
            <w:r w:rsidRPr="00D30BB7">
              <w:t>Management Accounting II</w:t>
            </w:r>
          </w:p>
        </w:tc>
      </w:tr>
      <w:tr w:rsidR="00472E59" w:rsidTr="00472E59">
        <w:tc>
          <w:tcPr>
            <w:tcW w:w="3086" w:type="dxa"/>
            <w:shd w:val="clear" w:color="auto" w:fill="F7CAAC"/>
          </w:tcPr>
          <w:p w:rsidR="00472E59" w:rsidRPr="00D30BB7" w:rsidRDefault="00472E59" w:rsidP="00472E59">
            <w:pPr>
              <w:jc w:val="both"/>
              <w:rPr>
                <w:b/>
              </w:rPr>
            </w:pPr>
            <w:r w:rsidRPr="00D30BB7">
              <w:rPr>
                <w:b/>
              </w:rPr>
              <w:t>Typ předmětu</w:t>
            </w:r>
          </w:p>
        </w:tc>
        <w:tc>
          <w:tcPr>
            <w:tcW w:w="3406" w:type="dxa"/>
            <w:gridSpan w:val="4"/>
          </w:tcPr>
          <w:p w:rsidR="00472E59" w:rsidRPr="00D30BB7" w:rsidRDefault="00472E59" w:rsidP="00472E59">
            <w:pPr>
              <w:jc w:val="both"/>
            </w:pPr>
            <w:r>
              <w:t>p</w:t>
            </w:r>
            <w:r w:rsidRPr="00D30BB7">
              <w:t>ovinný „ZT“</w:t>
            </w:r>
          </w:p>
        </w:tc>
        <w:tc>
          <w:tcPr>
            <w:tcW w:w="2695" w:type="dxa"/>
            <w:gridSpan w:val="2"/>
            <w:shd w:val="clear" w:color="auto" w:fill="F7CAAC"/>
          </w:tcPr>
          <w:p w:rsidR="00472E59" w:rsidRPr="00D30BB7" w:rsidRDefault="00472E59" w:rsidP="00472E59">
            <w:pPr>
              <w:jc w:val="both"/>
            </w:pPr>
            <w:r w:rsidRPr="00D30BB7">
              <w:rPr>
                <w:b/>
              </w:rPr>
              <w:t>doporučený ročník / semestr</w:t>
            </w:r>
          </w:p>
        </w:tc>
        <w:tc>
          <w:tcPr>
            <w:tcW w:w="668" w:type="dxa"/>
          </w:tcPr>
          <w:p w:rsidR="00472E59" w:rsidRPr="00D30BB7" w:rsidRDefault="00472E59" w:rsidP="00472E59">
            <w:pPr>
              <w:jc w:val="both"/>
            </w:pPr>
            <w:r w:rsidRPr="00D30BB7">
              <w:t>1/Z</w:t>
            </w:r>
          </w:p>
        </w:tc>
      </w:tr>
      <w:tr w:rsidR="00472E59" w:rsidTr="00472E59">
        <w:tc>
          <w:tcPr>
            <w:tcW w:w="3086" w:type="dxa"/>
            <w:shd w:val="clear" w:color="auto" w:fill="F7CAAC"/>
          </w:tcPr>
          <w:p w:rsidR="00472E59" w:rsidRPr="00D30BB7" w:rsidRDefault="00472E59" w:rsidP="00472E59">
            <w:pPr>
              <w:jc w:val="both"/>
              <w:rPr>
                <w:b/>
              </w:rPr>
            </w:pPr>
            <w:r w:rsidRPr="00D30BB7">
              <w:rPr>
                <w:b/>
              </w:rPr>
              <w:t>Rozsah studijního předmětu</w:t>
            </w:r>
          </w:p>
        </w:tc>
        <w:tc>
          <w:tcPr>
            <w:tcW w:w="1701" w:type="dxa"/>
            <w:gridSpan w:val="2"/>
          </w:tcPr>
          <w:p w:rsidR="00472E59" w:rsidRPr="00D30BB7" w:rsidRDefault="00472E59" w:rsidP="00472E59">
            <w:pPr>
              <w:jc w:val="both"/>
            </w:pPr>
            <w:r w:rsidRPr="00D30BB7">
              <w:t>26p + 26s</w:t>
            </w:r>
          </w:p>
        </w:tc>
        <w:tc>
          <w:tcPr>
            <w:tcW w:w="889" w:type="dxa"/>
            <w:shd w:val="clear" w:color="auto" w:fill="F7CAAC"/>
          </w:tcPr>
          <w:p w:rsidR="00472E59" w:rsidRPr="00D30BB7" w:rsidRDefault="00472E59" w:rsidP="00472E59">
            <w:pPr>
              <w:jc w:val="both"/>
              <w:rPr>
                <w:b/>
              </w:rPr>
            </w:pPr>
            <w:r w:rsidRPr="00D30BB7">
              <w:rPr>
                <w:b/>
              </w:rPr>
              <w:t xml:space="preserve">hod. </w:t>
            </w:r>
          </w:p>
        </w:tc>
        <w:tc>
          <w:tcPr>
            <w:tcW w:w="816" w:type="dxa"/>
          </w:tcPr>
          <w:p w:rsidR="00472E59" w:rsidRPr="00D30BB7" w:rsidRDefault="00472E59" w:rsidP="00472E59">
            <w:pPr>
              <w:jc w:val="both"/>
            </w:pPr>
            <w:r w:rsidRPr="00D30BB7">
              <w:t>52</w:t>
            </w:r>
          </w:p>
        </w:tc>
        <w:tc>
          <w:tcPr>
            <w:tcW w:w="2156" w:type="dxa"/>
            <w:shd w:val="clear" w:color="auto" w:fill="F7CAAC"/>
          </w:tcPr>
          <w:p w:rsidR="00472E59" w:rsidRPr="00D30BB7" w:rsidRDefault="00472E59" w:rsidP="00472E59">
            <w:pPr>
              <w:jc w:val="both"/>
              <w:rPr>
                <w:b/>
              </w:rPr>
            </w:pPr>
            <w:r w:rsidRPr="00D30BB7">
              <w:rPr>
                <w:b/>
              </w:rPr>
              <w:t>kreditů</w:t>
            </w:r>
          </w:p>
        </w:tc>
        <w:tc>
          <w:tcPr>
            <w:tcW w:w="1207" w:type="dxa"/>
            <w:gridSpan w:val="2"/>
          </w:tcPr>
          <w:p w:rsidR="00472E59" w:rsidRPr="00D30BB7" w:rsidRDefault="00472E59" w:rsidP="00472E59">
            <w:pPr>
              <w:jc w:val="both"/>
            </w:pPr>
            <w:r w:rsidRPr="00D30BB7">
              <w:t>5</w:t>
            </w:r>
          </w:p>
        </w:tc>
      </w:tr>
      <w:tr w:rsidR="00472E59" w:rsidTr="00472E59">
        <w:tc>
          <w:tcPr>
            <w:tcW w:w="3086" w:type="dxa"/>
            <w:shd w:val="clear" w:color="auto" w:fill="F7CAAC"/>
          </w:tcPr>
          <w:p w:rsidR="00472E59" w:rsidRPr="00D30BB7" w:rsidRDefault="00472E59" w:rsidP="00472E59">
            <w:pPr>
              <w:jc w:val="both"/>
              <w:rPr>
                <w:b/>
              </w:rPr>
            </w:pPr>
            <w:r w:rsidRPr="00D30BB7">
              <w:rPr>
                <w:b/>
              </w:rPr>
              <w:t>Prerekvizity, korekvizity, ekvivalence</w:t>
            </w:r>
          </w:p>
        </w:tc>
        <w:tc>
          <w:tcPr>
            <w:tcW w:w="6769" w:type="dxa"/>
            <w:gridSpan w:val="7"/>
          </w:tcPr>
          <w:p w:rsidR="00472E59" w:rsidRPr="00D30BB7" w:rsidRDefault="00472E59" w:rsidP="00472E59">
            <w:pPr>
              <w:jc w:val="both"/>
            </w:pPr>
          </w:p>
        </w:tc>
      </w:tr>
      <w:tr w:rsidR="00472E59" w:rsidTr="00472E59">
        <w:tc>
          <w:tcPr>
            <w:tcW w:w="3086" w:type="dxa"/>
            <w:shd w:val="clear" w:color="auto" w:fill="F7CAAC"/>
          </w:tcPr>
          <w:p w:rsidR="00472E59" w:rsidRPr="00D30BB7" w:rsidRDefault="00472E59" w:rsidP="00472E59">
            <w:pPr>
              <w:jc w:val="both"/>
              <w:rPr>
                <w:b/>
              </w:rPr>
            </w:pPr>
            <w:r w:rsidRPr="00D30BB7">
              <w:rPr>
                <w:b/>
              </w:rPr>
              <w:t>Způsob ověření studijních výsledků</w:t>
            </w:r>
          </w:p>
        </w:tc>
        <w:tc>
          <w:tcPr>
            <w:tcW w:w="3406" w:type="dxa"/>
            <w:gridSpan w:val="4"/>
          </w:tcPr>
          <w:p w:rsidR="00472E59" w:rsidRPr="00D30BB7" w:rsidRDefault="00472E59" w:rsidP="00472E59">
            <w:pPr>
              <w:jc w:val="both"/>
            </w:pPr>
            <w:r>
              <w:t>z</w:t>
            </w:r>
            <w:r w:rsidRPr="00D30BB7">
              <w:t>ápočet, zkouška</w:t>
            </w:r>
          </w:p>
        </w:tc>
        <w:tc>
          <w:tcPr>
            <w:tcW w:w="2156" w:type="dxa"/>
            <w:shd w:val="clear" w:color="auto" w:fill="F7CAAC"/>
          </w:tcPr>
          <w:p w:rsidR="00472E59" w:rsidRPr="00D30BB7" w:rsidRDefault="00472E59" w:rsidP="00472E59">
            <w:pPr>
              <w:jc w:val="both"/>
              <w:rPr>
                <w:b/>
              </w:rPr>
            </w:pPr>
            <w:r w:rsidRPr="00D30BB7">
              <w:rPr>
                <w:b/>
              </w:rPr>
              <w:t>Forma výuky</w:t>
            </w:r>
          </w:p>
        </w:tc>
        <w:tc>
          <w:tcPr>
            <w:tcW w:w="1207" w:type="dxa"/>
            <w:gridSpan w:val="2"/>
          </w:tcPr>
          <w:p w:rsidR="00472E59" w:rsidRPr="00D30BB7" w:rsidRDefault="00472E59" w:rsidP="00472E59">
            <w:pPr>
              <w:jc w:val="both"/>
            </w:pPr>
            <w:r>
              <w:t>p</w:t>
            </w:r>
            <w:r w:rsidRPr="00D30BB7">
              <w:t>řednáška, seminář</w:t>
            </w:r>
          </w:p>
        </w:tc>
      </w:tr>
      <w:tr w:rsidR="00472E59" w:rsidTr="00472E59">
        <w:tc>
          <w:tcPr>
            <w:tcW w:w="3086" w:type="dxa"/>
            <w:shd w:val="clear" w:color="auto" w:fill="F7CAAC"/>
          </w:tcPr>
          <w:p w:rsidR="00472E59" w:rsidRPr="00D30BB7" w:rsidRDefault="00472E59" w:rsidP="00472E59">
            <w:pPr>
              <w:jc w:val="both"/>
              <w:rPr>
                <w:b/>
              </w:rPr>
            </w:pPr>
            <w:r w:rsidRPr="00D30BB7">
              <w:rPr>
                <w:b/>
              </w:rPr>
              <w:t>Forma způsobu ověření studijních výsledků a další požadavky na studenta</w:t>
            </w:r>
          </w:p>
        </w:tc>
        <w:tc>
          <w:tcPr>
            <w:tcW w:w="6769" w:type="dxa"/>
            <w:gridSpan w:val="7"/>
            <w:tcBorders>
              <w:bottom w:val="nil"/>
            </w:tcBorders>
          </w:tcPr>
          <w:p w:rsidR="00472E59" w:rsidRDefault="00472E59" w:rsidP="00472E59">
            <w:pPr>
              <w:jc w:val="both"/>
            </w:pPr>
            <w:r w:rsidRPr="00D30BB7">
              <w:t xml:space="preserve">Způsob zakončení předmětu – zápočet, zkouška </w:t>
            </w:r>
          </w:p>
          <w:p w:rsidR="00472E59" w:rsidRPr="00D30BB7" w:rsidRDefault="00472E59" w:rsidP="00472E59">
            <w:pPr>
              <w:jc w:val="both"/>
            </w:pPr>
            <w:r w:rsidRPr="00D30BB7">
              <w:t>Požadavky na zápočet - vypracování seminární práce a její obhajoba dle požadavků vyučujícího, 80% aktivní účast na seminářích.</w:t>
            </w:r>
          </w:p>
          <w:p w:rsidR="00472E59" w:rsidRPr="00D30BB7" w:rsidRDefault="00472E59" w:rsidP="00472E59">
            <w:pPr>
              <w:jc w:val="both"/>
            </w:pPr>
            <w:r w:rsidRPr="00D30BB7">
              <w:t>Požadavky na zkoušku - písemný test s maximálním možným počtem dosažitelných bodů 50 musí být napsán alespoň na 60 %, následuje ústní zkouška v rozsahu znalostí přednášek a seminářů.</w:t>
            </w:r>
          </w:p>
        </w:tc>
      </w:tr>
      <w:tr w:rsidR="00472E59" w:rsidTr="00472E59">
        <w:trPr>
          <w:trHeight w:val="70"/>
        </w:trPr>
        <w:tc>
          <w:tcPr>
            <w:tcW w:w="9855" w:type="dxa"/>
            <w:gridSpan w:val="8"/>
            <w:tcBorders>
              <w:top w:val="nil"/>
            </w:tcBorders>
          </w:tcPr>
          <w:p w:rsidR="00472E59" w:rsidRPr="00D30BB7" w:rsidRDefault="00472E59" w:rsidP="00472E59">
            <w:pPr>
              <w:jc w:val="both"/>
            </w:pPr>
          </w:p>
        </w:tc>
      </w:tr>
      <w:tr w:rsidR="00472E59" w:rsidTr="00472E59">
        <w:trPr>
          <w:trHeight w:val="197"/>
        </w:trPr>
        <w:tc>
          <w:tcPr>
            <w:tcW w:w="3086" w:type="dxa"/>
            <w:tcBorders>
              <w:top w:val="nil"/>
            </w:tcBorders>
            <w:shd w:val="clear" w:color="auto" w:fill="F7CAAC"/>
          </w:tcPr>
          <w:p w:rsidR="00472E59" w:rsidRPr="00D30BB7" w:rsidRDefault="00472E59" w:rsidP="00472E59">
            <w:pPr>
              <w:jc w:val="both"/>
              <w:rPr>
                <w:b/>
              </w:rPr>
            </w:pPr>
            <w:r w:rsidRPr="00D30BB7">
              <w:rPr>
                <w:b/>
              </w:rPr>
              <w:t>Garant předmětu</w:t>
            </w:r>
          </w:p>
        </w:tc>
        <w:tc>
          <w:tcPr>
            <w:tcW w:w="6769" w:type="dxa"/>
            <w:gridSpan w:val="7"/>
            <w:tcBorders>
              <w:top w:val="nil"/>
            </w:tcBorders>
          </w:tcPr>
          <w:p w:rsidR="00472E59" w:rsidRPr="00D30BB7" w:rsidRDefault="00472E59" w:rsidP="00472E59">
            <w:pPr>
              <w:jc w:val="both"/>
            </w:pPr>
            <w:del w:id="155" w:author="Pavla Trefilová" w:date="2019-09-05T15:18:00Z">
              <w:r w:rsidRPr="00D30BB7" w:rsidDel="005527EE">
                <w:delText>doc</w:delText>
              </w:r>
            </w:del>
            <w:ins w:id="156" w:author="Pavla Trefilová" w:date="2019-09-05T15:18:00Z">
              <w:r w:rsidR="005527EE">
                <w:t>prof</w:t>
              </w:r>
            </w:ins>
            <w:r w:rsidRPr="00D30BB7">
              <w:t>. Ing. Boris Popesko, Ph.D.</w:t>
            </w:r>
          </w:p>
        </w:tc>
      </w:tr>
      <w:tr w:rsidR="00472E59" w:rsidTr="00472E59">
        <w:trPr>
          <w:trHeight w:val="243"/>
        </w:trPr>
        <w:tc>
          <w:tcPr>
            <w:tcW w:w="3086" w:type="dxa"/>
            <w:tcBorders>
              <w:top w:val="nil"/>
            </w:tcBorders>
            <w:shd w:val="clear" w:color="auto" w:fill="F7CAAC"/>
          </w:tcPr>
          <w:p w:rsidR="00472E59" w:rsidRPr="00D30BB7" w:rsidRDefault="00472E59" w:rsidP="00472E59">
            <w:pPr>
              <w:jc w:val="both"/>
              <w:rPr>
                <w:b/>
              </w:rPr>
            </w:pPr>
            <w:r w:rsidRPr="00D30BB7">
              <w:rPr>
                <w:b/>
              </w:rPr>
              <w:t>Zapojení garanta do výuky předmětu</w:t>
            </w:r>
          </w:p>
        </w:tc>
        <w:tc>
          <w:tcPr>
            <w:tcW w:w="6769" w:type="dxa"/>
            <w:gridSpan w:val="7"/>
            <w:tcBorders>
              <w:top w:val="nil"/>
            </w:tcBorders>
          </w:tcPr>
          <w:p w:rsidR="00472E59" w:rsidRPr="00D30BB7" w:rsidRDefault="00472E59" w:rsidP="00472E59">
            <w:pPr>
              <w:jc w:val="both"/>
            </w:pPr>
            <w:r w:rsidRPr="00D30BB7">
              <w:t>Garant se podílí na přednášení v rozsahu 100 %, dále stanovuje koncepci</w:t>
            </w:r>
            <w:r>
              <w:t xml:space="preserve"> seminářů</w:t>
            </w:r>
            <w:r w:rsidRPr="00D30BB7">
              <w:t xml:space="preserve"> a dohlíží na jejich jednotné vedení</w:t>
            </w:r>
          </w:p>
        </w:tc>
      </w:tr>
      <w:tr w:rsidR="00472E59" w:rsidTr="00472E59">
        <w:tc>
          <w:tcPr>
            <w:tcW w:w="3086" w:type="dxa"/>
            <w:shd w:val="clear" w:color="auto" w:fill="F7CAAC"/>
          </w:tcPr>
          <w:p w:rsidR="00472E59" w:rsidRPr="00D30BB7" w:rsidRDefault="00472E59" w:rsidP="00472E59">
            <w:pPr>
              <w:jc w:val="both"/>
              <w:rPr>
                <w:b/>
              </w:rPr>
            </w:pPr>
            <w:r w:rsidRPr="00D30BB7">
              <w:rPr>
                <w:b/>
              </w:rPr>
              <w:t>Vyučující</w:t>
            </w:r>
          </w:p>
        </w:tc>
        <w:tc>
          <w:tcPr>
            <w:tcW w:w="6769" w:type="dxa"/>
            <w:gridSpan w:val="7"/>
            <w:tcBorders>
              <w:bottom w:val="nil"/>
            </w:tcBorders>
          </w:tcPr>
          <w:p w:rsidR="00472E59" w:rsidRPr="00D30BB7" w:rsidRDefault="00472E59" w:rsidP="00472E59">
            <w:pPr>
              <w:jc w:val="both"/>
            </w:pPr>
            <w:del w:id="157" w:author="Pavla Trefilová" w:date="2019-09-05T15:18:00Z">
              <w:r w:rsidRPr="00D30BB7" w:rsidDel="005527EE">
                <w:delText>doc</w:delText>
              </w:r>
            </w:del>
            <w:ins w:id="158" w:author="Pavla Trefilová" w:date="2019-09-05T15:18:00Z">
              <w:r w:rsidR="005527EE">
                <w:t>prof</w:t>
              </w:r>
            </w:ins>
            <w:r w:rsidRPr="00D30BB7">
              <w:t xml:space="preserve">. Ing. Boris Popesko, Ph.D. </w:t>
            </w:r>
            <w:r>
              <w:t xml:space="preserve">- </w:t>
            </w:r>
            <w:r w:rsidRPr="00D30BB7">
              <w:t xml:space="preserve">přednášky </w:t>
            </w:r>
            <w:r>
              <w:t>(</w:t>
            </w:r>
            <w:r w:rsidRPr="00D30BB7">
              <w:t>100%</w:t>
            </w:r>
            <w:r>
              <w:t>)</w:t>
            </w:r>
          </w:p>
        </w:tc>
      </w:tr>
      <w:tr w:rsidR="00472E59" w:rsidTr="00472E59">
        <w:trPr>
          <w:trHeight w:val="220"/>
        </w:trPr>
        <w:tc>
          <w:tcPr>
            <w:tcW w:w="9855" w:type="dxa"/>
            <w:gridSpan w:val="8"/>
            <w:tcBorders>
              <w:top w:val="nil"/>
            </w:tcBorders>
          </w:tcPr>
          <w:p w:rsidR="00472E59" w:rsidRPr="00D30BB7" w:rsidRDefault="00472E59" w:rsidP="00472E59">
            <w:pPr>
              <w:jc w:val="both"/>
            </w:pPr>
          </w:p>
        </w:tc>
      </w:tr>
      <w:tr w:rsidR="00472E59" w:rsidTr="00472E59">
        <w:tc>
          <w:tcPr>
            <w:tcW w:w="3086" w:type="dxa"/>
            <w:shd w:val="clear" w:color="auto" w:fill="F7CAAC"/>
          </w:tcPr>
          <w:p w:rsidR="00472E59" w:rsidRPr="00D30BB7" w:rsidRDefault="00472E59" w:rsidP="00472E59">
            <w:pPr>
              <w:jc w:val="both"/>
              <w:rPr>
                <w:b/>
              </w:rPr>
            </w:pPr>
            <w:r w:rsidRPr="00D30BB7">
              <w:rPr>
                <w:b/>
              </w:rPr>
              <w:t>Stručná anotace předmětu</w:t>
            </w:r>
          </w:p>
        </w:tc>
        <w:tc>
          <w:tcPr>
            <w:tcW w:w="6769" w:type="dxa"/>
            <w:gridSpan w:val="7"/>
            <w:tcBorders>
              <w:bottom w:val="nil"/>
            </w:tcBorders>
          </w:tcPr>
          <w:p w:rsidR="00472E59" w:rsidRPr="00D30BB7" w:rsidRDefault="00472E59" w:rsidP="00472E59">
            <w:pPr>
              <w:jc w:val="both"/>
            </w:pPr>
          </w:p>
        </w:tc>
      </w:tr>
      <w:tr w:rsidR="00472E59" w:rsidTr="00472E59">
        <w:trPr>
          <w:trHeight w:val="3938"/>
        </w:trPr>
        <w:tc>
          <w:tcPr>
            <w:tcW w:w="9855" w:type="dxa"/>
            <w:gridSpan w:val="8"/>
            <w:tcBorders>
              <w:top w:val="nil"/>
              <w:bottom w:val="single" w:sz="12" w:space="0" w:color="auto"/>
            </w:tcBorders>
          </w:tcPr>
          <w:p w:rsidR="00472E59" w:rsidRPr="00D30BB7" w:rsidRDefault="00472E59" w:rsidP="00472E59">
            <w:pPr>
              <w:jc w:val="both"/>
            </w:pPr>
            <w:r w:rsidRPr="00D30BB7">
              <w:t xml:space="preserve">Cílem předmětu je rozšíření znalostí z předmětu Management Accounting v BSP. Předmět je zaměřen na objasnění problematiky aktuálních trendů v oblasti manažerského účetnictví a představení jednotlivých moderních nástrojů a metod používaných v podnikové praxi pro účely ekonomického řízení organizace a zajištění kvalitních informací pro manažery. </w:t>
            </w:r>
            <w:r w:rsidRPr="00D30BB7">
              <w:br/>
              <w:t>Důraz je kladen na problematiku rozhodovacích technik založených na využití účetních informací pro rozhodování, problematiku alokace nákladů, plánování a rozpočtování nákladů a výnosů a řízení výkonnosti.</w:t>
            </w:r>
          </w:p>
          <w:p w:rsidR="00472E59" w:rsidRPr="00D30BB7" w:rsidRDefault="00472E59" w:rsidP="00085185">
            <w:pPr>
              <w:pStyle w:val="Odstavecseseznamem"/>
              <w:numPr>
                <w:ilvl w:val="0"/>
                <w:numId w:val="34"/>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Úvod do studia disciplíny.</w:t>
            </w:r>
          </w:p>
          <w:p w:rsidR="00472E59" w:rsidRPr="00D30BB7" w:rsidRDefault="00472E59" w:rsidP="00085185">
            <w:pPr>
              <w:pStyle w:val="Odstavecseseznamem"/>
              <w:numPr>
                <w:ilvl w:val="0"/>
                <w:numId w:val="34"/>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Význam nákladů v podnikovém řízení.</w:t>
            </w:r>
          </w:p>
          <w:p w:rsidR="00472E59" w:rsidRPr="00D30BB7" w:rsidRDefault="00472E59" w:rsidP="00085185">
            <w:pPr>
              <w:pStyle w:val="Odstavecseseznamem"/>
              <w:numPr>
                <w:ilvl w:val="0"/>
                <w:numId w:val="34"/>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Nákladové kalkulace.</w:t>
            </w:r>
          </w:p>
          <w:p w:rsidR="00472E59" w:rsidRPr="00D30BB7" w:rsidRDefault="00472E59" w:rsidP="00085185">
            <w:pPr>
              <w:pStyle w:val="Odstavecseseznamem"/>
              <w:numPr>
                <w:ilvl w:val="0"/>
                <w:numId w:val="34"/>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 xml:space="preserve">Procesní kalkulace Activity-Based Costing I. </w:t>
            </w:r>
            <w:r>
              <w:rPr>
                <w:rFonts w:ascii="Times New Roman" w:hAnsi="Times New Roman"/>
                <w:sz w:val="20"/>
                <w:szCs w:val="20"/>
              </w:rPr>
              <w:t>a p</w:t>
            </w:r>
            <w:r w:rsidRPr="00D30BB7">
              <w:rPr>
                <w:rFonts w:ascii="Times New Roman" w:hAnsi="Times New Roman"/>
                <w:sz w:val="20"/>
                <w:szCs w:val="20"/>
              </w:rPr>
              <w:t>rocesní kalkulace Activity-Based Costing II.</w:t>
            </w:r>
          </w:p>
          <w:p w:rsidR="00472E59" w:rsidRPr="00D30BB7" w:rsidRDefault="00472E59" w:rsidP="00085185">
            <w:pPr>
              <w:pStyle w:val="Odstavecseseznamem"/>
              <w:numPr>
                <w:ilvl w:val="0"/>
                <w:numId w:val="34"/>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Průtokové účetnictví a metoda Time-Driven Activity-Based Costing.</w:t>
            </w:r>
          </w:p>
          <w:p w:rsidR="00472E59" w:rsidRPr="00D30BB7" w:rsidRDefault="00472E59" w:rsidP="00085185">
            <w:pPr>
              <w:pStyle w:val="Odstavecseseznamem"/>
              <w:numPr>
                <w:ilvl w:val="0"/>
                <w:numId w:val="34"/>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Nákladový benchmarking a outsourcing.</w:t>
            </w:r>
          </w:p>
          <w:p w:rsidR="00472E59" w:rsidRPr="00D30BB7" w:rsidRDefault="00472E59" w:rsidP="00085185">
            <w:pPr>
              <w:pStyle w:val="Odstavecseseznamem"/>
              <w:numPr>
                <w:ilvl w:val="0"/>
                <w:numId w:val="34"/>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Měření výkonnosti v decentralizovaných organizačních strukturách.</w:t>
            </w:r>
          </w:p>
          <w:p w:rsidR="00472E59" w:rsidRPr="00D30BB7" w:rsidRDefault="00472E59" w:rsidP="00085185">
            <w:pPr>
              <w:pStyle w:val="Odstavecseseznamem"/>
              <w:numPr>
                <w:ilvl w:val="0"/>
                <w:numId w:val="34"/>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Tradiční a moderní metody rozpočtování.</w:t>
            </w:r>
          </w:p>
          <w:p w:rsidR="00472E59" w:rsidRPr="00D30BB7" w:rsidRDefault="00472E59" w:rsidP="00085185">
            <w:pPr>
              <w:pStyle w:val="Odstavecseseznamem"/>
              <w:numPr>
                <w:ilvl w:val="0"/>
                <w:numId w:val="34"/>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Systémy manažerské kontroly – Reporting.</w:t>
            </w:r>
          </w:p>
          <w:p w:rsidR="00472E59" w:rsidRPr="00D30BB7" w:rsidRDefault="00472E59" w:rsidP="00085185">
            <w:pPr>
              <w:pStyle w:val="Odstavecseseznamem"/>
              <w:numPr>
                <w:ilvl w:val="0"/>
                <w:numId w:val="34"/>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Strategické nákladové řízení.</w:t>
            </w:r>
          </w:p>
          <w:p w:rsidR="00472E59" w:rsidRPr="00D30BB7" w:rsidRDefault="00472E59" w:rsidP="00085185">
            <w:pPr>
              <w:pStyle w:val="Odstavecseseznamem"/>
              <w:numPr>
                <w:ilvl w:val="0"/>
                <w:numId w:val="34"/>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Sy</w:t>
            </w:r>
            <w:r>
              <w:rPr>
                <w:rFonts w:ascii="Times New Roman" w:hAnsi="Times New Roman"/>
                <w:sz w:val="20"/>
                <w:szCs w:val="20"/>
              </w:rPr>
              <w:t>s</w:t>
            </w:r>
            <w:r w:rsidRPr="00D30BB7">
              <w:rPr>
                <w:rFonts w:ascii="Times New Roman" w:hAnsi="Times New Roman"/>
                <w:sz w:val="20"/>
                <w:szCs w:val="20"/>
              </w:rPr>
              <w:t>témy měření výkonnosti.</w:t>
            </w:r>
          </w:p>
          <w:p w:rsidR="00472E59" w:rsidRPr="00D30BB7" w:rsidRDefault="00472E59" w:rsidP="00085185">
            <w:pPr>
              <w:pStyle w:val="Odstavecseseznamem"/>
              <w:numPr>
                <w:ilvl w:val="0"/>
                <w:numId w:val="34"/>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Přednáška odborníka z praxe.</w:t>
            </w:r>
          </w:p>
        </w:tc>
      </w:tr>
      <w:tr w:rsidR="00472E59" w:rsidTr="00472E59">
        <w:trPr>
          <w:trHeight w:val="265"/>
        </w:trPr>
        <w:tc>
          <w:tcPr>
            <w:tcW w:w="3653" w:type="dxa"/>
            <w:gridSpan w:val="2"/>
            <w:tcBorders>
              <w:top w:val="nil"/>
              <w:bottom w:val="single" w:sz="4" w:space="0" w:color="auto"/>
            </w:tcBorders>
            <w:shd w:val="clear" w:color="auto" w:fill="F7CAAC"/>
          </w:tcPr>
          <w:p w:rsidR="00472E59" w:rsidRPr="00D30BB7" w:rsidRDefault="00472E59" w:rsidP="00472E59">
            <w:pPr>
              <w:jc w:val="both"/>
            </w:pPr>
            <w:r w:rsidRPr="00D30BB7">
              <w:rPr>
                <w:b/>
              </w:rPr>
              <w:t>Studijní literatura a studijní pomůcky</w:t>
            </w:r>
          </w:p>
        </w:tc>
        <w:tc>
          <w:tcPr>
            <w:tcW w:w="6202" w:type="dxa"/>
            <w:gridSpan w:val="6"/>
            <w:tcBorders>
              <w:top w:val="nil"/>
              <w:bottom w:val="single" w:sz="4" w:space="0" w:color="auto"/>
            </w:tcBorders>
          </w:tcPr>
          <w:p w:rsidR="00472E59" w:rsidRPr="00D30BB7" w:rsidRDefault="00472E59" w:rsidP="00472E59">
            <w:pPr>
              <w:jc w:val="both"/>
            </w:pPr>
          </w:p>
        </w:tc>
      </w:tr>
      <w:tr w:rsidR="00472E59" w:rsidTr="00472E59">
        <w:trPr>
          <w:trHeight w:val="567"/>
        </w:trPr>
        <w:tc>
          <w:tcPr>
            <w:tcW w:w="9855" w:type="dxa"/>
            <w:gridSpan w:val="8"/>
            <w:tcBorders>
              <w:top w:val="single" w:sz="4" w:space="0" w:color="auto"/>
              <w:bottom w:val="single" w:sz="12" w:space="0" w:color="auto"/>
            </w:tcBorders>
          </w:tcPr>
          <w:p w:rsidR="00472E59" w:rsidRPr="00D30BB7" w:rsidRDefault="00472E59" w:rsidP="00472E59">
            <w:pPr>
              <w:jc w:val="both"/>
              <w:rPr>
                <w:b/>
              </w:rPr>
            </w:pPr>
            <w:r w:rsidRPr="00D30BB7">
              <w:rPr>
                <w:b/>
              </w:rPr>
              <w:t>Povinná literatura</w:t>
            </w:r>
          </w:p>
          <w:p w:rsidR="00472E59" w:rsidRDefault="00472E59" w:rsidP="00472E59">
            <w:pPr>
              <w:jc w:val="both"/>
            </w:pPr>
            <w:r w:rsidRPr="00D30BB7">
              <w:t xml:space="preserve">DRURY, C. </w:t>
            </w:r>
            <w:r w:rsidRPr="00D30BB7">
              <w:rPr>
                <w:i/>
              </w:rPr>
              <w:t>Management and Cost Accounting</w:t>
            </w:r>
            <w:r w:rsidRPr="00D30BB7">
              <w:t>. 5th ed. London: Thomson, 2015. ISBN 1861525362.</w:t>
            </w:r>
          </w:p>
          <w:p w:rsidR="00472E59" w:rsidRPr="00D30BB7" w:rsidRDefault="00472E59" w:rsidP="00472E59">
            <w:pPr>
              <w:jc w:val="both"/>
            </w:pPr>
            <w:r w:rsidRPr="00D30BB7">
              <w:t>GARRI</w:t>
            </w:r>
            <w:r>
              <w:t>SON, R., NOREEN, E., BREWER, P.</w:t>
            </w:r>
            <w:r w:rsidRPr="00D30BB7">
              <w:t xml:space="preserve"> </w:t>
            </w:r>
            <w:r w:rsidRPr="00D30BB7">
              <w:rPr>
                <w:i/>
              </w:rPr>
              <w:t>Managerial Accounting</w:t>
            </w:r>
            <w:r>
              <w:rPr>
                <w:i/>
              </w:rPr>
              <w:t>.</w:t>
            </w:r>
            <w:r w:rsidRPr="00D30BB7">
              <w:t xml:space="preserve"> MCGraw-Hill</w:t>
            </w:r>
            <w:r>
              <w:t>,</w:t>
            </w:r>
            <w:r w:rsidRPr="00D30BB7">
              <w:t xml:space="preserve"> 2012</w:t>
            </w:r>
            <w:r>
              <w:t>.</w:t>
            </w:r>
            <w:r w:rsidRPr="00D30BB7">
              <w:t xml:space="preserve"> ISBN 0-07-811100-5.</w:t>
            </w:r>
          </w:p>
          <w:p w:rsidR="00472E59" w:rsidRPr="00D30BB7" w:rsidRDefault="00472E59" w:rsidP="00472E59">
            <w:pPr>
              <w:jc w:val="both"/>
            </w:pPr>
            <w:r w:rsidRPr="00D30BB7">
              <w:rPr>
                <w:b/>
              </w:rPr>
              <w:t>Doporučená literatura</w:t>
            </w:r>
          </w:p>
          <w:p w:rsidR="00472E59" w:rsidRPr="00D30BB7" w:rsidRDefault="00472E59" w:rsidP="00472E59">
            <w:pPr>
              <w:jc w:val="both"/>
            </w:pPr>
            <w:r w:rsidRPr="00D30BB7">
              <w:rPr>
                <w:caps/>
              </w:rPr>
              <w:t>Cokins, G.</w:t>
            </w:r>
            <w:r w:rsidRPr="00D30BB7">
              <w:t xml:space="preserve"> </w:t>
            </w:r>
            <w:r w:rsidRPr="00D30BB7">
              <w:rPr>
                <w:i/>
              </w:rPr>
              <w:t>Activity-Based Cost Management: an Executive's Guide</w:t>
            </w:r>
            <w:r w:rsidRPr="00D30BB7">
              <w:t>. New York: John Wiley, 2001. ISBN 047144328X.</w:t>
            </w:r>
          </w:p>
          <w:p w:rsidR="00472E59" w:rsidRPr="00D30BB7" w:rsidRDefault="00472E59" w:rsidP="00472E59">
            <w:pPr>
              <w:jc w:val="both"/>
            </w:pPr>
            <w:r w:rsidRPr="00D30BB7">
              <w:rPr>
                <w:caps/>
              </w:rPr>
              <w:t>Forrest</w:t>
            </w:r>
            <w:r w:rsidRPr="00D30BB7">
              <w:t xml:space="preserve">, E. </w:t>
            </w:r>
            <w:r w:rsidRPr="00D30BB7">
              <w:rPr>
                <w:i/>
              </w:rPr>
              <w:t>Activity-based management: a comprehensive implementation guide</w:t>
            </w:r>
            <w:r w:rsidRPr="00D30BB7">
              <w:t>. New York: McGraw-Hill, 1996. ISBN 007021588X.</w:t>
            </w:r>
          </w:p>
          <w:p w:rsidR="00472E59" w:rsidRDefault="00472E59" w:rsidP="00472E59">
            <w:pPr>
              <w:jc w:val="both"/>
            </w:pPr>
            <w:r w:rsidRPr="00D30BB7">
              <w:t xml:space="preserve">KEMP, S., DUNBAR, E. </w:t>
            </w:r>
            <w:r w:rsidRPr="00D30BB7">
              <w:rPr>
                <w:i/>
              </w:rPr>
              <w:t>Budgeting for Managers</w:t>
            </w:r>
            <w:r w:rsidRPr="00D30BB7">
              <w:t>. New York: McGraw Hill, 2003. ISBN 0-07-139133-9</w:t>
            </w:r>
            <w:r>
              <w:t xml:space="preserve">. </w:t>
            </w:r>
          </w:p>
          <w:p w:rsidR="00472E59" w:rsidRPr="00D30BB7" w:rsidRDefault="00472E59" w:rsidP="00472E59">
            <w:pPr>
              <w:jc w:val="both"/>
            </w:pPr>
            <w:r>
              <w:t xml:space="preserve">PARMENTER, D. </w:t>
            </w:r>
            <w:r w:rsidRPr="00426F04">
              <w:rPr>
                <w:i/>
              </w:rPr>
              <w:t>Key Performance Indicators: Developing, Implementing and Using Winning KPIs</w:t>
            </w:r>
            <w:r>
              <w:rPr>
                <w:i/>
              </w:rPr>
              <w:t>.</w:t>
            </w:r>
            <w:r>
              <w:t xml:space="preserve"> Wiley and sons. 2015. ISBN </w:t>
            </w:r>
            <w:r>
              <w:rPr>
                <w:rStyle w:val="printisbn"/>
                <w:rFonts w:eastAsia="Calibri"/>
              </w:rPr>
              <w:t>9781119019848</w:t>
            </w:r>
          </w:p>
        </w:tc>
      </w:tr>
      <w:tr w:rsidR="00472E59" w:rsidTr="00472E5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72E59" w:rsidRPr="00D30BB7" w:rsidRDefault="00472E59" w:rsidP="00472E59">
            <w:pPr>
              <w:jc w:val="center"/>
              <w:rPr>
                <w:b/>
              </w:rPr>
            </w:pPr>
            <w:r w:rsidRPr="00D30BB7">
              <w:rPr>
                <w:b/>
              </w:rPr>
              <w:t>Informace ke kombinované nebo distanční formě</w:t>
            </w:r>
          </w:p>
        </w:tc>
      </w:tr>
      <w:tr w:rsidR="00472E59" w:rsidTr="00472E59">
        <w:tc>
          <w:tcPr>
            <w:tcW w:w="4787" w:type="dxa"/>
            <w:gridSpan w:val="3"/>
            <w:tcBorders>
              <w:top w:val="single" w:sz="2" w:space="0" w:color="auto"/>
            </w:tcBorders>
            <w:shd w:val="clear" w:color="auto" w:fill="F7CAAC"/>
          </w:tcPr>
          <w:p w:rsidR="00472E59" w:rsidRPr="00D30BB7" w:rsidRDefault="00472E59" w:rsidP="00472E59">
            <w:pPr>
              <w:jc w:val="both"/>
            </w:pPr>
            <w:r w:rsidRPr="00D30BB7">
              <w:rPr>
                <w:b/>
              </w:rPr>
              <w:t>Rozsah konzultací (soustředění)</w:t>
            </w:r>
          </w:p>
        </w:tc>
        <w:tc>
          <w:tcPr>
            <w:tcW w:w="889" w:type="dxa"/>
            <w:tcBorders>
              <w:top w:val="single" w:sz="2" w:space="0" w:color="auto"/>
            </w:tcBorders>
          </w:tcPr>
          <w:p w:rsidR="00472E59" w:rsidRPr="00D30BB7" w:rsidRDefault="00472E59" w:rsidP="00472E59">
            <w:pPr>
              <w:jc w:val="both"/>
            </w:pPr>
          </w:p>
        </w:tc>
        <w:tc>
          <w:tcPr>
            <w:tcW w:w="4179" w:type="dxa"/>
            <w:gridSpan w:val="4"/>
            <w:tcBorders>
              <w:top w:val="single" w:sz="2" w:space="0" w:color="auto"/>
            </w:tcBorders>
            <w:shd w:val="clear" w:color="auto" w:fill="F7CAAC"/>
          </w:tcPr>
          <w:p w:rsidR="00472E59" w:rsidRPr="00D30BB7" w:rsidRDefault="00472E59" w:rsidP="00472E59">
            <w:pPr>
              <w:jc w:val="both"/>
              <w:rPr>
                <w:b/>
              </w:rPr>
            </w:pPr>
            <w:r w:rsidRPr="00D30BB7">
              <w:rPr>
                <w:b/>
              </w:rPr>
              <w:t xml:space="preserve">hodin </w:t>
            </w:r>
          </w:p>
        </w:tc>
      </w:tr>
      <w:tr w:rsidR="00472E59" w:rsidTr="00472E59">
        <w:tc>
          <w:tcPr>
            <w:tcW w:w="9855" w:type="dxa"/>
            <w:gridSpan w:val="8"/>
            <w:shd w:val="clear" w:color="auto" w:fill="F7CAAC"/>
          </w:tcPr>
          <w:p w:rsidR="00472E59" w:rsidRPr="00D30BB7" w:rsidRDefault="00472E59" w:rsidP="00472E59">
            <w:pPr>
              <w:jc w:val="both"/>
              <w:rPr>
                <w:b/>
              </w:rPr>
            </w:pPr>
            <w:r w:rsidRPr="00D30BB7">
              <w:rPr>
                <w:b/>
              </w:rPr>
              <w:t>Informace o způsobu kontaktu s vyučujícím</w:t>
            </w:r>
          </w:p>
        </w:tc>
      </w:tr>
      <w:tr w:rsidR="00472E59" w:rsidTr="00472E59">
        <w:trPr>
          <w:trHeight w:val="517"/>
        </w:trPr>
        <w:tc>
          <w:tcPr>
            <w:tcW w:w="9855" w:type="dxa"/>
            <w:gridSpan w:val="8"/>
          </w:tcPr>
          <w:p w:rsidR="00472E59" w:rsidRPr="00D30BB7" w:rsidRDefault="00472E59" w:rsidP="00472E59">
            <w:pPr>
              <w:jc w:val="both"/>
            </w:pPr>
            <w:r w:rsidRPr="00D30BB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27489" w:rsidRDefault="00327489">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C6E6A" w:rsidTr="001C6E6A">
        <w:tc>
          <w:tcPr>
            <w:tcW w:w="9855" w:type="dxa"/>
            <w:gridSpan w:val="8"/>
            <w:tcBorders>
              <w:bottom w:val="double" w:sz="4" w:space="0" w:color="auto"/>
            </w:tcBorders>
            <w:shd w:val="clear" w:color="auto" w:fill="BDD6EE"/>
          </w:tcPr>
          <w:p w:rsidR="001C6E6A" w:rsidRDefault="001C6E6A" w:rsidP="001C6E6A">
            <w:pPr>
              <w:jc w:val="both"/>
              <w:rPr>
                <w:b/>
                <w:sz w:val="28"/>
              </w:rPr>
            </w:pPr>
            <w:r>
              <w:lastRenderedPageBreak/>
              <w:br w:type="page"/>
            </w:r>
            <w:r>
              <w:rPr>
                <w:b/>
                <w:sz w:val="28"/>
              </w:rPr>
              <w:t>B-III – Charakteristika studijního předmětu</w:t>
            </w:r>
          </w:p>
        </w:tc>
      </w:tr>
      <w:tr w:rsidR="001C6E6A" w:rsidTr="001C6E6A">
        <w:tc>
          <w:tcPr>
            <w:tcW w:w="3086" w:type="dxa"/>
            <w:tcBorders>
              <w:top w:val="double" w:sz="4" w:space="0" w:color="auto"/>
            </w:tcBorders>
            <w:shd w:val="clear" w:color="auto" w:fill="F7CAAC"/>
          </w:tcPr>
          <w:p w:rsidR="001C6E6A" w:rsidRPr="00A151AA" w:rsidRDefault="001C6E6A" w:rsidP="001C6E6A">
            <w:pPr>
              <w:jc w:val="both"/>
              <w:rPr>
                <w:b/>
              </w:rPr>
            </w:pPr>
            <w:r w:rsidRPr="00A151AA">
              <w:rPr>
                <w:b/>
              </w:rPr>
              <w:t>Název studijního předmětu</w:t>
            </w:r>
          </w:p>
        </w:tc>
        <w:tc>
          <w:tcPr>
            <w:tcW w:w="6769" w:type="dxa"/>
            <w:gridSpan w:val="7"/>
            <w:tcBorders>
              <w:top w:val="double" w:sz="4" w:space="0" w:color="auto"/>
            </w:tcBorders>
          </w:tcPr>
          <w:p w:rsidR="001C6E6A" w:rsidRPr="00A151AA" w:rsidRDefault="001C6E6A" w:rsidP="001C6E6A">
            <w:pPr>
              <w:jc w:val="both"/>
            </w:pPr>
            <w:r w:rsidRPr="00C17093">
              <w:rPr>
                <w:color w:val="000000"/>
                <w:szCs w:val="17"/>
                <w:shd w:val="clear" w:color="auto" w:fill="FFFFFF"/>
              </w:rPr>
              <w:t>Quantitative Decision-making Methods</w:t>
            </w:r>
          </w:p>
        </w:tc>
      </w:tr>
      <w:tr w:rsidR="001C6E6A" w:rsidTr="001C6E6A">
        <w:tc>
          <w:tcPr>
            <w:tcW w:w="3086" w:type="dxa"/>
            <w:shd w:val="clear" w:color="auto" w:fill="F7CAAC"/>
          </w:tcPr>
          <w:p w:rsidR="001C6E6A" w:rsidRPr="00A151AA" w:rsidRDefault="001C6E6A" w:rsidP="001C6E6A">
            <w:pPr>
              <w:jc w:val="both"/>
              <w:rPr>
                <w:b/>
              </w:rPr>
            </w:pPr>
            <w:r w:rsidRPr="00A151AA">
              <w:rPr>
                <w:b/>
              </w:rPr>
              <w:t>Typ předmětu</w:t>
            </w:r>
          </w:p>
        </w:tc>
        <w:tc>
          <w:tcPr>
            <w:tcW w:w="3406" w:type="dxa"/>
            <w:gridSpan w:val="4"/>
          </w:tcPr>
          <w:p w:rsidR="001C6E6A" w:rsidRPr="00A151AA" w:rsidRDefault="001C6E6A" w:rsidP="001C6E6A">
            <w:pPr>
              <w:jc w:val="both"/>
            </w:pPr>
            <w:r>
              <w:t>p</w:t>
            </w:r>
            <w:r w:rsidRPr="00A151AA">
              <w:t xml:space="preserve">ovinný </w:t>
            </w:r>
            <w:r w:rsidR="003677DF">
              <w:t xml:space="preserve"> </w:t>
            </w:r>
          </w:p>
        </w:tc>
        <w:tc>
          <w:tcPr>
            <w:tcW w:w="2695" w:type="dxa"/>
            <w:gridSpan w:val="2"/>
            <w:shd w:val="clear" w:color="auto" w:fill="F7CAAC"/>
          </w:tcPr>
          <w:p w:rsidR="001C6E6A" w:rsidRPr="00A151AA" w:rsidRDefault="001C6E6A" w:rsidP="001C6E6A">
            <w:pPr>
              <w:jc w:val="both"/>
            </w:pPr>
            <w:r w:rsidRPr="00A151AA">
              <w:rPr>
                <w:b/>
              </w:rPr>
              <w:t>doporučený ročník / semestr</w:t>
            </w:r>
          </w:p>
        </w:tc>
        <w:tc>
          <w:tcPr>
            <w:tcW w:w="668" w:type="dxa"/>
          </w:tcPr>
          <w:p w:rsidR="001C6E6A" w:rsidRPr="00A151AA" w:rsidRDefault="001C6E6A" w:rsidP="001C6E6A">
            <w:pPr>
              <w:jc w:val="both"/>
            </w:pPr>
            <w:r w:rsidRPr="00A151AA">
              <w:t>1/Z</w:t>
            </w:r>
          </w:p>
        </w:tc>
      </w:tr>
      <w:tr w:rsidR="001C6E6A" w:rsidTr="001C6E6A">
        <w:tc>
          <w:tcPr>
            <w:tcW w:w="3086" w:type="dxa"/>
            <w:shd w:val="clear" w:color="auto" w:fill="F7CAAC"/>
          </w:tcPr>
          <w:p w:rsidR="001C6E6A" w:rsidRPr="00A151AA" w:rsidRDefault="001C6E6A" w:rsidP="001C6E6A">
            <w:pPr>
              <w:jc w:val="both"/>
              <w:rPr>
                <w:b/>
              </w:rPr>
            </w:pPr>
            <w:r w:rsidRPr="00A151AA">
              <w:rPr>
                <w:b/>
              </w:rPr>
              <w:t>Rozsah studijního předmětu</w:t>
            </w:r>
          </w:p>
        </w:tc>
        <w:tc>
          <w:tcPr>
            <w:tcW w:w="1701" w:type="dxa"/>
            <w:gridSpan w:val="2"/>
          </w:tcPr>
          <w:p w:rsidR="001C6E6A" w:rsidRPr="00A151AA" w:rsidRDefault="001C6E6A" w:rsidP="001C6E6A">
            <w:pPr>
              <w:jc w:val="both"/>
            </w:pPr>
            <w:r w:rsidRPr="00A151AA">
              <w:t>26p + 26c</w:t>
            </w:r>
          </w:p>
        </w:tc>
        <w:tc>
          <w:tcPr>
            <w:tcW w:w="889" w:type="dxa"/>
            <w:shd w:val="clear" w:color="auto" w:fill="F7CAAC"/>
          </w:tcPr>
          <w:p w:rsidR="001C6E6A" w:rsidRPr="00A151AA" w:rsidRDefault="001C6E6A" w:rsidP="001C6E6A">
            <w:pPr>
              <w:jc w:val="both"/>
              <w:rPr>
                <w:b/>
              </w:rPr>
            </w:pPr>
            <w:r w:rsidRPr="00A151AA">
              <w:rPr>
                <w:b/>
              </w:rPr>
              <w:t xml:space="preserve">hod. </w:t>
            </w:r>
          </w:p>
        </w:tc>
        <w:tc>
          <w:tcPr>
            <w:tcW w:w="816" w:type="dxa"/>
          </w:tcPr>
          <w:p w:rsidR="001C6E6A" w:rsidRPr="00A151AA" w:rsidRDefault="001C6E6A" w:rsidP="001C6E6A">
            <w:pPr>
              <w:jc w:val="both"/>
            </w:pPr>
            <w:r w:rsidRPr="00A151AA">
              <w:t>52</w:t>
            </w:r>
          </w:p>
        </w:tc>
        <w:tc>
          <w:tcPr>
            <w:tcW w:w="2156" w:type="dxa"/>
            <w:shd w:val="clear" w:color="auto" w:fill="F7CAAC"/>
          </w:tcPr>
          <w:p w:rsidR="001C6E6A" w:rsidRPr="00A151AA" w:rsidRDefault="001C6E6A" w:rsidP="001C6E6A">
            <w:pPr>
              <w:jc w:val="both"/>
              <w:rPr>
                <w:b/>
              </w:rPr>
            </w:pPr>
            <w:r w:rsidRPr="00A151AA">
              <w:rPr>
                <w:b/>
              </w:rPr>
              <w:t>kreditů</w:t>
            </w:r>
          </w:p>
        </w:tc>
        <w:tc>
          <w:tcPr>
            <w:tcW w:w="1207" w:type="dxa"/>
            <w:gridSpan w:val="2"/>
          </w:tcPr>
          <w:p w:rsidR="001C6E6A" w:rsidRPr="00A151AA" w:rsidRDefault="001C6E6A" w:rsidP="001C6E6A">
            <w:pPr>
              <w:jc w:val="both"/>
            </w:pPr>
            <w:r w:rsidRPr="00A151AA">
              <w:t>5</w:t>
            </w:r>
          </w:p>
        </w:tc>
      </w:tr>
      <w:tr w:rsidR="001C6E6A" w:rsidTr="001C6E6A">
        <w:tc>
          <w:tcPr>
            <w:tcW w:w="3086" w:type="dxa"/>
            <w:shd w:val="clear" w:color="auto" w:fill="F7CAAC"/>
          </w:tcPr>
          <w:p w:rsidR="001C6E6A" w:rsidRPr="00A151AA" w:rsidRDefault="001C6E6A" w:rsidP="001C6E6A">
            <w:pPr>
              <w:jc w:val="both"/>
              <w:rPr>
                <w:b/>
              </w:rPr>
            </w:pPr>
            <w:r w:rsidRPr="00A151AA">
              <w:rPr>
                <w:b/>
              </w:rPr>
              <w:t>Prerekvizity, korekvizity, ekvivalence</w:t>
            </w:r>
          </w:p>
        </w:tc>
        <w:tc>
          <w:tcPr>
            <w:tcW w:w="6769" w:type="dxa"/>
            <w:gridSpan w:val="7"/>
          </w:tcPr>
          <w:p w:rsidR="001C6E6A" w:rsidRPr="00A151AA" w:rsidRDefault="001C6E6A" w:rsidP="001C6E6A">
            <w:pPr>
              <w:jc w:val="both"/>
            </w:pPr>
          </w:p>
        </w:tc>
      </w:tr>
      <w:tr w:rsidR="001C6E6A" w:rsidTr="001C6E6A">
        <w:tc>
          <w:tcPr>
            <w:tcW w:w="3086" w:type="dxa"/>
            <w:shd w:val="clear" w:color="auto" w:fill="F7CAAC"/>
          </w:tcPr>
          <w:p w:rsidR="001C6E6A" w:rsidRPr="00A151AA" w:rsidRDefault="001C6E6A" w:rsidP="001C6E6A">
            <w:pPr>
              <w:jc w:val="both"/>
              <w:rPr>
                <w:b/>
              </w:rPr>
            </w:pPr>
            <w:r w:rsidRPr="00A151AA">
              <w:rPr>
                <w:b/>
              </w:rPr>
              <w:t>Způsob ověření studijních výsledků</w:t>
            </w:r>
          </w:p>
        </w:tc>
        <w:tc>
          <w:tcPr>
            <w:tcW w:w="3406" w:type="dxa"/>
            <w:gridSpan w:val="4"/>
          </w:tcPr>
          <w:p w:rsidR="001C6E6A" w:rsidRPr="00A151AA" w:rsidRDefault="001C6E6A" w:rsidP="001C6E6A">
            <w:pPr>
              <w:jc w:val="both"/>
            </w:pPr>
            <w:r>
              <w:t>z</w:t>
            </w:r>
            <w:r w:rsidRPr="00A151AA">
              <w:t>ápočet, zkouška</w:t>
            </w:r>
          </w:p>
        </w:tc>
        <w:tc>
          <w:tcPr>
            <w:tcW w:w="2156" w:type="dxa"/>
            <w:shd w:val="clear" w:color="auto" w:fill="F7CAAC"/>
          </w:tcPr>
          <w:p w:rsidR="001C6E6A" w:rsidRPr="00A151AA" w:rsidRDefault="001C6E6A" w:rsidP="001C6E6A">
            <w:pPr>
              <w:jc w:val="both"/>
              <w:rPr>
                <w:b/>
              </w:rPr>
            </w:pPr>
            <w:r w:rsidRPr="00A151AA">
              <w:rPr>
                <w:b/>
              </w:rPr>
              <w:t>Forma výuky</w:t>
            </w:r>
          </w:p>
        </w:tc>
        <w:tc>
          <w:tcPr>
            <w:tcW w:w="1207" w:type="dxa"/>
            <w:gridSpan w:val="2"/>
          </w:tcPr>
          <w:p w:rsidR="001C6E6A" w:rsidRPr="00A151AA" w:rsidRDefault="001C6E6A" w:rsidP="001C6E6A">
            <w:pPr>
              <w:jc w:val="both"/>
            </w:pPr>
            <w:r>
              <w:t>p</w:t>
            </w:r>
            <w:r w:rsidRPr="00A151AA">
              <w:t>řednáška, cvičení</w:t>
            </w:r>
          </w:p>
        </w:tc>
      </w:tr>
      <w:tr w:rsidR="001C6E6A" w:rsidTr="001C6E6A">
        <w:tc>
          <w:tcPr>
            <w:tcW w:w="3086" w:type="dxa"/>
            <w:shd w:val="clear" w:color="auto" w:fill="F7CAAC"/>
          </w:tcPr>
          <w:p w:rsidR="001C6E6A" w:rsidRPr="00A151AA" w:rsidRDefault="001C6E6A" w:rsidP="001C6E6A">
            <w:pPr>
              <w:jc w:val="both"/>
              <w:rPr>
                <w:b/>
              </w:rPr>
            </w:pPr>
            <w:r w:rsidRPr="00A151AA">
              <w:rPr>
                <w:b/>
              </w:rPr>
              <w:t>Forma způsobu ověření studijních výsledků a další požadavky na studenta</w:t>
            </w:r>
          </w:p>
        </w:tc>
        <w:tc>
          <w:tcPr>
            <w:tcW w:w="6769" w:type="dxa"/>
            <w:gridSpan w:val="7"/>
            <w:tcBorders>
              <w:bottom w:val="nil"/>
            </w:tcBorders>
          </w:tcPr>
          <w:p w:rsidR="001C6E6A" w:rsidRPr="00A151AA" w:rsidRDefault="001C6E6A" w:rsidP="001C6E6A">
            <w:pPr>
              <w:jc w:val="both"/>
            </w:pPr>
            <w:r w:rsidRPr="00A151AA">
              <w:t>Způsob zakončení předmětu – zápočet, zkouška.</w:t>
            </w:r>
          </w:p>
          <w:p w:rsidR="001C6E6A" w:rsidRPr="00A151AA" w:rsidRDefault="001C6E6A" w:rsidP="001C6E6A">
            <w:pPr>
              <w:jc w:val="both"/>
            </w:pPr>
            <w:r w:rsidRPr="00A151AA">
              <w:t>Požadavky na zápočet – odevzdání sem</w:t>
            </w:r>
            <w:r>
              <w:t>inární práce, aktivní účast na cvičeníc</w:t>
            </w:r>
            <w:r w:rsidRPr="00A151AA">
              <w:t>h.</w:t>
            </w:r>
          </w:p>
          <w:p w:rsidR="001C6E6A" w:rsidRPr="00A151AA" w:rsidRDefault="001C6E6A" w:rsidP="001C6E6A">
            <w:pPr>
              <w:jc w:val="both"/>
            </w:pPr>
            <w:r w:rsidRPr="00A151AA">
              <w:t>Požadavky na zkoušku – písemný test (alespoň 60 % úspěšnost), ústní zkouška.</w:t>
            </w:r>
          </w:p>
        </w:tc>
      </w:tr>
      <w:tr w:rsidR="001C6E6A" w:rsidTr="001C6E6A">
        <w:trPr>
          <w:trHeight w:val="123"/>
        </w:trPr>
        <w:tc>
          <w:tcPr>
            <w:tcW w:w="9855" w:type="dxa"/>
            <w:gridSpan w:val="8"/>
            <w:tcBorders>
              <w:top w:val="nil"/>
            </w:tcBorders>
          </w:tcPr>
          <w:p w:rsidR="001C6E6A" w:rsidRPr="00A151AA" w:rsidRDefault="001C6E6A" w:rsidP="001C6E6A">
            <w:pPr>
              <w:jc w:val="both"/>
            </w:pPr>
          </w:p>
        </w:tc>
      </w:tr>
      <w:tr w:rsidR="001C6E6A" w:rsidTr="001C6E6A">
        <w:trPr>
          <w:trHeight w:val="197"/>
        </w:trPr>
        <w:tc>
          <w:tcPr>
            <w:tcW w:w="3086" w:type="dxa"/>
            <w:tcBorders>
              <w:top w:val="nil"/>
            </w:tcBorders>
            <w:shd w:val="clear" w:color="auto" w:fill="F7CAAC"/>
          </w:tcPr>
          <w:p w:rsidR="001C6E6A" w:rsidRPr="00A151AA" w:rsidRDefault="001C6E6A" w:rsidP="001C6E6A">
            <w:pPr>
              <w:jc w:val="both"/>
              <w:rPr>
                <w:b/>
              </w:rPr>
            </w:pPr>
            <w:r w:rsidRPr="00A151AA">
              <w:rPr>
                <w:b/>
              </w:rPr>
              <w:t>Garant předmětu</w:t>
            </w:r>
          </w:p>
        </w:tc>
        <w:tc>
          <w:tcPr>
            <w:tcW w:w="6769" w:type="dxa"/>
            <w:gridSpan w:val="7"/>
            <w:tcBorders>
              <w:top w:val="nil"/>
            </w:tcBorders>
          </w:tcPr>
          <w:p w:rsidR="001C6E6A" w:rsidRPr="00A151AA" w:rsidRDefault="001C6E6A" w:rsidP="001C6E6A">
            <w:pPr>
              <w:jc w:val="both"/>
            </w:pPr>
            <w:r w:rsidRPr="00A151AA">
              <w:t>Mgr. Alena Kolčavová, Ph.D.</w:t>
            </w:r>
          </w:p>
        </w:tc>
      </w:tr>
      <w:tr w:rsidR="001C6E6A" w:rsidTr="001C6E6A">
        <w:trPr>
          <w:trHeight w:val="243"/>
        </w:trPr>
        <w:tc>
          <w:tcPr>
            <w:tcW w:w="3086" w:type="dxa"/>
            <w:tcBorders>
              <w:top w:val="nil"/>
            </w:tcBorders>
            <w:shd w:val="clear" w:color="auto" w:fill="F7CAAC"/>
          </w:tcPr>
          <w:p w:rsidR="001C6E6A" w:rsidRPr="00A151AA" w:rsidRDefault="001C6E6A" w:rsidP="001C6E6A">
            <w:pPr>
              <w:jc w:val="both"/>
              <w:rPr>
                <w:b/>
              </w:rPr>
            </w:pPr>
            <w:r w:rsidRPr="00A151AA">
              <w:rPr>
                <w:b/>
              </w:rPr>
              <w:t>Zapojení garanta do výuky předmětu</w:t>
            </w:r>
          </w:p>
        </w:tc>
        <w:tc>
          <w:tcPr>
            <w:tcW w:w="6769" w:type="dxa"/>
            <w:gridSpan w:val="7"/>
            <w:tcBorders>
              <w:top w:val="nil"/>
            </w:tcBorders>
          </w:tcPr>
          <w:p w:rsidR="001C6E6A" w:rsidRPr="00A151AA" w:rsidRDefault="001C6E6A" w:rsidP="001C6E6A">
            <w:pPr>
              <w:jc w:val="both"/>
            </w:pPr>
            <w:r w:rsidRPr="00A151AA">
              <w:t xml:space="preserve">Garant se </w:t>
            </w:r>
            <w:r>
              <w:t>podílí na přednášení v rozsahu 6</w:t>
            </w:r>
            <w:r w:rsidRPr="00A151AA">
              <w:t>0 %, dále stanovuje koncepci cvičení a dohlíží na jejich jednotné vedení.</w:t>
            </w:r>
          </w:p>
        </w:tc>
      </w:tr>
      <w:tr w:rsidR="001C6E6A" w:rsidTr="001C6E6A">
        <w:tc>
          <w:tcPr>
            <w:tcW w:w="3086" w:type="dxa"/>
            <w:shd w:val="clear" w:color="auto" w:fill="F7CAAC"/>
          </w:tcPr>
          <w:p w:rsidR="001C6E6A" w:rsidRPr="00A151AA" w:rsidRDefault="001C6E6A" w:rsidP="001C6E6A">
            <w:pPr>
              <w:jc w:val="both"/>
              <w:rPr>
                <w:b/>
              </w:rPr>
            </w:pPr>
            <w:r w:rsidRPr="00A151AA">
              <w:rPr>
                <w:b/>
              </w:rPr>
              <w:t>Vyučující</w:t>
            </w:r>
          </w:p>
        </w:tc>
        <w:tc>
          <w:tcPr>
            <w:tcW w:w="6769" w:type="dxa"/>
            <w:gridSpan w:val="7"/>
            <w:tcBorders>
              <w:bottom w:val="nil"/>
            </w:tcBorders>
          </w:tcPr>
          <w:p w:rsidR="001C6E6A" w:rsidRPr="00A151AA" w:rsidRDefault="001C6E6A" w:rsidP="001C6E6A">
            <w:pPr>
              <w:jc w:val="both"/>
            </w:pPr>
            <w:r w:rsidRPr="00A151AA">
              <w:t>Mgr. Alena Kolčavová</w:t>
            </w:r>
            <w:r>
              <w:t>, Ph.D. – přednášky (6</w:t>
            </w:r>
            <w:r w:rsidRPr="00A151AA">
              <w:t>0%</w:t>
            </w:r>
            <w:r>
              <w:t xml:space="preserve">); </w:t>
            </w:r>
            <w:r w:rsidRPr="00A151AA">
              <w:t>RNDr. Bedřich Zimola, Ph.D. – přednáš</w:t>
            </w:r>
            <w:r>
              <w:t>ky</w:t>
            </w:r>
            <w:r w:rsidRPr="00A151AA">
              <w:t xml:space="preserve"> </w:t>
            </w:r>
            <w:r>
              <w:t>(4</w:t>
            </w:r>
            <w:r w:rsidRPr="00A151AA">
              <w:t>0%</w:t>
            </w:r>
            <w:r>
              <w:t>)</w:t>
            </w:r>
          </w:p>
        </w:tc>
      </w:tr>
      <w:tr w:rsidR="001C6E6A" w:rsidTr="001C6E6A">
        <w:trPr>
          <w:trHeight w:val="70"/>
        </w:trPr>
        <w:tc>
          <w:tcPr>
            <w:tcW w:w="9855" w:type="dxa"/>
            <w:gridSpan w:val="8"/>
            <w:tcBorders>
              <w:top w:val="nil"/>
            </w:tcBorders>
          </w:tcPr>
          <w:p w:rsidR="001C6E6A" w:rsidRPr="00A151AA" w:rsidRDefault="001C6E6A" w:rsidP="001C6E6A">
            <w:pPr>
              <w:jc w:val="both"/>
            </w:pPr>
          </w:p>
        </w:tc>
      </w:tr>
      <w:tr w:rsidR="001C6E6A" w:rsidTr="001C6E6A">
        <w:tc>
          <w:tcPr>
            <w:tcW w:w="3086" w:type="dxa"/>
            <w:shd w:val="clear" w:color="auto" w:fill="F7CAAC"/>
          </w:tcPr>
          <w:p w:rsidR="001C6E6A" w:rsidRPr="00A151AA" w:rsidRDefault="001C6E6A" w:rsidP="001C6E6A">
            <w:pPr>
              <w:jc w:val="both"/>
              <w:rPr>
                <w:b/>
              </w:rPr>
            </w:pPr>
            <w:r w:rsidRPr="00A151AA">
              <w:rPr>
                <w:b/>
              </w:rPr>
              <w:t>Stručná anotace předmětu</w:t>
            </w:r>
          </w:p>
        </w:tc>
        <w:tc>
          <w:tcPr>
            <w:tcW w:w="6769" w:type="dxa"/>
            <w:gridSpan w:val="7"/>
            <w:tcBorders>
              <w:bottom w:val="nil"/>
            </w:tcBorders>
          </w:tcPr>
          <w:p w:rsidR="001C6E6A" w:rsidRPr="00A151AA" w:rsidRDefault="001C6E6A" w:rsidP="001C6E6A">
            <w:pPr>
              <w:jc w:val="both"/>
            </w:pPr>
          </w:p>
        </w:tc>
      </w:tr>
      <w:tr w:rsidR="001C6E6A" w:rsidTr="001C6E6A">
        <w:trPr>
          <w:trHeight w:val="7293"/>
        </w:trPr>
        <w:tc>
          <w:tcPr>
            <w:tcW w:w="9855" w:type="dxa"/>
            <w:gridSpan w:val="8"/>
            <w:tcBorders>
              <w:top w:val="nil"/>
              <w:bottom w:val="single" w:sz="4" w:space="0" w:color="auto"/>
            </w:tcBorders>
          </w:tcPr>
          <w:p w:rsidR="001C6E6A" w:rsidRPr="00A151AA" w:rsidRDefault="001C6E6A" w:rsidP="001C6E6A">
            <w:pPr>
              <w:jc w:val="both"/>
            </w:pPr>
            <w:r w:rsidRPr="00A151AA">
              <w:t xml:space="preserve">Podstatou předmětu je použití kvantitativních modelů jako podpory v manažerských rozhodovacích problémech. </w:t>
            </w:r>
            <w:r w:rsidRPr="00A151AA">
              <w:br/>
              <w:t xml:space="preserve">Je zaměřen na manažerské použití modelů (porozumění modelování, sestavení modelu, vyřešení modelu pomocí softwarových prostředků, interpretace výsledků řešení), nikoliv na jejich matematické řešení. </w:t>
            </w:r>
            <w:r w:rsidRPr="00A151AA">
              <w:br/>
              <w:t>Jednotlivými metodami jsou lineární programování, síťová analýza, modely hromadné obsluhy a modely řízení zásob.</w:t>
            </w:r>
          </w:p>
          <w:p w:rsidR="001C6E6A" w:rsidRPr="00A151AA" w:rsidRDefault="001C6E6A" w:rsidP="00085185">
            <w:pPr>
              <w:pStyle w:val="Odstavecseseznamem"/>
              <w:numPr>
                <w:ilvl w:val="0"/>
                <w:numId w:val="31"/>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 xml:space="preserve">Obecný přehled kvantitativních metod jako nástroje řízení.  Společná charakteristika kvantitativních metod, postup při řešení úloh operačního výzkumu, oblasti aplikace operačního výzkumu, metody a prostředky, charakteristika jednotlivých kvantitativních metod. </w:t>
            </w:r>
          </w:p>
          <w:p w:rsidR="001C6E6A" w:rsidRPr="00A151AA" w:rsidRDefault="001C6E6A" w:rsidP="00085185">
            <w:pPr>
              <w:pStyle w:val="Odstavecseseznamem"/>
              <w:numPr>
                <w:ilvl w:val="0"/>
                <w:numId w:val="31"/>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Matematické programování. Obecný matematický a ekonomický model lineárního programování, typické modely optimalizačních úloh, dualita.</w:t>
            </w:r>
          </w:p>
          <w:p w:rsidR="001C6E6A" w:rsidRPr="00A151AA" w:rsidRDefault="001C6E6A" w:rsidP="00085185">
            <w:pPr>
              <w:pStyle w:val="Odstavecseseznamem"/>
              <w:numPr>
                <w:ilvl w:val="0"/>
                <w:numId w:val="31"/>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Simplexová metoda. Obecný tvar simplexové tabulky, interpretace optimálního řešení, analýza citlivosti optimálního řešení. Interpretace duálních proměnných.</w:t>
            </w:r>
          </w:p>
          <w:p w:rsidR="001C6E6A" w:rsidRPr="00FA2CFE" w:rsidRDefault="001C6E6A" w:rsidP="00085185">
            <w:pPr>
              <w:pStyle w:val="Odstavecseseznamem"/>
              <w:numPr>
                <w:ilvl w:val="0"/>
                <w:numId w:val="31"/>
              </w:numPr>
              <w:spacing w:after="0" w:line="240" w:lineRule="auto"/>
              <w:ind w:left="247" w:hanging="247"/>
              <w:jc w:val="both"/>
              <w:rPr>
                <w:rFonts w:ascii="Times New Roman" w:hAnsi="Times New Roman"/>
                <w:sz w:val="20"/>
                <w:szCs w:val="20"/>
              </w:rPr>
            </w:pPr>
            <w:r w:rsidRPr="00FA2CFE">
              <w:rPr>
                <w:rFonts w:ascii="Times New Roman" w:hAnsi="Times New Roman"/>
                <w:sz w:val="20"/>
                <w:szCs w:val="20"/>
              </w:rPr>
              <w:t xml:space="preserve">Distribuční modely lineárního programování. Obecná formulace distribučních úloh. Typy distribučních úloh: přiřazovací úlohy, dopravní problémy, obecný distribuční problém. Kritérium optimality, přechod na nové řešení, degenerace dopravních úloh, alternativní řešení. </w:t>
            </w:r>
          </w:p>
          <w:p w:rsidR="001C6E6A" w:rsidRPr="00A151AA" w:rsidRDefault="001C6E6A" w:rsidP="00085185">
            <w:pPr>
              <w:pStyle w:val="Odstavecseseznamem"/>
              <w:numPr>
                <w:ilvl w:val="0"/>
                <w:numId w:val="31"/>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Metody řešení dopravních úloh. Metoda severozápadního rohu, Indexní metoda, Vogelova aproximační metoda. Nalezení základního řešení, test optimality, vyjádření k alternativnímu řešení.</w:t>
            </w:r>
          </w:p>
          <w:p w:rsidR="001C6E6A" w:rsidRPr="00A151AA" w:rsidRDefault="001C6E6A" w:rsidP="00085185">
            <w:pPr>
              <w:pStyle w:val="Odstavecseseznamem"/>
              <w:numPr>
                <w:ilvl w:val="0"/>
                <w:numId w:val="31"/>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Stochastick</w:t>
            </w:r>
            <w:r>
              <w:rPr>
                <w:rFonts w:ascii="Times New Roman" w:hAnsi="Times New Roman"/>
                <w:sz w:val="20"/>
                <w:szCs w:val="20"/>
              </w:rPr>
              <w:t xml:space="preserve">é modely ekonomických procesů. </w:t>
            </w:r>
            <w:r w:rsidRPr="00A151AA">
              <w:rPr>
                <w:rFonts w:ascii="Times New Roman" w:hAnsi="Times New Roman"/>
                <w:sz w:val="20"/>
                <w:szCs w:val="20"/>
              </w:rPr>
              <w:t xml:space="preserve">Stochastické modely markovského typu, stochastické procesy s hodnocením a jejich optimální řízení, procesy se spojitým časem. </w:t>
            </w:r>
          </w:p>
          <w:p w:rsidR="001C6E6A" w:rsidRPr="00A151AA" w:rsidRDefault="001C6E6A" w:rsidP="00085185">
            <w:pPr>
              <w:pStyle w:val="Odstavecseseznamem"/>
              <w:numPr>
                <w:ilvl w:val="0"/>
                <w:numId w:val="31"/>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Matematická teorie hromadné obsluhy (teorie front).  Základní prvky a klasifikace modelů hromadné obsluhy, použití modelů hromadné obsluhy, metody řešení modelů hromadné obsluhy, jednoduchý exponenciální kanál, procesy množení a úmrtí, paralelně řazené exponenciální kanály, s</w:t>
            </w:r>
            <w:r w:rsidR="00BD7FBC">
              <w:rPr>
                <w:rFonts w:ascii="Times New Roman" w:hAnsi="Times New Roman"/>
                <w:sz w:val="20"/>
                <w:szCs w:val="20"/>
              </w:rPr>
              <w:t>ystémy s konečným počtem prvků.</w:t>
            </w:r>
          </w:p>
          <w:p w:rsidR="001C6E6A" w:rsidRPr="00A151AA" w:rsidRDefault="001C6E6A" w:rsidP="00085185">
            <w:pPr>
              <w:pStyle w:val="Odstavecseseznamem"/>
              <w:numPr>
                <w:ilvl w:val="0"/>
                <w:numId w:val="31"/>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Optimalizační úlohy v systémech hromadné obsluhy. Simulační analýza systémů hromadné obsluhy. Kendallova notace.</w:t>
            </w:r>
          </w:p>
          <w:p w:rsidR="001C6E6A" w:rsidRPr="00A151AA" w:rsidRDefault="001C6E6A" w:rsidP="00085185">
            <w:pPr>
              <w:pStyle w:val="Odstavecseseznamem"/>
              <w:numPr>
                <w:ilvl w:val="0"/>
                <w:numId w:val="31"/>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 xml:space="preserve">Modely řízení zásob. Základní pojmy, formulace úlohy teorie zásob, klasifikace modelů řízení zásob, náklady spojené s provozem systému zásob, charakteristika poptávky (resp. spotřeby zásob), deterministický dynamický model řízení zásob, stanovení optimální velikosti zakázky, Wilsonův vzorec, optimální velikost zakázky s ohledem na dobu potřebnou k vytvoření zásoby, modely řízení zásob s cenovou degresí, stochastické modely řízení zásob. </w:t>
            </w:r>
          </w:p>
          <w:p w:rsidR="001C6E6A" w:rsidRPr="00A151AA" w:rsidRDefault="001C6E6A" w:rsidP="00085185">
            <w:pPr>
              <w:pStyle w:val="Odstavecseseznamem"/>
              <w:numPr>
                <w:ilvl w:val="0"/>
                <w:numId w:val="31"/>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Řízení projektů. Základní pojmy teorie grafů. Konstrukce síťo</w:t>
            </w:r>
            <w:r>
              <w:rPr>
                <w:rFonts w:ascii="Times New Roman" w:hAnsi="Times New Roman"/>
                <w:sz w:val="20"/>
                <w:szCs w:val="20"/>
              </w:rPr>
              <w:t xml:space="preserve">vého grafu pro řízení projektů. </w:t>
            </w:r>
            <w:r w:rsidRPr="00A151AA">
              <w:rPr>
                <w:rFonts w:ascii="Times New Roman" w:hAnsi="Times New Roman"/>
                <w:sz w:val="20"/>
                <w:szCs w:val="20"/>
              </w:rPr>
              <w:t>Optimální cesty v grafu. Základní úlohy síťové analýzy- nejkratší spojení v síti, nejkratší cesta v síti, metoda kritické cesty - časová analýzy sítě, časově-nákladové analýza, nákladově-zdrojová analýza.</w:t>
            </w:r>
          </w:p>
          <w:p w:rsidR="001C6E6A" w:rsidRPr="00A151AA" w:rsidRDefault="001C6E6A" w:rsidP="00085185">
            <w:pPr>
              <w:pStyle w:val="Odstavecseseznamem"/>
              <w:numPr>
                <w:ilvl w:val="0"/>
                <w:numId w:val="31"/>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Metoda CPM- metoda kritické cesty. Deterministické řešení časové analýzy projektu. Výpočet rezerv.</w:t>
            </w:r>
          </w:p>
          <w:p w:rsidR="001C6E6A" w:rsidRPr="00426F04" w:rsidRDefault="001C6E6A" w:rsidP="00085185">
            <w:pPr>
              <w:pStyle w:val="Odstavecseseznamem"/>
              <w:numPr>
                <w:ilvl w:val="0"/>
                <w:numId w:val="31"/>
              </w:numPr>
              <w:spacing w:after="0" w:line="240" w:lineRule="auto"/>
              <w:ind w:left="247" w:hanging="247"/>
              <w:rPr>
                <w:rFonts w:ascii="Times New Roman" w:hAnsi="Times New Roman"/>
                <w:sz w:val="20"/>
                <w:szCs w:val="20"/>
              </w:rPr>
            </w:pPr>
            <w:r w:rsidRPr="00A151AA">
              <w:rPr>
                <w:rFonts w:ascii="Times New Roman" w:hAnsi="Times New Roman"/>
                <w:sz w:val="20"/>
                <w:szCs w:val="20"/>
              </w:rPr>
              <w:t>Metoda PERT-  stochastická metoda. Stochastické řešení časové analýzy projektu.</w:t>
            </w:r>
          </w:p>
        </w:tc>
      </w:tr>
      <w:tr w:rsidR="001C6E6A" w:rsidTr="001C6E6A">
        <w:trPr>
          <w:trHeight w:val="265"/>
        </w:trPr>
        <w:tc>
          <w:tcPr>
            <w:tcW w:w="3653" w:type="dxa"/>
            <w:gridSpan w:val="2"/>
            <w:tcBorders>
              <w:top w:val="single" w:sz="4" w:space="0" w:color="auto"/>
            </w:tcBorders>
            <w:shd w:val="clear" w:color="auto" w:fill="F7CAAC"/>
          </w:tcPr>
          <w:p w:rsidR="001C6E6A" w:rsidRPr="00A151AA" w:rsidRDefault="001C6E6A" w:rsidP="001C6E6A">
            <w:r w:rsidRPr="00A151AA">
              <w:rPr>
                <w:b/>
              </w:rPr>
              <w:t>Studijní literatura a studijní pomůcky</w:t>
            </w:r>
          </w:p>
        </w:tc>
        <w:tc>
          <w:tcPr>
            <w:tcW w:w="6202" w:type="dxa"/>
            <w:gridSpan w:val="6"/>
            <w:tcBorders>
              <w:top w:val="single" w:sz="4" w:space="0" w:color="auto"/>
              <w:bottom w:val="nil"/>
            </w:tcBorders>
          </w:tcPr>
          <w:p w:rsidR="001C6E6A" w:rsidRPr="00A151AA" w:rsidRDefault="001C6E6A" w:rsidP="001C6E6A"/>
        </w:tc>
      </w:tr>
      <w:tr w:rsidR="001C6E6A" w:rsidTr="001C6E6A">
        <w:trPr>
          <w:trHeight w:val="850"/>
        </w:trPr>
        <w:tc>
          <w:tcPr>
            <w:tcW w:w="9855" w:type="dxa"/>
            <w:gridSpan w:val="8"/>
            <w:tcBorders>
              <w:top w:val="nil"/>
              <w:bottom w:val="single" w:sz="12" w:space="0" w:color="auto"/>
            </w:tcBorders>
          </w:tcPr>
          <w:p w:rsidR="001C6E6A" w:rsidRPr="00426F04" w:rsidRDefault="001C6E6A" w:rsidP="001C6E6A">
            <w:pPr>
              <w:jc w:val="both"/>
              <w:rPr>
                <w:b/>
              </w:rPr>
            </w:pPr>
            <w:r>
              <w:rPr>
                <w:b/>
              </w:rPr>
              <w:t>Povinná</w:t>
            </w:r>
            <w:r w:rsidRPr="00426F04">
              <w:rPr>
                <w:b/>
              </w:rPr>
              <w:t xml:space="preserve"> </w:t>
            </w:r>
            <w:r>
              <w:rPr>
                <w:b/>
              </w:rPr>
              <w:t>literatura</w:t>
            </w:r>
          </w:p>
          <w:p w:rsidR="001C6E6A" w:rsidRPr="00426F04" w:rsidRDefault="001C6E6A" w:rsidP="001C6E6A">
            <w:pPr>
              <w:jc w:val="both"/>
            </w:pPr>
            <w:r w:rsidRPr="00426F04">
              <w:t>ANDRERSON, D., SWEENEY, D.</w:t>
            </w:r>
            <w:r>
              <w:t>,</w:t>
            </w:r>
            <w:r w:rsidRPr="00426F04">
              <w:t xml:space="preserve"> WILLIAMS</w:t>
            </w:r>
            <w:r>
              <w:t>, T.</w:t>
            </w:r>
            <w:r w:rsidRPr="00426F04">
              <w:t xml:space="preserve"> </w:t>
            </w:r>
            <w:r w:rsidRPr="00426F04">
              <w:rPr>
                <w:i/>
                <w:iCs/>
              </w:rPr>
              <w:t>An Introduction to Management Science - Quantitativ</w:t>
            </w:r>
            <w:r>
              <w:rPr>
                <w:i/>
                <w:iCs/>
              </w:rPr>
              <w:t xml:space="preserve">e Approaches To Decision Making. </w:t>
            </w:r>
            <w:r w:rsidRPr="00426F04">
              <w:rPr>
                <w:iCs/>
              </w:rPr>
              <w:t>10e</w:t>
            </w:r>
            <w:r w:rsidRPr="00426F04">
              <w:t xml:space="preserve">. Thomson South-Western Publishing, 2003. ISBN 0-324-14563-2. </w:t>
            </w:r>
          </w:p>
          <w:p w:rsidR="001C6E6A" w:rsidRPr="00426F04" w:rsidRDefault="001C6E6A" w:rsidP="001C6E6A">
            <w:pPr>
              <w:jc w:val="both"/>
            </w:pPr>
            <w:r w:rsidRPr="00426F04">
              <w:t>BAGGIO, R.</w:t>
            </w:r>
            <w:r>
              <w:t>,</w:t>
            </w:r>
            <w:r w:rsidRPr="00426F04">
              <w:t xml:space="preserve"> KLOBAS</w:t>
            </w:r>
            <w:r>
              <w:t>, J</w:t>
            </w:r>
            <w:r w:rsidRPr="00426F04">
              <w:t>. Q</w:t>
            </w:r>
            <w:r w:rsidRPr="00426F04">
              <w:rPr>
                <w:i/>
                <w:iCs/>
              </w:rPr>
              <w:t>uantitative Methods in Tourism: A handbook</w:t>
            </w:r>
            <w:r w:rsidRPr="00426F04">
              <w:t>. Bri</w:t>
            </w:r>
            <w:r>
              <w:t>stol: Channel View Publications,</w:t>
            </w:r>
            <w:r w:rsidRPr="00426F04">
              <w:t xml:space="preserve"> 2011. ISBN 978-1-84541-173-2. </w:t>
            </w:r>
          </w:p>
          <w:p w:rsidR="001C6E6A" w:rsidRPr="00426F04" w:rsidRDefault="001C6E6A" w:rsidP="001C6E6A">
            <w:pPr>
              <w:jc w:val="both"/>
              <w:rPr>
                <w:b/>
              </w:rPr>
            </w:pPr>
            <w:r w:rsidRPr="00426F04">
              <w:rPr>
                <w:b/>
              </w:rPr>
              <w:t>D</w:t>
            </w:r>
            <w:r>
              <w:rPr>
                <w:b/>
              </w:rPr>
              <w:t>oporučená literatura</w:t>
            </w:r>
          </w:p>
          <w:p w:rsidR="001C6E6A" w:rsidRPr="00426F04" w:rsidRDefault="001C6E6A" w:rsidP="001C6E6A">
            <w:pPr>
              <w:jc w:val="both"/>
            </w:pPr>
            <w:r w:rsidRPr="00426F04">
              <w:lastRenderedPageBreak/>
              <w:t>CURWIN, J., SLATER, R.</w:t>
            </w:r>
            <w:r>
              <w:t>,</w:t>
            </w:r>
            <w:r w:rsidRPr="00426F04">
              <w:t xml:space="preserve"> EADSON</w:t>
            </w:r>
            <w:r>
              <w:t>, D</w:t>
            </w:r>
            <w:r w:rsidRPr="00426F04">
              <w:t xml:space="preserve">. </w:t>
            </w:r>
            <w:r w:rsidRPr="00426F04">
              <w:rPr>
                <w:i/>
                <w:iCs/>
              </w:rPr>
              <w:t>Quantitative Methods for Business Decisions. 7th ed</w:t>
            </w:r>
            <w:r w:rsidRPr="00426F04">
              <w:t>. Andover, UK</w:t>
            </w:r>
            <w:r>
              <w:t>:</w:t>
            </w:r>
            <w:r w:rsidRPr="00426F04">
              <w:t xml:space="preserve"> Cengage Learning, 2013. ISBN 978-1-480-6012-4. </w:t>
            </w:r>
          </w:p>
          <w:p w:rsidR="001C6E6A" w:rsidRPr="00426F04" w:rsidRDefault="001C6E6A" w:rsidP="001C6E6A">
            <w:pPr>
              <w:jc w:val="both"/>
            </w:pPr>
            <w:r w:rsidRPr="00426F04">
              <w:t xml:space="preserve">CHACKO, G. </w:t>
            </w:r>
            <w:r w:rsidRPr="00426F04">
              <w:rPr>
                <w:i/>
                <w:iCs/>
              </w:rPr>
              <w:t>Operations Research/Management Science: Case Studies in Decision Making Under Structured Uncertainty</w:t>
            </w:r>
            <w:r w:rsidRPr="00426F04">
              <w:t xml:space="preserve">. McGraw - Hill, 1993. </w:t>
            </w:r>
          </w:p>
          <w:p w:rsidR="001C6E6A" w:rsidRPr="00A151AA" w:rsidRDefault="001C6E6A" w:rsidP="001C6E6A">
            <w:pPr>
              <w:jc w:val="both"/>
            </w:pPr>
            <w:r w:rsidRPr="00426F04">
              <w:t>LAWRENCE, J</w:t>
            </w:r>
            <w:r>
              <w:t xml:space="preserve">., </w:t>
            </w:r>
            <w:r w:rsidRPr="00426F04">
              <w:t>PASTERNACK</w:t>
            </w:r>
            <w:r>
              <w:t>, B</w:t>
            </w:r>
            <w:r w:rsidRPr="00426F04">
              <w:t xml:space="preserve">. </w:t>
            </w:r>
            <w:r w:rsidRPr="00426F04">
              <w:rPr>
                <w:i/>
                <w:iCs/>
              </w:rPr>
              <w:t>Applied Management Science: A Computer-Integrated Approach for Decision Making</w:t>
            </w:r>
            <w:r w:rsidRPr="00426F04">
              <w:t>. Wi</w:t>
            </w:r>
            <w:r>
              <w:t xml:space="preserve">ley, 1998. ISBN 0-471-13776-6. </w:t>
            </w:r>
          </w:p>
        </w:tc>
      </w:tr>
      <w:tr w:rsidR="001C6E6A" w:rsidTr="001C6E6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1C6E6A" w:rsidRPr="00A151AA" w:rsidRDefault="001C6E6A" w:rsidP="001C6E6A">
            <w:pPr>
              <w:jc w:val="center"/>
              <w:rPr>
                <w:b/>
              </w:rPr>
            </w:pPr>
            <w:r w:rsidRPr="00A151AA">
              <w:rPr>
                <w:b/>
              </w:rPr>
              <w:lastRenderedPageBreak/>
              <w:t>Informace ke kombinované nebo distanční formě</w:t>
            </w:r>
          </w:p>
        </w:tc>
      </w:tr>
      <w:tr w:rsidR="001C6E6A" w:rsidTr="001C6E6A">
        <w:tc>
          <w:tcPr>
            <w:tcW w:w="4787" w:type="dxa"/>
            <w:gridSpan w:val="3"/>
            <w:tcBorders>
              <w:top w:val="single" w:sz="2" w:space="0" w:color="auto"/>
            </w:tcBorders>
            <w:shd w:val="clear" w:color="auto" w:fill="F7CAAC"/>
          </w:tcPr>
          <w:p w:rsidR="001C6E6A" w:rsidRPr="00A151AA" w:rsidRDefault="001C6E6A" w:rsidP="001C6E6A">
            <w:pPr>
              <w:jc w:val="both"/>
            </w:pPr>
            <w:r w:rsidRPr="00A151AA">
              <w:rPr>
                <w:b/>
              </w:rPr>
              <w:t>Rozsah konzultací (soustředění)</w:t>
            </w:r>
          </w:p>
        </w:tc>
        <w:tc>
          <w:tcPr>
            <w:tcW w:w="889" w:type="dxa"/>
            <w:tcBorders>
              <w:top w:val="single" w:sz="2" w:space="0" w:color="auto"/>
            </w:tcBorders>
          </w:tcPr>
          <w:p w:rsidR="001C6E6A" w:rsidRPr="00A151AA" w:rsidRDefault="001C6E6A" w:rsidP="001C6E6A">
            <w:pPr>
              <w:jc w:val="both"/>
            </w:pPr>
          </w:p>
        </w:tc>
        <w:tc>
          <w:tcPr>
            <w:tcW w:w="4179" w:type="dxa"/>
            <w:gridSpan w:val="4"/>
            <w:tcBorders>
              <w:top w:val="single" w:sz="2" w:space="0" w:color="auto"/>
            </w:tcBorders>
            <w:shd w:val="clear" w:color="auto" w:fill="F7CAAC"/>
          </w:tcPr>
          <w:p w:rsidR="001C6E6A" w:rsidRPr="00A151AA" w:rsidRDefault="001C6E6A" w:rsidP="001C6E6A">
            <w:pPr>
              <w:jc w:val="both"/>
              <w:rPr>
                <w:b/>
              </w:rPr>
            </w:pPr>
            <w:r w:rsidRPr="00A151AA">
              <w:rPr>
                <w:b/>
              </w:rPr>
              <w:t xml:space="preserve">hodin </w:t>
            </w:r>
          </w:p>
        </w:tc>
      </w:tr>
      <w:tr w:rsidR="001C6E6A" w:rsidTr="001C6E6A">
        <w:tc>
          <w:tcPr>
            <w:tcW w:w="9855" w:type="dxa"/>
            <w:gridSpan w:val="8"/>
            <w:shd w:val="clear" w:color="auto" w:fill="F7CAAC"/>
          </w:tcPr>
          <w:p w:rsidR="001C6E6A" w:rsidRPr="00A151AA" w:rsidRDefault="001C6E6A" w:rsidP="001C6E6A">
            <w:pPr>
              <w:jc w:val="both"/>
              <w:rPr>
                <w:b/>
              </w:rPr>
            </w:pPr>
            <w:r w:rsidRPr="00A151AA">
              <w:rPr>
                <w:b/>
              </w:rPr>
              <w:t>Informace o způsobu kontaktu s vyučujícím</w:t>
            </w:r>
          </w:p>
        </w:tc>
      </w:tr>
      <w:tr w:rsidR="001C6E6A" w:rsidTr="001C6E6A">
        <w:trPr>
          <w:trHeight w:val="601"/>
        </w:trPr>
        <w:tc>
          <w:tcPr>
            <w:tcW w:w="9855" w:type="dxa"/>
            <w:gridSpan w:val="8"/>
          </w:tcPr>
          <w:p w:rsidR="001C6E6A" w:rsidRPr="00A151AA" w:rsidRDefault="001C6E6A" w:rsidP="001C6E6A">
            <w:pPr>
              <w:jc w:val="both"/>
            </w:pPr>
            <w:r w:rsidRPr="00A151AA">
              <w:t>Podle Vnitřního předpisu FaME má každý akademický pracovník stanoveny konzultační hodiny v rozsahu 2h týdně. Dále je možno komunikovat s vyučujícím prostřednictvím e-mailu nebo v rámci LMS Moodle, ve kterém jsou připraveny všechny předměty F</w:t>
            </w:r>
            <w:r>
              <w:t>akulty managementu a ekonomiky.</w:t>
            </w:r>
          </w:p>
        </w:tc>
      </w:tr>
    </w:tbl>
    <w:p w:rsidR="001C6E6A" w:rsidRDefault="001C6E6A" w:rsidP="007C0DA2">
      <w:pPr>
        <w:spacing w:after="160" w:line="259" w:lineRule="auto"/>
      </w:pPr>
    </w:p>
    <w:p w:rsidR="001C6E6A" w:rsidRDefault="001C6E6A">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E5B97" w:rsidRPr="002E5B97" w:rsidTr="005108A8">
        <w:tc>
          <w:tcPr>
            <w:tcW w:w="9855" w:type="dxa"/>
            <w:gridSpan w:val="8"/>
            <w:tcBorders>
              <w:bottom w:val="double" w:sz="4" w:space="0" w:color="auto"/>
            </w:tcBorders>
            <w:shd w:val="clear" w:color="auto" w:fill="BDD6EE"/>
          </w:tcPr>
          <w:p w:rsidR="002E5B97" w:rsidRPr="002E5B97" w:rsidRDefault="002E5B97" w:rsidP="002E5B97">
            <w:pPr>
              <w:jc w:val="both"/>
              <w:rPr>
                <w:b/>
                <w:sz w:val="28"/>
              </w:rPr>
            </w:pPr>
            <w:r w:rsidRPr="002E5B97">
              <w:lastRenderedPageBreak/>
              <w:br w:type="page"/>
            </w:r>
            <w:r w:rsidRPr="002E5B97">
              <w:rPr>
                <w:b/>
                <w:sz w:val="28"/>
              </w:rPr>
              <w:t>B-III – Charakteristika studijního předmětu</w:t>
            </w:r>
          </w:p>
        </w:tc>
      </w:tr>
      <w:tr w:rsidR="002E5B97" w:rsidRPr="002E5B97" w:rsidTr="005108A8">
        <w:tc>
          <w:tcPr>
            <w:tcW w:w="3086" w:type="dxa"/>
            <w:tcBorders>
              <w:top w:val="double" w:sz="4" w:space="0" w:color="auto"/>
            </w:tcBorders>
            <w:shd w:val="clear" w:color="auto" w:fill="F7CAAC"/>
          </w:tcPr>
          <w:p w:rsidR="002E5B97" w:rsidRPr="002E5B97" w:rsidRDefault="002E5B97" w:rsidP="002E5B97">
            <w:pPr>
              <w:jc w:val="both"/>
              <w:rPr>
                <w:b/>
              </w:rPr>
            </w:pPr>
            <w:r w:rsidRPr="002E5B97">
              <w:rPr>
                <w:b/>
              </w:rPr>
              <w:t>Název studijního předmětu</w:t>
            </w:r>
          </w:p>
        </w:tc>
        <w:tc>
          <w:tcPr>
            <w:tcW w:w="6769" w:type="dxa"/>
            <w:gridSpan w:val="7"/>
            <w:tcBorders>
              <w:top w:val="double" w:sz="4" w:space="0" w:color="auto"/>
            </w:tcBorders>
          </w:tcPr>
          <w:p w:rsidR="002E5B97" w:rsidRPr="002E5B97" w:rsidRDefault="002E5B97" w:rsidP="002E5B97">
            <w:pPr>
              <w:jc w:val="both"/>
            </w:pPr>
            <w:r w:rsidRPr="002E5B97">
              <w:t xml:space="preserve">Business Process Management </w:t>
            </w:r>
          </w:p>
        </w:tc>
      </w:tr>
      <w:tr w:rsidR="002E5B97" w:rsidRPr="002E5B97" w:rsidTr="005108A8">
        <w:tc>
          <w:tcPr>
            <w:tcW w:w="3086" w:type="dxa"/>
            <w:shd w:val="clear" w:color="auto" w:fill="F7CAAC"/>
          </w:tcPr>
          <w:p w:rsidR="002E5B97" w:rsidRPr="002E5B97" w:rsidRDefault="002E5B97" w:rsidP="002E5B97">
            <w:pPr>
              <w:jc w:val="both"/>
              <w:rPr>
                <w:b/>
              </w:rPr>
            </w:pPr>
            <w:r w:rsidRPr="002E5B97">
              <w:rPr>
                <w:b/>
              </w:rPr>
              <w:t>Typ předmětu</w:t>
            </w:r>
          </w:p>
        </w:tc>
        <w:tc>
          <w:tcPr>
            <w:tcW w:w="3406" w:type="dxa"/>
            <w:gridSpan w:val="4"/>
          </w:tcPr>
          <w:p w:rsidR="002E5B97" w:rsidRPr="002E5B97" w:rsidRDefault="002E5B97" w:rsidP="002E5B97">
            <w:pPr>
              <w:jc w:val="both"/>
            </w:pPr>
            <w:r w:rsidRPr="002E5B97">
              <w:t>povinný „PZ“</w:t>
            </w:r>
          </w:p>
        </w:tc>
        <w:tc>
          <w:tcPr>
            <w:tcW w:w="2695" w:type="dxa"/>
            <w:gridSpan w:val="2"/>
            <w:shd w:val="clear" w:color="auto" w:fill="F7CAAC"/>
          </w:tcPr>
          <w:p w:rsidR="002E5B97" w:rsidRPr="002E5B97" w:rsidRDefault="002E5B97" w:rsidP="002E5B97">
            <w:pPr>
              <w:jc w:val="both"/>
            </w:pPr>
            <w:r w:rsidRPr="002E5B97">
              <w:rPr>
                <w:b/>
              </w:rPr>
              <w:t>doporučený ročník / semestr</w:t>
            </w:r>
          </w:p>
        </w:tc>
        <w:tc>
          <w:tcPr>
            <w:tcW w:w="668" w:type="dxa"/>
          </w:tcPr>
          <w:p w:rsidR="002E5B97" w:rsidRPr="002E5B97" w:rsidRDefault="00BD7FBC" w:rsidP="002E5B97">
            <w:pPr>
              <w:jc w:val="both"/>
            </w:pPr>
            <w:r>
              <w:t>1/Z</w:t>
            </w:r>
          </w:p>
        </w:tc>
      </w:tr>
      <w:tr w:rsidR="002E5B97" w:rsidRPr="002E5B97" w:rsidTr="005108A8">
        <w:tc>
          <w:tcPr>
            <w:tcW w:w="3086" w:type="dxa"/>
            <w:shd w:val="clear" w:color="auto" w:fill="F7CAAC"/>
          </w:tcPr>
          <w:p w:rsidR="002E5B97" w:rsidRPr="002E5B97" w:rsidRDefault="002E5B97" w:rsidP="002E5B97">
            <w:pPr>
              <w:jc w:val="both"/>
              <w:rPr>
                <w:b/>
              </w:rPr>
            </w:pPr>
            <w:r w:rsidRPr="002E5B97">
              <w:rPr>
                <w:b/>
              </w:rPr>
              <w:t>Rozsah studijního předmětu</w:t>
            </w:r>
          </w:p>
        </w:tc>
        <w:tc>
          <w:tcPr>
            <w:tcW w:w="1701" w:type="dxa"/>
            <w:gridSpan w:val="2"/>
          </w:tcPr>
          <w:p w:rsidR="002E5B97" w:rsidRPr="002E5B97" w:rsidRDefault="00AC7516" w:rsidP="002E5B97">
            <w:pPr>
              <w:jc w:val="both"/>
            </w:pPr>
            <w:r>
              <w:t>13</w:t>
            </w:r>
            <w:r w:rsidR="002E5B97" w:rsidRPr="002E5B97">
              <w:t>p + 26s</w:t>
            </w:r>
          </w:p>
        </w:tc>
        <w:tc>
          <w:tcPr>
            <w:tcW w:w="889" w:type="dxa"/>
            <w:shd w:val="clear" w:color="auto" w:fill="F7CAAC"/>
          </w:tcPr>
          <w:p w:rsidR="002E5B97" w:rsidRPr="002E5B97" w:rsidRDefault="002E5B97" w:rsidP="002E5B97">
            <w:pPr>
              <w:jc w:val="both"/>
              <w:rPr>
                <w:b/>
              </w:rPr>
            </w:pPr>
            <w:r w:rsidRPr="002E5B97">
              <w:rPr>
                <w:b/>
              </w:rPr>
              <w:t xml:space="preserve">hod. </w:t>
            </w:r>
          </w:p>
        </w:tc>
        <w:tc>
          <w:tcPr>
            <w:tcW w:w="816" w:type="dxa"/>
          </w:tcPr>
          <w:p w:rsidR="002E5B97" w:rsidRPr="002E5B97" w:rsidRDefault="002E5B97" w:rsidP="002E5B97">
            <w:pPr>
              <w:jc w:val="both"/>
            </w:pPr>
            <w:r w:rsidRPr="002E5B97">
              <w:t>52</w:t>
            </w:r>
          </w:p>
        </w:tc>
        <w:tc>
          <w:tcPr>
            <w:tcW w:w="2156" w:type="dxa"/>
            <w:shd w:val="clear" w:color="auto" w:fill="F7CAAC"/>
          </w:tcPr>
          <w:p w:rsidR="002E5B97" w:rsidRPr="002E5B97" w:rsidRDefault="002E5B97" w:rsidP="002E5B97">
            <w:pPr>
              <w:jc w:val="both"/>
              <w:rPr>
                <w:b/>
              </w:rPr>
            </w:pPr>
            <w:r w:rsidRPr="002E5B97">
              <w:rPr>
                <w:b/>
              </w:rPr>
              <w:t>kreditů</w:t>
            </w:r>
          </w:p>
        </w:tc>
        <w:tc>
          <w:tcPr>
            <w:tcW w:w="1207" w:type="dxa"/>
            <w:gridSpan w:val="2"/>
          </w:tcPr>
          <w:p w:rsidR="002E5B97" w:rsidRPr="002E5B97" w:rsidRDefault="00AC7516" w:rsidP="002E5B97">
            <w:pPr>
              <w:jc w:val="both"/>
            </w:pPr>
            <w:r>
              <w:t>4</w:t>
            </w:r>
          </w:p>
        </w:tc>
      </w:tr>
      <w:tr w:rsidR="002E5B97" w:rsidRPr="002E5B97" w:rsidTr="005108A8">
        <w:tc>
          <w:tcPr>
            <w:tcW w:w="3086" w:type="dxa"/>
            <w:shd w:val="clear" w:color="auto" w:fill="F7CAAC"/>
          </w:tcPr>
          <w:p w:rsidR="002E5B97" w:rsidRPr="002E5B97" w:rsidRDefault="002E5B97" w:rsidP="002E5B97">
            <w:pPr>
              <w:jc w:val="both"/>
              <w:rPr>
                <w:b/>
                <w:sz w:val="22"/>
              </w:rPr>
            </w:pPr>
            <w:r w:rsidRPr="002E5B97">
              <w:rPr>
                <w:b/>
              </w:rPr>
              <w:t>Prerekvizity, korekvizity, ekvivalence</w:t>
            </w:r>
          </w:p>
        </w:tc>
        <w:tc>
          <w:tcPr>
            <w:tcW w:w="6769" w:type="dxa"/>
            <w:gridSpan w:val="7"/>
          </w:tcPr>
          <w:p w:rsidR="002E5B97" w:rsidRPr="002E5B97" w:rsidRDefault="002E5B97" w:rsidP="002E5B97">
            <w:pPr>
              <w:jc w:val="both"/>
            </w:pPr>
          </w:p>
        </w:tc>
      </w:tr>
      <w:tr w:rsidR="002E5B97" w:rsidRPr="002E5B97" w:rsidTr="005108A8">
        <w:tc>
          <w:tcPr>
            <w:tcW w:w="3086" w:type="dxa"/>
            <w:shd w:val="clear" w:color="auto" w:fill="F7CAAC"/>
          </w:tcPr>
          <w:p w:rsidR="002E5B97" w:rsidRPr="002E5B97" w:rsidRDefault="002E5B97" w:rsidP="002E5B97">
            <w:pPr>
              <w:jc w:val="both"/>
              <w:rPr>
                <w:b/>
              </w:rPr>
            </w:pPr>
            <w:r w:rsidRPr="002E5B97">
              <w:rPr>
                <w:b/>
              </w:rPr>
              <w:t>Způsob ověření studijních výsledků</w:t>
            </w:r>
          </w:p>
        </w:tc>
        <w:tc>
          <w:tcPr>
            <w:tcW w:w="3406" w:type="dxa"/>
            <w:gridSpan w:val="4"/>
          </w:tcPr>
          <w:p w:rsidR="002E5B97" w:rsidRPr="002E5B97" w:rsidRDefault="002E5B97" w:rsidP="002E5B97">
            <w:pPr>
              <w:jc w:val="both"/>
            </w:pPr>
            <w:r w:rsidRPr="002E5B97">
              <w:t>zápočet, zkouška</w:t>
            </w:r>
          </w:p>
        </w:tc>
        <w:tc>
          <w:tcPr>
            <w:tcW w:w="2156" w:type="dxa"/>
            <w:shd w:val="clear" w:color="auto" w:fill="F7CAAC"/>
          </w:tcPr>
          <w:p w:rsidR="002E5B97" w:rsidRPr="002E5B97" w:rsidRDefault="002E5B97" w:rsidP="002E5B97">
            <w:pPr>
              <w:jc w:val="both"/>
              <w:rPr>
                <w:b/>
              </w:rPr>
            </w:pPr>
            <w:r w:rsidRPr="002E5B97">
              <w:rPr>
                <w:b/>
              </w:rPr>
              <w:t>Forma výuky</w:t>
            </w:r>
          </w:p>
        </w:tc>
        <w:tc>
          <w:tcPr>
            <w:tcW w:w="1207" w:type="dxa"/>
            <w:gridSpan w:val="2"/>
          </w:tcPr>
          <w:p w:rsidR="002E5B97" w:rsidRPr="002E5B97" w:rsidRDefault="002E5B97" w:rsidP="002E5B97">
            <w:pPr>
              <w:jc w:val="both"/>
            </w:pPr>
            <w:r w:rsidRPr="002E5B97">
              <w:t>přednáška, seminář</w:t>
            </w:r>
          </w:p>
        </w:tc>
      </w:tr>
      <w:tr w:rsidR="002E5B97" w:rsidRPr="002E5B97" w:rsidTr="005108A8">
        <w:tc>
          <w:tcPr>
            <w:tcW w:w="3086" w:type="dxa"/>
            <w:shd w:val="clear" w:color="auto" w:fill="F7CAAC"/>
          </w:tcPr>
          <w:p w:rsidR="002E5B97" w:rsidRPr="002E5B97" w:rsidRDefault="002E5B97" w:rsidP="002E5B97">
            <w:pPr>
              <w:jc w:val="both"/>
              <w:rPr>
                <w:b/>
              </w:rPr>
            </w:pPr>
            <w:r w:rsidRPr="002E5B97">
              <w:rPr>
                <w:b/>
              </w:rPr>
              <w:t>Forma způsobu ověření studijních výsledků a další požadavky na studenta</w:t>
            </w:r>
          </w:p>
        </w:tc>
        <w:tc>
          <w:tcPr>
            <w:tcW w:w="6769" w:type="dxa"/>
            <w:gridSpan w:val="7"/>
            <w:tcBorders>
              <w:bottom w:val="nil"/>
            </w:tcBorders>
          </w:tcPr>
          <w:p w:rsidR="002E5B97" w:rsidRPr="002E5B97" w:rsidRDefault="002E5B97" w:rsidP="002E5B97">
            <w:pPr>
              <w:jc w:val="both"/>
            </w:pPr>
            <w:r w:rsidRPr="002E5B97">
              <w:t>Způsob zakonč</w:t>
            </w:r>
            <w:r w:rsidR="00BD7FBC">
              <w:t>ení předmětu – zápočet, zkouška</w:t>
            </w:r>
          </w:p>
          <w:p w:rsidR="002E5B97" w:rsidRPr="002E5B97" w:rsidRDefault="002E5B97" w:rsidP="002E5B97">
            <w:pPr>
              <w:jc w:val="both"/>
            </w:pPr>
            <w:r w:rsidRPr="002E5B97">
              <w:t xml:space="preserve">Požadavky na zápočet - Vypracování seminární práce dle požadavků vyučujícího formou eseje, písemný test s maximálním možným počtem dosažitelných bodů 60 musí být napsán alespoň na 60 %, aktivní účast na seminářích – 80 % docházky, ověření znalostí na základě zpracování a následného vyhodnocení zpracovaných procesních modelů v aplikaci ARIS vč. ověření jejich správnosti v rámci seminářů na PC učebně. </w:t>
            </w:r>
          </w:p>
          <w:p w:rsidR="002E5B97" w:rsidRPr="002E5B97" w:rsidRDefault="002E5B97" w:rsidP="002E5B97">
            <w:pPr>
              <w:jc w:val="both"/>
            </w:pPr>
            <w:r w:rsidRPr="002E5B97">
              <w:t>Požadavek na zkoušku - zkouška ústní v rozsahu znalostí přednášek.</w:t>
            </w:r>
          </w:p>
        </w:tc>
      </w:tr>
      <w:tr w:rsidR="002E5B97" w:rsidRPr="002E5B97" w:rsidTr="005108A8">
        <w:trPr>
          <w:trHeight w:val="40"/>
        </w:trPr>
        <w:tc>
          <w:tcPr>
            <w:tcW w:w="9855" w:type="dxa"/>
            <w:gridSpan w:val="8"/>
            <w:tcBorders>
              <w:top w:val="nil"/>
            </w:tcBorders>
          </w:tcPr>
          <w:p w:rsidR="002E5B97" w:rsidRPr="002E5B97" w:rsidRDefault="002E5B97" w:rsidP="002E5B97">
            <w:pPr>
              <w:jc w:val="both"/>
            </w:pPr>
          </w:p>
        </w:tc>
      </w:tr>
      <w:tr w:rsidR="002E5B97" w:rsidRPr="002E5B97" w:rsidTr="005108A8">
        <w:trPr>
          <w:trHeight w:val="197"/>
        </w:trPr>
        <w:tc>
          <w:tcPr>
            <w:tcW w:w="3086" w:type="dxa"/>
            <w:tcBorders>
              <w:top w:val="nil"/>
            </w:tcBorders>
            <w:shd w:val="clear" w:color="auto" w:fill="F7CAAC"/>
          </w:tcPr>
          <w:p w:rsidR="002E5B97" w:rsidRPr="002E5B97" w:rsidRDefault="002E5B97" w:rsidP="002E5B97">
            <w:pPr>
              <w:jc w:val="both"/>
              <w:rPr>
                <w:b/>
              </w:rPr>
            </w:pPr>
            <w:r w:rsidRPr="002E5B97">
              <w:rPr>
                <w:b/>
              </w:rPr>
              <w:t>Garant předmětu</w:t>
            </w:r>
          </w:p>
        </w:tc>
        <w:tc>
          <w:tcPr>
            <w:tcW w:w="6769" w:type="dxa"/>
            <w:gridSpan w:val="7"/>
            <w:tcBorders>
              <w:top w:val="nil"/>
            </w:tcBorders>
          </w:tcPr>
          <w:p w:rsidR="002E5B97" w:rsidRPr="002E5B97" w:rsidRDefault="002E5B97" w:rsidP="002E5B97">
            <w:pPr>
              <w:jc w:val="both"/>
            </w:pPr>
            <w:r w:rsidRPr="002E5B97">
              <w:t>doc. Ing. David Tuček, Ph.D.</w:t>
            </w:r>
          </w:p>
        </w:tc>
      </w:tr>
      <w:tr w:rsidR="002E5B97" w:rsidRPr="002E5B97" w:rsidTr="005108A8">
        <w:trPr>
          <w:trHeight w:val="243"/>
        </w:trPr>
        <w:tc>
          <w:tcPr>
            <w:tcW w:w="3086" w:type="dxa"/>
            <w:tcBorders>
              <w:top w:val="nil"/>
            </w:tcBorders>
            <w:shd w:val="clear" w:color="auto" w:fill="F7CAAC"/>
          </w:tcPr>
          <w:p w:rsidR="002E5B97" w:rsidRPr="002E5B97" w:rsidRDefault="002E5B97" w:rsidP="002E5B97">
            <w:pPr>
              <w:jc w:val="both"/>
              <w:rPr>
                <w:b/>
              </w:rPr>
            </w:pPr>
            <w:r w:rsidRPr="002E5B97">
              <w:rPr>
                <w:b/>
              </w:rPr>
              <w:t>Zapojení garanta do výuky předmětu</w:t>
            </w:r>
          </w:p>
        </w:tc>
        <w:tc>
          <w:tcPr>
            <w:tcW w:w="6769" w:type="dxa"/>
            <w:gridSpan w:val="7"/>
            <w:tcBorders>
              <w:top w:val="nil"/>
            </w:tcBorders>
          </w:tcPr>
          <w:p w:rsidR="002E5B97" w:rsidRPr="002E5B97" w:rsidRDefault="002E5B97" w:rsidP="002E5B97">
            <w:pPr>
              <w:jc w:val="both"/>
            </w:pPr>
            <w:r w:rsidRPr="002E5B97">
              <w:t xml:space="preserve">Garant se podílí na přednášení v rozsahu </w:t>
            </w:r>
            <w:r>
              <w:t>5</w:t>
            </w:r>
            <w:r w:rsidRPr="002E5B97">
              <w:t>0 %, dále stanovuje koncepci seminářů a dohlíží na jejich jednotné vedení.</w:t>
            </w:r>
          </w:p>
        </w:tc>
      </w:tr>
      <w:tr w:rsidR="002E5B97" w:rsidRPr="002E5B97" w:rsidTr="005108A8">
        <w:tc>
          <w:tcPr>
            <w:tcW w:w="3086" w:type="dxa"/>
            <w:shd w:val="clear" w:color="auto" w:fill="F7CAAC"/>
          </w:tcPr>
          <w:p w:rsidR="002E5B97" w:rsidRPr="002E5B97" w:rsidRDefault="002E5B97" w:rsidP="002E5B97">
            <w:pPr>
              <w:jc w:val="both"/>
              <w:rPr>
                <w:b/>
              </w:rPr>
            </w:pPr>
            <w:r w:rsidRPr="002E5B97">
              <w:rPr>
                <w:b/>
              </w:rPr>
              <w:t>Vyučující</w:t>
            </w:r>
          </w:p>
        </w:tc>
        <w:tc>
          <w:tcPr>
            <w:tcW w:w="6769" w:type="dxa"/>
            <w:gridSpan w:val="7"/>
            <w:tcBorders>
              <w:bottom w:val="nil"/>
            </w:tcBorders>
          </w:tcPr>
          <w:p w:rsidR="002E5B97" w:rsidRPr="002E5B97" w:rsidRDefault="002E5B97" w:rsidP="00BD7FBC">
            <w:pPr>
              <w:jc w:val="both"/>
            </w:pPr>
            <w:r w:rsidRPr="002E5B97">
              <w:t>doc. Ing. David Tuček, Ph.D. – přednášky (50%)</w:t>
            </w:r>
            <w:r w:rsidR="00BD7FBC">
              <w:t>,</w:t>
            </w:r>
            <w:r w:rsidRPr="002E5B97">
              <w:t xml:space="preserve"> doc. Ing. Petr Briš, CSc. </w:t>
            </w:r>
            <w:r w:rsidR="00BD7FBC" w:rsidRPr="002E5B97">
              <w:t xml:space="preserve">– přednášky </w:t>
            </w:r>
            <w:r w:rsidRPr="002E5B97">
              <w:t xml:space="preserve">(35%), Ing. Karel Slinták, Ph.D. – přednášky </w:t>
            </w:r>
            <w:r w:rsidRPr="002E5B97">
              <w:rPr>
                <w:sz w:val="22"/>
              </w:rPr>
              <w:t>(</w:t>
            </w:r>
            <w:r w:rsidRPr="002E5B97">
              <w:t>15%)</w:t>
            </w:r>
          </w:p>
        </w:tc>
      </w:tr>
      <w:tr w:rsidR="002E5B97" w:rsidRPr="002E5B97" w:rsidTr="005108A8">
        <w:trPr>
          <w:trHeight w:val="40"/>
        </w:trPr>
        <w:tc>
          <w:tcPr>
            <w:tcW w:w="9855" w:type="dxa"/>
            <w:gridSpan w:val="8"/>
            <w:tcBorders>
              <w:top w:val="nil"/>
            </w:tcBorders>
          </w:tcPr>
          <w:p w:rsidR="002E5B97" w:rsidRPr="002E5B97" w:rsidRDefault="002E5B97" w:rsidP="002E5B97">
            <w:pPr>
              <w:jc w:val="both"/>
            </w:pPr>
          </w:p>
        </w:tc>
      </w:tr>
      <w:tr w:rsidR="002E5B97" w:rsidRPr="002E5B97" w:rsidTr="005108A8">
        <w:tc>
          <w:tcPr>
            <w:tcW w:w="3086" w:type="dxa"/>
            <w:shd w:val="clear" w:color="auto" w:fill="F7CAAC"/>
          </w:tcPr>
          <w:p w:rsidR="002E5B97" w:rsidRPr="002E5B97" w:rsidRDefault="002E5B97" w:rsidP="002E5B97">
            <w:pPr>
              <w:jc w:val="both"/>
              <w:rPr>
                <w:b/>
              </w:rPr>
            </w:pPr>
            <w:r w:rsidRPr="002E5B97">
              <w:rPr>
                <w:b/>
              </w:rPr>
              <w:t>Stručná anotace předmětu</w:t>
            </w:r>
          </w:p>
        </w:tc>
        <w:tc>
          <w:tcPr>
            <w:tcW w:w="6769" w:type="dxa"/>
            <w:gridSpan w:val="7"/>
            <w:tcBorders>
              <w:bottom w:val="nil"/>
            </w:tcBorders>
          </w:tcPr>
          <w:p w:rsidR="002E5B97" w:rsidRPr="002E5B97" w:rsidRDefault="002E5B97" w:rsidP="002E5B97">
            <w:pPr>
              <w:jc w:val="both"/>
            </w:pPr>
          </w:p>
        </w:tc>
      </w:tr>
      <w:tr w:rsidR="002E5B97" w:rsidRPr="002E5B97" w:rsidTr="005108A8">
        <w:trPr>
          <w:trHeight w:val="3938"/>
        </w:trPr>
        <w:tc>
          <w:tcPr>
            <w:tcW w:w="9855" w:type="dxa"/>
            <w:gridSpan w:val="8"/>
            <w:tcBorders>
              <w:top w:val="nil"/>
              <w:bottom w:val="single" w:sz="12" w:space="0" w:color="auto"/>
            </w:tcBorders>
          </w:tcPr>
          <w:p w:rsidR="002E5B97" w:rsidRPr="002E5B97" w:rsidRDefault="002E5B97" w:rsidP="002E5B97">
            <w:pPr>
              <w:jc w:val="both"/>
              <w:rPr>
                <w:lang w:eastAsia="en-US"/>
              </w:rPr>
            </w:pPr>
            <w:r w:rsidRPr="002E5B97">
              <w:rPr>
                <w:lang w:eastAsia="en-US"/>
              </w:rPr>
              <w:t xml:space="preserve">Cílem předmětu je poskytnout studentům teoretické i praktické poznatky z oblasti moderní specifické formy managementu – Business Process Managementu (BPM). Studenti získají základní přehled o vývoji BPM, jehož uplatnění v dnešní době podnikům umožňuje realizovat velmi rychlé změny a mít kontrolu nad procesy v celém hodnotovém řetězci. </w:t>
            </w:r>
            <w:r w:rsidRPr="002E5B97">
              <w:rPr>
                <w:lang w:val="en-US" w:eastAsia="en-US"/>
              </w:rPr>
              <w:t>Posluchači budou seznámeni i s praktickými možnostmi uplatnění základních komponent procesního řízení, kterými jsou např. Určení</w:t>
            </w:r>
            <w:r>
              <w:rPr>
                <w:lang w:val="en-US" w:eastAsia="en-US"/>
              </w:rPr>
              <w:t xml:space="preserve"> </w:t>
            </w:r>
            <w:r w:rsidRPr="002E5B97">
              <w:rPr>
                <w:lang w:val="en-US" w:eastAsia="en-US"/>
              </w:rPr>
              <w:t xml:space="preserve">řídících, klíčových (hlavních) i podpůrných procesů, mapování procesů a tvorba procesních map (procesního modelu podniku) i pro hodnocení nákladové náročnosti procesů a zvyšování jejich efektivnosti, trvalé zlepšovaní procesů a měření jejich výkonnosti, informační technologie na podporu procesů ad. </w:t>
            </w:r>
            <w:r w:rsidRPr="002E5B97">
              <w:rPr>
                <w:lang w:eastAsia="en-US"/>
              </w:rPr>
              <w:t>Z uplatnění komponent procesního řízení je zvláště věnována pozornost procesnímu modelování, analýzám a částečně i simulacím. Posluchači budou seznámeni s postupem při práci s vybraným komplexním SW nástrojem pro modelování, návrhy a optimalizaci podnikových procesů. Vizualizační metody na mapování procesů, umožňují v praxi účinně strukturovat a dokumentovat procesní znalost a jeho uživatelé jsou podporováni řadou funkčností nejen pro modelování procesů, ale i provádění prezentací a vytváření reportů. V rámci předmětu jsou prezentovány případové studie uplatnění řady různých komponent procesního řízení v odlišných organizacích výroby či služeb.</w:t>
            </w:r>
          </w:p>
          <w:p w:rsidR="002E5B97" w:rsidRPr="002E5B97" w:rsidRDefault="002E5B97" w:rsidP="00085185">
            <w:pPr>
              <w:numPr>
                <w:ilvl w:val="0"/>
                <w:numId w:val="66"/>
              </w:numPr>
              <w:tabs>
                <w:tab w:val="num" w:pos="247"/>
              </w:tabs>
              <w:jc w:val="both"/>
            </w:pPr>
            <w:r w:rsidRPr="002E5B97">
              <w:t>Procesní řízení - úvod, důvody studia, přínosy pro podnikovou praxi.</w:t>
            </w:r>
          </w:p>
          <w:p w:rsidR="002E5B97" w:rsidRPr="002E5B97" w:rsidRDefault="002E5B97" w:rsidP="00085185">
            <w:pPr>
              <w:numPr>
                <w:ilvl w:val="0"/>
                <w:numId w:val="66"/>
              </w:numPr>
              <w:tabs>
                <w:tab w:val="num" w:pos="247"/>
              </w:tabs>
              <w:jc w:val="both"/>
            </w:pPr>
            <w:r w:rsidRPr="002E5B97">
              <w:t>Systémy řízení - funkční a procesní pojetí, Moderní formy organizace.</w:t>
            </w:r>
          </w:p>
          <w:p w:rsidR="002E5B97" w:rsidRPr="002E5B97" w:rsidRDefault="002E5B97" w:rsidP="00085185">
            <w:pPr>
              <w:numPr>
                <w:ilvl w:val="0"/>
                <w:numId w:val="66"/>
              </w:numPr>
              <w:tabs>
                <w:tab w:val="num" w:pos="247"/>
              </w:tabs>
              <w:jc w:val="both"/>
            </w:pPr>
            <w:r w:rsidRPr="002E5B97">
              <w:t xml:space="preserve">Procesně orientovaný systém řízení firmy. </w:t>
            </w:r>
          </w:p>
          <w:p w:rsidR="002E5B97" w:rsidRPr="002E5B97" w:rsidRDefault="002E5B97" w:rsidP="00085185">
            <w:pPr>
              <w:numPr>
                <w:ilvl w:val="0"/>
                <w:numId w:val="66"/>
              </w:numPr>
              <w:tabs>
                <w:tab w:val="num" w:pos="247"/>
              </w:tabs>
              <w:jc w:val="both"/>
            </w:pPr>
            <w:r w:rsidRPr="002E5B97">
              <w:t>Analýza podnikových procesů.</w:t>
            </w:r>
          </w:p>
          <w:p w:rsidR="002E5B97" w:rsidRPr="002E5B97" w:rsidRDefault="002E5B97" w:rsidP="00085185">
            <w:pPr>
              <w:numPr>
                <w:ilvl w:val="0"/>
                <w:numId w:val="66"/>
              </w:numPr>
              <w:tabs>
                <w:tab w:val="num" w:pos="247"/>
              </w:tabs>
              <w:jc w:val="both"/>
            </w:pPr>
            <w:r w:rsidRPr="002E5B97">
              <w:t xml:space="preserve">Měření výkonnosti podnikových procesů. </w:t>
            </w:r>
          </w:p>
          <w:p w:rsidR="002E5B97" w:rsidRPr="002E5B97" w:rsidRDefault="002E5B97" w:rsidP="00085185">
            <w:pPr>
              <w:numPr>
                <w:ilvl w:val="0"/>
                <w:numId w:val="66"/>
              </w:numPr>
              <w:tabs>
                <w:tab w:val="num" w:pos="247"/>
              </w:tabs>
              <w:jc w:val="both"/>
            </w:pPr>
            <w:r w:rsidRPr="002E5B97">
              <w:t>Stručná charakteristika vývojových vln BPM.</w:t>
            </w:r>
          </w:p>
          <w:p w:rsidR="002E5B97" w:rsidRPr="002E5B97" w:rsidRDefault="002E5B97" w:rsidP="00085185">
            <w:pPr>
              <w:numPr>
                <w:ilvl w:val="0"/>
                <w:numId w:val="66"/>
              </w:numPr>
              <w:tabs>
                <w:tab w:val="num" w:pos="247"/>
              </w:tabs>
              <w:jc w:val="both"/>
            </w:pPr>
            <w:r w:rsidRPr="002E5B97">
              <w:t>Vznik nových standardů v BPM.</w:t>
            </w:r>
          </w:p>
          <w:p w:rsidR="002E5B97" w:rsidRPr="002E5B97" w:rsidRDefault="002E5B97" w:rsidP="00085185">
            <w:pPr>
              <w:numPr>
                <w:ilvl w:val="0"/>
                <w:numId w:val="66"/>
              </w:numPr>
              <w:tabs>
                <w:tab w:val="num" w:pos="247"/>
              </w:tabs>
            </w:pPr>
            <w:r w:rsidRPr="002E5B97">
              <w:t>Komponenty procesního řízení a způsob jejich uplatnění v podniku.</w:t>
            </w:r>
          </w:p>
          <w:p w:rsidR="002E5B97" w:rsidRPr="002E5B97" w:rsidRDefault="002E5B97" w:rsidP="00085185">
            <w:pPr>
              <w:numPr>
                <w:ilvl w:val="0"/>
                <w:numId w:val="66"/>
              </w:numPr>
              <w:tabs>
                <w:tab w:val="num" w:pos="247"/>
              </w:tabs>
            </w:pPr>
            <w:r w:rsidRPr="002E5B97">
              <w:t>Případové studie (využití komponent BPM).</w:t>
            </w:r>
          </w:p>
          <w:p w:rsidR="002E5B97" w:rsidRPr="002E5B97" w:rsidRDefault="002E5B97" w:rsidP="00085185">
            <w:pPr>
              <w:numPr>
                <w:ilvl w:val="0"/>
                <w:numId w:val="66"/>
              </w:numPr>
              <w:tabs>
                <w:tab w:val="num" w:pos="247"/>
              </w:tabs>
              <w:jc w:val="both"/>
            </w:pPr>
            <w:r w:rsidRPr="002E5B97">
              <w:t>SW nástroje na podporu řízení procesů.</w:t>
            </w:r>
          </w:p>
          <w:p w:rsidR="002E5B97" w:rsidRPr="002E5B97" w:rsidRDefault="002E5B97" w:rsidP="00085185">
            <w:pPr>
              <w:numPr>
                <w:ilvl w:val="0"/>
                <w:numId w:val="66"/>
              </w:numPr>
              <w:tabs>
                <w:tab w:val="num" w:pos="247"/>
              </w:tabs>
              <w:jc w:val="both"/>
            </w:pPr>
            <w:r w:rsidRPr="002E5B97">
              <w:t>Úvod do řízení kvality</w:t>
            </w:r>
            <w:r w:rsidR="00BD7FBC">
              <w:t>.</w:t>
            </w:r>
          </w:p>
          <w:p w:rsidR="002E5B97" w:rsidRPr="002E5B97" w:rsidRDefault="002E5B97" w:rsidP="00085185">
            <w:pPr>
              <w:numPr>
                <w:ilvl w:val="0"/>
                <w:numId w:val="66"/>
              </w:numPr>
              <w:tabs>
                <w:tab w:val="num" w:pos="247"/>
              </w:tabs>
              <w:jc w:val="both"/>
            </w:pPr>
            <w:r w:rsidRPr="002E5B97">
              <w:t>Standardy ISO 900X, QS 9000 a VDA 6.X.</w:t>
            </w:r>
          </w:p>
          <w:p w:rsidR="002E5B97" w:rsidRPr="002E5B97" w:rsidRDefault="002E5B97" w:rsidP="00085185">
            <w:pPr>
              <w:numPr>
                <w:ilvl w:val="0"/>
                <w:numId w:val="66"/>
              </w:numPr>
              <w:tabs>
                <w:tab w:val="num" w:pos="247"/>
              </w:tabs>
              <w:jc w:val="both"/>
            </w:pPr>
            <w:r>
              <w:t xml:space="preserve">Řízení kvality na základě </w:t>
            </w:r>
            <w:r w:rsidRPr="002E5B97">
              <w:t>Lean Six Sigma (LSS)</w:t>
            </w:r>
            <w:r w:rsidR="00BD7FBC">
              <w:t>.</w:t>
            </w:r>
          </w:p>
          <w:p w:rsidR="002E5B97" w:rsidRPr="002E5B97" w:rsidRDefault="002E5B97" w:rsidP="00085185">
            <w:pPr>
              <w:numPr>
                <w:ilvl w:val="0"/>
                <w:numId w:val="66"/>
              </w:numPr>
              <w:tabs>
                <w:tab w:val="num" w:pos="247"/>
              </w:tabs>
              <w:jc w:val="both"/>
            </w:pPr>
            <w:r w:rsidRPr="002E5B97">
              <w:t>Definování problému, Měření a Analýza v kontextu LSS</w:t>
            </w:r>
            <w:r w:rsidR="00BD7FBC">
              <w:t>.</w:t>
            </w:r>
          </w:p>
          <w:p w:rsidR="002E5B97" w:rsidRPr="002E5B97" w:rsidRDefault="002E5B97" w:rsidP="00085185">
            <w:pPr>
              <w:numPr>
                <w:ilvl w:val="0"/>
                <w:numId w:val="66"/>
              </w:numPr>
              <w:tabs>
                <w:tab w:val="num" w:pos="247"/>
              </w:tabs>
              <w:jc w:val="both"/>
            </w:pPr>
            <w:r w:rsidRPr="002E5B97">
              <w:t>Zlepšování a Řízení v kontextu LSS</w:t>
            </w:r>
            <w:r w:rsidR="00BD7FBC">
              <w:t>.</w:t>
            </w:r>
          </w:p>
          <w:p w:rsidR="002E5B97" w:rsidRPr="002E5B97" w:rsidRDefault="002E5B97" w:rsidP="00085185">
            <w:pPr>
              <w:numPr>
                <w:ilvl w:val="0"/>
                <w:numId w:val="66"/>
              </w:numPr>
              <w:tabs>
                <w:tab w:val="num" w:pos="247"/>
              </w:tabs>
              <w:jc w:val="both"/>
            </w:pPr>
            <w:r w:rsidRPr="002E5B97">
              <w:t>Ekonomika kvality</w:t>
            </w:r>
            <w:r w:rsidR="00BD7FBC">
              <w:t>.</w:t>
            </w:r>
          </w:p>
          <w:p w:rsidR="002E5B97" w:rsidRPr="002E5B97" w:rsidRDefault="002E5B97" w:rsidP="00085185">
            <w:pPr>
              <w:numPr>
                <w:ilvl w:val="0"/>
                <w:numId w:val="66"/>
              </w:numPr>
              <w:tabs>
                <w:tab w:val="num" w:pos="247"/>
              </w:tabs>
              <w:jc w:val="both"/>
              <w:rPr>
                <w:rFonts w:eastAsia="Calibri"/>
                <w:color w:val="000000"/>
                <w:sz w:val="22"/>
                <w:szCs w:val="22"/>
              </w:rPr>
            </w:pPr>
            <w:r w:rsidRPr="002E5B97">
              <w:t>Integrované systémy řízení</w:t>
            </w:r>
            <w:r w:rsidR="00BD7FBC">
              <w:t>.</w:t>
            </w:r>
          </w:p>
        </w:tc>
      </w:tr>
      <w:tr w:rsidR="002E5B97" w:rsidRPr="002E5B97" w:rsidTr="005108A8">
        <w:trPr>
          <w:trHeight w:val="265"/>
        </w:trPr>
        <w:tc>
          <w:tcPr>
            <w:tcW w:w="3653" w:type="dxa"/>
            <w:gridSpan w:val="2"/>
            <w:tcBorders>
              <w:top w:val="nil"/>
            </w:tcBorders>
            <w:shd w:val="clear" w:color="auto" w:fill="F7CAAC"/>
          </w:tcPr>
          <w:p w:rsidR="002E5B97" w:rsidRPr="002E5B97" w:rsidRDefault="002E5B97" w:rsidP="002E5B97">
            <w:pPr>
              <w:jc w:val="both"/>
            </w:pPr>
            <w:r w:rsidRPr="002E5B97">
              <w:rPr>
                <w:b/>
              </w:rPr>
              <w:t>Studijní literatura a studijní pomůcky</w:t>
            </w:r>
          </w:p>
        </w:tc>
        <w:tc>
          <w:tcPr>
            <w:tcW w:w="6202" w:type="dxa"/>
            <w:gridSpan w:val="6"/>
            <w:tcBorders>
              <w:top w:val="nil"/>
              <w:bottom w:val="nil"/>
            </w:tcBorders>
          </w:tcPr>
          <w:p w:rsidR="002E5B97" w:rsidRPr="002E5B97" w:rsidRDefault="002E5B97" w:rsidP="002E5B97">
            <w:pPr>
              <w:jc w:val="both"/>
            </w:pPr>
          </w:p>
        </w:tc>
      </w:tr>
      <w:tr w:rsidR="002E5B97" w:rsidRPr="002E5B97" w:rsidTr="005108A8">
        <w:trPr>
          <w:trHeight w:val="411"/>
        </w:trPr>
        <w:tc>
          <w:tcPr>
            <w:tcW w:w="9855" w:type="dxa"/>
            <w:gridSpan w:val="8"/>
            <w:tcBorders>
              <w:top w:val="nil"/>
            </w:tcBorders>
          </w:tcPr>
          <w:p w:rsidR="002E5B97" w:rsidRPr="002E5B97" w:rsidRDefault="002E5B97" w:rsidP="002E5B97">
            <w:pPr>
              <w:rPr>
                <w:sz w:val="24"/>
                <w:szCs w:val="24"/>
              </w:rPr>
            </w:pPr>
            <w:r w:rsidRPr="002E5B97">
              <w:rPr>
                <w:b/>
              </w:rPr>
              <w:t>Povinná literatura</w:t>
            </w:r>
            <w:r w:rsidRPr="002E5B97">
              <w:rPr>
                <w:sz w:val="24"/>
                <w:szCs w:val="24"/>
              </w:rPr>
              <w:t xml:space="preserve"> </w:t>
            </w:r>
          </w:p>
          <w:p w:rsidR="002E5B97" w:rsidRPr="002E5B97" w:rsidRDefault="002E5B97" w:rsidP="002E5B97">
            <w:pPr>
              <w:jc w:val="both"/>
            </w:pPr>
            <w:r w:rsidRPr="002E5B97">
              <w:t xml:space="preserve">JESTON, J., NELIS, J. </w:t>
            </w:r>
            <w:r w:rsidRPr="002E5B97">
              <w:rPr>
                <w:i/>
                <w:iCs/>
              </w:rPr>
              <w:t>Business process management: practical guidelines to successful implementations</w:t>
            </w:r>
            <w:r w:rsidRPr="002E5B97">
              <w:t>. 3rd ed. London: Routledge, 2014, 652 s. ISBN 978-0-415-64176-0.</w:t>
            </w:r>
          </w:p>
          <w:p w:rsidR="002E5B97" w:rsidRPr="002E5B97" w:rsidRDefault="002E5B97" w:rsidP="002E5B97">
            <w:pPr>
              <w:spacing w:line="240" w:lineRule="atLeast"/>
              <w:jc w:val="both"/>
            </w:pPr>
            <w:r w:rsidRPr="002E5B97">
              <w:lastRenderedPageBreak/>
              <w:t xml:space="preserve">VOM BROCKE, J., ROSEMANN, M. </w:t>
            </w:r>
            <w:r w:rsidRPr="002E5B97">
              <w:rPr>
                <w:i/>
                <w:iCs/>
              </w:rPr>
              <w:t>Handbook on business process management</w:t>
            </w:r>
            <w:r w:rsidRPr="002E5B97">
              <w:t>. 2nd ed. Berlin: Springer, 2015, 2 sv. ISBN 978-3-642-45099-0.</w:t>
            </w:r>
          </w:p>
          <w:p w:rsidR="002E5B97" w:rsidRPr="002E5B97" w:rsidRDefault="002E5B97" w:rsidP="002E5B97">
            <w:pPr>
              <w:jc w:val="both"/>
              <w:rPr>
                <w:b/>
              </w:rPr>
            </w:pPr>
            <w:r w:rsidRPr="002E5B97">
              <w:rPr>
                <w:b/>
              </w:rPr>
              <w:t>Doporučená literatura</w:t>
            </w:r>
          </w:p>
          <w:p w:rsidR="002E5B97" w:rsidRPr="002E5B97" w:rsidRDefault="002E5B97" w:rsidP="002E5B97">
            <w:r w:rsidRPr="002E5B97">
              <w:t>GARDNER,</w:t>
            </w:r>
            <w:r>
              <w:t xml:space="preserve"> </w:t>
            </w:r>
            <w:r w:rsidRPr="002E5B97">
              <w:t>K</w:t>
            </w:r>
            <w:r>
              <w:t>. M</w:t>
            </w:r>
            <w:r w:rsidRPr="002E5B97">
              <w:t xml:space="preserve">. </w:t>
            </w:r>
            <w:r w:rsidRPr="002E5B97">
              <w:rPr>
                <w:i/>
              </w:rPr>
              <w:t>Successfully Implementing Lean Six Sigma: The Lean Six Sigma Deployment Roadmap</w:t>
            </w:r>
            <w:r>
              <w:t>.</w:t>
            </w:r>
            <w:r w:rsidRPr="002E5B97">
              <w:t> Saline, MI: Pinnacle Press, 2013</w:t>
            </w:r>
            <w:r>
              <w:t xml:space="preserve">, 232 p. </w:t>
            </w:r>
          </w:p>
          <w:p w:rsidR="002E5B97" w:rsidRPr="002E5B97" w:rsidRDefault="002E5B97" w:rsidP="002E5B97">
            <w:r w:rsidRPr="002E5B97">
              <w:rPr>
                <w:caps/>
              </w:rPr>
              <w:t>Oakland</w:t>
            </w:r>
            <w:r w:rsidRPr="002E5B97">
              <w:t xml:space="preserve">, J. S. </w:t>
            </w:r>
            <w:r w:rsidRPr="002E5B97">
              <w:rPr>
                <w:i/>
              </w:rPr>
              <w:t xml:space="preserve">Total </w:t>
            </w:r>
            <w:r>
              <w:rPr>
                <w:i/>
              </w:rPr>
              <w:t>Quality Management a</w:t>
            </w:r>
            <w:r w:rsidRPr="002E5B97">
              <w:rPr>
                <w:i/>
              </w:rPr>
              <w:t xml:space="preserve">nd Operational Excellence: Text </w:t>
            </w:r>
            <w:r>
              <w:rPr>
                <w:i/>
              </w:rPr>
              <w:t>w</w:t>
            </w:r>
            <w:r w:rsidRPr="002E5B97">
              <w:rPr>
                <w:i/>
              </w:rPr>
              <w:t>ith Cases</w:t>
            </w:r>
            <w:r w:rsidRPr="002E5B97">
              <w:t>. 4th Edition</w:t>
            </w:r>
            <w:r>
              <w:t xml:space="preserve">. </w:t>
            </w:r>
            <w:r w:rsidRPr="002E5B97">
              <w:t>London: Routledge, Taylor &amp; Francis Group</w:t>
            </w:r>
            <w:r>
              <w:t xml:space="preserve">, </w:t>
            </w:r>
            <w:r w:rsidRPr="002E5B97">
              <w:t>2014</w:t>
            </w:r>
            <w:r>
              <w:t>, 500 p</w:t>
            </w:r>
            <w:r w:rsidRPr="002E5B97">
              <w:t>.</w:t>
            </w:r>
            <w:r>
              <w:t xml:space="preserve"> ISBN </w:t>
            </w:r>
            <w:r w:rsidRPr="002E5B97">
              <w:t>978-0415635509</w:t>
            </w:r>
            <w:r>
              <w:t>.</w:t>
            </w:r>
          </w:p>
          <w:p w:rsidR="002E5B97" w:rsidRPr="002E5B97" w:rsidRDefault="002E5B97" w:rsidP="002E5B97">
            <w:pPr>
              <w:jc w:val="both"/>
            </w:pPr>
            <w:r w:rsidRPr="002E5B97">
              <w:t xml:space="preserve">SUBRAMANIAN, S. P. </w:t>
            </w:r>
            <w:r w:rsidRPr="002E5B97">
              <w:rPr>
                <w:i/>
                <w:iCs/>
              </w:rPr>
              <w:t>Transforming business with program management: integrating strategy, people, process, technology, structure, and measurement</w:t>
            </w:r>
            <w:r w:rsidRPr="002E5B97">
              <w:t>. Boca Raton: CRC Press, Taylor &amp; Francis Group, 2015, 229 p. ISBN 978-1-4665-9099-1.</w:t>
            </w:r>
          </w:p>
          <w:p w:rsidR="002E5B97" w:rsidRPr="002E5B97" w:rsidRDefault="002E5B97" w:rsidP="002E5B97">
            <w:pPr>
              <w:jc w:val="both"/>
            </w:pPr>
            <w:r w:rsidRPr="002E5B97">
              <w:t xml:space="preserve">SINUR, J., ODELL, J. J., FINGAR, P. </w:t>
            </w:r>
            <w:r w:rsidRPr="002E5B97">
              <w:rPr>
                <w:i/>
                <w:iCs/>
              </w:rPr>
              <w:t>Business process management: the next wave : harnessing complexity with intelligent agents</w:t>
            </w:r>
            <w:r w:rsidRPr="002E5B97">
              <w:t xml:space="preserve">. Tampa: </w:t>
            </w:r>
            <w:r>
              <w:t>Meghan-Kiffer Press, 2013, 276 p</w:t>
            </w:r>
            <w:r w:rsidRPr="002E5B97">
              <w:t>. ISBN 978-0-929652-22-1.</w:t>
            </w:r>
          </w:p>
          <w:p w:rsidR="002E5B97" w:rsidRPr="002E5B97" w:rsidRDefault="002E5B97" w:rsidP="002E5B97">
            <w:pPr>
              <w:rPr>
                <w:color w:val="0000FF"/>
                <w:u w:val="single"/>
              </w:rPr>
            </w:pPr>
            <w:r w:rsidRPr="002E5B97">
              <w:t xml:space="preserve">PANAGACOS, T. </w:t>
            </w:r>
            <w:r w:rsidRPr="002E5B97">
              <w:rPr>
                <w:i/>
                <w:iCs/>
              </w:rPr>
              <w:t>The ultimate guide to business process management: everything you need to know and how to apply it to your organization</w:t>
            </w:r>
            <w:r w:rsidRPr="002E5B97">
              <w:t xml:space="preserve">. USA: CreateSpace Independent Publishing Platform, 2012, 177 </w:t>
            </w:r>
            <w:r>
              <w:t>p</w:t>
            </w:r>
            <w:r w:rsidRPr="002E5B97">
              <w:t xml:space="preserve">. ISBN 978-1-4774-8613-9. Dostupné také z: </w:t>
            </w:r>
            <w:hyperlink r:id="rId14" w:history="1">
              <w:r w:rsidRPr="002E5B97">
                <w:rPr>
                  <w:color w:val="0000FF"/>
                  <w:u w:val="single"/>
                </w:rPr>
                <w:t>http://ultimateguidetobpm.com/</w:t>
              </w:r>
            </w:hyperlink>
          </w:p>
          <w:p w:rsidR="002E5B97" w:rsidRPr="002E5B97" w:rsidRDefault="002E5B97" w:rsidP="002E5B97">
            <w:pPr>
              <w:autoSpaceDE w:val="0"/>
              <w:autoSpaceDN w:val="0"/>
              <w:adjustRightInd w:val="0"/>
              <w:jc w:val="both"/>
              <w:rPr>
                <w:rFonts w:eastAsia="Calibri"/>
                <w:color w:val="000000"/>
              </w:rPr>
            </w:pPr>
            <w:r w:rsidRPr="002E5B97">
              <w:rPr>
                <w:rFonts w:eastAsia="Calibri"/>
                <w:color w:val="000000"/>
              </w:rPr>
              <w:t xml:space="preserve">KENDALL, K., BODINSON G. </w:t>
            </w:r>
            <w:r w:rsidRPr="002E5B97">
              <w:rPr>
                <w:rFonts w:eastAsia="Calibri"/>
                <w:i/>
                <w:iCs/>
                <w:color w:val="000000"/>
              </w:rPr>
              <w:t>Leading the Malcolm Baldrige way</w:t>
            </w:r>
            <w:r w:rsidRPr="002E5B97">
              <w:rPr>
                <w:rFonts w:eastAsia="Calibri"/>
                <w:color w:val="000000"/>
              </w:rPr>
              <w:t>. New York: McGraw-Hill Education, 2017, 228</w:t>
            </w:r>
            <w:r>
              <w:rPr>
                <w:rFonts w:eastAsia="Calibri"/>
                <w:color w:val="000000"/>
              </w:rPr>
              <w:t xml:space="preserve"> p</w:t>
            </w:r>
            <w:r w:rsidRPr="002E5B97">
              <w:rPr>
                <w:rFonts w:eastAsia="Calibri"/>
                <w:color w:val="000000"/>
              </w:rPr>
              <w:t>. ISBN 978-1-259-58866-2.</w:t>
            </w:r>
          </w:p>
          <w:p w:rsidR="002E5B97" w:rsidRPr="002E5B97" w:rsidRDefault="002E5B97" w:rsidP="002E5B97">
            <w:pPr>
              <w:jc w:val="both"/>
              <w:rPr>
                <w:szCs w:val="24"/>
              </w:rPr>
            </w:pPr>
            <w:r w:rsidRPr="002E5B97">
              <w:rPr>
                <w:szCs w:val="24"/>
              </w:rPr>
              <w:t xml:space="preserve">KAMAL, O. </w:t>
            </w:r>
            <w:r w:rsidRPr="002E5B97">
              <w:rPr>
                <w:i/>
                <w:szCs w:val="24"/>
              </w:rPr>
              <w:t>The Holistic Egyptian Quality Management Approach "HEQMA.".</w:t>
            </w:r>
            <w:r w:rsidRPr="002E5B97">
              <w:rPr>
                <w:szCs w:val="24"/>
              </w:rPr>
              <w:t xml:space="preserve"> Newcastle upon Tyne: Cambridge Scholars Publishing, 2013, 117 </w:t>
            </w:r>
            <w:r>
              <w:rPr>
                <w:szCs w:val="24"/>
              </w:rPr>
              <w:t>p</w:t>
            </w:r>
            <w:r w:rsidRPr="002E5B97">
              <w:rPr>
                <w:szCs w:val="24"/>
              </w:rPr>
              <w:t>. ISBN 978-1-4438-4668-4.</w:t>
            </w:r>
          </w:p>
          <w:p w:rsidR="002E5B97" w:rsidRPr="002E5B97" w:rsidRDefault="002E5B97" w:rsidP="002E5B97">
            <w:pPr>
              <w:jc w:val="both"/>
              <w:rPr>
                <w:szCs w:val="24"/>
              </w:rPr>
            </w:pPr>
            <w:r w:rsidRPr="002E5B97">
              <w:rPr>
                <w:szCs w:val="24"/>
              </w:rPr>
              <w:t xml:space="preserve">KENNEY, CH. </w:t>
            </w:r>
            <w:r w:rsidRPr="002E5B97">
              <w:rPr>
                <w:i/>
                <w:szCs w:val="24"/>
              </w:rPr>
              <w:t>The Best Practice: how the New Quality Movement is Transforming</w:t>
            </w:r>
            <w:r w:rsidRPr="002E5B97">
              <w:rPr>
                <w:szCs w:val="24"/>
              </w:rPr>
              <w:t xml:space="preserve">. New York: Public Affairs, 2008, 315 </w:t>
            </w:r>
            <w:r>
              <w:rPr>
                <w:szCs w:val="24"/>
              </w:rPr>
              <w:t>p</w:t>
            </w:r>
            <w:r w:rsidRPr="002E5B97">
              <w:rPr>
                <w:szCs w:val="24"/>
              </w:rPr>
              <w:t>. ISBN 978-1-58648-797-3.</w:t>
            </w:r>
          </w:p>
        </w:tc>
      </w:tr>
      <w:tr w:rsidR="002E5B97" w:rsidRPr="002E5B97" w:rsidTr="005108A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2E5B97" w:rsidRPr="002E5B97" w:rsidRDefault="002E5B97" w:rsidP="002E5B97">
            <w:pPr>
              <w:rPr>
                <w:b/>
              </w:rPr>
            </w:pPr>
            <w:r w:rsidRPr="002E5B97">
              <w:rPr>
                <w:b/>
              </w:rPr>
              <w:lastRenderedPageBreak/>
              <w:t>Informace ke kombinované nebo distanční formě</w:t>
            </w:r>
          </w:p>
        </w:tc>
      </w:tr>
      <w:tr w:rsidR="002E5B97" w:rsidRPr="002E5B97" w:rsidTr="005108A8">
        <w:tc>
          <w:tcPr>
            <w:tcW w:w="4787" w:type="dxa"/>
            <w:gridSpan w:val="3"/>
            <w:tcBorders>
              <w:top w:val="single" w:sz="2" w:space="0" w:color="auto"/>
            </w:tcBorders>
            <w:shd w:val="clear" w:color="auto" w:fill="F7CAAC"/>
          </w:tcPr>
          <w:p w:rsidR="002E5B97" w:rsidRPr="002E5B97" w:rsidRDefault="002E5B97" w:rsidP="002E5B97">
            <w:pPr>
              <w:jc w:val="both"/>
            </w:pPr>
            <w:r w:rsidRPr="002E5B97">
              <w:rPr>
                <w:b/>
              </w:rPr>
              <w:t>Rozsah konzultací (soustředění)</w:t>
            </w:r>
          </w:p>
        </w:tc>
        <w:tc>
          <w:tcPr>
            <w:tcW w:w="889" w:type="dxa"/>
            <w:tcBorders>
              <w:top w:val="single" w:sz="2" w:space="0" w:color="auto"/>
            </w:tcBorders>
          </w:tcPr>
          <w:p w:rsidR="002E5B97" w:rsidRPr="002E5B97" w:rsidRDefault="002E5B97" w:rsidP="002E5B97">
            <w:pPr>
              <w:jc w:val="both"/>
            </w:pPr>
          </w:p>
        </w:tc>
        <w:tc>
          <w:tcPr>
            <w:tcW w:w="4179" w:type="dxa"/>
            <w:gridSpan w:val="4"/>
            <w:tcBorders>
              <w:top w:val="single" w:sz="2" w:space="0" w:color="auto"/>
            </w:tcBorders>
            <w:shd w:val="clear" w:color="auto" w:fill="F7CAAC"/>
          </w:tcPr>
          <w:p w:rsidR="002E5B97" w:rsidRPr="002E5B97" w:rsidRDefault="002E5B97" w:rsidP="002E5B97">
            <w:pPr>
              <w:jc w:val="both"/>
              <w:rPr>
                <w:b/>
              </w:rPr>
            </w:pPr>
            <w:r w:rsidRPr="002E5B97">
              <w:rPr>
                <w:b/>
              </w:rPr>
              <w:t xml:space="preserve">hodin </w:t>
            </w:r>
          </w:p>
        </w:tc>
      </w:tr>
      <w:tr w:rsidR="002E5B97" w:rsidRPr="002E5B97" w:rsidTr="005108A8">
        <w:tc>
          <w:tcPr>
            <w:tcW w:w="9855" w:type="dxa"/>
            <w:gridSpan w:val="8"/>
            <w:shd w:val="clear" w:color="auto" w:fill="F7CAAC"/>
          </w:tcPr>
          <w:p w:rsidR="002E5B97" w:rsidRPr="002E5B97" w:rsidRDefault="002E5B97" w:rsidP="002E5B97">
            <w:pPr>
              <w:jc w:val="both"/>
              <w:rPr>
                <w:b/>
              </w:rPr>
            </w:pPr>
            <w:r w:rsidRPr="002E5B97">
              <w:rPr>
                <w:b/>
              </w:rPr>
              <w:t>Informace o způsobu kontaktu s vyučujícím</w:t>
            </w:r>
          </w:p>
        </w:tc>
      </w:tr>
      <w:tr w:rsidR="002E5B97" w:rsidRPr="002E5B97" w:rsidTr="005108A8">
        <w:trPr>
          <w:trHeight w:val="666"/>
        </w:trPr>
        <w:tc>
          <w:tcPr>
            <w:tcW w:w="9855" w:type="dxa"/>
            <w:gridSpan w:val="8"/>
          </w:tcPr>
          <w:p w:rsidR="002E5B97" w:rsidRPr="002E5B97" w:rsidRDefault="002E5B97" w:rsidP="002E5B97">
            <w:pPr>
              <w:jc w:val="both"/>
            </w:pPr>
            <w:r w:rsidRPr="002E5B9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7E56A4" w:rsidRDefault="007E56A4">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0421E" w:rsidTr="0042498A">
        <w:tc>
          <w:tcPr>
            <w:tcW w:w="9855" w:type="dxa"/>
            <w:gridSpan w:val="8"/>
            <w:tcBorders>
              <w:bottom w:val="double" w:sz="4" w:space="0" w:color="auto"/>
            </w:tcBorders>
            <w:shd w:val="clear" w:color="auto" w:fill="BDD6EE"/>
          </w:tcPr>
          <w:p w:rsidR="0050421E" w:rsidRDefault="0050421E" w:rsidP="0042498A">
            <w:pPr>
              <w:jc w:val="both"/>
              <w:rPr>
                <w:b/>
                <w:sz w:val="28"/>
              </w:rPr>
            </w:pPr>
            <w:r>
              <w:lastRenderedPageBreak/>
              <w:br w:type="page"/>
            </w:r>
            <w:r>
              <w:rPr>
                <w:b/>
                <w:sz w:val="28"/>
              </w:rPr>
              <w:t>B-III – Charakteristika studijního předmětu</w:t>
            </w:r>
          </w:p>
        </w:tc>
      </w:tr>
      <w:tr w:rsidR="0050421E" w:rsidTr="0042498A">
        <w:tc>
          <w:tcPr>
            <w:tcW w:w="3086" w:type="dxa"/>
            <w:tcBorders>
              <w:top w:val="double" w:sz="4" w:space="0" w:color="auto"/>
            </w:tcBorders>
            <w:shd w:val="clear" w:color="auto" w:fill="F7CAAC"/>
          </w:tcPr>
          <w:p w:rsidR="0050421E" w:rsidRDefault="0050421E" w:rsidP="0042498A">
            <w:pPr>
              <w:jc w:val="both"/>
              <w:rPr>
                <w:b/>
              </w:rPr>
            </w:pPr>
            <w:r>
              <w:rPr>
                <w:b/>
              </w:rPr>
              <w:t>Název studijního předmětu</w:t>
            </w:r>
          </w:p>
        </w:tc>
        <w:tc>
          <w:tcPr>
            <w:tcW w:w="6769" w:type="dxa"/>
            <w:gridSpan w:val="7"/>
            <w:tcBorders>
              <w:top w:val="double" w:sz="4" w:space="0" w:color="auto"/>
            </w:tcBorders>
          </w:tcPr>
          <w:p w:rsidR="0050421E" w:rsidRDefault="0050421E" w:rsidP="0042498A">
            <w:pPr>
              <w:jc w:val="both"/>
            </w:pPr>
            <w:r>
              <w:t>Digital Marketing</w:t>
            </w:r>
          </w:p>
        </w:tc>
      </w:tr>
      <w:tr w:rsidR="0050421E" w:rsidTr="0042498A">
        <w:trPr>
          <w:trHeight w:val="249"/>
        </w:trPr>
        <w:tc>
          <w:tcPr>
            <w:tcW w:w="3086" w:type="dxa"/>
            <w:shd w:val="clear" w:color="auto" w:fill="F7CAAC"/>
          </w:tcPr>
          <w:p w:rsidR="0050421E" w:rsidRDefault="0050421E" w:rsidP="0042498A">
            <w:pPr>
              <w:jc w:val="both"/>
              <w:rPr>
                <w:b/>
              </w:rPr>
            </w:pPr>
            <w:r>
              <w:rPr>
                <w:b/>
              </w:rPr>
              <w:t>Typ předmětu</w:t>
            </w:r>
          </w:p>
        </w:tc>
        <w:tc>
          <w:tcPr>
            <w:tcW w:w="3406" w:type="dxa"/>
            <w:gridSpan w:val="4"/>
          </w:tcPr>
          <w:p w:rsidR="0050421E" w:rsidRDefault="0050421E" w:rsidP="0042498A">
            <w:pPr>
              <w:jc w:val="both"/>
            </w:pPr>
            <w:r>
              <w:t>povinný „PZ“</w:t>
            </w:r>
          </w:p>
        </w:tc>
        <w:tc>
          <w:tcPr>
            <w:tcW w:w="2695" w:type="dxa"/>
            <w:gridSpan w:val="2"/>
            <w:shd w:val="clear" w:color="auto" w:fill="F7CAAC"/>
          </w:tcPr>
          <w:p w:rsidR="0050421E" w:rsidRDefault="0050421E" w:rsidP="0042498A">
            <w:pPr>
              <w:jc w:val="both"/>
            </w:pPr>
            <w:r>
              <w:rPr>
                <w:b/>
              </w:rPr>
              <w:t>doporučený ročník / semestr</w:t>
            </w:r>
          </w:p>
        </w:tc>
        <w:tc>
          <w:tcPr>
            <w:tcW w:w="668" w:type="dxa"/>
          </w:tcPr>
          <w:p w:rsidR="0050421E" w:rsidRDefault="0050421E" w:rsidP="0042498A">
            <w:pPr>
              <w:jc w:val="both"/>
            </w:pPr>
            <w:r>
              <w:t>1/Z</w:t>
            </w:r>
          </w:p>
        </w:tc>
      </w:tr>
      <w:tr w:rsidR="0050421E" w:rsidTr="0042498A">
        <w:tc>
          <w:tcPr>
            <w:tcW w:w="3086" w:type="dxa"/>
            <w:shd w:val="clear" w:color="auto" w:fill="F7CAAC"/>
          </w:tcPr>
          <w:p w:rsidR="0050421E" w:rsidRDefault="0050421E" w:rsidP="0042498A">
            <w:pPr>
              <w:jc w:val="both"/>
              <w:rPr>
                <w:b/>
              </w:rPr>
            </w:pPr>
            <w:r>
              <w:rPr>
                <w:b/>
              </w:rPr>
              <w:t>Rozsah studijního předmětu</w:t>
            </w:r>
          </w:p>
        </w:tc>
        <w:tc>
          <w:tcPr>
            <w:tcW w:w="1701" w:type="dxa"/>
            <w:gridSpan w:val="2"/>
          </w:tcPr>
          <w:p w:rsidR="0050421E" w:rsidRDefault="0050421E" w:rsidP="0042498A">
            <w:pPr>
              <w:jc w:val="both"/>
            </w:pPr>
            <w:r>
              <w:t>26p + 13s</w:t>
            </w:r>
          </w:p>
        </w:tc>
        <w:tc>
          <w:tcPr>
            <w:tcW w:w="889" w:type="dxa"/>
            <w:shd w:val="clear" w:color="auto" w:fill="F7CAAC"/>
          </w:tcPr>
          <w:p w:rsidR="0050421E" w:rsidRDefault="0050421E" w:rsidP="0042498A">
            <w:pPr>
              <w:jc w:val="both"/>
              <w:rPr>
                <w:b/>
              </w:rPr>
            </w:pPr>
          </w:p>
        </w:tc>
        <w:tc>
          <w:tcPr>
            <w:tcW w:w="816" w:type="dxa"/>
          </w:tcPr>
          <w:p w:rsidR="0050421E" w:rsidRDefault="0050421E" w:rsidP="0042498A">
            <w:pPr>
              <w:jc w:val="both"/>
            </w:pPr>
            <w:r>
              <w:t>39</w:t>
            </w:r>
          </w:p>
        </w:tc>
        <w:tc>
          <w:tcPr>
            <w:tcW w:w="2156" w:type="dxa"/>
            <w:shd w:val="clear" w:color="auto" w:fill="F7CAAC"/>
          </w:tcPr>
          <w:p w:rsidR="0050421E" w:rsidRDefault="0050421E" w:rsidP="0042498A">
            <w:pPr>
              <w:jc w:val="both"/>
              <w:rPr>
                <w:b/>
              </w:rPr>
            </w:pPr>
            <w:r>
              <w:rPr>
                <w:b/>
              </w:rPr>
              <w:t>kreditů</w:t>
            </w:r>
          </w:p>
        </w:tc>
        <w:tc>
          <w:tcPr>
            <w:tcW w:w="1207" w:type="dxa"/>
            <w:gridSpan w:val="2"/>
          </w:tcPr>
          <w:p w:rsidR="0050421E" w:rsidRDefault="0050421E" w:rsidP="0042498A">
            <w:pPr>
              <w:jc w:val="both"/>
            </w:pPr>
            <w:r>
              <w:t>3</w:t>
            </w:r>
          </w:p>
        </w:tc>
      </w:tr>
      <w:tr w:rsidR="0050421E" w:rsidTr="0042498A">
        <w:tc>
          <w:tcPr>
            <w:tcW w:w="3086" w:type="dxa"/>
            <w:shd w:val="clear" w:color="auto" w:fill="F7CAAC"/>
          </w:tcPr>
          <w:p w:rsidR="0050421E" w:rsidRDefault="0050421E" w:rsidP="0042498A">
            <w:pPr>
              <w:jc w:val="both"/>
              <w:rPr>
                <w:b/>
                <w:sz w:val="22"/>
              </w:rPr>
            </w:pPr>
            <w:r>
              <w:rPr>
                <w:b/>
              </w:rPr>
              <w:t>Prerekvizity, korekvizity, ekvivalence</w:t>
            </w:r>
          </w:p>
        </w:tc>
        <w:tc>
          <w:tcPr>
            <w:tcW w:w="6769" w:type="dxa"/>
            <w:gridSpan w:val="7"/>
          </w:tcPr>
          <w:p w:rsidR="0050421E" w:rsidRDefault="0050421E" w:rsidP="0042498A">
            <w:pPr>
              <w:jc w:val="both"/>
            </w:pPr>
          </w:p>
        </w:tc>
      </w:tr>
      <w:tr w:rsidR="0050421E" w:rsidTr="0042498A">
        <w:tc>
          <w:tcPr>
            <w:tcW w:w="3086" w:type="dxa"/>
            <w:shd w:val="clear" w:color="auto" w:fill="F7CAAC"/>
          </w:tcPr>
          <w:p w:rsidR="0050421E" w:rsidRDefault="0050421E" w:rsidP="0042498A">
            <w:pPr>
              <w:jc w:val="both"/>
              <w:rPr>
                <w:b/>
              </w:rPr>
            </w:pPr>
            <w:r>
              <w:rPr>
                <w:b/>
              </w:rPr>
              <w:t>Způsob ověření studijních výsledků</w:t>
            </w:r>
          </w:p>
        </w:tc>
        <w:tc>
          <w:tcPr>
            <w:tcW w:w="3406" w:type="dxa"/>
            <w:gridSpan w:val="4"/>
          </w:tcPr>
          <w:p w:rsidR="0050421E" w:rsidRDefault="0050421E" w:rsidP="0042498A">
            <w:pPr>
              <w:jc w:val="both"/>
            </w:pPr>
            <w:r>
              <w:t>klasifikovaný zápočet</w:t>
            </w:r>
          </w:p>
        </w:tc>
        <w:tc>
          <w:tcPr>
            <w:tcW w:w="2156" w:type="dxa"/>
            <w:shd w:val="clear" w:color="auto" w:fill="F7CAAC"/>
          </w:tcPr>
          <w:p w:rsidR="0050421E" w:rsidRDefault="0050421E" w:rsidP="0042498A">
            <w:pPr>
              <w:jc w:val="both"/>
              <w:rPr>
                <w:b/>
              </w:rPr>
            </w:pPr>
            <w:r>
              <w:rPr>
                <w:b/>
              </w:rPr>
              <w:t>Forma výuky</w:t>
            </w:r>
          </w:p>
        </w:tc>
        <w:tc>
          <w:tcPr>
            <w:tcW w:w="1207" w:type="dxa"/>
            <w:gridSpan w:val="2"/>
          </w:tcPr>
          <w:p w:rsidR="0050421E" w:rsidRDefault="0050421E" w:rsidP="0042498A">
            <w:pPr>
              <w:jc w:val="both"/>
            </w:pPr>
            <w:r>
              <w:t>přednáška, seminář</w:t>
            </w:r>
          </w:p>
        </w:tc>
      </w:tr>
      <w:tr w:rsidR="0050421E" w:rsidTr="0042498A">
        <w:tc>
          <w:tcPr>
            <w:tcW w:w="3086" w:type="dxa"/>
            <w:shd w:val="clear" w:color="auto" w:fill="F7CAAC"/>
          </w:tcPr>
          <w:p w:rsidR="0050421E" w:rsidRDefault="0050421E" w:rsidP="0042498A">
            <w:pPr>
              <w:jc w:val="both"/>
              <w:rPr>
                <w:b/>
              </w:rPr>
            </w:pPr>
            <w:r>
              <w:rPr>
                <w:b/>
              </w:rPr>
              <w:t>Forma způsobu ověření studijních výsledků a další požadavky na studenta</w:t>
            </w:r>
          </w:p>
        </w:tc>
        <w:tc>
          <w:tcPr>
            <w:tcW w:w="6769" w:type="dxa"/>
            <w:gridSpan w:val="7"/>
            <w:tcBorders>
              <w:bottom w:val="nil"/>
            </w:tcBorders>
          </w:tcPr>
          <w:p w:rsidR="0050421E" w:rsidRPr="00897246" w:rsidRDefault="0050421E" w:rsidP="0042498A">
            <w:pPr>
              <w:jc w:val="both"/>
            </w:pPr>
            <w:r w:rsidRPr="00897246">
              <w:t xml:space="preserve">Způsob zakončení předmětu – </w:t>
            </w:r>
            <w:r>
              <w:t xml:space="preserve">zápočet, </w:t>
            </w:r>
            <w:r w:rsidRPr="00897246">
              <w:t>zkouška</w:t>
            </w:r>
          </w:p>
          <w:p w:rsidR="0050421E" w:rsidRDefault="0050421E" w:rsidP="0042498A">
            <w:pPr>
              <w:jc w:val="both"/>
            </w:pPr>
            <w:r w:rsidRPr="00897246">
              <w:t xml:space="preserve">Požadavky na </w:t>
            </w:r>
            <w:r>
              <w:t xml:space="preserve">klasifikovaný </w:t>
            </w:r>
            <w:r w:rsidRPr="00897246">
              <w:t>zápočet - vypracování seminární práce dle požadavků vyučujícího, 80% aktivní účast na seminářích</w:t>
            </w:r>
            <w:r>
              <w:t>. P</w:t>
            </w:r>
            <w:r w:rsidRPr="00897246">
              <w:t>ísemný test</w:t>
            </w:r>
            <w:r>
              <w:t xml:space="preserve"> s maximálním možným počtem dosažitelných bodů 100</w:t>
            </w:r>
            <w:r w:rsidRPr="00897246">
              <w:t xml:space="preserve"> </w:t>
            </w:r>
            <w:r>
              <w:t>musí být napsán alespoň na 60 %.</w:t>
            </w:r>
          </w:p>
        </w:tc>
      </w:tr>
      <w:tr w:rsidR="0050421E" w:rsidTr="0042498A">
        <w:trPr>
          <w:trHeight w:val="70"/>
        </w:trPr>
        <w:tc>
          <w:tcPr>
            <w:tcW w:w="9855" w:type="dxa"/>
            <w:gridSpan w:val="8"/>
            <w:tcBorders>
              <w:top w:val="nil"/>
            </w:tcBorders>
          </w:tcPr>
          <w:p w:rsidR="0050421E" w:rsidRDefault="0050421E" w:rsidP="0042498A">
            <w:pPr>
              <w:jc w:val="both"/>
            </w:pPr>
          </w:p>
        </w:tc>
      </w:tr>
      <w:tr w:rsidR="0050421E" w:rsidTr="0042498A">
        <w:trPr>
          <w:trHeight w:val="197"/>
        </w:trPr>
        <w:tc>
          <w:tcPr>
            <w:tcW w:w="3086" w:type="dxa"/>
            <w:tcBorders>
              <w:top w:val="nil"/>
            </w:tcBorders>
            <w:shd w:val="clear" w:color="auto" w:fill="F7CAAC"/>
          </w:tcPr>
          <w:p w:rsidR="0050421E" w:rsidRDefault="0050421E" w:rsidP="0042498A">
            <w:pPr>
              <w:jc w:val="both"/>
              <w:rPr>
                <w:b/>
              </w:rPr>
            </w:pPr>
            <w:r>
              <w:rPr>
                <w:b/>
              </w:rPr>
              <w:t>Garant předmětu</w:t>
            </w:r>
          </w:p>
        </w:tc>
        <w:tc>
          <w:tcPr>
            <w:tcW w:w="6769" w:type="dxa"/>
            <w:gridSpan w:val="7"/>
            <w:tcBorders>
              <w:top w:val="nil"/>
            </w:tcBorders>
          </w:tcPr>
          <w:p w:rsidR="0050421E" w:rsidRDefault="0050421E" w:rsidP="0042498A">
            <w:pPr>
              <w:jc w:val="both"/>
            </w:pPr>
            <w:r w:rsidRPr="00735586">
              <w:t>doc. Ing. Michal Pilík, Ph.D.</w:t>
            </w:r>
          </w:p>
        </w:tc>
      </w:tr>
      <w:tr w:rsidR="0050421E" w:rsidTr="0042498A">
        <w:trPr>
          <w:trHeight w:val="243"/>
        </w:trPr>
        <w:tc>
          <w:tcPr>
            <w:tcW w:w="3086" w:type="dxa"/>
            <w:tcBorders>
              <w:top w:val="nil"/>
            </w:tcBorders>
            <w:shd w:val="clear" w:color="auto" w:fill="F7CAAC"/>
          </w:tcPr>
          <w:p w:rsidR="0050421E" w:rsidRDefault="0050421E" w:rsidP="0042498A">
            <w:pPr>
              <w:jc w:val="both"/>
              <w:rPr>
                <w:b/>
              </w:rPr>
            </w:pPr>
            <w:r>
              <w:rPr>
                <w:b/>
              </w:rPr>
              <w:t>Zapojení garanta do výuky předmětu</w:t>
            </w:r>
          </w:p>
        </w:tc>
        <w:tc>
          <w:tcPr>
            <w:tcW w:w="6769" w:type="dxa"/>
            <w:gridSpan w:val="7"/>
            <w:tcBorders>
              <w:top w:val="nil"/>
            </w:tcBorders>
          </w:tcPr>
          <w:p w:rsidR="0050421E" w:rsidRDefault="0050421E" w:rsidP="00A8483A">
            <w:pPr>
              <w:jc w:val="both"/>
            </w:pPr>
            <w:r w:rsidRPr="00DB3747">
              <w:t xml:space="preserve">Garant se podílí na přednášení v rozsahu </w:t>
            </w:r>
            <w:r>
              <w:t>60</w:t>
            </w:r>
            <w:r w:rsidRPr="00DB3747">
              <w:t xml:space="preserve"> %, dále stanovuje koncepci </w:t>
            </w:r>
            <w:r w:rsidR="00A8483A">
              <w:t>seminářů</w:t>
            </w:r>
            <w:r w:rsidRPr="00DB3747">
              <w:t xml:space="preserve"> a dohlíží na jejich jednotné vedení.</w:t>
            </w:r>
          </w:p>
        </w:tc>
      </w:tr>
      <w:tr w:rsidR="0050421E" w:rsidTr="0042498A">
        <w:tc>
          <w:tcPr>
            <w:tcW w:w="3086" w:type="dxa"/>
            <w:shd w:val="clear" w:color="auto" w:fill="F7CAAC"/>
          </w:tcPr>
          <w:p w:rsidR="0050421E" w:rsidRDefault="0050421E" w:rsidP="0042498A">
            <w:pPr>
              <w:jc w:val="both"/>
              <w:rPr>
                <w:b/>
              </w:rPr>
            </w:pPr>
            <w:r>
              <w:rPr>
                <w:b/>
              </w:rPr>
              <w:t>Vyučující</w:t>
            </w:r>
          </w:p>
        </w:tc>
        <w:tc>
          <w:tcPr>
            <w:tcW w:w="6769" w:type="dxa"/>
            <w:gridSpan w:val="7"/>
            <w:tcBorders>
              <w:bottom w:val="nil"/>
            </w:tcBorders>
          </w:tcPr>
          <w:p w:rsidR="0050421E" w:rsidRDefault="0050421E" w:rsidP="00BD7FBC">
            <w:pPr>
              <w:jc w:val="both"/>
            </w:pPr>
            <w:r w:rsidRPr="00735586">
              <w:t>doc. Ing. Michal Pilík, Ph.D.</w:t>
            </w:r>
            <w:r w:rsidR="00BD7FBC">
              <w:t xml:space="preserve"> - přednášky (6</w:t>
            </w:r>
            <w:r>
              <w:t xml:space="preserve">0%), </w:t>
            </w:r>
            <w:r w:rsidR="00BD7FBC" w:rsidRPr="00E6071C">
              <w:t xml:space="preserve">Ing. Michael </w:t>
            </w:r>
            <w:r w:rsidR="00BD7FBC">
              <w:t xml:space="preserve">Adu </w:t>
            </w:r>
            <w:r w:rsidR="00BD7FBC" w:rsidRPr="00E6071C">
              <w:t>Kwarteng</w:t>
            </w:r>
            <w:r w:rsidR="00BD7FBC">
              <w:t>, Ph.D</w:t>
            </w:r>
            <w:r w:rsidR="00BD7FBC" w:rsidRPr="004C3132">
              <w:rPr>
                <w:color w:val="000000" w:themeColor="text1"/>
              </w:rPr>
              <w:t xml:space="preserve">. – přednášky </w:t>
            </w:r>
            <w:r w:rsidR="00BD7FBC">
              <w:rPr>
                <w:color w:val="000000" w:themeColor="text1"/>
              </w:rPr>
              <w:t>(4</w:t>
            </w:r>
            <w:r w:rsidR="00BD7FBC" w:rsidRPr="004C3132">
              <w:rPr>
                <w:color w:val="000000" w:themeColor="text1"/>
              </w:rPr>
              <w:t>0%)</w:t>
            </w:r>
          </w:p>
        </w:tc>
      </w:tr>
      <w:tr w:rsidR="0050421E" w:rsidTr="0042498A">
        <w:trPr>
          <w:trHeight w:val="70"/>
        </w:trPr>
        <w:tc>
          <w:tcPr>
            <w:tcW w:w="9855" w:type="dxa"/>
            <w:gridSpan w:val="8"/>
            <w:tcBorders>
              <w:top w:val="nil"/>
            </w:tcBorders>
          </w:tcPr>
          <w:p w:rsidR="0050421E" w:rsidRDefault="0050421E" w:rsidP="0042498A">
            <w:pPr>
              <w:jc w:val="both"/>
            </w:pPr>
          </w:p>
        </w:tc>
      </w:tr>
      <w:tr w:rsidR="0050421E" w:rsidTr="0042498A">
        <w:tc>
          <w:tcPr>
            <w:tcW w:w="3086" w:type="dxa"/>
            <w:shd w:val="clear" w:color="auto" w:fill="F7CAAC"/>
          </w:tcPr>
          <w:p w:rsidR="0050421E" w:rsidRDefault="0050421E" w:rsidP="0042498A">
            <w:pPr>
              <w:jc w:val="both"/>
              <w:rPr>
                <w:b/>
              </w:rPr>
            </w:pPr>
            <w:r>
              <w:rPr>
                <w:b/>
              </w:rPr>
              <w:t>Stručná anotace předmětu</w:t>
            </w:r>
          </w:p>
        </w:tc>
        <w:tc>
          <w:tcPr>
            <w:tcW w:w="6769" w:type="dxa"/>
            <w:gridSpan w:val="7"/>
            <w:tcBorders>
              <w:bottom w:val="nil"/>
            </w:tcBorders>
          </w:tcPr>
          <w:p w:rsidR="0050421E" w:rsidRDefault="0050421E" w:rsidP="0042498A">
            <w:pPr>
              <w:jc w:val="both"/>
            </w:pPr>
          </w:p>
        </w:tc>
      </w:tr>
      <w:tr w:rsidR="0050421E" w:rsidTr="0042498A">
        <w:trPr>
          <w:trHeight w:val="3938"/>
        </w:trPr>
        <w:tc>
          <w:tcPr>
            <w:tcW w:w="9855" w:type="dxa"/>
            <w:gridSpan w:val="8"/>
            <w:tcBorders>
              <w:top w:val="nil"/>
              <w:bottom w:val="single" w:sz="12" w:space="0" w:color="auto"/>
            </w:tcBorders>
          </w:tcPr>
          <w:p w:rsidR="0050421E" w:rsidRDefault="0050421E" w:rsidP="0042498A">
            <w:pPr>
              <w:pStyle w:val="Textpoznpodarou"/>
              <w:jc w:val="both"/>
            </w:pPr>
            <w:r w:rsidRPr="007F2863">
              <w:t>Předmět se zabývá digitálními technologiemi přínosnými pro marketing. Není zaměřen na popis těchto technologií, ani na tvorbu webových prezentací a technickou stránku jejich tvorby, ale poukazuje na jejich využití v marketingu. Předmět se dále zaměřuje na vývoj internetového marketingu a jeho praktického využití pro marketingové potřeby podniků, na e-mailový marketing, databázový marketing a ostatní formy marketingu založené na digitálních technologiích. Přednášky budou obohaceny praktickými aplikacemi i přednáškami odborníků z praxe.</w:t>
            </w:r>
          </w:p>
          <w:p w:rsidR="0050421E" w:rsidRDefault="0050421E" w:rsidP="00085185">
            <w:pPr>
              <w:pStyle w:val="Textpoznpodarou"/>
              <w:numPr>
                <w:ilvl w:val="0"/>
                <w:numId w:val="43"/>
              </w:numPr>
              <w:ind w:left="254" w:hanging="254"/>
              <w:jc w:val="both"/>
            </w:pPr>
            <w:r>
              <w:t>Nové perspektivy v rozvíjení marketingových strategií (Marketing 4.0; Chování zákazníků; Modifikované segmentační přístupy; Dynamické prostředí; Sociální marketing; Nové strategické marketingové modely)</w:t>
            </w:r>
            <w:r w:rsidR="00BD7FBC">
              <w:t>.</w:t>
            </w:r>
          </w:p>
          <w:p w:rsidR="0050421E" w:rsidRDefault="0050421E" w:rsidP="00085185">
            <w:pPr>
              <w:pStyle w:val="Textpoznpodarou"/>
              <w:numPr>
                <w:ilvl w:val="0"/>
                <w:numId w:val="43"/>
              </w:numPr>
              <w:ind w:left="254" w:hanging="254"/>
              <w:jc w:val="both"/>
            </w:pPr>
            <w:r>
              <w:t>Internet a jeho využití pro marketing (Role Internetu v transformujícím se marketingu; Vývoj Internetového marketingu; Prvky Internetového marketingu; E-Commerce; E-Business; E-Marketing; Modely Internetového marketingu; Segmenty e-marketingu; E-retailing, jeho přednosti a nedostatky)</w:t>
            </w:r>
            <w:r w:rsidR="00BD7FBC">
              <w:t>.</w:t>
            </w:r>
          </w:p>
          <w:p w:rsidR="0050421E" w:rsidRDefault="0050421E" w:rsidP="00085185">
            <w:pPr>
              <w:pStyle w:val="Textpoznpodarou"/>
              <w:numPr>
                <w:ilvl w:val="0"/>
                <w:numId w:val="43"/>
              </w:numPr>
              <w:ind w:left="254" w:hanging="254"/>
              <w:jc w:val="both"/>
            </w:pPr>
            <w:r>
              <w:t>Uživatelé Internetu a jejich nákupní chování (Zákazník v 21. století; 5 trhů pro e-business; Bariéry k přijetí Internetu; Nákupní chování na Internetu)</w:t>
            </w:r>
            <w:r w:rsidR="00BD7FBC">
              <w:t>.</w:t>
            </w:r>
          </w:p>
          <w:p w:rsidR="0050421E" w:rsidRDefault="0050421E" w:rsidP="00085185">
            <w:pPr>
              <w:pStyle w:val="Textpoznpodarou"/>
              <w:numPr>
                <w:ilvl w:val="0"/>
                <w:numId w:val="43"/>
              </w:numPr>
              <w:ind w:left="254" w:hanging="254"/>
              <w:jc w:val="both"/>
            </w:pPr>
            <w:r>
              <w:t>E-mailový marketing (Zákon č. 480/2004 Sb. o některých službách informační společnosti; Zákon Evropského parlamentu 2002/58/EC týkající se zpracovávání osobních dat a ochrany soukromí v sektoru elektronické komunikace; Permission marketing; Opt-in marketing; Opt-out marketing)</w:t>
            </w:r>
            <w:r w:rsidR="00BD7FBC">
              <w:t>.</w:t>
            </w:r>
          </w:p>
          <w:p w:rsidR="0050421E" w:rsidRDefault="0050421E" w:rsidP="00085185">
            <w:pPr>
              <w:pStyle w:val="Textpoznpodarou"/>
              <w:numPr>
                <w:ilvl w:val="0"/>
                <w:numId w:val="43"/>
              </w:numPr>
              <w:ind w:left="254" w:hanging="254"/>
              <w:jc w:val="both"/>
            </w:pPr>
            <w:r>
              <w:t>Vztahový marketing a rozvoj jeho významu v digitálním světě (E-CRM; On-line vztahový marketing)</w:t>
            </w:r>
            <w:r w:rsidR="00BD7FBC">
              <w:t>.</w:t>
            </w:r>
          </w:p>
          <w:p w:rsidR="0050421E" w:rsidRDefault="0050421E" w:rsidP="00085185">
            <w:pPr>
              <w:pStyle w:val="Textpoznpodarou"/>
              <w:numPr>
                <w:ilvl w:val="0"/>
                <w:numId w:val="43"/>
              </w:numPr>
              <w:ind w:left="254" w:hanging="254"/>
              <w:jc w:val="both"/>
            </w:pPr>
            <w:r>
              <w:t>Databázový marketing (Marketingová databáze; Problémy se zaváděním databázového marketingu)</w:t>
            </w:r>
            <w:r w:rsidR="00BD7FBC">
              <w:t>.</w:t>
            </w:r>
          </w:p>
          <w:p w:rsidR="0050421E" w:rsidRDefault="0050421E" w:rsidP="00085185">
            <w:pPr>
              <w:pStyle w:val="Textpoznpodarou"/>
              <w:numPr>
                <w:ilvl w:val="0"/>
                <w:numId w:val="43"/>
              </w:numPr>
              <w:ind w:left="254" w:hanging="254"/>
              <w:jc w:val="both"/>
            </w:pPr>
            <w:r>
              <w:t>On-line branding strategie (Klíčové trendy v brandingu; Strategie značek na Internetu; Co-branding)</w:t>
            </w:r>
            <w:r w:rsidR="00BD7FBC">
              <w:t>.</w:t>
            </w:r>
          </w:p>
          <w:p w:rsidR="0050421E" w:rsidRDefault="0050421E" w:rsidP="00085185">
            <w:pPr>
              <w:pStyle w:val="Textpoznpodarou"/>
              <w:numPr>
                <w:ilvl w:val="0"/>
                <w:numId w:val="43"/>
              </w:numPr>
              <w:ind w:left="254" w:hanging="254"/>
              <w:jc w:val="both"/>
            </w:pPr>
            <w:r>
              <w:t>Etické aspekty on-line marketingu</w:t>
            </w:r>
            <w:r w:rsidR="00BD7FBC">
              <w:t>.</w:t>
            </w:r>
          </w:p>
          <w:p w:rsidR="0050421E" w:rsidRDefault="0050421E" w:rsidP="00085185">
            <w:pPr>
              <w:pStyle w:val="Textpoznpodarou"/>
              <w:numPr>
                <w:ilvl w:val="0"/>
                <w:numId w:val="43"/>
              </w:numPr>
              <w:ind w:left="254" w:hanging="254"/>
              <w:jc w:val="both"/>
            </w:pPr>
            <w:r>
              <w:t>E-marketingové strategie: Výrobek a cena v digitálním světě (Vytváření hodnoty pro zákazníka on-line; Nové výrobkové strategie pro e-marketing;</w:t>
            </w:r>
            <w:r w:rsidR="00BD7FBC">
              <w:t xml:space="preserve"> Cenové strategie na Internetu.</w:t>
            </w:r>
          </w:p>
          <w:p w:rsidR="0050421E" w:rsidRDefault="0050421E" w:rsidP="00085185">
            <w:pPr>
              <w:pStyle w:val="Textpoznpodarou"/>
              <w:numPr>
                <w:ilvl w:val="0"/>
                <w:numId w:val="43"/>
              </w:numPr>
              <w:ind w:left="254" w:hanging="254"/>
              <w:jc w:val="both"/>
            </w:pPr>
            <w:r>
              <w:t>Marketingová komunikace v e-prostředí (Reklama na Internetu; PR aktivity na Internetu; Sales promotion na Internetu; Direct marketing; Trendy internetové marketingové komunikace)</w:t>
            </w:r>
            <w:r w:rsidR="00BD7FBC">
              <w:t>.</w:t>
            </w:r>
          </w:p>
          <w:p w:rsidR="0050421E" w:rsidRDefault="0050421E" w:rsidP="00085185">
            <w:pPr>
              <w:pStyle w:val="Textpoznpodarou"/>
              <w:numPr>
                <w:ilvl w:val="0"/>
                <w:numId w:val="43"/>
              </w:numPr>
              <w:ind w:left="254" w:hanging="254"/>
              <w:jc w:val="both"/>
            </w:pPr>
            <w:r>
              <w:t>Internet jako distribuční cesta</w:t>
            </w:r>
            <w:r w:rsidR="00BD7FBC">
              <w:t>.</w:t>
            </w:r>
          </w:p>
          <w:p w:rsidR="0050421E" w:rsidRDefault="0050421E" w:rsidP="00085185">
            <w:pPr>
              <w:numPr>
                <w:ilvl w:val="0"/>
                <w:numId w:val="43"/>
              </w:numPr>
              <w:ind w:left="254" w:hanging="254"/>
              <w:jc w:val="both"/>
            </w:pPr>
            <w:r>
              <w:t>Ostatní elektronické formy marketingu a jejich význam pro vývoj marketingu (Virální marketing; Mobilní marketing)</w:t>
            </w:r>
            <w:r w:rsidR="00BD7FBC">
              <w:t>.</w:t>
            </w:r>
          </w:p>
        </w:tc>
      </w:tr>
      <w:tr w:rsidR="0050421E" w:rsidTr="0042498A">
        <w:trPr>
          <w:trHeight w:val="265"/>
        </w:trPr>
        <w:tc>
          <w:tcPr>
            <w:tcW w:w="3653" w:type="dxa"/>
            <w:gridSpan w:val="2"/>
            <w:tcBorders>
              <w:top w:val="nil"/>
            </w:tcBorders>
            <w:shd w:val="clear" w:color="auto" w:fill="F7CAAC"/>
          </w:tcPr>
          <w:p w:rsidR="0050421E" w:rsidRDefault="0050421E" w:rsidP="0042498A">
            <w:pPr>
              <w:jc w:val="both"/>
            </w:pPr>
            <w:r>
              <w:rPr>
                <w:b/>
              </w:rPr>
              <w:t>Studijní literatura a studijní pomůcky</w:t>
            </w:r>
          </w:p>
        </w:tc>
        <w:tc>
          <w:tcPr>
            <w:tcW w:w="6202" w:type="dxa"/>
            <w:gridSpan w:val="6"/>
            <w:tcBorders>
              <w:top w:val="nil"/>
              <w:bottom w:val="nil"/>
            </w:tcBorders>
          </w:tcPr>
          <w:p w:rsidR="0050421E" w:rsidRDefault="0050421E" w:rsidP="0042498A">
            <w:pPr>
              <w:jc w:val="both"/>
            </w:pPr>
          </w:p>
        </w:tc>
      </w:tr>
      <w:tr w:rsidR="0050421E" w:rsidTr="0042498A">
        <w:trPr>
          <w:trHeight w:val="992"/>
        </w:trPr>
        <w:tc>
          <w:tcPr>
            <w:tcW w:w="9855" w:type="dxa"/>
            <w:gridSpan w:val="8"/>
            <w:tcBorders>
              <w:top w:val="nil"/>
            </w:tcBorders>
          </w:tcPr>
          <w:p w:rsidR="0050421E" w:rsidRPr="00706F74" w:rsidRDefault="0050421E" w:rsidP="0042498A">
            <w:pPr>
              <w:jc w:val="both"/>
              <w:rPr>
                <w:b/>
              </w:rPr>
            </w:pPr>
            <w:r w:rsidRPr="00706F74">
              <w:rPr>
                <w:b/>
              </w:rPr>
              <w:t>Povinná literatura</w:t>
            </w:r>
          </w:p>
          <w:p w:rsidR="0050421E" w:rsidRDefault="0050421E" w:rsidP="0042498A">
            <w:pPr>
              <w:jc w:val="both"/>
            </w:pPr>
            <w:r>
              <w:t xml:space="preserve">CHAFFEY, D., ELLIS-CHADWICK, F. </w:t>
            </w:r>
            <w:r w:rsidRPr="00706F74">
              <w:rPr>
                <w:i/>
              </w:rPr>
              <w:t>Digital marketing.</w:t>
            </w:r>
            <w:r>
              <w:t xml:space="preserve"> Sixth edition. Harlow: Pearson, 2016, 702 s. ISBN 978-1-292-07761-1.</w:t>
            </w:r>
          </w:p>
          <w:p w:rsidR="0050421E" w:rsidRDefault="0050421E" w:rsidP="0042498A">
            <w:pPr>
              <w:jc w:val="both"/>
            </w:pPr>
            <w:r>
              <w:t xml:space="preserve">CHARLESWORTH, A. </w:t>
            </w:r>
            <w:r w:rsidRPr="00706F74">
              <w:rPr>
                <w:i/>
              </w:rPr>
              <w:t>Digital marketing: a practical approach.</w:t>
            </w:r>
            <w:r>
              <w:t xml:space="preserve"> 3rd edition. Abingdon, Oxon: Routledge, 2018. ISBN 9781315175737.</w:t>
            </w:r>
          </w:p>
          <w:p w:rsidR="0050421E" w:rsidRDefault="0050421E" w:rsidP="0042498A">
            <w:pPr>
              <w:jc w:val="both"/>
            </w:pPr>
            <w:r>
              <w:t xml:space="preserve">KINGSNORTH, S. </w:t>
            </w:r>
            <w:r w:rsidRPr="00706F74">
              <w:rPr>
                <w:i/>
              </w:rPr>
              <w:t>Digital marketing strategy: an integrated approach to online marketing.</w:t>
            </w:r>
            <w:r>
              <w:t xml:space="preserve"> London: Kogan Page, 2016, 324 s. ISBN 978-0-7494-7470-6.</w:t>
            </w:r>
          </w:p>
          <w:p w:rsidR="0050421E" w:rsidRDefault="0050421E" w:rsidP="0042498A">
            <w:pPr>
              <w:jc w:val="both"/>
            </w:pPr>
            <w:r>
              <w:t xml:space="preserve">KOTLER, P., KARTAJAYA, H., SETIAWAN, I. </w:t>
            </w:r>
            <w:r w:rsidRPr="00706F74">
              <w:rPr>
                <w:i/>
              </w:rPr>
              <w:t>Marketing 4.0: moving from traditional to digital.</w:t>
            </w:r>
            <w:r>
              <w:t xml:space="preserve"> Hoboken: Wiley, 2017, 184 s. ISBN 978-1-119-34120-8.</w:t>
            </w:r>
          </w:p>
          <w:p w:rsidR="0050421E" w:rsidRDefault="0050421E" w:rsidP="0042498A">
            <w:pPr>
              <w:jc w:val="both"/>
            </w:pPr>
            <w:r>
              <w:t xml:space="preserve">SCOTT, D. M. </w:t>
            </w:r>
            <w:r w:rsidRPr="00706F74">
              <w:rPr>
                <w:i/>
              </w:rPr>
              <w:t>The new rules of marketing &amp; PR: how to use social media, online video, mobile applications, blogs, news releases, and viral marketing to reach buyers directly.</w:t>
            </w:r>
            <w:r>
              <w:t xml:space="preserve"> Sixth edition. Hoboken: Wiley, 2017, 426 s. ISBN 978-1-119-36241-8.</w:t>
            </w:r>
          </w:p>
          <w:p w:rsidR="0050421E" w:rsidRPr="00706F74" w:rsidRDefault="0050421E" w:rsidP="0042498A">
            <w:pPr>
              <w:jc w:val="both"/>
              <w:rPr>
                <w:b/>
              </w:rPr>
            </w:pPr>
            <w:r w:rsidRPr="00706F74">
              <w:rPr>
                <w:b/>
              </w:rPr>
              <w:t>Doporučená literatura</w:t>
            </w:r>
          </w:p>
          <w:p w:rsidR="0050421E" w:rsidRDefault="0050421E" w:rsidP="0042498A">
            <w:pPr>
              <w:jc w:val="both"/>
            </w:pPr>
            <w:r>
              <w:lastRenderedPageBreak/>
              <w:t xml:space="preserve">SPONDER, M., KHAN, G. F. </w:t>
            </w:r>
            <w:r w:rsidRPr="00706F74">
              <w:rPr>
                <w:i/>
              </w:rPr>
              <w:t>Digital analytics for marketing.</w:t>
            </w:r>
            <w:r>
              <w:t xml:space="preserve"> New York: Routledge, Taylor &amp; Francis Group, 2018, 389 s. ISBN 978-1-138-19067-2.</w:t>
            </w:r>
          </w:p>
          <w:p w:rsidR="0050421E" w:rsidRPr="00706F74" w:rsidRDefault="0050421E" w:rsidP="0042498A">
            <w:pPr>
              <w:jc w:val="both"/>
            </w:pPr>
            <w:r>
              <w:t xml:space="preserve">SMITH, M. </w:t>
            </w:r>
            <w:r w:rsidRPr="00706F74">
              <w:rPr>
                <w:i/>
              </w:rPr>
              <w:t>Social media marketing: Facebook marketing, Youtube marketing, Instagram marketing.</w:t>
            </w:r>
            <w:r>
              <w:t xml:space="preserve"> USA: Createspace Independent Publishing Platform, 2017, 194 s. ISBN 978-1-9765-4434-7.</w:t>
            </w:r>
          </w:p>
        </w:tc>
      </w:tr>
      <w:tr w:rsidR="0050421E" w:rsidTr="004249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0421E" w:rsidRDefault="0050421E" w:rsidP="0042498A">
            <w:pPr>
              <w:jc w:val="center"/>
              <w:rPr>
                <w:b/>
              </w:rPr>
            </w:pPr>
            <w:r>
              <w:rPr>
                <w:b/>
              </w:rPr>
              <w:lastRenderedPageBreak/>
              <w:t>Informace ke kombinované nebo distanční formě</w:t>
            </w:r>
          </w:p>
        </w:tc>
      </w:tr>
      <w:tr w:rsidR="0050421E" w:rsidTr="0042498A">
        <w:tc>
          <w:tcPr>
            <w:tcW w:w="4787" w:type="dxa"/>
            <w:gridSpan w:val="3"/>
            <w:tcBorders>
              <w:top w:val="single" w:sz="2" w:space="0" w:color="auto"/>
            </w:tcBorders>
            <w:shd w:val="clear" w:color="auto" w:fill="F7CAAC"/>
          </w:tcPr>
          <w:p w:rsidR="0050421E" w:rsidRDefault="0050421E" w:rsidP="0042498A">
            <w:pPr>
              <w:jc w:val="both"/>
            </w:pPr>
            <w:r>
              <w:rPr>
                <w:b/>
              </w:rPr>
              <w:t>Rozsah konzultací (soustředění)</w:t>
            </w:r>
          </w:p>
        </w:tc>
        <w:tc>
          <w:tcPr>
            <w:tcW w:w="889" w:type="dxa"/>
            <w:tcBorders>
              <w:top w:val="single" w:sz="2" w:space="0" w:color="auto"/>
            </w:tcBorders>
          </w:tcPr>
          <w:p w:rsidR="0050421E" w:rsidRDefault="0050421E" w:rsidP="0042498A">
            <w:pPr>
              <w:jc w:val="both"/>
            </w:pPr>
          </w:p>
        </w:tc>
        <w:tc>
          <w:tcPr>
            <w:tcW w:w="4179" w:type="dxa"/>
            <w:gridSpan w:val="4"/>
            <w:tcBorders>
              <w:top w:val="single" w:sz="2" w:space="0" w:color="auto"/>
            </w:tcBorders>
            <w:shd w:val="clear" w:color="auto" w:fill="F7CAAC"/>
          </w:tcPr>
          <w:p w:rsidR="0050421E" w:rsidRDefault="0050421E" w:rsidP="0042498A">
            <w:pPr>
              <w:jc w:val="both"/>
              <w:rPr>
                <w:b/>
              </w:rPr>
            </w:pPr>
            <w:r>
              <w:rPr>
                <w:b/>
              </w:rPr>
              <w:t xml:space="preserve">hodin </w:t>
            </w:r>
          </w:p>
        </w:tc>
      </w:tr>
      <w:tr w:rsidR="0050421E" w:rsidTr="0042498A">
        <w:tc>
          <w:tcPr>
            <w:tcW w:w="9855" w:type="dxa"/>
            <w:gridSpan w:val="8"/>
            <w:shd w:val="clear" w:color="auto" w:fill="F7CAAC"/>
          </w:tcPr>
          <w:p w:rsidR="0050421E" w:rsidRDefault="0050421E" w:rsidP="0042498A">
            <w:pPr>
              <w:jc w:val="both"/>
              <w:rPr>
                <w:b/>
              </w:rPr>
            </w:pPr>
            <w:r>
              <w:rPr>
                <w:b/>
              </w:rPr>
              <w:t>Informace o způsobu kontaktu s vyučujícím</w:t>
            </w:r>
          </w:p>
        </w:tc>
      </w:tr>
      <w:tr w:rsidR="0050421E" w:rsidTr="0050421E">
        <w:trPr>
          <w:trHeight w:val="817"/>
        </w:trPr>
        <w:tc>
          <w:tcPr>
            <w:tcW w:w="9855" w:type="dxa"/>
            <w:gridSpan w:val="8"/>
          </w:tcPr>
          <w:p w:rsidR="0050421E" w:rsidRDefault="0050421E" w:rsidP="0042498A">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50421E" w:rsidRDefault="0050421E">
      <w:pPr>
        <w:spacing w:after="160" w:line="259" w:lineRule="auto"/>
      </w:pPr>
    </w:p>
    <w:p w:rsidR="0050421E" w:rsidRDefault="0050421E">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0421E" w:rsidTr="0042498A">
        <w:tc>
          <w:tcPr>
            <w:tcW w:w="9855" w:type="dxa"/>
            <w:gridSpan w:val="8"/>
            <w:tcBorders>
              <w:bottom w:val="double" w:sz="4" w:space="0" w:color="auto"/>
            </w:tcBorders>
            <w:shd w:val="clear" w:color="auto" w:fill="BDD6EE"/>
          </w:tcPr>
          <w:p w:rsidR="0050421E" w:rsidRDefault="0050421E" w:rsidP="0042498A">
            <w:pPr>
              <w:jc w:val="both"/>
              <w:rPr>
                <w:b/>
                <w:sz w:val="28"/>
              </w:rPr>
            </w:pPr>
            <w:r>
              <w:lastRenderedPageBreak/>
              <w:br w:type="page"/>
            </w:r>
            <w:r>
              <w:rPr>
                <w:b/>
                <w:sz w:val="28"/>
              </w:rPr>
              <w:t>B-III – Charakteristika studijního předmětu</w:t>
            </w:r>
          </w:p>
        </w:tc>
      </w:tr>
      <w:tr w:rsidR="0050421E" w:rsidRPr="00647013" w:rsidTr="0042498A">
        <w:tc>
          <w:tcPr>
            <w:tcW w:w="3086" w:type="dxa"/>
            <w:tcBorders>
              <w:top w:val="double" w:sz="4" w:space="0" w:color="auto"/>
            </w:tcBorders>
            <w:shd w:val="clear" w:color="auto" w:fill="F7CAAC"/>
          </w:tcPr>
          <w:p w:rsidR="0050421E" w:rsidRPr="00647013" w:rsidRDefault="0050421E" w:rsidP="0042498A">
            <w:pPr>
              <w:jc w:val="both"/>
              <w:rPr>
                <w:b/>
              </w:rPr>
            </w:pPr>
            <w:r w:rsidRPr="00647013">
              <w:rPr>
                <w:b/>
              </w:rPr>
              <w:t>Název studijního předmětu</w:t>
            </w:r>
          </w:p>
        </w:tc>
        <w:tc>
          <w:tcPr>
            <w:tcW w:w="6769" w:type="dxa"/>
            <w:gridSpan w:val="7"/>
            <w:tcBorders>
              <w:top w:val="double" w:sz="4" w:space="0" w:color="auto"/>
            </w:tcBorders>
          </w:tcPr>
          <w:p w:rsidR="0050421E" w:rsidRPr="00647013" w:rsidRDefault="0050421E" w:rsidP="0042498A">
            <w:pPr>
              <w:jc w:val="both"/>
            </w:pPr>
            <w:r>
              <w:t>Applied Marketing Research</w:t>
            </w:r>
          </w:p>
        </w:tc>
      </w:tr>
      <w:tr w:rsidR="0050421E" w:rsidRPr="00647013" w:rsidTr="0042498A">
        <w:tc>
          <w:tcPr>
            <w:tcW w:w="3086" w:type="dxa"/>
            <w:shd w:val="clear" w:color="auto" w:fill="F7CAAC"/>
          </w:tcPr>
          <w:p w:rsidR="0050421E" w:rsidRPr="00647013" w:rsidRDefault="0050421E" w:rsidP="0042498A">
            <w:pPr>
              <w:jc w:val="both"/>
              <w:rPr>
                <w:b/>
              </w:rPr>
            </w:pPr>
            <w:r w:rsidRPr="00647013">
              <w:rPr>
                <w:b/>
              </w:rPr>
              <w:t>Typ předmětu</w:t>
            </w:r>
          </w:p>
        </w:tc>
        <w:tc>
          <w:tcPr>
            <w:tcW w:w="3406" w:type="dxa"/>
            <w:gridSpan w:val="4"/>
          </w:tcPr>
          <w:p w:rsidR="0050421E" w:rsidRPr="00647013" w:rsidRDefault="0050421E" w:rsidP="0042498A">
            <w:pPr>
              <w:jc w:val="both"/>
            </w:pPr>
            <w:r>
              <w:t>povinný</w:t>
            </w:r>
            <w:r w:rsidRPr="00C1472B">
              <w:t xml:space="preserve"> „PZ“</w:t>
            </w:r>
          </w:p>
        </w:tc>
        <w:tc>
          <w:tcPr>
            <w:tcW w:w="2695" w:type="dxa"/>
            <w:gridSpan w:val="2"/>
            <w:shd w:val="clear" w:color="auto" w:fill="F7CAAC"/>
          </w:tcPr>
          <w:p w:rsidR="0050421E" w:rsidRPr="00647013" w:rsidRDefault="0050421E" w:rsidP="0042498A">
            <w:pPr>
              <w:jc w:val="both"/>
            </w:pPr>
            <w:r w:rsidRPr="00647013">
              <w:rPr>
                <w:b/>
              </w:rPr>
              <w:t>doporučený ročník / semestr</w:t>
            </w:r>
          </w:p>
        </w:tc>
        <w:tc>
          <w:tcPr>
            <w:tcW w:w="668" w:type="dxa"/>
          </w:tcPr>
          <w:p w:rsidR="0050421E" w:rsidRPr="00647013" w:rsidRDefault="0050421E" w:rsidP="0042498A">
            <w:pPr>
              <w:jc w:val="both"/>
            </w:pPr>
            <w:r>
              <w:t>1/</w:t>
            </w:r>
            <w:r w:rsidRPr="00647013">
              <w:t>Z</w:t>
            </w:r>
          </w:p>
        </w:tc>
      </w:tr>
      <w:tr w:rsidR="0050421E" w:rsidRPr="00647013" w:rsidTr="0042498A">
        <w:tc>
          <w:tcPr>
            <w:tcW w:w="3086" w:type="dxa"/>
            <w:shd w:val="clear" w:color="auto" w:fill="F7CAAC"/>
          </w:tcPr>
          <w:p w:rsidR="0050421E" w:rsidRPr="00647013" w:rsidRDefault="0050421E" w:rsidP="0042498A">
            <w:pPr>
              <w:jc w:val="both"/>
              <w:rPr>
                <w:b/>
              </w:rPr>
            </w:pPr>
            <w:r w:rsidRPr="00647013">
              <w:rPr>
                <w:b/>
              </w:rPr>
              <w:t>Rozsah studijního předmětu</w:t>
            </w:r>
          </w:p>
        </w:tc>
        <w:tc>
          <w:tcPr>
            <w:tcW w:w="1701" w:type="dxa"/>
            <w:gridSpan w:val="2"/>
          </w:tcPr>
          <w:p w:rsidR="0050421E" w:rsidRPr="00647013" w:rsidRDefault="0050421E" w:rsidP="0042498A">
            <w:pPr>
              <w:jc w:val="both"/>
            </w:pPr>
            <w:r>
              <w:t>13p + 26</w:t>
            </w:r>
            <w:r w:rsidRPr="00647013">
              <w:t>s</w:t>
            </w:r>
          </w:p>
        </w:tc>
        <w:tc>
          <w:tcPr>
            <w:tcW w:w="889" w:type="dxa"/>
            <w:shd w:val="clear" w:color="auto" w:fill="F7CAAC"/>
          </w:tcPr>
          <w:p w:rsidR="0050421E" w:rsidRPr="00647013" w:rsidRDefault="0050421E" w:rsidP="0042498A">
            <w:pPr>
              <w:jc w:val="both"/>
              <w:rPr>
                <w:b/>
              </w:rPr>
            </w:pPr>
            <w:r w:rsidRPr="00647013">
              <w:rPr>
                <w:b/>
              </w:rPr>
              <w:t xml:space="preserve">hod. </w:t>
            </w:r>
          </w:p>
        </w:tc>
        <w:tc>
          <w:tcPr>
            <w:tcW w:w="816" w:type="dxa"/>
          </w:tcPr>
          <w:p w:rsidR="0050421E" w:rsidRPr="00647013" w:rsidRDefault="0050421E" w:rsidP="0042498A">
            <w:pPr>
              <w:jc w:val="both"/>
            </w:pPr>
            <w:r w:rsidRPr="00647013">
              <w:t>39</w:t>
            </w:r>
          </w:p>
        </w:tc>
        <w:tc>
          <w:tcPr>
            <w:tcW w:w="2156" w:type="dxa"/>
            <w:shd w:val="clear" w:color="auto" w:fill="F7CAAC"/>
          </w:tcPr>
          <w:p w:rsidR="0050421E" w:rsidRPr="00647013" w:rsidRDefault="0050421E" w:rsidP="0042498A">
            <w:pPr>
              <w:jc w:val="both"/>
              <w:rPr>
                <w:b/>
              </w:rPr>
            </w:pPr>
            <w:r w:rsidRPr="00647013">
              <w:rPr>
                <w:b/>
              </w:rPr>
              <w:t>kreditů</w:t>
            </w:r>
          </w:p>
        </w:tc>
        <w:tc>
          <w:tcPr>
            <w:tcW w:w="1207" w:type="dxa"/>
            <w:gridSpan w:val="2"/>
          </w:tcPr>
          <w:p w:rsidR="0050421E" w:rsidRPr="00281CD7" w:rsidRDefault="0050421E" w:rsidP="0042498A">
            <w:pPr>
              <w:jc w:val="both"/>
              <w:rPr>
                <w:b/>
                <w:color w:val="FF0000"/>
              </w:rPr>
            </w:pPr>
            <w:r w:rsidRPr="00C4289F">
              <w:t>4</w:t>
            </w:r>
          </w:p>
        </w:tc>
      </w:tr>
      <w:tr w:rsidR="0050421E" w:rsidRPr="00647013" w:rsidTr="0042498A">
        <w:tc>
          <w:tcPr>
            <w:tcW w:w="3086" w:type="dxa"/>
            <w:shd w:val="clear" w:color="auto" w:fill="F7CAAC"/>
          </w:tcPr>
          <w:p w:rsidR="0050421E" w:rsidRPr="00647013" w:rsidRDefault="0050421E" w:rsidP="0042498A">
            <w:pPr>
              <w:jc w:val="both"/>
              <w:rPr>
                <w:b/>
              </w:rPr>
            </w:pPr>
            <w:r w:rsidRPr="00647013">
              <w:rPr>
                <w:b/>
              </w:rPr>
              <w:t>Prerekvizity, korekvizity, ekvivalence</w:t>
            </w:r>
          </w:p>
        </w:tc>
        <w:tc>
          <w:tcPr>
            <w:tcW w:w="6769" w:type="dxa"/>
            <w:gridSpan w:val="7"/>
          </w:tcPr>
          <w:p w:rsidR="0050421E" w:rsidRPr="00647013" w:rsidRDefault="0050421E" w:rsidP="0042498A">
            <w:pPr>
              <w:jc w:val="both"/>
            </w:pPr>
          </w:p>
        </w:tc>
      </w:tr>
      <w:tr w:rsidR="0050421E" w:rsidRPr="00647013" w:rsidTr="0042498A">
        <w:trPr>
          <w:trHeight w:val="432"/>
        </w:trPr>
        <w:tc>
          <w:tcPr>
            <w:tcW w:w="3086" w:type="dxa"/>
            <w:shd w:val="clear" w:color="auto" w:fill="F7CAAC"/>
          </w:tcPr>
          <w:p w:rsidR="0050421E" w:rsidRPr="00647013" w:rsidRDefault="0050421E" w:rsidP="0042498A">
            <w:pPr>
              <w:jc w:val="both"/>
              <w:rPr>
                <w:b/>
              </w:rPr>
            </w:pPr>
            <w:r w:rsidRPr="00647013">
              <w:rPr>
                <w:b/>
              </w:rPr>
              <w:t>Způsob ověření studijních výsledků</w:t>
            </w:r>
          </w:p>
        </w:tc>
        <w:tc>
          <w:tcPr>
            <w:tcW w:w="3406" w:type="dxa"/>
            <w:gridSpan w:val="4"/>
          </w:tcPr>
          <w:p w:rsidR="0050421E" w:rsidRPr="00647013" w:rsidRDefault="0050421E" w:rsidP="0042498A">
            <w:pPr>
              <w:jc w:val="both"/>
            </w:pPr>
            <w:r>
              <w:t>z</w:t>
            </w:r>
            <w:r w:rsidRPr="00647013">
              <w:t>ápočet, zkouška</w:t>
            </w:r>
          </w:p>
        </w:tc>
        <w:tc>
          <w:tcPr>
            <w:tcW w:w="2156" w:type="dxa"/>
            <w:shd w:val="clear" w:color="auto" w:fill="F7CAAC"/>
          </w:tcPr>
          <w:p w:rsidR="0050421E" w:rsidRPr="00647013" w:rsidRDefault="0050421E" w:rsidP="0042498A">
            <w:pPr>
              <w:jc w:val="both"/>
              <w:rPr>
                <w:b/>
              </w:rPr>
            </w:pPr>
            <w:r w:rsidRPr="00647013">
              <w:rPr>
                <w:b/>
              </w:rPr>
              <w:t>Forma výuky</w:t>
            </w:r>
          </w:p>
        </w:tc>
        <w:tc>
          <w:tcPr>
            <w:tcW w:w="1207" w:type="dxa"/>
            <w:gridSpan w:val="2"/>
          </w:tcPr>
          <w:p w:rsidR="0050421E" w:rsidRPr="00647013" w:rsidRDefault="0050421E" w:rsidP="0042498A">
            <w:pPr>
              <w:jc w:val="both"/>
            </w:pPr>
            <w:r>
              <w:t>p</w:t>
            </w:r>
            <w:r w:rsidRPr="00647013">
              <w:t>řednáška, seminář</w:t>
            </w:r>
          </w:p>
        </w:tc>
      </w:tr>
      <w:tr w:rsidR="0050421E" w:rsidRPr="00647013" w:rsidTr="0042498A">
        <w:tc>
          <w:tcPr>
            <w:tcW w:w="3086" w:type="dxa"/>
            <w:shd w:val="clear" w:color="auto" w:fill="F7CAAC"/>
          </w:tcPr>
          <w:p w:rsidR="0050421E" w:rsidRPr="00647013" w:rsidRDefault="0050421E" w:rsidP="0042498A">
            <w:pPr>
              <w:jc w:val="both"/>
              <w:rPr>
                <w:b/>
              </w:rPr>
            </w:pPr>
            <w:r w:rsidRPr="00647013">
              <w:rPr>
                <w:b/>
              </w:rPr>
              <w:t>Forma způsobu ověření studijních výsledků a další požadavky na studenta</w:t>
            </w:r>
          </w:p>
        </w:tc>
        <w:tc>
          <w:tcPr>
            <w:tcW w:w="6769" w:type="dxa"/>
            <w:gridSpan w:val="7"/>
            <w:tcBorders>
              <w:bottom w:val="nil"/>
            </w:tcBorders>
          </w:tcPr>
          <w:p w:rsidR="0050421E" w:rsidRPr="003E5077" w:rsidRDefault="0050421E" w:rsidP="0042498A">
            <w:pPr>
              <w:jc w:val="both"/>
            </w:pPr>
            <w:r w:rsidRPr="003E5077">
              <w:t>Způsob zakončení předmětu – zápočet, zkouška.</w:t>
            </w:r>
          </w:p>
          <w:p w:rsidR="0050421E" w:rsidRPr="003E5077" w:rsidRDefault="0050421E" w:rsidP="0042498A">
            <w:pPr>
              <w:jc w:val="both"/>
            </w:pPr>
            <w:r w:rsidRPr="003E5077">
              <w:t>Požadavky na zápočet: aktivní účast na seminářích – minimálně 80 %</w:t>
            </w:r>
            <w:r w:rsidR="00BD7FBC">
              <w:t xml:space="preserve"> účast</w:t>
            </w:r>
            <w:r w:rsidRPr="003E5077">
              <w:t xml:space="preserve"> na realizovaných seminářích; vypracování, prezentace, obhájení a odevzdání seminární práce dle požadavků vyučujícího; absolvování průběžných testů.</w:t>
            </w:r>
          </w:p>
          <w:p w:rsidR="0050421E" w:rsidRPr="003E5077" w:rsidRDefault="0050421E" w:rsidP="0042498A">
            <w:pPr>
              <w:jc w:val="both"/>
            </w:pPr>
            <w:r w:rsidRPr="003E5077">
              <w:t>Požadavky na zkoušku: splnění podmínek zápočtu; písemný test s maximálním možným počtem dosažitelných bodů 100, musí být splněn alespoň na 60 %, poté následuje ústní část zkoušky v rozsahu znalostí přednášek a seminářů.</w:t>
            </w:r>
          </w:p>
        </w:tc>
      </w:tr>
      <w:tr w:rsidR="0050421E" w:rsidRPr="00647013" w:rsidTr="0042498A">
        <w:trPr>
          <w:trHeight w:val="42"/>
        </w:trPr>
        <w:tc>
          <w:tcPr>
            <w:tcW w:w="9855" w:type="dxa"/>
            <w:gridSpan w:val="8"/>
            <w:tcBorders>
              <w:top w:val="nil"/>
            </w:tcBorders>
          </w:tcPr>
          <w:p w:rsidR="0050421E" w:rsidRPr="00647013" w:rsidRDefault="0050421E" w:rsidP="0042498A">
            <w:pPr>
              <w:jc w:val="both"/>
            </w:pPr>
          </w:p>
        </w:tc>
      </w:tr>
      <w:tr w:rsidR="0050421E" w:rsidRPr="00647013" w:rsidTr="0042498A">
        <w:trPr>
          <w:trHeight w:val="197"/>
        </w:trPr>
        <w:tc>
          <w:tcPr>
            <w:tcW w:w="3086" w:type="dxa"/>
            <w:tcBorders>
              <w:top w:val="nil"/>
            </w:tcBorders>
            <w:shd w:val="clear" w:color="auto" w:fill="F7CAAC"/>
          </w:tcPr>
          <w:p w:rsidR="0050421E" w:rsidRPr="00647013" w:rsidRDefault="0050421E" w:rsidP="0042498A">
            <w:pPr>
              <w:jc w:val="both"/>
              <w:rPr>
                <w:b/>
              </w:rPr>
            </w:pPr>
            <w:r w:rsidRPr="00647013">
              <w:rPr>
                <w:b/>
              </w:rPr>
              <w:t>Garant předmětu</w:t>
            </w:r>
          </w:p>
        </w:tc>
        <w:tc>
          <w:tcPr>
            <w:tcW w:w="6769" w:type="dxa"/>
            <w:gridSpan w:val="7"/>
            <w:tcBorders>
              <w:top w:val="nil"/>
            </w:tcBorders>
          </w:tcPr>
          <w:p w:rsidR="0050421E" w:rsidRPr="00647013" w:rsidRDefault="0050421E" w:rsidP="0042498A">
            <w:pPr>
              <w:jc w:val="both"/>
            </w:pPr>
            <w:r w:rsidRPr="00647013">
              <w:t>doc. Ing. Miloslava Chovancová, CSc.</w:t>
            </w:r>
          </w:p>
        </w:tc>
      </w:tr>
      <w:tr w:rsidR="0050421E" w:rsidRPr="00647013" w:rsidTr="0042498A">
        <w:trPr>
          <w:trHeight w:val="243"/>
        </w:trPr>
        <w:tc>
          <w:tcPr>
            <w:tcW w:w="3086" w:type="dxa"/>
            <w:tcBorders>
              <w:top w:val="nil"/>
            </w:tcBorders>
            <w:shd w:val="clear" w:color="auto" w:fill="F7CAAC"/>
          </w:tcPr>
          <w:p w:rsidR="0050421E" w:rsidRPr="00647013" w:rsidRDefault="0050421E" w:rsidP="0042498A">
            <w:pPr>
              <w:jc w:val="both"/>
              <w:rPr>
                <w:b/>
              </w:rPr>
            </w:pPr>
            <w:r w:rsidRPr="00647013">
              <w:rPr>
                <w:b/>
              </w:rPr>
              <w:t>Zapojení garanta do výuky předmětu</w:t>
            </w:r>
          </w:p>
        </w:tc>
        <w:tc>
          <w:tcPr>
            <w:tcW w:w="6769" w:type="dxa"/>
            <w:gridSpan w:val="7"/>
            <w:tcBorders>
              <w:top w:val="nil"/>
            </w:tcBorders>
          </w:tcPr>
          <w:p w:rsidR="0050421E" w:rsidRPr="00647013" w:rsidRDefault="0050421E" w:rsidP="0042498A">
            <w:pPr>
              <w:jc w:val="both"/>
            </w:pPr>
            <w:r w:rsidRPr="00594389">
              <w:t>Garant se po</w:t>
            </w:r>
            <w:r>
              <w:t xml:space="preserve">dílí na přednáškách v </w:t>
            </w:r>
            <w:r w:rsidRPr="004C3132">
              <w:rPr>
                <w:color w:val="000000" w:themeColor="text1"/>
              </w:rPr>
              <w:t xml:space="preserve">rozsahu </w:t>
            </w:r>
            <w:r>
              <w:rPr>
                <w:color w:val="000000" w:themeColor="text1"/>
              </w:rPr>
              <w:t>6</w:t>
            </w:r>
            <w:r w:rsidRPr="004C3132">
              <w:rPr>
                <w:color w:val="000000" w:themeColor="text1"/>
              </w:rPr>
              <w:t>0 %,</w:t>
            </w:r>
            <w:r w:rsidRPr="00594389">
              <w:t xml:space="preserve"> dále stanovuje koncepci seminářů a dohlíží na jejich jednotné vedení.</w:t>
            </w:r>
          </w:p>
        </w:tc>
      </w:tr>
      <w:tr w:rsidR="0050421E" w:rsidRPr="00647013" w:rsidTr="0042498A">
        <w:tc>
          <w:tcPr>
            <w:tcW w:w="3086" w:type="dxa"/>
            <w:shd w:val="clear" w:color="auto" w:fill="F7CAAC"/>
          </w:tcPr>
          <w:p w:rsidR="0050421E" w:rsidRPr="00647013" w:rsidRDefault="0050421E" w:rsidP="0042498A">
            <w:pPr>
              <w:jc w:val="both"/>
              <w:rPr>
                <w:b/>
              </w:rPr>
            </w:pPr>
            <w:r w:rsidRPr="00647013">
              <w:rPr>
                <w:b/>
              </w:rPr>
              <w:t>Vyučující</w:t>
            </w:r>
          </w:p>
        </w:tc>
        <w:tc>
          <w:tcPr>
            <w:tcW w:w="6769" w:type="dxa"/>
            <w:gridSpan w:val="7"/>
            <w:tcBorders>
              <w:bottom w:val="nil"/>
            </w:tcBorders>
          </w:tcPr>
          <w:p w:rsidR="0050421E" w:rsidRPr="00647013" w:rsidRDefault="0050421E" w:rsidP="00BD7FBC">
            <w:pPr>
              <w:jc w:val="both"/>
            </w:pPr>
            <w:r w:rsidRPr="00647013">
              <w:t xml:space="preserve">doc. Ing. Miloslava Chovancová, CSc. – </w:t>
            </w:r>
            <w:r w:rsidRPr="004C3132">
              <w:rPr>
                <w:color w:val="000000" w:themeColor="text1"/>
              </w:rPr>
              <w:t>přednášky (</w:t>
            </w:r>
            <w:r>
              <w:rPr>
                <w:color w:val="000000" w:themeColor="text1"/>
              </w:rPr>
              <w:t>6</w:t>
            </w:r>
            <w:r w:rsidRPr="004C3132">
              <w:rPr>
                <w:color w:val="000000" w:themeColor="text1"/>
              </w:rPr>
              <w:t xml:space="preserve">0%), </w:t>
            </w:r>
            <w:r w:rsidR="00A8483A" w:rsidRPr="00E6071C">
              <w:t xml:space="preserve">Ing. Michael </w:t>
            </w:r>
            <w:r w:rsidR="00A8483A">
              <w:t xml:space="preserve">Adu </w:t>
            </w:r>
            <w:r w:rsidR="00A8483A" w:rsidRPr="00E6071C">
              <w:t>Kwarteng</w:t>
            </w:r>
            <w:r w:rsidR="00A8483A">
              <w:t>, Ph.D</w:t>
            </w:r>
            <w:r w:rsidRPr="004C3132">
              <w:rPr>
                <w:color w:val="000000" w:themeColor="text1"/>
              </w:rPr>
              <w:t xml:space="preserve">. – přednášky </w:t>
            </w:r>
            <w:r>
              <w:rPr>
                <w:color w:val="000000" w:themeColor="text1"/>
              </w:rPr>
              <w:t>(4</w:t>
            </w:r>
            <w:r w:rsidRPr="004C3132">
              <w:rPr>
                <w:color w:val="000000" w:themeColor="text1"/>
              </w:rPr>
              <w:t>0%)</w:t>
            </w:r>
          </w:p>
        </w:tc>
      </w:tr>
      <w:tr w:rsidR="0050421E" w:rsidRPr="00647013" w:rsidTr="0042498A">
        <w:trPr>
          <w:trHeight w:val="78"/>
        </w:trPr>
        <w:tc>
          <w:tcPr>
            <w:tcW w:w="9855" w:type="dxa"/>
            <w:gridSpan w:val="8"/>
            <w:tcBorders>
              <w:top w:val="nil"/>
            </w:tcBorders>
          </w:tcPr>
          <w:p w:rsidR="0050421E" w:rsidRPr="00647013" w:rsidRDefault="0050421E" w:rsidP="0042498A">
            <w:pPr>
              <w:jc w:val="both"/>
            </w:pPr>
          </w:p>
        </w:tc>
      </w:tr>
      <w:tr w:rsidR="0050421E" w:rsidRPr="00647013" w:rsidTr="0042498A">
        <w:tc>
          <w:tcPr>
            <w:tcW w:w="3086" w:type="dxa"/>
            <w:shd w:val="clear" w:color="auto" w:fill="F7CAAC"/>
          </w:tcPr>
          <w:p w:rsidR="0050421E" w:rsidRPr="00647013" w:rsidRDefault="0050421E" w:rsidP="0042498A">
            <w:pPr>
              <w:jc w:val="both"/>
              <w:rPr>
                <w:b/>
              </w:rPr>
            </w:pPr>
            <w:r w:rsidRPr="00647013">
              <w:rPr>
                <w:b/>
              </w:rPr>
              <w:t>Stručná anotace předmětu</w:t>
            </w:r>
          </w:p>
        </w:tc>
        <w:tc>
          <w:tcPr>
            <w:tcW w:w="6769" w:type="dxa"/>
            <w:gridSpan w:val="7"/>
            <w:tcBorders>
              <w:bottom w:val="nil"/>
            </w:tcBorders>
          </w:tcPr>
          <w:p w:rsidR="0050421E" w:rsidRPr="00647013" w:rsidRDefault="0050421E" w:rsidP="0042498A">
            <w:pPr>
              <w:jc w:val="both"/>
            </w:pPr>
          </w:p>
        </w:tc>
      </w:tr>
      <w:tr w:rsidR="0050421E" w:rsidRPr="00647013" w:rsidTr="0042498A">
        <w:trPr>
          <w:trHeight w:val="4433"/>
        </w:trPr>
        <w:tc>
          <w:tcPr>
            <w:tcW w:w="9855" w:type="dxa"/>
            <w:gridSpan w:val="8"/>
            <w:tcBorders>
              <w:top w:val="nil"/>
              <w:bottom w:val="single" w:sz="12" w:space="0" w:color="auto"/>
            </w:tcBorders>
          </w:tcPr>
          <w:p w:rsidR="0050421E" w:rsidRPr="0002322C" w:rsidRDefault="0050421E" w:rsidP="0042498A">
            <w:pPr>
              <w:jc w:val="both"/>
            </w:pPr>
            <w:r w:rsidRPr="003457E8">
              <w:t>Cílem předmětu je seznámit studenty s</w:t>
            </w:r>
            <w:r>
              <w:t xml:space="preserve"> oblastí aplikovaného marketingového výzkumu, neboť ten přímo souvisí </w:t>
            </w:r>
            <w:r w:rsidRPr="0002322C">
              <w:t>s řešením komerčních problémů a snaží se nalézt jejich alternativní řešení. Aplikovaný výzkum s</w:t>
            </w:r>
            <w:r>
              <w:t>e může týkat nalezení důvodů</w:t>
            </w:r>
            <w:r w:rsidRPr="0002322C">
              <w:t xml:space="preserve"> snížení prodeje n</w:t>
            </w:r>
            <w:r>
              <w:t>ebo zavedení nové značky.</w:t>
            </w:r>
            <w:r w:rsidRPr="0002322C">
              <w:t xml:space="preserve"> </w:t>
            </w:r>
            <w:r>
              <w:t>K</w:t>
            </w:r>
            <w:r w:rsidRPr="0002322C">
              <w:t xml:space="preserve"> řešení specifických obchodních marketingových </w:t>
            </w:r>
            <w:r w:rsidRPr="00FC3B43">
              <w:t>výzev</w:t>
            </w:r>
            <w:r>
              <w:t xml:space="preserve"> jsou využívány s</w:t>
            </w:r>
            <w:r w:rsidRPr="0002322C">
              <w:t>oučasné techniky shromažďování</w:t>
            </w:r>
            <w:r>
              <w:t xml:space="preserve"> údajů</w:t>
            </w:r>
            <w:r w:rsidRPr="0002322C">
              <w:t xml:space="preserve">, </w:t>
            </w:r>
            <w:r>
              <w:t xml:space="preserve">jejich </w:t>
            </w:r>
            <w:r w:rsidRPr="0002322C">
              <w:t>zadávání a analýzy</w:t>
            </w:r>
            <w:r>
              <w:t>.</w:t>
            </w:r>
            <w:r w:rsidRPr="0002322C">
              <w:t xml:space="preserve"> Studenti aplikují teorii marketingového výzkumu, aby pochopili jeho význam pro manažerský rozhodovací proces na dnešním konkurenčním trhu.</w:t>
            </w:r>
          </w:p>
          <w:p w:rsidR="0050421E" w:rsidRPr="0073068A" w:rsidRDefault="0050421E" w:rsidP="00085185">
            <w:pPr>
              <w:pStyle w:val="Odstavecseseznamem"/>
              <w:numPr>
                <w:ilvl w:val="0"/>
                <w:numId w:val="44"/>
              </w:numPr>
              <w:spacing w:after="0" w:line="240" w:lineRule="auto"/>
              <w:ind w:left="183" w:hanging="183"/>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 xml:space="preserve">Identifikace marketingových problémů </w:t>
            </w:r>
            <w:r>
              <w:rPr>
                <w:rFonts w:ascii="Times New Roman" w:eastAsia="Times New Roman" w:hAnsi="Times New Roman"/>
                <w:sz w:val="20"/>
                <w:szCs w:val="20"/>
                <w:lang w:eastAsia="cs-CZ"/>
              </w:rPr>
              <w:t>podporujících rozhodování.</w:t>
            </w:r>
          </w:p>
          <w:p w:rsidR="0050421E" w:rsidRPr="0073068A" w:rsidRDefault="0050421E" w:rsidP="00085185">
            <w:pPr>
              <w:pStyle w:val="Odstavecseseznamem"/>
              <w:numPr>
                <w:ilvl w:val="0"/>
                <w:numId w:val="44"/>
              </w:numPr>
              <w:spacing w:after="0" w:line="240" w:lineRule="auto"/>
              <w:ind w:left="183" w:hanging="183"/>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Metody získávání údajů potřebných k řešení marketingových problémů a dodržování etiky při jejich sběru</w:t>
            </w:r>
            <w:r>
              <w:rPr>
                <w:rFonts w:ascii="Times New Roman" w:eastAsia="Times New Roman" w:hAnsi="Times New Roman"/>
                <w:sz w:val="20"/>
                <w:szCs w:val="20"/>
                <w:lang w:eastAsia="cs-CZ"/>
              </w:rPr>
              <w:t>.</w:t>
            </w:r>
          </w:p>
          <w:p w:rsidR="0050421E" w:rsidRPr="0073068A" w:rsidRDefault="0050421E" w:rsidP="00085185">
            <w:pPr>
              <w:pStyle w:val="Odstavecseseznamem"/>
              <w:numPr>
                <w:ilvl w:val="0"/>
                <w:numId w:val="44"/>
              </w:numPr>
              <w:spacing w:after="0" w:line="240" w:lineRule="auto"/>
              <w:ind w:left="183" w:hanging="183"/>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Klasifikace marketingového výzkumu</w:t>
            </w:r>
            <w:r>
              <w:rPr>
                <w:rFonts w:ascii="Times New Roman" w:eastAsia="Times New Roman" w:hAnsi="Times New Roman"/>
                <w:sz w:val="20"/>
                <w:szCs w:val="20"/>
                <w:lang w:eastAsia="cs-CZ"/>
              </w:rPr>
              <w:t>.</w:t>
            </w:r>
          </w:p>
          <w:p w:rsidR="0050421E" w:rsidRPr="0073068A" w:rsidRDefault="0050421E" w:rsidP="00085185">
            <w:pPr>
              <w:pStyle w:val="Odstavecseseznamem"/>
              <w:numPr>
                <w:ilvl w:val="0"/>
                <w:numId w:val="44"/>
              </w:numPr>
              <w:spacing w:after="0" w:line="240" w:lineRule="auto"/>
              <w:ind w:left="183" w:hanging="183"/>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Výzkum k identifikaci problému: tržní potenciál, tržní podíl, image, charakteristika trhu, analýza prodeje, předpověď a výzkum trhu</w:t>
            </w:r>
            <w:r>
              <w:rPr>
                <w:rFonts w:ascii="Times New Roman" w:eastAsia="Times New Roman" w:hAnsi="Times New Roman"/>
                <w:sz w:val="20"/>
                <w:szCs w:val="20"/>
                <w:lang w:eastAsia="cs-CZ"/>
              </w:rPr>
              <w:t>.</w:t>
            </w:r>
          </w:p>
          <w:p w:rsidR="0050421E" w:rsidRPr="0073068A" w:rsidRDefault="0050421E" w:rsidP="00085185">
            <w:pPr>
              <w:pStyle w:val="Odstavecseseznamem"/>
              <w:numPr>
                <w:ilvl w:val="0"/>
                <w:numId w:val="44"/>
              </w:numPr>
              <w:spacing w:after="0" w:line="240" w:lineRule="auto"/>
              <w:ind w:left="183" w:hanging="183"/>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Výzkum k řešení problému.</w:t>
            </w:r>
          </w:p>
          <w:p w:rsidR="0050421E" w:rsidRPr="0073068A" w:rsidRDefault="0050421E" w:rsidP="00085185">
            <w:pPr>
              <w:pStyle w:val="Odstavecseseznamem"/>
              <w:numPr>
                <w:ilvl w:val="0"/>
                <w:numId w:val="44"/>
              </w:numPr>
              <w:spacing w:after="0" w:line="240" w:lineRule="auto"/>
              <w:ind w:left="183" w:hanging="183"/>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Proces marketingového výzkumu</w:t>
            </w:r>
            <w:r>
              <w:rPr>
                <w:rFonts w:ascii="Times New Roman" w:eastAsia="Times New Roman" w:hAnsi="Times New Roman"/>
                <w:sz w:val="20"/>
                <w:szCs w:val="20"/>
                <w:lang w:eastAsia="cs-CZ"/>
              </w:rPr>
              <w:t>.</w:t>
            </w:r>
          </w:p>
          <w:p w:rsidR="0050421E" w:rsidRPr="0073068A" w:rsidRDefault="0050421E" w:rsidP="00085185">
            <w:pPr>
              <w:pStyle w:val="Odstavecseseznamem"/>
              <w:numPr>
                <w:ilvl w:val="0"/>
                <w:numId w:val="44"/>
              </w:numPr>
              <w:spacing w:after="0" w:line="240" w:lineRule="auto"/>
              <w:ind w:left="183" w:hanging="183"/>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Výzkum chování spotřebitele a segmentace</w:t>
            </w:r>
            <w:r>
              <w:rPr>
                <w:rFonts w:ascii="Times New Roman" w:eastAsia="Times New Roman" w:hAnsi="Times New Roman"/>
                <w:sz w:val="20"/>
                <w:szCs w:val="20"/>
                <w:lang w:eastAsia="cs-CZ"/>
              </w:rPr>
              <w:t>.</w:t>
            </w:r>
          </w:p>
          <w:p w:rsidR="0050421E" w:rsidRPr="0073068A" w:rsidRDefault="0050421E" w:rsidP="00085185">
            <w:pPr>
              <w:pStyle w:val="Odstavecseseznamem"/>
              <w:numPr>
                <w:ilvl w:val="0"/>
                <w:numId w:val="44"/>
              </w:numPr>
              <w:spacing w:after="0" w:line="240" w:lineRule="auto"/>
              <w:ind w:left="183" w:hanging="183"/>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Výzkum produktu a značky</w:t>
            </w:r>
            <w:r>
              <w:rPr>
                <w:rFonts w:ascii="Times New Roman" w:eastAsia="Times New Roman" w:hAnsi="Times New Roman"/>
                <w:sz w:val="20"/>
                <w:szCs w:val="20"/>
                <w:lang w:eastAsia="cs-CZ"/>
              </w:rPr>
              <w:t>.</w:t>
            </w:r>
            <w:r w:rsidRPr="0073068A">
              <w:rPr>
                <w:rFonts w:ascii="Times New Roman" w:eastAsia="Times New Roman" w:hAnsi="Times New Roman"/>
                <w:sz w:val="20"/>
                <w:szCs w:val="20"/>
                <w:lang w:eastAsia="cs-CZ"/>
              </w:rPr>
              <w:t xml:space="preserve"> </w:t>
            </w:r>
          </w:p>
          <w:p w:rsidR="0050421E" w:rsidRPr="0073068A" w:rsidRDefault="0050421E" w:rsidP="00085185">
            <w:pPr>
              <w:pStyle w:val="Odstavecseseznamem"/>
              <w:numPr>
                <w:ilvl w:val="0"/>
                <w:numId w:val="44"/>
              </w:numPr>
              <w:spacing w:after="0" w:line="240" w:lineRule="auto"/>
              <w:ind w:left="183" w:hanging="183"/>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Výzkum propagace a marketingové komunikace</w:t>
            </w:r>
            <w:r>
              <w:rPr>
                <w:rFonts w:ascii="Times New Roman" w:eastAsia="Times New Roman" w:hAnsi="Times New Roman"/>
                <w:sz w:val="20"/>
                <w:szCs w:val="20"/>
                <w:lang w:eastAsia="cs-CZ"/>
              </w:rPr>
              <w:t>.</w:t>
            </w:r>
            <w:r w:rsidRPr="0073068A">
              <w:rPr>
                <w:rFonts w:ascii="Times New Roman" w:eastAsia="Times New Roman" w:hAnsi="Times New Roman"/>
                <w:sz w:val="20"/>
                <w:szCs w:val="20"/>
                <w:lang w:eastAsia="cs-CZ"/>
              </w:rPr>
              <w:t xml:space="preserve"> </w:t>
            </w:r>
          </w:p>
          <w:p w:rsidR="0050421E" w:rsidRPr="0073068A" w:rsidRDefault="0050421E" w:rsidP="00085185">
            <w:pPr>
              <w:pStyle w:val="Odstavecseseznamem"/>
              <w:numPr>
                <w:ilvl w:val="0"/>
                <w:numId w:val="44"/>
              </w:numPr>
              <w:spacing w:after="0" w:line="240" w:lineRule="auto"/>
              <w:ind w:left="183" w:hanging="183"/>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Výzkum ceny</w:t>
            </w:r>
            <w:r>
              <w:rPr>
                <w:rFonts w:ascii="Times New Roman" w:eastAsia="Times New Roman" w:hAnsi="Times New Roman"/>
                <w:sz w:val="20"/>
                <w:szCs w:val="20"/>
                <w:lang w:eastAsia="cs-CZ"/>
              </w:rPr>
              <w:t>.</w:t>
            </w:r>
          </w:p>
          <w:p w:rsidR="0050421E" w:rsidRPr="0073068A" w:rsidRDefault="0050421E" w:rsidP="00085185">
            <w:pPr>
              <w:pStyle w:val="Odstavecseseznamem"/>
              <w:numPr>
                <w:ilvl w:val="0"/>
                <w:numId w:val="44"/>
              </w:numPr>
              <w:spacing w:after="0" w:line="240" w:lineRule="auto"/>
              <w:ind w:left="183" w:hanging="183"/>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Výzkum distribuce</w:t>
            </w:r>
            <w:r>
              <w:rPr>
                <w:rFonts w:ascii="Times New Roman" w:eastAsia="Times New Roman" w:hAnsi="Times New Roman"/>
                <w:sz w:val="20"/>
                <w:szCs w:val="20"/>
                <w:lang w:eastAsia="cs-CZ"/>
              </w:rPr>
              <w:t>.</w:t>
            </w:r>
          </w:p>
          <w:p w:rsidR="0050421E" w:rsidRPr="0073068A" w:rsidRDefault="0050421E" w:rsidP="00085185">
            <w:pPr>
              <w:pStyle w:val="Odstavecseseznamem"/>
              <w:numPr>
                <w:ilvl w:val="0"/>
                <w:numId w:val="44"/>
              </w:numPr>
              <w:spacing w:after="0" w:line="240" w:lineRule="auto"/>
              <w:ind w:left="183" w:hanging="183"/>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Online marketingový výzkum</w:t>
            </w:r>
            <w:r>
              <w:rPr>
                <w:rFonts w:ascii="Times New Roman" w:eastAsia="Times New Roman" w:hAnsi="Times New Roman"/>
                <w:sz w:val="20"/>
                <w:szCs w:val="20"/>
                <w:lang w:eastAsia="cs-CZ"/>
              </w:rPr>
              <w:t>.</w:t>
            </w:r>
          </w:p>
          <w:p w:rsidR="0050421E" w:rsidRPr="003E5077" w:rsidRDefault="0050421E" w:rsidP="00085185">
            <w:pPr>
              <w:pStyle w:val="Odstavecseseznamem"/>
              <w:numPr>
                <w:ilvl w:val="0"/>
                <w:numId w:val="44"/>
              </w:numPr>
              <w:spacing w:after="0" w:line="240" w:lineRule="auto"/>
              <w:ind w:left="183" w:hanging="183"/>
              <w:jc w:val="both"/>
              <w:rPr>
                <w:rFonts w:ascii="Times New Roman" w:hAnsi="Times New Roman"/>
                <w:sz w:val="20"/>
                <w:szCs w:val="20"/>
              </w:rPr>
            </w:pPr>
            <w:r w:rsidRPr="0073068A">
              <w:rPr>
                <w:rFonts w:ascii="Times New Roman" w:eastAsia="Times New Roman" w:hAnsi="Times New Roman"/>
                <w:sz w:val="20"/>
                <w:szCs w:val="20"/>
                <w:lang w:eastAsia="cs-CZ"/>
              </w:rPr>
              <w:t>Cross-kulturní marketingový výzkum</w:t>
            </w:r>
            <w:r>
              <w:rPr>
                <w:rFonts w:ascii="Times New Roman" w:eastAsia="Times New Roman" w:hAnsi="Times New Roman"/>
                <w:sz w:val="20"/>
                <w:szCs w:val="20"/>
                <w:lang w:eastAsia="cs-CZ"/>
              </w:rPr>
              <w:t>.</w:t>
            </w:r>
            <w:r w:rsidRPr="00335D1D">
              <w:rPr>
                <w:rFonts w:ascii="Times New Roman" w:hAnsi="Times New Roman"/>
              </w:rPr>
              <w:t xml:space="preserve"> </w:t>
            </w:r>
          </w:p>
        </w:tc>
      </w:tr>
      <w:tr w:rsidR="0050421E" w:rsidRPr="00647013" w:rsidTr="0042498A">
        <w:trPr>
          <w:trHeight w:val="265"/>
        </w:trPr>
        <w:tc>
          <w:tcPr>
            <w:tcW w:w="3653" w:type="dxa"/>
            <w:gridSpan w:val="2"/>
            <w:tcBorders>
              <w:top w:val="nil"/>
            </w:tcBorders>
            <w:shd w:val="clear" w:color="auto" w:fill="F7CAAC"/>
          </w:tcPr>
          <w:p w:rsidR="0050421E" w:rsidRPr="00647013" w:rsidRDefault="0050421E" w:rsidP="0042498A">
            <w:pPr>
              <w:jc w:val="both"/>
            </w:pPr>
            <w:r w:rsidRPr="00647013">
              <w:rPr>
                <w:b/>
              </w:rPr>
              <w:t>Studijní literatura a studijní pomůcky</w:t>
            </w:r>
          </w:p>
        </w:tc>
        <w:tc>
          <w:tcPr>
            <w:tcW w:w="6202" w:type="dxa"/>
            <w:gridSpan w:val="6"/>
            <w:tcBorders>
              <w:top w:val="nil"/>
              <w:bottom w:val="nil"/>
            </w:tcBorders>
          </w:tcPr>
          <w:p w:rsidR="0050421E" w:rsidRPr="00647013" w:rsidRDefault="0050421E" w:rsidP="0042498A">
            <w:pPr>
              <w:jc w:val="both"/>
            </w:pPr>
          </w:p>
        </w:tc>
      </w:tr>
      <w:tr w:rsidR="0050421E" w:rsidRPr="00647013" w:rsidTr="0042498A">
        <w:trPr>
          <w:trHeight w:val="283"/>
        </w:trPr>
        <w:tc>
          <w:tcPr>
            <w:tcW w:w="9855" w:type="dxa"/>
            <w:gridSpan w:val="8"/>
            <w:tcBorders>
              <w:top w:val="nil"/>
            </w:tcBorders>
          </w:tcPr>
          <w:p w:rsidR="0050421E" w:rsidRPr="001C3FBF" w:rsidRDefault="0050421E" w:rsidP="0042498A">
            <w:pPr>
              <w:jc w:val="both"/>
              <w:rPr>
                <w:b/>
              </w:rPr>
            </w:pPr>
            <w:r w:rsidRPr="001C3FBF">
              <w:rPr>
                <w:b/>
              </w:rPr>
              <w:t>Povinná literatura</w:t>
            </w:r>
          </w:p>
          <w:p w:rsidR="0050421E" w:rsidRPr="001C3FBF" w:rsidRDefault="0050421E" w:rsidP="0042498A">
            <w:pPr>
              <w:jc w:val="both"/>
              <w:rPr>
                <w:lang w:val="en-US"/>
              </w:rPr>
            </w:pPr>
            <w:r w:rsidRPr="001C3FBF">
              <w:rPr>
                <w:bCs/>
                <w:lang w:val="en-US"/>
              </w:rPr>
              <w:t>BURNS, A. C.</w:t>
            </w:r>
            <w:r>
              <w:rPr>
                <w:bCs/>
                <w:lang w:val="en-US"/>
              </w:rPr>
              <w:t>,</w:t>
            </w:r>
            <w:r w:rsidRPr="001C3FBF">
              <w:rPr>
                <w:bCs/>
                <w:lang w:val="en-US"/>
              </w:rPr>
              <w:t xml:space="preserve"> BUSH</w:t>
            </w:r>
            <w:r>
              <w:rPr>
                <w:bCs/>
                <w:lang w:val="en-US"/>
              </w:rPr>
              <w:t>,</w:t>
            </w:r>
            <w:r w:rsidRPr="001C3FBF">
              <w:rPr>
                <w:bCs/>
                <w:lang w:val="en-US"/>
              </w:rPr>
              <w:t xml:space="preserve"> R. F. </w:t>
            </w:r>
            <w:r w:rsidRPr="001C3FBF">
              <w:rPr>
                <w:bCs/>
                <w:i/>
                <w:lang w:val="en-US"/>
              </w:rPr>
              <w:t>Marketing Research</w:t>
            </w:r>
            <w:r w:rsidRPr="001C3FBF">
              <w:rPr>
                <w:bCs/>
                <w:lang w:val="en-US"/>
              </w:rPr>
              <w:t xml:space="preserve">. 8th ed. London: </w:t>
            </w:r>
            <w:r w:rsidRPr="001C3FBF">
              <w:rPr>
                <w:lang w:val="en-US"/>
              </w:rPr>
              <w:t>Pearson Education Limited, 2016, 496 s. ISBN 978-1-2921-5326-1.</w:t>
            </w:r>
          </w:p>
          <w:p w:rsidR="0050421E" w:rsidRPr="001C3FBF" w:rsidRDefault="0050421E" w:rsidP="0042498A">
            <w:pPr>
              <w:shd w:val="clear" w:color="auto" w:fill="FFFFFF"/>
              <w:jc w:val="both"/>
              <w:rPr>
                <w:lang w:val="en-US"/>
              </w:rPr>
            </w:pPr>
            <w:r w:rsidRPr="001C3FBF">
              <w:rPr>
                <w:bCs/>
                <w:lang w:val="en-US"/>
              </w:rPr>
              <w:t>MALHOTRA, N. K., NUNAN</w:t>
            </w:r>
            <w:r>
              <w:rPr>
                <w:bCs/>
                <w:lang w:val="en-US"/>
              </w:rPr>
              <w:t>, D.,</w:t>
            </w:r>
            <w:r w:rsidRPr="001C3FBF">
              <w:rPr>
                <w:bCs/>
                <w:iCs/>
                <w:lang w:val="en-US"/>
              </w:rPr>
              <w:t xml:space="preserve"> BIRKS</w:t>
            </w:r>
            <w:r>
              <w:rPr>
                <w:bCs/>
                <w:iCs/>
                <w:lang w:val="en-US"/>
              </w:rPr>
              <w:t>, D. F</w:t>
            </w:r>
            <w:r w:rsidRPr="001C3FBF">
              <w:rPr>
                <w:bCs/>
                <w:iCs/>
                <w:lang w:val="en-US"/>
              </w:rPr>
              <w:t xml:space="preserve">. </w:t>
            </w:r>
            <w:r w:rsidRPr="001C3FBF">
              <w:rPr>
                <w:i/>
                <w:lang w:val="en-US"/>
              </w:rPr>
              <w:t>Marketing Research</w:t>
            </w:r>
            <w:r w:rsidRPr="001C3FBF">
              <w:rPr>
                <w:lang w:val="en-US"/>
              </w:rPr>
              <w:t>. 5th ed. London: Pearson Education Limited, 2017, 936 s. ISBN 978-1-2921-0312-9.</w:t>
            </w:r>
          </w:p>
          <w:p w:rsidR="0050421E" w:rsidRPr="001C3FBF" w:rsidRDefault="0050421E" w:rsidP="0042498A">
            <w:pPr>
              <w:jc w:val="both"/>
              <w:rPr>
                <w:b/>
                <w:lang w:val="en-US"/>
              </w:rPr>
            </w:pPr>
            <w:r w:rsidRPr="001C3FBF">
              <w:rPr>
                <w:lang w:val="en-US"/>
              </w:rPr>
              <w:t>MUIJS, D. </w:t>
            </w:r>
            <w:r w:rsidRPr="001C3FBF">
              <w:rPr>
                <w:i/>
                <w:iCs/>
                <w:lang w:val="en-US"/>
              </w:rPr>
              <w:t>Doing Quantitative Research in Education with SPSS</w:t>
            </w:r>
            <w:r w:rsidRPr="001C3FBF">
              <w:rPr>
                <w:lang w:val="en-US"/>
              </w:rPr>
              <w:t>. 2nd ed. London: Sage Publications, 2010. 264 s. ISBN 978-1-8492-0324-1.</w:t>
            </w:r>
          </w:p>
          <w:p w:rsidR="0050421E" w:rsidRPr="001C3FBF" w:rsidRDefault="0050421E" w:rsidP="0042498A">
            <w:pPr>
              <w:jc w:val="both"/>
              <w:rPr>
                <w:b/>
              </w:rPr>
            </w:pPr>
            <w:r w:rsidRPr="001C3FBF">
              <w:rPr>
                <w:b/>
              </w:rPr>
              <w:t>Doporučená literatura</w:t>
            </w:r>
          </w:p>
          <w:p w:rsidR="0050421E" w:rsidRPr="001C3FBF" w:rsidRDefault="0050421E" w:rsidP="0042498A">
            <w:pPr>
              <w:jc w:val="both"/>
              <w:rPr>
                <w:lang w:val="en-US"/>
              </w:rPr>
            </w:pPr>
            <w:r w:rsidRPr="001C3FBF">
              <w:rPr>
                <w:bCs/>
                <w:lang w:val="en-US"/>
              </w:rPr>
              <w:t xml:space="preserve">FIELD, A. </w:t>
            </w:r>
            <w:r w:rsidRPr="001C3FBF">
              <w:rPr>
                <w:bCs/>
                <w:i/>
                <w:iCs/>
                <w:lang w:val="en-US"/>
              </w:rPr>
              <w:t xml:space="preserve">Discovering statistics using SPSS. </w:t>
            </w:r>
            <w:r w:rsidRPr="001C3FBF">
              <w:rPr>
                <w:bCs/>
                <w:lang w:val="en-US"/>
              </w:rPr>
              <w:t>3rd ed. Los Angeles: SAGE Publications, 2013, 915 s. ISBN 978-9-3515-0082-7.</w:t>
            </w:r>
          </w:p>
          <w:p w:rsidR="0050421E" w:rsidRPr="001C3FBF" w:rsidRDefault="0050421E" w:rsidP="0042498A">
            <w:pPr>
              <w:jc w:val="both"/>
              <w:rPr>
                <w:lang w:val="en-US"/>
              </w:rPr>
            </w:pPr>
            <w:r w:rsidRPr="001C3FBF">
              <w:rPr>
                <w:lang w:val="en-US"/>
              </w:rPr>
              <w:t>CHURCHILl, G.</w:t>
            </w:r>
            <w:r>
              <w:rPr>
                <w:lang w:val="en-US"/>
              </w:rPr>
              <w:t>,</w:t>
            </w:r>
            <w:r w:rsidRPr="001C3FBF">
              <w:rPr>
                <w:lang w:val="en-US"/>
              </w:rPr>
              <w:t xml:space="preserve"> IACOBUCCI</w:t>
            </w:r>
            <w:r>
              <w:rPr>
                <w:lang w:val="en-US"/>
              </w:rPr>
              <w:t>, D</w:t>
            </w:r>
            <w:r w:rsidRPr="001C3FBF">
              <w:rPr>
                <w:lang w:val="en-US"/>
              </w:rPr>
              <w:t xml:space="preserve">. </w:t>
            </w:r>
            <w:r w:rsidRPr="001C3FBF">
              <w:rPr>
                <w:i/>
                <w:lang w:val="en-US"/>
              </w:rPr>
              <w:t>Marketing Research: Methodological Foundations</w:t>
            </w:r>
            <w:r w:rsidRPr="001C3FBF">
              <w:rPr>
                <w:lang w:val="en-US"/>
              </w:rPr>
              <w:t>. 10th ed. Boston: Cengage Learning, 2009, 700 s</w:t>
            </w:r>
            <w:r>
              <w:rPr>
                <w:lang w:val="en-US"/>
              </w:rPr>
              <w:t xml:space="preserve">. </w:t>
            </w:r>
            <w:r w:rsidRPr="001C3FBF">
              <w:rPr>
                <w:lang w:val="en-US"/>
              </w:rPr>
              <w:t>ISBN 978-1-4390-8101-3.</w:t>
            </w:r>
          </w:p>
          <w:p w:rsidR="0050421E" w:rsidRPr="00BD75E4" w:rsidRDefault="0050421E" w:rsidP="0042498A">
            <w:pPr>
              <w:shd w:val="clear" w:color="auto" w:fill="FFFFFF"/>
              <w:jc w:val="both"/>
              <w:rPr>
                <w:color w:val="000000"/>
              </w:rPr>
            </w:pPr>
            <w:r w:rsidRPr="001C3FBF">
              <w:rPr>
                <w:lang w:val="en-US"/>
              </w:rPr>
              <w:t>EMBER, C. R.</w:t>
            </w:r>
            <w:r>
              <w:rPr>
                <w:lang w:val="en-US"/>
              </w:rPr>
              <w:t>,</w:t>
            </w:r>
            <w:r w:rsidRPr="001C3FBF">
              <w:rPr>
                <w:lang w:val="en-US"/>
              </w:rPr>
              <w:t xml:space="preserve"> EMBER</w:t>
            </w:r>
            <w:r>
              <w:rPr>
                <w:lang w:val="en-US"/>
              </w:rPr>
              <w:t>, M</w:t>
            </w:r>
            <w:r w:rsidRPr="001C3FBF">
              <w:rPr>
                <w:lang w:val="en-US"/>
              </w:rPr>
              <w:t xml:space="preserve">. </w:t>
            </w:r>
            <w:r w:rsidRPr="001C3FBF">
              <w:rPr>
                <w:i/>
                <w:lang w:val="en-US"/>
              </w:rPr>
              <w:t>Cross-Cultural Research Methods.</w:t>
            </w:r>
            <w:r w:rsidRPr="001C3FBF">
              <w:rPr>
                <w:lang w:val="en-US"/>
              </w:rPr>
              <w:t xml:space="preserve"> 2nd ed. AltaMira Press, 2009, 236 s. ISBN 978-0-7591-1200-1.</w:t>
            </w:r>
          </w:p>
        </w:tc>
      </w:tr>
      <w:tr w:rsidR="0050421E" w:rsidRPr="00647013" w:rsidTr="004249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0421E" w:rsidRPr="00647013" w:rsidRDefault="0050421E" w:rsidP="0042498A">
            <w:pPr>
              <w:jc w:val="center"/>
              <w:rPr>
                <w:b/>
              </w:rPr>
            </w:pPr>
            <w:r w:rsidRPr="00647013">
              <w:rPr>
                <w:b/>
              </w:rPr>
              <w:t>Informace ke kombinované nebo distanční formě</w:t>
            </w:r>
          </w:p>
        </w:tc>
      </w:tr>
      <w:tr w:rsidR="0050421E" w:rsidRPr="00647013" w:rsidTr="0042498A">
        <w:tc>
          <w:tcPr>
            <w:tcW w:w="4787" w:type="dxa"/>
            <w:gridSpan w:val="3"/>
            <w:tcBorders>
              <w:top w:val="single" w:sz="2" w:space="0" w:color="auto"/>
            </w:tcBorders>
            <w:shd w:val="clear" w:color="auto" w:fill="F7CAAC"/>
          </w:tcPr>
          <w:p w:rsidR="0050421E" w:rsidRPr="00647013" w:rsidRDefault="0050421E" w:rsidP="0042498A">
            <w:pPr>
              <w:jc w:val="both"/>
            </w:pPr>
            <w:r w:rsidRPr="00647013">
              <w:rPr>
                <w:b/>
              </w:rPr>
              <w:lastRenderedPageBreak/>
              <w:t>Rozsah konzultací (soustředění)</w:t>
            </w:r>
          </w:p>
        </w:tc>
        <w:tc>
          <w:tcPr>
            <w:tcW w:w="889" w:type="dxa"/>
            <w:tcBorders>
              <w:top w:val="single" w:sz="2" w:space="0" w:color="auto"/>
            </w:tcBorders>
          </w:tcPr>
          <w:p w:rsidR="0050421E" w:rsidRPr="004612F9" w:rsidRDefault="0050421E" w:rsidP="0042498A">
            <w:pPr>
              <w:jc w:val="both"/>
              <w:rPr>
                <w:b/>
                <w:color w:val="FF0000"/>
              </w:rPr>
            </w:pPr>
          </w:p>
        </w:tc>
        <w:tc>
          <w:tcPr>
            <w:tcW w:w="4179" w:type="dxa"/>
            <w:gridSpan w:val="4"/>
            <w:tcBorders>
              <w:top w:val="single" w:sz="2" w:space="0" w:color="auto"/>
            </w:tcBorders>
            <w:shd w:val="clear" w:color="auto" w:fill="F7CAAC"/>
          </w:tcPr>
          <w:p w:rsidR="0050421E" w:rsidRPr="00647013" w:rsidRDefault="0050421E" w:rsidP="0042498A">
            <w:pPr>
              <w:jc w:val="both"/>
              <w:rPr>
                <w:b/>
              </w:rPr>
            </w:pPr>
            <w:r w:rsidRPr="00647013">
              <w:rPr>
                <w:b/>
              </w:rPr>
              <w:t xml:space="preserve">hodin </w:t>
            </w:r>
          </w:p>
        </w:tc>
      </w:tr>
      <w:tr w:rsidR="0050421E" w:rsidRPr="00647013" w:rsidTr="0042498A">
        <w:tc>
          <w:tcPr>
            <w:tcW w:w="9855" w:type="dxa"/>
            <w:gridSpan w:val="8"/>
            <w:shd w:val="clear" w:color="auto" w:fill="F7CAAC"/>
          </w:tcPr>
          <w:p w:rsidR="0050421E" w:rsidRPr="00647013" w:rsidRDefault="0050421E" w:rsidP="0042498A">
            <w:pPr>
              <w:jc w:val="both"/>
              <w:rPr>
                <w:b/>
              </w:rPr>
            </w:pPr>
            <w:r w:rsidRPr="00647013">
              <w:rPr>
                <w:b/>
              </w:rPr>
              <w:t>Informace o způsobu kontaktu s vyučujícím</w:t>
            </w:r>
          </w:p>
        </w:tc>
      </w:tr>
      <w:tr w:rsidR="0050421E" w:rsidRPr="00647013" w:rsidTr="0042498A">
        <w:trPr>
          <w:trHeight w:val="603"/>
        </w:trPr>
        <w:tc>
          <w:tcPr>
            <w:tcW w:w="9855" w:type="dxa"/>
            <w:gridSpan w:val="8"/>
          </w:tcPr>
          <w:p w:rsidR="0050421E" w:rsidRPr="00647013" w:rsidRDefault="0050421E" w:rsidP="0042498A">
            <w:pPr>
              <w:jc w:val="both"/>
            </w:pPr>
            <w:r w:rsidRPr="0064701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50421E" w:rsidRDefault="0050421E">
      <w:pPr>
        <w:spacing w:after="160" w:line="259" w:lineRule="auto"/>
      </w:pPr>
    </w:p>
    <w:p w:rsidR="0050421E" w:rsidRDefault="0050421E">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708"/>
        <w:gridCol w:w="997"/>
        <w:gridCol w:w="2156"/>
        <w:gridCol w:w="249"/>
        <w:gridCol w:w="958"/>
      </w:tblGrid>
      <w:tr w:rsidR="0050421E" w:rsidTr="0042498A">
        <w:tc>
          <w:tcPr>
            <w:tcW w:w="9855" w:type="dxa"/>
            <w:gridSpan w:val="8"/>
            <w:tcBorders>
              <w:bottom w:val="double" w:sz="4" w:space="0" w:color="auto"/>
            </w:tcBorders>
            <w:shd w:val="clear" w:color="auto" w:fill="BDD6EE"/>
          </w:tcPr>
          <w:p w:rsidR="0050421E" w:rsidRDefault="0050421E" w:rsidP="0042498A">
            <w:pPr>
              <w:jc w:val="both"/>
              <w:rPr>
                <w:b/>
                <w:sz w:val="28"/>
              </w:rPr>
            </w:pPr>
            <w:r>
              <w:lastRenderedPageBreak/>
              <w:br w:type="page"/>
            </w:r>
            <w:r>
              <w:rPr>
                <w:b/>
                <w:sz w:val="28"/>
              </w:rPr>
              <w:t>B-III – Charakteristika studijního předmětu</w:t>
            </w:r>
          </w:p>
        </w:tc>
      </w:tr>
      <w:tr w:rsidR="0050421E" w:rsidRPr="00647013" w:rsidTr="0042498A">
        <w:tc>
          <w:tcPr>
            <w:tcW w:w="3086" w:type="dxa"/>
            <w:tcBorders>
              <w:top w:val="double" w:sz="4" w:space="0" w:color="auto"/>
            </w:tcBorders>
            <w:shd w:val="clear" w:color="auto" w:fill="F7CAAC"/>
          </w:tcPr>
          <w:p w:rsidR="0050421E" w:rsidRPr="00647013" w:rsidRDefault="0050421E" w:rsidP="0042498A">
            <w:pPr>
              <w:jc w:val="both"/>
              <w:rPr>
                <w:b/>
              </w:rPr>
            </w:pPr>
            <w:r w:rsidRPr="00647013">
              <w:rPr>
                <w:b/>
              </w:rPr>
              <w:t>Název studijního předmětu</w:t>
            </w:r>
          </w:p>
        </w:tc>
        <w:tc>
          <w:tcPr>
            <w:tcW w:w="6769" w:type="dxa"/>
            <w:gridSpan w:val="7"/>
            <w:tcBorders>
              <w:top w:val="double" w:sz="4" w:space="0" w:color="auto"/>
            </w:tcBorders>
          </w:tcPr>
          <w:p w:rsidR="0050421E" w:rsidRPr="00647013" w:rsidRDefault="0050421E" w:rsidP="0042498A">
            <w:pPr>
              <w:jc w:val="both"/>
            </w:pPr>
            <w:r>
              <w:t>Brand Management</w:t>
            </w:r>
          </w:p>
        </w:tc>
      </w:tr>
      <w:tr w:rsidR="0050421E" w:rsidRPr="00647013" w:rsidTr="0042498A">
        <w:tc>
          <w:tcPr>
            <w:tcW w:w="3086" w:type="dxa"/>
            <w:shd w:val="clear" w:color="auto" w:fill="F7CAAC"/>
          </w:tcPr>
          <w:p w:rsidR="0050421E" w:rsidRPr="00647013" w:rsidRDefault="0050421E" w:rsidP="0042498A">
            <w:pPr>
              <w:jc w:val="both"/>
              <w:rPr>
                <w:b/>
              </w:rPr>
            </w:pPr>
            <w:r w:rsidRPr="00647013">
              <w:rPr>
                <w:b/>
              </w:rPr>
              <w:t>Typ předmětu</w:t>
            </w:r>
          </w:p>
        </w:tc>
        <w:tc>
          <w:tcPr>
            <w:tcW w:w="3406" w:type="dxa"/>
            <w:gridSpan w:val="4"/>
          </w:tcPr>
          <w:p w:rsidR="0050421E" w:rsidRPr="00E6071C" w:rsidRDefault="0050421E" w:rsidP="0042498A">
            <w:pPr>
              <w:jc w:val="both"/>
            </w:pPr>
            <w:r>
              <w:t>povinný</w:t>
            </w:r>
            <w:r w:rsidRPr="00E6071C">
              <w:t xml:space="preserve"> „PZ“</w:t>
            </w:r>
          </w:p>
        </w:tc>
        <w:tc>
          <w:tcPr>
            <w:tcW w:w="2405" w:type="dxa"/>
            <w:gridSpan w:val="2"/>
            <w:shd w:val="clear" w:color="auto" w:fill="F7CAAC"/>
          </w:tcPr>
          <w:p w:rsidR="0050421E" w:rsidRPr="00647013" w:rsidRDefault="0050421E" w:rsidP="0042498A">
            <w:pPr>
              <w:jc w:val="both"/>
            </w:pPr>
            <w:r w:rsidRPr="00647013">
              <w:rPr>
                <w:b/>
              </w:rPr>
              <w:t>doporučený ročník / semestr</w:t>
            </w:r>
          </w:p>
        </w:tc>
        <w:tc>
          <w:tcPr>
            <w:tcW w:w="958" w:type="dxa"/>
          </w:tcPr>
          <w:p w:rsidR="0050421E" w:rsidRPr="009117BE" w:rsidRDefault="00BD7FBC" w:rsidP="0042498A">
            <w:pPr>
              <w:jc w:val="both"/>
              <w:rPr>
                <w:color w:val="FF0000"/>
              </w:rPr>
            </w:pPr>
            <w:r>
              <w:t>1/Z</w:t>
            </w:r>
          </w:p>
        </w:tc>
      </w:tr>
      <w:tr w:rsidR="0050421E" w:rsidRPr="00647013" w:rsidTr="0042498A">
        <w:tc>
          <w:tcPr>
            <w:tcW w:w="3086" w:type="dxa"/>
            <w:shd w:val="clear" w:color="auto" w:fill="F7CAAC"/>
          </w:tcPr>
          <w:p w:rsidR="0050421E" w:rsidRPr="00647013" w:rsidRDefault="0050421E" w:rsidP="0042498A">
            <w:pPr>
              <w:jc w:val="both"/>
              <w:rPr>
                <w:b/>
              </w:rPr>
            </w:pPr>
            <w:r w:rsidRPr="00647013">
              <w:rPr>
                <w:b/>
              </w:rPr>
              <w:t>Rozsah studijního předmětu</w:t>
            </w:r>
          </w:p>
        </w:tc>
        <w:tc>
          <w:tcPr>
            <w:tcW w:w="1701" w:type="dxa"/>
            <w:gridSpan w:val="2"/>
          </w:tcPr>
          <w:p w:rsidR="0050421E" w:rsidRPr="00A213F2" w:rsidRDefault="0050421E" w:rsidP="0042498A">
            <w:pPr>
              <w:jc w:val="both"/>
            </w:pPr>
            <w:r w:rsidRPr="00A213F2">
              <w:t>26p + 13s</w:t>
            </w:r>
          </w:p>
        </w:tc>
        <w:tc>
          <w:tcPr>
            <w:tcW w:w="708" w:type="dxa"/>
            <w:shd w:val="clear" w:color="auto" w:fill="F7CAAC"/>
          </w:tcPr>
          <w:p w:rsidR="0050421E" w:rsidRPr="00647013" w:rsidRDefault="0050421E" w:rsidP="0042498A">
            <w:pPr>
              <w:jc w:val="both"/>
              <w:rPr>
                <w:b/>
              </w:rPr>
            </w:pPr>
            <w:r w:rsidRPr="00647013">
              <w:rPr>
                <w:b/>
              </w:rPr>
              <w:t xml:space="preserve">hod. </w:t>
            </w:r>
          </w:p>
        </w:tc>
        <w:tc>
          <w:tcPr>
            <w:tcW w:w="997" w:type="dxa"/>
          </w:tcPr>
          <w:p w:rsidR="0050421E" w:rsidRPr="00A213F2" w:rsidRDefault="0050421E" w:rsidP="0042498A">
            <w:pPr>
              <w:jc w:val="both"/>
            </w:pPr>
            <w:r w:rsidRPr="00A213F2">
              <w:t>39</w:t>
            </w:r>
          </w:p>
        </w:tc>
        <w:tc>
          <w:tcPr>
            <w:tcW w:w="2156" w:type="dxa"/>
            <w:shd w:val="clear" w:color="auto" w:fill="F7CAAC"/>
          </w:tcPr>
          <w:p w:rsidR="0050421E" w:rsidRPr="00647013" w:rsidRDefault="0050421E" w:rsidP="0042498A">
            <w:pPr>
              <w:jc w:val="both"/>
              <w:rPr>
                <w:b/>
              </w:rPr>
            </w:pPr>
            <w:r w:rsidRPr="00647013">
              <w:rPr>
                <w:b/>
              </w:rPr>
              <w:t>kreditů</w:t>
            </w:r>
          </w:p>
        </w:tc>
        <w:tc>
          <w:tcPr>
            <w:tcW w:w="1207" w:type="dxa"/>
            <w:gridSpan w:val="2"/>
          </w:tcPr>
          <w:p w:rsidR="0050421E" w:rsidRPr="00A213F2" w:rsidRDefault="00AC7516" w:rsidP="0042498A">
            <w:pPr>
              <w:jc w:val="both"/>
            </w:pPr>
            <w:r>
              <w:t>3</w:t>
            </w:r>
          </w:p>
        </w:tc>
      </w:tr>
      <w:tr w:rsidR="0050421E" w:rsidRPr="00647013" w:rsidTr="0042498A">
        <w:tc>
          <w:tcPr>
            <w:tcW w:w="3086" w:type="dxa"/>
            <w:shd w:val="clear" w:color="auto" w:fill="F7CAAC"/>
          </w:tcPr>
          <w:p w:rsidR="0050421E" w:rsidRPr="00647013" w:rsidRDefault="0050421E" w:rsidP="0042498A">
            <w:pPr>
              <w:jc w:val="both"/>
              <w:rPr>
                <w:b/>
              </w:rPr>
            </w:pPr>
            <w:r w:rsidRPr="00647013">
              <w:rPr>
                <w:b/>
              </w:rPr>
              <w:t>Prerekvizity, korekvizity, ekvivalence</w:t>
            </w:r>
          </w:p>
        </w:tc>
        <w:tc>
          <w:tcPr>
            <w:tcW w:w="6769" w:type="dxa"/>
            <w:gridSpan w:val="7"/>
          </w:tcPr>
          <w:p w:rsidR="0050421E" w:rsidRPr="00E6071C" w:rsidRDefault="0050421E" w:rsidP="0042498A">
            <w:pPr>
              <w:jc w:val="both"/>
            </w:pPr>
          </w:p>
        </w:tc>
      </w:tr>
      <w:tr w:rsidR="0050421E" w:rsidRPr="00647013" w:rsidTr="0042498A">
        <w:trPr>
          <w:trHeight w:val="432"/>
        </w:trPr>
        <w:tc>
          <w:tcPr>
            <w:tcW w:w="3086" w:type="dxa"/>
            <w:shd w:val="clear" w:color="auto" w:fill="F7CAAC"/>
          </w:tcPr>
          <w:p w:rsidR="0050421E" w:rsidRPr="00647013" w:rsidRDefault="0050421E" w:rsidP="0042498A">
            <w:pPr>
              <w:jc w:val="both"/>
              <w:rPr>
                <w:b/>
              </w:rPr>
            </w:pPr>
            <w:r w:rsidRPr="00647013">
              <w:rPr>
                <w:b/>
              </w:rPr>
              <w:t>Způsob ověření studijních výsledků</w:t>
            </w:r>
          </w:p>
        </w:tc>
        <w:tc>
          <w:tcPr>
            <w:tcW w:w="3406" w:type="dxa"/>
            <w:gridSpan w:val="4"/>
          </w:tcPr>
          <w:p w:rsidR="0050421E" w:rsidRPr="00647013" w:rsidRDefault="0050421E" w:rsidP="0042498A">
            <w:pPr>
              <w:jc w:val="both"/>
            </w:pPr>
            <w:r>
              <w:t>z</w:t>
            </w:r>
            <w:r w:rsidRPr="00647013">
              <w:t>ápočet, zkouška</w:t>
            </w:r>
          </w:p>
        </w:tc>
        <w:tc>
          <w:tcPr>
            <w:tcW w:w="2156" w:type="dxa"/>
            <w:shd w:val="clear" w:color="auto" w:fill="F7CAAC"/>
          </w:tcPr>
          <w:p w:rsidR="0050421E" w:rsidRPr="00647013" w:rsidRDefault="0050421E" w:rsidP="0042498A">
            <w:pPr>
              <w:jc w:val="both"/>
              <w:rPr>
                <w:b/>
              </w:rPr>
            </w:pPr>
            <w:r w:rsidRPr="00647013">
              <w:rPr>
                <w:b/>
              </w:rPr>
              <w:t>Forma výuky</w:t>
            </w:r>
          </w:p>
        </w:tc>
        <w:tc>
          <w:tcPr>
            <w:tcW w:w="1207" w:type="dxa"/>
            <w:gridSpan w:val="2"/>
          </w:tcPr>
          <w:p w:rsidR="0050421E" w:rsidRPr="00647013" w:rsidRDefault="0050421E" w:rsidP="0042498A">
            <w:pPr>
              <w:jc w:val="both"/>
            </w:pPr>
            <w:r>
              <w:t>p</w:t>
            </w:r>
            <w:r w:rsidRPr="00647013">
              <w:t>řednáška, seminář</w:t>
            </w:r>
          </w:p>
        </w:tc>
      </w:tr>
      <w:tr w:rsidR="0050421E" w:rsidRPr="00647013" w:rsidTr="0042498A">
        <w:trPr>
          <w:trHeight w:val="1233"/>
        </w:trPr>
        <w:tc>
          <w:tcPr>
            <w:tcW w:w="3086" w:type="dxa"/>
            <w:shd w:val="clear" w:color="auto" w:fill="F7CAAC"/>
          </w:tcPr>
          <w:p w:rsidR="0050421E" w:rsidRPr="0092293D" w:rsidRDefault="0050421E" w:rsidP="0042498A">
            <w:pPr>
              <w:jc w:val="both"/>
              <w:rPr>
                <w:b/>
              </w:rPr>
            </w:pPr>
            <w:r w:rsidRPr="0092293D">
              <w:rPr>
                <w:b/>
              </w:rPr>
              <w:t>Forma způsobu ověření studijních výsledků a další požadavky na studenta</w:t>
            </w:r>
          </w:p>
        </w:tc>
        <w:tc>
          <w:tcPr>
            <w:tcW w:w="6769" w:type="dxa"/>
            <w:gridSpan w:val="7"/>
            <w:tcBorders>
              <w:bottom w:val="nil"/>
            </w:tcBorders>
          </w:tcPr>
          <w:p w:rsidR="0050421E" w:rsidRDefault="0050421E" w:rsidP="0042498A">
            <w:pPr>
              <w:jc w:val="both"/>
            </w:pPr>
            <w:r w:rsidRPr="002151F1">
              <w:t>Způsob zakončení předmětu – zápočet, zkouška</w:t>
            </w:r>
            <w:r>
              <w:t>.</w:t>
            </w:r>
          </w:p>
          <w:p w:rsidR="0050421E" w:rsidRPr="00070D80" w:rsidRDefault="0050421E" w:rsidP="0042498A">
            <w:pPr>
              <w:jc w:val="both"/>
            </w:pPr>
            <w:r w:rsidRPr="00070D80">
              <w:t>Požadavky na zápočet: aktivní účast na seminářích – minimálně 80 %</w:t>
            </w:r>
            <w:r w:rsidR="00BD7FBC">
              <w:t xml:space="preserve"> účast</w:t>
            </w:r>
            <w:r w:rsidRPr="00070D80">
              <w:t xml:space="preserve"> na realizovaných seminářích; vypracování, prezentace, obhájení a odevzdání seminární práce dle požadavků vyučujícího; absolvování průběžných testů.</w:t>
            </w:r>
          </w:p>
          <w:p w:rsidR="0050421E" w:rsidRPr="002B64DE" w:rsidRDefault="0050421E" w:rsidP="0042498A">
            <w:pPr>
              <w:jc w:val="both"/>
              <w:rPr>
                <w:color w:val="000000" w:themeColor="text1"/>
              </w:rPr>
            </w:pPr>
            <w:r w:rsidRPr="00070D80">
              <w:t>Požadavky na zkoušku:</w:t>
            </w:r>
            <w:r>
              <w:t xml:space="preserve"> splnění podmínek zápočtu; </w:t>
            </w:r>
            <w:r w:rsidRPr="00647013">
              <w:t>písemný test s maximálním možným počtem dosažitelných bodů 100</w:t>
            </w:r>
            <w:r>
              <w:t>, musí být splněn</w:t>
            </w:r>
            <w:r w:rsidRPr="00647013">
              <w:t xml:space="preserve"> alespoň na 60 %,</w:t>
            </w:r>
            <w:r>
              <w:t xml:space="preserve"> poté</w:t>
            </w:r>
            <w:r w:rsidRPr="00647013">
              <w:t xml:space="preserve"> následuje ústní </w:t>
            </w:r>
            <w:r>
              <w:t>část zkoušky</w:t>
            </w:r>
            <w:r w:rsidRPr="00647013">
              <w:t xml:space="preserve"> v rozsahu znalostí</w:t>
            </w:r>
            <w:r>
              <w:t xml:space="preserve"> přednášek a seminářů.</w:t>
            </w:r>
          </w:p>
        </w:tc>
      </w:tr>
      <w:tr w:rsidR="0050421E" w:rsidRPr="00647013" w:rsidTr="0042498A">
        <w:trPr>
          <w:trHeight w:val="70"/>
        </w:trPr>
        <w:tc>
          <w:tcPr>
            <w:tcW w:w="9855" w:type="dxa"/>
            <w:gridSpan w:val="8"/>
            <w:tcBorders>
              <w:top w:val="nil"/>
            </w:tcBorders>
          </w:tcPr>
          <w:p w:rsidR="0050421E" w:rsidRPr="00C6426E" w:rsidRDefault="0050421E" w:rsidP="0042498A">
            <w:pPr>
              <w:jc w:val="both"/>
              <w:rPr>
                <w:color w:val="0070C0"/>
              </w:rPr>
            </w:pPr>
          </w:p>
        </w:tc>
      </w:tr>
      <w:tr w:rsidR="0050421E" w:rsidRPr="00647013" w:rsidTr="0042498A">
        <w:trPr>
          <w:trHeight w:val="197"/>
        </w:trPr>
        <w:tc>
          <w:tcPr>
            <w:tcW w:w="3086" w:type="dxa"/>
            <w:tcBorders>
              <w:top w:val="nil"/>
            </w:tcBorders>
            <w:shd w:val="clear" w:color="auto" w:fill="F7CAAC"/>
          </w:tcPr>
          <w:p w:rsidR="0050421E" w:rsidRPr="00647013" w:rsidRDefault="0050421E" w:rsidP="0042498A">
            <w:pPr>
              <w:jc w:val="both"/>
              <w:rPr>
                <w:b/>
              </w:rPr>
            </w:pPr>
            <w:r w:rsidRPr="00647013">
              <w:rPr>
                <w:b/>
              </w:rPr>
              <w:t>Garant předmětu</w:t>
            </w:r>
          </w:p>
        </w:tc>
        <w:tc>
          <w:tcPr>
            <w:tcW w:w="6769" w:type="dxa"/>
            <w:gridSpan w:val="7"/>
            <w:tcBorders>
              <w:top w:val="nil"/>
            </w:tcBorders>
          </w:tcPr>
          <w:p w:rsidR="0050421E" w:rsidRPr="00647013" w:rsidRDefault="0050421E" w:rsidP="0042498A">
            <w:pPr>
              <w:jc w:val="both"/>
            </w:pPr>
            <w:r w:rsidRPr="00647013">
              <w:t>doc. Ing. Miloslava Chovancová, CSc.</w:t>
            </w:r>
          </w:p>
        </w:tc>
      </w:tr>
      <w:tr w:rsidR="0050421E" w:rsidRPr="00647013" w:rsidTr="0042498A">
        <w:trPr>
          <w:trHeight w:val="243"/>
        </w:trPr>
        <w:tc>
          <w:tcPr>
            <w:tcW w:w="3086" w:type="dxa"/>
            <w:tcBorders>
              <w:top w:val="nil"/>
            </w:tcBorders>
            <w:shd w:val="clear" w:color="auto" w:fill="F7CAAC"/>
          </w:tcPr>
          <w:p w:rsidR="0050421E" w:rsidRPr="00647013" w:rsidRDefault="0050421E" w:rsidP="0042498A">
            <w:pPr>
              <w:jc w:val="both"/>
              <w:rPr>
                <w:b/>
              </w:rPr>
            </w:pPr>
            <w:r w:rsidRPr="00647013">
              <w:rPr>
                <w:b/>
              </w:rPr>
              <w:t>Zapojení garanta do výuky předmětu</w:t>
            </w:r>
          </w:p>
        </w:tc>
        <w:tc>
          <w:tcPr>
            <w:tcW w:w="6769" w:type="dxa"/>
            <w:gridSpan w:val="7"/>
            <w:tcBorders>
              <w:top w:val="nil"/>
            </w:tcBorders>
          </w:tcPr>
          <w:p w:rsidR="0050421E" w:rsidRPr="0092293D" w:rsidRDefault="0050421E" w:rsidP="0042498A">
            <w:pPr>
              <w:jc w:val="both"/>
              <w:rPr>
                <w:color w:val="0070C0"/>
              </w:rPr>
            </w:pPr>
            <w:r w:rsidRPr="00E6071C">
              <w:t>Garant se p</w:t>
            </w:r>
            <w:r>
              <w:t>odílí na přednáškách v rozsahu 6</w:t>
            </w:r>
            <w:r w:rsidRPr="00E6071C">
              <w:t>0 %, dále stanovuje koncepci seminářů a dohlíží na jejich jednotné vedení</w:t>
            </w:r>
            <w:r w:rsidRPr="0092293D">
              <w:rPr>
                <w:color w:val="0070C0"/>
              </w:rPr>
              <w:t>.</w:t>
            </w:r>
          </w:p>
        </w:tc>
      </w:tr>
      <w:tr w:rsidR="0050421E" w:rsidRPr="00647013" w:rsidTr="0042498A">
        <w:tc>
          <w:tcPr>
            <w:tcW w:w="3086" w:type="dxa"/>
            <w:shd w:val="clear" w:color="auto" w:fill="F7CAAC"/>
          </w:tcPr>
          <w:p w:rsidR="0050421E" w:rsidRPr="00647013" w:rsidRDefault="0050421E" w:rsidP="0042498A">
            <w:pPr>
              <w:jc w:val="both"/>
              <w:rPr>
                <w:b/>
              </w:rPr>
            </w:pPr>
            <w:r w:rsidRPr="00647013">
              <w:rPr>
                <w:b/>
              </w:rPr>
              <w:t>Vyučující</w:t>
            </w:r>
          </w:p>
        </w:tc>
        <w:tc>
          <w:tcPr>
            <w:tcW w:w="6769" w:type="dxa"/>
            <w:gridSpan w:val="7"/>
            <w:tcBorders>
              <w:bottom w:val="nil"/>
            </w:tcBorders>
          </w:tcPr>
          <w:p w:rsidR="0050421E" w:rsidRPr="00E6071C" w:rsidRDefault="0050421E" w:rsidP="0042498A">
            <w:pPr>
              <w:jc w:val="both"/>
            </w:pPr>
            <w:r w:rsidRPr="00E6071C">
              <w:t xml:space="preserve">doc. Ing. Miloslava </w:t>
            </w:r>
            <w:r>
              <w:t>Chovancová, CSc. – přednášky (6</w:t>
            </w:r>
            <w:r w:rsidRPr="00E6071C">
              <w:t xml:space="preserve">0%), Ing. Michael </w:t>
            </w:r>
            <w:r>
              <w:t xml:space="preserve">Adu </w:t>
            </w:r>
            <w:r w:rsidRPr="00E6071C">
              <w:t>Kwarteng</w:t>
            </w:r>
            <w:r>
              <w:t>, Ph.D. – přednášky (4</w:t>
            </w:r>
            <w:r w:rsidRPr="00E6071C">
              <w:t>0%)</w:t>
            </w:r>
          </w:p>
        </w:tc>
      </w:tr>
      <w:tr w:rsidR="0050421E" w:rsidRPr="00647013" w:rsidTr="0042498A">
        <w:trPr>
          <w:trHeight w:val="78"/>
        </w:trPr>
        <w:tc>
          <w:tcPr>
            <w:tcW w:w="9855" w:type="dxa"/>
            <w:gridSpan w:val="8"/>
            <w:tcBorders>
              <w:top w:val="nil"/>
            </w:tcBorders>
          </w:tcPr>
          <w:p w:rsidR="0050421E" w:rsidRPr="00647013" w:rsidRDefault="0050421E" w:rsidP="0042498A">
            <w:pPr>
              <w:jc w:val="both"/>
            </w:pPr>
          </w:p>
        </w:tc>
      </w:tr>
      <w:tr w:rsidR="0050421E" w:rsidRPr="00647013" w:rsidTr="0042498A">
        <w:tc>
          <w:tcPr>
            <w:tcW w:w="3086" w:type="dxa"/>
            <w:shd w:val="clear" w:color="auto" w:fill="F7CAAC"/>
          </w:tcPr>
          <w:p w:rsidR="0050421E" w:rsidRPr="00647013" w:rsidRDefault="0050421E" w:rsidP="0042498A">
            <w:pPr>
              <w:jc w:val="both"/>
              <w:rPr>
                <w:b/>
              </w:rPr>
            </w:pPr>
            <w:r w:rsidRPr="00647013">
              <w:rPr>
                <w:b/>
              </w:rPr>
              <w:t>Stručná anotace předmětu</w:t>
            </w:r>
          </w:p>
        </w:tc>
        <w:tc>
          <w:tcPr>
            <w:tcW w:w="6769" w:type="dxa"/>
            <w:gridSpan w:val="7"/>
            <w:tcBorders>
              <w:bottom w:val="nil"/>
            </w:tcBorders>
          </w:tcPr>
          <w:p w:rsidR="0050421E" w:rsidRPr="00647013" w:rsidRDefault="0050421E" w:rsidP="0042498A">
            <w:pPr>
              <w:jc w:val="both"/>
            </w:pPr>
          </w:p>
        </w:tc>
      </w:tr>
      <w:tr w:rsidR="0050421E" w:rsidRPr="00647013" w:rsidTr="0042498A">
        <w:trPr>
          <w:trHeight w:val="3688"/>
        </w:trPr>
        <w:tc>
          <w:tcPr>
            <w:tcW w:w="9855" w:type="dxa"/>
            <w:gridSpan w:val="8"/>
            <w:tcBorders>
              <w:top w:val="nil"/>
              <w:bottom w:val="single" w:sz="12" w:space="0" w:color="auto"/>
            </w:tcBorders>
          </w:tcPr>
          <w:p w:rsidR="0050421E" w:rsidRDefault="0050421E" w:rsidP="0042498A">
            <w:pPr>
              <w:jc w:val="both"/>
            </w:pPr>
            <w:r w:rsidRPr="003457E8">
              <w:t>Cílem předmětu je seznámit studenty s</w:t>
            </w:r>
            <w:r>
              <w:t xml:space="preserve"> problematikou managementu značky, který je zaměřen na aplikaci marketingu a rozhodování o značkách. </w:t>
            </w:r>
            <w:r w:rsidRPr="00D65DE0">
              <w:t>S</w:t>
            </w:r>
            <w:r>
              <w:t>tudenti</w:t>
            </w:r>
            <w:r w:rsidRPr="00D65DE0">
              <w:t xml:space="preserve"> získají velmi pokročilé znalosti o </w:t>
            </w:r>
            <w:r>
              <w:t xml:space="preserve">životním cyklu </w:t>
            </w:r>
            <w:r w:rsidRPr="00D65DE0">
              <w:t>značky, znalostech o značce, hodnotě značky (brand equity), významu ochranných</w:t>
            </w:r>
            <w:r w:rsidRPr="00FB614B">
              <w:t xml:space="preserve"> známek a marketingových akcích</w:t>
            </w:r>
            <w:r>
              <w:t>,</w:t>
            </w:r>
            <w:r w:rsidRPr="00FB614B">
              <w:t xml:space="preserve"> s cíle</w:t>
            </w:r>
            <w:r>
              <w:t>m ovlivnit chování spotřebitele.</w:t>
            </w:r>
          </w:p>
          <w:p w:rsidR="0050421E" w:rsidRPr="00E94CE6" w:rsidRDefault="0050421E" w:rsidP="00085185">
            <w:pPr>
              <w:pStyle w:val="Odstavecseseznamem"/>
              <w:numPr>
                <w:ilvl w:val="0"/>
                <w:numId w:val="44"/>
              </w:numPr>
              <w:spacing w:after="0" w:line="240" w:lineRule="auto"/>
              <w:ind w:left="254" w:hanging="254"/>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Úvod do managementu značky a původ značek</w:t>
            </w:r>
            <w:r>
              <w:rPr>
                <w:rFonts w:ascii="Times New Roman" w:eastAsia="Times New Roman" w:hAnsi="Times New Roman"/>
                <w:sz w:val="20"/>
                <w:szCs w:val="20"/>
                <w:lang w:eastAsia="cs-CZ"/>
              </w:rPr>
              <w:t>.</w:t>
            </w:r>
          </w:p>
          <w:p w:rsidR="0050421E" w:rsidRPr="00E94CE6" w:rsidRDefault="0050421E" w:rsidP="00085185">
            <w:pPr>
              <w:pStyle w:val="Odstavecseseznamem"/>
              <w:numPr>
                <w:ilvl w:val="0"/>
                <w:numId w:val="44"/>
              </w:numPr>
              <w:spacing w:after="0" w:line="240" w:lineRule="auto"/>
              <w:ind w:left="254" w:hanging="254"/>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Management značky a základní funkce značky</w:t>
            </w:r>
            <w:r>
              <w:rPr>
                <w:rFonts w:ascii="Times New Roman" w:eastAsia="Times New Roman" w:hAnsi="Times New Roman"/>
                <w:sz w:val="20"/>
                <w:szCs w:val="20"/>
                <w:lang w:eastAsia="cs-CZ"/>
              </w:rPr>
              <w:t>.</w:t>
            </w:r>
          </w:p>
          <w:p w:rsidR="0050421E" w:rsidRPr="00E94CE6" w:rsidRDefault="0050421E" w:rsidP="00085185">
            <w:pPr>
              <w:pStyle w:val="Odstavecseseznamem"/>
              <w:numPr>
                <w:ilvl w:val="0"/>
                <w:numId w:val="44"/>
              </w:numPr>
              <w:spacing w:after="0" w:line="240" w:lineRule="auto"/>
              <w:ind w:left="254" w:hanging="254"/>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Management značky versus značkový produkt; podstata a prvky značky</w:t>
            </w:r>
            <w:r>
              <w:rPr>
                <w:rFonts w:ascii="Times New Roman" w:eastAsia="Times New Roman" w:hAnsi="Times New Roman"/>
                <w:sz w:val="20"/>
                <w:szCs w:val="20"/>
                <w:lang w:eastAsia="cs-CZ"/>
              </w:rPr>
              <w:t>.</w:t>
            </w:r>
          </w:p>
          <w:p w:rsidR="0050421E" w:rsidRPr="00E94CE6" w:rsidRDefault="0050421E" w:rsidP="00085185">
            <w:pPr>
              <w:pStyle w:val="Odstavecseseznamem"/>
              <w:numPr>
                <w:ilvl w:val="0"/>
                <w:numId w:val="44"/>
              </w:numPr>
              <w:spacing w:after="0" w:line="240" w:lineRule="auto"/>
              <w:ind w:left="254" w:hanging="254"/>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Přístupy k rozdělení značek: podle vlastnictví a podle kategorií</w:t>
            </w:r>
            <w:r>
              <w:rPr>
                <w:rFonts w:ascii="Times New Roman" w:eastAsia="Times New Roman" w:hAnsi="Times New Roman"/>
                <w:sz w:val="20"/>
                <w:szCs w:val="20"/>
                <w:lang w:eastAsia="cs-CZ"/>
              </w:rPr>
              <w:t>.</w:t>
            </w:r>
          </w:p>
          <w:p w:rsidR="0050421E" w:rsidRPr="00E94CE6" w:rsidRDefault="0050421E" w:rsidP="00085185">
            <w:pPr>
              <w:pStyle w:val="Odstavecseseznamem"/>
              <w:numPr>
                <w:ilvl w:val="0"/>
                <w:numId w:val="44"/>
              </w:numPr>
              <w:spacing w:after="0" w:line="240" w:lineRule="auto"/>
              <w:ind w:left="254" w:hanging="254"/>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Identita značky, umístění značky a znalost o značce</w:t>
            </w:r>
            <w:r>
              <w:rPr>
                <w:rFonts w:ascii="Times New Roman" w:eastAsia="Times New Roman" w:hAnsi="Times New Roman"/>
                <w:sz w:val="20"/>
                <w:szCs w:val="20"/>
                <w:lang w:eastAsia="cs-CZ"/>
              </w:rPr>
              <w:t>.</w:t>
            </w:r>
          </w:p>
          <w:p w:rsidR="0050421E" w:rsidRPr="00E94CE6" w:rsidRDefault="0050421E" w:rsidP="00085185">
            <w:pPr>
              <w:pStyle w:val="Odstavecseseznamem"/>
              <w:numPr>
                <w:ilvl w:val="0"/>
                <w:numId w:val="44"/>
              </w:numPr>
              <w:spacing w:after="0" w:line="240" w:lineRule="auto"/>
              <w:ind w:left="254" w:hanging="254"/>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Hodnota</w:t>
            </w:r>
            <w:r>
              <w:rPr>
                <w:rFonts w:ascii="Times New Roman" w:eastAsia="Times New Roman" w:hAnsi="Times New Roman"/>
                <w:sz w:val="20"/>
                <w:szCs w:val="20"/>
                <w:lang w:eastAsia="cs-CZ"/>
              </w:rPr>
              <w:t xml:space="preserve"> značky a modely hodnoty značky.</w:t>
            </w:r>
          </w:p>
          <w:p w:rsidR="0050421E" w:rsidRPr="00E94CE6" w:rsidRDefault="0050421E" w:rsidP="00085185">
            <w:pPr>
              <w:pStyle w:val="Odstavecseseznamem"/>
              <w:numPr>
                <w:ilvl w:val="0"/>
                <w:numId w:val="44"/>
              </w:numPr>
              <w:spacing w:after="0" w:line="240" w:lineRule="auto"/>
              <w:ind w:left="254" w:hanging="254"/>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A</w:t>
            </w:r>
            <w:r>
              <w:rPr>
                <w:rFonts w:ascii="Times New Roman" w:eastAsia="Times New Roman" w:hAnsi="Times New Roman"/>
                <w:sz w:val="20"/>
                <w:szCs w:val="20"/>
                <w:lang w:eastAsia="cs-CZ"/>
              </w:rPr>
              <w:t>akerův model hodnoty značky.</w:t>
            </w:r>
          </w:p>
          <w:p w:rsidR="0050421E" w:rsidRPr="00E94CE6" w:rsidRDefault="0050421E" w:rsidP="00085185">
            <w:pPr>
              <w:pStyle w:val="Odstavecseseznamem"/>
              <w:numPr>
                <w:ilvl w:val="0"/>
                <w:numId w:val="44"/>
              </w:numPr>
              <w:spacing w:after="0" w:line="240" w:lineRule="auto"/>
              <w:ind w:left="254" w:hanging="254"/>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Kellerův model hodnoty značky.</w:t>
            </w:r>
          </w:p>
          <w:p w:rsidR="0050421E" w:rsidRPr="00E94CE6" w:rsidRDefault="0050421E" w:rsidP="00085185">
            <w:pPr>
              <w:pStyle w:val="Odstavecseseznamem"/>
              <w:numPr>
                <w:ilvl w:val="0"/>
                <w:numId w:val="44"/>
              </w:numPr>
              <w:spacing w:after="0" w:line="240" w:lineRule="auto"/>
              <w:ind w:left="254" w:hanging="254"/>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Budování silné značky.</w:t>
            </w:r>
          </w:p>
          <w:p w:rsidR="0050421E" w:rsidRPr="00E94CE6" w:rsidRDefault="0050421E" w:rsidP="00085185">
            <w:pPr>
              <w:pStyle w:val="Odstavecseseznamem"/>
              <w:numPr>
                <w:ilvl w:val="0"/>
                <w:numId w:val="44"/>
              </w:numPr>
              <w:spacing w:after="0" w:line="240" w:lineRule="auto"/>
              <w:ind w:left="254" w:hanging="254"/>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Architektura značky.</w:t>
            </w:r>
          </w:p>
          <w:p w:rsidR="0050421E" w:rsidRPr="00E94CE6" w:rsidRDefault="0050421E" w:rsidP="00085185">
            <w:pPr>
              <w:pStyle w:val="Odstavecseseznamem"/>
              <w:numPr>
                <w:ilvl w:val="0"/>
                <w:numId w:val="44"/>
              </w:numPr>
              <w:spacing w:after="0" w:line="240" w:lineRule="auto"/>
              <w:ind w:left="254" w:hanging="254"/>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Výběr vhodné strategie značky</w:t>
            </w:r>
            <w:r>
              <w:rPr>
                <w:rFonts w:ascii="Times New Roman" w:eastAsia="Times New Roman" w:hAnsi="Times New Roman"/>
                <w:sz w:val="20"/>
                <w:szCs w:val="20"/>
                <w:lang w:eastAsia="cs-CZ"/>
              </w:rPr>
              <w:t>.</w:t>
            </w:r>
          </w:p>
          <w:p w:rsidR="0050421E" w:rsidRDefault="0050421E" w:rsidP="00085185">
            <w:pPr>
              <w:pStyle w:val="Odstavecseseznamem"/>
              <w:numPr>
                <w:ilvl w:val="0"/>
                <w:numId w:val="44"/>
              </w:numPr>
              <w:spacing w:after="0" w:line="240" w:lineRule="auto"/>
              <w:ind w:left="254" w:hanging="254"/>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Branding a porozumění chování spotřebitele</w:t>
            </w:r>
            <w:r>
              <w:rPr>
                <w:rFonts w:ascii="Times New Roman" w:eastAsia="Times New Roman" w:hAnsi="Times New Roman"/>
                <w:sz w:val="20"/>
                <w:szCs w:val="20"/>
                <w:lang w:eastAsia="cs-CZ"/>
              </w:rPr>
              <w:t>.</w:t>
            </w:r>
          </w:p>
          <w:p w:rsidR="0050421E" w:rsidRPr="00DC7578" w:rsidRDefault="0050421E" w:rsidP="00085185">
            <w:pPr>
              <w:pStyle w:val="Odstavecseseznamem"/>
              <w:numPr>
                <w:ilvl w:val="0"/>
                <w:numId w:val="44"/>
              </w:numPr>
              <w:spacing w:after="0" w:line="240" w:lineRule="auto"/>
              <w:ind w:left="254" w:hanging="254"/>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Dopad značky na marketingový program společnosti</w:t>
            </w:r>
            <w:r>
              <w:rPr>
                <w:rFonts w:ascii="Times New Roman" w:eastAsia="Times New Roman" w:hAnsi="Times New Roman"/>
                <w:sz w:val="20"/>
                <w:szCs w:val="20"/>
                <w:lang w:eastAsia="cs-CZ"/>
              </w:rPr>
              <w:t>.</w:t>
            </w:r>
          </w:p>
        </w:tc>
      </w:tr>
      <w:tr w:rsidR="0050421E" w:rsidRPr="00647013" w:rsidTr="0042498A">
        <w:trPr>
          <w:trHeight w:val="265"/>
        </w:trPr>
        <w:tc>
          <w:tcPr>
            <w:tcW w:w="3653" w:type="dxa"/>
            <w:gridSpan w:val="2"/>
            <w:tcBorders>
              <w:top w:val="nil"/>
            </w:tcBorders>
            <w:shd w:val="clear" w:color="auto" w:fill="F7CAAC"/>
          </w:tcPr>
          <w:p w:rsidR="0050421E" w:rsidRPr="00647013" w:rsidRDefault="0050421E" w:rsidP="0042498A">
            <w:pPr>
              <w:jc w:val="both"/>
            </w:pPr>
            <w:r w:rsidRPr="00647013">
              <w:rPr>
                <w:b/>
              </w:rPr>
              <w:t>Studijní literatura a studijní pomůcky</w:t>
            </w:r>
          </w:p>
        </w:tc>
        <w:tc>
          <w:tcPr>
            <w:tcW w:w="6202" w:type="dxa"/>
            <w:gridSpan w:val="6"/>
            <w:tcBorders>
              <w:top w:val="nil"/>
              <w:bottom w:val="nil"/>
            </w:tcBorders>
          </w:tcPr>
          <w:p w:rsidR="0050421E" w:rsidRPr="00647013" w:rsidRDefault="0050421E" w:rsidP="0042498A">
            <w:pPr>
              <w:jc w:val="both"/>
            </w:pPr>
          </w:p>
        </w:tc>
      </w:tr>
      <w:tr w:rsidR="0050421E" w:rsidRPr="00647013" w:rsidTr="0042498A">
        <w:trPr>
          <w:trHeight w:val="1497"/>
        </w:trPr>
        <w:tc>
          <w:tcPr>
            <w:tcW w:w="9855" w:type="dxa"/>
            <w:gridSpan w:val="8"/>
            <w:tcBorders>
              <w:top w:val="nil"/>
            </w:tcBorders>
          </w:tcPr>
          <w:p w:rsidR="0050421E" w:rsidRPr="00564450" w:rsidRDefault="0050421E" w:rsidP="0042498A">
            <w:pPr>
              <w:pStyle w:val="xmsonormal"/>
              <w:shd w:val="clear" w:color="auto" w:fill="FFFFFF"/>
              <w:jc w:val="both"/>
              <w:rPr>
                <w:b/>
                <w:bCs/>
                <w:color w:val="000000" w:themeColor="text1"/>
                <w:sz w:val="20"/>
                <w:szCs w:val="20"/>
              </w:rPr>
            </w:pPr>
            <w:r w:rsidRPr="00564450">
              <w:rPr>
                <w:b/>
                <w:bCs/>
                <w:color w:val="000000" w:themeColor="text1"/>
                <w:sz w:val="20"/>
                <w:szCs w:val="20"/>
              </w:rPr>
              <w:t>Povinná literatura</w:t>
            </w:r>
          </w:p>
          <w:p w:rsidR="0050421E" w:rsidRPr="00564450" w:rsidRDefault="0050421E" w:rsidP="0042498A">
            <w:pPr>
              <w:rPr>
                <w:lang w:val="en-US"/>
              </w:rPr>
            </w:pPr>
            <w:r w:rsidRPr="00564450">
              <w:rPr>
                <w:lang w:val="en-US"/>
              </w:rPr>
              <w:t xml:space="preserve">KELLER, K. L. Strategic </w:t>
            </w:r>
            <w:r w:rsidRPr="00564450">
              <w:rPr>
                <w:i/>
                <w:lang w:val="en-US"/>
              </w:rPr>
              <w:t>Brand Management: Building, Measuring, and Managing Brand Equity</w:t>
            </w:r>
            <w:r>
              <w:rPr>
                <w:lang w:val="en-US"/>
              </w:rPr>
              <w:t>. 4th e</w:t>
            </w:r>
            <w:r w:rsidRPr="00564450">
              <w:rPr>
                <w:lang w:val="en-US"/>
              </w:rPr>
              <w:t>dition</w:t>
            </w:r>
            <w:r>
              <w:rPr>
                <w:lang w:val="en-US"/>
              </w:rPr>
              <w:t>.</w:t>
            </w:r>
            <w:r w:rsidRPr="00564450">
              <w:rPr>
                <w:lang w:val="en-US"/>
              </w:rPr>
              <w:t xml:space="preserve"> Pearson</w:t>
            </w:r>
            <w:r>
              <w:rPr>
                <w:lang w:val="en-US"/>
              </w:rPr>
              <w:t>,</w:t>
            </w:r>
            <w:r w:rsidRPr="00564450">
              <w:rPr>
                <w:lang w:val="en-US"/>
              </w:rPr>
              <w:t xml:space="preserve"> 2012, 608 p. ISBN 978-0132664257</w:t>
            </w:r>
            <w:r>
              <w:rPr>
                <w:lang w:val="en-US"/>
              </w:rPr>
              <w:t>.</w:t>
            </w:r>
          </w:p>
          <w:p w:rsidR="0050421E" w:rsidRPr="00564450" w:rsidRDefault="0050421E" w:rsidP="0042498A">
            <w:pPr>
              <w:rPr>
                <w:lang w:val="en-US"/>
              </w:rPr>
            </w:pPr>
            <w:r w:rsidRPr="00564450">
              <w:rPr>
                <w:lang w:val="en-US"/>
              </w:rPr>
              <w:t>WHEELER,</w:t>
            </w:r>
            <w:r>
              <w:rPr>
                <w:lang w:val="en-US"/>
              </w:rPr>
              <w:t xml:space="preserve"> A</w:t>
            </w:r>
            <w:r w:rsidRPr="00564450">
              <w:rPr>
                <w:lang w:val="en-US"/>
              </w:rPr>
              <w:t xml:space="preserve">. </w:t>
            </w:r>
            <w:r w:rsidRPr="00564450">
              <w:rPr>
                <w:i/>
                <w:lang w:val="en-US"/>
              </w:rPr>
              <w:t>Designing Brand Identity</w:t>
            </w:r>
            <w:r>
              <w:rPr>
                <w:lang w:val="en-US"/>
              </w:rPr>
              <w:t xml:space="preserve">. 5th edition. </w:t>
            </w:r>
            <w:r w:rsidRPr="00564450">
              <w:rPr>
                <w:lang w:val="en-US"/>
              </w:rPr>
              <w:t>John Wiley</w:t>
            </w:r>
            <w:r>
              <w:rPr>
                <w:lang w:val="en-US"/>
              </w:rPr>
              <w:t xml:space="preserve">, &amp; Sons, Inc., 2018, ISBN </w:t>
            </w:r>
            <w:r w:rsidRPr="00564450">
              <w:rPr>
                <w:lang w:val="en-US"/>
              </w:rPr>
              <w:t>9781118980828</w:t>
            </w:r>
            <w:r>
              <w:rPr>
                <w:lang w:val="en-US"/>
              </w:rPr>
              <w:t>.</w:t>
            </w:r>
          </w:p>
          <w:p w:rsidR="0050421E" w:rsidRPr="00564450" w:rsidRDefault="0050421E" w:rsidP="0042498A">
            <w:pPr>
              <w:pStyle w:val="xmsonormal"/>
              <w:shd w:val="clear" w:color="auto" w:fill="FFFFFF"/>
              <w:jc w:val="both"/>
              <w:rPr>
                <w:b/>
                <w:bCs/>
                <w:color w:val="000000" w:themeColor="text1"/>
                <w:sz w:val="20"/>
                <w:szCs w:val="20"/>
              </w:rPr>
            </w:pPr>
            <w:r w:rsidRPr="00564450">
              <w:rPr>
                <w:b/>
                <w:bCs/>
                <w:color w:val="000000" w:themeColor="text1"/>
                <w:sz w:val="20"/>
                <w:szCs w:val="20"/>
              </w:rPr>
              <w:t>Doporučená literatura</w:t>
            </w:r>
          </w:p>
          <w:p w:rsidR="0050421E" w:rsidRPr="00564450" w:rsidRDefault="0050421E" w:rsidP="0042498A">
            <w:pPr>
              <w:jc w:val="both"/>
              <w:rPr>
                <w:lang w:val="en-US"/>
              </w:rPr>
            </w:pPr>
            <w:r w:rsidRPr="00CC2D76">
              <w:rPr>
                <w:lang w:val="en-US"/>
              </w:rPr>
              <w:t>CHEVALIER</w:t>
            </w:r>
            <w:r>
              <w:rPr>
                <w:lang w:val="en-US"/>
              </w:rPr>
              <w:t xml:space="preserve">, M., </w:t>
            </w:r>
            <w:r w:rsidRPr="00CC2D76">
              <w:rPr>
                <w:lang w:val="en-US"/>
              </w:rPr>
              <w:t>MAZZALOVO</w:t>
            </w:r>
            <w:r>
              <w:rPr>
                <w:lang w:val="en-US"/>
              </w:rPr>
              <w:t>, G</w:t>
            </w:r>
            <w:r w:rsidRPr="00CC2D76">
              <w:rPr>
                <w:lang w:val="en-US"/>
              </w:rPr>
              <w:t xml:space="preserve">. </w:t>
            </w:r>
            <w:r w:rsidRPr="00564450">
              <w:rPr>
                <w:i/>
                <w:lang w:val="en-US"/>
              </w:rPr>
              <w:t>Luxury Brand Management: A World of Privilege</w:t>
            </w:r>
            <w:r>
              <w:rPr>
                <w:lang w:val="en-US"/>
              </w:rPr>
              <w:t>. 2nd e</w:t>
            </w:r>
            <w:r w:rsidRPr="00564450">
              <w:rPr>
                <w:lang w:val="en-US"/>
              </w:rPr>
              <w:t>dition</w:t>
            </w:r>
            <w:r>
              <w:rPr>
                <w:lang w:val="en-US"/>
              </w:rPr>
              <w:t>.</w:t>
            </w:r>
            <w:r w:rsidRPr="00564450">
              <w:rPr>
                <w:lang w:val="en-US"/>
              </w:rPr>
              <w:t xml:space="preserve"> John Wil</w:t>
            </w:r>
            <w:r>
              <w:rPr>
                <w:lang w:val="en-US"/>
              </w:rPr>
              <w:t xml:space="preserve">ey &amp; Sons Singapore Pte. Ltd., </w:t>
            </w:r>
            <w:r w:rsidRPr="00564450">
              <w:rPr>
                <w:lang w:val="en-US"/>
              </w:rPr>
              <w:t>2015, ISBN 9781119199168</w:t>
            </w:r>
          </w:p>
          <w:p w:rsidR="0050421E" w:rsidRPr="00564450" w:rsidRDefault="0050421E" w:rsidP="0042498A">
            <w:pPr>
              <w:jc w:val="both"/>
              <w:rPr>
                <w:lang w:val="en-US"/>
              </w:rPr>
            </w:pPr>
            <w:r>
              <w:rPr>
                <w:lang w:val="en-US"/>
              </w:rPr>
              <w:t xml:space="preserve">SOLOMON, M., </w:t>
            </w:r>
            <w:r w:rsidRPr="00564450">
              <w:rPr>
                <w:lang w:val="en-US"/>
              </w:rPr>
              <w:t>RICHMOND</w:t>
            </w:r>
            <w:r>
              <w:rPr>
                <w:lang w:val="en-US"/>
              </w:rPr>
              <w:t>, K</w:t>
            </w:r>
            <w:r w:rsidRPr="00564450">
              <w:rPr>
                <w:lang w:val="en-US"/>
              </w:rPr>
              <w:t xml:space="preserve">. </w:t>
            </w:r>
            <w:r w:rsidRPr="00C711C2">
              <w:rPr>
                <w:i/>
                <w:lang w:val="en-US"/>
              </w:rPr>
              <w:t>Brand You for Marketing: Real People Real Choice</w:t>
            </w:r>
            <w:r>
              <w:rPr>
                <w:lang w:val="en-US"/>
              </w:rPr>
              <w:t>. 7th e</w:t>
            </w:r>
            <w:r w:rsidRPr="00564450">
              <w:rPr>
                <w:lang w:val="en-US"/>
              </w:rPr>
              <w:t>dition</w:t>
            </w:r>
            <w:r>
              <w:rPr>
                <w:lang w:val="en-US"/>
              </w:rPr>
              <w:t xml:space="preserve">. </w:t>
            </w:r>
            <w:r w:rsidRPr="00564450">
              <w:rPr>
                <w:lang w:val="en-US"/>
              </w:rPr>
              <w:t>Prentice Hall</w:t>
            </w:r>
            <w:r>
              <w:rPr>
                <w:lang w:val="en-US"/>
              </w:rPr>
              <w:t>,</w:t>
            </w:r>
            <w:r w:rsidRPr="00564450">
              <w:rPr>
                <w:lang w:val="en-US"/>
              </w:rPr>
              <w:t xml:space="preserve"> 2012, ISBN 9780130388537</w:t>
            </w:r>
          </w:p>
          <w:p w:rsidR="0050421E" w:rsidRPr="00DF53E5" w:rsidRDefault="0050421E" w:rsidP="0042498A">
            <w:pPr>
              <w:jc w:val="both"/>
            </w:pPr>
            <w:r>
              <w:rPr>
                <w:lang w:val="en-US"/>
              </w:rPr>
              <w:t>CHOVANCOVÁ, M., ASAMOAH, E. S., WANNINAYAKE, B.</w:t>
            </w:r>
            <w:r w:rsidRPr="00564450">
              <w:rPr>
                <w:lang w:val="en-US"/>
              </w:rPr>
              <w:t xml:space="preserve">, W.M.C. </w:t>
            </w:r>
            <w:r w:rsidRPr="00564450">
              <w:rPr>
                <w:i/>
                <w:lang w:val="en-US"/>
              </w:rPr>
              <w:t>Consumer</w:t>
            </w:r>
            <w:r w:rsidRPr="00564450">
              <w:rPr>
                <w:lang w:val="en-US"/>
              </w:rPr>
              <w:t xml:space="preserve"> </w:t>
            </w:r>
            <w:r w:rsidRPr="00564450">
              <w:rPr>
                <w:i/>
                <w:lang w:val="en-US"/>
              </w:rPr>
              <w:t>Behaviour and Branding: A</w:t>
            </w:r>
            <w:r>
              <w:rPr>
                <w:i/>
                <w:lang w:val="en-US"/>
              </w:rPr>
              <w:t> </w:t>
            </w:r>
            <w:r w:rsidRPr="00564450">
              <w:rPr>
                <w:i/>
                <w:lang w:val="en-US"/>
              </w:rPr>
              <w:t>Cross Cultural Perspective</w:t>
            </w:r>
            <w:r w:rsidRPr="00564450">
              <w:rPr>
                <w:lang w:val="en-US"/>
              </w:rPr>
              <w:t>. Žilina: GEORG, 2011. 176 p. ISBN 978-80-89401-58-1</w:t>
            </w:r>
            <w:r w:rsidRPr="00F66B42">
              <w:t>.</w:t>
            </w:r>
          </w:p>
        </w:tc>
      </w:tr>
      <w:tr w:rsidR="0050421E" w:rsidRPr="00647013" w:rsidTr="004249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0421E" w:rsidRPr="00647013" w:rsidRDefault="0050421E" w:rsidP="0042498A">
            <w:pPr>
              <w:jc w:val="center"/>
              <w:rPr>
                <w:b/>
              </w:rPr>
            </w:pPr>
            <w:r w:rsidRPr="00647013">
              <w:rPr>
                <w:b/>
              </w:rPr>
              <w:t>Informace ke kombinované nebo distanční formě</w:t>
            </w:r>
          </w:p>
        </w:tc>
      </w:tr>
      <w:tr w:rsidR="0050421E" w:rsidRPr="00647013" w:rsidTr="0042498A">
        <w:tc>
          <w:tcPr>
            <w:tcW w:w="4787" w:type="dxa"/>
            <w:gridSpan w:val="3"/>
            <w:tcBorders>
              <w:top w:val="single" w:sz="2" w:space="0" w:color="auto"/>
            </w:tcBorders>
            <w:shd w:val="clear" w:color="auto" w:fill="F7CAAC"/>
          </w:tcPr>
          <w:p w:rsidR="0050421E" w:rsidRPr="00647013" w:rsidRDefault="0050421E" w:rsidP="0042498A">
            <w:pPr>
              <w:jc w:val="both"/>
            </w:pPr>
            <w:r w:rsidRPr="00647013">
              <w:rPr>
                <w:b/>
              </w:rPr>
              <w:t>Rozsah konzultací (soustředění)</w:t>
            </w:r>
          </w:p>
        </w:tc>
        <w:tc>
          <w:tcPr>
            <w:tcW w:w="708" w:type="dxa"/>
            <w:tcBorders>
              <w:top w:val="single" w:sz="2" w:space="0" w:color="auto"/>
            </w:tcBorders>
          </w:tcPr>
          <w:p w:rsidR="0050421E" w:rsidRPr="005F6749" w:rsidRDefault="0050421E" w:rsidP="0042498A">
            <w:pPr>
              <w:jc w:val="both"/>
              <w:rPr>
                <w:color w:val="FF0000"/>
              </w:rPr>
            </w:pPr>
          </w:p>
        </w:tc>
        <w:tc>
          <w:tcPr>
            <w:tcW w:w="4360" w:type="dxa"/>
            <w:gridSpan w:val="4"/>
            <w:tcBorders>
              <w:top w:val="single" w:sz="2" w:space="0" w:color="auto"/>
            </w:tcBorders>
            <w:shd w:val="clear" w:color="auto" w:fill="F7CAAC"/>
          </w:tcPr>
          <w:p w:rsidR="0050421E" w:rsidRPr="00647013" w:rsidRDefault="0050421E" w:rsidP="0042498A">
            <w:pPr>
              <w:jc w:val="both"/>
              <w:rPr>
                <w:b/>
              </w:rPr>
            </w:pPr>
            <w:r w:rsidRPr="00647013">
              <w:rPr>
                <w:b/>
              </w:rPr>
              <w:t xml:space="preserve">hodin </w:t>
            </w:r>
          </w:p>
        </w:tc>
      </w:tr>
      <w:tr w:rsidR="0050421E" w:rsidRPr="00647013" w:rsidTr="0042498A">
        <w:tc>
          <w:tcPr>
            <w:tcW w:w="9855" w:type="dxa"/>
            <w:gridSpan w:val="8"/>
            <w:shd w:val="clear" w:color="auto" w:fill="F7CAAC"/>
          </w:tcPr>
          <w:p w:rsidR="0050421E" w:rsidRPr="00647013" w:rsidRDefault="0050421E" w:rsidP="0042498A">
            <w:pPr>
              <w:jc w:val="both"/>
              <w:rPr>
                <w:b/>
              </w:rPr>
            </w:pPr>
            <w:r w:rsidRPr="00647013">
              <w:rPr>
                <w:b/>
              </w:rPr>
              <w:t>Informace o způsobu kontaktu s vyučujícím</w:t>
            </w:r>
          </w:p>
        </w:tc>
      </w:tr>
      <w:tr w:rsidR="0050421E" w:rsidRPr="00647013" w:rsidTr="0042498A">
        <w:trPr>
          <w:trHeight w:val="603"/>
        </w:trPr>
        <w:tc>
          <w:tcPr>
            <w:tcW w:w="9855" w:type="dxa"/>
            <w:gridSpan w:val="8"/>
          </w:tcPr>
          <w:p w:rsidR="0050421E" w:rsidRPr="00647013" w:rsidRDefault="0050421E" w:rsidP="0042498A">
            <w:pPr>
              <w:jc w:val="both"/>
            </w:pPr>
            <w:r w:rsidRPr="0064701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D7FBC" w:rsidRDefault="00BD7FB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7FBC" w:rsidTr="00BA777E">
        <w:tc>
          <w:tcPr>
            <w:tcW w:w="9855" w:type="dxa"/>
            <w:gridSpan w:val="8"/>
            <w:tcBorders>
              <w:bottom w:val="double" w:sz="4" w:space="0" w:color="auto"/>
            </w:tcBorders>
            <w:shd w:val="clear" w:color="auto" w:fill="BDD6EE"/>
          </w:tcPr>
          <w:p w:rsidR="00BD7FBC" w:rsidRDefault="00BD7FBC" w:rsidP="00BA777E">
            <w:pPr>
              <w:jc w:val="both"/>
              <w:rPr>
                <w:b/>
                <w:sz w:val="28"/>
              </w:rPr>
            </w:pPr>
            <w:r>
              <w:lastRenderedPageBreak/>
              <w:br w:type="page"/>
            </w:r>
            <w:r>
              <w:rPr>
                <w:b/>
                <w:sz w:val="28"/>
              </w:rPr>
              <w:t>B-III – Charakteristika studijního předmětu</w:t>
            </w:r>
          </w:p>
        </w:tc>
      </w:tr>
      <w:tr w:rsidR="00BD7FBC" w:rsidRPr="00D24F3C" w:rsidTr="00BA777E">
        <w:tc>
          <w:tcPr>
            <w:tcW w:w="3086" w:type="dxa"/>
            <w:tcBorders>
              <w:top w:val="double" w:sz="4" w:space="0" w:color="auto"/>
            </w:tcBorders>
            <w:shd w:val="clear" w:color="auto" w:fill="F7CAAC"/>
          </w:tcPr>
          <w:p w:rsidR="00BD7FBC" w:rsidRPr="00D24F3C" w:rsidRDefault="00BD7FBC" w:rsidP="00BA777E">
            <w:pPr>
              <w:jc w:val="both"/>
              <w:rPr>
                <w:b/>
              </w:rPr>
            </w:pPr>
            <w:r w:rsidRPr="00D24F3C">
              <w:rPr>
                <w:b/>
              </w:rPr>
              <w:t>Název studijního předmětu</w:t>
            </w:r>
          </w:p>
        </w:tc>
        <w:tc>
          <w:tcPr>
            <w:tcW w:w="6769" w:type="dxa"/>
            <w:gridSpan w:val="7"/>
            <w:tcBorders>
              <w:top w:val="double" w:sz="4" w:space="0" w:color="auto"/>
            </w:tcBorders>
          </w:tcPr>
          <w:p w:rsidR="00BD7FBC" w:rsidRPr="00D24F3C" w:rsidRDefault="00BD7FBC" w:rsidP="00BA777E">
            <w:pPr>
              <w:jc w:val="both"/>
            </w:pPr>
            <w:r w:rsidRPr="00D24F3C">
              <w:t>Macroeconomics II</w:t>
            </w:r>
          </w:p>
        </w:tc>
      </w:tr>
      <w:tr w:rsidR="00BD7FBC" w:rsidRPr="00D24F3C" w:rsidTr="00BA777E">
        <w:tc>
          <w:tcPr>
            <w:tcW w:w="3086" w:type="dxa"/>
            <w:shd w:val="clear" w:color="auto" w:fill="F7CAAC"/>
          </w:tcPr>
          <w:p w:rsidR="00BD7FBC" w:rsidRPr="00D24F3C" w:rsidRDefault="00BD7FBC" w:rsidP="00BA777E">
            <w:pPr>
              <w:jc w:val="both"/>
              <w:rPr>
                <w:b/>
              </w:rPr>
            </w:pPr>
            <w:r w:rsidRPr="00D24F3C">
              <w:rPr>
                <w:b/>
              </w:rPr>
              <w:t>Typ předmětu</w:t>
            </w:r>
          </w:p>
        </w:tc>
        <w:tc>
          <w:tcPr>
            <w:tcW w:w="3406" w:type="dxa"/>
            <w:gridSpan w:val="4"/>
          </w:tcPr>
          <w:p w:rsidR="00BD7FBC" w:rsidRPr="00D24F3C" w:rsidRDefault="00BD7FBC" w:rsidP="00BA777E">
            <w:pPr>
              <w:jc w:val="both"/>
            </w:pPr>
            <w:r>
              <w:t>p</w:t>
            </w:r>
            <w:r w:rsidRPr="00D24F3C">
              <w:t>ovinný „ZT“</w:t>
            </w:r>
          </w:p>
        </w:tc>
        <w:tc>
          <w:tcPr>
            <w:tcW w:w="2695" w:type="dxa"/>
            <w:gridSpan w:val="2"/>
            <w:shd w:val="clear" w:color="auto" w:fill="F7CAAC"/>
          </w:tcPr>
          <w:p w:rsidR="00BD7FBC" w:rsidRPr="00D24F3C" w:rsidRDefault="00BD7FBC" w:rsidP="00BA777E">
            <w:pPr>
              <w:jc w:val="both"/>
            </w:pPr>
            <w:r w:rsidRPr="00D24F3C">
              <w:rPr>
                <w:b/>
              </w:rPr>
              <w:t>doporučený ročník / semestr</w:t>
            </w:r>
          </w:p>
        </w:tc>
        <w:tc>
          <w:tcPr>
            <w:tcW w:w="668" w:type="dxa"/>
          </w:tcPr>
          <w:p w:rsidR="00BD7FBC" w:rsidRPr="00D24F3C" w:rsidRDefault="00BD7FBC" w:rsidP="00BA777E">
            <w:pPr>
              <w:jc w:val="both"/>
            </w:pPr>
            <w:r w:rsidRPr="00D24F3C">
              <w:t>1/L</w:t>
            </w:r>
          </w:p>
        </w:tc>
      </w:tr>
      <w:tr w:rsidR="00BD7FBC" w:rsidRPr="00D24F3C" w:rsidTr="00BA777E">
        <w:tc>
          <w:tcPr>
            <w:tcW w:w="3086" w:type="dxa"/>
            <w:shd w:val="clear" w:color="auto" w:fill="F7CAAC"/>
          </w:tcPr>
          <w:p w:rsidR="00BD7FBC" w:rsidRPr="00D24F3C" w:rsidRDefault="00BD7FBC" w:rsidP="00BA777E">
            <w:pPr>
              <w:jc w:val="both"/>
              <w:rPr>
                <w:b/>
              </w:rPr>
            </w:pPr>
            <w:r w:rsidRPr="00D24F3C">
              <w:rPr>
                <w:b/>
              </w:rPr>
              <w:t>Rozsah studijního předmětu</w:t>
            </w:r>
          </w:p>
        </w:tc>
        <w:tc>
          <w:tcPr>
            <w:tcW w:w="1701" w:type="dxa"/>
            <w:gridSpan w:val="2"/>
          </w:tcPr>
          <w:p w:rsidR="00BD7FBC" w:rsidRPr="00D24F3C" w:rsidRDefault="00BD7FBC" w:rsidP="00BA777E">
            <w:pPr>
              <w:jc w:val="both"/>
            </w:pPr>
            <w:r w:rsidRPr="00D24F3C">
              <w:t>26p + 26s</w:t>
            </w:r>
          </w:p>
        </w:tc>
        <w:tc>
          <w:tcPr>
            <w:tcW w:w="889" w:type="dxa"/>
            <w:shd w:val="clear" w:color="auto" w:fill="F7CAAC"/>
          </w:tcPr>
          <w:p w:rsidR="00BD7FBC" w:rsidRPr="00D24F3C" w:rsidRDefault="00BD7FBC" w:rsidP="00BA777E">
            <w:pPr>
              <w:jc w:val="both"/>
              <w:rPr>
                <w:b/>
              </w:rPr>
            </w:pPr>
            <w:r w:rsidRPr="00D24F3C">
              <w:rPr>
                <w:b/>
              </w:rPr>
              <w:t xml:space="preserve">hod. </w:t>
            </w:r>
          </w:p>
        </w:tc>
        <w:tc>
          <w:tcPr>
            <w:tcW w:w="816" w:type="dxa"/>
          </w:tcPr>
          <w:p w:rsidR="00BD7FBC" w:rsidRPr="00D24F3C" w:rsidRDefault="00BD7FBC" w:rsidP="00BA777E">
            <w:pPr>
              <w:jc w:val="both"/>
            </w:pPr>
            <w:r w:rsidRPr="00D24F3C">
              <w:t>52</w:t>
            </w:r>
          </w:p>
        </w:tc>
        <w:tc>
          <w:tcPr>
            <w:tcW w:w="2156" w:type="dxa"/>
            <w:shd w:val="clear" w:color="auto" w:fill="F7CAAC"/>
          </w:tcPr>
          <w:p w:rsidR="00BD7FBC" w:rsidRPr="00D24F3C" w:rsidRDefault="00BD7FBC" w:rsidP="00BA777E">
            <w:pPr>
              <w:jc w:val="both"/>
              <w:rPr>
                <w:b/>
              </w:rPr>
            </w:pPr>
            <w:r w:rsidRPr="00D24F3C">
              <w:rPr>
                <w:b/>
              </w:rPr>
              <w:t>kreditů</w:t>
            </w:r>
          </w:p>
        </w:tc>
        <w:tc>
          <w:tcPr>
            <w:tcW w:w="1207" w:type="dxa"/>
            <w:gridSpan w:val="2"/>
          </w:tcPr>
          <w:p w:rsidR="00BD7FBC" w:rsidRPr="00D24F3C" w:rsidRDefault="00BD7FBC" w:rsidP="00BA777E">
            <w:pPr>
              <w:jc w:val="both"/>
            </w:pPr>
            <w:r w:rsidRPr="00D24F3C">
              <w:t>5</w:t>
            </w:r>
          </w:p>
        </w:tc>
      </w:tr>
      <w:tr w:rsidR="00BD7FBC" w:rsidRPr="00D24F3C" w:rsidTr="00BA777E">
        <w:tc>
          <w:tcPr>
            <w:tcW w:w="3086" w:type="dxa"/>
            <w:shd w:val="clear" w:color="auto" w:fill="F7CAAC"/>
          </w:tcPr>
          <w:p w:rsidR="00BD7FBC" w:rsidRPr="00D24F3C" w:rsidRDefault="00BD7FBC" w:rsidP="00BA777E">
            <w:pPr>
              <w:jc w:val="both"/>
              <w:rPr>
                <w:b/>
              </w:rPr>
            </w:pPr>
            <w:r w:rsidRPr="00D24F3C">
              <w:rPr>
                <w:b/>
              </w:rPr>
              <w:t>Prerekvizity, korekvizity, ekvivalence</w:t>
            </w:r>
          </w:p>
        </w:tc>
        <w:tc>
          <w:tcPr>
            <w:tcW w:w="6769" w:type="dxa"/>
            <w:gridSpan w:val="7"/>
          </w:tcPr>
          <w:p w:rsidR="00BD7FBC" w:rsidRPr="00D24F3C" w:rsidRDefault="00BD7FBC" w:rsidP="00BA777E">
            <w:pPr>
              <w:jc w:val="both"/>
            </w:pPr>
          </w:p>
        </w:tc>
      </w:tr>
      <w:tr w:rsidR="00BD7FBC" w:rsidRPr="00D24F3C" w:rsidTr="00BA777E">
        <w:tc>
          <w:tcPr>
            <w:tcW w:w="3086" w:type="dxa"/>
            <w:shd w:val="clear" w:color="auto" w:fill="F7CAAC"/>
          </w:tcPr>
          <w:p w:rsidR="00BD7FBC" w:rsidRPr="00D24F3C" w:rsidRDefault="00BD7FBC" w:rsidP="00BA777E">
            <w:pPr>
              <w:jc w:val="both"/>
              <w:rPr>
                <w:b/>
              </w:rPr>
            </w:pPr>
            <w:r w:rsidRPr="00D24F3C">
              <w:rPr>
                <w:b/>
              </w:rPr>
              <w:t>Způsob ověření studijních výsledků</w:t>
            </w:r>
          </w:p>
        </w:tc>
        <w:tc>
          <w:tcPr>
            <w:tcW w:w="3406" w:type="dxa"/>
            <w:gridSpan w:val="4"/>
          </w:tcPr>
          <w:p w:rsidR="00BD7FBC" w:rsidRPr="00D24F3C" w:rsidRDefault="00BD7FBC" w:rsidP="00BA777E">
            <w:pPr>
              <w:jc w:val="both"/>
            </w:pPr>
            <w:r>
              <w:t>z</w:t>
            </w:r>
            <w:r w:rsidRPr="00D24F3C">
              <w:t>ápočet, zkouška</w:t>
            </w:r>
          </w:p>
        </w:tc>
        <w:tc>
          <w:tcPr>
            <w:tcW w:w="2156" w:type="dxa"/>
            <w:shd w:val="clear" w:color="auto" w:fill="F7CAAC"/>
          </w:tcPr>
          <w:p w:rsidR="00BD7FBC" w:rsidRPr="00D24F3C" w:rsidRDefault="00BD7FBC" w:rsidP="00BA777E">
            <w:pPr>
              <w:jc w:val="both"/>
              <w:rPr>
                <w:b/>
              </w:rPr>
            </w:pPr>
            <w:r w:rsidRPr="00D24F3C">
              <w:rPr>
                <w:b/>
              </w:rPr>
              <w:t>Forma výuky</w:t>
            </w:r>
          </w:p>
        </w:tc>
        <w:tc>
          <w:tcPr>
            <w:tcW w:w="1207" w:type="dxa"/>
            <w:gridSpan w:val="2"/>
          </w:tcPr>
          <w:p w:rsidR="00BD7FBC" w:rsidRPr="00D24F3C" w:rsidRDefault="00BD7FBC" w:rsidP="00BA777E">
            <w:pPr>
              <w:jc w:val="both"/>
            </w:pPr>
            <w:r>
              <w:t>p</w:t>
            </w:r>
            <w:r w:rsidRPr="00D24F3C">
              <w:t>řednáška, seminář</w:t>
            </w:r>
          </w:p>
        </w:tc>
      </w:tr>
      <w:tr w:rsidR="00BD7FBC" w:rsidRPr="00D24F3C" w:rsidTr="00BA777E">
        <w:tc>
          <w:tcPr>
            <w:tcW w:w="3086" w:type="dxa"/>
            <w:shd w:val="clear" w:color="auto" w:fill="F7CAAC"/>
          </w:tcPr>
          <w:p w:rsidR="00BD7FBC" w:rsidRPr="00D24F3C" w:rsidRDefault="00BD7FBC" w:rsidP="00BA777E">
            <w:pPr>
              <w:jc w:val="both"/>
              <w:rPr>
                <w:b/>
              </w:rPr>
            </w:pPr>
            <w:r w:rsidRPr="00D24F3C">
              <w:rPr>
                <w:b/>
              </w:rPr>
              <w:t>Forma způsobu ověření studijních výsledků a další požadavky na studenta</w:t>
            </w:r>
          </w:p>
        </w:tc>
        <w:tc>
          <w:tcPr>
            <w:tcW w:w="6769" w:type="dxa"/>
            <w:gridSpan w:val="7"/>
            <w:tcBorders>
              <w:bottom w:val="nil"/>
            </w:tcBorders>
          </w:tcPr>
          <w:p w:rsidR="00BD7FBC" w:rsidRPr="00D24F3C" w:rsidRDefault="00BD7FBC" w:rsidP="00BA777E">
            <w:pPr>
              <w:jc w:val="both"/>
            </w:pPr>
            <w:r w:rsidRPr="00D24F3C">
              <w:t>Způsob zakončení předmětu – zápočet, zkouška</w:t>
            </w:r>
          </w:p>
          <w:p w:rsidR="00BD7FBC" w:rsidRPr="00D24F3C" w:rsidRDefault="00BD7FBC" w:rsidP="00BA777E">
            <w:pPr>
              <w:jc w:val="both"/>
            </w:pPr>
            <w:r w:rsidRPr="00D24F3C">
              <w:t xml:space="preserve">Požadavky na zápočet - vypracování seminární práce dle požadavků vyučujícího, 80% aktivní účast na seminářích. </w:t>
            </w:r>
          </w:p>
          <w:p w:rsidR="00BD7FBC" w:rsidRPr="00D24F3C" w:rsidRDefault="00BD7FBC" w:rsidP="00BA777E">
            <w:pPr>
              <w:jc w:val="both"/>
            </w:pPr>
            <w:r w:rsidRPr="00D24F3C">
              <w:t>Požadavky na zkoušku - písemný test s maximálním možným počtem dosažitelných bodů 40 musí být napsán alespoň na 60 %, následuje ústní zkouška v rozsahu znalostí přednášek a seminářů.</w:t>
            </w:r>
          </w:p>
        </w:tc>
      </w:tr>
      <w:tr w:rsidR="00BD7FBC" w:rsidRPr="00D24F3C" w:rsidTr="00BA777E">
        <w:trPr>
          <w:trHeight w:val="229"/>
        </w:trPr>
        <w:tc>
          <w:tcPr>
            <w:tcW w:w="9855" w:type="dxa"/>
            <w:gridSpan w:val="8"/>
            <w:tcBorders>
              <w:top w:val="nil"/>
            </w:tcBorders>
          </w:tcPr>
          <w:p w:rsidR="00BD7FBC" w:rsidRPr="00D24F3C" w:rsidRDefault="00BD7FBC" w:rsidP="00BA777E">
            <w:pPr>
              <w:jc w:val="both"/>
            </w:pPr>
          </w:p>
        </w:tc>
      </w:tr>
      <w:tr w:rsidR="00BD7FBC" w:rsidRPr="00D24F3C" w:rsidTr="00BA777E">
        <w:trPr>
          <w:trHeight w:val="197"/>
        </w:trPr>
        <w:tc>
          <w:tcPr>
            <w:tcW w:w="3086" w:type="dxa"/>
            <w:tcBorders>
              <w:top w:val="nil"/>
            </w:tcBorders>
            <w:shd w:val="clear" w:color="auto" w:fill="F7CAAC"/>
          </w:tcPr>
          <w:p w:rsidR="00BD7FBC" w:rsidRPr="00D24F3C" w:rsidRDefault="00BD7FBC" w:rsidP="00BA777E">
            <w:pPr>
              <w:jc w:val="both"/>
              <w:rPr>
                <w:b/>
              </w:rPr>
            </w:pPr>
            <w:r w:rsidRPr="00D24F3C">
              <w:rPr>
                <w:b/>
              </w:rPr>
              <w:t>Garant předmětu</w:t>
            </w:r>
          </w:p>
        </w:tc>
        <w:tc>
          <w:tcPr>
            <w:tcW w:w="6769" w:type="dxa"/>
            <w:gridSpan w:val="7"/>
            <w:tcBorders>
              <w:top w:val="nil"/>
            </w:tcBorders>
          </w:tcPr>
          <w:p w:rsidR="00BD7FBC" w:rsidRPr="00D24F3C" w:rsidRDefault="00BD7FBC" w:rsidP="00BA777E">
            <w:pPr>
              <w:jc w:val="both"/>
            </w:pPr>
            <w:r w:rsidRPr="00D24F3C">
              <w:t>doc. Ing. Jena Švarcová, Ph.D.</w:t>
            </w:r>
          </w:p>
        </w:tc>
      </w:tr>
      <w:tr w:rsidR="00BD7FBC" w:rsidRPr="00D24F3C" w:rsidTr="00BA777E">
        <w:trPr>
          <w:trHeight w:val="243"/>
        </w:trPr>
        <w:tc>
          <w:tcPr>
            <w:tcW w:w="3086" w:type="dxa"/>
            <w:tcBorders>
              <w:top w:val="nil"/>
            </w:tcBorders>
            <w:shd w:val="clear" w:color="auto" w:fill="F7CAAC"/>
          </w:tcPr>
          <w:p w:rsidR="00BD7FBC" w:rsidRPr="00D24F3C" w:rsidRDefault="00BD7FBC" w:rsidP="00BA777E">
            <w:pPr>
              <w:jc w:val="both"/>
              <w:rPr>
                <w:b/>
              </w:rPr>
            </w:pPr>
            <w:r w:rsidRPr="00D24F3C">
              <w:rPr>
                <w:b/>
              </w:rPr>
              <w:t>Zapojení garanta do výuky předmětu</w:t>
            </w:r>
          </w:p>
        </w:tc>
        <w:tc>
          <w:tcPr>
            <w:tcW w:w="6769" w:type="dxa"/>
            <w:gridSpan w:val="7"/>
            <w:tcBorders>
              <w:top w:val="nil"/>
            </w:tcBorders>
          </w:tcPr>
          <w:p w:rsidR="00BD7FBC" w:rsidRPr="00D24F3C" w:rsidRDefault="00BD7FBC" w:rsidP="00BA777E">
            <w:pPr>
              <w:jc w:val="both"/>
            </w:pPr>
            <w:r w:rsidRPr="00D24F3C">
              <w:t>Garant se podílí na přednáškách v rozsahu 100 %, dále stanovuje koncepci seminářů a dohlíží na jejich jednotné vedení.</w:t>
            </w:r>
          </w:p>
        </w:tc>
      </w:tr>
      <w:tr w:rsidR="00BD7FBC" w:rsidRPr="00D24F3C" w:rsidTr="00BA777E">
        <w:tc>
          <w:tcPr>
            <w:tcW w:w="3086" w:type="dxa"/>
            <w:shd w:val="clear" w:color="auto" w:fill="F7CAAC"/>
          </w:tcPr>
          <w:p w:rsidR="00BD7FBC" w:rsidRPr="00D24F3C" w:rsidRDefault="00BD7FBC" w:rsidP="00BA777E">
            <w:pPr>
              <w:jc w:val="both"/>
              <w:rPr>
                <w:b/>
              </w:rPr>
            </w:pPr>
            <w:r w:rsidRPr="00D24F3C">
              <w:rPr>
                <w:b/>
              </w:rPr>
              <w:t>Vyučující</w:t>
            </w:r>
          </w:p>
        </w:tc>
        <w:tc>
          <w:tcPr>
            <w:tcW w:w="6769" w:type="dxa"/>
            <w:gridSpan w:val="7"/>
            <w:tcBorders>
              <w:bottom w:val="nil"/>
            </w:tcBorders>
          </w:tcPr>
          <w:p w:rsidR="00BD7FBC" w:rsidRPr="00D24F3C" w:rsidRDefault="00BD7FBC" w:rsidP="00BA777E">
            <w:pPr>
              <w:jc w:val="both"/>
            </w:pPr>
            <w:r w:rsidRPr="00D24F3C">
              <w:t>doc. Ing. Jena Švarcová, Ph.D. – přednášky (100%)</w:t>
            </w:r>
          </w:p>
        </w:tc>
      </w:tr>
      <w:tr w:rsidR="00BD7FBC" w:rsidRPr="00D24F3C" w:rsidTr="00BA777E">
        <w:trPr>
          <w:trHeight w:val="78"/>
        </w:trPr>
        <w:tc>
          <w:tcPr>
            <w:tcW w:w="9855" w:type="dxa"/>
            <w:gridSpan w:val="8"/>
            <w:tcBorders>
              <w:top w:val="nil"/>
            </w:tcBorders>
          </w:tcPr>
          <w:p w:rsidR="00BD7FBC" w:rsidRPr="00D24F3C" w:rsidRDefault="00BD7FBC" w:rsidP="00BA777E">
            <w:pPr>
              <w:jc w:val="both"/>
            </w:pPr>
          </w:p>
        </w:tc>
      </w:tr>
      <w:tr w:rsidR="00BD7FBC" w:rsidRPr="00D24F3C" w:rsidTr="00BA777E">
        <w:tc>
          <w:tcPr>
            <w:tcW w:w="3086" w:type="dxa"/>
            <w:shd w:val="clear" w:color="auto" w:fill="F7CAAC"/>
          </w:tcPr>
          <w:p w:rsidR="00BD7FBC" w:rsidRPr="00D24F3C" w:rsidRDefault="00BD7FBC" w:rsidP="00BA777E">
            <w:pPr>
              <w:jc w:val="both"/>
              <w:rPr>
                <w:b/>
              </w:rPr>
            </w:pPr>
            <w:r w:rsidRPr="00D24F3C">
              <w:rPr>
                <w:b/>
              </w:rPr>
              <w:t>Stručná anotace předmětu</w:t>
            </w:r>
          </w:p>
        </w:tc>
        <w:tc>
          <w:tcPr>
            <w:tcW w:w="6769" w:type="dxa"/>
            <w:gridSpan w:val="7"/>
            <w:tcBorders>
              <w:bottom w:val="nil"/>
            </w:tcBorders>
          </w:tcPr>
          <w:p w:rsidR="00BD7FBC" w:rsidRPr="00D24F3C" w:rsidRDefault="00BD7FBC" w:rsidP="00BA777E">
            <w:pPr>
              <w:jc w:val="both"/>
            </w:pPr>
          </w:p>
        </w:tc>
      </w:tr>
      <w:tr w:rsidR="00BD7FBC" w:rsidRPr="00D24F3C" w:rsidTr="00BA777E">
        <w:trPr>
          <w:trHeight w:val="3938"/>
        </w:trPr>
        <w:tc>
          <w:tcPr>
            <w:tcW w:w="9855" w:type="dxa"/>
            <w:gridSpan w:val="8"/>
            <w:tcBorders>
              <w:top w:val="nil"/>
              <w:bottom w:val="single" w:sz="12" w:space="0" w:color="auto"/>
            </w:tcBorders>
          </w:tcPr>
          <w:p w:rsidR="00BD7FBC" w:rsidRPr="00D24F3C" w:rsidRDefault="00BD7FBC" w:rsidP="00BA777E">
            <w:pPr>
              <w:jc w:val="both"/>
            </w:pPr>
            <w:r w:rsidRPr="00D24F3C">
              <w:t>Cíle předmětu: Macroekonomics II je rozšiřujícím, středně pokročilým kurzem, který předpokládá základní makroekonomické znalosti. Tyto prohlubuje o nové teoretické poznatky, ilustruje pomocí kvantitativních nástrojů a na konec aplikuje na podmínky české ekonomiky. Cílem předmětu je zejména objasnit příčiny a projevy makroekonomické nestability a možnosti fiskální, monetární a strukturální politiky. Předmět je současně přípravou ke státní závěrečné zkoušce, kde se makroekonomické otázky aplikují na diplomovou práci.</w:t>
            </w:r>
          </w:p>
          <w:p w:rsidR="00BD7FBC" w:rsidRPr="00D24F3C" w:rsidRDefault="00BD7FBC" w:rsidP="00BA777E">
            <w:pPr>
              <w:jc w:val="both"/>
            </w:pPr>
            <w:r w:rsidRPr="00D24F3C">
              <w:t xml:space="preserve">Okruhy makroekonomické teorie </w:t>
            </w:r>
          </w:p>
          <w:p w:rsidR="00BD7FBC" w:rsidRPr="00D24F3C" w:rsidRDefault="00BD7FBC" w:rsidP="00085185">
            <w:pPr>
              <w:pStyle w:val="Odstavecseseznamem"/>
              <w:numPr>
                <w:ilvl w:val="0"/>
                <w:numId w:val="37"/>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Podstata ekonomie, základní ekonomické teorie, ekonomické cíle a nástroje hospodářské politiky, měření hospodářských ukazatelů. </w:t>
            </w:r>
          </w:p>
          <w:p w:rsidR="00BD7FBC" w:rsidRPr="00D24F3C" w:rsidRDefault="00BD7FBC" w:rsidP="00085185">
            <w:pPr>
              <w:pStyle w:val="Odstavecseseznamem"/>
              <w:numPr>
                <w:ilvl w:val="0"/>
                <w:numId w:val="37"/>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Problémy měření vybraných makroekonomických veličin. Měření GNP, GDP, inflace a nezaměstnanosti. Statické versus dynamické veličiny. </w:t>
            </w:r>
          </w:p>
          <w:p w:rsidR="00BD7FBC" w:rsidRPr="00D24F3C" w:rsidRDefault="00BD7FBC" w:rsidP="00085185">
            <w:pPr>
              <w:pStyle w:val="Odstavecseseznamem"/>
              <w:numPr>
                <w:ilvl w:val="0"/>
                <w:numId w:val="37"/>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Makroekonomický model agregátní nabídky a poptávky, plánované a neplánované výdaje, Keynesiánský kříž, výdajový a ostatní multiplikátory, teorie fiskální politiky a její důsledky pro ekonomiku, teorie monetární politiky, modely podle Friedmana a Lucase, jejich důsledky pro ekonomiku. </w:t>
            </w:r>
          </w:p>
          <w:p w:rsidR="00BD7FBC" w:rsidRPr="00D24F3C" w:rsidRDefault="00BD7FBC" w:rsidP="00085185">
            <w:pPr>
              <w:pStyle w:val="Odstavecseseznamem"/>
              <w:numPr>
                <w:ilvl w:val="0"/>
                <w:numId w:val="37"/>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Teorie monetární politiky. Teorie úrokové míry, investic, modelu IS-LM, rovnováhy modelu IS-LM a teorie racionálních očekávání. Teorie monetární politiky a její praktická aplikace. Řešení ekonomické nerovnováhy a problémy stabilizace ekonomiky. </w:t>
            </w:r>
          </w:p>
          <w:p w:rsidR="00BD7FBC" w:rsidRPr="00D24F3C" w:rsidRDefault="00BD7FBC" w:rsidP="00085185">
            <w:pPr>
              <w:pStyle w:val="Odstavecseseznamem"/>
              <w:numPr>
                <w:ilvl w:val="0"/>
                <w:numId w:val="37"/>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Teorie inflace, deflace, teorie adaptivních a racionálních očekávání. Krátkodobá a dlouhodobá Philipsova křivka, Lucasova rovnice agregované nabídky, Fischerův efekt. </w:t>
            </w:r>
          </w:p>
          <w:p w:rsidR="00BD7FBC" w:rsidRPr="00D24F3C" w:rsidRDefault="00BD7FBC" w:rsidP="00085185">
            <w:pPr>
              <w:pStyle w:val="Odstavecseseznamem"/>
              <w:numPr>
                <w:ilvl w:val="0"/>
                <w:numId w:val="37"/>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Nezaměstnanost a trh práce. Agregátní nabídka a poptávka na trhu práce, klasická teorie, klasická teorie s pružnými mzdami, nerovnováhy na trhu práce. </w:t>
            </w:r>
          </w:p>
          <w:p w:rsidR="00BD7FBC" w:rsidRPr="00D24F3C" w:rsidRDefault="00BD7FBC" w:rsidP="00085185">
            <w:pPr>
              <w:pStyle w:val="Odstavecseseznamem"/>
              <w:numPr>
                <w:ilvl w:val="0"/>
                <w:numId w:val="37"/>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Model makroekonomické rovnováhy pro otevřenou ekonomiku, dvou a vícesektorové modely, řešení makroekonomické nerovnováhy, rovnováha modelu IS-LM-BP, hospodářský cyklus. </w:t>
            </w:r>
          </w:p>
          <w:p w:rsidR="00BD7FBC" w:rsidRPr="00D24F3C" w:rsidRDefault="00BD7FBC" w:rsidP="00BA777E">
            <w:pPr>
              <w:pStyle w:val="Odstavecseseznamem"/>
              <w:spacing w:after="0"/>
              <w:ind w:left="0"/>
              <w:contextualSpacing w:val="0"/>
              <w:rPr>
                <w:rFonts w:ascii="Times New Roman" w:hAnsi="Times New Roman"/>
                <w:sz w:val="20"/>
                <w:szCs w:val="20"/>
              </w:rPr>
            </w:pPr>
            <w:r w:rsidRPr="00D24F3C">
              <w:rPr>
                <w:rFonts w:ascii="Times New Roman" w:hAnsi="Times New Roman"/>
                <w:sz w:val="20"/>
                <w:szCs w:val="20"/>
              </w:rPr>
              <w:t xml:space="preserve">Okruhy hospodářských politik </w:t>
            </w:r>
          </w:p>
          <w:p w:rsidR="00BD7FBC" w:rsidRPr="00D24F3C" w:rsidRDefault="00BD7FBC" w:rsidP="00085185">
            <w:pPr>
              <w:pStyle w:val="Odstavecseseznamem"/>
              <w:numPr>
                <w:ilvl w:val="0"/>
                <w:numId w:val="37"/>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 xml:space="preserve">Fiskální politika a teorie fiskální politiky, model IS-LM ve vztahu k vládním výdajům, daním, transferům, stabilizační fiskální politika. </w:t>
            </w:r>
          </w:p>
          <w:p w:rsidR="00BD7FBC" w:rsidRPr="00D24F3C" w:rsidRDefault="00BD7FBC" w:rsidP="00085185">
            <w:pPr>
              <w:pStyle w:val="Odstavecseseznamem"/>
              <w:numPr>
                <w:ilvl w:val="0"/>
                <w:numId w:val="37"/>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 xml:space="preserve">Státní rozpočet, příjmy a výdaje státního rozpočtu, výdajová a daňová politika, státní a veřejný dluh a jejich konsolidace. </w:t>
            </w:r>
          </w:p>
          <w:p w:rsidR="00BD7FBC" w:rsidRPr="00D24F3C" w:rsidRDefault="00BD7FBC" w:rsidP="00085185">
            <w:pPr>
              <w:pStyle w:val="Odstavecseseznamem"/>
              <w:numPr>
                <w:ilvl w:val="0"/>
                <w:numId w:val="37"/>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 xml:space="preserve">Monetární politika, podstatné rozdíly mezi monetarismem a keynesiánstvím, časová zpoždění ve fiskální a monetární politice. </w:t>
            </w:r>
          </w:p>
          <w:p w:rsidR="00BD7FBC" w:rsidRPr="00D24F3C" w:rsidRDefault="00BD7FBC" w:rsidP="00085185">
            <w:pPr>
              <w:pStyle w:val="Odstavecseseznamem"/>
              <w:numPr>
                <w:ilvl w:val="0"/>
                <w:numId w:val="37"/>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 xml:space="preserve">Otevřená ekonomika a měnový kurz, fixní a pružný měnový kurz, komplexní Mundell-Flemingův model. </w:t>
            </w:r>
          </w:p>
          <w:p w:rsidR="00BD7FBC" w:rsidRPr="00D24F3C" w:rsidRDefault="00BD7FBC" w:rsidP="00085185">
            <w:pPr>
              <w:pStyle w:val="Odstavecseseznamem"/>
              <w:numPr>
                <w:ilvl w:val="0"/>
                <w:numId w:val="37"/>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 xml:space="preserve">Ekonomický růst a ekonomický rozvoj, náklady ekonomického růstu, dlouhodobý růst kapitálové zásoby, hospodářský cyklus. </w:t>
            </w:r>
          </w:p>
          <w:p w:rsidR="00BD7FBC" w:rsidRPr="00D24F3C" w:rsidRDefault="00BD7FBC" w:rsidP="00085185">
            <w:pPr>
              <w:pStyle w:val="Odstavecseseznamem"/>
              <w:numPr>
                <w:ilvl w:val="0"/>
                <w:numId w:val="37"/>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Ekonomické nerovnosti, příčiny ekonomických nerovností a způsoby měření ekonomických nerovností. Paretův zákon, Lorenzova křivka a Giniho koeficient.</w:t>
            </w:r>
          </w:p>
        </w:tc>
      </w:tr>
      <w:tr w:rsidR="00BD7FBC" w:rsidRPr="00D24F3C" w:rsidTr="00BA777E">
        <w:trPr>
          <w:trHeight w:val="265"/>
        </w:trPr>
        <w:tc>
          <w:tcPr>
            <w:tcW w:w="3653" w:type="dxa"/>
            <w:gridSpan w:val="2"/>
            <w:tcBorders>
              <w:top w:val="nil"/>
            </w:tcBorders>
            <w:shd w:val="clear" w:color="auto" w:fill="F7CAAC"/>
          </w:tcPr>
          <w:p w:rsidR="00BD7FBC" w:rsidRPr="00D24F3C" w:rsidRDefault="00BD7FBC" w:rsidP="00BA777E">
            <w:pPr>
              <w:jc w:val="both"/>
            </w:pPr>
            <w:r w:rsidRPr="00D24F3C">
              <w:rPr>
                <w:b/>
              </w:rPr>
              <w:t>Studijní literatura a studijní pomůcky</w:t>
            </w:r>
          </w:p>
        </w:tc>
        <w:tc>
          <w:tcPr>
            <w:tcW w:w="6202" w:type="dxa"/>
            <w:gridSpan w:val="6"/>
            <w:tcBorders>
              <w:top w:val="nil"/>
              <w:bottom w:val="nil"/>
            </w:tcBorders>
          </w:tcPr>
          <w:p w:rsidR="00BD7FBC" w:rsidRPr="00D24F3C" w:rsidRDefault="00BD7FBC" w:rsidP="00BA777E">
            <w:pPr>
              <w:jc w:val="both"/>
            </w:pPr>
          </w:p>
        </w:tc>
      </w:tr>
      <w:tr w:rsidR="00BD7FBC" w:rsidRPr="00D24F3C" w:rsidTr="00BA777E">
        <w:trPr>
          <w:trHeight w:val="1497"/>
        </w:trPr>
        <w:tc>
          <w:tcPr>
            <w:tcW w:w="9855" w:type="dxa"/>
            <w:gridSpan w:val="8"/>
            <w:tcBorders>
              <w:top w:val="nil"/>
            </w:tcBorders>
          </w:tcPr>
          <w:p w:rsidR="00BD7FBC" w:rsidRPr="00D24F3C" w:rsidRDefault="00BD7FBC" w:rsidP="00BA777E">
            <w:pPr>
              <w:jc w:val="both"/>
              <w:rPr>
                <w:b/>
              </w:rPr>
            </w:pPr>
            <w:r w:rsidRPr="00D24F3C">
              <w:rPr>
                <w:b/>
              </w:rPr>
              <w:lastRenderedPageBreak/>
              <w:t>Povinná literatura</w:t>
            </w:r>
          </w:p>
          <w:p w:rsidR="00BD7FBC" w:rsidRPr="00D24F3C" w:rsidRDefault="00BD7FBC" w:rsidP="00BA777E">
            <w:pPr>
              <w:jc w:val="both"/>
            </w:pPr>
            <w:r w:rsidRPr="00D24F3C">
              <w:t xml:space="preserve">MANKIW, N.G., TAYLOR, M.P. </w:t>
            </w:r>
            <w:r w:rsidRPr="00D24F3C">
              <w:rPr>
                <w:i/>
                <w:iCs/>
              </w:rPr>
              <w:t>Macroeconomics</w:t>
            </w:r>
            <w:r w:rsidRPr="00D24F3C">
              <w:t>. 3rd ed. Andover: Cengage Learning, 2014, 451 s. ISBN 978-1-4080-8197-6.</w:t>
            </w:r>
          </w:p>
          <w:p w:rsidR="00BD7FBC" w:rsidRPr="00D24F3C" w:rsidRDefault="00BD7FBC" w:rsidP="00BA777E">
            <w:pPr>
              <w:jc w:val="both"/>
              <w:rPr>
                <w:b/>
              </w:rPr>
            </w:pPr>
            <w:r w:rsidRPr="00D24F3C">
              <w:rPr>
                <w:b/>
              </w:rPr>
              <w:t>Doporučená literatura</w:t>
            </w:r>
          </w:p>
          <w:p w:rsidR="00BD7FBC" w:rsidRDefault="00BD7FBC" w:rsidP="00BA777E">
            <w:pPr>
              <w:jc w:val="both"/>
            </w:pPr>
            <w:r w:rsidRPr="00D24F3C">
              <w:t xml:space="preserve">KRUGMAN, P.R., WELLS, R. </w:t>
            </w:r>
            <w:r w:rsidRPr="00D24F3C">
              <w:rPr>
                <w:i/>
                <w:iCs/>
              </w:rPr>
              <w:t>Macroeconomics</w:t>
            </w:r>
            <w:r w:rsidRPr="00D24F3C">
              <w:t>. Fourth edition. New York: Worth Publishers, 2015, 595, 14, 22, 10, 14. ISBN 978-1-4641-1037-5</w:t>
            </w:r>
            <w:r>
              <w:t>.</w:t>
            </w:r>
          </w:p>
          <w:p w:rsidR="00BD7FBC" w:rsidRPr="00D24F3C" w:rsidRDefault="00BD7FBC" w:rsidP="00BA777E">
            <w:pPr>
              <w:jc w:val="both"/>
            </w:pPr>
            <w:r w:rsidRPr="00D24F3C">
              <w:t xml:space="preserve">MANKIW, N.G. </w:t>
            </w:r>
            <w:r w:rsidRPr="00D24F3C">
              <w:rPr>
                <w:i/>
                <w:iCs/>
              </w:rPr>
              <w:t>Macroeconomics</w:t>
            </w:r>
            <w:r w:rsidRPr="00D24F3C">
              <w:t>. 8th ed., international version. Houndmills, Basingstoke: Worth Publishers/Palgrawe Macmillan, 2013, 623 s. ISBN 978-1-4641-2167-8.</w:t>
            </w:r>
          </w:p>
          <w:p w:rsidR="00BD7FBC" w:rsidRPr="00D24F3C" w:rsidRDefault="00BD7FBC" w:rsidP="00BA777E">
            <w:pPr>
              <w:jc w:val="both"/>
            </w:pPr>
            <w:r w:rsidRPr="00D24F3C">
              <w:t xml:space="preserve">SCHILLER, B.R. </w:t>
            </w:r>
            <w:r w:rsidRPr="00D24F3C">
              <w:rPr>
                <w:i/>
                <w:iCs/>
              </w:rPr>
              <w:t>Essentials of economics</w:t>
            </w:r>
            <w:r w:rsidRPr="00D24F3C">
              <w:t>. 10th edition. Dubuque, IA: McGraw-Hill Education, 2016.</w:t>
            </w:r>
            <w:r>
              <w:t xml:space="preserve"> ISBN 978-1259235702.</w:t>
            </w:r>
          </w:p>
        </w:tc>
      </w:tr>
      <w:tr w:rsidR="00BD7FBC" w:rsidRPr="00D24F3C" w:rsidTr="00BA777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D7FBC" w:rsidRPr="00D24F3C" w:rsidRDefault="00BD7FBC" w:rsidP="00BA777E">
            <w:pPr>
              <w:jc w:val="center"/>
              <w:rPr>
                <w:b/>
              </w:rPr>
            </w:pPr>
            <w:r w:rsidRPr="00D24F3C">
              <w:rPr>
                <w:b/>
              </w:rPr>
              <w:t>Informace ke kombinované nebo distanční formě</w:t>
            </w:r>
          </w:p>
        </w:tc>
      </w:tr>
      <w:tr w:rsidR="00BD7FBC" w:rsidRPr="00D24F3C" w:rsidTr="00BA777E">
        <w:tc>
          <w:tcPr>
            <w:tcW w:w="4787" w:type="dxa"/>
            <w:gridSpan w:val="3"/>
            <w:tcBorders>
              <w:top w:val="single" w:sz="2" w:space="0" w:color="auto"/>
            </w:tcBorders>
            <w:shd w:val="clear" w:color="auto" w:fill="F7CAAC"/>
          </w:tcPr>
          <w:p w:rsidR="00BD7FBC" w:rsidRPr="00D24F3C" w:rsidRDefault="00BD7FBC" w:rsidP="00BA777E">
            <w:pPr>
              <w:jc w:val="both"/>
            </w:pPr>
            <w:r w:rsidRPr="00D24F3C">
              <w:rPr>
                <w:b/>
              </w:rPr>
              <w:t>Rozsah konzultací (soustředění)</w:t>
            </w:r>
          </w:p>
        </w:tc>
        <w:tc>
          <w:tcPr>
            <w:tcW w:w="889" w:type="dxa"/>
            <w:tcBorders>
              <w:top w:val="single" w:sz="2" w:space="0" w:color="auto"/>
            </w:tcBorders>
          </w:tcPr>
          <w:p w:rsidR="00BD7FBC" w:rsidRPr="00D24F3C" w:rsidRDefault="00BD7FBC" w:rsidP="00BA777E">
            <w:pPr>
              <w:jc w:val="both"/>
            </w:pPr>
          </w:p>
        </w:tc>
        <w:tc>
          <w:tcPr>
            <w:tcW w:w="4179" w:type="dxa"/>
            <w:gridSpan w:val="4"/>
            <w:tcBorders>
              <w:top w:val="single" w:sz="2" w:space="0" w:color="auto"/>
            </w:tcBorders>
            <w:shd w:val="clear" w:color="auto" w:fill="F7CAAC"/>
          </w:tcPr>
          <w:p w:rsidR="00BD7FBC" w:rsidRPr="00D24F3C" w:rsidRDefault="00BD7FBC" w:rsidP="00BA777E">
            <w:pPr>
              <w:jc w:val="both"/>
              <w:rPr>
                <w:b/>
              </w:rPr>
            </w:pPr>
            <w:r w:rsidRPr="00D24F3C">
              <w:rPr>
                <w:b/>
              </w:rPr>
              <w:t xml:space="preserve">hodin </w:t>
            </w:r>
          </w:p>
        </w:tc>
      </w:tr>
      <w:tr w:rsidR="00BD7FBC" w:rsidRPr="00D24F3C" w:rsidTr="00BA777E">
        <w:tc>
          <w:tcPr>
            <w:tcW w:w="9855" w:type="dxa"/>
            <w:gridSpan w:val="8"/>
            <w:shd w:val="clear" w:color="auto" w:fill="F7CAAC"/>
          </w:tcPr>
          <w:p w:rsidR="00BD7FBC" w:rsidRPr="00D24F3C" w:rsidRDefault="00BD7FBC" w:rsidP="00BA777E">
            <w:pPr>
              <w:jc w:val="both"/>
              <w:rPr>
                <w:b/>
              </w:rPr>
            </w:pPr>
            <w:r w:rsidRPr="00D24F3C">
              <w:rPr>
                <w:b/>
              </w:rPr>
              <w:t>Informace o způsobu kontaktu s vyučujícím</w:t>
            </w:r>
          </w:p>
        </w:tc>
      </w:tr>
      <w:tr w:rsidR="00BD7FBC" w:rsidRPr="00D24F3C" w:rsidTr="00BA777E">
        <w:trPr>
          <w:trHeight w:val="637"/>
        </w:trPr>
        <w:tc>
          <w:tcPr>
            <w:tcW w:w="9855" w:type="dxa"/>
            <w:gridSpan w:val="8"/>
          </w:tcPr>
          <w:p w:rsidR="00BD7FBC" w:rsidRPr="00D24F3C" w:rsidRDefault="00BD7FBC" w:rsidP="00BA777E">
            <w:pPr>
              <w:jc w:val="both"/>
            </w:pPr>
            <w:r w:rsidRPr="00D24F3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1C6E6A" w:rsidRDefault="001C6E6A">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A1B69" w:rsidRPr="00696F30" w:rsidTr="003A1B69">
        <w:tc>
          <w:tcPr>
            <w:tcW w:w="9855" w:type="dxa"/>
            <w:gridSpan w:val="8"/>
            <w:tcBorders>
              <w:bottom w:val="double" w:sz="4" w:space="0" w:color="auto"/>
            </w:tcBorders>
            <w:shd w:val="clear" w:color="auto" w:fill="BDD6EE"/>
          </w:tcPr>
          <w:p w:rsidR="003A1B69" w:rsidRPr="00696F30" w:rsidRDefault="003A1B69" w:rsidP="003A1B69">
            <w:pPr>
              <w:jc w:val="both"/>
              <w:rPr>
                <w:b/>
                <w:sz w:val="28"/>
              </w:rPr>
            </w:pPr>
            <w:r w:rsidRPr="00696F30">
              <w:lastRenderedPageBreak/>
              <w:br w:type="page"/>
            </w:r>
            <w:r w:rsidRPr="00696F30">
              <w:rPr>
                <w:b/>
                <w:sz w:val="28"/>
              </w:rPr>
              <w:t>B-III – Charakteristika studijního předmětu</w:t>
            </w:r>
          </w:p>
        </w:tc>
      </w:tr>
      <w:tr w:rsidR="003A1B69" w:rsidRPr="00696F30" w:rsidTr="003A1B69">
        <w:tc>
          <w:tcPr>
            <w:tcW w:w="3086" w:type="dxa"/>
            <w:tcBorders>
              <w:top w:val="double" w:sz="4" w:space="0" w:color="auto"/>
            </w:tcBorders>
            <w:shd w:val="clear" w:color="auto" w:fill="F7CAAC"/>
          </w:tcPr>
          <w:p w:rsidR="003A1B69" w:rsidRPr="00696F30" w:rsidRDefault="003A1B69" w:rsidP="003A1B69">
            <w:pPr>
              <w:jc w:val="both"/>
              <w:rPr>
                <w:b/>
              </w:rPr>
            </w:pPr>
            <w:r w:rsidRPr="00696F30">
              <w:rPr>
                <w:b/>
              </w:rPr>
              <w:t>Název studijního předmětu</w:t>
            </w:r>
          </w:p>
        </w:tc>
        <w:tc>
          <w:tcPr>
            <w:tcW w:w="6769" w:type="dxa"/>
            <w:gridSpan w:val="7"/>
            <w:tcBorders>
              <w:top w:val="double" w:sz="4" w:space="0" w:color="auto"/>
            </w:tcBorders>
          </w:tcPr>
          <w:p w:rsidR="003A1B69" w:rsidRPr="00696F30" w:rsidRDefault="003A1B69" w:rsidP="003A1B69">
            <w:pPr>
              <w:jc w:val="both"/>
            </w:pPr>
            <w:r w:rsidRPr="00696F30">
              <w:t>Marketing Applications</w:t>
            </w:r>
          </w:p>
        </w:tc>
      </w:tr>
      <w:tr w:rsidR="003A1B69" w:rsidRPr="00696F30" w:rsidTr="003A1B69">
        <w:tc>
          <w:tcPr>
            <w:tcW w:w="3086" w:type="dxa"/>
            <w:shd w:val="clear" w:color="auto" w:fill="F7CAAC"/>
          </w:tcPr>
          <w:p w:rsidR="003A1B69" w:rsidRPr="00696F30" w:rsidRDefault="003A1B69" w:rsidP="003A1B69">
            <w:pPr>
              <w:jc w:val="both"/>
              <w:rPr>
                <w:b/>
              </w:rPr>
            </w:pPr>
            <w:r w:rsidRPr="00696F30">
              <w:rPr>
                <w:b/>
              </w:rPr>
              <w:t>Typ předmětu</w:t>
            </w:r>
          </w:p>
        </w:tc>
        <w:tc>
          <w:tcPr>
            <w:tcW w:w="3406" w:type="dxa"/>
            <w:gridSpan w:val="4"/>
          </w:tcPr>
          <w:p w:rsidR="003A1B69" w:rsidRPr="00696F30" w:rsidRDefault="003A1B69" w:rsidP="003A1B69">
            <w:pPr>
              <w:jc w:val="both"/>
            </w:pPr>
            <w:r>
              <w:t>povinn</w:t>
            </w:r>
            <w:r w:rsidRPr="00696F30">
              <w:t>ý „P</w:t>
            </w:r>
            <w:r w:rsidR="001B7F0F">
              <w:t>Z</w:t>
            </w:r>
            <w:r w:rsidRPr="00696F30">
              <w:t>“</w:t>
            </w:r>
          </w:p>
        </w:tc>
        <w:tc>
          <w:tcPr>
            <w:tcW w:w="2695" w:type="dxa"/>
            <w:gridSpan w:val="2"/>
            <w:shd w:val="clear" w:color="auto" w:fill="F7CAAC"/>
          </w:tcPr>
          <w:p w:rsidR="003A1B69" w:rsidRPr="00696F30" w:rsidRDefault="003A1B69" w:rsidP="003A1B69">
            <w:pPr>
              <w:jc w:val="both"/>
            </w:pPr>
            <w:r w:rsidRPr="00696F30">
              <w:rPr>
                <w:b/>
              </w:rPr>
              <w:t>doporučený ročník / semestr</w:t>
            </w:r>
          </w:p>
        </w:tc>
        <w:tc>
          <w:tcPr>
            <w:tcW w:w="668" w:type="dxa"/>
          </w:tcPr>
          <w:p w:rsidR="003A1B69" w:rsidRPr="00696F30" w:rsidRDefault="003A1B69" w:rsidP="003A1B69">
            <w:pPr>
              <w:jc w:val="both"/>
            </w:pPr>
            <w:r w:rsidRPr="00696F30">
              <w:t>1/L</w:t>
            </w:r>
          </w:p>
        </w:tc>
      </w:tr>
      <w:tr w:rsidR="003A1B69" w:rsidRPr="00696F30" w:rsidTr="003A1B69">
        <w:tc>
          <w:tcPr>
            <w:tcW w:w="3086" w:type="dxa"/>
            <w:shd w:val="clear" w:color="auto" w:fill="F7CAAC"/>
          </w:tcPr>
          <w:p w:rsidR="003A1B69" w:rsidRPr="00696F30" w:rsidRDefault="003A1B69" w:rsidP="003A1B69">
            <w:pPr>
              <w:jc w:val="both"/>
              <w:rPr>
                <w:b/>
              </w:rPr>
            </w:pPr>
            <w:r w:rsidRPr="00696F30">
              <w:rPr>
                <w:b/>
              </w:rPr>
              <w:t>Rozsah studijního předmětu</w:t>
            </w:r>
          </w:p>
        </w:tc>
        <w:tc>
          <w:tcPr>
            <w:tcW w:w="1701" w:type="dxa"/>
            <w:gridSpan w:val="2"/>
          </w:tcPr>
          <w:p w:rsidR="003A1B69" w:rsidRPr="00696F30" w:rsidRDefault="003A1B69" w:rsidP="003A1B69">
            <w:pPr>
              <w:jc w:val="both"/>
            </w:pPr>
            <w:r w:rsidRPr="00696F30">
              <w:t>26p + 13s</w:t>
            </w:r>
          </w:p>
        </w:tc>
        <w:tc>
          <w:tcPr>
            <w:tcW w:w="889" w:type="dxa"/>
            <w:shd w:val="clear" w:color="auto" w:fill="F7CAAC"/>
          </w:tcPr>
          <w:p w:rsidR="003A1B69" w:rsidRPr="00696F30" w:rsidRDefault="003A1B69" w:rsidP="003A1B69">
            <w:pPr>
              <w:jc w:val="both"/>
              <w:rPr>
                <w:b/>
              </w:rPr>
            </w:pPr>
            <w:r w:rsidRPr="00696F30">
              <w:rPr>
                <w:b/>
              </w:rPr>
              <w:t xml:space="preserve">hod. </w:t>
            </w:r>
          </w:p>
        </w:tc>
        <w:tc>
          <w:tcPr>
            <w:tcW w:w="816" w:type="dxa"/>
          </w:tcPr>
          <w:p w:rsidR="003A1B69" w:rsidRPr="00696F30" w:rsidRDefault="003A1B69" w:rsidP="003A1B69">
            <w:pPr>
              <w:jc w:val="both"/>
            </w:pPr>
            <w:r w:rsidRPr="00696F30">
              <w:t>39</w:t>
            </w:r>
          </w:p>
        </w:tc>
        <w:tc>
          <w:tcPr>
            <w:tcW w:w="2156" w:type="dxa"/>
            <w:shd w:val="clear" w:color="auto" w:fill="F7CAAC"/>
          </w:tcPr>
          <w:p w:rsidR="003A1B69" w:rsidRPr="00696F30" w:rsidRDefault="003A1B69" w:rsidP="003A1B69">
            <w:pPr>
              <w:jc w:val="both"/>
              <w:rPr>
                <w:b/>
              </w:rPr>
            </w:pPr>
            <w:r w:rsidRPr="00696F30">
              <w:rPr>
                <w:b/>
              </w:rPr>
              <w:t>kreditů</w:t>
            </w:r>
          </w:p>
        </w:tc>
        <w:tc>
          <w:tcPr>
            <w:tcW w:w="1207" w:type="dxa"/>
            <w:gridSpan w:val="2"/>
          </w:tcPr>
          <w:p w:rsidR="003A1B69" w:rsidRPr="00696F30" w:rsidRDefault="003A1B69" w:rsidP="003A1B69">
            <w:pPr>
              <w:jc w:val="both"/>
            </w:pPr>
            <w:r w:rsidRPr="00696F30">
              <w:t>4</w:t>
            </w:r>
          </w:p>
        </w:tc>
      </w:tr>
      <w:tr w:rsidR="003A1B69" w:rsidRPr="00696F30" w:rsidTr="003A1B69">
        <w:tc>
          <w:tcPr>
            <w:tcW w:w="3086" w:type="dxa"/>
            <w:shd w:val="clear" w:color="auto" w:fill="F7CAAC"/>
          </w:tcPr>
          <w:p w:rsidR="003A1B69" w:rsidRPr="00696F30" w:rsidRDefault="003A1B69" w:rsidP="003A1B69">
            <w:pPr>
              <w:jc w:val="both"/>
              <w:rPr>
                <w:b/>
                <w:sz w:val="22"/>
              </w:rPr>
            </w:pPr>
            <w:r w:rsidRPr="00696F30">
              <w:rPr>
                <w:b/>
              </w:rPr>
              <w:t>Prerekvizity, korekvizity, ekvivalence</w:t>
            </w:r>
          </w:p>
        </w:tc>
        <w:tc>
          <w:tcPr>
            <w:tcW w:w="6769" w:type="dxa"/>
            <w:gridSpan w:val="7"/>
          </w:tcPr>
          <w:p w:rsidR="003A1B69" w:rsidRPr="00696F30" w:rsidRDefault="003A1B69" w:rsidP="003A1B69">
            <w:pPr>
              <w:jc w:val="both"/>
            </w:pPr>
          </w:p>
        </w:tc>
      </w:tr>
      <w:tr w:rsidR="003A1B69" w:rsidRPr="00696F30" w:rsidTr="003A1B69">
        <w:tc>
          <w:tcPr>
            <w:tcW w:w="3086" w:type="dxa"/>
            <w:shd w:val="clear" w:color="auto" w:fill="F7CAAC"/>
          </w:tcPr>
          <w:p w:rsidR="003A1B69" w:rsidRPr="00696F30" w:rsidRDefault="003A1B69" w:rsidP="003A1B69">
            <w:pPr>
              <w:jc w:val="both"/>
              <w:rPr>
                <w:b/>
              </w:rPr>
            </w:pPr>
            <w:r w:rsidRPr="00696F30">
              <w:rPr>
                <w:b/>
              </w:rPr>
              <w:t>Způsob ověření studijních výsledků</w:t>
            </w:r>
          </w:p>
        </w:tc>
        <w:tc>
          <w:tcPr>
            <w:tcW w:w="3406" w:type="dxa"/>
            <w:gridSpan w:val="4"/>
          </w:tcPr>
          <w:p w:rsidR="003A1B69" w:rsidRPr="00696F30" w:rsidRDefault="003A1B69" w:rsidP="003A1B69">
            <w:pPr>
              <w:jc w:val="both"/>
            </w:pPr>
            <w:r w:rsidRPr="00696F30">
              <w:t>zápočet, zkouška</w:t>
            </w:r>
          </w:p>
        </w:tc>
        <w:tc>
          <w:tcPr>
            <w:tcW w:w="2156" w:type="dxa"/>
            <w:shd w:val="clear" w:color="auto" w:fill="F7CAAC"/>
          </w:tcPr>
          <w:p w:rsidR="003A1B69" w:rsidRPr="00696F30" w:rsidRDefault="003A1B69" w:rsidP="003A1B69">
            <w:pPr>
              <w:jc w:val="both"/>
              <w:rPr>
                <w:b/>
              </w:rPr>
            </w:pPr>
            <w:r w:rsidRPr="00696F30">
              <w:rPr>
                <w:b/>
              </w:rPr>
              <w:t>Forma výuky</w:t>
            </w:r>
          </w:p>
        </w:tc>
        <w:tc>
          <w:tcPr>
            <w:tcW w:w="1207" w:type="dxa"/>
            <w:gridSpan w:val="2"/>
          </w:tcPr>
          <w:p w:rsidR="003A1B69" w:rsidRPr="00696F30" w:rsidRDefault="003A1B69" w:rsidP="003A1B69">
            <w:pPr>
              <w:jc w:val="both"/>
            </w:pPr>
            <w:r w:rsidRPr="00696F30">
              <w:t>přednáška, seminář</w:t>
            </w:r>
          </w:p>
        </w:tc>
      </w:tr>
      <w:tr w:rsidR="003A1B69" w:rsidRPr="00696F30" w:rsidTr="003A1B69">
        <w:tc>
          <w:tcPr>
            <w:tcW w:w="3086" w:type="dxa"/>
            <w:shd w:val="clear" w:color="auto" w:fill="F7CAAC"/>
          </w:tcPr>
          <w:p w:rsidR="003A1B69" w:rsidRPr="00696F30" w:rsidRDefault="003A1B69" w:rsidP="003A1B69">
            <w:pPr>
              <w:jc w:val="both"/>
              <w:rPr>
                <w:b/>
              </w:rPr>
            </w:pPr>
            <w:r w:rsidRPr="00696F30">
              <w:rPr>
                <w:b/>
              </w:rPr>
              <w:t>Forma způsobu ověření studijních výsledků a další požadavky na studenta</w:t>
            </w:r>
          </w:p>
        </w:tc>
        <w:tc>
          <w:tcPr>
            <w:tcW w:w="6769" w:type="dxa"/>
            <w:gridSpan w:val="7"/>
            <w:tcBorders>
              <w:bottom w:val="nil"/>
            </w:tcBorders>
          </w:tcPr>
          <w:p w:rsidR="003A1B69" w:rsidRPr="00696F30" w:rsidRDefault="003A1B69" w:rsidP="003A1B69">
            <w:pPr>
              <w:jc w:val="both"/>
            </w:pPr>
            <w:r w:rsidRPr="00696F30">
              <w:t xml:space="preserve">Způsob zakončení předmětu - zápočet, zkouška </w:t>
            </w:r>
          </w:p>
          <w:p w:rsidR="003A1B69" w:rsidRPr="00696F30" w:rsidRDefault="003A1B69" w:rsidP="003A1B69">
            <w:pPr>
              <w:jc w:val="both"/>
            </w:pPr>
            <w:r w:rsidRPr="00696F30">
              <w:t>Požadavky na zápočet - vypracování seminární práce dle požadavků vedoucího seminářů.</w:t>
            </w:r>
          </w:p>
          <w:p w:rsidR="003A1B69" w:rsidRPr="00696F30" w:rsidRDefault="003A1B69" w:rsidP="003A1B69">
            <w:pPr>
              <w:jc w:val="both"/>
            </w:pPr>
            <w:r w:rsidRPr="00696F30">
              <w:t>Požadavky na zkoušku - písemný test, musí být napsán alespoň na 60 %, následuje ústní zkouška.</w:t>
            </w:r>
          </w:p>
        </w:tc>
      </w:tr>
      <w:tr w:rsidR="003A1B69" w:rsidRPr="00696F30" w:rsidTr="003A1B69">
        <w:trPr>
          <w:trHeight w:val="87"/>
        </w:trPr>
        <w:tc>
          <w:tcPr>
            <w:tcW w:w="9855" w:type="dxa"/>
            <w:gridSpan w:val="8"/>
            <w:tcBorders>
              <w:top w:val="nil"/>
            </w:tcBorders>
          </w:tcPr>
          <w:p w:rsidR="003A1B69" w:rsidRPr="00696F30" w:rsidRDefault="003A1B69" w:rsidP="003A1B69">
            <w:pPr>
              <w:jc w:val="both"/>
            </w:pPr>
          </w:p>
        </w:tc>
      </w:tr>
      <w:tr w:rsidR="003A1B69" w:rsidRPr="00696F30" w:rsidTr="003A1B69">
        <w:trPr>
          <w:trHeight w:val="197"/>
        </w:trPr>
        <w:tc>
          <w:tcPr>
            <w:tcW w:w="3086" w:type="dxa"/>
            <w:tcBorders>
              <w:top w:val="nil"/>
            </w:tcBorders>
            <w:shd w:val="clear" w:color="auto" w:fill="F7CAAC"/>
          </w:tcPr>
          <w:p w:rsidR="003A1B69" w:rsidRPr="00696F30" w:rsidRDefault="003A1B69" w:rsidP="003A1B69">
            <w:pPr>
              <w:jc w:val="both"/>
              <w:rPr>
                <w:b/>
              </w:rPr>
            </w:pPr>
            <w:r w:rsidRPr="00696F30">
              <w:rPr>
                <w:b/>
              </w:rPr>
              <w:t>Garant předmětu</w:t>
            </w:r>
          </w:p>
        </w:tc>
        <w:tc>
          <w:tcPr>
            <w:tcW w:w="6769" w:type="dxa"/>
            <w:gridSpan w:val="7"/>
            <w:tcBorders>
              <w:top w:val="nil"/>
            </w:tcBorders>
          </w:tcPr>
          <w:p w:rsidR="003A1B69" w:rsidRPr="00696F30" w:rsidRDefault="00BD7FBC" w:rsidP="003A1B69">
            <w:pPr>
              <w:jc w:val="both"/>
            </w:pPr>
            <w:r w:rsidRPr="00696F30">
              <w:t xml:space="preserve">Ing. Michael </w:t>
            </w:r>
            <w:r>
              <w:t xml:space="preserve">Adu </w:t>
            </w:r>
            <w:r w:rsidRPr="00696F30">
              <w:t>Kwarteng, Ph.D.</w:t>
            </w:r>
          </w:p>
        </w:tc>
      </w:tr>
      <w:tr w:rsidR="003A1B69" w:rsidRPr="00696F30" w:rsidTr="003A1B69">
        <w:trPr>
          <w:trHeight w:val="243"/>
        </w:trPr>
        <w:tc>
          <w:tcPr>
            <w:tcW w:w="3086" w:type="dxa"/>
            <w:tcBorders>
              <w:top w:val="nil"/>
            </w:tcBorders>
            <w:shd w:val="clear" w:color="auto" w:fill="F7CAAC"/>
          </w:tcPr>
          <w:p w:rsidR="003A1B69" w:rsidRPr="00696F30" w:rsidRDefault="003A1B69" w:rsidP="003A1B69">
            <w:pPr>
              <w:jc w:val="both"/>
              <w:rPr>
                <w:b/>
              </w:rPr>
            </w:pPr>
            <w:r w:rsidRPr="00696F30">
              <w:rPr>
                <w:b/>
              </w:rPr>
              <w:t>Zapojení garanta do výuky předmětu</w:t>
            </w:r>
          </w:p>
        </w:tc>
        <w:tc>
          <w:tcPr>
            <w:tcW w:w="6769" w:type="dxa"/>
            <w:gridSpan w:val="7"/>
            <w:tcBorders>
              <w:top w:val="nil"/>
            </w:tcBorders>
          </w:tcPr>
          <w:p w:rsidR="003A1B69" w:rsidRPr="00696F30" w:rsidRDefault="003A1B69" w:rsidP="00131815">
            <w:pPr>
              <w:jc w:val="both"/>
            </w:pPr>
            <w:r w:rsidRPr="00696F30">
              <w:t xml:space="preserve">Garant se podílí na přednášení v rozsahu </w:t>
            </w:r>
            <w:r w:rsidR="00131815">
              <w:t>6</w:t>
            </w:r>
            <w:r w:rsidRPr="00696F30">
              <w:t>0 %, dále stanovuje koncepci seminářů a dohlíží na jejich jednotné vedení.</w:t>
            </w:r>
          </w:p>
        </w:tc>
      </w:tr>
      <w:tr w:rsidR="003A1B69" w:rsidRPr="00696F30" w:rsidTr="003A1B69">
        <w:tc>
          <w:tcPr>
            <w:tcW w:w="3086" w:type="dxa"/>
            <w:shd w:val="clear" w:color="auto" w:fill="F7CAAC"/>
          </w:tcPr>
          <w:p w:rsidR="003A1B69" w:rsidRPr="00696F30" w:rsidRDefault="003A1B69" w:rsidP="003A1B69">
            <w:pPr>
              <w:jc w:val="both"/>
              <w:rPr>
                <w:b/>
              </w:rPr>
            </w:pPr>
            <w:r w:rsidRPr="00696F30">
              <w:rPr>
                <w:b/>
              </w:rPr>
              <w:t>Vyučující</w:t>
            </w:r>
          </w:p>
        </w:tc>
        <w:tc>
          <w:tcPr>
            <w:tcW w:w="6769" w:type="dxa"/>
            <w:gridSpan w:val="7"/>
            <w:tcBorders>
              <w:bottom w:val="nil"/>
            </w:tcBorders>
          </w:tcPr>
          <w:p w:rsidR="003A1B69" w:rsidRPr="00696F30" w:rsidRDefault="003A1B69" w:rsidP="003A1B69">
            <w:pPr>
              <w:jc w:val="both"/>
            </w:pPr>
            <w:r w:rsidRPr="00696F30">
              <w:t xml:space="preserve">Ing. Michael </w:t>
            </w:r>
            <w:r w:rsidR="00A8483A">
              <w:t xml:space="preserve">Adu </w:t>
            </w:r>
            <w:r w:rsidR="00131815">
              <w:t>Kwarteng, Ph.D. (6</w:t>
            </w:r>
            <w:r w:rsidRPr="00696F30">
              <w:t>0%)</w:t>
            </w:r>
            <w:r w:rsidR="00131815">
              <w:t>,</w:t>
            </w:r>
            <w:r w:rsidR="00131815" w:rsidRPr="00696F30">
              <w:t xml:space="preserve"> doc. Ing. Pavla Staňkov</w:t>
            </w:r>
            <w:r w:rsidR="00131815">
              <w:t>á, Ph.D. – přednášky (4</w:t>
            </w:r>
            <w:r w:rsidR="00131815" w:rsidRPr="00696F30">
              <w:t>0</w:t>
            </w:r>
            <w:r w:rsidR="00131815">
              <w:t>%)</w:t>
            </w:r>
          </w:p>
        </w:tc>
      </w:tr>
      <w:tr w:rsidR="003A1B69" w:rsidRPr="00696F30" w:rsidTr="003A1B69">
        <w:trPr>
          <w:trHeight w:val="158"/>
        </w:trPr>
        <w:tc>
          <w:tcPr>
            <w:tcW w:w="9855" w:type="dxa"/>
            <w:gridSpan w:val="8"/>
            <w:tcBorders>
              <w:top w:val="nil"/>
            </w:tcBorders>
          </w:tcPr>
          <w:p w:rsidR="003A1B69" w:rsidRPr="00696F30" w:rsidRDefault="003A1B69" w:rsidP="003A1B69">
            <w:pPr>
              <w:jc w:val="both"/>
            </w:pPr>
          </w:p>
        </w:tc>
      </w:tr>
      <w:tr w:rsidR="003A1B69" w:rsidRPr="00696F30" w:rsidTr="003A1B69">
        <w:tc>
          <w:tcPr>
            <w:tcW w:w="3086" w:type="dxa"/>
            <w:shd w:val="clear" w:color="auto" w:fill="F7CAAC"/>
          </w:tcPr>
          <w:p w:rsidR="003A1B69" w:rsidRPr="00696F30" w:rsidRDefault="003A1B69" w:rsidP="003A1B69">
            <w:pPr>
              <w:jc w:val="both"/>
              <w:rPr>
                <w:b/>
              </w:rPr>
            </w:pPr>
            <w:r w:rsidRPr="00696F30">
              <w:rPr>
                <w:b/>
              </w:rPr>
              <w:t>Stručná anotace předmětu</w:t>
            </w:r>
          </w:p>
        </w:tc>
        <w:tc>
          <w:tcPr>
            <w:tcW w:w="6769" w:type="dxa"/>
            <w:gridSpan w:val="7"/>
            <w:tcBorders>
              <w:bottom w:val="nil"/>
            </w:tcBorders>
          </w:tcPr>
          <w:p w:rsidR="003A1B69" w:rsidRPr="00696F30" w:rsidRDefault="003A1B69" w:rsidP="003A1B69">
            <w:pPr>
              <w:jc w:val="both"/>
            </w:pPr>
          </w:p>
        </w:tc>
      </w:tr>
      <w:tr w:rsidR="003A1B69" w:rsidRPr="00696F30" w:rsidTr="003A1B69">
        <w:trPr>
          <w:trHeight w:val="2804"/>
        </w:trPr>
        <w:tc>
          <w:tcPr>
            <w:tcW w:w="9855" w:type="dxa"/>
            <w:gridSpan w:val="8"/>
            <w:tcBorders>
              <w:top w:val="nil"/>
              <w:bottom w:val="single" w:sz="12" w:space="0" w:color="auto"/>
            </w:tcBorders>
          </w:tcPr>
          <w:p w:rsidR="003A1B69" w:rsidRPr="00696F30" w:rsidRDefault="003A1B69" w:rsidP="003A1B69">
            <w:pPr>
              <w:jc w:val="both"/>
            </w:pPr>
            <w:r w:rsidRPr="00696F30">
              <w:t>Předmět se svou podstatou zaměřuje na aplikaci marketingu ve specifických oblastech ekonomiky. Cíl předmětu vychází z přesvědčení, že každý typ organizace potřebuje získat odlišný soubor kompetencí pro marketingové řízení. Studenti si osvojí zejména znalosti o jedinečných aspektech a výzvách spojených s marketingem služeb. Rozvinou své schopnosti kriticky a strategicky přemýšlet o příležitostech a problémech, které se objevují v odvětví služeb a naučí se uplatňovat marketingové koncepty pro efektivní řízení těchto služeb. Samostatná část předmětu je věnována specifickým oblastem služeb – průmysl, cestovní ruch, lázeňství, zdravotní služby, obchod aj. Vzhledem k rostoucímu významu služeb neziskových organizací, je kladen důraz také na poznatky vztahující se k marketingovému řízení neziskových organizací a marketingu sociálních služeb.</w:t>
            </w:r>
          </w:p>
          <w:p w:rsidR="003A1B69" w:rsidRPr="00696F30" w:rsidRDefault="003A1B69" w:rsidP="00085185">
            <w:pPr>
              <w:pStyle w:val="Odstavecseseznamem"/>
              <w:numPr>
                <w:ilvl w:val="0"/>
                <w:numId w:val="35"/>
              </w:numPr>
              <w:spacing w:after="0" w:line="240" w:lineRule="auto"/>
              <w:ind w:left="247" w:hanging="247"/>
              <w:jc w:val="both"/>
              <w:rPr>
                <w:rFonts w:ascii="Times New Roman" w:hAnsi="Times New Roman"/>
                <w:sz w:val="20"/>
              </w:rPr>
            </w:pPr>
            <w:r w:rsidRPr="00696F30">
              <w:rPr>
                <w:rFonts w:ascii="Times New Roman" w:hAnsi="Times New Roman"/>
                <w:sz w:val="20"/>
              </w:rPr>
              <w:t xml:space="preserve">Základy marketingu. </w:t>
            </w:r>
          </w:p>
          <w:p w:rsidR="003A1B69" w:rsidRPr="00696F30" w:rsidRDefault="003A1B69" w:rsidP="00085185">
            <w:pPr>
              <w:pStyle w:val="Odstavecseseznamem"/>
              <w:numPr>
                <w:ilvl w:val="0"/>
                <w:numId w:val="35"/>
              </w:numPr>
              <w:spacing w:after="0" w:line="240" w:lineRule="auto"/>
              <w:ind w:left="247" w:hanging="247"/>
              <w:jc w:val="both"/>
              <w:rPr>
                <w:rFonts w:ascii="Times New Roman" w:hAnsi="Times New Roman"/>
                <w:sz w:val="20"/>
              </w:rPr>
            </w:pPr>
            <w:r w:rsidRPr="00696F30">
              <w:rPr>
                <w:rFonts w:ascii="Times New Roman" w:hAnsi="Times New Roman"/>
                <w:sz w:val="20"/>
              </w:rPr>
              <w:t xml:space="preserve">Služby a jejich specifika ve vztahu k marketingovému řízení. </w:t>
            </w:r>
          </w:p>
          <w:p w:rsidR="003A1B69" w:rsidRPr="00696F30" w:rsidRDefault="003A1B69" w:rsidP="00085185">
            <w:pPr>
              <w:pStyle w:val="Odstavecseseznamem"/>
              <w:numPr>
                <w:ilvl w:val="0"/>
                <w:numId w:val="35"/>
              </w:numPr>
              <w:spacing w:after="0" w:line="240" w:lineRule="auto"/>
              <w:ind w:left="247" w:hanging="247"/>
              <w:jc w:val="both"/>
              <w:rPr>
                <w:rFonts w:ascii="Times New Roman" w:hAnsi="Times New Roman"/>
                <w:sz w:val="20"/>
              </w:rPr>
            </w:pPr>
            <w:r w:rsidRPr="00696F30">
              <w:rPr>
                <w:rFonts w:ascii="Times New Roman" w:hAnsi="Times New Roman"/>
                <w:sz w:val="20"/>
              </w:rPr>
              <w:t>Chování zákazníků na trhu služeb.</w:t>
            </w:r>
          </w:p>
          <w:p w:rsidR="003A1B69" w:rsidRPr="00696F30" w:rsidRDefault="003A1B69" w:rsidP="00085185">
            <w:pPr>
              <w:pStyle w:val="Odstavecseseznamem"/>
              <w:numPr>
                <w:ilvl w:val="0"/>
                <w:numId w:val="35"/>
              </w:numPr>
              <w:spacing w:after="0" w:line="240" w:lineRule="auto"/>
              <w:ind w:left="247" w:hanging="247"/>
              <w:jc w:val="both"/>
              <w:rPr>
                <w:rFonts w:ascii="Times New Roman" w:hAnsi="Times New Roman"/>
                <w:sz w:val="20"/>
              </w:rPr>
            </w:pPr>
            <w:r w:rsidRPr="00696F30">
              <w:rPr>
                <w:rFonts w:ascii="Times New Roman" w:hAnsi="Times New Roman"/>
                <w:sz w:val="20"/>
              </w:rPr>
              <w:t xml:space="preserve">Marketing služeb cestovního ruchu. </w:t>
            </w:r>
          </w:p>
          <w:p w:rsidR="003A1B69" w:rsidRPr="00696F30" w:rsidRDefault="003A1B69" w:rsidP="00085185">
            <w:pPr>
              <w:pStyle w:val="Odstavecseseznamem"/>
              <w:numPr>
                <w:ilvl w:val="0"/>
                <w:numId w:val="35"/>
              </w:numPr>
              <w:spacing w:after="0" w:line="240" w:lineRule="auto"/>
              <w:ind w:left="247" w:hanging="247"/>
              <w:jc w:val="both"/>
              <w:rPr>
                <w:rFonts w:ascii="Times New Roman" w:hAnsi="Times New Roman"/>
                <w:sz w:val="20"/>
              </w:rPr>
            </w:pPr>
            <w:r w:rsidRPr="00696F30">
              <w:rPr>
                <w:rFonts w:ascii="Times New Roman" w:hAnsi="Times New Roman"/>
                <w:sz w:val="20"/>
              </w:rPr>
              <w:t>Marketing lázeňských služeb.</w:t>
            </w:r>
          </w:p>
          <w:p w:rsidR="003A1B69" w:rsidRPr="00696F30" w:rsidRDefault="003A1B69" w:rsidP="00085185">
            <w:pPr>
              <w:pStyle w:val="Odstavecseseznamem"/>
              <w:numPr>
                <w:ilvl w:val="0"/>
                <w:numId w:val="35"/>
              </w:numPr>
              <w:spacing w:after="0" w:line="240" w:lineRule="auto"/>
              <w:ind w:left="247" w:hanging="247"/>
              <w:jc w:val="both"/>
              <w:rPr>
                <w:rFonts w:ascii="Times New Roman" w:hAnsi="Times New Roman"/>
                <w:sz w:val="20"/>
              </w:rPr>
            </w:pPr>
            <w:r w:rsidRPr="00696F30">
              <w:rPr>
                <w:rFonts w:ascii="Times New Roman" w:hAnsi="Times New Roman"/>
                <w:sz w:val="20"/>
              </w:rPr>
              <w:t xml:space="preserve">Marketing zdravotních služeb. </w:t>
            </w:r>
          </w:p>
          <w:p w:rsidR="003A1B69" w:rsidRPr="00696F30" w:rsidRDefault="003A1B69" w:rsidP="00085185">
            <w:pPr>
              <w:pStyle w:val="Odstavecseseznamem"/>
              <w:numPr>
                <w:ilvl w:val="0"/>
                <w:numId w:val="35"/>
              </w:numPr>
              <w:spacing w:after="0" w:line="240" w:lineRule="auto"/>
              <w:ind w:left="247" w:hanging="247"/>
              <w:jc w:val="both"/>
              <w:rPr>
                <w:rFonts w:ascii="Times New Roman" w:hAnsi="Times New Roman"/>
                <w:sz w:val="20"/>
              </w:rPr>
            </w:pPr>
            <w:r w:rsidRPr="00696F30">
              <w:rPr>
                <w:rFonts w:ascii="Times New Roman" w:hAnsi="Times New Roman"/>
                <w:sz w:val="20"/>
              </w:rPr>
              <w:t>Marketing obchodních služeb.</w:t>
            </w:r>
          </w:p>
          <w:p w:rsidR="003A1B69" w:rsidRPr="00696F30" w:rsidRDefault="003A1B69" w:rsidP="00085185">
            <w:pPr>
              <w:pStyle w:val="Odstavecseseznamem"/>
              <w:numPr>
                <w:ilvl w:val="0"/>
                <w:numId w:val="35"/>
              </w:numPr>
              <w:spacing w:after="0" w:line="240" w:lineRule="auto"/>
              <w:ind w:left="247" w:hanging="247"/>
              <w:jc w:val="both"/>
              <w:rPr>
                <w:rFonts w:ascii="Times New Roman" w:hAnsi="Times New Roman"/>
                <w:sz w:val="20"/>
              </w:rPr>
            </w:pPr>
            <w:r w:rsidRPr="00696F30">
              <w:rPr>
                <w:rFonts w:ascii="Times New Roman" w:hAnsi="Times New Roman"/>
                <w:sz w:val="20"/>
              </w:rPr>
              <w:t>Průmyslový marketing.</w:t>
            </w:r>
          </w:p>
          <w:p w:rsidR="003A1B69" w:rsidRPr="00696F30" w:rsidRDefault="003A1B69" w:rsidP="00085185">
            <w:pPr>
              <w:pStyle w:val="Odstavecseseznamem"/>
              <w:numPr>
                <w:ilvl w:val="0"/>
                <w:numId w:val="35"/>
              </w:numPr>
              <w:spacing w:after="0" w:line="240" w:lineRule="auto"/>
              <w:ind w:left="247" w:hanging="247"/>
              <w:jc w:val="both"/>
            </w:pPr>
            <w:r w:rsidRPr="00696F30">
              <w:rPr>
                <w:rFonts w:ascii="Times New Roman" w:hAnsi="Times New Roman"/>
                <w:sz w:val="20"/>
              </w:rPr>
              <w:t>Marketing neziskových organizací a marketing sociálních služeb.</w:t>
            </w:r>
          </w:p>
        </w:tc>
      </w:tr>
      <w:tr w:rsidR="003A1B69" w:rsidRPr="00696F30" w:rsidTr="003A1B69">
        <w:trPr>
          <w:trHeight w:val="265"/>
        </w:trPr>
        <w:tc>
          <w:tcPr>
            <w:tcW w:w="3653" w:type="dxa"/>
            <w:gridSpan w:val="2"/>
            <w:tcBorders>
              <w:top w:val="nil"/>
            </w:tcBorders>
            <w:shd w:val="clear" w:color="auto" w:fill="F7CAAC"/>
          </w:tcPr>
          <w:p w:rsidR="003A1B69" w:rsidRPr="00696F30" w:rsidRDefault="003A1B69" w:rsidP="003A1B69">
            <w:pPr>
              <w:jc w:val="both"/>
            </w:pPr>
            <w:r w:rsidRPr="00696F30">
              <w:rPr>
                <w:b/>
              </w:rPr>
              <w:t>Studijní literatura a studijní pomůcky</w:t>
            </w:r>
          </w:p>
        </w:tc>
        <w:tc>
          <w:tcPr>
            <w:tcW w:w="6202" w:type="dxa"/>
            <w:gridSpan w:val="6"/>
            <w:tcBorders>
              <w:top w:val="nil"/>
              <w:bottom w:val="nil"/>
            </w:tcBorders>
          </w:tcPr>
          <w:p w:rsidR="003A1B69" w:rsidRPr="00696F30" w:rsidRDefault="003A1B69" w:rsidP="003A1B69">
            <w:pPr>
              <w:jc w:val="both"/>
            </w:pPr>
          </w:p>
        </w:tc>
      </w:tr>
      <w:tr w:rsidR="003A1B69" w:rsidRPr="00696F30" w:rsidTr="003A1B69">
        <w:trPr>
          <w:trHeight w:val="1497"/>
        </w:trPr>
        <w:tc>
          <w:tcPr>
            <w:tcW w:w="9855" w:type="dxa"/>
            <w:gridSpan w:val="8"/>
            <w:tcBorders>
              <w:top w:val="nil"/>
            </w:tcBorders>
          </w:tcPr>
          <w:p w:rsidR="003A1B69" w:rsidRPr="00696F30" w:rsidRDefault="003A1B69" w:rsidP="003A1B69">
            <w:pPr>
              <w:jc w:val="both"/>
              <w:rPr>
                <w:b/>
              </w:rPr>
            </w:pPr>
            <w:r w:rsidRPr="00696F30">
              <w:rPr>
                <w:b/>
              </w:rPr>
              <w:t>Povinná literatura</w:t>
            </w:r>
          </w:p>
          <w:p w:rsidR="003A1B69" w:rsidRPr="00696F30" w:rsidRDefault="003A1B69" w:rsidP="003A1B69">
            <w:pPr>
              <w:jc w:val="both"/>
            </w:pPr>
            <w:r w:rsidRPr="00696F30">
              <w:t xml:space="preserve">VANĚK, J. </w:t>
            </w:r>
            <w:r w:rsidRPr="00696F30">
              <w:rPr>
                <w:i/>
              </w:rPr>
              <w:t>Marketing Applications</w:t>
            </w:r>
            <w:r w:rsidRPr="00696F30">
              <w:t xml:space="preserve">. </w:t>
            </w:r>
            <w:r>
              <w:t xml:space="preserve">Zlín: </w:t>
            </w:r>
            <w:r w:rsidRPr="00696F30">
              <w:t xml:space="preserve">Tomas Bata Univerzity in Zlín, 2012. </w:t>
            </w:r>
          </w:p>
          <w:p w:rsidR="003A1B69" w:rsidRPr="00696F30" w:rsidRDefault="003A1B69" w:rsidP="003A1B69">
            <w:pPr>
              <w:jc w:val="both"/>
            </w:pPr>
            <w:r w:rsidRPr="00696F30">
              <w:rPr>
                <w:caps/>
              </w:rPr>
              <w:t>Perreault,</w:t>
            </w:r>
            <w:r w:rsidRPr="00696F30">
              <w:t xml:space="preserve"> W. D. </w:t>
            </w:r>
            <w:r w:rsidRPr="00696F30">
              <w:rPr>
                <w:i/>
              </w:rPr>
              <w:t>Basic marketing: a marketing strategy planning approach</w:t>
            </w:r>
            <w:r w:rsidRPr="00696F30">
              <w:t xml:space="preserve">. 18th ed. New York: McGraw-Hill Irwin, 2010. ISBN 978-0-07-352995-0. </w:t>
            </w:r>
          </w:p>
          <w:p w:rsidR="003A1B69" w:rsidRPr="00696F30" w:rsidRDefault="003A1B69" w:rsidP="003A1B69">
            <w:pPr>
              <w:jc w:val="both"/>
            </w:pPr>
            <w:r w:rsidRPr="00696F30">
              <w:t xml:space="preserve">PILÍK, M. </w:t>
            </w:r>
            <w:r w:rsidRPr="00696F30">
              <w:rPr>
                <w:i/>
              </w:rPr>
              <w:t>Business-to-Business Marketing.</w:t>
            </w:r>
            <w:r w:rsidRPr="00696F30">
              <w:t xml:space="preserve"> Zlín: Univerzita Tomáše Bati ve Zlíně, 2006. ISBN 80-7318-452-4.</w:t>
            </w:r>
          </w:p>
          <w:p w:rsidR="003A1B69" w:rsidRPr="00696F30" w:rsidRDefault="003A1B69" w:rsidP="003A1B69">
            <w:pPr>
              <w:jc w:val="both"/>
            </w:pPr>
            <w:r w:rsidRPr="00696F30">
              <w:rPr>
                <w:b/>
              </w:rPr>
              <w:t>Doporučená literatura</w:t>
            </w:r>
          </w:p>
          <w:p w:rsidR="003A1B69" w:rsidRPr="00696F30" w:rsidRDefault="003A1B69" w:rsidP="003A1B69">
            <w:pPr>
              <w:jc w:val="both"/>
            </w:pPr>
            <w:r w:rsidRPr="00696F30">
              <w:t xml:space="preserve">KOTLER, P., BOWEN, J.T., MAKENS, J.C. </w:t>
            </w:r>
            <w:r w:rsidRPr="00696F30">
              <w:rPr>
                <w:i/>
              </w:rPr>
              <w:t>Marketing for hospitality and tourism</w:t>
            </w:r>
            <w:r w:rsidRPr="00696F30">
              <w:t>. 6th ed. Harlow: Pearson, 2014. ISBN 978-1-292-02003-7.</w:t>
            </w:r>
          </w:p>
          <w:p w:rsidR="003A1B69" w:rsidRPr="00696F30" w:rsidRDefault="003A1B69" w:rsidP="003A1B69">
            <w:pPr>
              <w:jc w:val="both"/>
            </w:pPr>
            <w:r w:rsidRPr="00696F30">
              <w:rPr>
                <w:caps/>
              </w:rPr>
              <w:t>Holloway</w:t>
            </w:r>
            <w:r w:rsidRPr="00696F30">
              <w:t xml:space="preserve">, J. Ch. </w:t>
            </w:r>
            <w:r w:rsidRPr="00696F30">
              <w:rPr>
                <w:i/>
              </w:rPr>
              <w:t>The business of tourism.</w:t>
            </w:r>
            <w:r w:rsidRPr="00696F30">
              <w:t xml:space="preserve"> 8th ed. Harlow, England; New York: Financial Times/Prentice Hall, 2009. </w:t>
            </w:r>
          </w:p>
          <w:p w:rsidR="003A1B69" w:rsidRPr="00696F30" w:rsidRDefault="003A1B69" w:rsidP="003A1B69">
            <w:pPr>
              <w:jc w:val="both"/>
            </w:pPr>
            <w:r w:rsidRPr="00696F30">
              <w:t xml:space="preserve">THOMAS, R. K. </w:t>
            </w:r>
            <w:r w:rsidRPr="00696F30">
              <w:rPr>
                <w:i/>
              </w:rPr>
              <w:t>Marketing health services.</w:t>
            </w:r>
            <w:r w:rsidRPr="00696F30">
              <w:t xml:space="preserve"> 2nd ed. Chicago: Health Administration Press, 2010. ISBN 978-1-56793-336-9.</w:t>
            </w:r>
          </w:p>
          <w:p w:rsidR="003A1B69" w:rsidRPr="00696F30" w:rsidRDefault="003A1B69" w:rsidP="003A1B69">
            <w:pPr>
              <w:jc w:val="both"/>
            </w:pPr>
            <w:r w:rsidRPr="00696F30">
              <w:rPr>
                <w:b/>
              </w:rPr>
              <w:t>Studijní pomůcky:</w:t>
            </w:r>
            <w:r w:rsidRPr="00696F30">
              <w:t xml:space="preserve"> materiály v LMS Moodle, studijní text Marketing Applications</w:t>
            </w:r>
          </w:p>
        </w:tc>
      </w:tr>
      <w:tr w:rsidR="003A1B69" w:rsidRPr="00696F30" w:rsidTr="003A1B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A1B69" w:rsidRPr="00696F30" w:rsidRDefault="003A1B69" w:rsidP="003A1B69">
            <w:pPr>
              <w:jc w:val="center"/>
              <w:rPr>
                <w:b/>
              </w:rPr>
            </w:pPr>
            <w:r w:rsidRPr="00696F30">
              <w:rPr>
                <w:b/>
              </w:rPr>
              <w:t>Informace ke kombinované nebo distanční formě</w:t>
            </w:r>
          </w:p>
        </w:tc>
      </w:tr>
      <w:tr w:rsidR="003A1B69" w:rsidRPr="00696F30" w:rsidTr="003A1B69">
        <w:tc>
          <w:tcPr>
            <w:tcW w:w="4787" w:type="dxa"/>
            <w:gridSpan w:val="3"/>
            <w:tcBorders>
              <w:top w:val="single" w:sz="2" w:space="0" w:color="auto"/>
            </w:tcBorders>
            <w:shd w:val="clear" w:color="auto" w:fill="F7CAAC"/>
          </w:tcPr>
          <w:p w:rsidR="003A1B69" w:rsidRPr="00696F30" w:rsidRDefault="003A1B69" w:rsidP="003A1B69">
            <w:pPr>
              <w:jc w:val="both"/>
            </w:pPr>
            <w:r w:rsidRPr="00696F30">
              <w:rPr>
                <w:b/>
              </w:rPr>
              <w:t>Rozsah konzultací (soustředění)</w:t>
            </w:r>
          </w:p>
        </w:tc>
        <w:tc>
          <w:tcPr>
            <w:tcW w:w="889" w:type="dxa"/>
            <w:tcBorders>
              <w:top w:val="single" w:sz="2" w:space="0" w:color="auto"/>
            </w:tcBorders>
          </w:tcPr>
          <w:p w:rsidR="003A1B69" w:rsidRPr="00696F30" w:rsidRDefault="003A1B69" w:rsidP="003A1B69">
            <w:pPr>
              <w:jc w:val="both"/>
            </w:pPr>
          </w:p>
        </w:tc>
        <w:tc>
          <w:tcPr>
            <w:tcW w:w="4179" w:type="dxa"/>
            <w:gridSpan w:val="4"/>
            <w:tcBorders>
              <w:top w:val="single" w:sz="2" w:space="0" w:color="auto"/>
            </w:tcBorders>
            <w:shd w:val="clear" w:color="auto" w:fill="F7CAAC"/>
          </w:tcPr>
          <w:p w:rsidR="003A1B69" w:rsidRPr="00696F30" w:rsidRDefault="003A1B69" w:rsidP="003A1B69">
            <w:pPr>
              <w:jc w:val="both"/>
              <w:rPr>
                <w:b/>
              </w:rPr>
            </w:pPr>
            <w:r w:rsidRPr="00696F30">
              <w:rPr>
                <w:b/>
              </w:rPr>
              <w:t xml:space="preserve">hodin </w:t>
            </w:r>
          </w:p>
        </w:tc>
      </w:tr>
      <w:tr w:rsidR="003A1B69" w:rsidRPr="00696F30" w:rsidTr="003A1B69">
        <w:tc>
          <w:tcPr>
            <w:tcW w:w="9855" w:type="dxa"/>
            <w:gridSpan w:val="8"/>
            <w:shd w:val="clear" w:color="auto" w:fill="F7CAAC"/>
          </w:tcPr>
          <w:p w:rsidR="003A1B69" w:rsidRPr="00696F30" w:rsidRDefault="003A1B69" w:rsidP="003A1B69">
            <w:pPr>
              <w:jc w:val="both"/>
              <w:rPr>
                <w:b/>
              </w:rPr>
            </w:pPr>
            <w:r w:rsidRPr="00696F30">
              <w:rPr>
                <w:b/>
              </w:rPr>
              <w:t>Informace o způsobu kontaktu s vyučujícím</w:t>
            </w:r>
          </w:p>
        </w:tc>
      </w:tr>
      <w:tr w:rsidR="003A1B69" w:rsidRPr="00696F30" w:rsidTr="003A1B69">
        <w:trPr>
          <w:trHeight w:val="711"/>
        </w:trPr>
        <w:tc>
          <w:tcPr>
            <w:tcW w:w="9855" w:type="dxa"/>
            <w:gridSpan w:val="8"/>
          </w:tcPr>
          <w:p w:rsidR="003A1B69" w:rsidRPr="00696F30" w:rsidRDefault="003A1B69" w:rsidP="003A1B69">
            <w:pPr>
              <w:jc w:val="both"/>
            </w:pPr>
            <w:r w:rsidRPr="00696F3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A1B69" w:rsidRDefault="003A1B69">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A1B69" w:rsidTr="003A1B69">
        <w:tc>
          <w:tcPr>
            <w:tcW w:w="9855" w:type="dxa"/>
            <w:gridSpan w:val="8"/>
            <w:tcBorders>
              <w:bottom w:val="double" w:sz="4" w:space="0" w:color="auto"/>
            </w:tcBorders>
            <w:shd w:val="clear" w:color="auto" w:fill="BDD6EE"/>
          </w:tcPr>
          <w:p w:rsidR="003A1B69" w:rsidRDefault="003A1B69" w:rsidP="003A1B69">
            <w:pPr>
              <w:jc w:val="both"/>
              <w:rPr>
                <w:b/>
                <w:sz w:val="28"/>
              </w:rPr>
            </w:pPr>
            <w:r>
              <w:lastRenderedPageBreak/>
              <w:br w:type="page"/>
            </w:r>
            <w:r>
              <w:rPr>
                <w:b/>
                <w:sz w:val="28"/>
              </w:rPr>
              <w:t>B-III – Charakteristika studijního předmětu</w:t>
            </w:r>
          </w:p>
        </w:tc>
      </w:tr>
      <w:tr w:rsidR="003A1B69" w:rsidTr="003A1B69">
        <w:tc>
          <w:tcPr>
            <w:tcW w:w="3086" w:type="dxa"/>
            <w:tcBorders>
              <w:top w:val="double" w:sz="4" w:space="0" w:color="auto"/>
            </w:tcBorders>
            <w:shd w:val="clear" w:color="auto" w:fill="F7CAAC"/>
          </w:tcPr>
          <w:p w:rsidR="003A1B69" w:rsidRPr="005B0E94" w:rsidRDefault="003A1B69" w:rsidP="003A1B69">
            <w:pPr>
              <w:jc w:val="both"/>
              <w:rPr>
                <w:b/>
              </w:rPr>
            </w:pPr>
            <w:r w:rsidRPr="005B0E94">
              <w:rPr>
                <w:b/>
              </w:rPr>
              <w:t>Název studijního předmětu</w:t>
            </w:r>
          </w:p>
        </w:tc>
        <w:tc>
          <w:tcPr>
            <w:tcW w:w="6769" w:type="dxa"/>
            <w:gridSpan w:val="7"/>
            <w:tcBorders>
              <w:top w:val="double" w:sz="4" w:space="0" w:color="auto"/>
            </w:tcBorders>
          </w:tcPr>
          <w:p w:rsidR="003A1B69" w:rsidRPr="005B0E94" w:rsidRDefault="003A1B69" w:rsidP="003A1B69">
            <w:pPr>
              <w:jc w:val="both"/>
            </w:pPr>
            <w:r>
              <w:t>Risk M</w:t>
            </w:r>
            <w:r w:rsidRPr="00451450">
              <w:t>anagement</w:t>
            </w:r>
          </w:p>
        </w:tc>
      </w:tr>
      <w:tr w:rsidR="003A1B69" w:rsidTr="003A1B69">
        <w:tc>
          <w:tcPr>
            <w:tcW w:w="3086" w:type="dxa"/>
            <w:shd w:val="clear" w:color="auto" w:fill="F7CAAC"/>
          </w:tcPr>
          <w:p w:rsidR="003A1B69" w:rsidRPr="005B0E94" w:rsidRDefault="003A1B69" w:rsidP="003A1B69">
            <w:pPr>
              <w:jc w:val="both"/>
              <w:rPr>
                <w:b/>
              </w:rPr>
            </w:pPr>
            <w:r w:rsidRPr="005B0E94">
              <w:rPr>
                <w:b/>
              </w:rPr>
              <w:t>Typ předmětu</w:t>
            </w:r>
          </w:p>
        </w:tc>
        <w:tc>
          <w:tcPr>
            <w:tcW w:w="3406" w:type="dxa"/>
            <w:gridSpan w:val="4"/>
          </w:tcPr>
          <w:p w:rsidR="003A1B69" w:rsidRPr="005B0E94" w:rsidRDefault="003A1B69" w:rsidP="003A1B69">
            <w:pPr>
              <w:jc w:val="both"/>
            </w:pPr>
            <w:r>
              <w:t>povinný „PZ</w:t>
            </w:r>
            <w:r w:rsidRPr="005B0E94">
              <w:t>“</w:t>
            </w:r>
          </w:p>
        </w:tc>
        <w:tc>
          <w:tcPr>
            <w:tcW w:w="2695" w:type="dxa"/>
            <w:gridSpan w:val="2"/>
            <w:shd w:val="clear" w:color="auto" w:fill="F7CAAC"/>
          </w:tcPr>
          <w:p w:rsidR="003A1B69" w:rsidRPr="005B0E94" w:rsidRDefault="003A1B69" w:rsidP="003A1B69">
            <w:pPr>
              <w:jc w:val="both"/>
            </w:pPr>
            <w:r w:rsidRPr="005B0E94">
              <w:rPr>
                <w:b/>
              </w:rPr>
              <w:t>doporučený ročník / semestr</w:t>
            </w:r>
          </w:p>
        </w:tc>
        <w:tc>
          <w:tcPr>
            <w:tcW w:w="668" w:type="dxa"/>
          </w:tcPr>
          <w:p w:rsidR="003A1B69" w:rsidRPr="005B0E94" w:rsidRDefault="003A1B69" w:rsidP="003A1B69">
            <w:pPr>
              <w:jc w:val="both"/>
            </w:pPr>
            <w:r w:rsidRPr="005B0E94">
              <w:t>1/L</w:t>
            </w:r>
          </w:p>
        </w:tc>
      </w:tr>
      <w:tr w:rsidR="003A1B69" w:rsidTr="003A1B69">
        <w:tc>
          <w:tcPr>
            <w:tcW w:w="3086" w:type="dxa"/>
            <w:shd w:val="clear" w:color="auto" w:fill="F7CAAC"/>
          </w:tcPr>
          <w:p w:rsidR="003A1B69" w:rsidRPr="005B0E94" w:rsidRDefault="003A1B69" w:rsidP="003A1B69">
            <w:pPr>
              <w:jc w:val="both"/>
              <w:rPr>
                <w:b/>
              </w:rPr>
            </w:pPr>
            <w:r w:rsidRPr="005B0E94">
              <w:rPr>
                <w:b/>
              </w:rPr>
              <w:t>Rozsah studijního předmětu</w:t>
            </w:r>
          </w:p>
        </w:tc>
        <w:tc>
          <w:tcPr>
            <w:tcW w:w="1701" w:type="dxa"/>
            <w:gridSpan w:val="2"/>
          </w:tcPr>
          <w:p w:rsidR="003A1B69" w:rsidRPr="005B0E94" w:rsidRDefault="003A1B69" w:rsidP="003A1B69">
            <w:pPr>
              <w:jc w:val="both"/>
            </w:pPr>
            <w:r w:rsidRPr="005B0E94">
              <w:t>26p + 13s</w:t>
            </w:r>
          </w:p>
        </w:tc>
        <w:tc>
          <w:tcPr>
            <w:tcW w:w="889" w:type="dxa"/>
            <w:shd w:val="clear" w:color="auto" w:fill="F7CAAC"/>
          </w:tcPr>
          <w:p w:rsidR="003A1B69" w:rsidRPr="005B0E94" w:rsidRDefault="003A1B69" w:rsidP="003A1B69">
            <w:pPr>
              <w:jc w:val="both"/>
              <w:rPr>
                <w:b/>
              </w:rPr>
            </w:pPr>
            <w:r w:rsidRPr="005B0E94">
              <w:rPr>
                <w:b/>
              </w:rPr>
              <w:t xml:space="preserve">hod. </w:t>
            </w:r>
          </w:p>
        </w:tc>
        <w:tc>
          <w:tcPr>
            <w:tcW w:w="816" w:type="dxa"/>
          </w:tcPr>
          <w:p w:rsidR="003A1B69" w:rsidRPr="005B0E94" w:rsidRDefault="003A1B69" w:rsidP="003A1B69">
            <w:pPr>
              <w:jc w:val="both"/>
            </w:pPr>
            <w:r w:rsidRPr="005B0E94">
              <w:t>39</w:t>
            </w:r>
          </w:p>
        </w:tc>
        <w:tc>
          <w:tcPr>
            <w:tcW w:w="2156" w:type="dxa"/>
            <w:shd w:val="clear" w:color="auto" w:fill="F7CAAC"/>
          </w:tcPr>
          <w:p w:rsidR="003A1B69" w:rsidRPr="005B0E94" w:rsidRDefault="003A1B69" w:rsidP="003A1B69">
            <w:pPr>
              <w:jc w:val="both"/>
              <w:rPr>
                <w:b/>
              </w:rPr>
            </w:pPr>
            <w:r w:rsidRPr="005B0E94">
              <w:rPr>
                <w:b/>
              </w:rPr>
              <w:t>kreditů</w:t>
            </w:r>
          </w:p>
        </w:tc>
        <w:tc>
          <w:tcPr>
            <w:tcW w:w="1207" w:type="dxa"/>
            <w:gridSpan w:val="2"/>
          </w:tcPr>
          <w:p w:rsidR="003A1B69" w:rsidRPr="005B0E94" w:rsidRDefault="003A1B69" w:rsidP="003A1B69">
            <w:pPr>
              <w:jc w:val="both"/>
            </w:pPr>
            <w:r w:rsidRPr="005B0E94">
              <w:t>4</w:t>
            </w:r>
          </w:p>
        </w:tc>
      </w:tr>
      <w:tr w:rsidR="003A1B69" w:rsidTr="003A1B69">
        <w:tc>
          <w:tcPr>
            <w:tcW w:w="3086" w:type="dxa"/>
            <w:shd w:val="clear" w:color="auto" w:fill="F7CAAC"/>
          </w:tcPr>
          <w:p w:rsidR="003A1B69" w:rsidRPr="005B0E94" w:rsidRDefault="003A1B69" w:rsidP="003A1B69">
            <w:pPr>
              <w:jc w:val="both"/>
              <w:rPr>
                <w:b/>
              </w:rPr>
            </w:pPr>
            <w:r w:rsidRPr="005B0E94">
              <w:rPr>
                <w:b/>
              </w:rPr>
              <w:t>Prerekvizity, korekvizity, ekvivalence</w:t>
            </w:r>
          </w:p>
        </w:tc>
        <w:tc>
          <w:tcPr>
            <w:tcW w:w="6769" w:type="dxa"/>
            <w:gridSpan w:val="7"/>
          </w:tcPr>
          <w:p w:rsidR="003A1B69" w:rsidRPr="005B0E94" w:rsidRDefault="003A1B69" w:rsidP="003A1B69">
            <w:pPr>
              <w:jc w:val="both"/>
            </w:pPr>
          </w:p>
        </w:tc>
      </w:tr>
      <w:tr w:rsidR="003A1B69" w:rsidTr="003A1B69">
        <w:tc>
          <w:tcPr>
            <w:tcW w:w="3086" w:type="dxa"/>
            <w:shd w:val="clear" w:color="auto" w:fill="F7CAAC"/>
          </w:tcPr>
          <w:p w:rsidR="003A1B69" w:rsidRPr="005B0E94" w:rsidRDefault="003A1B69" w:rsidP="003A1B69">
            <w:pPr>
              <w:jc w:val="both"/>
              <w:rPr>
                <w:b/>
              </w:rPr>
            </w:pPr>
            <w:r w:rsidRPr="005B0E94">
              <w:rPr>
                <w:b/>
              </w:rPr>
              <w:t>Způsob ověření studijních výsledků</w:t>
            </w:r>
          </w:p>
        </w:tc>
        <w:tc>
          <w:tcPr>
            <w:tcW w:w="3406" w:type="dxa"/>
            <w:gridSpan w:val="4"/>
          </w:tcPr>
          <w:p w:rsidR="003A1B69" w:rsidRPr="005B0E94" w:rsidRDefault="003A1B69" w:rsidP="003A1B69">
            <w:pPr>
              <w:jc w:val="both"/>
            </w:pPr>
            <w:r>
              <w:t>z</w:t>
            </w:r>
            <w:r w:rsidRPr="005B0E94">
              <w:t>ápočet, zkouška</w:t>
            </w:r>
          </w:p>
        </w:tc>
        <w:tc>
          <w:tcPr>
            <w:tcW w:w="2156" w:type="dxa"/>
            <w:shd w:val="clear" w:color="auto" w:fill="F7CAAC"/>
          </w:tcPr>
          <w:p w:rsidR="003A1B69" w:rsidRPr="005B0E94" w:rsidRDefault="003A1B69" w:rsidP="003A1B69">
            <w:pPr>
              <w:jc w:val="both"/>
              <w:rPr>
                <w:b/>
              </w:rPr>
            </w:pPr>
            <w:r w:rsidRPr="005B0E94">
              <w:rPr>
                <w:b/>
              </w:rPr>
              <w:t>Forma výuky</w:t>
            </w:r>
          </w:p>
        </w:tc>
        <w:tc>
          <w:tcPr>
            <w:tcW w:w="1207" w:type="dxa"/>
            <w:gridSpan w:val="2"/>
          </w:tcPr>
          <w:p w:rsidR="003A1B69" w:rsidRPr="005B0E94" w:rsidRDefault="003A1B69" w:rsidP="003A1B69">
            <w:pPr>
              <w:jc w:val="both"/>
            </w:pPr>
            <w:r>
              <w:t>p</w:t>
            </w:r>
            <w:r w:rsidRPr="005B0E94">
              <w:t>řednáška, seminář</w:t>
            </w:r>
          </w:p>
        </w:tc>
      </w:tr>
      <w:tr w:rsidR="003A1B69" w:rsidTr="003A1B69">
        <w:tc>
          <w:tcPr>
            <w:tcW w:w="3086" w:type="dxa"/>
            <w:shd w:val="clear" w:color="auto" w:fill="F7CAAC"/>
          </w:tcPr>
          <w:p w:rsidR="003A1B69" w:rsidRPr="005B0E94" w:rsidRDefault="003A1B69" w:rsidP="003A1B69">
            <w:pPr>
              <w:jc w:val="both"/>
              <w:rPr>
                <w:b/>
              </w:rPr>
            </w:pPr>
            <w:r w:rsidRPr="005B0E94">
              <w:rPr>
                <w:b/>
              </w:rPr>
              <w:t>Forma způsobu ověření studijních výsledků a další požadavky na studenta</w:t>
            </w:r>
          </w:p>
        </w:tc>
        <w:tc>
          <w:tcPr>
            <w:tcW w:w="6769" w:type="dxa"/>
            <w:gridSpan w:val="7"/>
            <w:tcBorders>
              <w:bottom w:val="nil"/>
            </w:tcBorders>
          </w:tcPr>
          <w:p w:rsidR="003A1B69" w:rsidRPr="005B0E94" w:rsidRDefault="003A1B69" w:rsidP="003A1B69">
            <w:pPr>
              <w:jc w:val="both"/>
            </w:pPr>
            <w:r w:rsidRPr="005B0E94">
              <w:t>Způsob zakončení předmětu – zápočet, zkouška</w:t>
            </w:r>
          </w:p>
          <w:p w:rsidR="003A1B69" w:rsidRPr="005B0E94" w:rsidRDefault="003A1B69" w:rsidP="003A1B69">
            <w:pPr>
              <w:jc w:val="both"/>
            </w:pPr>
            <w:r w:rsidRPr="005B0E94">
              <w:t>Požadavky na zápočet - vypracování seminární práce dle požadavků vyučujícího, 80% aktivní účast na seminářích.</w:t>
            </w:r>
          </w:p>
          <w:p w:rsidR="003A1B69" w:rsidRPr="005B0E94" w:rsidRDefault="003A1B69" w:rsidP="003A1B69">
            <w:pPr>
              <w:jc w:val="both"/>
            </w:pPr>
            <w:r w:rsidRPr="005B0E94">
              <w:t>Požadavky na zkoušku - písemný test s maximálním možným počtem dosažitelných bodů 100 musí být napsán alespoň na 60 %.</w:t>
            </w:r>
          </w:p>
        </w:tc>
      </w:tr>
      <w:tr w:rsidR="003A1B69" w:rsidTr="003A1B69">
        <w:trPr>
          <w:trHeight w:val="73"/>
        </w:trPr>
        <w:tc>
          <w:tcPr>
            <w:tcW w:w="9855" w:type="dxa"/>
            <w:gridSpan w:val="8"/>
            <w:tcBorders>
              <w:top w:val="nil"/>
            </w:tcBorders>
          </w:tcPr>
          <w:p w:rsidR="003A1B69" w:rsidRPr="005B0E94" w:rsidRDefault="003A1B69" w:rsidP="003A1B69">
            <w:pPr>
              <w:jc w:val="both"/>
            </w:pPr>
          </w:p>
        </w:tc>
      </w:tr>
      <w:tr w:rsidR="003A1B69" w:rsidTr="003A1B69">
        <w:trPr>
          <w:trHeight w:val="197"/>
        </w:trPr>
        <w:tc>
          <w:tcPr>
            <w:tcW w:w="3086" w:type="dxa"/>
            <w:tcBorders>
              <w:top w:val="nil"/>
            </w:tcBorders>
            <w:shd w:val="clear" w:color="auto" w:fill="F7CAAC"/>
          </w:tcPr>
          <w:p w:rsidR="003A1B69" w:rsidRPr="005B0E94" w:rsidRDefault="003A1B69" w:rsidP="003A1B69">
            <w:pPr>
              <w:jc w:val="both"/>
              <w:rPr>
                <w:b/>
              </w:rPr>
            </w:pPr>
            <w:r w:rsidRPr="005B0E94">
              <w:rPr>
                <w:b/>
              </w:rPr>
              <w:t>Garant předmětu</w:t>
            </w:r>
          </w:p>
        </w:tc>
        <w:tc>
          <w:tcPr>
            <w:tcW w:w="6769" w:type="dxa"/>
            <w:gridSpan w:val="7"/>
            <w:tcBorders>
              <w:top w:val="nil"/>
            </w:tcBorders>
          </w:tcPr>
          <w:p w:rsidR="003A1B69" w:rsidRPr="005B0E94" w:rsidRDefault="003A1B69" w:rsidP="003A1B69">
            <w:pPr>
              <w:jc w:val="both"/>
            </w:pPr>
            <w:r w:rsidRPr="005B0E94">
              <w:t>Ing. Lubor Homolka, Ph.D.</w:t>
            </w:r>
          </w:p>
        </w:tc>
      </w:tr>
      <w:tr w:rsidR="003A1B69" w:rsidTr="003A1B69">
        <w:trPr>
          <w:trHeight w:val="243"/>
        </w:trPr>
        <w:tc>
          <w:tcPr>
            <w:tcW w:w="3086" w:type="dxa"/>
            <w:tcBorders>
              <w:top w:val="nil"/>
            </w:tcBorders>
            <w:shd w:val="clear" w:color="auto" w:fill="F7CAAC"/>
          </w:tcPr>
          <w:p w:rsidR="003A1B69" w:rsidRPr="005B0E94" w:rsidRDefault="003A1B69" w:rsidP="003A1B69">
            <w:pPr>
              <w:jc w:val="both"/>
              <w:rPr>
                <w:b/>
              </w:rPr>
            </w:pPr>
            <w:r w:rsidRPr="005B0E94">
              <w:rPr>
                <w:b/>
              </w:rPr>
              <w:t>Zapojení garanta do výuky předmětu</w:t>
            </w:r>
          </w:p>
        </w:tc>
        <w:tc>
          <w:tcPr>
            <w:tcW w:w="6769" w:type="dxa"/>
            <w:gridSpan w:val="7"/>
            <w:tcBorders>
              <w:top w:val="nil"/>
            </w:tcBorders>
          </w:tcPr>
          <w:p w:rsidR="003A1B69" w:rsidRPr="005B0E94" w:rsidRDefault="003A1B69" w:rsidP="003A1B69">
            <w:pPr>
              <w:jc w:val="both"/>
            </w:pPr>
            <w:r w:rsidRPr="00F60B61">
              <w:t xml:space="preserve">Garant se </w:t>
            </w:r>
            <w:r>
              <w:t>podílí na přednášení v rozsahu 6</w:t>
            </w:r>
            <w:r w:rsidRPr="00F60B61">
              <w:t xml:space="preserve">0 %, dále stanovuje koncepci </w:t>
            </w:r>
            <w:r>
              <w:t>seminářů</w:t>
            </w:r>
            <w:r w:rsidRPr="00F60B61">
              <w:t xml:space="preserve"> a dohlíží na jejich jednotné vedení.</w:t>
            </w:r>
          </w:p>
        </w:tc>
      </w:tr>
      <w:tr w:rsidR="003A1B69" w:rsidTr="003A1B69">
        <w:tc>
          <w:tcPr>
            <w:tcW w:w="3086" w:type="dxa"/>
            <w:shd w:val="clear" w:color="auto" w:fill="F7CAAC"/>
          </w:tcPr>
          <w:p w:rsidR="003A1B69" w:rsidRPr="005B0E94" w:rsidRDefault="003A1B69" w:rsidP="003A1B69">
            <w:pPr>
              <w:jc w:val="both"/>
              <w:rPr>
                <w:b/>
              </w:rPr>
            </w:pPr>
            <w:r w:rsidRPr="005B0E94">
              <w:rPr>
                <w:b/>
              </w:rPr>
              <w:t>Vyučující</w:t>
            </w:r>
          </w:p>
        </w:tc>
        <w:tc>
          <w:tcPr>
            <w:tcW w:w="6769" w:type="dxa"/>
            <w:gridSpan w:val="7"/>
            <w:tcBorders>
              <w:bottom w:val="nil"/>
            </w:tcBorders>
          </w:tcPr>
          <w:p w:rsidR="003A1B69" w:rsidRPr="005B0E94" w:rsidRDefault="003A1B69" w:rsidP="003A1B69">
            <w:pPr>
              <w:jc w:val="both"/>
            </w:pPr>
            <w:r w:rsidRPr="005B0E94">
              <w:t xml:space="preserve">Ing. Lubor Homolka, Ph.D. – přednášky </w:t>
            </w:r>
            <w:r>
              <w:t>(6</w:t>
            </w:r>
            <w:r w:rsidRPr="005B0E94">
              <w:t>0%</w:t>
            </w:r>
            <w:r>
              <w:t xml:space="preserve">), </w:t>
            </w:r>
            <w:r w:rsidRPr="005B0E94">
              <w:t xml:space="preserve">Mgr. Alena Kolčavová, Ph.D. – přednášky </w:t>
            </w:r>
            <w:r>
              <w:t>(4</w:t>
            </w:r>
            <w:r w:rsidRPr="005B0E94">
              <w:t>0%</w:t>
            </w:r>
            <w:r>
              <w:t>)</w:t>
            </w:r>
          </w:p>
        </w:tc>
      </w:tr>
      <w:tr w:rsidR="003A1B69" w:rsidTr="003A1B69">
        <w:trPr>
          <w:trHeight w:val="78"/>
        </w:trPr>
        <w:tc>
          <w:tcPr>
            <w:tcW w:w="9855" w:type="dxa"/>
            <w:gridSpan w:val="8"/>
            <w:tcBorders>
              <w:top w:val="nil"/>
            </w:tcBorders>
          </w:tcPr>
          <w:p w:rsidR="003A1B69" w:rsidRPr="005B0E94" w:rsidRDefault="003A1B69" w:rsidP="003A1B69">
            <w:pPr>
              <w:jc w:val="both"/>
            </w:pPr>
          </w:p>
        </w:tc>
      </w:tr>
      <w:tr w:rsidR="003A1B69" w:rsidTr="003A1B69">
        <w:tc>
          <w:tcPr>
            <w:tcW w:w="3086" w:type="dxa"/>
            <w:shd w:val="clear" w:color="auto" w:fill="F7CAAC"/>
          </w:tcPr>
          <w:p w:rsidR="003A1B69" w:rsidRPr="005B0E94" w:rsidRDefault="003A1B69" w:rsidP="003A1B69">
            <w:pPr>
              <w:jc w:val="both"/>
              <w:rPr>
                <w:b/>
              </w:rPr>
            </w:pPr>
            <w:r w:rsidRPr="005B0E94">
              <w:rPr>
                <w:b/>
              </w:rPr>
              <w:t>Stručná anotace předmětu</w:t>
            </w:r>
          </w:p>
        </w:tc>
        <w:tc>
          <w:tcPr>
            <w:tcW w:w="6769" w:type="dxa"/>
            <w:gridSpan w:val="7"/>
            <w:tcBorders>
              <w:bottom w:val="nil"/>
            </w:tcBorders>
          </w:tcPr>
          <w:p w:rsidR="003A1B69" w:rsidRPr="005B0E94" w:rsidRDefault="003A1B69" w:rsidP="003A1B69">
            <w:pPr>
              <w:jc w:val="both"/>
            </w:pPr>
          </w:p>
        </w:tc>
      </w:tr>
      <w:tr w:rsidR="003A1B69" w:rsidTr="003A1B69">
        <w:trPr>
          <w:trHeight w:val="3938"/>
        </w:trPr>
        <w:tc>
          <w:tcPr>
            <w:tcW w:w="9855" w:type="dxa"/>
            <w:gridSpan w:val="8"/>
            <w:tcBorders>
              <w:top w:val="nil"/>
              <w:bottom w:val="single" w:sz="12" w:space="0" w:color="auto"/>
            </w:tcBorders>
          </w:tcPr>
          <w:p w:rsidR="003A1B69" w:rsidRPr="005B0E94" w:rsidRDefault="003A1B69" w:rsidP="003A1B69">
            <w:pPr>
              <w:jc w:val="both"/>
              <w:rPr>
                <w:color w:val="000000"/>
                <w:shd w:val="clear" w:color="auto" w:fill="FFFFFF"/>
              </w:rPr>
            </w:pPr>
            <w:r w:rsidRPr="005B0E94">
              <w:rPr>
                <w:color w:val="000000"/>
                <w:shd w:val="clear" w:color="auto" w:fill="FFFFFF"/>
              </w:rPr>
              <w:t>Cílem předmětu Risk Management je seznámit studenty s problematikou rozhodování s a řízení rizik. Studenti jsou seznámeni s teorií rozhodovacích procesů s akcentem na rozhodovací procesy za podmínek nejistoty (rizika). Jsou představeny základní nástroje strojového učení a data miningu sloužící ke klasifikačním a obecným regresním úlohám. Demonstrována je též metodika tvorby scénářů s moderní přístupy analytického modelování. Ve druhé části kurzu se studenti zabývají samotnou problematikou řízení rizik. Studenti jsou seznámeni i s řadou prakticky a široce použitelných metod a nástrojů na podporu vícekriteriálního rozhodování. Je kladen důraz na pochopení role risk managera, krizovou komunikaci a v neposlední řadě i na ekonomickou a věcnou podstatu krizí. Student by měl být po absolvování tohoto předmětu schopen vhodným způsobem popsat vybrané finanční (zejména kurzové) i nefinanční rizika (zejména operační), strukturalizovat rozhodovací problém a aplikovat vhodné nástroje pro jeho analýzu. Dále bude student schopen na základě získaných poznatků rozpoznat, vyhodnotit a řídit rizika.</w:t>
            </w:r>
          </w:p>
          <w:p w:rsidR="003A1B69" w:rsidRPr="005B0E94" w:rsidRDefault="003A1B69" w:rsidP="00085185">
            <w:pPr>
              <w:pStyle w:val="Odstavecseseznamem"/>
              <w:numPr>
                <w:ilvl w:val="0"/>
                <w:numId w:val="36"/>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Úvod do studia rizika. Historický vývoj řízení rizika.</w:t>
            </w:r>
          </w:p>
          <w:p w:rsidR="003A1B69" w:rsidRPr="005B0E94" w:rsidRDefault="003A1B69" w:rsidP="00085185">
            <w:pPr>
              <w:pStyle w:val="Odstavecseseznamem"/>
              <w:numPr>
                <w:ilvl w:val="0"/>
                <w:numId w:val="36"/>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Moderní nástroje řízení rizik využívající přístupy strojového učení a data miningu.</w:t>
            </w:r>
          </w:p>
          <w:p w:rsidR="003A1B69" w:rsidRPr="005B0E94" w:rsidRDefault="003A1B69" w:rsidP="00085185">
            <w:pPr>
              <w:pStyle w:val="Odstavecseseznamem"/>
              <w:numPr>
                <w:ilvl w:val="0"/>
                <w:numId w:val="36"/>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Analýza scénářů. Popis neurčitosti pravděpodobnostními modely. Úvod do Monte Carlo simulací.</w:t>
            </w:r>
          </w:p>
          <w:p w:rsidR="003A1B69" w:rsidRPr="005B0E94" w:rsidRDefault="003A1B69" w:rsidP="00085185">
            <w:pPr>
              <w:pStyle w:val="Odstavecseseznamem"/>
              <w:numPr>
                <w:ilvl w:val="0"/>
                <w:numId w:val="36"/>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Nástroje pro řízení finančních rizik, zejména kurzového rizika.</w:t>
            </w:r>
          </w:p>
          <w:p w:rsidR="003A1B69" w:rsidRPr="005B0E94" w:rsidRDefault="003A1B69" w:rsidP="00085185">
            <w:pPr>
              <w:pStyle w:val="Odstavecseseznamem"/>
              <w:numPr>
                <w:ilvl w:val="0"/>
                <w:numId w:val="36"/>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Kvantifikace rizik a tvorba vícekriteriálního matematického modelu.</w:t>
            </w:r>
          </w:p>
          <w:p w:rsidR="003A1B69" w:rsidRPr="005B0E94" w:rsidRDefault="003A1B69" w:rsidP="00085185">
            <w:pPr>
              <w:pStyle w:val="Odstavecseseznamem"/>
              <w:numPr>
                <w:ilvl w:val="0"/>
                <w:numId w:val="36"/>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Rozhodovací úlohy v manažerské praxi a jejich klasifikace.</w:t>
            </w:r>
          </w:p>
          <w:p w:rsidR="003A1B69" w:rsidRPr="005B0E94" w:rsidRDefault="003A1B69" w:rsidP="00085185">
            <w:pPr>
              <w:pStyle w:val="Odstavecseseznamem"/>
              <w:numPr>
                <w:ilvl w:val="0"/>
                <w:numId w:val="36"/>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Nástroje a metody na podporu manažerského rozhodování.</w:t>
            </w:r>
          </w:p>
          <w:p w:rsidR="003A1B69" w:rsidRPr="005B0E94" w:rsidRDefault="003A1B69" w:rsidP="00085185">
            <w:pPr>
              <w:pStyle w:val="Odstavecseseznamem"/>
              <w:numPr>
                <w:ilvl w:val="0"/>
                <w:numId w:val="36"/>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Metody snižování rizika.</w:t>
            </w:r>
          </w:p>
          <w:p w:rsidR="003A1B69" w:rsidRPr="005B0E94" w:rsidRDefault="003A1B69" w:rsidP="00085185">
            <w:pPr>
              <w:pStyle w:val="Odstavecseseznamem"/>
              <w:numPr>
                <w:ilvl w:val="0"/>
                <w:numId w:val="36"/>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Krizový management.</w:t>
            </w:r>
          </w:p>
          <w:p w:rsidR="003A1B69" w:rsidRPr="005B0E94" w:rsidRDefault="003A1B69" w:rsidP="00085185">
            <w:pPr>
              <w:pStyle w:val="Odstavecseseznamem"/>
              <w:numPr>
                <w:ilvl w:val="0"/>
                <w:numId w:val="36"/>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Praktické přístupy k řízení rizika.</w:t>
            </w:r>
          </w:p>
        </w:tc>
      </w:tr>
      <w:tr w:rsidR="003A1B69" w:rsidTr="003A1B69">
        <w:trPr>
          <w:trHeight w:val="265"/>
        </w:trPr>
        <w:tc>
          <w:tcPr>
            <w:tcW w:w="3653" w:type="dxa"/>
            <w:gridSpan w:val="2"/>
            <w:tcBorders>
              <w:top w:val="nil"/>
            </w:tcBorders>
            <w:shd w:val="clear" w:color="auto" w:fill="F7CAAC"/>
          </w:tcPr>
          <w:p w:rsidR="003A1B69" w:rsidRPr="005B0E94" w:rsidRDefault="003A1B69" w:rsidP="003A1B69">
            <w:pPr>
              <w:jc w:val="both"/>
            </w:pPr>
            <w:r w:rsidRPr="005B0E94">
              <w:rPr>
                <w:b/>
              </w:rPr>
              <w:t>Studijní literatura a studijní pomůcky</w:t>
            </w:r>
          </w:p>
        </w:tc>
        <w:tc>
          <w:tcPr>
            <w:tcW w:w="6202" w:type="dxa"/>
            <w:gridSpan w:val="6"/>
            <w:tcBorders>
              <w:top w:val="nil"/>
              <w:bottom w:val="nil"/>
            </w:tcBorders>
          </w:tcPr>
          <w:p w:rsidR="003A1B69" w:rsidRPr="005B0E94" w:rsidRDefault="003A1B69" w:rsidP="003A1B69">
            <w:pPr>
              <w:jc w:val="both"/>
            </w:pPr>
          </w:p>
        </w:tc>
      </w:tr>
      <w:tr w:rsidR="003A1B69" w:rsidTr="003A1B69">
        <w:trPr>
          <w:trHeight w:val="1497"/>
        </w:trPr>
        <w:tc>
          <w:tcPr>
            <w:tcW w:w="9855" w:type="dxa"/>
            <w:gridSpan w:val="8"/>
            <w:tcBorders>
              <w:top w:val="nil"/>
            </w:tcBorders>
          </w:tcPr>
          <w:p w:rsidR="003A1B69" w:rsidRPr="005B0E94" w:rsidRDefault="003A1B69" w:rsidP="003A1B69">
            <w:pPr>
              <w:jc w:val="both"/>
              <w:rPr>
                <w:b/>
              </w:rPr>
            </w:pPr>
            <w:r w:rsidRPr="005B0E94">
              <w:rPr>
                <w:b/>
              </w:rPr>
              <w:t>Povinná literatura</w:t>
            </w:r>
          </w:p>
          <w:p w:rsidR="003A1B69" w:rsidRPr="00E12BB3" w:rsidRDefault="003A1B69" w:rsidP="003A1B69">
            <w:pPr>
              <w:jc w:val="both"/>
              <w:rPr>
                <w:rStyle w:val="Hypertextovodkaz"/>
                <w:rFonts w:eastAsia="Calibri"/>
              </w:rPr>
            </w:pPr>
            <w:r>
              <w:t xml:space="preserve">JAMES, G., WITTEN, D., HASTIE, T., TIBISHIRANI, R. </w:t>
            </w:r>
            <w:r w:rsidRPr="00BD1A32">
              <w:rPr>
                <w:i/>
              </w:rPr>
              <w:t>An introduction to statistical learning: with applications in R</w:t>
            </w:r>
            <w:r>
              <w:rPr>
                <w:i/>
              </w:rPr>
              <w:t>.</w:t>
            </w:r>
            <w:r>
              <w:t xml:space="preserve"> </w:t>
            </w:r>
            <w:r w:rsidRPr="00E12BB3">
              <w:t xml:space="preserve">New York: Springer, 2015. ISBN 978-1-4614-7138-7. Dostupné z: </w:t>
            </w:r>
            <w:hyperlink r:id="rId15" w:history="1">
              <w:r w:rsidRPr="00E12BB3">
                <w:rPr>
                  <w:rStyle w:val="Hypertextovodkaz"/>
                  <w:rFonts w:eastAsia="Calibri"/>
                </w:rPr>
                <w:t>http://wwwbcf.usc.edu/~gareth/ISL/</w:t>
              </w:r>
            </w:hyperlink>
            <w:r w:rsidRPr="00E12BB3">
              <w:rPr>
                <w:rStyle w:val="Hypertextovodkaz"/>
                <w:rFonts w:eastAsia="Calibri"/>
              </w:rPr>
              <w:t>.</w:t>
            </w:r>
          </w:p>
          <w:p w:rsidR="003A1B69" w:rsidRPr="003A1B69" w:rsidRDefault="003A1B69" w:rsidP="003A1B69">
            <w:pPr>
              <w:jc w:val="both"/>
              <w:rPr>
                <w:rStyle w:val="Hypertextovodkaz"/>
                <w:rFonts w:eastAsia="Calibri"/>
                <w:color w:val="auto"/>
                <w:u w:val="none"/>
              </w:rPr>
            </w:pPr>
            <w:r w:rsidRPr="003A1B69">
              <w:rPr>
                <w:rStyle w:val="Hypertextovodkaz"/>
                <w:rFonts w:eastAsia="Calibri"/>
                <w:color w:val="auto"/>
                <w:u w:val="none"/>
              </w:rPr>
              <w:t xml:space="preserve">JONES, T. T. </w:t>
            </w:r>
            <w:r w:rsidRPr="003A1B69">
              <w:rPr>
                <w:rStyle w:val="Hypertextovodkaz"/>
                <w:rFonts w:eastAsia="Calibri"/>
                <w:i/>
                <w:color w:val="auto"/>
                <w:u w:val="none"/>
              </w:rPr>
              <w:t>Business economics and managerial decision making</w:t>
            </w:r>
            <w:r w:rsidRPr="003A1B69">
              <w:rPr>
                <w:rStyle w:val="Hypertextovodkaz"/>
                <w:rFonts w:eastAsia="Calibri"/>
                <w:color w:val="auto"/>
                <w:u w:val="none"/>
              </w:rPr>
              <w:t>. Southern Gate, Chichester, West Sussex, England: John Wiley, 2004, 570 s. ISBN 0471486744.</w:t>
            </w:r>
          </w:p>
          <w:p w:rsidR="003A1B69" w:rsidRPr="0073489C" w:rsidRDefault="003A1B69" w:rsidP="003A1B69">
            <w:pPr>
              <w:jc w:val="both"/>
            </w:pPr>
            <w:r w:rsidRPr="00136F64">
              <w:t>WATSON, M</w:t>
            </w:r>
            <w:r w:rsidR="00131815">
              <w:t>.,</w:t>
            </w:r>
            <w:r w:rsidRPr="00136F64">
              <w:t xml:space="preserve"> NELSON</w:t>
            </w:r>
            <w:r w:rsidR="00131815">
              <w:t>, D</w:t>
            </w:r>
            <w:r w:rsidRPr="00136F64">
              <w:t xml:space="preserve">. </w:t>
            </w:r>
            <w:r w:rsidRPr="00136F64">
              <w:rPr>
                <w:i/>
              </w:rPr>
              <w:t>Managerial analytics: an applied guide to principles, methods, tools, and best practices.</w:t>
            </w:r>
            <w:r w:rsidRPr="00136F64">
              <w:t xml:space="preserve"> Upper Sadd</w:t>
            </w:r>
            <w:r>
              <w:t xml:space="preserve">le River, New Jersey: Pearson, </w:t>
            </w:r>
            <w:r w:rsidRPr="00136F64">
              <w:t>2014, 236 s. ISBN 978-0-13340742-6.</w:t>
            </w:r>
          </w:p>
          <w:p w:rsidR="003A1B69" w:rsidRPr="00E12BB3" w:rsidRDefault="003A1B69" w:rsidP="003A1B69">
            <w:pPr>
              <w:jc w:val="both"/>
              <w:rPr>
                <w:b/>
              </w:rPr>
            </w:pPr>
            <w:r w:rsidRPr="00E12BB3">
              <w:rPr>
                <w:b/>
              </w:rPr>
              <w:t>Doporučená literatura</w:t>
            </w:r>
          </w:p>
          <w:p w:rsidR="003A1B69" w:rsidRDefault="003A1B69" w:rsidP="003A1B69">
            <w:pPr>
              <w:jc w:val="both"/>
            </w:pPr>
            <w:r w:rsidRPr="00E12BB3">
              <w:t xml:space="preserve">LINDAUER, R. </w:t>
            </w:r>
            <w:r w:rsidRPr="00E12BB3">
              <w:rPr>
                <w:i/>
              </w:rPr>
              <w:t>Modern risk management remarks</w:t>
            </w:r>
            <w:r w:rsidRPr="00E12BB3">
              <w:t>. Prague: Oeconomica, nakladatelství VŠE, 2017, 97 s. ISBN 978-80-245-2206-7.</w:t>
            </w:r>
          </w:p>
          <w:p w:rsidR="003A1B69" w:rsidRPr="005B0E94" w:rsidRDefault="003A1B69" w:rsidP="003A1B69">
            <w:pPr>
              <w:jc w:val="both"/>
            </w:pPr>
            <w:r w:rsidRPr="00E12BB3">
              <w:rPr>
                <w:shd w:val="clear" w:color="auto" w:fill="FFFFFF"/>
              </w:rPr>
              <w:t>WITTEN, I. H. </w:t>
            </w:r>
            <w:r w:rsidRPr="00E12BB3">
              <w:rPr>
                <w:i/>
                <w:iCs/>
                <w:shd w:val="clear" w:color="auto" w:fill="FFFFFF"/>
              </w:rPr>
              <w:t>Data mining: practical machine learning tools and techniques</w:t>
            </w:r>
            <w:r w:rsidRPr="00E12BB3">
              <w:rPr>
                <w:shd w:val="clear" w:color="auto" w:fill="FFFFFF"/>
              </w:rPr>
              <w:t>. Fourth Edition. Amsterdam: Elsevier, 2017. ISBN 9780128042915.</w:t>
            </w:r>
          </w:p>
        </w:tc>
      </w:tr>
      <w:tr w:rsidR="003A1B69" w:rsidTr="003A1B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A1B69" w:rsidRPr="005B0E94" w:rsidRDefault="003A1B69" w:rsidP="003A1B69">
            <w:pPr>
              <w:jc w:val="center"/>
              <w:rPr>
                <w:b/>
              </w:rPr>
            </w:pPr>
            <w:r w:rsidRPr="005B0E94">
              <w:rPr>
                <w:b/>
              </w:rPr>
              <w:t>Informace ke kombinované nebo distanční formě</w:t>
            </w:r>
          </w:p>
        </w:tc>
      </w:tr>
      <w:tr w:rsidR="003A1B69" w:rsidTr="003A1B69">
        <w:tc>
          <w:tcPr>
            <w:tcW w:w="4787" w:type="dxa"/>
            <w:gridSpan w:val="3"/>
            <w:tcBorders>
              <w:top w:val="single" w:sz="2" w:space="0" w:color="auto"/>
            </w:tcBorders>
            <w:shd w:val="clear" w:color="auto" w:fill="F7CAAC"/>
          </w:tcPr>
          <w:p w:rsidR="003A1B69" w:rsidRPr="005B0E94" w:rsidRDefault="003A1B69" w:rsidP="003A1B69">
            <w:pPr>
              <w:jc w:val="both"/>
            </w:pPr>
            <w:r w:rsidRPr="005B0E94">
              <w:rPr>
                <w:b/>
              </w:rPr>
              <w:t>Rozsah konzultací (soustředění)</w:t>
            </w:r>
          </w:p>
        </w:tc>
        <w:tc>
          <w:tcPr>
            <w:tcW w:w="889" w:type="dxa"/>
            <w:tcBorders>
              <w:top w:val="single" w:sz="2" w:space="0" w:color="auto"/>
            </w:tcBorders>
          </w:tcPr>
          <w:p w:rsidR="003A1B69" w:rsidRPr="005B0E94" w:rsidRDefault="003A1B69" w:rsidP="003A1B69">
            <w:pPr>
              <w:jc w:val="both"/>
            </w:pPr>
          </w:p>
        </w:tc>
        <w:tc>
          <w:tcPr>
            <w:tcW w:w="4179" w:type="dxa"/>
            <w:gridSpan w:val="4"/>
            <w:tcBorders>
              <w:top w:val="single" w:sz="2" w:space="0" w:color="auto"/>
            </w:tcBorders>
            <w:shd w:val="clear" w:color="auto" w:fill="F7CAAC"/>
          </w:tcPr>
          <w:p w:rsidR="003A1B69" w:rsidRPr="005B0E94" w:rsidRDefault="003A1B69" w:rsidP="003A1B69">
            <w:pPr>
              <w:jc w:val="both"/>
              <w:rPr>
                <w:b/>
              </w:rPr>
            </w:pPr>
            <w:r w:rsidRPr="005B0E94">
              <w:rPr>
                <w:b/>
              </w:rPr>
              <w:t xml:space="preserve">hodin </w:t>
            </w:r>
          </w:p>
        </w:tc>
      </w:tr>
      <w:tr w:rsidR="003A1B69" w:rsidTr="003A1B69">
        <w:tc>
          <w:tcPr>
            <w:tcW w:w="9855" w:type="dxa"/>
            <w:gridSpan w:val="8"/>
            <w:shd w:val="clear" w:color="auto" w:fill="F7CAAC"/>
          </w:tcPr>
          <w:p w:rsidR="003A1B69" w:rsidRPr="005B0E94" w:rsidRDefault="003A1B69" w:rsidP="003A1B69">
            <w:pPr>
              <w:jc w:val="both"/>
              <w:rPr>
                <w:b/>
              </w:rPr>
            </w:pPr>
            <w:r w:rsidRPr="005B0E94">
              <w:rPr>
                <w:b/>
              </w:rPr>
              <w:t>Informace o způsobu kontaktu s vyučujícím</w:t>
            </w:r>
          </w:p>
        </w:tc>
      </w:tr>
      <w:tr w:rsidR="003A1B69" w:rsidTr="003A1B69">
        <w:trPr>
          <w:trHeight w:val="740"/>
        </w:trPr>
        <w:tc>
          <w:tcPr>
            <w:tcW w:w="9855" w:type="dxa"/>
            <w:gridSpan w:val="8"/>
          </w:tcPr>
          <w:p w:rsidR="003A1B69" w:rsidRPr="005B0E94" w:rsidRDefault="003A1B69" w:rsidP="003A1B69">
            <w:pPr>
              <w:jc w:val="both"/>
            </w:pPr>
            <w:r w:rsidRPr="005B0E94">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A1B69" w:rsidRDefault="003A1B69">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A1B69" w:rsidTr="003A1B69">
        <w:tc>
          <w:tcPr>
            <w:tcW w:w="9855" w:type="dxa"/>
            <w:gridSpan w:val="8"/>
            <w:tcBorders>
              <w:bottom w:val="double" w:sz="4" w:space="0" w:color="auto"/>
            </w:tcBorders>
            <w:shd w:val="clear" w:color="auto" w:fill="BDD6EE"/>
          </w:tcPr>
          <w:p w:rsidR="003A1B69" w:rsidRDefault="003A1B69" w:rsidP="003A1B69">
            <w:pPr>
              <w:jc w:val="both"/>
              <w:rPr>
                <w:b/>
                <w:sz w:val="28"/>
              </w:rPr>
            </w:pPr>
            <w:r>
              <w:lastRenderedPageBreak/>
              <w:br w:type="page"/>
            </w:r>
            <w:r>
              <w:rPr>
                <w:b/>
                <w:sz w:val="28"/>
              </w:rPr>
              <w:t>B-III – Charakteristika studijního předmětu</w:t>
            </w:r>
          </w:p>
        </w:tc>
      </w:tr>
      <w:tr w:rsidR="003A1B69" w:rsidTr="003A1B69">
        <w:tc>
          <w:tcPr>
            <w:tcW w:w="3086" w:type="dxa"/>
            <w:tcBorders>
              <w:top w:val="double" w:sz="4" w:space="0" w:color="auto"/>
            </w:tcBorders>
            <w:shd w:val="clear" w:color="auto" w:fill="F7CAAC"/>
          </w:tcPr>
          <w:p w:rsidR="003A1B69" w:rsidRPr="00C22DE2" w:rsidRDefault="003A1B69" w:rsidP="003A1B69">
            <w:pPr>
              <w:jc w:val="both"/>
              <w:rPr>
                <w:b/>
              </w:rPr>
            </w:pPr>
            <w:r w:rsidRPr="00C22DE2">
              <w:rPr>
                <w:b/>
              </w:rPr>
              <w:t>Název studijního předmětu</w:t>
            </w:r>
          </w:p>
        </w:tc>
        <w:tc>
          <w:tcPr>
            <w:tcW w:w="6769" w:type="dxa"/>
            <w:gridSpan w:val="7"/>
            <w:tcBorders>
              <w:top w:val="double" w:sz="4" w:space="0" w:color="auto"/>
            </w:tcBorders>
          </w:tcPr>
          <w:p w:rsidR="003A1B69" w:rsidRPr="00C22DE2" w:rsidRDefault="003A1B69" w:rsidP="003A1B69">
            <w:pPr>
              <w:jc w:val="both"/>
            </w:pPr>
            <w:r w:rsidRPr="00C22DE2">
              <w:t>Business English</w:t>
            </w:r>
          </w:p>
        </w:tc>
      </w:tr>
      <w:tr w:rsidR="003A1B69" w:rsidTr="003A1B69">
        <w:tc>
          <w:tcPr>
            <w:tcW w:w="3086" w:type="dxa"/>
            <w:shd w:val="clear" w:color="auto" w:fill="F7CAAC"/>
          </w:tcPr>
          <w:p w:rsidR="003A1B69" w:rsidRPr="00C22DE2" w:rsidRDefault="003A1B69" w:rsidP="003A1B69">
            <w:pPr>
              <w:jc w:val="both"/>
              <w:rPr>
                <w:b/>
              </w:rPr>
            </w:pPr>
            <w:r w:rsidRPr="00C22DE2">
              <w:rPr>
                <w:b/>
              </w:rPr>
              <w:t>Typ předmětu</w:t>
            </w:r>
          </w:p>
        </w:tc>
        <w:tc>
          <w:tcPr>
            <w:tcW w:w="3406" w:type="dxa"/>
            <w:gridSpan w:val="4"/>
          </w:tcPr>
          <w:p w:rsidR="003A1B69" w:rsidRPr="00C22DE2" w:rsidRDefault="003A1B69" w:rsidP="003A1B69">
            <w:pPr>
              <w:jc w:val="both"/>
            </w:pPr>
            <w:r>
              <w:t>p</w:t>
            </w:r>
            <w:r w:rsidRPr="00C22DE2">
              <w:t xml:space="preserve">ovinný </w:t>
            </w:r>
            <w:r w:rsidR="003677DF">
              <w:t xml:space="preserve"> </w:t>
            </w:r>
          </w:p>
        </w:tc>
        <w:tc>
          <w:tcPr>
            <w:tcW w:w="2695" w:type="dxa"/>
            <w:gridSpan w:val="2"/>
            <w:shd w:val="clear" w:color="auto" w:fill="F7CAAC"/>
          </w:tcPr>
          <w:p w:rsidR="003A1B69" w:rsidRDefault="003A1B69" w:rsidP="003A1B69">
            <w:pPr>
              <w:jc w:val="both"/>
            </w:pPr>
            <w:r>
              <w:rPr>
                <w:b/>
              </w:rPr>
              <w:t>doporučený ročník / semestr</w:t>
            </w:r>
          </w:p>
        </w:tc>
        <w:tc>
          <w:tcPr>
            <w:tcW w:w="668" w:type="dxa"/>
          </w:tcPr>
          <w:p w:rsidR="003A1B69" w:rsidRDefault="003A1B69" w:rsidP="003A1B69">
            <w:pPr>
              <w:jc w:val="both"/>
            </w:pPr>
            <w:r>
              <w:t>1/L</w:t>
            </w:r>
          </w:p>
        </w:tc>
      </w:tr>
      <w:tr w:rsidR="003A1B69" w:rsidTr="003A1B69">
        <w:tc>
          <w:tcPr>
            <w:tcW w:w="3086" w:type="dxa"/>
            <w:shd w:val="clear" w:color="auto" w:fill="F7CAAC"/>
          </w:tcPr>
          <w:p w:rsidR="003A1B69" w:rsidRPr="00C22DE2" w:rsidRDefault="003A1B69" w:rsidP="003A1B69">
            <w:pPr>
              <w:jc w:val="both"/>
              <w:rPr>
                <w:b/>
              </w:rPr>
            </w:pPr>
            <w:r w:rsidRPr="00C22DE2">
              <w:rPr>
                <w:b/>
              </w:rPr>
              <w:t>Rozsah studijního předmětu</w:t>
            </w:r>
          </w:p>
        </w:tc>
        <w:tc>
          <w:tcPr>
            <w:tcW w:w="1701" w:type="dxa"/>
            <w:gridSpan w:val="2"/>
          </w:tcPr>
          <w:p w:rsidR="003A1B69" w:rsidRPr="00C22DE2" w:rsidRDefault="003A1B69" w:rsidP="003A1B69">
            <w:pPr>
              <w:jc w:val="both"/>
            </w:pPr>
            <w:r w:rsidRPr="00C22DE2">
              <w:t>26s</w:t>
            </w:r>
          </w:p>
        </w:tc>
        <w:tc>
          <w:tcPr>
            <w:tcW w:w="889" w:type="dxa"/>
            <w:shd w:val="clear" w:color="auto" w:fill="F7CAAC"/>
          </w:tcPr>
          <w:p w:rsidR="003A1B69" w:rsidRPr="00C22DE2" w:rsidRDefault="003A1B69" w:rsidP="003A1B69">
            <w:pPr>
              <w:jc w:val="both"/>
              <w:rPr>
                <w:b/>
              </w:rPr>
            </w:pPr>
            <w:r w:rsidRPr="00C22DE2">
              <w:rPr>
                <w:b/>
              </w:rPr>
              <w:t xml:space="preserve">hod. </w:t>
            </w:r>
          </w:p>
        </w:tc>
        <w:tc>
          <w:tcPr>
            <w:tcW w:w="816" w:type="dxa"/>
          </w:tcPr>
          <w:p w:rsidR="003A1B69" w:rsidRDefault="003A1B69" w:rsidP="003A1B69">
            <w:pPr>
              <w:jc w:val="both"/>
            </w:pPr>
            <w:r>
              <w:t>26</w:t>
            </w:r>
          </w:p>
        </w:tc>
        <w:tc>
          <w:tcPr>
            <w:tcW w:w="2156" w:type="dxa"/>
            <w:shd w:val="clear" w:color="auto" w:fill="F7CAAC"/>
          </w:tcPr>
          <w:p w:rsidR="003A1B69" w:rsidRDefault="003A1B69" w:rsidP="003A1B69">
            <w:pPr>
              <w:jc w:val="both"/>
              <w:rPr>
                <w:b/>
              </w:rPr>
            </w:pPr>
            <w:r>
              <w:rPr>
                <w:b/>
              </w:rPr>
              <w:t>kreditů</w:t>
            </w:r>
          </w:p>
        </w:tc>
        <w:tc>
          <w:tcPr>
            <w:tcW w:w="1207" w:type="dxa"/>
            <w:gridSpan w:val="2"/>
          </w:tcPr>
          <w:p w:rsidR="003A1B69" w:rsidRDefault="003A1B69" w:rsidP="003A1B69">
            <w:pPr>
              <w:jc w:val="both"/>
            </w:pPr>
            <w:r>
              <w:t>3</w:t>
            </w:r>
          </w:p>
        </w:tc>
      </w:tr>
      <w:tr w:rsidR="003A1B69" w:rsidTr="003A1B69">
        <w:tc>
          <w:tcPr>
            <w:tcW w:w="3086" w:type="dxa"/>
            <w:shd w:val="clear" w:color="auto" w:fill="F7CAAC"/>
          </w:tcPr>
          <w:p w:rsidR="003A1B69" w:rsidRPr="00C22DE2" w:rsidRDefault="003A1B69" w:rsidP="003A1B69">
            <w:pPr>
              <w:jc w:val="both"/>
              <w:rPr>
                <w:b/>
              </w:rPr>
            </w:pPr>
            <w:r w:rsidRPr="00C22DE2">
              <w:rPr>
                <w:b/>
              </w:rPr>
              <w:t>Prerekvizity, korekvizity, ekvivalence</w:t>
            </w:r>
          </w:p>
        </w:tc>
        <w:tc>
          <w:tcPr>
            <w:tcW w:w="6769" w:type="dxa"/>
            <w:gridSpan w:val="7"/>
          </w:tcPr>
          <w:p w:rsidR="003A1B69" w:rsidRPr="00C22DE2" w:rsidRDefault="003A1B69" w:rsidP="003A1B69">
            <w:pPr>
              <w:jc w:val="both"/>
            </w:pPr>
          </w:p>
        </w:tc>
      </w:tr>
      <w:tr w:rsidR="003A1B69" w:rsidTr="003A1B69">
        <w:tc>
          <w:tcPr>
            <w:tcW w:w="3086" w:type="dxa"/>
            <w:shd w:val="clear" w:color="auto" w:fill="F7CAAC"/>
          </w:tcPr>
          <w:p w:rsidR="003A1B69" w:rsidRPr="00C22DE2" w:rsidRDefault="003A1B69" w:rsidP="003A1B69">
            <w:pPr>
              <w:jc w:val="both"/>
              <w:rPr>
                <w:b/>
              </w:rPr>
            </w:pPr>
            <w:r w:rsidRPr="00C22DE2">
              <w:rPr>
                <w:b/>
              </w:rPr>
              <w:t>Způsob ověření studijních výsledků</w:t>
            </w:r>
          </w:p>
        </w:tc>
        <w:tc>
          <w:tcPr>
            <w:tcW w:w="3406" w:type="dxa"/>
            <w:gridSpan w:val="4"/>
          </w:tcPr>
          <w:p w:rsidR="003A1B69" w:rsidRPr="00C22DE2" w:rsidRDefault="003A1B69" w:rsidP="003A1B69">
            <w:pPr>
              <w:jc w:val="both"/>
            </w:pPr>
            <w:r>
              <w:t>k</w:t>
            </w:r>
            <w:r w:rsidRPr="00C22DE2">
              <w:t>lasifikovaný zápočet</w:t>
            </w:r>
          </w:p>
        </w:tc>
        <w:tc>
          <w:tcPr>
            <w:tcW w:w="2156" w:type="dxa"/>
            <w:shd w:val="clear" w:color="auto" w:fill="F7CAAC"/>
          </w:tcPr>
          <w:p w:rsidR="003A1B69" w:rsidRDefault="003A1B69" w:rsidP="003A1B69">
            <w:pPr>
              <w:jc w:val="both"/>
              <w:rPr>
                <w:b/>
              </w:rPr>
            </w:pPr>
            <w:r>
              <w:rPr>
                <w:b/>
              </w:rPr>
              <w:t>Forma výuky</w:t>
            </w:r>
          </w:p>
        </w:tc>
        <w:tc>
          <w:tcPr>
            <w:tcW w:w="1207" w:type="dxa"/>
            <w:gridSpan w:val="2"/>
          </w:tcPr>
          <w:p w:rsidR="003A1B69" w:rsidRDefault="003A1B69" w:rsidP="003A1B69">
            <w:pPr>
              <w:jc w:val="both"/>
            </w:pPr>
            <w:r>
              <w:t>seminář</w:t>
            </w:r>
          </w:p>
        </w:tc>
      </w:tr>
      <w:tr w:rsidR="003A1B69" w:rsidTr="003A1B69">
        <w:tc>
          <w:tcPr>
            <w:tcW w:w="3086" w:type="dxa"/>
            <w:shd w:val="clear" w:color="auto" w:fill="F7CAAC"/>
          </w:tcPr>
          <w:p w:rsidR="003A1B69" w:rsidRPr="00C22DE2" w:rsidRDefault="003A1B69" w:rsidP="003A1B69">
            <w:pPr>
              <w:jc w:val="both"/>
              <w:rPr>
                <w:b/>
              </w:rPr>
            </w:pPr>
            <w:r w:rsidRPr="00C22DE2">
              <w:rPr>
                <w:b/>
              </w:rPr>
              <w:t>Forma způsobu ověření studijních výsledků a další požadavky na studenta</w:t>
            </w:r>
          </w:p>
        </w:tc>
        <w:tc>
          <w:tcPr>
            <w:tcW w:w="6769" w:type="dxa"/>
            <w:gridSpan w:val="7"/>
            <w:tcBorders>
              <w:bottom w:val="nil"/>
            </w:tcBorders>
          </w:tcPr>
          <w:p w:rsidR="003A1B69" w:rsidRPr="00C22DE2" w:rsidRDefault="003A1B69" w:rsidP="003A1B69">
            <w:pPr>
              <w:jc w:val="both"/>
            </w:pPr>
            <w:r w:rsidRPr="00C22DE2">
              <w:t>Způsob zakončení předmětu: klasifikovaný zápočet.</w:t>
            </w:r>
          </w:p>
          <w:p w:rsidR="003A1B69" w:rsidRPr="00C22DE2" w:rsidRDefault="003A1B69" w:rsidP="003A1B69">
            <w:pPr>
              <w:jc w:val="both"/>
            </w:pPr>
            <w:r w:rsidRPr="00C22DE2">
              <w:t xml:space="preserve">Požadavky na klasifikovaný zápočet: aktivní účast na seminářích, 80% povinná docházka, zvládnutí odborné slovní zásoby v oblasti mluveného a písemného projevu daných tématických okruhů, poslechu a práce s textem, písemný test s maximálním možným počtem dosažitelných bodů 72 musí být napsán alespoň na 60%. </w:t>
            </w:r>
          </w:p>
        </w:tc>
      </w:tr>
      <w:tr w:rsidR="003A1B69" w:rsidTr="003A1B69">
        <w:trPr>
          <w:trHeight w:val="274"/>
        </w:trPr>
        <w:tc>
          <w:tcPr>
            <w:tcW w:w="9855" w:type="dxa"/>
            <w:gridSpan w:val="8"/>
            <w:tcBorders>
              <w:top w:val="nil"/>
            </w:tcBorders>
          </w:tcPr>
          <w:p w:rsidR="003A1B69" w:rsidRPr="00C22DE2" w:rsidRDefault="003A1B69" w:rsidP="003A1B69">
            <w:pPr>
              <w:jc w:val="both"/>
            </w:pPr>
          </w:p>
        </w:tc>
      </w:tr>
      <w:tr w:rsidR="003A1B69" w:rsidTr="003A1B69">
        <w:trPr>
          <w:trHeight w:val="197"/>
        </w:trPr>
        <w:tc>
          <w:tcPr>
            <w:tcW w:w="3086" w:type="dxa"/>
            <w:tcBorders>
              <w:top w:val="nil"/>
            </w:tcBorders>
            <w:shd w:val="clear" w:color="auto" w:fill="F7CAAC"/>
          </w:tcPr>
          <w:p w:rsidR="003A1B69" w:rsidRPr="00C22DE2" w:rsidRDefault="003A1B69" w:rsidP="003A1B69">
            <w:pPr>
              <w:jc w:val="both"/>
              <w:rPr>
                <w:b/>
              </w:rPr>
            </w:pPr>
            <w:r w:rsidRPr="00C22DE2">
              <w:rPr>
                <w:b/>
              </w:rPr>
              <w:t>Garant předmětu</w:t>
            </w:r>
          </w:p>
        </w:tc>
        <w:tc>
          <w:tcPr>
            <w:tcW w:w="6769" w:type="dxa"/>
            <w:gridSpan w:val="7"/>
            <w:tcBorders>
              <w:top w:val="nil"/>
            </w:tcBorders>
          </w:tcPr>
          <w:p w:rsidR="003A1B69" w:rsidRPr="00C22DE2" w:rsidRDefault="003A1B69" w:rsidP="009A4263">
            <w:pPr>
              <w:jc w:val="both"/>
            </w:pPr>
            <w:r w:rsidRPr="00C22DE2">
              <w:t xml:space="preserve">Mgr. </w:t>
            </w:r>
            <w:del w:id="159" w:author="Pavla Trefilová" w:date="2019-09-16T08:50:00Z">
              <w:r w:rsidRPr="00C22DE2" w:rsidDel="009A4263">
                <w:delText>Marcela Krumpolcová</w:delText>
              </w:r>
            </w:del>
            <w:ins w:id="160" w:author="Pavla Trefilová" w:date="2019-09-16T08:50:00Z">
              <w:r w:rsidR="009A4263">
                <w:t>Eva Chmelařová</w:t>
              </w:r>
            </w:ins>
          </w:p>
        </w:tc>
      </w:tr>
      <w:tr w:rsidR="003A1B69" w:rsidTr="003A1B69">
        <w:trPr>
          <w:trHeight w:val="243"/>
        </w:trPr>
        <w:tc>
          <w:tcPr>
            <w:tcW w:w="3086" w:type="dxa"/>
            <w:tcBorders>
              <w:top w:val="nil"/>
            </w:tcBorders>
            <w:shd w:val="clear" w:color="auto" w:fill="F7CAAC"/>
          </w:tcPr>
          <w:p w:rsidR="003A1B69" w:rsidRPr="00C22DE2" w:rsidRDefault="003A1B69" w:rsidP="003A1B69">
            <w:pPr>
              <w:jc w:val="both"/>
              <w:rPr>
                <w:b/>
              </w:rPr>
            </w:pPr>
            <w:r w:rsidRPr="00C22DE2">
              <w:rPr>
                <w:b/>
              </w:rPr>
              <w:t>Zapojení garanta do výuky předmětu</w:t>
            </w:r>
          </w:p>
        </w:tc>
        <w:tc>
          <w:tcPr>
            <w:tcW w:w="6769" w:type="dxa"/>
            <w:gridSpan w:val="7"/>
            <w:tcBorders>
              <w:top w:val="nil"/>
            </w:tcBorders>
          </w:tcPr>
          <w:p w:rsidR="003A1B69" w:rsidRPr="00C22DE2" w:rsidRDefault="003A1B69" w:rsidP="003A1B69">
            <w:pPr>
              <w:jc w:val="both"/>
            </w:pPr>
            <w:r w:rsidRPr="004C18C4">
              <w:t>Garant se podílí v rozsahu 100 %, stanovuje koncepci seminářů a dohlíží na jejich jednotné vedení.</w:t>
            </w:r>
          </w:p>
        </w:tc>
      </w:tr>
      <w:tr w:rsidR="003A1B69" w:rsidTr="003A1B69">
        <w:tc>
          <w:tcPr>
            <w:tcW w:w="3086" w:type="dxa"/>
            <w:shd w:val="clear" w:color="auto" w:fill="F7CAAC"/>
          </w:tcPr>
          <w:p w:rsidR="003A1B69" w:rsidRPr="00C22DE2" w:rsidRDefault="003A1B69" w:rsidP="003A1B69">
            <w:pPr>
              <w:jc w:val="both"/>
              <w:rPr>
                <w:b/>
              </w:rPr>
            </w:pPr>
            <w:r w:rsidRPr="00C22DE2">
              <w:rPr>
                <w:b/>
              </w:rPr>
              <w:t>Vyučující</w:t>
            </w:r>
          </w:p>
        </w:tc>
        <w:tc>
          <w:tcPr>
            <w:tcW w:w="6769" w:type="dxa"/>
            <w:gridSpan w:val="7"/>
            <w:tcBorders>
              <w:bottom w:val="nil"/>
            </w:tcBorders>
          </w:tcPr>
          <w:p w:rsidR="003A1B69" w:rsidRPr="00C22DE2" w:rsidRDefault="003A1B69" w:rsidP="009A4263">
            <w:pPr>
              <w:jc w:val="both"/>
            </w:pPr>
            <w:r w:rsidRPr="00C22DE2">
              <w:t xml:space="preserve">Mgr. </w:t>
            </w:r>
            <w:del w:id="161" w:author="Pavla Trefilová" w:date="2019-09-16T08:50:00Z">
              <w:r w:rsidRPr="00C22DE2" w:rsidDel="009A4263">
                <w:delText>Marcela Krumpolcová</w:delText>
              </w:r>
            </w:del>
            <w:ins w:id="162" w:author="Pavla Trefilová" w:date="2019-09-16T08:50:00Z">
              <w:r w:rsidR="009A4263">
                <w:t>Eva Chmelařová</w:t>
              </w:r>
            </w:ins>
            <w:r w:rsidRPr="00C22DE2">
              <w:t xml:space="preserve"> – semináře </w:t>
            </w:r>
            <w:r>
              <w:t>(</w:t>
            </w:r>
            <w:r w:rsidRPr="00C22DE2">
              <w:t>100%</w:t>
            </w:r>
            <w:r>
              <w:t>)</w:t>
            </w:r>
          </w:p>
        </w:tc>
      </w:tr>
      <w:tr w:rsidR="003A1B69" w:rsidTr="003A1B69">
        <w:trPr>
          <w:trHeight w:val="40"/>
        </w:trPr>
        <w:tc>
          <w:tcPr>
            <w:tcW w:w="9855" w:type="dxa"/>
            <w:gridSpan w:val="8"/>
            <w:tcBorders>
              <w:top w:val="nil"/>
            </w:tcBorders>
          </w:tcPr>
          <w:p w:rsidR="003A1B69" w:rsidRPr="00C22DE2" w:rsidRDefault="003A1B69" w:rsidP="003A1B69">
            <w:pPr>
              <w:jc w:val="both"/>
            </w:pPr>
          </w:p>
        </w:tc>
      </w:tr>
      <w:tr w:rsidR="003A1B69" w:rsidTr="003A1B69">
        <w:tc>
          <w:tcPr>
            <w:tcW w:w="3086" w:type="dxa"/>
            <w:shd w:val="clear" w:color="auto" w:fill="F7CAAC"/>
          </w:tcPr>
          <w:p w:rsidR="003A1B69" w:rsidRPr="00C22DE2" w:rsidRDefault="003A1B69" w:rsidP="003A1B69">
            <w:pPr>
              <w:jc w:val="both"/>
              <w:rPr>
                <w:b/>
              </w:rPr>
            </w:pPr>
            <w:r w:rsidRPr="00C22DE2">
              <w:rPr>
                <w:b/>
              </w:rPr>
              <w:t>Stručná anotace předmětu</w:t>
            </w:r>
          </w:p>
        </w:tc>
        <w:tc>
          <w:tcPr>
            <w:tcW w:w="6769" w:type="dxa"/>
            <w:gridSpan w:val="7"/>
            <w:tcBorders>
              <w:bottom w:val="nil"/>
            </w:tcBorders>
          </w:tcPr>
          <w:p w:rsidR="003A1B69" w:rsidRPr="00C22DE2" w:rsidRDefault="003A1B69" w:rsidP="003A1B69">
            <w:pPr>
              <w:jc w:val="both"/>
            </w:pPr>
          </w:p>
        </w:tc>
      </w:tr>
      <w:tr w:rsidR="003A1B69" w:rsidTr="003A1B69">
        <w:trPr>
          <w:trHeight w:val="3233"/>
        </w:trPr>
        <w:tc>
          <w:tcPr>
            <w:tcW w:w="9855" w:type="dxa"/>
            <w:gridSpan w:val="8"/>
            <w:tcBorders>
              <w:top w:val="nil"/>
              <w:bottom w:val="single" w:sz="12" w:space="0" w:color="auto"/>
            </w:tcBorders>
          </w:tcPr>
          <w:p w:rsidR="003A1B69" w:rsidRDefault="003A1B69" w:rsidP="003A1B69">
            <w:pPr>
              <w:jc w:val="both"/>
            </w:pPr>
            <w:r w:rsidRPr="00C22DE2">
              <w:t>Cílem předmětu je rozvíjet a upevňovat jazykové dovednosti v oblasti mluveného a písemného projevu daných tématických okruhů, poslechu a práce s textem, které jsou nezbytné při podnikatelské a obchodní činnosti se zahraničním partnerem. Důraz je kladen především na správnou frazeologii v obchodním kontextu v rámci stanovených výukových okruhů. Předmět navazuje na obchodní angličtinu prvního a druhého ročníku bakalářského a je rozdělen do čtyř tematických celků: 1. Interpersonální dovednosti: budování vztahu a navazování kontaktů. 2. Problémy v telefonické komunikaci 3. Email 4. Business English Certificate Vantage.</w:t>
            </w:r>
          </w:p>
          <w:p w:rsidR="003A1B69" w:rsidRPr="00C22DE2" w:rsidRDefault="003A1B69" w:rsidP="00085185">
            <w:pPr>
              <w:pStyle w:val="Odstavecseseznamem"/>
              <w:numPr>
                <w:ilvl w:val="0"/>
                <w:numId w:val="38"/>
              </w:numPr>
              <w:spacing w:after="0" w:line="240" w:lineRule="auto"/>
              <w:ind w:left="247" w:hanging="247"/>
              <w:rPr>
                <w:rFonts w:ascii="Times New Roman" w:hAnsi="Times New Roman"/>
                <w:sz w:val="20"/>
                <w:szCs w:val="20"/>
              </w:rPr>
            </w:pPr>
            <w:r w:rsidRPr="00C22DE2">
              <w:rPr>
                <w:rFonts w:ascii="Times New Roman" w:hAnsi="Times New Roman"/>
                <w:sz w:val="20"/>
                <w:szCs w:val="20"/>
              </w:rPr>
              <w:t>Strategie a techniky pro budování vztahu s kolegou nebo klientem.</w:t>
            </w:r>
          </w:p>
          <w:p w:rsidR="003A1B69" w:rsidRPr="00C22DE2" w:rsidRDefault="003A1B69" w:rsidP="00085185">
            <w:pPr>
              <w:pStyle w:val="Odstavecseseznamem"/>
              <w:numPr>
                <w:ilvl w:val="0"/>
                <w:numId w:val="38"/>
              </w:numPr>
              <w:spacing w:after="0" w:line="240" w:lineRule="auto"/>
              <w:ind w:left="247" w:hanging="247"/>
              <w:rPr>
                <w:rFonts w:ascii="Times New Roman" w:hAnsi="Times New Roman"/>
                <w:sz w:val="20"/>
                <w:szCs w:val="20"/>
              </w:rPr>
            </w:pPr>
            <w:r w:rsidRPr="00C22DE2">
              <w:rPr>
                <w:rFonts w:ascii="Times New Roman" w:hAnsi="Times New Roman"/>
                <w:sz w:val="20"/>
                <w:szCs w:val="20"/>
              </w:rPr>
              <w:t>Identifikace potenciálních kulturních odlišností.</w:t>
            </w:r>
          </w:p>
          <w:p w:rsidR="003A1B69" w:rsidRPr="00C22DE2" w:rsidRDefault="003A1B69" w:rsidP="00085185">
            <w:pPr>
              <w:pStyle w:val="Odstavecseseznamem"/>
              <w:numPr>
                <w:ilvl w:val="0"/>
                <w:numId w:val="38"/>
              </w:numPr>
              <w:spacing w:after="0" w:line="240" w:lineRule="auto"/>
              <w:ind w:left="247" w:hanging="247"/>
              <w:rPr>
                <w:rFonts w:ascii="Times New Roman" w:hAnsi="Times New Roman"/>
                <w:sz w:val="20"/>
                <w:szCs w:val="20"/>
              </w:rPr>
            </w:pPr>
            <w:r w:rsidRPr="00C22DE2">
              <w:rPr>
                <w:rFonts w:ascii="Times New Roman" w:hAnsi="Times New Roman"/>
                <w:sz w:val="20"/>
                <w:szCs w:val="20"/>
              </w:rPr>
              <w:t>Navazování kontaktů a malá společenská konverzace.</w:t>
            </w:r>
          </w:p>
          <w:p w:rsidR="003A1B69" w:rsidRPr="00C22DE2" w:rsidRDefault="003A1B69" w:rsidP="00085185">
            <w:pPr>
              <w:pStyle w:val="Odstavecseseznamem"/>
              <w:numPr>
                <w:ilvl w:val="0"/>
                <w:numId w:val="38"/>
              </w:numPr>
              <w:spacing w:after="0" w:line="240" w:lineRule="auto"/>
              <w:ind w:left="247" w:hanging="247"/>
              <w:rPr>
                <w:rFonts w:ascii="Times New Roman" w:hAnsi="Times New Roman"/>
                <w:sz w:val="20"/>
                <w:szCs w:val="20"/>
              </w:rPr>
            </w:pPr>
            <w:r w:rsidRPr="00C22DE2">
              <w:rPr>
                <w:rFonts w:ascii="Times New Roman" w:hAnsi="Times New Roman"/>
                <w:sz w:val="20"/>
                <w:szCs w:val="20"/>
              </w:rPr>
              <w:t>Využití telefonu v obchodní komunikaci.</w:t>
            </w:r>
          </w:p>
          <w:p w:rsidR="003A1B69" w:rsidRPr="00C22DE2" w:rsidRDefault="003A1B69" w:rsidP="00085185">
            <w:pPr>
              <w:pStyle w:val="Odstavecseseznamem"/>
              <w:numPr>
                <w:ilvl w:val="0"/>
                <w:numId w:val="38"/>
              </w:numPr>
              <w:spacing w:after="0" w:line="240" w:lineRule="auto"/>
              <w:ind w:left="247" w:hanging="247"/>
              <w:rPr>
                <w:rFonts w:ascii="Times New Roman" w:hAnsi="Times New Roman"/>
                <w:sz w:val="20"/>
                <w:szCs w:val="20"/>
              </w:rPr>
            </w:pPr>
            <w:r w:rsidRPr="00C22DE2">
              <w:rPr>
                <w:rFonts w:ascii="Times New Roman" w:hAnsi="Times New Roman"/>
                <w:sz w:val="20"/>
                <w:szCs w:val="20"/>
              </w:rPr>
              <w:t>Řešení problémů a stížností prostřednictvím telefonu.</w:t>
            </w:r>
          </w:p>
          <w:p w:rsidR="003A1B69" w:rsidRPr="00C22DE2" w:rsidRDefault="003A1B69" w:rsidP="00085185">
            <w:pPr>
              <w:pStyle w:val="Odstavecseseznamem"/>
              <w:numPr>
                <w:ilvl w:val="0"/>
                <w:numId w:val="38"/>
              </w:numPr>
              <w:spacing w:after="0" w:line="240" w:lineRule="auto"/>
              <w:ind w:left="247" w:hanging="247"/>
              <w:rPr>
                <w:rFonts w:ascii="Times New Roman" w:hAnsi="Times New Roman"/>
                <w:sz w:val="20"/>
                <w:szCs w:val="20"/>
              </w:rPr>
            </w:pPr>
            <w:r w:rsidRPr="00C22DE2">
              <w:rPr>
                <w:rFonts w:ascii="Times New Roman" w:hAnsi="Times New Roman"/>
                <w:sz w:val="20"/>
                <w:szCs w:val="20"/>
              </w:rPr>
              <w:t>Emailová korespondence.</w:t>
            </w:r>
          </w:p>
          <w:p w:rsidR="003A1B69" w:rsidRPr="00C22DE2" w:rsidRDefault="003A1B69" w:rsidP="00085185">
            <w:pPr>
              <w:pStyle w:val="Odstavecseseznamem"/>
              <w:numPr>
                <w:ilvl w:val="0"/>
                <w:numId w:val="38"/>
              </w:numPr>
              <w:spacing w:after="0" w:line="240" w:lineRule="auto"/>
              <w:ind w:left="247" w:hanging="247"/>
              <w:rPr>
                <w:rFonts w:ascii="Times New Roman" w:hAnsi="Times New Roman"/>
                <w:sz w:val="20"/>
                <w:szCs w:val="20"/>
              </w:rPr>
            </w:pPr>
            <w:r w:rsidRPr="00C22DE2">
              <w:rPr>
                <w:rFonts w:ascii="Times New Roman" w:hAnsi="Times New Roman"/>
                <w:sz w:val="20"/>
                <w:szCs w:val="20"/>
              </w:rPr>
              <w:t>Formální a neformální email.</w:t>
            </w:r>
          </w:p>
          <w:p w:rsidR="003A1B69" w:rsidRPr="00C22DE2" w:rsidRDefault="003A1B69" w:rsidP="00085185">
            <w:pPr>
              <w:pStyle w:val="Odstavecseseznamem"/>
              <w:numPr>
                <w:ilvl w:val="0"/>
                <w:numId w:val="38"/>
              </w:numPr>
              <w:spacing w:after="0" w:line="240" w:lineRule="auto"/>
              <w:ind w:left="247" w:hanging="247"/>
              <w:rPr>
                <w:rFonts w:ascii="Times New Roman" w:hAnsi="Times New Roman"/>
                <w:sz w:val="20"/>
                <w:szCs w:val="20"/>
              </w:rPr>
            </w:pPr>
            <w:r w:rsidRPr="00C22DE2">
              <w:rPr>
                <w:rFonts w:ascii="Times New Roman" w:hAnsi="Times New Roman"/>
                <w:sz w:val="20"/>
                <w:szCs w:val="20"/>
              </w:rPr>
              <w:t>Formát zkoušky Business English Certificate Vantage.</w:t>
            </w:r>
          </w:p>
        </w:tc>
      </w:tr>
      <w:tr w:rsidR="003A1B69" w:rsidTr="003A1B69">
        <w:trPr>
          <w:trHeight w:val="265"/>
        </w:trPr>
        <w:tc>
          <w:tcPr>
            <w:tcW w:w="3653" w:type="dxa"/>
            <w:gridSpan w:val="2"/>
            <w:tcBorders>
              <w:top w:val="nil"/>
            </w:tcBorders>
            <w:shd w:val="clear" w:color="auto" w:fill="F7CAAC"/>
          </w:tcPr>
          <w:p w:rsidR="003A1B69" w:rsidRPr="00C22DE2" w:rsidRDefault="003A1B69" w:rsidP="003A1B69">
            <w:pPr>
              <w:jc w:val="both"/>
            </w:pPr>
            <w:r w:rsidRPr="00C22DE2">
              <w:rPr>
                <w:b/>
              </w:rPr>
              <w:t>Studijní literatura a studijní pomůcky</w:t>
            </w:r>
          </w:p>
        </w:tc>
        <w:tc>
          <w:tcPr>
            <w:tcW w:w="6202" w:type="dxa"/>
            <w:gridSpan w:val="6"/>
            <w:tcBorders>
              <w:top w:val="nil"/>
              <w:bottom w:val="nil"/>
            </w:tcBorders>
          </w:tcPr>
          <w:p w:rsidR="003A1B69" w:rsidRPr="00C22DE2" w:rsidRDefault="003A1B69" w:rsidP="003A1B69">
            <w:pPr>
              <w:jc w:val="both"/>
            </w:pPr>
          </w:p>
        </w:tc>
      </w:tr>
      <w:tr w:rsidR="003A1B69" w:rsidTr="003A1B69">
        <w:trPr>
          <w:trHeight w:val="1497"/>
        </w:trPr>
        <w:tc>
          <w:tcPr>
            <w:tcW w:w="9855" w:type="dxa"/>
            <w:gridSpan w:val="8"/>
            <w:tcBorders>
              <w:top w:val="nil"/>
            </w:tcBorders>
          </w:tcPr>
          <w:p w:rsidR="003A1B69" w:rsidRPr="008A324B" w:rsidRDefault="003A1B69" w:rsidP="003A1B69">
            <w:pPr>
              <w:jc w:val="both"/>
              <w:rPr>
                <w:b/>
              </w:rPr>
            </w:pPr>
            <w:r w:rsidRPr="00C22DE2">
              <w:rPr>
                <w:b/>
              </w:rPr>
              <w:t xml:space="preserve">Povinná </w:t>
            </w:r>
            <w:r w:rsidRPr="008A324B">
              <w:rPr>
                <w:b/>
              </w:rPr>
              <w:t>literatura</w:t>
            </w:r>
          </w:p>
          <w:p w:rsidR="003A1B69" w:rsidRPr="00C22DE2" w:rsidRDefault="003A1B69" w:rsidP="00131815">
            <w:pPr>
              <w:jc w:val="both"/>
            </w:pPr>
            <w:r w:rsidRPr="00C22DE2">
              <w:t xml:space="preserve">POWELL, M. </w:t>
            </w:r>
            <w:r w:rsidRPr="00C22DE2">
              <w:rPr>
                <w:i/>
              </w:rPr>
              <w:t>In Company 3.0 Upper-intermediate</w:t>
            </w:r>
            <w:r w:rsidRPr="00C22DE2">
              <w:t>. Macmillan Publishers Limited, 2014. ISBN 978-0-230-45532-0.</w:t>
            </w:r>
          </w:p>
          <w:p w:rsidR="003A1B69" w:rsidRPr="008A324B" w:rsidRDefault="003A1B69" w:rsidP="00131815">
            <w:pPr>
              <w:jc w:val="both"/>
              <w:rPr>
                <w:b/>
              </w:rPr>
            </w:pPr>
            <w:r w:rsidRPr="00C22DE2">
              <w:rPr>
                <w:b/>
              </w:rPr>
              <w:t xml:space="preserve">Doporučená </w:t>
            </w:r>
            <w:r w:rsidRPr="008A324B">
              <w:rPr>
                <w:b/>
              </w:rPr>
              <w:t>literatura</w:t>
            </w:r>
          </w:p>
          <w:p w:rsidR="003A1B69" w:rsidRPr="00C22DE2" w:rsidRDefault="003A1B69" w:rsidP="00131815">
            <w:pPr>
              <w:jc w:val="both"/>
            </w:pPr>
            <w:r w:rsidRPr="00C22DE2">
              <w:t>EMMERSON, P</w:t>
            </w:r>
            <w:r w:rsidRPr="00C22DE2">
              <w:rPr>
                <w:i/>
              </w:rPr>
              <w:t>. Email English 2nd Edition</w:t>
            </w:r>
            <w:r w:rsidRPr="00C22DE2">
              <w:t>. Macmillan Publishers Limited, 2013. ISBN 9780230448551.</w:t>
            </w:r>
          </w:p>
          <w:p w:rsidR="003A1B69" w:rsidRPr="00C22DE2" w:rsidRDefault="003A1B69" w:rsidP="00131815">
            <w:pPr>
              <w:jc w:val="both"/>
            </w:pPr>
            <w:r w:rsidRPr="00C22DE2">
              <w:t xml:space="preserve">EMMERSON, P. </w:t>
            </w:r>
            <w:r w:rsidRPr="00C22DE2">
              <w:rPr>
                <w:i/>
              </w:rPr>
              <w:t>Business Grammar Builder Intermediate to Upper-intermediate</w:t>
            </w:r>
            <w:r w:rsidRPr="00C22DE2">
              <w:t>. Macmillan Publishers Limited, 2010. ISBN 978-0-230-73252-0.</w:t>
            </w:r>
          </w:p>
          <w:p w:rsidR="003A1B69" w:rsidRPr="00C22DE2" w:rsidRDefault="003A1B69" w:rsidP="00131815">
            <w:pPr>
              <w:jc w:val="both"/>
            </w:pPr>
            <w:r w:rsidRPr="00C22DE2">
              <w:t xml:space="preserve">EMMERSON, P. </w:t>
            </w:r>
            <w:r w:rsidRPr="00C22DE2">
              <w:rPr>
                <w:i/>
              </w:rPr>
              <w:t>Networking in English</w:t>
            </w:r>
            <w:r w:rsidRPr="00C22DE2">
              <w:t>, Macmillan Publishers Limited, 2010. ISBN 9780230732506.</w:t>
            </w:r>
          </w:p>
          <w:p w:rsidR="003A1B69" w:rsidRPr="00C22DE2" w:rsidRDefault="003A1B69" w:rsidP="00131815">
            <w:pPr>
              <w:jc w:val="both"/>
            </w:pPr>
            <w:r w:rsidRPr="00C22DE2">
              <w:t xml:space="preserve">EMMERSON, P. </w:t>
            </w:r>
            <w:r w:rsidRPr="00C22DE2">
              <w:rPr>
                <w:i/>
              </w:rPr>
              <w:t>Business Vocabulary Builder Intermediate to Upper-intermediate</w:t>
            </w:r>
            <w:r w:rsidRPr="00C22DE2">
              <w:t>. Macmillan Publishers Limited, 2009. ISBN 978-0-230-71682-7.</w:t>
            </w:r>
          </w:p>
          <w:p w:rsidR="003A1B69" w:rsidRPr="00C22DE2" w:rsidRDefault="003A1B69" w:rsidP="00131815">
            <w:pPr>
              <w:jc w:val="both"/>
            </w:pPr>
            <w:r w:rsidRPr="00C22DE2">
              <w:t>SHARMA, P.</w:t>
            </w:r>
            <w:r>
              <w:t>,</w:t>
            </w:r>
            <w:r w:rsidRPr="00C22DE2">
              <w:t xml:space="preserve"> BARRETT</w:t>
            </w:r>
            <w:r>
              <w:t>, B</w:t>
            </w:r>
            <w:r w:rsidRPr="00C22DE2">
              <w:t xml:space="preserve">. </w:t>
            </w:r>
            <w:r w:rsidRPr="00C22DE2">
              <w:rPr>
                <w:i/>
              </w:rPr>
              <w:t>Networking in English.</w:t>
            </w:r>
            <w:r w:rsidRPr="00C22DE2">
              <w:t xml:space="preserve"> Macmillan Publishers Limited, 2010. ISBN 97 802 307 32 506</w:t>
            </w:r>
          </w:p>
          <w:p w:rsidR="003A1B69" w:rsidRPr="00C22DE2" w:rsidRDefault="003A1B69" w:rsidP="00131815">
            <w:pPr>
              <w:jc w:val="both"/>
            </w:pPr>
            <w:r w:rsidRPr="00C22DE2">
              <w:t>Vlastní doplňující materiály v e-learningové podobě.</w:t>
            </w:r>
          </w:p>
        </w:tc>
      </w:tr>
      <w:tr w:rsidR="003A1B69" w:rsidTr="003A1B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A1B69" w:rsidRPr="00C22DE2" w:rsidRDefault="003A1B69" w:rsidP="003A1B69">
            <w:pPr>
              <w:jc w:val="center"/>
              <w:rPr>
                <w:b/>
              </w:rPr>
            </w:pPr>
            <w:r w:rsidRPr="00C22DE2">
              <w:rPr>
                <w:b/>
              </w:rPr>
              <w:t>Informace ke kombinované nebo distanční formě</w:t>
            </w:r>
          </w:p>
        </w:tc>
      </w:tr>
      <w:tr w:rsidR="003A1B69" w:rsidTr="003A1B69">
        <w:tc>
          <w:tcPr>
            <w:tcW w:w="4787" w:type="dxa"/>
            <w:gridSpan w:val="3"/>
            <w:tcBorders>
              <w:top w:val="single" w:sz="2" w:space="0" w:color="auto"/>
            </w:tcBorders>
            <w:shd w:val="clear" w:color="auto" w:fill="F7CAAC"/>
          </w:tcPr>
          <w:p w:rsidR="003A1B69" w:rsidRPr="00C22DE2" w:rsidRDefault="003A1B69" w:rsidP="003A1B69">
            <w:pPr>
              <w:jc w:val="both"/>
            </w:pPr>
            <w:r w:rsidRPr="00C22DE2">
              <w:rPr>
                <w:b/>
              </w:rPr>
              <w:t>Rozsah konzultací (soustředění)</w:t>
            </w:r>
          </w:p>
        </w:tc>
        <w:tc>
          <w:tcPr>
            <w:tcW w:w="889" w:type="dxa"/>
            <w:tcBorders>
              <w:top w:val="single" w:sz="2" w:space="0" w:color="auto"/>
            </w:tcBorders>
          </w:tcPr>
          <w:p w:rsidR="003A1B69" w:rsidRPr="00C22DE2" w:rsidRDefault="003A1B69" w:rsidP="003A1B69">
            <w:pPr>
              <w:jc w:val="both"/>
            </w:pPr>
          </w:p>
        </w:tc>
        <w:tc>
          <w:tcPr>
            <w:tcW w:w="4179" w:type="dxa"/>
            <w:gridSpan w:val="4"/>
            <w:tcBorders>
              <w:top w:val="single" w:sz="2" w:space="0" w:color="auto"/>
            </w:tcBorders>
            <w:shd w:val="clear" w:color="auto" w:fill="F7CAAC"/>
          </w:tcPr>
          <w:p w:rsidR="003A1B69" w:rsidRDefault="003A1B69" w:rsidP="003A1B69">
            <w:pPr>
              <w:jc w:val="both"/>
              <w:rPr>
                <w:b/>
              </w:rPr>
            </w:pPr>
            <w:r>
              <w:rPr>
                <w:b/>
              </w:rPr>
              <w:t xml:space="preserve">hodin </w:t>
            </w:r>
          </w:p>
        </w:tc>
      </w:tr>
      <w:tr w:rsidR="003A1B69" w:rsidTr="003A1B69">
        <w:tc>
          <w:tcPr>
            <w:tcW w:w="9855" w:type="dxa"/>
            <w:gridSpan w:val="8"/>
            <w:shd w:val="clear" w:color="auto" w:fill="F7CAAC"/>
          </w:tcPr>
          <w:p w:rsidR="003A1B69" w:rsidRPr="00C22DE2" w:rsidRDefault="003A1B69" w:rsidP="003A1B69">
            <w:pPr>
              <w:jc w:val="both"/>
              <w:rPr>
                <w:b/>
              </w:rPr>
            </w:pPr>
            <w:r w:rsidRPr="00C22DE2">
              <w:rPr>
                <w:b/>
              </w:rPr>
              <w:t>Informace o způsobu kontaktu s vyučujícím</w:t>
            </w:r>
          </w:p>
        </w:tc>
      </w:tr>
      <w:tr w:rsidR="003A1B69" w:rsidTr="003A1B69">
        <w:trPr>
          <w:trHeight w:val="679"/>
        </w:trPr>
        <w:tc>
          <w:tcPr>
            <w:tcW w:w="9855" w:type="dxa"/>
            <w:gridSpan w:val="8"/>
          </w:tcPr>
          <w:p w:rsidR="003A1B69" w:rsidRPr="00C22DE2" w:rsidRDefault="003A1B69" w:rsidP="003A1B69">
            <w:pPr>
              <w:jc w:val="both"/>
            </w:pPr>
            <w:r w:rsidRPr="00C22DE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A6791" w:rsidRDefault="00AA6791" w:rsidP="007C0DA2">
      <w:pPr>
        <w:spacing w:after="160" w:line="259" w:lineRule="auto"/>
      </w:pPr>
    </w:p>
    <w:p w:rsidR="00AA6791" w:rsidRDefault="00AA6791">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A6791" w:rsidTr="00AA6791">
        <w:tc>
          <w:tcPr>
            <w:tcW w:w="9855" w:type="dxa"/>
            <w:gridSpan w:val="8"/>
            <w:tcBorders>
              <w:bottom w:val="double" w:sz="4" w:space="0" w:color="auto"/>
            </w:tcBorders>
            <w:shd w:val="clear" w:color="auto" w:fill="BDD6EE"/>
          </w:tcPr>
          <w:p w:rsidR="00AA6791" w:rsidRDefault="00AA6791" w:rsidP="00AA6791">
            <w:pPr>
              <w:jc w:val="both"/>
              <w:rPr>
                <w:b/>
                <w:sz w:val="28"/>
              </w:rPr>
            </w:pPr>
            <w:r>
              <w:lastRenderedPageBreak/>
              <w:br w:type="page"/>
            </w:r>
            <w:r>
              <w:rPr>
                <w:b/>
                <w:sz w:val="28"/>
              </w:rPr>
              <w:t>B-III – Charakteristika studijního předmětu</w:t>
            </w:r>
          </w:p>
        </w:tc>
      </w:tr>
      <w:tr w:rsidR="00AA6791" w:rsidTr="00AA6791">
        <w:tc>
          <w:tcPr>
            <w:tcW w:w="3086" w:type="dxa"/>
            <w:tcBorders>
              <w:top w:val="double" w:sz="4" w:space="0" w:color="auto"/>
            </w:tcBorders>
            <w:shd w:val="clear" w:color="auto" w:fill="F7CAAC"/>
          </w:tcPr>
          <w:p w:rsidR="00AA6791" w:rsidRDefault="00AA6791" w:rsidP="00AA6791">
            <w:pPr>
              <w:jc w:val="both"/>
              <w:rPr>
                <w:b/>
              </w:rPr>
            </w:pPr>
            <w:r>
              <w:rPr>
                <w:b/>
              </w:rPr>
              <w:t>Název studijního předmětu</w:t>
            </w:r>
          </w:p>
        </w:tc>
        <w:tc>
          <w:tcPr>
            <w:tcW w:w="6769" w:type="dxa"/>
            <w:gridSpan w:val="7"/>
            <w:tcBorders>
              <w:top w:val="double" w:sz="4" w:space="0" w:color="auto"/>
            </w:tcBorders>
          </w:tcPr>
          <w:p w:rsidR="00AA6791" w:rsidRDefault="00AA6791" w:rsidP="00AA6791">
            <w:pPr>
              <w:jc w:val="both"/>
            </w:pPr>
            <w:r w:rsidRPr="008425E4">
              <w:rPr>
                <w:lang w:val="en-GB"/>
              </w:rPr>
              <w:t>Managerial Information Systems</w:t>
            </w:r>
          </w:p>
        </w:tc>
      </w:tr>
      <w:tr w:rsidR="00AA6791" w:rsidTr="00AA6791">
        <w:tc>
          <w:tcPr>
            <w:tcW w:w="3086" w:type="dxa"/>
            <w:shd w:val="clear" w:color="auto" w:fill="F7CAAC"/>
          </w:tcPr>
          <w:p w:rsidR="00AA6791" w:rsidRDefault="00AA6791" w:rsidP="00AA6791">
            <w:pPr>
              <w:jc w:val="both"/>
              <w:rPr>
                <w:b/>
              </w:rPr>
            </w:pPr>
            <w:r>
              <w:rPr>
                <w:b/>
              </w:rPr>
              <w:t>Typ předmětu</w:t>
            </w:r>
          </w:p>
        </w:tc>
        <w:tc>
          <w:tcPr>
            <w:tcW w:w="3406" w:type="dxa"/>
            <w:gridSpan w:val="4"/>
          </w:tcPr>
          <w:p w:rsidR="00AA6791" w:rsidRDefault="00AA6791" w:rsidP="00AA6791">
            <w:pPr>
              <w:jc w:val="both"/>
            </w:pPr>
            <w:r>
              <w:t xml:space="preserve">povinný </w:t>
            </w:r>
            <w:r w:rsidR="003677DF">
              <w:t xml:space="preserve"> </w:t>
            </w:r>
          </w:p>
        </w:tc>
        <w:tc>
          <w:tcPr>
            <w:tcW w:w="2695" w:type="dxa"/>
            <w:gridSpan w:val="2"/>
            <w:shd w:val="clear" w:color="auto" w:fill="F7CAAC"/>
          </w:tcPr>
          <w:p w:rsidR="00AA6791" w:rsidRDefault="00AA6791" w:rsidP="00AA6791">
            <w:pPr>
              <w:jc w:val="both"/>
            </w:pPr>
            <w:r>
              <w:rPr>
                <w:b/>
              </w:rPr>
              <w:t>doporučený ročník / semestr</w:t>
            </w:r>
          </w:p>
        </w:tc>
        <w:tc>
          <w:tcPr>
            <w:tcW w:w="668" w:type="dxa"/>
          </w:tcPr>
          <w:p w:rsidR="00AA6791" w:rsidRDefault="00AA6791" w:rsidP="00AA6791">
            <w:pPr>
              <w:jc w:val="both"/>
            </w:pPr>
            <w:r>
              <w:t>1/L</w:t>
            </w:r>
          </w:p>
        </w:tc>
      </w:tr>
      <w:tr w:rsidR="00AA6791" w:rsidTr="00AA6791">
        <w:tc>
          <w:tcPr>
            <w:tcW w:w="3086" w:type="dxa"/>
            <w:shd w:val="clear" w:color="auto" w:fill="F7CAAC"/>
          </w:tcPr>
          <w:p w:rsidR="00AA6791" w:rsidRDefault="00AA6791" w:rsidP="00AA6791">
            <w:pPr>
              <w:jc w:val="both"/>
              <w:rPr>
                <w:b/>
              </w:rPr>
            </w:pPr>
            <w:r>
              <w:rPr>
                <w:b/>
              </w:rPr>
              <w:t>Rozsah studijního předmětu</w:t>
            </w:r>
          </w:p>
        </w:tc>
        <w:tc>
          <w:tcPr>
            <w:tcW w:w="1701" w:type="dxa"/>
            <w:gridSpan w:val="2"/>
          </w:tcPr>
          <w:p w:rsidR="00AA6791" w:rsidRDefault="00AA6791" w:rsidP="00AA6791">
            <w:pPr>
              <w:jc w:val="both"/>
            </w:pPr>
            <w:r>
              <w:t>26p + 26c</w:t>
            </w:r>
          </w:p>
        </w:tc>
        <w:tc>
          <w:tcPr>
            <w:tcW w:w="889" w:type="dxa"/>
            <w:shd w:val="clear" w:color="auto" w:fill="F7CAAC"/>
          </w:tcPr>
          <w:p w:rsidR="00AA6791" w:rsidRDefault="00AA6791" w:rsidP="00AA6791">
            <w:pPr>
              <w:jc w:val="both"/>
              <w:rPr>
                <w:b/>
              </w:rPr>
            </w:pPr>
            <w:r>
              <w:rPr>
                <w:b/>
              </w:rPr>
              <w:t xml:space="preserve">hod. </w:t>
            </w:r>
          </w:p>
        </w:tc>
        <w:tc>
          <w:tcPr>
            <w:tcW w:w="816" w:type="dxa"/>
          </w:tcPr>
          <w:p w:rsidR="00AA6791" w:rsidRDefault="00AA6791" w:rsidP="00AA6791">
            <w:pPr>
              <w:jc w:val="both"/>
            </w:pPr>
            <w:r>
              <w:t>52</w:t>
            </w:r>
          </w:p>
        </w:tc>
        <w:tc>
          <w:tcPr>
            <w:tcW w:w="2156" w:type="dxa"/>
            <w:shd w:val="clear" w:color="auto" w:fill="F7CAAC"/>
          </w:tcPr>
          <w:p w:rsidR="00AA6791" w:rsidRDefault="00AA6791" w:rsidP="00AA6791">
            <w:pPr>
              <w:jc w:val="both"/>
              <w:rPr>
                <w:b/>
              </w:rPr>
            </w:pPr>
            <w:r>
              <w:rPr>
                <w:b/>
              </w:rPr>
              <w:t>kreditů</w:t>
            </w:r>
          </w:p>
        </w:tc>
        <w:tc>
          <w:tcPr>
            <w:tcW w:w="1207" w:type="dxa"/>
            <w:gridSpan w:val="2"/>
          </w:tcPr>
          <w:p w:rsidR="00AA6791" w:rsidRDefault="00AA6791" w:rsidP="00AA6791">
            <w:pPr>
              <w:jc w:val="both"/>
            </w:pPr>
            <w:r>
              <w:t>4</w:t>
            </w:r>
          </w:p>
        </w:tc>
      </w:tr>
      <w:tr w:rsidR="00AA6791" w:rsidTr="00AA6791">
        <w:tc>
          <w:tcPr>
            <w:tcW w:w="3086" w:type="dxa"/>
            <w:shd w:val="clear" w:color="auto" w:fill="F7CAAC"/>
          </w:tcPr>
          <w:p w:rsidR="00AA6791" w:rsidRDefault="00AA6791" w:rsidP="00AA6791">
            <w:pPr>
              <w:jc w:val="both"/>
              <w:rPr>
                <w:b/>
                <w:sz w:val="22"/>
              </w:rPr>
            </w:pPr>
            <w:r>
              <w:rPr>
                <w:b/>
              </w:rPr>
              <w:t>Prerekvizity, korekvizity, ekvivalence</w:t>
            </w:r>
          </w:p>
        </w:tc>
        <w:tc>
          <w:tcPr>
            <w:tcW w:w="6769" w:type="dxa"/>
            <w:gridSpan w:val="7"/>
          </w:tcPr>
          <w:p w:rsidR="00AA6791" w:rsidRDefault="00AA6791" w:rsidP="00AA6791">
            <w:pPr>
              <w:jc w:val="both"/>
            </w:pPr>
          </w:p>
        </w:tc>
      </w:tr>
      <w:tr w:rsidR="00AA6791" w:rsidTr="00AA6791">
        <w:tc>
          <w:tcPr>
            <w:tcW w:w="3086" w:type="dxa"/>
            <w:shd w:val="clear" w:color="auto" w:fill="F7CAAC"/>
          </w:tcPr>
          <w:p w:rsidR="00AA6791" w:rsidRDefault="00AA6791" w:rsidP="00AA6791">
            <w:pPr>
              <w:jc w:val="both"/>
              <w:rPr>
                <w:b/>
              </w:rPr>
            </w:pPr>
            <w:r>
              <w:rPr>
                <w:b/>
              </w:rPr>
              <w:t>Způsob ověření studijních výsledků</w:t>
            </w:r>
          </w:p>
        </w:tc>
        <w:tc>
          <w:tcPr>
            <w:tcW w:w="3406" w:type="dxa"/>
            <w:gridSpan w:val="4"/>
          </w:tcPr>
          <w:p w:rsidR="00AA6791" w:rsidRDefault="00AA6791" w:rsidP="00AA6791">
            <w:pPr>
              <w:jc w:val="both"/>
            </w:pPr>
            <w:r>
              <w:t>zápočet, zkouška</w:t>
            </w:r>
          </w:p>
        </w:tc>
        <w:tc>
          <w:tcPr>
            <w:tcW w:w="2156" w:type="dxa"/>
            <w:shd w:val="clear" w:color="auto" w:fill="F7CAAC"/>
          </w:tcPr>
          <w:p w:rsidR="00AA6791" w:rsidRDefault="00AA6791" w:rsidP="00AA6791">
            <w:pPr>
              <w:jc w:val="both"/>
              <w:rPr>
                <w:b/>
              </w:rPr>
            </w:pPr>
            <w:r>
              <w:rPr>
                <w:b/>
              </w:rPr>
              <w:t>Forma výuky</w:t>
            </w:r>
          </w:p>
        </w:tc>
        <w:tc>
          <w:tcPr>
            <w:tcW w:w="1207" w:type="dxa"/>
            <w:gridSpan w:val="2"/>
          </w:tcPr>
          <w:p w:rsidR="00AA6791" w:rsidRDefault="00AA6791" w:rsidP="00AA6791">
            <w:pPr>
              <w:jc w:val="both"/>
            </w:pPr>
            <w:r>
              <w:t>přednáška, cvičení</w:t>
            </w:r>
          </w:p>
        </w:tc>
      </w:tr>
      <w:tr w:rsidR="00AA6791" w:rsidTr="00AA6791">
        <w:tc>
          <w:tcPr>
            <w:tcW w:w="3086" w:type="dxa"/>
            <w:shd w:val="clear" w:color="auto" w:fill="F7CAAC"/>
          </w:tcPr>
          <w:p w:rsidR="00AA6791" w:rsidRDefault="00AA6791" w:rsidP="00AA6791">
            <w:pPr>
              <w:jc w:val="both"/>
              <w:rPr>
                <w:b/>
              </w:rPr>
            </w:pPr>
            <w:r>
              <w:rPr>
                <w:b/>
              </w:rPr>
              <w:t>Forma způsobu ověření studijních výsledků a další požadavky na studenta</w:t>
            </w:r>
          </w:p>
        </w:tc>
        <w:tc>
          <w:tcPr>
            <w:tcW w:w="6769" w:type="dxa"/>
            <w:gridSpan w:val="7"/>
            <w:tcBorders>
              <w:bottom w:val="nil"/>
            </w:tcBorders>
          </w:tcPr>
          <w:p w:rsidR="00AA6791" w:rsidRPr="00897246" w:rsidRDefault="00AA6791" w:rsidP="00AA6791">
            <w:pPr>
              <w:jc w:val="both"/>
            </w:pPr>
            <w:r w:rsidRPr="00897246">
              <w:t xml:space="preserve">Způsob zakončení předmětu – </w:t>
            </w:r>
            <w:r>
              <w:t xml:space="preserve">zápočet, </w:t>
            </w:r>
            <w:r w:rsidRPr="00897246">
              <w:t>zkouška</w:t>
            </w:r>
            <w:r>
              <w:t>.</w:t>
            </w:r>
          </w:p>
          <w:p w:rsidR="00AA6791" w:rsidRDefault="00AA6791" w:rsidP="00AA6791">
            <w:pPr>
              <w:jc w:val="both"/>
            </w:pPr>
            <w:r w:rsidRPr="00897246">
              <w:t xml:space="preserve">Požadavky na zápočet - </w:t>
            </w:r>
            <w:r>
              <w:t>pr</w:t>
            </w:r>
            <w:r w:rsidRPr="00897246">
              <w:t>ů</w:t>
            </w:r>
            <w:r>
              <w:t>běžné</w:t>
            </w:r>
            <w:r w:rsidRPr="00897246">
              <w:t xml:space="preserve"> vypracování seminární</w:t>
            </w:r>
            <w:r>
              <w:t>ch</w:t>
            </w:r>
            <w:r w:rsidRPr="00897246">
              <w:t xml:space="preserve"> </w:t>
            </w:r>
            <w:r>
              <w:t>a studijních úkol</w:t>
            </w:r>
            <w:r w:rsidRPr="00897246">
              <w:t>ů</w:t>
            </w:r>
            <w:r>
              <w:t xml:space="preserve"> </w:t>
            </w:r>
            <w:r w:rsidRPr="00897246">
              <w:t xml:space="preserve">dle </w:t>
            </w:r>
            <w:r>
              <w:t xml:space="preserve">zadání </w:t>
            </w:r>
            <w:r w:rsidRPr="00897246">
              <w:t xml:space="preserve">vyučujícího, </w:t>
            </w:r>
            <w:r>
              <w:t xml:space="preserve">minimálně </w:t>
            </w:r>
            <w:r w:rsidR="00503443">
              <w:t>80% aktivní účast na cvičeních</w:t>
            </w:r>
            <w:r>
              <w:t xml:space="preserve"> a absolvování závěrečného zápočtového testu. Student musí získat minimálně 20 bod</w:t>
            </w:r>
            <w:r w:rsidRPr="00897246">
              <w:t>ů</w:t>
            </w:r>
            <w:r>
              <w:t xml:space="preserve"> z celkového počtu 40 bod</w:t>
            </w:r>
            <w:r w:rsidRPr="00897246">
              <w:t>ů</w:t>
            </w:r>
            <w:r>
              <w:t xml:space="preserve">.  </w:t>
            </w:r>
          </w:p>
          <w:p w:rsidR="00AA6791" w:rsidRDefault="00AA6791" w:rsidP="00AA6791">
            <w:pPr>
              <w:jc w:val="both"/>
            </w:pPr>
            <w:r w:rsidRPr="00897246">
              <w:t>Požadavky na zkoušku - písemný test</w:t>
            </w:r>
            <w:r>
              <w:t xml:space="preserve"> s  maximálním možným počtem dosažitelných bodů 60. </w:t>
            </w:r>
          </w:p>
          <w:p w:rsidR="00AA6791" w:rsidRDefault="00AA6791" w:rsidP="00AA6791">
            <w:pPr>
              <w:jc w:val="both"/>
            </w:pPr>
            <w:r>
              <w:t>Celkový výsledek hodnocení předmětu je součtem bod</w:t>
            </w:r>
            <w:r w:rsidRPr="00897246">
              <w:t>ů</w:t>
            </w:r>
            <w:r>
              <w:t xml:space="preserve"> získaných ze zápočtu a písemného zkouškového testu.  </w:t>
            </w:r>
          </w:p>
        </w:tc>
      </w:tr>
      <w:tr w:rsidR="00AA6791" w:rsidTr="00AA6791">
        <w:trPr>
          <w:trHeight w:val="156"/>
        </w:trPr>
        <w:tc>
          <w:tcPr>
            <w:tcW w:w="9855" w:type="dxa"/>
            <w:gridSpan w:val="8"/>
            <w:tcBorders>
              <w:top w:val="nil"/>
            </w:tcBorders>
          </w:tcPr>
          <w:p w:rsidR="00AA6791" w:rsidRDefault="00AA6791" w:rsidP="00AA6791">
            <w:pPr>
              <w:jc w:val="both"/>
            </w:pPr>
          </w:p>
        </w:tc>
      </w:tr>
      <w:tr w:rsidR="00AA6791" w:rsidTr="00AA6791">
        <w:trPr>
          <w:trHeight w:val="197"/>
        </w:trPr>
        <w:tc>
          <w:tcPr>
            <w:tcW w:w="3086" w:type="dxa"/>
            <w:tcBorders>
              <w:top w:val="nil"/>
            </w:tcBorders>
            <w:shd w:val="clear" w:color="auto" w:fill="F7CAAC"/>
          </w:tcPr>
          <w:p w:rsidR="00AA6791" w:rsidRDefault="00AA6791" w:rsidP="00AA6791">
            <w:pPr>
              <w:jc w:val="both"/>
              <w:rPr>
                <w:b/>
              </w:rPr>
            </w:pPr>
            <w:r>
              <w:rPr>
                <w:b/>
              </w:rPr>
              <w:t>Garant předmětu</w:t>
            </w:r>
          </w:p>
        </w:tc>
        <w:tc>
          <w:tcPr>
            <w:tcW w:w="6769" w:type="dxa"/>
            <w:gridSpan w:val="7"/>
            <w:tcBorders>
              <w:top w:val="nil"/>
            </w:tcBorders>
          </w:tcPr>
          <w:p w:rsidR="00AA6791" w:rsidRDefault="00131815" w:rsidP="00AA6791">
            <w:pPr>
              <w:jc w:val="both"/>
            </w:pPr>
            <w:del w:id="163" w:author="Pavla Trefilová" w:date="2019-09-05T15:40:00Z">
              <w:r w:rsidDel="00334A95">
                <w:delText>doc</w:delText>
              </w:r>
            </w:del>
            <w:ins w:id="164" w:author="Pavla Trefilová" w:date="2019-09-05T15:40:00Z">
              <w:r w:rsidR="00334A95">
                <w:t>prof</w:t>
              </w:r>
            </w:ins>
            <w:r>
              <w:t>. Ing. Rastislav Rajnoha, Ph</w:t>
            </w:r>
            <w:r w:rsidR="00AA6791">
              <w:t>D.</w:t>
            </w:r>
          </w:p>
        </w:tc>
      </w:tr>
      <w:tr w:rsidR="00AA6791" w:rsidTr="00AA6791">
        <w:trPr>
          <w:trHeight w:val="243"/>
        </w:trPr>
        <w:tc>
          <w:tcPr>
            <w:tcW w:w="3086" w:type="dxa"/>
            <w:tcBorders>
              <w:top w:val="nil"/>
            </w:tcBorders>
            <w:shd w:val="clear" w:color="auto" w:fill="F7CAAC"/>
          </w:tcPr>
          <w:p w:rsidR="00AA6791" w:rsidRDefault="00AA6791" w:rsidP="00AA6791">
            <w:pPr>
              <w:jc w:val="both"/>
              <w:rPr>
                <w:b/>
              </w:rPr>
            </w:pPr>
            <w:r>
              <w:rPr>
                <w:b/>
              </w:rPr>
              <w:t>Zapojení garanta do výuky předmětu</w:t>
            </w:r>
          </w:p>
        </w:tc>
        <w:tc>
          <w:tcPr>
            <w:tcW w:w="6769" w:type="dxa"/>
            <w:gridSpan w:val="7"/>
            <w:tcBorders>
              <w:top w:val="nil"/>
            </w:tcBorders>
          </w:tcPr>
          <w:p w:rsidR="00AA6791" w:rsidRDefault="00AA6791" w:rsidP="00AA6791">
            <w:pPr>
              <w:jc w:val="both"/>
            </w:pPr>
            <w:r w:rsidRPr="00DB3747">
              <w:t xml:space="preserve">Garant se podílí na přednášení v rozsahu </w:t>
            </w:r>
            <w:r>
              <w:t>100 %. D</w:t>
            </w:r>
            <w:r w:rsidRPr="00DB3747">
              <w:t>ále stanovuje koncepci cvičení a dohlíží na jejich jednotné vedení</w:t>
            </w:r>
            <w:r>
              <w:t xml:space="preserve"> a hodnocení ze strany odborných asistent</w:t>
            </w:r>
            <w:r w:rsidRPr="00897246">
              <w:t>ů</w:t>
            </w:r>
            <w:r>
              <w:t>.</w:t>
            </w:r>
          </w:p>
        </w:tc>
      </w:tr>
      <w:tr w:rsidR="00AA6791" w:rsidTr="00AA6791">
        <w:tc>
          <w:tcPr>
            <w:tcW w:w="3086" w:type="dxa"/>
            <w:shd w:val="clear" w:color="auto" w:fill="F7CAAC"/>
          </w:tcPr>
          <w:p w:rsidR="00AA6791" w:rsidRDefault="00AA6791" w:rsidP="00AA6791">
            <w:pPr>
              <w:jc w:val="both"/>
              <w:rPr>
                <w:b/>
              </w:rPr>
            </w:pPr>
            <w:r>
              <w:rPr>
                <w:b/>
              </w:rPr>
              <w:t>Vyučující</w:t>
            </w:r>
          </w:p>
        </w:tc>
        <w:tc>
          <w:tcPr>
            <w:tcW w:w="6769" w:type="dxa"/>
            <w:gridSpan w:val="7"/>
            <w:tcBorders>
              <w:bottom w:val="nil"/>
            </w:tcBorders>
          </w:tcPr>
          <w:p w:rsidR="00AA6791" w:rsidRDefault="00334A95">
            <w:pPr>
              <w:jc w:val="both"/>
            </w:pPr>
            <w:ins w:id="165" w:author="Pavla Trefilová" w:date="2019-09-05T15:41:00Z">
              <w:r>
                <w:t>prof</w:t>
              </w:r>
            </w:ins>
            <w:del w:id="166" w:author="Pavla Trefilová" w:date="2019-09-05T15:41:00Z">
              <w:r w:rsidR="00AA6791" w:rsidDel="00334A95">
                <w:delText>doc</w:delText>
              </w:r>
            </w:del>
            <w:r w:rsidR="00AA6791">
              <w:t>. Ing. Rastislav Rajnoha, PhD. - přednášky (100%)</w:t>
            </w:r>
          </w:p>
        </w:tc>
      </w:tr>
      <w:tr w:rsidR="00AA6791" w:rsidTr="00AA6791">
        <w:trPr>
          <w:trHeight w:val="70"/>
        </w:trPr>
        <w:tc>
          <w:tcPr>
            <w:tcW w:w="9855" w:type="dxa"/>
            <w:gridSpan w:val="8"/>
            <w:tcBorders>
              <w:top w:val="nil"/>
            </w:tcBorders>
          </w:tcPr>
          <w:p w:rsidR="00AA6791" w:rsidRDefault="00AA6791" w:rsidP="00AA6791">
            <w:pPr>
              <w:jc w:val="both"/>
            </w:pPr>
          </w:p>
        </w:tc>
      </w:tr>
      <w:tr w:rsidR="00AA6791" w:rsidTr="00AA6791">
        <w:tc>
          <w:tcPr>
            <w:tcW w:w="3086" w:type="dxa"/>
            <w:shd w:val="clear" w:color="auto" w:fill="F7CAAC"/>
          </w:tcPr>
          <w:p w:rsidR="00AA6791" w:rsidRDefault="00AA6791" w:rsidP="00AA6791">
            <w:pPr>
              <w:jc w:val="both"/>
              <w:rPr>
                <w:b/>
              </w:rPr>
            </w:pPr>
            <w:r>
              <w:rPr>
                <w:b/>
              </w:rPr>
              <w:t>Stručná anotace předmětu</w:t>
            </w:r>
          </w:p>
        </w:tc>
        <w:tc>
          <w:tcPr>
            <w:tcW w:w="6769" w:type="dxa"/>
            <w:gridSpan w:val="7"/>
            <w:tcBorders>
              <w:bottom w:val="nil"/>
            </w:tcBorders>
          </w:tcPr>
          <w:p w:rsidR="00AA6791" w:rsidRDefault="00AA6791" w:rsidP="00AA6791">
            <w:pPr>
              <w:jc w:val="both"/>
            </w:pPr>
          </w:p>
        </w:tc>
      </w:tr>
      <w:tr w:rsidR="00AA6791" w:rsidTr="00AA6791">
        <w:trPr>
          <w:trHeight w:val="708"/>
        </w:trPr>
        <w:tc>
          <w:tcPr>
            <w:tcW w:w="9855" w:type="dxa"/>
            <w:gridSpan w:val="8"/>
            <w:tcBorders>
              <w:top w:val="nil"/>
              <w:bottom w:val="single" w:sz="12" w:space="0" w:color="auto"/>
            </w:tcBorders>
          </w:tcPr>
          <w:p w:rsidR="00AA6791" w:rsidRPr="00B66EB0" w:rsidRDefault="00AA6791" w:rsidP="00AA6791">
            <w:pPr>
              <w:pStyle w:val="Default"/>
              <w:jc w:val="both"/>
              <w:rPr>
                <w:sz w:val="20"/>
                <w:szCs w:val="20"/>
              </w:rPr>
            </w:pPr>
            <w:r w:rsidRPr="00B66EB0">
              <w:rPr>
                <w:sz w:val="20"/>
                <w:szCs w:val="20"/>
              </w:rPr>
              <w:t>Cílem předmětu je seznámit studenty se specifiky podnikových manažerských podnikových informačních systémů. Posluchači získají znalosti a dovednosti, které jsou specifické pro řízení podnikatelských procesů především na obchod a marketing, ve vztahu rovněž k výrobě a logistice, financím, personální a mzdové agendě, administrativě s využitím informační podpory jako podpůrného procesu podnikatelského subjektu včetně získání praktických zkušeností s využitím manažerských informačních systémů používaných v podnikové praxi. Studenti se seznámí s metodami definování podnikové informační strategie a podnikové informační pyramidy, architekturou a klasifikací podnikových manažerských informačních systémů (ERP I, ERP II) a současnými trendy jejich vývoje. Důraz je kladen na problematiku vertikální integrace ERP I/ ERP II informačních systémů (TPS - Transaction Processing System, DW - Data Warehouse, MIS - Managerial Information System, EIS - Executive Information System, BI - Business Intelligence), horizontální integraci (APS/ SCM/ CRM -</w:t>
            </w:r>
            <w:r w:rsidRPr="00B66EB0">
              <w:rPr>
                <w:sz w:val="20"/>
                <w:szCs w:val="20"/>
                <w:lang w:val="en-GB"/>
              </w:rPr>
              <w:t xml:space="preserve"> Customer Relationship Management</w:t>
            </w:r>
            <w:r w:rsidRPr="00B66EB0">
              <w:rPr>
                <w:sz w:val="20"/>
                <w:szCs w:val="20"/>
              </w:rPr>
              <w:t>), aplikace metod hodnocení a výběru ERP I, ERP II, rovněž metod a postupů zavádění a praktické aplikace ERP I, ERP II a problematiku řízení a hodnocení efektivnosti informačních systémů včetně jejího outsourcingu.</w:t>
            </w:r>
          </w:p>
          <w:p w:rsidR="00AA6791" w:rsidRPr="00B66EB0" w:rsidRDefault="00AA6791" w:rsidP="00085185">
            <w:pPr>
              <w:pStyle w:val="Odstavecseseznamem"/>
              <w:numPr>
                <w:ilvl w:val="0"/>
                <w:numId w:val="64"/>
              </w:numPr>
              <w:spacing w:after="0" w:line="240" w:lineRule="auto"/>
              <w:ind w:left="254" w:hanging="254"/>
              <w:jc w:val="both"/>
              <w:rPr>
                <w:rFonts w:ascii="Times New Roman" w:hAnsi="Times New Roman"/>
                <w:sz w:val="20"/>
                <w:szCs w:val="20"/>
              </w:rPr>
            </w:pPr>
            <w:r w:rsidRPr="00B66EB0">
              <w:rPr>
                <w:rFonts w:ascii="Times New Roman" w:hAnsi="Times New Roman"/>
                <w:sz w:val="20"/>
                <w:szCs w:val="20"/>
              </w:rPr>
              <w:t>Úvod do předmětu, základní charakteristika a typologie podnikových informačních systémů.</w:t>
            </w:r>
          </w:p>
          <w:p w:rsidR="00AA6791" w:rsidRPr="00B66EB0" w:rsidRDefault="00AA6791" w:rsidP="00085185">
            <w:pPr>
              <w:pStyle w:val="Normlnweb"/>
              <w:numPr>
                <w:ilvl w:val="0"/>
                <w:numId w:val="64"/>
              </w:numPr>
              <w:spacing w:before="0" w:beforeAutospacing="0" w:after="0" w:afterAutospacing="0"/>
              <w:ind w:left="254" w:hanging="254"/>
              <w:jc w:val="both"/>
              <w:rPr>
                <w:color w:val="000000" w:themeColor="text1"/>
                <w:sz w:val="20"/>
                <w:szCs w:val="20"/>
              </w:rPr>
            </w:pPr>
            <w:r w:rsidRPr="00B66EB0">
              <w:rPr>
                <w:color w:val="000000" w:themeColor="text1"/>
                <w:sz w:val="20"/>
                <w:szCs w:val="20"/>
              </w:rPr>
              <w:t xml:space="preserve">Informační procesy ekonomického řízení podnikatelsky orientované firmy. Základní struktura informačních procesů řízení podnikové ekonomiky a návazných podnikatelských procesů (obchod a marketing, výroba a logistika, finance, personální a mzdová agenda, administrativa a jiné). </w:t>
            </w:r>
          </w:p>
          <w:p w:rsidR="00AA6791" w:rsidRPr="00B66EB0" w:rsidRDefault="00AA6791" w:rsidP="00085185">
            <w:pPr>
              <w:pStyle w:val="Odstavecseseznamem"/>
              <w:numPr>
                <w:ilvl w:val="0"/>
                <w:numId w:val="64"/>
              </w:numPr>
              <w:spacing w:after="0" w:line="240" w:lineRule="auto"/>
              <w:ind w:left="254" w:hanging="254"/>
              <w:jc w:val="both"/>
              <w:rPr>
                <w:rFonts w:ascii="Times New Roman" w:hAnsi="Times New Roman"/>
                <w:sz w:val="20"/>
                <w:szCs w:val="20"/>
              </w:rPr>
            </w:pPr>
            <w:r w:rsidRPr="00B66EB0">
              <w:rPr>
                <w:rFonts w:ascii="Times New Roman" w:hAnsi="Times New Roman"/>
                <w:color w:val="000000" w:themeColor="text1"/>
                <w:sz w:val="20"/>
                <w:szCs w:val="20"/>
              </w:rPr>
              <w:t>Měření a informační evidence ekonomických a podnikatelských procesů. Klíčové ekonomicko-manažérské nástroje a modely a jejich uplatnění v podnikové informační koncepci - KPI (klíčové ukazatele výkonnosti).</w:t>
            </w:r>
          </w:p>
          <w:p w:rsidR="00AA6791" w:rsidRPr="00B66EB0" w:rsidRDefault="00AA6791" w:rsidP="00085185">
            <w:pPr>
              <w:pStyle w:val="Odstavecseseznamem"/>
              <w:numPr>
                <w:ilvl w:val="0"/>
                <w:numId w:val="64"/>
              </w:numPr>
              <w:spacing w:after="0" w:line="240" w:lineRule="auto"/>
              <w:ind w:left="254" w:hanging="254"/>
              <w:jc w:val="both"/>
              <w:rPr>
                <w:rFonts w:ascii="Times New Roman" w:hAnsi="Times New Roman"/>
                <w:sz w:val="20"/>
                <w:szCs w:val="20"/>
              </w:rPr>
            </w:pPr>
            <w:r w:rsidRPr="00B66EB0">
              <w:rPr>
                <w:rFonts w:ascii="Times New Roman" w:hAnsi="Times New Roman"/>
                <w:color w:val="000000" w:themeColor="text1"/>
                <w:sz w:val="20"/>
                <w:szCs w:val="20"/>
              </w:rPr>
              <w:t>Podniková informační koncepce, struktura podnikové informační pyramidy a její vertikální a horizontální integrace.</w:t>
            </w:r>
          </w:p>
          <w:p w:rsidR="00AA6791" w:rsidRPr="00B66EB0" w:rsidRDefault="00AA6791" w:rsidP="00085185">
            <w:pPr>
              <w:pStyle w:val="Odstavecseseznamem"/>
              <w:numPr>
                <w:ilvl w:val="0"/>
                <w:numId w:val="64"/>
              </w:numPr>
              <w:spacing w:after="0" w:line="240" w:lineRule="auto"/>
              <w:ind w:left="254" w:hanging="254"/>
              <w:jc w:val="both"/>
              <w:rPr>
                <w:rFonts w:ascii="Times New Roman" w:hAnsi="Times New Roman"/>
                <w:sz w:val="20"/>
                <w:szCs w:val="20"/>
              </w:rPr>
            </w:pPr>
            <w:r w:rsidRPr="00B66EB0">
              <w:rPr>
                <w:rFonts w:ascii="Times New Roman" w:hAnsi="Times New Roman"/>
                <w:sz w:val="20"/>
                <w:szCs w:val="20"/>
              </w:rPr>
              <w:t xml:space="preserve">Vertikální integrace podnikové informační podpory ERP I. </w:t>
            </w:r>
            <w:r w:rsidRPr="00B66EB0">
              <w:rPr>
                <w:rFonts w:ascii="Times New Roman" w:hAnsi="Times New Roman"/>
                <w:sz w:val="20"/>
                <w:szCs w:val="20"/>
                <w:lang w:val="en-GB"/>
              </w:rPr>
              <w:t>(Enterprise Resource Planning)/ ERP II.: TPS - Transaction Processing System, DW - Data Warehouse, MIS - Managerial Information System, EIS - Executive Information System, BI - Business Intelligence, AI - Artificial Intelligence</w:t>
            </w:r>
            <w:r w:rsidRPr="00B66EB0">
              <w:rPr>
                <w:rFonts w:ascii="Times New Roman" w:hAnsi="Times New Roman"/>
                <w:sz w:val="20"/>
                <w:szCs w:val="20"/>
              </w:rPr>
              <w:t xml:space="preserve"> (Expert Systems).</w:t>
            </w:r>
          </w:p>
          <w:p w:rsidR="00AA6791" w:rsidRPr="00B66EB0" w:rsidRDefault="00AA6791" w:rsidP="00085185">
            <w:pPr>
              <w:pStyle w:val="Odstavecseseznamem"/>
              <w:numPr>
                <w:ilvl w:val="0"/>
                <w:numId w:val="64"/>
              </w:numPr>
              <w:spacing w:after="0" w:line="240" w:lineRule="auto"/>
              <w:ind w:left="254" w:hanging="254"/>
              <w:jc w:val="both"/>
              <w:rPr>
                <w:rFonts w:ascii="Times New Roman" w:hAnsi="Times New Roman"/>
                <w:sz w:val="20"/>
                <w:szCs w:val="20"/>
              </w:rPr>
            </w:pPr>
            <w:r w:rsidRPr="00B66EB0">
              <w:rPr>
                <w:rFonts w:ascii="Times New Roman" w:hAnsi="Times New Roman"/>
                <w:sz w:val="20"/>
                <w:szCs w:val="20"/>
              </w:rPr>
              <w:t xml:space="preserve">Horizontální integrace podnikové informační podpory: APS - </w:t>
            </w:r>
            <w:r w:rsidRPr="00B66EB0">
              <w:rPr>
                <w:rFonts w:ascii="Times New Roman" w:hAnsi="Times New Roman"/>
                <w:sz w:val="20"/>
                <w:szCs w:val="20"/>
                <w:lang w:val="en-GB"/>
              </w:rPr>
              <w:t>Automated Production Systems/ SCM - Supply Chain Management/ CRM - Customer Relationship Management.</w:t>
            </w:r>
          </w:p>
          <w:p w:rsidR="00AA6791" w:rsidRPr="00B66EB0" w:rsidRDefault="00AA6791" w:rsidP="00085185">
            <w:pPr>
              <w:pStyle w:val="Odstavecseseznamem"/>
              <w:numPr>
                <w:ilvl w:val="0"/>
                <w:numId w:val="64"/>
              </w:numPr>
              <w:spacing w:after="0" w:line="240" w:lineRule="auto"/>
              <w:ind w:left="254" w:hanging="254"/>
              <w:jc w:val="both"/>
              <w:rPr>
                <w:rFonts w:ascii="Times New Roman" w:hAnsi="Times New Roman"/>
                <w:sz w:val="20"/>
                <w:szCs w:val="20"/>
              </w:rPr>
            </w:pPr>
            <w:r w:rsidRPr="00B66EB0">
              <w:rPr>
                <w:rFonts w:ascii="Times New Roman" w:hAnsi="Times New Roman"/>
                <w:color w:val="000000" w:themeColor="text1"/>
                <w:sz w:val="20"/>
                <w:szCs w:val="20"/>
              </w:rPr>
              <w:t xml:space="preserve">ERP I. - Modulárnost informačního systému ERP I. Plánovací a analytické procesy </w:t>
            </w:r>
            <w:r w:rsidRPr="00B66EB0">
              <w:rPr>
                <w:rFonts w:ascii="Times New Roman" w:hAnsi="Times New Roman"/>
                <w:sz w:val="20"/>
                <w:szCs w:val="20"/>
              </w:rPr>
              <w:t>řízení klíčových ekonomických a podnikatelských procesů (obchod a marketing, výroba, logistika, finance, personální a mzdová agenda, administrativa a jiné podpůrné procesy). Vybrané ERP I. informační systémy používané v podnikatelské praxi.</w:t>
            </w:r>
          </w:p>
          <w:p w:rsidR="00AA6791" w:rsidRPr="00B66EB0" w:rsidRDefault="00AA6791" w:rsidP="00085185">
            <w:pPr>
              <w:pStyle w:val="Odstavecseseznamem"/>
              <w:numPr>
                <w:ilvl w:val="0"/>
                <w:numId w:val="64"/>
              </w:numPr>
              <w:spacing w:after="0" w:line="240" w:lineRule="auto"/>
              <w:ind w:left="254" w:hanging="254"/>
              <w:jc w:val="both"/>
              <w:rPr>
                <w:rFonts w:ascii="Times New Roman" w:hAnsi="Times New Roman"/>
                <w:sz w:val="20"/>
                <w:szCs w:val="20"/>
              </w:rPr>
            </w:pPr>
            <w:r w:rsidRPr="00B66EB0">
              <w:rPr>
                <w:rFonts w:ascii="Times New Roman" w:hAnsi="Times New Roman"/>
                <w:color w:val="000000" w:themeColor="text1"/>
                <w:sz w:val="20"/>
                <w:szCs w:val="20"/>
                <w:lang w:eastAsia="sk-SK"/>
              </w:rPr>
              <w:t xml:space="preserve">ERP II. - </w:t>
            </w:r>
            <w:r w:rsidRPr="00B66EB0">
              <w:rPr>
                <w:rFonts w:ascii="Times New Roman" w:hAnsi="Times New Roman"/>
                <w:sz w:val="20"/>
                <w:szCs w:val="20"/>
              </w:rPr>
              <w:t xml:space="preserve">úlohy, struktura a obsah manažerské a ekonomické informační nadstavby. DW - </w:t>
            </w:r>
            <w:r w:rsidRPr="00B66EB0">
              <w:rPr>
                <w:rFonts w:ascii="Times New Roman" w:hAnsi="Times New Roman"/>
                <w:sz w:val="20"/>
                <w:szCs w:val="20"/>
                <w:lang w:val="en-GB"/>
              </w:rPr>
              <w:t>Data Warehouse, MIS - Managerial Information System, EIS - Executive Information System, BI - Business Intelligence.</w:t>
            </w:r>
          </w:p>
          <w:p w:rsidR="00AA6791" w:rsidRPr="00B66EB0" w:rsidRDefault="00AA6791" w:rsidP="00085185">
            <w:pPr>
              <w:pStyle w:val="Odstavecseseznamem"/>
              <w:numPr>
                <w:ilvl w:val="0"/>
                <w:numId w:val="64"/>
              </w:numPr>
              <w:spacing w:after="0" w:line="240" w:lineRule="auto"/>
              <w:ind w:left="254" w:hanging="254"/>
              <w:jc w:val="both"/>
              <w:rPr>
                <w:rFonts w:ascii="Times New Roman" w:hAnsi="Times New Roman"/>
                <w:sz w:val="20"/>
                <w:szCs w:val="20"/>
              </w:rPr>
            </w:pPr>
            <w:r w:rsidRPr="00B66EB0">
              <w:rPr>
                <w:rFonts w:ascii="Times New Roman" w:hAnsi="Times New Roman"/>
                <w:color w:val="000000" w:themeColor="text1"/>
                <w:sz w:val="20"/>
                <w:szCs w:val="20"/>
                <w:lang w:eastAsia="sk-SK"/>
              </w:rPr>
              <w:t>ERP II.</w:t>
            </w:r>
            <w:r w:rsidRPr="00B66EB0">
              <w:rPr>
                <w:rFonts w:ascii="Times New Roman" w:hAnsi="Times New Roman"/>
                <w:color w:val="000000" w:themeColor="text1"/>
                <w:sz w:val="20"/>
                <w:szCs w:val="20"/>
              </w:rPr>
              <w:t xml:space="preserve"> - alternativní formy technologického řešení manažerské informační podpory a </w:t>
            </w:r>
            <w:r w:rsidRPr="00B66EB0">
              <w:rPr>
                <w:rFonts w:ascii="Times New Roman" w:hAnsi="Times New Roman"/>
                <w:color w:val="000000" w:themeColor="text1"/>
                <w:sz w:val="20"/>
                <w:szCs w:val="20"/>
                <w:lang w:val="en-GB"/>
              </w:rPr>
              <w:t>Business Intelligence.</w:t>
            </w:r>
            <w:r w:rsidRPr="00B66EB0">
              <w:rPr>
                <w:rFonts w:ascii="Times New Roman" w:hAnsi="Times New Roman"/>
                <w:sz w:val="20"/>
                <w:szCs w:val="20"/>
                <w:lang w:val="en-GB"/>
              </w:rPr>
              <w:t xml:space="preserve"> DW - Data Warehouse - </w:t>
            </w:r>
            <w:r w:rsidRPr="00B66EB0">
              <w:rPr>
                <w:rFonts w:ascii="Times New Roman" w:hAnsi="Times New Roman"/>
                <w:sz w:val="20"/>
                <w:szCs w:val="20"/>
              </w:rPr>
              <w:t>datové sklady</w:t>
            </w:r>
            <w:r w:rsidRPr="00B66EB0">
              <w:rPr>
                <w:rFonts w:ascii="Times New Roman" w:hAnsi="Times New Roman"/>
                <w:sz w:val="20"/>
                <w:szCs w:val="20"/>
                <w:lang w:val="en-GB"/>
              </w:rPr>
              <w:t xml:space="preserve">, SQL </w:t>
            </w:r>
            <w:r w:rsidRPr="00B66EB0">
              <w:rPr>
                <w:rFonts w:ascii="Times New Roman" w:hAnsi="Times New Roman"/>
                <w:sz w:val="20"/>
                <w:szCs w:val="20"/>
              </w:rPr>
              <w:t>databáze</w:t>
            </w:r>
            <w:r w:rsidRPr="00B66EB0">
              <w:rPr>
                <w:rFonts w:ascii="Times New Roman" w:hAnsi="Times New Roman"/>
                <w:sz w:val="20"/>
                <w:szCs w:val="20"/>
                <w:lang w:val="en-GB"/>
              </w:rPr>
              <w:t xml:space="preserve">, OLAP - On Line Analytical Processing, </w:t>
            </w:r>
            <w:r w:rsidRPr="00B66EB0">
              <w:rPr>
                <w:rFonts w:ascii="Times New Roman" w:hAnsi="Times New Roman"/>
                <w:sz w:val="20"/>
                <w:szCs w:val="20"/>
              </w:rPr>
              <w:t xml:space="preserve">MS Excel a jeho funkcionality pro </w:t>
            </w:r>
            <w:r w:rsidRPr="00B66EB0">
              <w:rPr>
                <w:rFonts w:ascii="Times New Roman" w:hAnsi="Times New Roman"/>
                <w:color w:val="000000" w:themeColor="text1"/>
                <w:sz w:val="20"/>
                <w:szCs w:val="20"/>
              </w:rPr>
              <w:t xml:space="preserve">manažerskou informační podporu a Business </w:t>
            </w:r>
            <w:r w:rsidRPr="00B66EB0">
              <w:rPr>
                <w:rFonts w:ascii="Times New Roman" w:hAnsi="Times New Roman"/>
                <w:color w:val="000000" w:themeColor="text1"/>
                <w:sz w:val="20"/>
                <w:szCs w:val="20"/>
                <w:lang w:val="en-GB"/>
              </w:rPr>
              <w:t>Intelligence, Cloud computing, Data Mining, Big Data.</w:t>
            </w:r>
          </w:p>
          <w:p w:rsidR="00AA6791" w:rsidRPr="00B66EB0" w:rsidRDefault="00AA6791" w:rsidP="00085185">
            <w:pPr>
              <w:pStyle w:val="Odstavecseseznamem"/>
              <w:numPr>
                <w:ilvl w:val="0"/>
                <w:numId w:val="64"/>
              </w:numPr>
              <w:spacing w:after="0" w:line="240" w:lineRule="auto"/>
              <w:ind w:left="254" w:hanging="254"/>
              <w:jc w:val="both"/>
              <w:rPr>
                <w:rFonts w:ascii="Times New Roman" w:hAnsi="Times New Roman"/>
                <w:sz w:val="20"/>
                <w:szCs w:val="20"/>
              </w:rPr>
            </w:pPr>
            <w:r w:rsidRPr="00B66EB0">
              <w:rPr>
                <w:rFonts w:ascii="Times New Roman" w:hAnsi="Times New Roman"/>
                <w:color w:val="000000" w:themeColor="text1"/>
                <w:sz w:val="20"/>
                <w:szCs w:val="20"/>
              </w:rPr>
              <w:t xml:space="preserve">Business Intelligence - plánovací a analytické procesy a jejích informační podpora v oblasti marketingu, obchodu </w:t>
            </w:r>
            <w:r w:rsidRPr="00B66EB0">
              <w:rPr>
                <w:rFonts w:ascii="Times New Roman" w:hAnsi="Times New Roman"/>
                <w:color w:val="000000" w:themeColor="text1"/>
                <w:sz w:val="20"/>
                <w:szCs w:val="20"/>
              </w:rPr>
              <w:br/>
              <w:t>a prodejní výkonnosti. Elektronický obchod. Plánovací a analytické procesy a jejích informační podpora v oblasti personální a mzdové agendy podnikatele, nákupu, skladování, distribuce a logistiky.</w:t>
            </w:r>
          </w:p>
          <w:p w:rsidR="00AA6791" w:rsidRPr="00B66EB0" w:rsidRDefault="00AA6791" w:rsidP="00085185">
            <w:pPr>
              <w:pStyle w:val="Odstavecseseznamem"/>
              <w:numPr>
                <w:ilvl w:val="0"/>
                <w:numId w:val="64"/>
              </w:numPr>
              <w:spacing w:after="0" w:line="240" w:lineRule="auto"/>
              <w:ind w:left="254" w:hanging="218"/>
              <w:jc w:val="both"/>
              <w:rPr>
                <w:rFonts w:ascii="Times New Roman" w:hAnsi="Times New Roman"/>
                <w:sz w:val="20"/>
                <w:szCs w:val="20"/>
              </w:rPr>
            </w:pPr>
            <w:r w:rsidRPr="00B66EB0">
              <w:rPr>
                <w:rFonts w:ascii="Times New Roman" w:hAnsi="Times New Roman"/>
                <w:color w:val="000000" w:themeColor="text1"/>
                <w:sz w:val="20"/>
                <w:szCs w:val="20"/>
              </w:rPr>
              <w:lastRenderedPageBreak/>
              <w:t>Business Intelligence - plánovací a analytické procesy a jejích informační podpora v oblasti tvorby a uplatnění výkonu (produkty, služby, zakázky), nákladovosti a ziskovosti podnikatele (ziskovost středisek, divizí, dceřiných společností, konsolidace ziskovosti).</w:t>
            </w:r>
          </w:p>
        </w:tc>
      </w:tr>
      <w:tr w:rsidR="00AA6791" w:rsidTr="00AA6791">
        <w:trPr>
          <w:trHeight w:val="265"/>
        </w:trPr>
        <w:tc>
          <w:tcPr>
            <w:tcW w:w="3653" w:type="dxa"/>
            <w:gridSpan w:val="2"/>
            <w:tcBorders>
              <w:top w:val="nil"/>
            </w:tcBorders>
            <w:shd w:val="clear" w:color="auto" w:fill="F7CAAC"/>
          </w:tcPr>
          <w:p w:rsidR="00AA6791" w:rsidRDefault="00AA6791" w:rsidP="00AA6791">
            <w:pPr>
              <w:jc w:val="both"/>
            </w:pPr>
            <w:r>
              <w:rPr>
                <w:b/>
              </w:rPr>
              <w:lastRenderedPageBreak/>
              <w:t>Studijní literatura a studijní pomůcky</w:t>
            </w:r>
          </w:p>
        </w:tc>
        <w:tc>
          <w:tcPr>
            <w:tcW w:w="6202" w:type="dxa"/>
            <w:gridSpan w:val="6"/>
            <w:tcBorders>
              <w:top w:val="nil"/>
              <w:bottom w:val="nil"/>
            </w:tcBorders>
          </w:tcPr>
          <w:p w:rsidR="00AA6791" w:rsidRDefault="00AA6791" w:rsidP="00AA6791">
            <w:pPr>
              <w:jc w:val="both"/>
            </w:pPr>
          </w:p>
        </w:tc>
      </w:tr>
      <w:tr w:rsidR="00AA6791" w:rsidTr="00AA6791">
        <w:trPr>
          <w:trHeight w:val="1687"/>
        </w:trPr>
        <w:tc>
          <w:tcPr>
            <w:tcW w:w="9855" w:type="dxa"/>
            <w:gridSpan w:val="8"/>
            <w:tcBorders>
              <w:top w:val="nil"/>
            </w:tcBorders>
          </w:tcPr>
          <w:p w:rsidR="00131815" w:rsidRPr="004808C0" w:rsidRDefault="00131815" w:rsidP="00131815">
            <w:pPr>
              <w:jc w:val="both"/>
              <w:rPr>
                <w:b/>
              </w:rPr>
            </w:pPr>
            <w:r>
              <w:rPr>
                <w:b/>
              </w:rPr>
              <w:t>Povinn</w:t>
            </w:r>
            <w:r w:rsidRPr="004808C0">
              <w:rPr>
                <w:b/>
              </w:rPr>
              <w:t>á literatura</w:t>
            </w:r>
          </w:p>
          <w:p w:rsidR="00AA6791" w:rsidRPr="002B7736" w:rsidRDefault="00AA6791" w:rsidP="00AA6791">
            <w:pPr>
              <w:jc w:val="both"/>
              <w:rPr>
                <w:lang w:val="sk-SK" w:eastAsia="sk-SK"/>
              </w:rPr>
            </w:pPr>
            <w:r w:rsidRPr="00EF578E">
              <w:rPr>
                <w:caps/>
                <w:lang w:val="sk-SK" w:eastAsia="sk-SK"/>
              </w:rPr>
              <w:t>Haag</w:t>
            </w:r>
            <w:r w:rsidRPr="00AA58AE">
              <w:rPr>
                <w:lang w:val="sk-SK" w:eastAsia="sk-SK"/>
              </w:rPr>
              <w:t xml:space="preserve">, </w:t>
            </w:r>
            <w:r w:rsidRPr="00EF578E">
              <w:rPr>
                <w:lang w:val="sk-SK" w:eastAsia="sk-SK"/>
              </w:rPr>
              <w:t>S</w:t>
            </w:r>
            <w:r>
              <w:rPr>
                <w:lang w:val="sk-SK" w:eastAsia="sk-SK"/>
              </w:rPr>
              <w:t>.,</w:t>
            </w:r>
            <w:r w:rsidRPr="00EF578E">
              <w:rPr>
                <w:lang w:val="sk-SK" w:eastAsia="sk-SK"/>
              </w:rPr>
              <w:t xml:space="preserve"> </w:t>
            </w:r>
            <w:r w:rsidRPr="00EF578E">
              <w:rPr>
                <w:caps/>
                <w:lang w:val="sk-SK" w:eastAsia="sk-SK"/>
              </w:rPr>
              <w:t>Cummings</w:t>
            </w:r>
            <w:r>
              <w:rPr>
                <w:caps/>
                <w:lang w:val="sk-SK" w:eastAsia="sk-SK"/>
              </w:rPr>
              <w:t>, M</w:t>
            </w:r>
            <w:r w:rsidRPr="00AA58AE">
              <w:rPr>
                <w:lang w:val="sk-SK" w:eastAsia="sk-SK"/>
              </w:rPr>
              <w:t>.</w:t>
            </w:r>
            <w:r w:rsidRPr="00EF578E">
              <w:rPr>
                <w:lang w:val="sk-SK" w:eastAsia="sk-SK"/>
              </w:rPr>
              <w:t xml:space="preserve"> </w:t>
            </w:r>
            <w:r w:rsidRPr="00EF578E">
              <w:rPr>
                <w:i/>
                <w:lang w:val="sk-SK" w:eastAsia="sk-SK"/>
              </w:rPr>
              <w:t>Management Information Systems for the Information Age</w:t>
            </w:r>
            <w:r w:rsidRPr="00AA58AE">
              <w:rPr>
                <w:lang w:val="sk-SK" w:eastAsia="sk-SK"/>
              </w:rPr>
              <w:t xml:space="preserve">. </w:t>
            </w:r>
            <w:r w:rsidRPr="00AA58AE">
              <w:rPr>
                <w:bCs/>
              </w:rPr>
              <w:t>9</w:t>
            </w:r>
            <w:r w:rsidRPr="00AA58AE">
              <w:rPr>
                <w:bCs/>
                <w:vertAlign w:val="superscript"/>
              </w:rPr>
              <w:t>th</w:t>
            </w:r>
            <w:r w:rsidRPr="00AA58AE">
              <w:rPr>
                <w:bCs/>
              </w:rPr>
              <w:t xml:space="preserve"> ed</w:t>
            </w:r>
            <w:r w:rsidRPr="00AA58AE">
              <w:rPr>
                <w:rFonts w:eastAsia="Calibri"/>
                <w:lang w:val="sk-SK"/>
              </w:rPr>
              <w:t>.</w:t>
            </w:r>
            <w:r w:rsidRPr="00AA58AE">
              <w:rPr>
                <w:lang w:val="sk-SK" w:eastAsia="sk-SK"/>
              </w:rPr>
              <w:t xml:space="preserve"> San Diego: </w:t>
            </w:r>
            <w:r w:rsidRPr="00EF578E">
              <w:rPr>
                <w:lang w:val="sk-SK" w:eastAsia="sk-SK"/>
              </w:rPr>
              <w:t>McGraw</w:t>
            </w:r>
            <w:r w:rsidRPr="00AA58AE">
              <w:rPr>
                <w:lang w:val="sk-SK" w:eastAsia="sk-SK"/>
              </w:rPr>
              <w:t xml:space="preserve"> </w:t>
            </w:r>
            <w:r w:rsidRPr="00EF578E">
              <w:rPr>
                <w:lang w:val="sk-SK" w:eastAsia="sk-SK"/>
              </w:rPr>
              <w:t>-</w:t>
            </w:r>
            <w:r w:rsidRPr="00AA58AE">
              <w:rPr>
                <w:lang w:val="sk-SK" w:eastAsia="sk-SK"/>
              </w:rPr>
              <w:t xml:space="preserve"> Hill, 2012</w:t>
            </w:r>
            <w:r>
              <w:rPr>
                <w:lang w:val="sk-SK" w:eastAsia="sk-SK"/>
              </w:rPr>
              <w:t>.</w:t>
            </w:r>
            <w:r w:rsidRPr="00EF578E">
              <w:rPr>
                <w:lang w:val="sk-SK" w:eastAsia="sk-SK"/>
              </w:rPr>
              <w:t xml:space="preserve"> </w:t>
            </w:r>
            <w:r w:rsidRPr="00AA58AE">
              <w:rPr>
                <w:lang w:val="sk-SK" w:eastAsia="sk-SK"/>
              </w:rPr>
              <w:t>ISBN-13 978-0-073-37685-</w:t>
            </w:r>
            <w:r>
              <w:rPr>
                <w:lang w:val="sk-SK" w:eastAsia="sk-SK"/>
              </w:rPr>
              <w:t>1.</w:t>
            </w:r>
          </w:p>
          <w:p w:rsidR="00AA6791" w:rsidRDefault="00AA6791" w:rsidP="00AA6791">
            <w:pPr>
              <w:autoSpaceDE w:val="0"/>
              <w:autoSpaceDN w:val="0"/>
              <w:adjustRightInd w:val="0"/>
              <w:jc w:val="both"/>
            </w:pPr>
            <w:r w:rsidRPr="00CD04E1">
              <w:rPr>
                <w:rFonts w:eastAsia="Calibri"/>
                <w:caps/>
                <w:lang w:val="sk-SK"/>
              </w:rPr>
              <w:t>Laudon</w:t>
            </w:r>
            <w:r>
              <w:rPr>
                <w:rFonts w:eastAsia="Calibri"/>
                <w:lang w:val="sk-SK"/>
              </w:rPr>
              <w:t>, K.C.,</w:t>
            </w:r>
            <w:r w:rsidRPr="00CD04E1">
              <w:rPr>
                <w:rFonts w:eastAsia="Calibri"/>
                <w:lang w:val="sk-SK"/>
              </w:rPr>
              <w:t xml:space="preserve"> </w:t>
            </w:r>
            <w:r w:rsidRPr="00CD04E1">
              <w:rPr>
                <w:rFonts w:eastAsia="Calibri"/>
                <w:caps/>
                <w:lang w:val="sk-SK"/>
              </w:rPr>
              <w:t>Laudon</w:t>
            </w:r>
            <w:r>
              <w:rPr>
                <w:rFonts w:eastAsia="Calibri"/>
                <w:caps/>
                <w:lang w:val="sk-SK"/>
              </w:rPr>
              <w:t>,</w:t>
            </w:r>
            <w:r>
              <w:rPr>
                <w:rFonts w:eastAsia="Calibri"/>
                <w:lang w:val="sk-SK"/>
              </w:rPr>
              <w:t xml:space="preserve"> J.P. </w:t>
            </w:r>
            <w:r>
              <w:rPr>
                <w:rFonts w:eastAsia="Calibri"/>
                <w:i/>
                <w:lang w:val="sk-SK"/>
              </w:rPr>
              <w:t>Management Information Systems -</w:t>
            </w:r>
            <w:r w:rsidRPr="00CD04E1">
              <w:rPr>
                <w:rFonts w:eastAsia="Calibri"/>
                <w:i/>
                <w:lang w:val="sk-SK"/>
              </w:rPr>
              <w:t xml:space="preserve"> Managing the Digital Firm</w:t>
            </w:r>
            <w:r>
              <w:rPr>
                <w:rFonts w:eastAsia="Calibri"/>
                <w:lang w:val="sk-SK"/>
              </w:rPr>
              <w:t xml:space="preserve">. </w:t>
            </w:r>
            <w:r>
              <w:rPr>
                <w:bCs/>
              </w:rPr>
              <w:t>13</w:t>
            </w:r>
            <w:r w:rsidRPr="00AC076C">
              <w:rPr>
                <w:bCs/>
                <w:vertAlign w:val="superscript"/>
              </w:rPr>
              <w:t>th</w:t>
            </w:r>
            <w:r w:rsidRPr="00AC076C">
              <w:rPr>
                <w:bCs/>
              </w:rPr>
              <w:t xml:space="preserve"> ed</w:t>
            </w:r>
            <w:r>
              <w:rPr>
                <w:rFonts w:eastAsia="Calibri"/>
                <w:lang w:val="sk-SK"/>
              </w:rPr>
              <w:t xml:space="preserve">. </w:t>
            </w:r>
            <w:r w:rsidRPr="00AC076C">
              <w:rPr>
                <w:szCs w:val="16"/>
                <w:lang w:eastAsia="sk-SK"/>
              </w:rPr>
              <w:t>New Jersey: Pearson Prentice Hall</w:t>
            </w:r>
            <w:r>
              <w:rPr>
                <w:rFonts w:eastAsia="Calibri"/>
                <w:lang w:val="sk-SK"/>
              </w:rPr>
              <w:t xml:space="preserve">, 2014, 588 s. </w:t>
            </w:r>
            <w:r>
              <w:t xml:space="preserve">ISBN 978-0-273-78997-0. </w:t>
            </w:r>
          </w:p>
          <w:p w:rsidR="00131815" w:rsidRPr="004808C0" w:rsidRDefault="00131815" w:rsidP="00131815">
            <w:pPr>
              <w:jc w:val="both"/>
              <w:rPr>
                <w:b/>
              </w:rPr>
            </w:pPr>
            <w:r w:rsidRPr="004808C0">
              <w:rPr>
                <w:b/>
              </w:rPr>
              <w:t>Doporučená literatura</w:t>
            </w:r>
          </w:p>
          <w:p w:rsidR="00AA6791" w:rsidRPr="00B66EB0" w:rsidRDefault="00AA6791" w:rsidP="00AA6791">
            <w:pPr>
              <w:pStyle w:val="Nadpis1"/>
              <w:spacing w:before="0" w:beforeAutospacing="0" w:after="0" w:afterAutospacing="0"/>
              <w:jc w:val="both"/>
              <w:rPr>
                <w:rFonts w:eastAsia="Calibri"/>
                <w:b w:val="0"/>
                <w:sz w:val="20"/>
                <w:szCs w:val="20"/>
              </w:rPr>
            </w:pPr>
            <w:r w:rsidRPr="00FF05EF">
              <w:rPr>
                <w:rStyle w:val="author"/>
                <w:b w:val="0"/>
                <w:sz w:val="20"/>
                <w:szCs w:val="20"/>
              </w:rPr>
              <w:t>POWER, D</w:t>
            </w:r>
            <w:r>
              <w:rPr>
                <w:rStyle w:val="author"/>
                <w:b w:val="0"/>
                <w:sz w:val="20"/>
                <w:szCs w:val="20"/>
              </w:rPr>
              <w:t>.</w:t>
            </w:r>
            <w:r w:rsidRPr="00FF05EF">
              <w:rPr>
                <w:rStyle w:val="author"/>
                <w:b w:val="0"/>
                <w:sz w:val="20"/>
                <w:szCs w:val="20"/>
              </w:rPr>
              <w:t>J.</w:t>
            </w:r>
            <w:r>
              <w:rPr>
                <w:rStyle w:val="author"/>
                <w:b w:val="0"/>
                <w:sz w:val="20"/>
                <w:szCs w:val="20"/>
              </w:rPr>
              <w:t>,</w:t>
            </w:r>
            <w:r w:rsidRPr="00FF05EF">
              <w:rPr>
                <w:rStyle w:val="author"/>
                <w:b w:val="0"/>
                <w:sz w:val="20"/>
                <w:szCs w:val="20"/>
              </w:rPr>
              <w:t xml:space="preserve"> </w:t>
            </w:r>
            <w:r w:rsidRPr="00FF05EF">
              <w:rPr>
                <w:rStyle w:val="author"/>
                <w:b w:val="0"/>
                <w:caps/>
                <w:sz w:val="20"/>
                <w:szCs w:val="20"/>
              </w:rPr>
              <w:t>Heavin</w:t>
            </w:r>
            <w:r>
              <w:rPr>
                <w:rStyle w:val="author"/>
                <w:b w:val="0"/>
                <w:caps/>
                <w:sz w:val="20"/>
                <w:szCs w:val="20"/>
              </w:rPr>
              <w:t>, C</w:t>
            </w:r>
            <w:r w:rsidRPr="00FF05EF">
              <w:rPr>
                <w:rStyle w:val="a-color-secondary"/>
                <w:b w:val="0"/>
                <w:sz w:val="20"/>
                <w:szCs w:val="20"/>
              </w:rPr>
              <w:t xml:space="preserve">. </w:t>
            </w:r>
            <w:r w:rsidRPr="00FF05EF">
              <w:rPr>
                <w:rStyle w:val="a-size-large"/>
                <w:b w:val="0"/>
                <w:i/>
                <w:sz w:val="20"/>
                <w:szCs w:val="20"/>
              </w:rPr>
              <w:t>Decision Support, Analytics, and Business Intelligence.</w:t>
            </w:r>
            <w:r w:rsidRPr="00FF05EF">
              <w:rPr>
                <w:rStyle w:val="a-size-large"/>
                <w:b w:val="0"/>
                <w:sz w:val="20"/>
                <w:szCs w:val="20"/>
              </w:rPr>
              <w:t xml:space="preserve"> </w:t>
            </w:r>
            <w:r w:rsidRPr="00FF05EF">
              <w:rPr>
                <w:b w:val="0"/>
                <w:sz w:val="20"/>
                <w:szCs w:val="20"/>
              </w:rPr>
              <w:t>3</w:t>
            </w:r>
            <w:r w:rsidRPr="00FF05EF">
              <w:rPr>
                <w:b w:val="0"/>
                <w:sz w:val="20"/>
                <w:szCs w:val="20"/>
                <w:vertAlign w:val="superscript"/>
              </w:rPr>
              <w:t>th</w:t>
            </w:r>
            <w:r w:rsidRPr="00FF05EF">
              <w:rPr>
                <w:b w:val="0"/>
                <w:sz w:val="20"/>
                <w:szCs w:val="20"/>
              </w:rPr>
              <w:t xml:space="preserve"> ed</w:t>
            </w:r>
            <w:r w:rsidRPr="00FF05EF">
              <w:rPr>
                <w:rFonts w:eastAsia="Calibri"/>
                <w:b w:val="0"/>
                <w:sz w:val="20"/>
                <w:szCs w:val="20"/>
              </w:rPr>
              <w:t>.</w:t>
            </w:r>
            <w:r>
              <w:rPr>
                <w:rFonts w:eastAsia="Calibri"/>
                <w:b w:val="0"/>
                <w:sz w:val="20"/>
                <w:szCs w:val="20"/>
              </w:rPr>
              <w:t xml:space="preserve"> New York: Business Expert Press, 2017. ISBN 978-1-63157-391-0.</w:t>
            </w:r>
          </w:p>
        </w:tc>
      </w:tr>
      <w:tr w:rsidR="00AA6791" w:rsidTr="00AA679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A6791" w:rsidRDefault="00AA6791" w:rsidP="00AA6791">
            <w:pPr>
              <w:jc w:val="center"/>
              <w:rPr>
                <w:b/>
              </w:rPr>
            </w:pPr>
            <w:r>
              <w:rPr>
                <w:b/>
              </w:rPr>
              <w:t>Informace ke kombinované nebo distanční formě</w:t>
            </w:r>
          </w:p>
        </w:tc>
      </w:tr>
      <w:tr w:rsidR="00AA6791" w:rsidTr="00AA6791">
        <w:tc>
          <w:tcPr>
            <w:tcW w:w="4787" w:type="dxa"/>
            <w:gridSpan w:val="3"/>
            <w:tcBorders>
              <w:top w:val="single" w:sz="2" w:space="0" w:color="auto"/>
            </w:tcBorders>
            <w:shd w:val="clear" w:color="auto" w:fill="F7CAAC"/>
          </w:tcPr>
          <w:p w:rsidR="00AA6791" w:rsidRDefault="00AA6791" w:rsidP="00AA6791">
            <w:pPr>
              <w:jc w:val="both"/>
            </w:pPr>
            <w:r>
              <w:rPr>
                <w:b/>
              </w:rPr>
              <w:t>Rozsah konzultací (soustředění)</w:t>
            </w:r>
          </w:p>
        </w:tc>
        <w:tc>
          <w:tcPr>
            <w:tcW w:w="889" w:type="dxa"/>
            <w:tcBorders>
              <w:top w:val="single" w:sz="2" w:space="0" w:color="auto"/>
            </w:tcBorders>
          </w:tcPr>
          <w:p w:rsidR="00AA6791" w:rsidRDefault="00AA6791" w:rsidP="00AA6791">
            <w:pPr>
              <w:jc w:val="both"/>
            </w:pPr>
          </w:p>
        </w:tc>
        <w:tc>
          <w:tcPr>
            <w:tcW w:w="4179" w:type="dxa"/>
            <w:gridSpan w:val="4"/>
            <w:tcBorders>
              <w:top w:val="single" w:sz="2" w:space="0" w:color="auto"/>
            </w:tcBorders>
            <w:shd w:val="clear" w:color="auto" w:fill="F7CAAC"/>
          </w:tcPr>
          <w:p w:rsidR="00AA6791" w:rsidRDefault="00AA6791" w:rsidP="00AA6791">
            <w:pPr>
              <w:jc w:val="both"/>
              <w:rPr>
                <w:b/>
              </w:rPr>
            </w:pPr>
            <w:r>
              <w:rPr>
                <w:b/>
              </w:rPr>
              <w:t xml:space="preserve">hodin </w:t>
            </w:r>
          </w:p>
        </w:tc>
      </w:tr>
      <w:tr w:rsidR="00AA6791" w:rsidTr="00AA6791">
        <w:tc>
          <w:tcPr>
            <w:tcW w:w="9855" w:type="dxa"/>
            <w:gridSpan w:val="8"/>
            <w:shd w:val="clear" w:color="auto" w:fill="F7CAAC"/>
          </w:tcPr>
          <w:p w:rsidR="00AA6791" w:rsidRDefault="00AA6791" w:rsidP="00AA6791">
            <w:pPr>
              <w:jc w:val="both"/>
              <w:rPr>
                <w:b/>
              </w:rPr>
            </w:pPr>
            <w:r>
              <w:rPr>
                <w:b/>
              </w:rPr>
              <w:t>Informace o způsobu kontaktu s vyučujícím</w:t>
            </w:r>
          </w:p>
        </w:tc>
      </w:tr>
      <w:tr w:rsidR="00AA6791" w:rsidTr="00AA6791">
        <w:trPr>
          <w:trHeight w:val="671"/>
        </w:trPr>
        <w:tc>
          <w:tcPr>
            <w:tcW w:w="9855" w:type="dxa"/>
            <w:gridSpan w:val="8"/>
          </w:tcPr>
          <w:p w:rsidR="00AA6791" w:rsidRDefault="00AA6791" w:rsidP="00AA6791">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A1B69" w:rsidRDefault="003A1B69" w:rsidP="007C0DA2">
      <w:pPr>
        <w:spacing w:after="160" w:line="259" w:lineRule="auto"/>
      </w:pPr>
    </w:p>
    <w:p w:rsidR="0036449C" w:rsidRDefault="0036449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6449C" w:rsidTr="0036449C">
        <w:tc>
          <w:tcPr>
            <w:tcW w:w="9855" w:type="dxa"/>
            <w:gridSpan w:val="8"/>
            <w:tcBorders>
              <w:top w:val="single" w:sz="4" w:space="0" w:color="auto"/>
              <w:left w:val="single" w:sz="4" w:space="0" w:color="auto"/>
              <w:bottom w:val="double" w:sz="4" w:space="0" w:color="auto"/>
              <w:right w:val="single" w:sz="4" w:space="0" w:color="auto"/>
            </w:tcBorders>
            <w:shd w:val="clear" w:color="auto" w:fill="BDD6EE"/>
          </w:tcPr>
          <w:p w:rsidR="0036449C" w:rsidRPr="00A8483A" w:rsidRDefault="0050421E" w:rsidP="00BB09E6">
            <w:pPr>
              <w:jc w:val="both"/>
              <w:rPr>
                <w:b/>
              </w:rPr>
            </w:pPr>
            <w:r>
              <w:lastRenderedPageBreak/>
              <w:br w:type="page"/>
            </w:r>
            <w:r w:rsidR="0036449C">
              <w:br w:type="page"/>
            </w:r>
            <w:r w:rsidR="0036449C" w:rsidRPr="00A8483A">
              <w:rPr>
                <w:b/>
                <w:sz w:val="28"/>
              </w:rPr>
              <w:t>B-III – Charakteristika studijního předmětu</w:t>
            </w:r>
          </w:p>
        </w:tc>
      </w:tr>
      <w:tr w:rsidR="0036449C" w:rsidTr="00BB09E6">
        <w:tc>
          <w:tcPr>
            <w:tcW w:w="3086" w:type="dxa"/>
            <w:tcBorders>
              <w:top w:val="double" w:sz="4" w:space="0" w:color="auto"/>
            </w:tcBorders>
            <w:shd w:val="clear" w:color="auto" w:fill="F7CAAC"/>
          </w:tcPr>
          <w:p w:rsidR="0036449C" w:rsidRPr="00D04955" w:rsidRDefault="0036449C" w:rsidP="00BB09E6">
            <w:pPr>
              <w:jc w:val="both"/>
              <w:rPr>
                <w:b/>
              </w:rPr>
            </w:pPr>
            <w:r w:rsidRPr="00D04955">
              <w:rPr>
                <w:b/>
              </w:rPr>
              <w:t>Název studijního předmětu</w:t>
            </w:r>
          </w:p>
        </w:tc>
        <w:tc>
          <w:tcPr>
            <w:tcW w:w="6769" w:type="dxa"/>
            <w:gridSpan w:val="7"/>
            <w:tcBorders>
              <w:top w:val="double" w:sz="4" w:space="0" w:color="auto"/>
            </w:tcBorders>
          </w:tcPr>
          <w:p w:rsidR="0036449C" w:rsidRPr="00D04955" w:rsidRDefault="0036449C" w:rsidP="004C6461">
            <w:pPr>
              <w:jc w:val="both"/>
            </w:pPr>
            <w:r w:rsidRPr="00175598">
              <w:t xml:space="preserve">Business </w:t>
            </w:r>
            <w:r w:rsidR="004C6461">
              <w:t>Negotiation</w:t>
            </w:r>
          </w:p>
        </w:tc>
      </w:tr>
      <w:tr w:rsidR="0036449C" w:rsidTr="00BB09E6">
        <w:tc>
          <w:tcPr>
            <w:tcW w:w="3086" w:type="dxa"/>
            <w:shd w:val="clear" w:color="auto" w:fill="F7CAAC"/>
          </w:tcPr>
          <w:p w:rsidR="0036449C" w:rsidRPr="00D04955" w:rsidRDefault="0036449C" w:rsidP="00BB09E6">
            <w:pPr>
              <w:jc w:val="both"/>
              <w:rPr>
                <w:b/>
              </w:rPr>
            </w:pPr>
            <w:r w:rsidRPr="00D04955">
              <w:rPr>
                <w:b/>
              </w:rPr>
              <w:t>Typ předmětu</w:t>
            </w:r>
          </w:p>
        </w:tc>
        <w:tc>
          <w:tcPr>
            <w:tcW w:w="3406" w:type="dxa"/>
            <w:gridSpan w:val="4"/>
          </w:tcPr>
          <w:p w:rsidR="0036449C" w:rsidRPr="00D04955" w:rsidRDefault="0036449C" w:rsidP="00BB09E6">
            <w:pPr>
              <w:jc w:val="both"/>
            </w:pPr>
            <w:r>
              <w:t>p</w:t>
            </w:r>
            <w:r w:rsidRPr="00221630">
              <w:t xml:space="preserve">ovinný </w:t>
            </w:r>
            <w:r w:rsidR="003677DF">
              <w:t xml:space="preserve"> </w:t>
            </w:r>
          </w:p>
        </w:tc>
        <w:tc>
          <w:tcPr>
            <w:tcW w:w="2695" w:type="dxa"/>
            <w:gridSpan w:val="2"/>
            <w:shd w:val="clear" w:color="auto" w:fill="F7CAAC"/>
          </w:tcPr>
          <w:p w:rsidR="0036449C" w:rsidRPr="00D04955" w:rsidRDefault="0036449C" w:rsidP="00BB09E6">
            <w:pPr>
              <w:jc w:val="both"/>
            </w:pPr>
            <w:r w:rsidRPr="00D04955">
              <w:rPr>
                <w:b/>
              </w:rPr>
              <w:t>doporučený ročník / semestr</w:t>
            </w:r>
          </w:p>
        </w:tc>
        <w:tc>
          <w:tcPr>
            <w:tcW w:w="668" w:type="dxa"/>
          </w:tcPr>
          <w:p w:rsidR="0036449C" w:rsidRPr="00D04955" w:rsidRDefault="0036449C" w:rsidP="00BB09E6">
            <w:pPr>
              <w:jc w:val="both"/>
            </w:pPr>
            <w:r w:rsidRPr="00D04955">
              <w:t>1/L</w:t>
            </w:r>
          </w:p>
        </w:tc>
      </w:tr>
      <w:tr w:rsidR="0036449C" w:rsidTr="00BB09E6">
        <w:tc>
          <w:tcPr>
            <w:tcW w:w="3086" w:type="dxa"/>
            <w:shd w:val="clear" w:color="auto" w:fill="F7CAAC"/>
          </w:tcPr>
          <w:p w:rsidR="0036449C" w:rsidRPr="00D04955" w:rsidRDefault="0036449C" w:rsidP="00BB09E6">
            <w:pPr>
              <w:jc w:val="both"/>
              <w:rPr>
                <w:b/>
              </w:rPr>
            </w:pPr>
            <w:r w:rsidRPr="00D04955">
              <w:rPr>
                <w:b/>
              </w:rPr>
              <w:t>Rozsah studijního předmětu</w:t>
            </w:r>
          </w:p>
        </w:tc>
        <w:tc>
          <w:tcPr>
            <w:tcW w:w="1701" w:type="dxa"/>
            <w:gridSpan w:val="2"/>
          </w:tcPr>
          <w:p w:rsidR="0036449C" w:rsidRPr="00D04955" w:rsidRDefault="0036449C" w:rsidP="00BB09E6">
            <w:pPr>
              <w:jc w:val="both"/>
            </w:pPr>
            <w:r w:rsidRPr="00D04955">
              <w:t>13p + 13s</w:t>
            </w:r>
          </w:p>
        </w:tc>
        <w:tc>
          <w:tcPr>
            <w:tcW w:w="889" w:type="dxa"/>
            <w:shd w:val="clear" w:color="auto" w:fill="F7CAAC"/>
          </w:tcPr>
          <w:p w:rsidR="0036449C" w:rsidRPr="00D04955" w:rsidRDefault="0036449C" w:rsidP="00BB09E6">
            <w:pPr>
              <w:jc w:val="both"/>
              <w:rPr>
                <w:b/>
              </w:rPr>
            </w:pPr>
            <w:r w:rsidRPr="00D04955">
              <w:rPr>
                <w:b/>
              </w:rPr>
              <w:t xml:space="preserve">hod. </w:t>
            </w:r>
          </w:p>
        </w:tc>
        <w:tc>
          <w:tcPr>
            <w:tcW w:w="816" w:type="dxa"/>
          </w:tcPr>
          <w:p w:rsidR="0036449C" w:rsidRPr="00D04955" w:rsidRDefault="0036449C" w:rsidP="00BB09E6">
            <w:pPr>
              <w:jc w:val="both"/>
            </w:pPr>
            <w:r w:rsidRPr="00D04955">
              <w:t>26</w:t>
            </w:r>
          </w:p>
        </w:tc>
        <w:tc>
          <w:tcPr>
            <w:tcW w:w="2156" w:type="dxa"/>
            <w:shd w:val="clear" w:color="auto" w:fill="F7CAAC"/>
          </w:tcPr>
          <w:p w:rsidR="0036449C" w:rsidRPr="00D04955" w:rsidRDefault="0036449C" w:rsidP="00BB09E6">
            <w:pPr>
              <w:jc w:val="both"/>
              <w:rPr>
                <w:b/>
              </w:rPr>
            </w:pPr>
            <w:r w:rsidRPr="00D04955">
              <w:rPr>
                <w:b/>
              </w:rPr>
              <w:t>kreditů</w:t>
            </w:r>
          </w:p>
        </w:tc>
        <w:tc>
          <w:tcPr>
            <w:tcW w:w="1207" w:type="dxa"/>
            <w:gridSpan w:val="2"/>
          </w:tcPr>
          <w:p w:rsidR="0036449C" w:rsidRPr="00D04955" w:rsidRDefault="0036449C" w:rsidP="00BB09E6">
            <w:pPr>
              <w:jc w:val="both"/>
            </w:pPr>
            <w:r w:rsidRPr="00D04955">
              <w:t>3</w:t>
            </w:r>
          </w:p>
        </w:tc>
      </w:tr>
      <w:tr w:rsidR="0036449C" w:rsidTr="00BB09E6">
        <w:tc>
          <w:tcPr>
            <w:tcW w:w="3086" w:type="dxa"/>
            <w:shd w:val="clear" w:color="auto" w:fill="F7CAAC"/>
          </w:tcPr>
          <w:p w:rsidR="0036449C" w:rsidRPr="00D04955" w:rsidRDefault="0036449C" w:rsidP="00BB09E6">
            <w:pPr>
              <w:jc w:val="both"/>
              <w:rPr>
                <w:b/>
              </w:rPr>
            </w:pPr>
            <w:r w:rsidRPr="00D04955">
              <w:rPr>
                <w:b/>
              </w:rPr>
              <w:t>Prerekvizity, korekvizity, ekvivalence</w:t>
            </w:r>
          </w:p>
        </w:tc>
        <w:tc>
          <w:tcPr>
            <w:tcW w:w="6769" w:type="dxa"/>
            <w:gridSpan w:val="7"/>
          </w:tcPr>
          <w:p w:rsidR="0036449C" w:rsidRPr="00D04955" w:rsidRDefault="0036449C" w:rsidP="00BB09E6">
            <w:pPr>
              <w:jc w:val="both"/>
            </w:pPr>
          </w:p>
        </w:tc>
      </w:tr>
      <w:tr w:rsidR="0036449C" w:rsidTr="00BB09E6">
        <w:tc>
          <w:tcPr>
            <w:tcW w:w="3086" w:type="dxa"/>
            <w:shd w:val="clear" w:color="auto" w:fill="F7CAAC"/>
          </w:tcPr>
          <w:p w:rsidR="0036449C" w:rsidRPr="00D04955" w:rsidRDefault="0036449C" w:rsidP="00BB09E6">
            <w:pPr>
              <w:jc w:val="both"/>
              <w:rPr>
                <w:b/>
              </w:rPr>
            </w:pPr>
            <w:r w:rsidRPr="00D04955">
              <w:rPr>
                <w:b/>
              </w:rPr>
              <w:t>Způsob ověření studijních výsledků</w:t>
            </w:r>
          </w:p>
        </w:tc>
        <w:tc>
          <w:tcPr>
            <w:tcW w:w="3406" w:type="dxa"/>
            <w:gridSpan w:val="4"/>
          </w:tcPr>
          <w:p w:rsidR="0036449C" w:rsidRPr="00D04955" w:rsidRDefault="0036449C" w:rsidP="00BB09E6">
            <w:pPr>
              <w:jc w:val="both"/>
            </w:pPr>
            <w:r>
              <w:t>k</w:t>
            </w:r>
            <w:r w:rsidRPr="00D04955">
              <w:t>lasifikovaný zápočet</w:t>
            </w:r>
          </w:p>
        </w:tc>
        <w:tc>
          <w:tcPr>
            <w:tcW w:w="2156" w:type="dxa"/>
            <w:shd w:val="clear" w:color="auto" w:fill="F7CAAC"/>
          </w:tcPr>
          <w:p w:rsidR="0036449C" w:rsidRPr="00D04955" w:rsidRDefault="0036449C" w:rsidP="00BB09E6">
            <w:pPr>
              <w:jc w:val="both"/>
              <w:rPr>
                <w:b/>
              </w:rPr>
            </w:pPr>
            <w:r w:rsidRPr="00D04955">
              <w:rPr>
                <w:b/>
              </w:rPr>
              <w:t>Forma výuky</w:t>
            </w:r>
          </w:p>
        </w:tc>
        <w:tc>
          <w:tcPr>
            <w:tcW w:w="1207" w:type="dxa"/>
            <w:gridSpan w:val="2"/>
          </w:tcPr>
          <w:p w:rsidR="0036449C" w:rsidRPr="00D04955" w:rsidRDefault="0036449C" w:rsidP="00BB09E6">
            <w:pPr>
              <w:jc w:val="both"/>
            </w:pPr>
            <w:r>
              <w:t>přednáška, seminář</w:t>
            </w:r>
          </w:p>
        </w:tc>
      </w:tr>
      <w:tr w:rsidR="0036449C" w:rsidTr="00BB09E6">
        <w:tc>
          <w:tcPr>
            <w:tcW w:w="3086" w:type="dxa"/>
            <w:shd w:val="clear" w:color="auto" w:fill="F7CAAC"/>
          </w:tcPr>
          <w:p w:rsidR="0036449C" w:rsidRPr="00D04955" w:rsidRDefault="0036449C" w:rsidP="00BB09E6">
            <w:pPr>
              <w:jc w:val="both"/>
              <w:rPr>
                <w:b/>
              </w:rPr>
            </w:pPr>
            <w:r w:rsidRPr="00D04955">
              <w:rPr>
                <w:b/>
              </w:rPr>
              <w:t>Forma způsobu ověření studijních výsledků a další požadavky na studenta</w:t>
            </w:r>
          </w:p>
        </w:tc>
        <w:tc>
          <w:tcPr>
            <w:tcW w:w="6769" w:type="dxa"/>
            <w:gridSpan w:val="7"/>
            <w:tcBorders>
              <w:bottom w:val="nil"/>
            </w:tcBorders>
          </w:tcPr>
          <w:p w:rsidR="0036449C" w:rsidRPr="00897246" w:rsidRDefault="0036449C" w:rsidP="00BB09E6">
            <w:pPr>
              <w:jc w:val="both"/>
            </w:pPr>
            <w:r w:rsidRPr="00897246">
              <w:t xml:space="preserve">Způsob zakončení předmětu – </w:t>
            </w:r>
            <w:r>
              <w:t>klasifikovaný zápočet</w:t>
            </w:r>
          </w:p>
          <w:p w:rsidR="0036449C" w:rsidRPr="00D04955" w:rsidRDefault="0036449C" w:rsidP="00BB09E6">
            <w:pPr>
              <w:jc w:val="both"/>
            </w:pPr>
            <w:r>
              <w:t xml:space="preserve">Požadavky na klasifikovaný zápočet: </w:t>
            </w:r>
            <w:r w:rsidR="00503443">
              <w:t>d</w:t>
            </w:r>
            <w:r w:rsidRPr="00175598">
              <w:t>ocházka na seminářích minimálně na 80 %, aktivita na seminářích, vypracování seminární práce a její prezentace v zadaném termínu a na zadané téma, písemný test z učiva zvládnutý minimálně na 60 %. Rozsah učiva je dán přednáškami a studijními texty v LSM Moodle.</w:t>
            </w:r>
          </w:p>
        </w:tc>
      </w:tr>
      <w:tr w:rsidR="0036449C" w:rsidTr="00BB09E6">
        <w:trPr>
          <w:trHeight w:val="70"/>
        </w:trPr>
        <w:tc>
          <w:tcPr>
            <w:tcW w:w="9855" w:type="dxa"/>
            <w:gridSpan w:val="8"/>
            <w:tcBorders>
              <w:top w:val="nil"/>
            </w:tcBorders>
          </w:tcPr>
          <w:p w:rsidR="0036449C" w:rsidRPr="00D04955" w:rsidRDefault="0036449C" w:rsidP="00BB09E6">
            <w:pPr>
              <w:jc w:val="both"/>
            </w:pPr>
          </w:p>
        </w:tc>
      </w:tr>
      <w:tr w:rsidR="0036449C" w:rsidTr="00BB09E6">
        <w:trPr>
          <w:trHeight w:val="197"/>
        </w:trPr>
        <w:tc>
          <w:tcPr>
            <w:tcW w:w="3086" w:type="dxa"/>
            <w:tcBorders>
              <w:top w:val="nil"/>
            </w:tcBorders>
            <w:shd w:val="clear" w:color="auto" w:fill="F7CAAC"/>
          </w:tcPr>
          <w:p w:rsidR="0036449C" w:rsidRPr="00D04955" w:rsidRDefault="0036449C" w:rsidP="00BB09E6">
            <w:pPr>
              <w:jc w:val="both"/>
              <w:rPr>
                <w:b/>
              </w:rPr>
            </w:pPr>
            <w:r w:rsidRPr="00D04955">
              <w:rPr>
                <w:b/>
              </w:rPr>
              <w:t>Garant předmětu</w:t>
            </w:r>
          </w:p>
        </w:tc>
        <w:tc>
          <w:tcPr>
            <w:tcW w:w="6769" w:type="dxa"/>
            <w:gridSpan w:val="7"/>
            <w:tcBorders>
              <w:top w:val="nil"/>
            </w:tcBorders>
          </w:tcPr>
          <w:p w:rsidR="0036449C" w:rsidRPr="00CA0F94" w:rsidRDefault="00131815" w:rsidP="00BB09E6">
            <w:pPr>
              <w:jc w:val="both"/>
            </w:pPr>
            <w:r w:rsidRPr="00CA0F94">
              <w:t>Nibedita Saha, Ph.D., MBA</w:t>
            </w:r>
          </w:p>
        </w:tc>
      </w:tr>
      <w:tr w:rsidR="0036449C" w:rsidTr="00BB09E6">
        <w:trPr>
          <w:trHeight w:val="243"/>
        </w:trPr>
        <w:tc>
          <w:tcPr>
            <w:tcW w:w="3086" w:type="dxa"/>
            <w:tcBorders>
              <w:top w:val="nil"/>
            </w:tcBorders>
            <w:shd w:val="clear" w:color="auto" w:fill="F7CAAC"/>
          </w:tcPr>
          <w:p w:rsidR="0036449C" w:rsidRPr="00D04955" w:rsidRDefault="0036449C" w:rsidP="00BB09E6">
            <w:pPr>
              <w:jc w:val="both"/>
              <w:rPr>
                <w:b/>
              </w:rPr>
            </w:pPr>
            <w:r w:rsidRPr="00D04955">
              <w:rPr>
                <w:b/>
              </w:rPr>
              <w:t>Zapojení garanta do výuky předmětu</w:t>
            </w:r>
          </w:p>
        </w:tc>
        <w:tc>
          <w:tcPr>
            <w:tcW w:w="6769" w:type="dxa"/>
            <w:gridSpan w:val="7"/>
            <w:tcBorders>
              <w:top w:val="nil"/>
            </w:tcBorders>
          </w:tcPr>
          <w:p w:rsidR="0036449C" w:rsidRPr="00CA0F94" w:rsidRDefault="0036449C" w:rsidP="00BB09E6">
            <w:pPr>
              <w:jc w:val="both"/>
            </w:pPr>
            <w:r w:rsidRPr="00CA0F94">
              <w:t xml:space="preserve">Garant se podílí na přednášení v rozsahu </w:t>
            </w:r>
            <w:r>
              <w:t>8</w:t>
            </w:r>
            <w:r w:rsidRPr="00CA0F94">
              <w:t>0 %, dále stanovuje koncepci seminářů a dohlíží na jejich jednotné vedení.</w:t>
            </w:r>
          </w:p>
        </w:tc>
      </w:tr>
      <w:tr w:rsidR="0036449C" w:rsidTr="00BB09E6">
        <w:tc>
          <w:tcPr>
            <w:tcW w:w="3086" w:type="dxa"/>
            <w:shd w:val="clear" w:color="auto" w:fill="F7CAAC"/>
          </w:tcPr>
          <w:p w:rsidR="0036449C" w:rsidRPr="00D04955" w:rsidRDefault="0036449C" w:rsidP="00BB09E6">
            <w:pPr>
              <w:jc w:val="both"/>
              <w:rPr>
                <w:b/>
              </w:rPr>
            </w:pPr>
            <w:r w:rsidRPr="00D04955">
              <w:rPr>
                <w:b/>
              </w:rPr>
              <w:t>Vyučující</w:t>
            </w:r>
          </w:p>
        </w:tc>
        <w:tc>
          <w:tcPr>
            <w:tcW w:w="6769" w:type="dxa"/>
            <w:gridSpan w:val="7"/>
            <w:tcBorders>
              <w:bottom w:val="nil"/>
            </w:tcBorders>
          </w:tcPr>
          <w:p w:rsidR="0036449C" w:rsidRPr="00CA0F94" w:rsidRDefault="0036449C" w:rsidP="00BB09E6">
            <w:pPr>
              <w:jc w:val="both"/>
            </w:pPr>
            <w:r w:rsidRPr="00CA0F94">
              <w:t>Nibedita Saha, Ph.D., MBA – přednášky (80%)</w:t>
            </w:r>
            <w:r>
              <w:t xml:space="preserve">, </w:t>
            </w:r>
            <w:r w:rsidRPr="00CA0F94">
              <w:t>Ing. Petra Benyahya, Ph.D. – přednášky (20%)</w:t>
            </w:r>
          </w:p>
        </w:tc>
      </w:tr>
      <w:tr w:rsidR="0036449C" w:rsidTr="00BB09E6">
        <w:trPr>
          <w:trHeight w:val="78"/>
        </w:trPr>
        <w:tc>
          <w:tcPr>
            <w:tcW w:w="9855" w:type="dxa"/>
            <w:gridSpan w:val="8"/>
            <w:tcBorders>
              <w:top w:val="nil"/>
            </w:tcBorders>
          </w:tcPr>
          <w:p w:rsidR="0036449C" w:rsidRPr="00D04955" w:rsidRDefault="0036449C" w:rsidP="00BB09E6">
            <w:pPr>
              <w:jc w:val="both"/>
            </w:pPr>
          </w:p>
        </w:tc>
      </w:tr>
      <w:tr w:rsidR="0036449C" w:rsidTr="00BB09E6">
        <w:tc>
          <w:tcPr>
            <w:tcW w:w="3086" w:type="dxa"/>
            <w:shd w:val="clear" w:color="auto" w:fill="F7CAAC"/>
          </w:tcPr>
          <w:p w:rsidR="0036449C" w:rsidRPr="00D04955" w:rsidRDefault="0036449C" w:rsidP="00BB09E6">
            <w:pPr>
              <w:jc w:val="both"/>
              <w:rPr>
                <w:b/>
              </w:rPr>
            </w:pPr>
            <w:r w:rsidRPr="00D04955">
              <w:rPr>
                <w:b/>
              </w:rPr>
              <w:t>Stručná anotace předmětu</w:t>
            </w:r>
          </w:p>
        </w:tc>
        <w:tc>
          <w:tcPr>
            <w:tcW w:w="6769" w:type="dxa"/>
            <w:gridSpan w:val="7"/>
            <w:tcBorders>
              <w:bottom w:val="nil"/>
            </w:tcBorders>
          </w:tcPr>
          <w:p w:rsidR="0036449C" w:rsidRPr="00D04955" w:rsidRDefault="0036449C" w:rsidP="00BB09E6">
            <w:pPr>
              <w:jc w:val="both"/>
            </w:pPr>
          </w:p>
        </w:tc>
      </w:tr>
      <w:tr w:rsidR="0036449C" w:rsidTr="00BB09E6">
        <w:trPr>
          <w:trHeight w:val="3938"/>
        </w:trPr>
        <w:tc>
          <w:tcPr>
            <w:tcW w:w="9855" w:type="dxa"/>
            <w:gridSpan w:val="8"/>
            <w:tcBorders>
              <w:top w:val="nil"/>
              <w:bottom w:val="single" w:sz="12" w:space="0" w:color="auto"/>
            </w:tcBorders>
          </w:tcPr>
          <w:p w:rsidR="0036449C" w:rsidRPr="00D04955" w:rsidRDefault="0036449C" w:rsidP="00BB09E6">
            <w:pPr>
              <w:jc w:val="both"/>
            </w:pPr>
            <w:r w:rsidRPr="009D273E">
              <w:t>Předmět se věnuje přípravě manažera na obchodní jednání, způsobům a technikám vyjednávání, obraně proti nátlakovým technikám. Cílem předmětu je vést studenty k pečlivé přípravě na obchodní jednání, ke zdokonalování jejich vyjednávacích schopností a celkové kultuře jejich vystupování během obchodního jednání. Po nezbytném teoretickém a metodickém výkladu bude dán prostor pro řešení konkrétních modelových situací, kde si studenti vyzkouší vést obchodní jednání, budou trénovat a rozvíjet své vyjednávací dovednosti, procvičí si zvládání nepříjemných námitek obchodních partnerů atd</w:t>
            </w:r>
            <w:r w:rsidRPr="00D04955">
              <w:t>.</w:t>
            </w:r>
          </w:p>
          <w:p w:rsidR="0036449C" w:rsidRPr="00D04955" w:rsidRDefault="0036449C" w:rsidP="00085185">
            <w:pPr>
              <w:pStyle w:val="Odstavecseseznamem"/>
              <w:numPr>
                <w:ilvl w:val="0"/>
                <w:numId w:val="45"/>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Úvod do předmětu - základní pojmy obchodní jednání, vyjednávání.</w:t>
            </w:r>
          </w:p>
          <w:p w:rsidR="0036449C" w:rsidRPr="00D04955" w:rsidRDefault="0036449C" w:rsidP="00085185">
            <w:pPr>
              <w:pStyle w:val="Odstavecseseznamem"/>
              <w:numPr>
                <w:ilvl w:val="0"/>
                <w:numId w:val="45"/>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Příprava na obchodní jednání, stanovení cílů, volba strategie.</w:t>
            </w:r>
          </w:p>
          <w:p w:rsidR="0036449C" w:rsidRPr="00D04955" w:rsidRDefault="0036449C" w:rsidP="00085185">
            <w:pPr>
              <w:pStyle w:val="Odstavecseseznamem"/>
              <w:numPr>
                <w:ilvl w:val="0"/>
                <w:numId w:val="45"/>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Průběh obchodního jednání a jeho fáze.</w:t>
            </w:r>
          </w:p>
          <w:p w:rsidR="0036449C" w:rsidRPr="00D04955" w:rsidRDefault="0036449C" w:rsidP="00085185">
            <w:pPr>
              <w:pStyle w:val="Odstavecseseznamem"/>
              <w:numPr>
                <w:ilvl w:val="0"/>
                <w:numId w:val="45"/>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Jak vyjednávat, jak požadovat ústupky druhé strany.</w:t>
            </w:r>
          </w:p>
          <w:p w:rsidR="0036449C" w:rsidRPr="00D04955" w:rsidRDefault="0036449C" w:rsidP="00085185">
            <w:pPr>
              <w:pStyle w:val="Odstavecseseznamem"/>
              <w:numPr>
                <w:ilvl w:val="0"/>
                <w:numId w:val="45"/>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Techniky kladení otázek u obchodního jednání.</w:t>
            </w:r>
          </w:p>
          <w:p w:rsidR="0036449C" w:rsidRPr="00D04955" w:rsidRDefault="0036449C" w:rsidP="00085185">
            <w:pPr>
              <w:pStyle w:val="Odstavecseseznamem"/>
              <w:numPr>
                <w:ilvl w:val="0"/>
                <w:numId w:val="45"/>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Techniky zvládání námitek obchodního partnera.</w:t>
            </w:r>
          </w:p>
          <w:p w:rsidR="0036449C" w:rsidRPr="00D04955" w:rsidRDefault="0036449C" w:rsidP="00085185">
            <w:pPr>
              <w:pStyle w:val="Odstavecseseznamem"/>
              <w:numPr>
                <w:ilvl w:val="0"/>
                <w:numId w:val="45"/>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Typologie vyjednavačů, typologie zákazníků.</w:t>
            </w:r>
          </w:p>
          <w:p w:rsidR="0036449C" w:rsidRPr="00D04955" w:rsidRDefault="0036449C" w:rsidP="00085185">
            <w:pPr>
              <w:pStyle w:val="Odstavecseseznamem"/>
              <w:numPr>
                <w:ilvl w:val="0"/>
                <w:numId w:val="45"/>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Obrana proti nátlakovým technikám při obchodním jednání.</w:t>
            </w:r>
          </w:p>
          <w:p w:rsidR="0036449C" w:rsidRPr="00D04955" w:rsidRDefault="0036449C" w:rsidP="00085185">
            <w:pPr>
              <w:pStyle w:val="Odstavecseseznamem"/>
              <w:numPr>
                <w:ilvl w:val="0"/>
                <w:numId w:val="45"/>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Etiketa při obchodním jednání a obchodní večeři.</w:t>
            </w:r>
          </w:p>
          <w:p w:rsidR="0036449C" w:rsidRPr="00D04955" w:rsidRDefault="0036449C" w:rsidP="00085185">
            <w:pPr>
              <w:pStyle w:val="Odstavecseseznamem"/>
              <w:numPr>
                <w:ilvl w:val="0"/>
                <w:numId w:val="45"/>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Neverbální komunikace při obchodních jednáních.</w:t>
            </w:r>
          </w:p>
          <w:p w:rsidR="0036449C" w:rsidRPr="00D04955" w:rsidRDefault="0036449C" w:rsidP="00085185">
            <w:pPr>
              <w:pStyle w:val="Odstavecseseznamem"/>
              <w:numPr>
                <w:ilvl w:val="0"/>
                <w:numId w:val="45"/>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Formal Business Dress - oblečení manažera při obchodním jednání.</w:t>
            </w:r>
          </w:p>
          <w:p w:rsidR="0036449C" w:rsidRPr="00D04955" w:rsidRDefault="0036449C" w:rsidP="00085185">
            <w:pPr>
              <w:pStyle w:val="Odstavecseseznamem"/>
              <w:numPr>
                <w:ilvl w:val="0"/>
                <w:numId w:val="45"/>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Networking, elevator pitch, osobní marketing.</w:t>
            </w:r>
          </w:p>
          <w:p w:rsidR="0036449C" w:rsidRPr="00D04955" w:rsidRDefault="0036449C" w:rsidP="00085185">
            <w:pPr>
              <w:pStyle w:val="Odstavecseseznamem"/>
              <w:numPr>
                <w:ilvl w:val="0"/>
                <w:numId w:val="45"/>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Obchodní jednání se zahraničním obchodním partnerem.</w:t>
            </w:r>
          </w:p>
        </w:tc>
      </w:tr>
      <w:tr w:rsidR="0036449C" w:rsidTr="00BB09E6">
        <w:trPr>
          <w:trHeight w:val="265"/>
        </w:trPr>
        <w:tc>
          <w:tcPr>
            <w:tcW w:w="3653" w:type="dxa"/>
            <w:gridSpan w:val="2"/>
            <w:tcBorders>
              <w:top w:val="nil"/>
            </w:tcBorders>
            <w:shd w:val="clear" w:color="auto" w:fill="F7CAAC"/>
          </w:tcPr>
          <w:p w:rsidR="0036449C" w:rsidRPr="00D04955" w:rsidRDefault="0036449C" w:rsidP="00BB09E6">
            <w:pPr>
              <w:jc w:val="both"/>
            </w:pPr>
            <w:r w:rsidRPr="00D04955">
              <w:rPr>
                <w:b/>
              </w:rPr>
              <w:t>Studijní literatura a studijní pomůcky</w:t>
            </w:r>
          </w:p>
        </w:tc>
        <w:tc>
          <w:tcPr>
            <w:tcW w:w="6202" w:type="dxa"/>
            <w:gridSpan w:val="6"/>
            <w:tcBorders>
              <w:top w:val="nil"/>
              <w:bottom w:val="nil"/>
            </w:tcBorders>
          </w:tcPr>
          <w:p w:rsidR="0036449C" w:rsidRPr="00D04955" w:rsidRDefault="0036449C" w:rsidP="00BB09E6">
            <w:pPr>
              <w:jc w:val="both"/>
            </w:pPr>
          </w:p>
        </w:tc>
      </w:tr>
      <w:tr w:rsidR="0036449C" w:rsidTr="00BB09E6">
        <w:trPr>
          <w:trHeight w:val="992"/>
        </w:trPr>
        <w:tc>
          <w:tcPr>
            <w:tcW w:w="9855" w:type="dxa"/>
            <w:gridSpan w:val="8"/>
            <w:tcBorders>
              <w:top w:val="nil"/>
            </w:tcBorders>
          </w:tcPr>
          <w:p w:rsidR="0036449C" w:rsidRPr="004808C0" w:rsidRDefault="0036449C" w:rsidP="00BB09E6">
            <w:pPr>
              <w:jc w:val="both"/>
              <w:rPr>
                <w:b/>
              </w:rPr>
            </w:pPr>
            <w:r w:rsidRPr="004808C0">
              <w:rPr>
                <w:b/>
              </w:rPr>
              <w:t>Povinná literatura</w:t>
            </w:r>
          </w:p>
          <w:p w:rsidR="0036449C" w:rsidRDefault="0036449C" w:rsidP="00BB09E6">
            <w:pPr>
              <w:jc w:val="both"/>
            </w:pPr>
            <w:r>
              <w:t xml:space="preserve">CIALDINI, S.B. </w:t>
            </w:r>
            <w:r>
              <w:rPr>
                <w:i/>
              </w:rPr>
              <w:t>Influence: S</w:t>
            </w:r>
            <w:r w:rsidRPr="00206C39">
              <w:rPr>
                <w:i/>
              </w:rPr>
              <w:t xml:space="preserve">cience and </w:t>
            </w:r>
            <w:r>
              <w:rPr>
                <w:i/>
              </w:rPr>
              <w:t>P</w:t>
            </w:r>
            <w:r w:rsidRPr="00206C39">
              <w:rPr>
                <w:i/>
              </w:rPr>
              <w:t>ractice</w:t>
            </w:r>
            <w:r>
              <w:t xml:space="preserve">. </w:t>
            </w:r>
            <w:r w:rsidRPr="00175598">
              <w:t>5th Edition</w:t>
            </w:r>
            <w:r>
              <w:t>.</w:t>
            </w:r>
            <w:r w:rsidRPr="00175598">
              <w:t xml:space="preserve"> </w:t>
            </w:r>
            <w:r>
              <w:t xml:space="preserve">Boston: Allyn, Bacon, 2008, 272 p. ISBN </w:t>
            </w:r>
            <w:r w:rsidRPr="00175598">
              <w:t>978-0205609994</w:t>
            </w:r>
            <w:r>
              <w:t>.</w:t>
            </w:r>
          </w:p>
          <w:p w:rsidR="0036449C" w:rsidRDefault="0036449C" w:rsidP="00BB09E6">
            <w:pPr>
              <w:jc w:val="both"/>
            </w:pPr>
            <w:r>
              <w:t xml:space="preserve">CRANO, W.D., PRISLIN, R. </w:t>
            </w:r>
            <w:r w:rsidRPr="00206C39">
              <w:rPr>
                <w:i/>
              </w:rPr>
              <w:t>Attitudes and Atttitude Change</w:t>
            </w:r>
            <w:r>
              <w:t xml:space="preserve">. </w:t>
            </w:r>
            <w:r w:rsidRPr="00175598">
              <w:t>1st Edition</w:t>
            </w:r>
            <w:r>
              <w:t xml:space="preserve">. New York: Psychology Press, 2008, 454 p. ISBN </w:t>
            </w:r>
            <w:r w:rsidRPr="00175598">
              <w:t>978-1841694818</w:t>
            </w:r>
            <w:r>
              <w:t>.</w:t>
            </w:r>
          </w:p>
          <w:p w:rsidR="0036449C" w:rsidRDefault="0036449C" w:rsidP="00BB09E6">
            <w:pPr>
              <w:jc w:val="both"/>
              <w:rPr>
                <w:b/>
              </w:rPr>
            </w:pPr>
            <w:r>
              <w:t xml:space="preserve">GOLDSTEIN, N.J., MARTIN, S.J. </w:t>
            </w:r>
            <w:r w:rsidRPr="00175598">
              <w:rPr>
                <w:i/>
              </w:rPr>
              <w:t>Yes!: 50 Scientifically Proven Ways to Be Persuasive</w:t>
            </w:r>
            <w:r>
              <w:t xml:space="preserve">. New York: Free Press, 2009, 272 p. ISBN </w:t>
            </w:r>
            <w:r w:rsidRPr="00175598">
              <w:t>978-1416576143</w:t>
            </w:r>
            <w:r>
              <w:t>.</w:t>
            </w:r>
          </w:p>
          <w:p w:rsidR="0036449C" w:rsidRPr="004808C0" w:rsidRDefault="0036449C" w:rsidP="00BB09E6">
            <w:pPr>
              <w:jc w:val="both"/>
              <w:rPr>
                <w:b/>
              </w:rPr>
            </w:pPr>
            <w:r w:rsidRPr="004808C0">
              <w:rPr>
                <w:b/>
              </w:rPr>
              <w:t>Doporučená literatura</w:t>
            </w:r>
          </w:p>
          <w:p w:rsidR="0036449C" w:rsidRDefault="0036449C" w:rsidP="00BB09E6">
            <w:pPr>
              <w:jc w:val="both"/>
            </w:pPr>
            <w:r>
              <w:t xml:space="preserve">EVANS, M.J., JAMAL, A. </w:t>
            </w:r>
            <w:r w:rsidRPr="00206C39">
              <w:rPr>
                <w:i/>
              </w:rPr>
              <w:t xml:space="preserve">Consumer Behaviour. </w:t>
            </w:r>
            <w:r w:rsidRPr="006C281C">
              <w:t>2nd Edition.</w:t>
            </w:r>
            <w:r>
              <w:rPr>
                <w:i/>
              </w:rPr>
              <w:t xml:space="preserve"> </w:t>
            </w:r>
            <w:r>
              <w:t xml:space="preserve">Chichester: John Wiley and Sons, 2009, 576 p. ISBN </w:t>
            </w:r>
            <w:r w:rsidRPr="006C281C">
              <w:t>978-0470994658</w:t>
            </w:r>
            <w:r>
              <w:t>.</w:t>
            </w:r>
          </w:p>
          <w:p w:rsidR="0036449C" w:rsidRDefault="0036449C" w:rsidP="00BB09E6">
            <w:pPr>
              <w:jc w:val="both"/>
            </w:pPr>
            <w:r>
              <w:t xml:space="preserve">MOORE, N-J.,  HICKSON M., STACKS, D.W. </w:t>
            </w:r>
            <w:r w:rsidRPr="00206C39">
              <w:rPr>
                <w:i/>
              </w:rPr>
              <w:t>Nonverbal Commuinication: Studies and Aplications</w:t>
            </w:r>
            <w:r>
              <w:t xml:space="preserve">. </w:t>
            </w:r>
            <w:r w:rsidRPr="006C281C">
              <w:t>5th Edition</w:t>
            </w:r>
            <w:r>
              <w:t xml:space="preserve">. Los Angeles: Roxbury, 2009, 480 p. ISBN </w:t>
            </w:r>
            <w:r w:rsidRPr="006C281C">
              <w:t>978-0195378573</w:t>
            </w:r>
            <w:r>
              <w:t>.</w:t>
            </w:r>
          </w:p>
          <w:p w:rsidR="0036449C" w:rsidRPr="00D04955" w:rsidRDefault="0036449C" w:rsidP="00BB09E6">
            <w:pPr>
              <w:jc w:val="both"/>
            </w:pPr>
            <w:r>
              <w:t xml:space="preserve">PERLOFF, R.M. </w:t>
            </w:r>
            <w:r w:rsidRPr="00C353A1">
              <w:rPr>
                <w:i/>
              </w:rPr>
              <w:t>The Dynamics of Persuasion: Communication an</w:t>
            </w:r>
            <w:r>
              <w:rPr>
                <w:i/>
              </w:rPr>
              <w:t>d Attitudes in the 21st Century.</w:t>
            </w:r>
            <w:r w:rsidRPr="00C353A1">
              <w:rPr>
                <w:i/>
              </w:rPr>
              <w:t xml:space="preserve"> </w:t>
            </w:r>
            <w:r w:rsidRPr="00C353A1">
              <w:t>4th Edition</w:t>
            </w:r>
            <w:r>
              <w:t xml:space="preserve">. New York: Routledge, 2010, 448 p. ISBN </w:t>
            </w:r>
            <w:r w:rsidRPr="00C353A1">
              <w:t>978-0415805681</w:t>
            </w:r>
            <w:r>
              <w:t>.</w:t>
            </w:r>
          </w:p>
        </w:tc>
      </w:tr>
      <w:tr w:rsidR="0036449C" w:rsidTr="00BB09E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6449C" w:rsidRPr="00D04955" w:rsidRDefault="0036449C" w:rsidP="00BB09E6">
            <w:pPr>
              <w:jc w:val="center"/>
              <w:rPr>
                <w:b/>
              </w:rPr>
            </w:pPr>
            <w:r w:rsidRPr="00D04955">
              <w:rPr>
                <w:b/>
              </w:rPr>
              <w:t>Informace ke kombinované nebo distanční formě</w:t>
            </w:r>
          </w:p>
        </w:tc>
      </w:tr>
      <w:tr w:rsidR="0036449C" w:rsidTr="00BB09E6">
        <w:tc>
          <w:tcPr>
            <w:tcW w:w="4787" w:type="dxa"/>
            <w:gridSpan w:val="3"/>
            <w:tcBorders>
              <w:top w:val="single" w:sz="2" w:space="0" w:color="auto"/>
            </w:tcBorders>
            <w:shd w:val="clear" w:color="auto" w:fill="F7CAAC"/>
          </w:tcPr>
          <w:p w:rsidR="0036449C" w:rsidRPr="00D04955" w:rsidRDefault="0036449C" w:rsidP="00BB09E6">
            <w:pPr>
              <w:jc w:val="both"/>
            </w:pPr>
            <w:r w:rsidRPr="00D04955">
              <w:rPr>
                <w:b/>
              </w:rPr>
              <w:t>Rozsah konzultací (soustředění)</w:t>
            </w:r>
          </w:p>
        </w:tc>
        <w:tc>
          <w:tcPr>
            <w:tcW w:w="889" w:type="dxa"/>
            <w:tcBorders>
              <w:top w:val="single" w:sz="2" w:space="0" w:color="auto"/>
            </w:tcBorders>
          </w:tcPr>
          <w:p w:rsidR="0036449C" w:rsidRPr="00D04955" w:rsidRDefault="0036449C" w:rsidP="00BB09E6">
            <w:pPr>
              <w:jc w:val="both"/>
            </w:pPr>
          </w:p>
        </w:tc>
        <w:tc>
          <w:tcPr>
            <w:tcW w:w="4179" w:type="dxa"/>
            <w:gridSpan w:val="4"/>
            <w:tcBorders>
              <w:top w:val="single" w:sz="2" w:space="0" w:color="auto"/>
            </w:tcBorders>
            <w:shd w:val="clear" w:color="auto" w:fill="F7CAAC"/>
          </w:tcPr>
          <w:p w:rsidR="0036449C" w:rsidRPr="00D04955" w:rsidRDefault="0036449C" w:rsidP="00BB09E6">
            <w:pPr>
              <w:jc w:val="both"/>
              <w:rPr>
                <w:b/>
              </w:rPr>
            </w:pPr>
            <w:r w:rsidRPr="00D04955">
              <w:rPr>
                <w:b/>
              </w:rPr>
              <w:t xml:space="preserve">hodin </w:t>
            </w:r>
          </w:p>
        </w:tc>
      </w:tr>
      <w:tr w:rsidR="0036449C" w:rsidTr="00BB09E6">
        <w:tc>
          <w:tcPr>
            <w:tcW w:w="9855" w:type="dxa"/>
            <w:gridSpan w:val="8"/>
            <w:shd w:val="clear" w:color="auto" w:fill="F7CAAC"/>
          </w:tcPr>
          <w:p w:rsidR="0036449C" w:rsidRPr="00D04955" w:rsidRDefault="0036449C" w:rsidP="00BB09E6">
            <w:pPr>
              <w:jc w:val="both"/>
              <w:rPr>
                <w:b/>
              </w:rPr>
            </w:pPr>
            <w:r w:rsidRPr="00D04955">
              <w:rPr>
                <w:b/>
              </w:rPr>
              <w:t>Informace o způsobu kontaktu s vyučujícím</w:t>
            </w:r>
          </w:p>
        </w:tc>
      </w:tr>
      <w:tr w:rsidR="0036449C" w:rsidTr="00BB09E6">
        <w:trPr>
          <w:trHeight w:val="739"/>
        </w:trPr>
        <w:tc>
          <w:tcPr>
            <w:tcW w:w="9855" w:type="dxa"/>
            <w:gridSpan w:val="8"/>
          </w:tcPr>
          <w:p w:rsidR="0036449C" w:rsidRPr="00D04955" w:rsidRDefault="0036449C" w:rsidP="00BB09E6">
            <w:pPr>
              <w:jc w:val="both"/>
            </w:pPr>
            <w:r w:rsidRPr="00D04955">
              <w:lastRenderedPageBreak/>
              <w:t>Podle Vnitřního předpisu FaME má každý akademický pracovník stanoveny konzultační hodiny v rozsahu 2 h týdně. Dále je možno komunikovat s vyučujícím prostřednictvím e-mailu nebo v rámci LMS Moodle, ve kterém jsou připraveny všechny předměty Fakulty managementu a ekonomiky.</w:t>
            </w:r>
          </w:p>
        </w:tc>
      </w:tr>
    </w:tbl>
    <w:p w:rsidR="00503443" w:rsidRDefault="0050344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0421E" w:rsidTr="0042498A">
        <w:tc>
          <w:tcPr>
            <w:tcW w:w="9855" w:type="dxa"/>
            <w:gridSpan w:val="8"/>
            <w:tcBorders>
              <w:bottom w:val="double" w:sz="4" w:space="0" w:color="auto"/>
            </w:tcBorders>
            <w:shd w:val="clear" w:color="auto" w:fill="BDD6EE"/>
          </w:tcPr>
          <w:p w:rsidR="0050421E" w:rsidRDefault="0050421E" w:rsidP="0042498A">
            <w:pPr>
              <w:jc w:val="both"/>
              <w:rPr>
                <w:b/>
                <w:sz w:val="28"/>
              </w:rPr>
            </w:pPr>
            <w:r>
              <w:lastRenderedPageBreak/>
              <w:br w:type="page"/>
            </w:r>
            <w:r>
              <w:rPr>
                <w:b/>
                <w:sz w:val="28"/>
              </w:rPr>
              <w:t>B-III – Charakteristika studijního předmětu</w:t>
            </w:r>
          </w:p>
        </w:tc>
      </w:tr>
      <w:tr w:rsidR="0050421E" w:rsidTr="0042498A">
        <w:tc>
          <w:tcPr>
            <w:tcW w:w="3086" w:type="dxa"/>
            <w:tcBorders>
              <w:top w:val="double" w:sz="4" w:space="0" w:color="auto"/>
            </w:tcBorders>
            <w:shd w:val="clear" w:color="auto" w:fill="F7CAAC"/>
          </w:tcPr>
          <w:p w:rsidR="0050421E" w:rsidRDefault="0050421E" w:rsidP="0042498A">
            <w:pPr>
              <w:jc w:val="both"/>
              <w:rPr>
                <w:b/>
              </w:rPr>
            </w:pPr>
            <w:r>
              <w:rPr>
                <w:b/>
              </w:rPr>
              <w:t>Název studijního předmětu</w:t>
            </w:r>
          </w:p>
        </w:tc>
        <w:tc>
          <w:tcPr>
            <w:tcW w:w="6769" w:type="dxa"/>
            <w:gridSpan w:val="7"/>
            <w:tcBorders>
              <w:top w:val="double" w:sz="4" w:space="0" w:color="auto"/>
            </w:tcBorders>
          </w:tcPr>
          <w:p w:rsidR="0050421E" w:rsidRDefault="0050421E" w:rsidP="0042498A">
            <w:pPr>
              <w:jc w:val="both"/>
            </w:pPr>
            <w:r>
              <w:rPr>
                <w:color w:val="000000"/>
                <w:shd w:val="clear" w:color="auto" w:fill="FFFFFF"/>
                <w:lang w:val="en-GB"/>
              </w:rPr>
              <w:t>Basic of Law</w:t>
            </w:r>
          </w:p>
        </w:tc>
      </w:tr>
      <w:tr w:rsidR="0050421E" w:rsidTr="0042498A">
        <w:tc>
          <w:tcPr>
            <w:tcW w:w="3086" w:type="dxa"/>
            <w:shd w:val="clear" w:color="auto" w:fill="F7CAAC"/>
          </w:tcPr>
          <w:p w:rsidR="0050421E" w:rsidRDefault="0050421E" w:rsidP="0042498A">
            <w:pPr>
              <w:jc w:val="both"/>
              <w:rPr>
                <w:b/>
              </w:rPr>
            </w:pPr>
            <w:r>
              <w:rPr>
                <w:b/>
              </w:rPr>
              <w:t>Typ předmětu</w:t>
            </w:r>
          </w:p>
        </w:tc>
        <w:tc>
          <w:tcPr>
            <w:tcW w:w="3406" w:type="dxa"/>
            <w:gridSpan w:val="4"/>
          </w:tcPr>
          <w:p w:rsidR="0050421E" w:rsidRDefault="0050421E" w:rsidP="0042498A">
            <w:pPr>
              <w:jc w:val="both"/>
            </w:pPr>
            <w:r>
              <w:t xml:space="preserve">povinný </w:t>
            </w:r>
            <w:r w:rsidR="003677DF">
              <w:t xml:space="preserve"> </w:t>
            </w:r>
          </w:p>
        </w:tc>
        <w:tc>
          <w:tcPr>
            <w:tcW w:w="2695" w:type="dxa"/>
            <w:gridSpan w:val="2"/>
            <w:shd w:val="clear" w:color="auto" w:fill="F7CAAC"/>
          </w:tcPr>
          <w:p w:rsidR="0050421E" w:rsidRDefault="0050421E" w:rsidP="0042498A">
            <w:pPr>
              <w:jc w:val="both"/>
            </w:pPr>
            <w:r>
              <w:rPr>
                <w:b/>
              </w:rPr>
              <w:t>doporučený ročník / semestr</w:t>
            </w:r>
          </w:p>
        </w:tc>
        <w:tc>
          <w:tcPr>
            <w:tcW w:w="668" w:type="dxa"/>
          </w:tcPr>
          <w:p w:rsidR="0050421E" w:rsidRDefault="0050421E" w:rsidP="0042498A">
            <w:pPr>
              <w:jc w:val="both"/>
            </w:pPr>
            <w:r>
              <w:t>2/Z</w:t>
            </w:r>
          </w:p>
        </w:tc>
      </w:tr>
      <w:tr w:rsidR="0050421E" w:rsidTr="0042498A">
        <w:tc>
          <w:tcPr>
            <w:tcW w:w="3086" w:type="dxa"/>
            <w:shd w:val="clear" w:color="auto" w:fill="F7CAAC"/>
          </w:tcPr>
          <w:p w:rsidR="0050421E" w:rsidRDefault="0050421E" w:rsidP="0042498A">
            <w:pPr>
              <w:jc w:val="both"/>
              <w:rPr>
                <w:b/>
              </w:rPr>
            </w:pPr>
            <w:r>
              <w:rPr>
                <w:b/>
              </w:rPr>
              <w:t>Rozsah studijního předmětu</w:t>
            </w:r>
          </w:p>
        </w:tc>
        <w:tc>
          <w:tcPr>
            <w:tcW w:w="1701" w:type="dxa"/>
            <w:gridSpan w:val="2"/>
          </w:tcPr>
          <w:p w:rsidR="0050421E" w:rsidRDefault="0050421E" w:rsidP="0042498A">
            <w:pPr>
              <w:jc w:val="both"/>
            </w:pPr>
            <w:r>
              <w:t>26p + 13s</w:t>
            </w:r>
          </w:p>
        </w:tc>
        <w:tc>
          <w:tcPr>
            <w:tcW w:w="889" w:type="dxa"/>
            <w:shd w:val="clear" w:color="auto" w:fill="F7CAAC"/>
          </w:tcPr>
          <w:p w:rsidR="0050421E" w:rsidRDefault="0050421E" w:rsidP="0042498A">
            <w:pPr>
              <w:jc w:val="both"/>
              <w:rPr>
                <w:b/>
              </w:rPr>
            </w:pPr>
            <w:r>
              <w:rPr>
                <w:b/>
              </w:rPr>
              <w:t xml:space="preserve">hod. </w:t>
            </w:r>
          </w:p>
        </w:tc>
        <w:tc>
          <w:tcPr>
            <w:tcW w:w="816" w:type="dxa"/>
          </w:tcPr>
          <w:p w:rsidR="0050421E" w:rsidRDefault="0050421E" w:rsidP="0042498A">
            <w:pPr>
              <w:jc w:val="both"/>
            </w:pPr>
            <w:r>
              <w:t>39</w:t>
            </w:r>
          </w:p>
        </w:tc>
        <w:tc>
          <w:tcPr>
            <w:tcW w:w="2156" w:type="dxa"/>
            <w:shd w:val="clear" w:color="auto" w:fill="F7CAAC"/>
          </w:tcPr>
          <w:p w:rsidR="0050421E" w:rsidRDefault="0050421E" w:rsidP="0042498A">
            <w:pPr>
              <w:jc w:val="both"/>
              <w:rPr>
                <w:b/>
              </w:rPr>
            </w:pPr>
            <w:r>
              <w:rPr>
                <w:b/>
              </w:rPr>
              <w:t>kreditů</w:t>
            </w:r>
          </w:p>
        </w:tc>
        <w:tc>
          <w:tcPr>
            <w:tcW w:w="1207" w:type="dxa"/>
            <w:gridSpan w:val="2"/>
          </w:tcPr>
          <w:p w:rsidR="0050421E" w:rsidRDefault="0050421E" w:rsidP="0042498A">
            <w:pPr>
              <w:jc w:val="both"/>
            </w:pPr>
            <w:r>
              <w:t>4</w:t>
            </w:r>
          </w:p>
        </w:tc>
      </w:tr>
      <w:tr w:rsidR="0050421E" w:rsidTr="0042498A">
        <w:tc>
          <w:tcPr>
            <w:tcW w:w="3086" w:type="dxa"/>
            <w:shd w:val="clear" w:color="auto" w:fill="F7CAAC"/>
          </w:tcPr>
          <w:p w:rsidR="0050421E" w:rsidRDefault="0050421E" w:rsidP="0042498A">
            <w:pPr>
              <w:jc w:val="both"/>
              <w:rPr>
                <w:b/>
                <w:sz w:val="22"/>
              </w:rPr>
            </w:pPr>
            <w:r>
              <w:rPr>
                <w:b/>
              </w:rPr>
              <w:t>Prerekvizity, korekvizity, ekvivalence</w:t>
            </w:r>
          </w:p>
        </w:tc>
        <w:tc>
          <w:tcPr>
            <w:tcW w:w="6769" w:type="dxa"/>
            <w:gridSpan w:val="7"/>
          </w:tcPr>
          <w:p w:rsidR="0050421E" w:rsidRDefault="0050421E" w:rsidP="0042498A">
            <w:pPr>
              <w:jc w:val="both"/>
            </w:pPr>
          </w:p>
        </w:tc>
      </w:tr>
      <w:tr w:rsidR="0050421E" w:rsidTr="0042498A">
        <w:tc>
          <w:tcPr>
            <w:tcW w:w="3086" w:type="dxa"/>
            <w:shd w:val="clear" w:color="auto" w:fill="F7CAAC"/>
          </w:tcPr>
          <w:p w:rsidR="0050421E" w:rsidRDefault="0050421E" w:rsidP="0042498A">
            <w:pPr>
              <w:jc w:val="both"/>
              <w:rPr>
                <w:b/>
              </w:rPr>
            </w:pPr>
            <w:r>
              <w:rPr>
                <w:b/>
              </w:rPr>
              <w:t>Způsob ověření studijních výsledků</w:t>
            </w:r>
          </w:p>
        </w:tc>
        <w:tc>
          <w:tcPr>
            <w:tcW w:w="3406" w:type="dxa"/>
            <w:gridSpan w:val="4"/>
          </w:tcPr>
          <w:p w:rsidR="0050421E" w:rsidRDefault="0050421E" w:rsidP="0042498A">
            <w:pPr>
              <w:jc w:val="both"/>
            </w:pPr>
            <w:r>
              <w:t>zápočet, zkouška</w:t>
            </w:r>
          </w:p>
        </w:tc>
        <w:tc>
          <w:tcPr>
            <w:tcW w:w="2156" w:type="dxa"/>
            <w:shd w:val="clear" w:color="auto" w:fill="F7CAAC"/>
          </w:tcPr>
          <w:p w:rsidR="0050421E" w:rsidRDefault="0050421E" w:rsidP="0042498A">
            <w:pPr>
              <w:jc w:val="both"/>
              <w:rPr>
                <w:b/>
              </w:rPr>
            </w:pPr>
            <w:r>
              <w:rPr>
                <w:b/>
              </w:rPr>
              <w:t>Forma výuky</w:t>
            </w:r>
          </w:p>
        </w:tc>
        <w:tc>
          <w:tcPr>
            <w:tcW w:w="1207" w:type="dxa"/>
            <w:gridSpan w:val="2"/>
          </w:tcPr>
          <w:p w:rsidR="0050421E" w:rsidRDefault="0050421E" w:rsidP="0042498A">
            <w:pPr>
              <w:jc w:val="both"/>
            </w:pPr>
            <w:r>
              <w:t>přednáška, seminář</w:t>
            </w:r>
          </w:p>
        </w:tc>
      </w:tr>
      <w:tr w:rsidR="0050421E" w:rsidTr="0042498A">
        <w:tc>
          <w:tcPr>
            <w:tcW w:w="3086" w:type="dxa"/>
            <w:shd w:val="clear" w:color="auto" w:fill="F7CAAC"/>
          </w:tcPr>
          <w:p w:rsidR="0050421E" w:rsidRDefault="0050421E" w:rsidP="0042498A">
            <w:pPr>
              <w:jc w:val="both"/>
              <w:rPr>
                <w:b/>
              </w:rPr>
            </w:pPr>
            <w:r>
              <w:rPr>
                <w:b/>
              </w:rPr>
              <w:t>Forma způsobu ověření studijních výsledků a další požadavky na studenta</w:t>
            </w:r>
          </w:p>
        </w:tc>
        <w:tc>
          <w:tcPr>
            <w:tcW w:w="6769" w:type="dxa"/>
            <w:gridSpan w:val="7"/>
            <w:tcBorders>
              <w:bottom w:val="nil"/>
            </w:tcBorders>
          </w:tcPr>
          <w:p w:rsidR="0050421E" w:rsidRDefault="0050421E" w:rsidP="0042498A">
            <w:r w:rsidRPr="0095136E">
              <w:t xml:space="preserve">Způsob zakončení předmětu </w:t>
            </w:r>
            <w:r>
              <w:t>–</w:t>
            </w:r>
            <w:r w:rsidRPr="0095136E">
              <w:t xml:space="preserve"> </w:t>
            </w:r>
            <w:r>
              <w:t xml:space="preserve">zápočet, </w:t>
            </w:r>
            <w:r w:rsidRPr="0095136E">
              <w:t>zkouška</w:t>
            </w:r>
          </w:p>
          <w:p w:rsidR="0050421E" w:rsidRDefault="0050421E" w:rsidP="0042498A">
            <w:pPr>
              <w:jc w:val="both"/>
              <w:rPr>
                <w:color w:val="000000"/>
              </w:rPr>
            </w:pPr>
            <w:r>
              <w:t>Požadavky na zápočet - účast na seminářích z 80 %, aktivní účast na seminářích, teoretické znalosti, znalost a základní orientace v systému práva a základních právních principech</w:t>
            </w:r>
          </w:p>
          <w:p w:rsidR="0050421E" w:rsidRDefault="0050421E" w:rsidP="0042498A">
            <w:pPr>
              <w:jc w:val="both"/>
            </w:pPr>
            <w:r>
              <w:rPr>
                <w:color w:val="000000"/>
              </w:rPr>
              <w:t xml:space="preserve">Požadavky ke zkoušce - </w:t>
            </w:r>
            <w:r>
              <w:t>prezentace vybraného případu, kompilace eseje</w:t>
            </w:r>
          </w:p>
        </w:tc>
      </w:tr>
      <w:tr w:rsidR="0050421E" w:rsidTr="0042498A">
        <w:trPr>
          <w:trHeight w:val="252"/>
        </w:trPr>
        <w:tc>
          <w:tcPr>
            <w:tcW w:w="9855" w:type="dxa"/>
            <w:gridSpan w:val="8"/>
            <w:tcBorders>
              <w:top w:val="nil"/>
            </w:tcBorders>
          </w:tcPr>
          <w:p w:rsidR="0050421E" w:rsidRDefault="0050421E" w:rsidP="0042498A">
            <w:pPr>
              <w:jc w:val="both"/>
            </w:pPr>
          </w:p>
        </w:tc>
      </w:tr>
      <w:tr w:rsidR="0050421E" w:rsidTr="0042498A">
        <w:trPr>
          <w:trHeight w:val="197"/>
        </w:trPr>
        <w:tc>
          <w:tcPr>
            <w:tcW w:w="3086" w:type="dxa"/>
            <w:tcBorders>
              <w:top w:val="nil"/>
            </w:tcBorders>
            <w:shd w:val="clear" w:color="auto" w:fill="F7CAAC"/>
          </w:tcPr>
          <w:p w:rsidR="0050421E" w:rsidRDefault="0050421E" w:rsidP="0042498A">
            <w:pPr>
              <w:jc w:val="both"/>
              <w:rPr>
                <w:b/>
              </w:rPr>
            </w:pPr>
            <w:r>
              <w:rPr>
                <w:b/>
              </w:rPr>
              <w:t>Garant předmětu</w:t>
            </w:r>
          </w:p>
        </w:tc>
        <w:tc>
          <w:tcPr>
            <w:tcW w:w="6769" w:type="dxa"/>
            <w:gridSpan w:val="7"/>
            <w:tcBorders>
              <w:top w:val="nil"/>
            </w:tcBorders>
          </w:tcPr>
          <w:p w:rsidR="0050421E" w:rsidRDefault="0050421E" w:rsidP="0042498A">
            <w:pPr>
              <w:jc w:val="both"/>
            </w:pPr>
            <w:r w:rsidRPr="00A64388">
              <w:t>JUDr. Jiří Zicha, Ph.D.</w:t>
            </w:r>
          </w:p>
        </w:tc>
      </w:tr>
      <w:tr w:rsidR="0050421E" w:rsidTr="0042498A">
        <w:trPr>
          <w:trHeight w:val="243"/>
        </w:trPr>
        <w:tc>
          <w:tcPr>
            <w:tcW w:w="3086" w:type="dxa"/>
            <w:tcBorders>
              <w:top w:val="nil"/>
            </w:tcBorders>
            <w:shd w:val="clear" w:color="auto" w:fill="F7CAAC"/>
          </w:tcPr>
          <w:p w:rsidR="0050421E" w:rsidRDefault="0050421E" w:rsidP="0042498A">
            <w:pPr>
              <w:jc w:val="both"/>
              <w:rPr>
                <w:b/>
              </w:rPr>
            </w:pPr>
            <w:r>
              <w:rPr>
                <w:b/>
              </w:rPr>
              <w:t>Zapojení garanta do výuky předmětu</w:t>
            </w:r>
          </w:p>
        </w:tc>
        <w:tc>
          <w:tcPr>
            <w:tcW w:w="6769" w:type="dxa"/>
            <w:gridSpan w:val="7"/>
            <w:tcBorders>
              <w:top w:val="nil"/>
            </w:tcBorders>
          </w:tcPr>
          <w:p w:rsidR="0050421E" w:rsidRDefault="0050421E" w:rsidP="0042498A">
            <w:pPr>
              <w:jc w:val="both"/>
            </w:pPr>
            <w:r>
              <w:t>Garant se podílí na přednášení v rozsahu 100 %, dále stanovuje koncepci seminářů a dohlíží na jejich jednotné vedení</w:t>
            </w:r>
          </w:p>
        </w:tc>
      </w:tr>
      <w:tr w:rsidR="0050421E" w:rsidTr="0042498A">
        <w:tc>
          <w:tcPr>
            <w:tcW w:w="3086" w:type="dxa"/>
            <w:shd w:val="clear" w:color="auto" w:fill="F7CAAC"/>
          </w:tcPr>
          <w:p w:rsidR="0050421E" w:rsidRDefault="0050421E" w:rsidP="0042498A">
            <w:pPr>
              <w:jc w:val="both"/>
              <w:rPr>
                <w:b/>
              </w:rPr>
            </w:pPr>
            <w:r>
              <w:rPr>
                <w:b/>
              </w:rPr>
              <w:t>Vyučující</w:t>
            </w:r>
          </w:p>
        </w:tc>
        <w:tc>
          <w:tcPr>
            <w:tcW w:w="6769" w:type="dxa"/>
            <w:gridSpan w:val="7"/>
            <w:tcBorders>
              <w:bottom w:val="nil"/>
            </w:tcBorders>
          </w:tcPr>
          <w:p w:rsidR="0050421E" w:rsidRDefault="0050421E" w:rsidP="0042498A">
            <w:pPr>
              <w:jc w:val="both"/>
            </w:pPr>
            <w:r w:rsidRPr="00A64388">
              <w:t>JUDr. Jiří Zicha, Ph.D.</w:t>
            </w:r>
            <w:r>
              <w:t xml:space="preserve"> – přednášky (100%)</w:t>
            </w:r>
          </w:p>
        </w:tc>
      </w:tr>
      <w:tr w:rsidR="0050421E" w:rsidTr="0042498A">
        <w:trPr>
          <w:trHeight w:val="74"/>
        </w:trPr>
        <w:tc>
          <w:tcPr>
            <w:tcW w:w="9855" w:type="dxa"/>
            <w:gridSpan w:val="8"/>
            <w:tcBorders>
              <w:top w:val="nil"/>
            </w:tcBorders>
          </w:tcPr>
          <w:p w:rsidR="0050421E" w:rsidRDefault="0050421E" w:rsidP="0042498A">
            <w:pPr>
              <w:jc w:val="both"/>
            </w:pPr>
          </w:p>
        </w:tc>
      </w:tr>
      <w:tr w:rsidR="0050421E" w:rsidTr="0042498A">
        <w:tc>
          <w:tcPr>
            <w:tcW w:w="3086" w:type="dxa"/>
            <w:shd w:val="clear" w:color="auto" w:fill="F7CAAC"/>
          </w:tcPr>
          <w:p w:rsidR="0050421E" w:rsidRDefault="0050421E" w:rsidP="0042498A">
            <w:pPr>
              <w:jc w:val="both"/>
              <w:rPr>
                <w:b/>
              </w:rPr>
            </w:pPr>
            <w:r>
              <w:rPr>
                <w:b/>
              </w:rPr>
              <w:t>Stručná anotace předmětu</w:t>
            </w:r>
          </w:p>
        </w:tc>
        <w:tc>
          <w:tcPr>
            <w:tcW w:w="6769" w:type="dxa"/>
            <w:gridSpan w:val="7"/>
            <w:tcBorders>
              <w:bottom w:val="nil"/>
            </w:tcBorders>
          </w:tcPr>
          <w:p w:rsidR="0050421E" w:rsidRDefault="0050421E" w:rsidP="0042498A">
            <w:pPr>
              <w:jc w:val="both"/>
            </w:pPr>
          </w:p>
        </w:tc>
      </w:tr>
      <w:tr w:rsidR="0050421E" w:rsidTr="0042498A">
        <w:trPr>
          <w:trHeight w:val="3938"/>
        </w:trPr>
        <w:tc>
          <w:tcPr>
            <w:tcW w:w="9855" w:type="dxa"/>
            <w:gridSpan w:val="8"/>
            <w:tcBorders>
              <w:top w:val="nil"/>
              <w:bottom w:val="single" w:sz="4" w:space="0" w:color="auto"/>
            </w:tcBorders>
          </w:tcPr>
          <w:p w:rsidR="0050421E" w:rsidRPr="00CD54C4" w:rsidRDefault="0050421E" w:rsidP="0042498A">
            <w:pPr>
              <w:pStyle w:val="Bezmezer"/>
              <w:jc w:val="both"/>
              <w:rPr>
                <w:color w:val="000000"/>
                <w:shd w:val="clear" w:color="auto" w:fill="FFFFFF"/>
              </w:rPr>
            </w:pPr>
            <w:r w:rsidRPr="00CD54C4">
              <w:rPr>
                <w:color w:val="000000"/>
                <w:shd w:val="clear" w:color="auto" w:fill="FFFFFF"/>
              </w:rPr>
              <w:t xml:space="preserve">Cílem kurzu je seznámit studenty se základními znalostmi systému práva a vybraných oborů práva, konkrétně s právem mezinárodním, evropským, ústavním, občanským, </w:t>
            </w:r>
            <w:del w:id="167" w:author="Michal Pilík" w:date="2019-09-10T10:20:00Z">
              <w:r w:rsidRPr="00CD54C4" w:rsidDel="005D3929">
                <w:rPr>
                  <w:color w:val="000000"/>
                  <w:shd w:val="clear" w:color="auto" w:fill="FFFFFF"/>
                </w:rPr>
                <w:delText>rodinným</w:delText>
              </w:r>
            </w:del>
            <w:r w:rsidRPr="00CD54C4">
              <w:rPr>
                <w:color w:val="000000"/>
                <w:shd w:val="clear" w:color="auto" w:fill="FFFFFF"/>
              </w:rPr>
              <w:t xml:space="preserve">, pracovním, obchodním, </w:t>
            </w:r>
            <w:del w:id="168" w:author="Michal Pilík" w:date="2019-09-10T10:20:00Z">
              <w:r w:rsidRPr="00CD54C4" w:rsidDel="005D3929">
                <w:rPr>
                  <w:color w:val="000000"/>
                  <w:shd w:val="clear" w:color="auto" w:fill="FFFFFF"/>
                </w:rPr>
                <w:delText>s právem duševního vlastnictví</w:delText>
              </w:r>
            </w:del>
            <w:r w:rsidRPr="00CD54C4">
              <w:rPr>
                <w:color w:val="000000"/>
                <w:shd w:val="clear" w:color="auto" w:fill="FFFFFF"/>
              </w:rPr>
              <w:t>,</w:t>
            </w:r>
            <w:del w:id="169" w:author="Michal Pilík" w:date="2019-09-10T10:20:00Z">
              <w:r w:rsidRPr="00CD54C4" w:rsidDel="005D3929">
                <w:rPr>
                  <w:color w:val="000000"/>
                  <w:shd w:val="clear" w:color="auto" w:fill="FFFFFF"/>
                </w:rPr>
                <w:delText xml:space="preserve"> životního prostředí a s právem trestním</w:delText>
              </w:r>
            </w:del>
            <w:r w:rsidRPr="00CD54C4">
              <w:rPr>
                <w:color w:val="000000"/>
                <w:shd w:val="clear" w:color="auto" w:fill="FFFFFF"/>
              </w:rPr>
              <w:t>. Kurz by měl umožnit studentům orientaci v platném právu a porozumění jeho funkci a terminologii. </w:t>
            </w:r>
          </w:p>
          <w:p w:rsidR="0050421E" w:rsidRPr="00CD54C4" w:rsidRDefault="0050421E" w:rsidP="00085185">
            <w:pPr>
              <w:pStyle w:val="Bezmezer"/>
              <w:numPr>
                <w:ilvl w:val="1"/>
                <w:numId w:val="53"/>
              </w:numPr>
              <w:ind w:left="247" w:hanging="247"/>
            </w:pPr>
            <w:r w:rsidRPr="00CD54C4">
              <w:t>Právo a právní vzdělání</w:t>
            </w:r>
          </w:p>
          <w:p w:rsidR="0050421E" w:rsidRPr="00CD54C4" w:rsidRDefault="0050421E" w:rsidP="00085185">
            <w:pPr>
              <w:pStyle w:val="Bezmezer"/>
              <w:numPr>
                <w:ilvl w:val="1"/>
                <w:numId w:val="53"/>
              </w:numPr>
              <w:ind w:left="247" w:hanging="247"/>
            </w:pPr>
            <w:r w:rsidRPr="00CD54C4">
              <w:t>Systém práva</w:t>
            </w:r>
          </w:p>
          <w:p w:rsidR="0050421E" w:rsidRPr="00CD54C4" w:rsidRDefault="0050421E" w:rsidP="00085185">
            <w:pPr>
              <w:pStyle w:val="Bezmezer"/>
              <w:numPr>
                <w:ilvl w:val="1"/>
                <w:numId w:val="53"/>
              </w:numPr>
              <w:ind w:left="247" w:hanging="247"/>
            </w:pPr>
            <w:r w:rsidRPr="00CD54C4">
              <w:t>Mezinárodní právo veřejné</w:t>
            </w:r>
          </w:p>
          <w:p w:rsidR="0050421E" w:rsidRPr="00CD54C4" w:rsidRDefault="0050421E" w:rsidP="00085185">
            <w:pPr>
              <w:pStyle w:val="Bezmezer"/>
              <w:numPr>
                <w:ilvl w:val="1"/>
                <w:numId w:val="53"/>
              </w:numPr>
              <w:ind w:left="247" w:hanging="247"/>
            </w:pPr>
            <w:r w:rsidRPr="00CD54C4">
              <w:t>Mezinárodní právo soukromé</w:t>
            </w:r>
          </w:p>
          <w:p w:rsidR="0050421E" w:rsidRPr="00CD54C4" w:rsidRDefault="0050421E" w:rsidP="00085185">
            <w:pPr>
              <w:pStyle w:val="Bezmezer"/>
              <w:numPr>
                <w:ilvl w:val="1"/>
                <w:numId w:val="53"/>
              </w:numPr>
              <w:ind w:left="247" w:hanging="247"/>
            </w:pPr>
            <w:r w:rsidRPr="00CD54C4">
              <w:t>Evropské právo</w:t>
            </w:r>
          </w:p>
          <w:p w:rsidR="0050421E" w:rsidRPr="00CD54C4" w:rsidRDefault="0050421E" w:rsidP="00085185">
            <w:pPr>
              <w:pStyle w:val="Bezmezer"/>
              <w:numPr>
                <w:ilvl w:val="1"/>
                <w:numId w:val="53"/>
              </w:numPr>
              <w:ind w:left="247" w:hanging="247"/>
            </w:pPr>
            <w:r w:rsidRPr="00CD54C4">
              <w:t>Ústavní právo</w:t>
            </w:r>
          </w:p>
          <w:p w:rsidR="0050421E" w:rsidRPr="00CD54C4" w:rsidRDefault="0050421E" w:rsidP="00085185">
            <w:pPr>
              <w:pStyle w:val="Bezmezer"/>
              <w:numPr>
                <w:ilvl w:val="1"/>
                <w:numId w:val="53"/>
              </w:numPr>
              <w:ind w:left="247" w:hanging="247"/>
            </w:pPr>
            <w:r w:rsidRPr="00CD54C4">
              <w:t xml:space="preserve">Občanské právo </w:t>
            </w:r>
          </w:p>
          <w:p w:rsidR="0050421E" w:rsidRPr="00CD54C4" w:rsidDel="005D3929" w:rsidRDefault="0050421E" w:rsidP="00085185">
            <w:pPr>
              <w:pStyle w:val="Bezmezer"/>
              <w:numPr>
                <w:ilvl w:val="1"/>
                <w:numId w:val="53"/>
              </w:numPr>
              <w:ind w:left="247" w:hanging="247"/>
              <w:rPr>
                <w:del w:id="170" w:author="Michal Pilík" w:date="2019-09-10T10:20:00Z"/>
              </w:rPr>
            </w:pPr>
            <w:del w:id="171" w:author="Michal Pilík" w:date="2019-09-10T10:20:00Z">
              <w:r w:rsidRPr="00CD54C4" w:rsidDel="005D3929">
                <w:delText>Rodinné právo</w:delText>
              </w:r>
            </w:del>
          </w:p>
          <w:p w:rsidR="0050421E" w:rsidRPr="00CD54C4" w:rsidRDefault="0050421E" w:rsidP="00085185">
            <w:pPr>
              <w:pStyle w:val="Bezmezer"/>
              <w:numPr>
                <w:ilvl w:val="1"/>
                <w:numId w:val="53"/>
              </w:numPr>
              <w:ind w:left="247" w:hanging="247"/>
            </w:pPr>
            <w:r w:rsidRPr="00CD54C4">
              <w:t>Pracovní právo</w:t>
            </w:r>
          </w:p>
          <w:p w:rsidR="0050421E" w:rsidRPr="00CD54C4" w:rsidRDefault="0050421E" w:rsidP="00085185">
            <w:pPr>
              <w:pStyle w:val="Bezmezer"/>
              <w:numPr>
                <w:ilvl w:val="1"/>
                <w:numId w:val="53"/>
              </w:numPr>
              <w:ind w:left="247" w:hanging="247"/>
            </w:pPr>
            <w:r w:rsidRPr="00CD54C4">
              <w:t>Obchodní právo</w:t>
            </w:r>
          </w:p>
          <w:p w:rsidR="0050421E" w:rsidRPr="00CD54C4" w:rsidDel="005D3929" w:rsidRDefault="0050421E" w:rsidP="00085185">
            <w:pPr>
              <w:pStyle w:val="Bezmezer"/>
              <w:numPr>
                <w:ilvl w:val="1"/>
                <w:numId w:val="53"/>
              </w:numPr>
              <w:ind w:left="247" w:hanging="247"/>
              <w:rPr>
                <w:del w:id="172" w:author="Michal Pilík" w:date="2019-09-10T10:21:00Z"/>
              </w:rPr>
            </w:pPr>
            <w:del w:id="173" w:author="Michal Pilík" w:date="2019-09-10T10:21:00Z">
              <w:r w:rsidRPr="00CD54C4" w:rsidDel="005D3929">
                <w:delText>Právo duševního vlastnictví</w:delText>
              </w:r>
            </w:del>
          </w:p>
          <w:p w:rsidR="0050421E" w:rsidRPr="00CD54C4" w:rsidDel="005D3929" w:rsidRDefault="0050421E" w:rsidP="00085185">
            <w:pPr>
              <w:pStyle w:val="Bezmezer"/>
              <w:numPr>
                <w:ilvl w:val="1"/>
                <w:numId w:val="53"/>
              </w:numPr>
              <w:ind w:left="247" w:hanging="247"/>
              <w:rPr>
                <w:del w:id="174" w:author="Michal Pilík" w:date="2019-09-10T10:21:00Z"/>
              </w:rPr>
            </w:pPr>
            <w:del w:id="175" w:author="Michal Pilík" w:date="2019-09-10T10:21:00Z">
              <w:r w:rsidRPr="00CD54C4" w:rsidDel="005D3929">
                <w:delText>Právo životního prostředí</w:delText>
              </w:r>
            </w:del>
          </w:p>
          <w:p w:rsidR="0050421E" w:rsidRPr="001E0D58" w:rsidRDefault="0050421E" w:rsidP="00085185">
            <w:pPr>
              <w:pStyle w:val="Bezmezer"/>
              <w:numPr>
                <w:ilvl w:val="0"/>
                <w:numId w:val="53"/>
              </w:numPr>
              <w:ind w:left="247" w:hanging="247"/>
            </w:pPr>
            <w:del w:id="176" w:author="Michal Pilík" w:date="2019-09-10T10:21:00Z">
              <w:r w:rsidRPr="00CD54C4" w:rsidDel="005D3929">
                <w:delText>Trestní právo</w:delText>
              </w:r>
            </w:del>
          </w:p>
        </w:tc>
      </w:tr>
      <w:tr w:rsidR="0050421E" w:rsidTr="0042498A">
        <w:trPr>
          <w:trHeight w:val="265"/>
        </w:trPr>
        <w:tc>
          <w:tcPr>
            <w:tcW w:w="3653" w:type="dxa"/>
            <w:gridSpan w:val="2"/>
            <w:tcBorders>
              <w:top w:val="single" w:sz="4" w:space="0" w:color="auto"/>
            </w:tcBorders>
            <w:shd w:val="clear" w:color="auto" w:fill="F7CAAC"/>
          </w:tcPr>
          <w:p w:rsidR="0050421E" w:rsidRPr="001E0D58" w:rsidRDefault="0050421E" w:rsidP="0042498A">
            <w:pPr>
              <w:jc w:val="both"/>
            </w:pPr>
            <w:r w:rsidRPr="001E0D58">
              <w:rPr>
                <w:b/>
              </w:rPr>
              <w:t>Studijní literatura a studijní pomůcky</w:t>
            </w:r>
          </w:p>
        </w:tc>
        <w:tc>
          <w:tcPr>
            <w:tcW w:w="6202" w:type="dxa"/>
            <w:gridSpan w:val="6"/>
            <w:tcBorders>
              <w:top w:val="single" w:sz="4" w:space="0" w:color="auto"/>
              <w:bottom w:val="nil"/>
            </w:tcBorders>
          </w:tcPr>
          <w:p w:rsidR="0050421E" w:rsidRPr="001E0D58" w:rsidRDefault="0050421E" w:rsidP="0042498A">
            <w:pPr>
              <w:jc w:val="both"/>
            </w:pPr>
          </w:p>
        </w:tc>
      </w:tr>
      <w:tr w:rsidR="0050421E" w:rsidTr="0042498A">
        <w:trPr>
          <w:trHeight w:val="2540"/>
        </w:trPr>
        <w:tc>
          <w:tcPr>
            <w:tcW w:w="9855" w:type="dxa"/>
            <w:gridSpan w:val="8"/>
            <w:tcBorders>
              <w:top w:val="single" w:sz="4" w:space="0" w:color="auto"/>
            </w:tcBorders>
            <w:shd w:val="clear" w:color="auto" w:fill="auto"/>
          </w:tcPr>
          <w:p w:rsidR="0050421E" w:rsidRPr="00551FC0" w:rsidRDefault="0050421E" w:rsidP="0042498A">
            <w:pPr>
              <w:pStyle w:val="Bezmezer"/>
              <w:rPr>
                <w:b/>
              </w:rPr>
            </w:pPr>
            <w:r w:rsidRPr="00551FC0">
              <w:rPr>
                <w:b/>
              </w:rPr>
              <w:t>Povinná literatura</w:t>
            </w:r>
          </w:p>
          <w:p w:rsidR="0050421E" w:rsidRPr="00536572" w:rsidRDefault="0050421E" w:rsidP="0042498A">
            <w:pPr>
              <w:pStyle w:val="Bezmezer"/>
              <w:rPr>
                <w:i/>
              </w:rPr>
            </w:pPr>
            <w:r>
              <w:rPr>
                <w:i/>
              </w:rPr>
              <w:t xml:space="preserve">Act No </w:t>
            </w:r>
            <w:r w:rsidRPr="009B6D31">
              <w:rPr>
                <w:i/>
                <w:bdr w:val="none" w:sz="0" w:space="0" w:color="auto" w:frame="1"/>
              </w:rPr>
              <w:t xml:space="preserve"> 141/1961 </w:t>
            </w:r>
            <w:r>
              <w:rPr>
                <w:i/>
                <w:bdr w:val="none" w:sz="0" w:space="0" w:color="auto" w:frame="1"/>
              </w:rPr>
              <w:t>Coll,. Code of criminal procedure</w:t>
            </w:r>
            <w:r w:rsidRPr="009B6D31">
              <w:rPr>
                <w:i/>
              </w:rPr>
              <w:t>.</w:t>
            </w:r>
            <w:r w:rsidRPr="009B6D31">
              <w:t xml:space="preserve">. </w:t>
            </w:r>
          </w:p>
          <w:p w:rsidR="0050421E" w:rsidRPr="009B6D31" w:rsidRDefault="0050421E" w:rsidP="0042498A">
            <w:pPr>
              <w:pStyle w:val="Bezmezer"/>
            </w:pPr>
            <w:r>
              <w:rPr>
                <w:i/>
                <w:iCs/>
                <w:bdr w:val="none" w:sz="0" w:space="0" w:color="auto" w:frame="1"/>
              </w:rPr>
              <w:t>Act No</w:t>
            </w:r>
            <w:r w:rsidRPr="009B6D31">
              <w:rPr>
                <w:i/>
                <w:iCs/>
                <w:bdr w:val="none" w:sz="0" w:space="0" w:color="auto" w:frame="1"/>
              </w:rPr>
              <w:t xml:space="preserve">. 262/2006 </w:t>
            </w:r>
            <w:r>
              <w:rPr>
                <w:i/>
                <w:iCs/>
                <w:bdr w:val="none" w:sz="0" w:space="0" w:color="auto" w:frame="1"/>
              </w:rPr>
              <w:t>Col.,, Labour law</w:t>
            </w:r>
            <w:r w:rsidRPr="009B6D31">
              <w:t xml:space="preserve">. </w:t>
            </w:r>
          </w:p>
          <w:p w:rsidR="0050421E" w:rsidRPr="009B6D31" w:rsidRDefault="0050421E" w:rsidP="0042498A">
            <w:pPr>
              <w:pStyle w:val="Bezmezer"/>
            </w:pPr>
            <w:r w:rsidRPr="00536572">
              <w:rPr>
                <w:i/>
              </w:rPr>
              <w:t>Act N</w:t>
            </w:r>
            <w:r>
              <w:t>o</w:t>
            </w:r>
            <w:r w:rsidRPr="009B6D31">
              <w:rPr>
                <w:i/>
                <w:iCs/>
                <w:bdr w:val="none" w:sz="0" w:space="0" w:color="auto" w:frame="1"/>
              </w:rPr>
              <w:t xml:space="preserve">. 455/1991 </w:t>
            </w:r>
            <w:r>
              <w:rPr>
                <w:i/>
                <w:iCs/>
                <w:bdr w:val="none" w:sz="0" w:space="0" w:color="auto" w:frame="1"/>
              </w:rPr>
              <w:t>Coll.,</w:t>
            </w:r>
            <w:r w:rsidRPr="009B6D31">
              <w:rPr>
                <w:i/>
                <w:iCs/>
                <w:bdr w:val="none" w:sz="0" w:space="0" w:color="auto" w:frame="1"/>
              </w:rPr>
              <w:t xml:space="preserve"> </w:t>
            </w:r>
            <w:r>
              <w:rPr>
                <w:i/>
                <w:iCs/>
                <w:bdr w:val="none" w:sz="0" w:space="0" w:color="auto" w:frame="1"/>
              </w:rPr>
              <w:t>Trade business</w:t>
            </w:r>
            <w:r w:rsidRPr="009B6D31">
              <w:t xml:space="preserve">. </w:t>
            </w:r>
          </w:p>
          <w:p w:rsidR="0050421E" w:rsidRPr="00D64F30" w:rsidRDefault="0050421E" w:rsidP="0042498A">
            <w:pPr>
              <w:pStyle w:val="Bezmezer"/>
            </w:pPr>
            <w:r w:rsidRPr="00536572">
              <w:rPr>
                <w:i/>
              </w:rPr>
              <w:t>Act No</w:t>
            </w:r>
            <w:r>
              <w:t>.</w:t>
            </w:r>
            <w:r w:rsidRPr="009B6D31">
              <w:rPr>
                <w:i/>
                <w:iCs/>
                <w:bdr w:val="none" w:sz="0" w:space="0" w:color="auto" w:frame="1"/>
              </w:rPr>
              <w:t xml:space="preserve"> 89/2012 </w:t>
            </w:r>
            <w:r>
              <w:rPr>
                <w:i/>
                <w:iCs/>
                <w:bdr w:val="none" w:sz="0" w:space="0" w:color="auto" w:frame="1"/>
              </w:rPr>
              <w:t>Coll.,</w:t>
            </w:r>
            <w:r w:rsidRPr="009B6D31">
              <w:rPr>
                <w:i/>
                <w:iCs/>
                <w:bdr w:val="none" w:sz="0" w:space="0" w:color="auto" w:frame="1"/>
              </w:rPr>
              <w:t xml:space="preserve"> </w:t>
            </w:r>
            <w:r>
              <w:rPr>
                <w:i/>
                <w:iCs/>
                <w:bdr w:val="none" w:sz="0" w:space="0" w:color="auto" w:frame="1"/>
              </w:rPr>
              <w:t>Civil code</w:t>
            </w:r>
            <w:r w:rsidRPr="009B6D31">
              <w:t xml:space="preserve">. </w:t>
            </w:r>
          </w:p>
          <w:p w:rsidR="0050421E" w:rsidRDefault="0050421E" w:rsidP="0042498A">
            <w:pPr>
              <w:pStyle w:val="Bezmezer"/>
              <w:rPr>
                <w:i/>
                <w:iCs/>
                <w:bdr w:val="none" w:sz="0" w:space="0" w:color="auto" w:frame="1"/>
              </w:rPr>
            </w:pPr>
            <w:r>
              <w:rPr>
                <w:i/>
                <w:iCs/>
                <w:bdr w:val="none" w:sz="0" w:space="0" w:color="auto" w:frame="1"/>
              </w:rPr>
              <w:t>Act No.</w:t>
            </w:r>
            <w:r w:rsidRPr="009B6D31">
              <w:rPr>
                <w:i/>
                <w:iCs/>
                <w:bdr w:val="none" w:sz="0" w:space="0" w:color="auto" w:frame="1"/>
              </w:rPr>
              <w:t xml:space="preserve"> 90/2012 </w:t>
            </w:r>
            <w:r>
              <w:rPr>
                <w:i/>
                <w:iCs/>
                <w:bdr w:val="none" w:sz="0" w:space="0" w:color="auto" w:frame="1"/>
              </w:rPr>
              <w:t>Coll.,</w:t>
            </w:r>
            <w:r w:rsidRPr="009B6D31">
              <w:rPr>
                <w:i/>
                <w:iCs/>
                <w:bdr w:val="none" w:sz="0" w:space="0" w:color="auto" w:frame="1"/>
              </w:rPr>
              <w:t xml:space="preserve"> </w:t>
            </w:r>
            <w:r>
              <w:rPr>
                <w:i/>
                <w:iCs/>
                <w:bdr w:val="none" w:sz="0" w:space="0" w:color="auto" w:frame="1"/>
              </w:rPr>
              <w:t>Commercial companies and the cooperative.</w:t>
            </w:r>
          </w:p>
          <w:p w:rsidR="0050421E" w:rsidRDefault="0050421E" w:rsidP="0042498A">
            <w:pPr>
              <w:pStyle w:val="Bezmezer"/>
              <w:rPr>
                <w:i/>
                <w:iCs/>
                <w:bdr w:val="none" w:sz="0" w:space="0" w:color="auto" w:frame="1"/>
              </w:rPr>
            </w:pPr>
            <w:r>
              <w:rPr>
                <w:i/>
                <w:iCs/>
                <w:bdr w:val="none" w:sz="0" w:space="0" w:color="auto" w:frame="1"/>
              </w:rPr>
              <w:t>Act No. 182/2006 Coll., Insolvency law</w:t>
            </w:r>
          </w:p>
          <w:p w:rsidR="0050421E" w:rsidRPr="00AA6190" w:rsidRDefault="0050421E" w:rsidP="00131815">
            <w:pPr>
              <w:pStyle w:val="Bezmezer"/>
              <w:jc w:val="both"/>
              <w:rPr>
                <w:iCs/>
                <w:bdr w:val="none" w:sz="0" w:space="0" w:color="auto" w:frame="1"/>
              </w:rPr>
            </w:pPr>
            <w:r w:rsidRPr="00AA6190">
              <w:rPr>
                <w:iCs/>
                <w:bdr w:val="none" w:sz="0" w:space="0" w:color="auto" w:frame="1"/>
              </w:rPr>
              <w:t>DAVIDSON, S. W., DVOŘÁKOVÁ, J., CHROMÁ, M.</w:t>
            </w:r>
            <w:r>
              <w:rPr>
                <w:i/>
                <w:iCs/>
                <w:bdr w:val="none" w:sz="0" w:space="0" w:color="auto" w:frame="1"/>
              </w:rPr>
              <w:t xml:space="preserve"> </w:t>
            </w:r>
            <w:r w:rsidRPr="00AA6190">
              <w:rPr>
                <w:i/>
                <w:iCs/>
                <w:bdr w:val="none" w:sz="0" w:space="0" w:color="auto" w:frame="1"/>
              </w:rPr>
              <w:t>New Introduction to Legal English I.: Revised Edition</w:t>
            </w:r>
            <w:r>
              <w:rPr>
                <w:i/>
                <w:iCs/>
                <w:bdr w:val="none" w:sz="0" w:space="0" w:color="auto" w:frame="1"/>
              </w:rPr>
              <w:t xml:space="preserve">. </w:t>
            </w:r>
            <w:r w:rsidRPr="00AA6190">
              <w:rPr>
                <w:iCs/>
                <w:bdr w:val="none" w:sz="0" w:space="0" w:color="auto" w:frame="1"/>
              </w:rPr>
              <w:t>Praha: Karolinum, 2011, 484 s. ISBN 978-80-246-1950-7.</w:t>
            </w:r>
          </w:p>
          <w:p w:rsidR="0050421E" w:rsidRPr="00D64F30" w:rsidRDefault="0050421E" w:rsidP="00131815">
            <w:pPr>
              <w:pStyle w:val="Bezmezer"/>
              <w:jc w:val="both"/>
            </w:pPr>
            <w:r w:rsidRPr="00AA6190">
              <w:rPr>
                <w:iCs/>
                <w:bdr w:val="none" w:sz="0" w:space="0" w:color="auto" w:frame="1"/>
              </w:rPr>
              <w:t>DAVIDSON, S. W., DVOŘÁKOVÁ, J., CHROMÁ, M.</w:t>
            </w:r>
            <w:r>
              <w:rPr>
                <w:i/>
                <w:iCs/>
                <w:bdr w:val="none" w:sz="0" w:space="0" w:color="auto" w:frame="1"/>
              </w:rPr>
              <w:t xml:space="preserve"> </w:t>
            </w:r>
            <w:r w:rsidRPr="00AA6190">
              <w:rPr>
                <w:i/>
                <w:iCs/>
                <w:bdr w:val="none" w:sz="0" w:space="0" w:color="auto" w:frame="1"/>
              </w:rPr>
              <w:t>New Introduction to Legal English I.: Revised Edition</w:t>
            </w:r>
            <w:r>
              <w:rPr>
                <w:i/>
                <w:iCs/>
                <w:bdr w:val="none" w:sz="0" w:space="0" w:color="auto" w:frame="1"/>
              </w:rPr>
              <w:t xml:space="preserve">. </w:t>
            </w:r>
            <w:r w:rsidRPr="00AA6190">
              <w:rPr>
                <w:iCs/>
                <w:bdr w:val="none" w:sz="0" w:space="0" w:color="auto" w:frame="1"/>
              </w:rPr>
              <w:t xml:space="preserve">Praha: Karolinum, 2011, </w:t>
            </w:r>
            <w:r>
              <w:rPr>
                <w:iCs/>
                <w:bdr w:val="none" w:sz="0" w:space="0" w:color="auto" w:frame="1"/>
              </w:rPr>
              <w:t>516</w:t>
            </w:r>
            <w:r w:rsidRPr="00AA6190">
              <w:rPr>
                <w:iCs/>
                <w:bdr w:val="none" w:sz="0" w:space="0" w:color="auto" w:frame="1"/>
              </w:rPr>
              <w:t xml:space="preserve"> s. ISBN 978-80-246-2007-7</w:t>
            </w:r>
            <w:r>
              <w:rPr>
                <w:iCs/>
                <w:bdr w:val="none" w:sz="0" w:space="0" w:color="auto" w:frame="1"/>
              </w:rPr>
              <w:t>.</w:t>
            </w:r>
          </w:p>
        </w:tc>
      </w:tr>
      <w:tr w:rsidR="0050421E" w:rsidTr="004249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0421E" w:rsidRDefault="0050421E" w:rsidP="0042498A">
            <w:pPr>
              <w:jc w:val="center"/>
              <w:rPr>
                <w:b/>
              </w:rPr>
            </w:pPr>
            <w:r>
              <w:rPr>
                <w:b/>
              </w:rPr>
              <w:t>Informace ke kombinované nebo distanční formě</w:t>
            </w:r>
          </w:p>
        </w:tc>
      </w:tr>
      <w:tr w:rsidR="0050421E" w:rsidTr="0042498A">
        <w:tc>
          <w:tcPr>
            <w:tcW w:w="4787" w:type="dxa"/>
            <w:gridSpan w:val="3"/>
            <w:tcBorders>
              <w:top w:val="single" w:sz="2" w:space="0" w:color="auto"/>
            </w:tcBorders>
            <w:shd w:val="clear" w:color="auto" w:fill="F7CAAC"/>
          </w:tcPr>
          <w:p w:rsidR="0050421E" w:rsidRDefault="0050421E" w:rsidP="0042498A">
            <w:pPr>
              <w:jc w:val="both"/>
            </w:pPr>
            <w:r>
              <w:rPr>
                <w:b/>
              </w:rPr>
              <w:t>Rozsah konzultací (soustředění)</w:t>
            </w:r>
          </w:p>
        </w:tc>
        <w:tc>
          <w:tcPr>
            <w:tcW w:w="889" w:type="dxa"/>
            <w:tcBorders>
              <w:top w:val="single" w:sz="2" w:space="0" w:color="auto"/>
            </w:tcBorders>
          </w:tcPr>
          <w:p w:rsidR="0050421E" w:rsidRDefault="0050421E" w:rsidP="0042498A">
            <w:pPr>
              <w:jc w:val="both"/>
            </w:pPr>
          </w:p>
        </w:tc>
        <w:tc>
          <w:tcPr>
            <w:tcW w:w="4179" w:type="dxa"/>
            <w:gridSpan w:val="4"/>
            <w:tcBorders>
              <w:top w:val="single" w:sz="2" w:space="0" w:color="auto"/>
            </w:tcBorders>
            <w:shd w:val="clear" w:color="auto" w:fill="F7CAAC"/>
          </w:tcPr>
          <w:p w:rsidR="0050421E" w:rsidRDefault="0050421E" w:rsidP="0042498A">
            <w:pPr>
              <w:jc w:val="both"/>
              <w:rPr>
                <w:b/>
              </w:rPr>
            </w:pPr>
            <w:r>
              <w:rPr>
                <w:b/>
              </w:rPr>
              <w:t xml:space="preserve">hodin </w:t>
            </w:r>
          </w:p>
        </w:tc>
      </w:tr>
      <w:tr w:rsidR="0050421E" w:rsidTr="0042498A">
        <w:tc>
          <w:tcPr>
            <w:tcW w:w="9855" w:type="dxa"/>
            <w:gridSpan w:val="8"/>
            <w:shd w:val="clear" w:color="auto" w:fill="F7CAAC"/>
          </w:tcPr>
          <w:p w:rsidR="0050421E" w:rsidRDefault="0050421E" w:rsidP="0042498A">
            <w:pPr>
              <w:jc w:val="both"/>
              <w:rPr>
                <w:b/>
              </w:rPr>
            </w:pPr>
            <w:r>
              <w:rPr>
                <w:b/>
              </w:rPr>
              <w:t>Informace o způsobu kontaktu s vyučujícím</w:t>
            </w:r>
          </w:p>
        </w:tc>
      </w:tr>
      <w:tr w:rsidR="0050421E" w:rsidTr="0042498A">
        <w:trPr>
          <w:trHeight w:val="719"/>
        </w:trPr>
        <w:tc>
          <w:tcPr>
            <w:tcW w:w="9855" w:type="dxa"/>
            <w:gridSpan w:val="8"/>
          </w:tcPr>
          <w:p w:rsidR="0050421E" w:rsidRDefault="0050421E" w:rsidP="0042498A">
            <w:pPr>
              <w:jc w:val="both"/>
            </w:pPr>
            <w:r>
              <w:t>Podle Vnitřního předpisu FaME má každý akademický pracovník stanoveny konzultační hodiny v rozsahu 2 h týdně. Dále je možno komunikovat s vyučujícím prostřednictvím e-mailu nebo v rámci LMS Moodle, ve kterém jsou připraveny všechny předměty Fakulty managementu a ekonomiky.</w:t>
            </w:r>
          </w:p>
        </w:tc>
      </w:tr>
    </w:tbl>
    <w:p w:rsidR="003A1B69" w:rsidRDefault="003A1B69">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E56A4" w:rsidTr="007E56A4">
        <w:tc>
          <w:tcPr>
            <w:tcW w:w="9855" w:type="dxa"/>
            <w:gridSpan w:val="8"/>
            <w:tcBorders>
              <w:bottom w:val="double" w:sz="4" w:space="0" w:color="auto"/>
            </w:tcBorders>
            <w:shd w:val="clear" w:color="auto" w:fill="BDD6EE"/>
          </w:tcPr>
          <w:p w:rsidR="007E56A4" w:rsidRDefault="007E56A4" w:rsidP="007E56A4">
            <w:pPr>
              <w:jc w:val="both"/>
              <w:rPr>
                <w:b/>
                <w:sz w:val="28"/>
              </w:rPr>
            </w:pPr>
            <w:r>
              <w:lastRenderedPageBreak/>
              <w:br w:type="page"/>
            </w:r>
            <w:r>
              <w:rPr>
                <w:b/>
                <w:sz w:val="28"/>
              </w:rPr>
              <w:t>B-III – Charakteristika studijního předmětu</w:t>
            </w:r>
          </w:p>
        </w:tc>
      </w:tr>
      <w:tr w:rsidR="007E56A4" w:rsidTr="007E56A4">
        <w:tc>
          <w:tcPr>
            <w:tcW w:w="3086" w:type="dxa"/>
            <w:tcBorders>
              <w:top w:val="double" w:sz="4" w:space="0" w:color="auto"/>
            </w:tcBorders>
            <w:shd w:val="clear" w:color="auto" w:fill="F7CAAC"/>
          </w:tcPr>
          <w:p w:rsidR="007E56A4" w:rsidRDefault="007E56A4" w:rsidP="007E56A4">
            <w:pPr>
              <w:jc w:val="both"/>
              <w:rPr>
                <w:b/>
              </w:rPr>
            </w:pPr>
            <w:r>
              <w:rPr>
                <w:b/>
              </w:rPr>
              <w:t>Název studijního předmětu</w:t>
            </w:r>
          </w:p>
        </w:tc>
        <w:tc>
          <w:tcPr>
            <w:tcW w:w="6769" w:type="dxa"/>
            <w:gridSpan w:val="7"/>
            <w:tcBorders>
              <w:top w:val="double" w:sz="4" w:space="0" w:color="auto"/>
            </w:tcBorders>
          </w:tcPr>
          <w:p w:rsidR="007E56A4" w:rsidRDefault="007E56A4" w:rsidP="007E56A4">
            <w:pPr>
              <w:jc w:val="both"/>
            </w:pPr>
            <w:r>
              <w:t>Human Resource Management II</w:t>
            </w:r>
          </w:p>
        </w:tc>
      </w:tr>
      <w:tr w:rsidR="007E56A4" w:rsidTr="007E56A4">
        <w:tc>
          <w:tcPr>
            <w:tcW w:w="3086" w:type="dxa"/>
            <w:shd w:val="clear" w:color="auto" w:fill="F7CAAC"/>
          </w:tcPr>
          <w:p w:rsidR="007E56A4" w:rsidRDefault="007E56A4" w:rsidP="007E56A4">
            <w:pPr>
              <w:jc w:val="both"/>
              <w:rPr>
                <w:b/>
              </w:rPr>
            </w:pPr>
            <w:r>
              <w:rPr>
                <w:b/>
              </w:rPr>
              <w:t>Typ předmětu</w:t>
            </w:r>
          </w:p>
        </w:tc>
        <w:tc>
          <w:tcPr>
            <w:tcW w:w="3406" w:type="dxa"/>
            <w:gridSpan w:val="4"/>
          </w:tcPr>
          <w:p w:rsidR="007E56A4" w:rsidRDefault="007E56A4" w:rsidP="007E56A4">
            <w:pPr>
              <w:jc w:val="both"/>
            </w:pPr>
            <w:r>
              <w:t>povinný „PZ“</w:t>
            </w:r>
          </w:p>
        </w:tc>
        <w:tc>
          <w:tcPr>
            <w:tcW w:w="2695" w:type="dxa"/>
            <w:gridSpan w:val="2"/>
            <w:shd w:val="clear" w:color="auto" w:fill="F7CAAC"/>
          </w:tcPr>
          <w:p w:rsidR="007E56A4" w:rsidRDefault="007E56A4" w:rsidP="007E56A4">
            <w:pPr>
              <w:jc w:val="both"/>
            </w:pPr>
            <w:r>
              <w:rPr>
                <w:b/>
              </w:rPr>
              <w:t>doporučený ročník / semestr</w:t>
            </w:r>
          </w:p>
        </w:tc>
        <w:tc>
          <w:tcPr>
            <w:tcW w:w="668" w:type="dxa"/>
          </w:tcPr>
          <w:p w:rsidR="007E56A4" w:rsidRDefault="007E56A4" w:rsidP="007E56A4">
            <w:pPr>
              <w:jc w:val="both"/>
            </w:pPr>
            <w:r>
              <w:t>2/Z</w:t>
            </w:r>
          </w:p>
        </w:tc>
      </w:tr>
      <w:tr w:rsidR="007E56A4" w:rsidTr="007E56A4">
        <w:tc>
          <w:tcPr>
            <w:tcW w:w="3086" w:type="dxa"/>
            <w:shd w:val="clear" w:color="auto" w:fill="F7CAAC"/>
          </w:tcPr>
          <w:p w:rsidR="007E56A4" w:rsidRDefault="007E56A4" w:rsidP="007E56A4">
            <w:pPr>
              <w:jc w:val="both"/>
              <w:rPr>
                <w:b/>
              </w:rPr>
            </w:pPr>
            <w:r>
              <w:rPr>
                <w:b/>
              </w:rPr>
              <w:t>Rozsah studijního předmětu</w:t>
            </w:r>
          </w:p>
        </w:tc>
        <w:tc>
          <w:tcPr>
            <w:tcW w:w="1701" w:type="dxa"/>
            <w:gridSpan w:val="2"/>
          </w:tcPr>
          <w:p w:rsidR="007E56A4" w:rsidRDefault="007E56A4" w:rsidP="007E56A4">
            <w:pPr>
              <w:jc w:val="both"/>
            </w:pPr>
            <w:r>
              <w:t>13p + 13s</w:t>
            </w:r>
          </w:p>
        </w:tc>
        <w:tc>
          <w:tcPr>
            <w:tcW w:w="889" w:type="dxa"/>
            <w:shd w:val="clear" w:color="auto" w:fill="F7CAAC"/>
          </w:tcPr>
          <w:p w:rsidR="007E56A4" w:rsidRDefault="007E56A4" w:rsidP="007E56A4">
            <w:pPr>
              <w:jc w:val="both"/>
              <w:rPr>
                <w:b/>
              </w:rPr>
            </w:pPr>
            <w:r>
              <w:rPr>
                <w:b/>
              </w:rPr>
              <w:t xml:space="preserve">hod. </w:t>
            </w:r>
          </w:p>
        </w:tc>
        <w:tc>
          <w:tcPr>
            <w:tcW w:w="816" w:type="dxa"/>
          </w:tcPr>
          <w:p w:rsidR="007E56A4" w:rsidRDefault="007E56A4" w:rsidP="007E56A4">
            <w:pPr>
              <w:jc w:val="both"/>
            </w:pPr>
            <w:r>
              <w:t>26</w:t>
            </w:r>
          </w:p>
        </w:tc>
        <w:tc>
          <w:tcPr>
            <w:tcW w:w="2156" w:type="dxa"/>
            <w:shd w:val="clear" w:color="auto" w:fill="F7CAAC"/>
          </w:tcPr>
          <w:p w:rsidR="007E56A4" w:rsidRDefault="007E56A4" w:rsidP="007E56A4">
            <w:pPr>
              <w:jc w:val="both"/>
              <w:rPr>
                <w:b/>
              </w:rPr>
            </w:pPr>
            <w:r>
              <w:rPr>
                <w:b/>
              </w:rPr>
              <w:t>kreditů</w:t>
            </w:r>
          </w:p>
        </w:tc>
        <w:tc>
          <w:tcPr>
            <w:tcW w:w="1207" w:type="dxa"/>
            <w:gridSpan w:val="2"/>
          </w:tcPr>
          <w:p w:rsidR="007E56A4" w:rsidRDefault="00F26B8D" w:rsidP="007E56A4">
            <w:pPr>
              <w:jc w:val="both"/>
            </w:pPr>
            <w:r>
              <w:t>3</w:t>
            </w:r>
          </w:p>
        </w:tc>
      </w:tr>
      <w:tr w:rsidR="007E56A4" w:rsidTr="007E56A4">
        <w:tc>
          <w:tcPr>
            <w:tcW w:w="3086" w:type="dxa"/>
            <w:shd w:val="clear" w:color="auto" w:fill="F7CAAC"/>
          </w:tcPr>
          <w:p w:rsidR="007E56A4" w:rsidRDefault="007E56A4" w:rsidP="007E56A4">
            <w:pPr>
              <w:jc w:val="both"/>
              <w:rPr>
                <w:b/>
                <w:sz w:val="22"/>
              </w:rPr>
            </w:pPr>
            <w:r>
              <w:rPr>
                <w:b/>
              </w:rPr>
              <w:t>Prerekvizity, korekvizity, ekvivalence</w:t>
            </w:r>
          </w:p>
        </w:tc>
        <w:tc>
          <w:tcPr>
            <w:tcW w:w="6769" w:type="dxa"/>
            <w:gridSpan w:val="7"/>
          </w:tcPr>
          <w:p w:rsidR="007E56A4" w:rsidRDefault="007E56A4" w:rsidP="007E56A4">
            <w:pPr>
              <w:jc w:val="both"/>
            </w:pPr>
          </w:p>
        </w:tc>
      </w:tr>
      <w:tr w:rsidR="007E56A4" w:rsidTr="007E56A4">
        <w:tc>
          <w:tcPr>
            <w:tcW w:w="3086" w:type="dxa"/>
            <w:shd w:val="clear" w:color="auto" w:fill="F7CAAC"/>
          </w:tcPr>
          <w:p w:rsidR="007E56A4" w:rsidRDefault="007E56A4" w:rsidP="007E56A4">
            <w:pPr>
              <w:jc w:val="both"/>
              <w:rPr>
                <w:b/>
              </w:rPr>
            </w:pPr>
            <w:r>
              <w:rPr>
                <w:b/>
              </w:rPr>
              <w:t>Způsob ověření studijních výsledků</w:t>
            </w:r>
          </w:p>
        </w:tc>
        <w:tc>
          <w:tcPr>
            <w:tcW w:w="3406" w:type="dxa"/>
            <w:gridSpan w:val="4"/>
          </w:tcPr>
          <w:p w:rsidR="007E56A4" w:rsidRDefault="007E56A4" w:rsidP="007E56A4">
            <w:pPr>
              <w:jc w:val="both"/>
            </w:pPr>
            <w:r>
              <w:t>zápočet, zkouška</w:t>
            </w:r>
          </w:p>
        </w:tc>
        <w:tc>
          <w:tcPr>
            <w:tcW w:w="2156" w:type="dxa"/>
            <w:shd w:val="clear" w:color="auto" w:fill="F7CAAC"/>
          </w:tcPr>
          <w:p w:rsidR="007E56A4" w:rsidRDefault="007E56A4" w:rsidP="007E56A4">
            <w:pPr>
              <w:jc w:val="both"/>
              <w:rPr>
                <w:b/>
              </w:rPr>
            </w:pPr>
            <w:r>
              <w:rPr>
                <w:b/>
              </w:rPr>
              <w:t>Forma výuky</w:t>
            </w:r>
          </w:p>
        </w:tc>
        <w:tc>
          <w:tcPr>
            <w:tcW w:w="1207" w:type="dxa"/>
            <w:gridSpan w:val="2"/>
          </w:tcPr>
          <w:p w:rsidR="007E56A4" w:rsidRDefault="007E56A4" w:rsidP="007E56A4">
            <w:pPr>
              <w:jc w:val="both"/>
            </w:pPr>
            <w:r>
              <w:t>přednáška, seminář</w:t>
            </w:r>
          </w:p>
        </w:tc>
      </w:tr>
      <w:tr w:rsidR="007E56A4" w:rsidTr="007E56A4">
        <w:tc>
          <w:tcPr>
            <w:tcW w:w="3086" w:type="dxa"/>
            <w:shd w:val="clear" w:color="auto" w:fill="F7CAAC"/>
          </w:tcPr>
          <w:p w:rsidR="007E56A4" w:rsidRDefault="007E56A4" w:rsidP="007E56A4">
            <w:pPr>
              <w:jc w:val="both"/>
              <w:rPr>
                <w:b/>
              </w:rPr>
            </w:pPr>
            <w:r>
              <w:rPr>
                <w:b/>
              </w:rPr>
              <w:t>Forma způsobu ověření studijních výsledků a další požadavky na studenta</w:t>
            </w:r>
          </w:p>
        </w:tc>
        <w:tc>
          <w:tcPr>
            <w:tcW w:w="6769" w:type="dxa"/>
            <w:gridSpan w:val="7"/>
            <w:tcBorders>
              <w:bottom w:val="nil"/>
            </w:tcBorders>
          </w:tcPr>
          <w:p w:rsidR="007E56A4" w:rsidRDefault="007E56A4" w:rsidP="007E56A4">
            <w:pPr>
              <w:jc w:val="both"/>
            </w:pPr>
            <w:r>
              <w:t xml:space="preserve">Způsob zakončení předmětu – zápočet, zkouška </w:t>
            </w:r>
          </w:p>
          <w:p w:rsidR="007E56A4" w:rsidRDefault="007E56A4" w:rsidP="007E56A4">
            <w:pPr>
              <w:jc w:val="both"/>
            </w:pPr>
            <w:r>
              <w:t>Požadavky na zápočet: získat hodnocení "splněno" či "splněno s pochvalou" za zadaný seminární úkol, docházka na min. 80 % realizovaných seminářů, aktivní zapojení na seminářích.</w:t>
            </w:r>
          </w:p>
          <w:p w:rsidR="007E56A4" w:rsidRDefault="007E56A4" w:rsidP="007E56A4">
            <w:pPr>
              <w:jc w:val="both"/>
            </w:pPr>
            <w:r>
              <w:t>Požadavky na zkoušku: zvládnutí znalostí, které jsou vymezeny jednotlivými tematickými okruhy. Zkouška má dvě části: písemnou a ústní. Písemný test musí být napsán alespoň na 60 %.</w:t>
            </w:r>
          </w:p>
        </w:tc>
      </w:tr>
      <w:tr w:rsidR="007E56A4" w:rsidTr="007E56A4">
        <w:trPr>
          <w:trHeight w:val="70"/>
        </w:trPr>
        <w:tc>
          <w:tcPr>
            <w:tcW w:w="9855" w:type="dxa"/>
            <w:gridSpan w:val="8"/>
            <w:tcBorders>
              <w:top w:val="nil"/>
            </w:tcBorders>
          </w:tcPr>
          <w:p w:rsidR="007E56A4" w:rsidRDefault="007E56A4" w:rsidP="007E56A4">
            <w:pPr>
              <w:jc w:val="both"/>
            </w:pPr>
          </w:p>
        </w:tc>
      </w:tr>
      <w:tr w:rsidR="007E56A4" w:rsidTr="007E56A4">
        <w:trPr>
          <w:trHeight w:val="197"/>
        </w:trPr>
        <w:tc>
          <w:tcPr>
            <w:tcW w:w="3086" w:type="dxa"/>
            <w:tcBorders>
              <w:top w:val="nil"/>
            </w:tcBorders>
            <w:shd w:val="clear" w:color="auto" w:fill="F7CAAC"/>
          </w:tcPr>
          <w:p w:rsidR="007E56A4" w:rsidRDefault="007E56A4" w:rsidP="007E56A4">
            <w:pPr>
              <w:jc w:val="both"/>
              <w:rPr>
                <w:b/>
              </w:rPr>
            </w:pPr>
            <w:r>
              <w:rPr>
                <w:b/>
              </w:rPr>
              <w:t>Garant předmětu</w:t>
            </w:r>
          </w:p>
        </w:tc>
        <w:tc>
          <w:tcPr>
            <w:tcW w:w="6769" w:type="dxa"/>
            <w:gridSpan w:val="7"/>
            <w:tcBorders>
              <w:top w:val="nil"/>
            </w:tcBorders>
          </w:tcPr>
          <w:p w:rsidR="007E56A4" w:rsidRDefault="007E56A4" w:rsidP="007E56A4">
            <w:pPr>
              <w:jc w:val="both"/>
            </w:pPr>
            <w:r>
              <w:t>Ing. Jana Matošková, Ph.D.</w:t>
            </w:r>
          </w:p>
        </w:tc>
      </w:tr>
      <w:tr w:rsidR="007E56A4" w:rsidTr="007E56A4">
        <w:trPr>
          <w:trHeight w:val="243"/>
        </w:trPr>
        <w:tc>
          <w:tcPr>
            <w:tcW w:w="3086" w:type="dxa"/>
            <w:tcBorders>
              <w:top w:val="nil"/>
            </w:tcBorders>
            <w:shd w:val="clear" w:color="auto" w:fill="F7CAAC"/>
          </w:tcPr>
          <w:p w:rsidR="007E56A4" w:rsidRDefault="007E56A4" w:rsidP="007E56A4">
            <w:pPr>
              <w:jc w:val="both"/>
              <w:rPr>
                <w:b/>
              </w:rPr>
            </w:pPr>
            <w:r>
              <w:rPr>
                <w:b/>
              </w:rPr>
              <w:t>Zapojení garanta do výuky předmětu</w:t>
            </w:r>
          </w:p>
        </w:tc>
        <w:tc>
          <w:tcPr>
            <w:tcW w:w="6769" w:type="dxa"/>
            <w:gridSpan w:val="7"/>
            <w:tcBorders>
              <w:top w:val="nil"/>
            </w:tcBorders>
          </w:tcPr>
          <w:p w:rsidR="007E56A4" w:rsidRDefault="007E56A4" w:rsidP="007E56A4">
            <w:pPr>
              <w:jc w:val="both"/>
            </w:pPr>
            <w:r w:rsidRPr="00DB3747">
              <w:t>Garant se podílí na přednášení</w:t>
            </w:r>
            <w:r>
              <w:t xml:space="preserve"> v rozsahu 100 %</w:t>
            </w:r>
            <w:r w:rsidRPr="00DB3747">
              <w:t>, dále stanovuj</w:t>
            </w:r>
            <w:r>
              <w:t>e</w:t>
            </w:r>
            <w:r w:rsidRPr="00DB3747">
              <w:t xml:space="preserve"> koncepci </w:t>
            </w:r>
            <w:r>
              <w:t>seminářů</w:t>
            </w:r>
            <w:r w:rsidRPr="00DB3747">
              <w:t xml:space="preserve"> a dohlíží na jejich jednotné vedení.</w:t>
            </w:r>
          </w:p>
        </w:tc>
      </w:tr>
      <w:tr w:rsidR="007E56A4" w:rsidTr="007E56A4">
        <w:tc>
          <w:tcPr>
            <w:tcW w:w="3086" w:type="dxa"/>
            <w:shd w:val="clear" w:color="auto" w:fill="F7CAAC"/>
          </w:tcPr>
          <w:p w:rsidR="007E56A4" w:rsidRDefault="007E56A4" w:rsidP="007E56A4">
            <w:pPr>
              <w:jc w:val="both"/>
              <w:rPr>
                <w:b/>
              </w:rPr>
            </w:pPr>
            <w:r>
              <w:rPr>
                <w:b/>
              </w:rPr>
              <w:t>Vyučující</w:t>
            </w:r>
          </w:p>
        </w:tc>
        <w:tc>
          <w:tcPr>
            <w:tcW w:w="6769" w:type="dxa"/>
            <w:gridSpan w:val="7"/>
            <w:tcBorders>
              <w:bottom w:val="nil"/>
            </w:tcBorders>
          </w:tcPr>
          <w:p w:rsidR="007E56A4" w:rsidRDefault="007E56A4" w:rsidP="007E56A4">
            <w:pPr>
              <w:jc w:val="both"/>
            </w:pPr>
            <w:r>
              <w:t>Ing. Jana Matošková, Ph.D. - přednášky (100%)</w:t>
            </w:r>
          </w:p>
        </w:tc>
      </w:tr>
      <w:tr w:rsidR="007E56A4" w:rsidTr="007E56A4">
        <w:trPr>
          <w:trHeight w:val="70"/>
        </w:trPr>
        <w:tc>
          <w:tcPr>
            <w:tcW w:w="9855" w:type="dxa"/>
            <w:gridSpan w:val="8"/>
            <w:tcBorders>
              <w:top w:val="nil"/>
            </w:tcBorders>
          </w:tcPr>
          <w:p w:rsidR="007E56A4" w:rsidRDefault="007E56A4" w:rsidP="007E56A4">
            <w:pPr>
              <w:jc w:val="both"/>
            </w:pPr>
          </w:p>
        </w:tc>
      </w:tr>
      <w:tr w:rsidR="007E56A4" w:rsidTr="007E56A4">
        <w:tc>
          <w:tcPr>
            <w:tcW w:w="3086" w:type="dxa"/>
            <w:shd w:val="clear" w:color="auto" w:fill="F7CAAC"/>
          </w:tcPr>
          <w:p w:rsidR="007E56A4" w:rsidRDefault="007E56A4" w:rsidP="007E56A4">
            <w:pPr>
              <w:jc w:val="both"/>
              <w:rPr>
                <w:b/>
              </w:rPr>
            </w:pPr>
            <w:r>
              <w:rPr>
                <w:b/>
              </w:rPr>
              <w:t>Stručná anotace předmětu</w:t>
            </w:r>
          </w:p>
        </w:tc>
        <w:tc>
          <w:tcPr>
            <w:tcW w:w="6769" w:type="dxa"/>
            <w:gridSpan w:val="7"/>
            <w:tcBorders>
              <w:bottom w:val="nil"/>
            </w:tcBorders>
          </w:tcPr>
          <w:p w:rsidR="007E56A4" w:rsidRDefault="007E56A4" w:rsidP="007E56A4">
            <w:pPr>
              <w:jc w:val="both"/>
            </w:pPr>
          </w:p>
        </w:tc>
      </w:tr>
      <w:tr w:rsidR="007E56A4" w:rsidTr="007E56A4">
        <w:trPr>
          <w:trHeight w:val="2402"/>
        </w:trPr>
        <w:tc>
          <w:tcPr>
            <w:tcW w:w="9855" w:type="dxa"/>
            <w:gridSpan w:val="8"/>
            <w:tcBorders>
              <w:top w:val="nil"/>
              <w:bottom w:val="single" w:sz="12" w:space="0" w:color="auto"/>
            </w:tcBorders>
          </w:tcPr>
          <w:p w:rsidR="007E56A4" w:rsidRDefault="007E56A4" w:rsidP="007E56A4">
            <w:pPr>
              <w:jc w:val="both"/>
            </w:pPr>
            <w:r>
              <w:t>Cílem předmětu je rozšířit a prohloubit znalosti studentů v oblasti řízení lidských zdrojů podniku. Pozornost je zaměřena na personální marketing, personální controlling, personální výzkum, řízení lidských zdrojů ve specifických podmínkách, stejně jako na vybrané aktuální trendy v oblasti personalistiky.</w:t>
            </w:r>
          </w:p>
          <w:p w:rsidR="007E56A4" w:rsidRPr="006C4B46" w:rsidRDefault="007E56A4" w:rsidP="00085185">
            <w:pPr>
              <w:pStyle w:val="Odstavecseseznamem"/>
              <w:numPr>
                <w:ilvl w:val="0"/>
                <w:numId w:val="41"/>
              </w:numPr>
              <w:spacing w:after="0" w:line="240" w:lineRule="auto"/>
              <w:ind w:left="187" w:hanging="187"/>
              <w:jc w:val="both"/>
              <w:rPr>
                <w:rFonts w:ascii="Times New Roman" w:hAnsi="Times New Roman"/>
                <w:sz w:val="20"/>
                <w:szCs w:val="20"/>
              </w:rPr>
            </w:pPr>
            <w:r w:rsidRPr="006C4B46">
              <w:rPr>
                <w:rFonts w:ascii="Times New Roman" w:hAnsi="Times New Roman"/>
                <w:sz w:val="20"/>
                <w:szCs w:val="20"/>
              </w:rPr>
              <w:t>Charakteristika aktuální koncepce personálního řízení.</w:t>
            </w:r>
          </w:p>
          <w:p w:rsidR="007E56A4" w:rsidRPr="006C4B46" w:rsidRDefault="007E56A4" w:rsidP="00085185">
            <w:pPr>
              <w:pStyle w:val="Odstavecseseznamem"/>
              <w:numPr>
                <w:ilvl w:val="0"/>
                <w:numId w:val="41"/>
              </w:numPr>
              <w:spacing w:after="0" w:line="240" w:lineRule="auto"/>
              <w:ind w:left="187" w:hanging="187"/>
              <w:jc w:val="both"/>
              <w:rPr>
                <w:rFonts w:ascii="Times New Roman" w:hAnsi="Times New Roman"/>
                <w:sz w:val="20"/>
                <w:szCs w:val="20"/>
              </w:rPr>
            </w:pPr>
            <w:r w:rsidRPr="006C4B46">
              <w:rPr>
                <w:rFonts w:ascii="Times New Roman" w:hAnsi="Times New Roman"/>
                <w:sz w:val="20"/>
                <w:szCs w:val="20"/>
              </w:rPr>
              <w:t>Personální marketing.</w:t>
            </w:r>
          </w:p>
          <w:p w:rsidR="007E56A4" w:rsidRPr="006C4B46" w:rsidRDefault="007E56A4" w:rsidP="00085185">
            <w:pPr>
              <w:pStyle w:val="Odstavecseseznamem"/>
              <w:numPr>
                <w:ilvl w:val="0"/>
                <w:numId w:val="41"/>
              </w:numPr>
              <w:spacing w:after="0" w:line="240" w:lineRule="auto"/>
              <w:ind w:left="187" w:hanging="187"/>
              <w:jc w:val="both"/>
              <w:rPr>
                <w:rFonts w:ascii="Times New Roman" w:hAnsi="Times New Roman"/>
                <w:sz w:val="20"/>
                <w:szCs w:val="20"/>
              </w:rPr>
            </w:pPr>
            <w:r w:rsidRPr="006C4B46">
              <w:rPr>
                <w:rFonts w:ascii="Times New Roman" w:hAnsi="Times New Roman"/>
                <w:sz w:val="20"/>
                <w:szCs w:val="20"/>
              </w:rPr>
              <w:t>Personální plánování a personální controlling.</w:t>
            </w:r>
          </w:p>
          <w:p w:rsidR="007E56A4" w:rsidRPr="006C4B46" w:rsidRDefault="007E56A4" w:rsidP="00085185">
            <w:pPr>
              <w:pStyle w:val="Odstavecseseznamem"/>
              <w:numPr>
                <w:ilvl w:val="0"/>
                <w:numId w:val="41"/>
              </w:numPr>
              <w:spacing w:after="0" w:line="240" w:lineRule="auto"/>
              <w:ind w:left="187" w:hanging="187"/>
              <w:jc w:val="both"/>
              <w:rPr>
                <w:rFonts w:ascii="Times New Roman" w:hAnsi="Times New Roman"/>
                <w:sz w:val="20"/>
                <w:szCs w:val="20"/>
              </w:rPr>
            </w:pPr>
            <w:r w:rsidRPr="006C4B46">
              <w:rPr>
                <w:rFonts w:ascii="Times New Roman" w:hAnsi="Times New Roman"/>
                <w:sz w:val="20"/>
                <w:szCs w:val="20"/>
              </w:rPr>
              <w:t>Personální výzkum.</w:t>
            </w:r>
          </w:p>
          <w:p w:rsidR="007E56A4" w:rsidRPr="006C4B46" w:rsidRDefault="007E56A4" w:rsidP="00085185">
            <w:pPr>
              <w:pStyle w:val="Odstavecseseznamem"/>
              <w:numPr>
                <w:ilvl w:val="0"/>
                <w:numId w:val="41"/>
              </w:numPr>
              <w:spacing w:after="0" w:line="240" w:lineRule="auto"/>
              <w:ind w:left="187" w:hanging="187"/>
              <w:jc w:val="both"/>
              <w:rPr>
                <w:rFonts w:ascii="Times New Roman" w:hAnsi="Times New Roman"/>
                <w:sz w:val="20"/>
                <w:szCs w:val="20"/>
              </w:rPr>
            </w:pPr>
            <w:r w:rsidRPr="006C4B46">
              <w:rPr>
                <w:rFonts w:ascii="Times New Roman" w:hAnsi="Times New Roman"/>
                <w:sz w:val="20"/>
                <w:szCs w:val="20"/>
              </w:rPr>
              <w:t>Řízení lidských zdrojů ve specifických podmínkách (malé firmy, multinacionální společnosti, soukromé neziskové organizace, instituce veřejné správy a samosprávy, školství, řízení lidských zdrojů v době ekonomické krize).</w:t>
            </w:r>
          </w:p>
          <w:p w:rsidR="007E56A4" w:rsidRDefault="007E56A4" w:rsidP="00085185">
            <w:pPr>
              <w:pStyle w:val="Odstavecseseznamem"/>
              <w:numPr>
                <w:ilvl w:val="0"/>
                <w:numId w:val="41"/>
              </w:numPr>
              <w:spacing w:after="0" w:line="240" w:lineRule="auto"/>
              <w:ind w:left="187" w:hanging="187"/>
              <w:contextualSpacing w:val="0"/>
              <w:jc w:val="both"/>
            </w:pPr>
            <w:r w:rsidRPr="006C4B46">
              <w:rPr>
                <w:rFonts w:ascii="Times New Roman" w:hAnsi="Times New Roman"/>
                <w:sz w:val="20"/>
                <w:szCs w:val="20"/>
              </w:rPr>
              <w:t>Aktuální trendy v řízení lidských zdrojů (personální outsourcing, talent management, řízení znalostních pracovníků, podpora sdílení znalostí v organizacích atd.).</w:t>
            </w:r>
          </w:p>
        </w:tc>
      </w:tr>
      <w:tr w:rsidR="007E56A4" w:rsidTr="007E56A4">
        <w:trPr>
          <w:trHeight w:val="265"/>
        </w:trPr>
        <w:tc>
          <w:tcPr>
            <w:tcW w:w="3653" w:type="dxa"/>
            <w:gridSpan w:val="2"/>
            <w:tcBorders>
              <w:top w:val="nil"/>
            </w:tcBorders>
            <w:shd w:val="clear" w:color="auto" w:fill="F7CAAC"/>
          </w:tcPr>
          <w:p w:rsidR="007E56A4" w:rsidRDefault="007E56A4" w:rsidP="007E56A4">
            <w:pPr>
              <w:jc w:val="both"/>
            </w:pPr>
            <w:r>
              <w:rPr>
                <w:b/>
              </w:rPr>
              <w:t>Studijní literatura a studijní pomůcky</w:t>
            </w:r>
          </w:p>
        </w:tc>
        <w:tc>
          <w:tcPr>
            <w:tcW w:w="6202" w:type="dxa"/>
            <w:gridSpan w:val="6"/>
            <w:tcBorders>
              <w:top w:val="nil"/>
              <w:bottom w:val="nil"/>
            </w:tcBorders>
          </w:tcPr>
          <w:p w:rsidR="007E56A4" w:rsidRDefault="007E56A4" w:rsidP="007E56A4">
            <w:pPr>
              <w:jc w:val="both"/>
            </w:pPr>
          </w:p>
        </w:tc>
      </w:tr>
      <w:tr w:rsidR="007E56A4" w:rsidTr="007E56A4">
        <w:trPr>
          <w:trHeight w:val="1497"/>
        </w:trPr>
        <w:tc>
          <w:tcPr>
            <w:tcW w:w="9855" w:type="dxa"/>
            <w:gridSpan w:val="8"/>
            <w:tcBorders>
              <w:top w:val="nil"/>
            </w:tcBorders>
          </w:tcPr>
          <w:p w:rsidR="007E56A4" w:rsidRPr="002658B2" w:rsidRDefault="007E56A4" w:rsidP="007E56A4">
            <w:pPr>
              <w:jc w:val="both"/>
              <w:rPr>
                <w:b/>
              </w:rPr>
            </w:pPr>
            <w:r w:rsidRPr="002658B2">
              <w:rPr>
                <w:b/>
              </w:rPr>
              <w:t>Povinná</w:t>
            </w:r>
            <w:r>
              <w:rPr>
                <w:b/>
              </w:rPr>
              <w:t xml:space="preserve"> literatura</w:t>
            </w:r>
          </w:p>
          <w:p w:rsidR="007E56A4" w:rsidRDefault="007E56A4" w:rsidP="007E56A4">
            <w:pPr>
              <w:jc w:val="both"/>
            </w:pPr>
            <w:r>
              <w:t xml:space="preserve">ARMSTRONG, M. </w:t>
            </w:r>
            <w:r w:rsidRPr="00287645">
              <w:rPr>
                <w:i/>
              </w:rPr>
              <w:t>Armstrong’s handbook of human resource management practice.</w:t>
            </w:r>
            <w:r>
              <w:t xml:space="preserve"> 14. vyd. New York: Kogan Page Limited, 2017. ISBN 978-0-7494-7411-9.</w:t>
            </w:r>
          </w:p>
          <w:p w:rsidR="007E56A4" w:rsidRDefault="007E56A4" w:rsidP="007E56A4">
            <w:pPr>
              <w:jc w:val="both"/>
            </w:pPr>
            <w:r>
              <w:t xml:space="preserve">CRAWSHAW, J. R., BUDHWAR, P. S., DAVIS, A. </w:t>
            </w:r>
            <w:r>
              <w:rPr>
                <w:i/>
                <w:iCs/>
              </w:rPr>
              <w:t>Human resource management: strategic and international perspectives</w:t>
            </w:r>
            <w:r>
              <w:t>. 2. vyd. Los Angeles: SAGE, 2017. ISBN 978-1473967663.</w:t>
            </w:r>
          </w:p>
          <w:p w:rsidR="007E56A4" w:rsidRDefault="007E56A4" w:rsidP="007E56A4">
            <w:pPr>
              <w:jc w:val="both"/>
            </w:pPr>
            <w:r>
              <w:t xml:space="preserve">NOE, R. A., ed. </w:t>
            </w:r>
            <w:r w:rsidRPr="00287645">
              <w:rPr>
                <w:i/>
              </w:rPr>
              <w:t>Fundamentals of human resource management</w:t>
            </w:r>
            <w:r>
              <w:t>. 5. vyd. New York, NY: McGraw-Hill/Irwin, 2014. ISBN 978-0-07-811261-4.</w:t>
            </w:r>
          </w:p>
          <w:p w:rsidR="007E56A4" w:rsidRPr="00AB155A" w:rsidRDefault="007E56A4" w:rsidP="007E56A4">
            <w:pPr>
              <w:jc w:val="both"/>
            </w:pPr>
            <w:r w:rsidRPr="00AB155A">
              <w:t>REDMAN, T</w:t>
            </w:r>
            <w:r>
              <w:t xml:space="preserve">., </w:t>
            </w:r>
            <w:r w:rsidRPr="00AB155A">
              <w:t>WILKINSON</w:t>
            </w:r>
            <w:r>
              <w:t xml:space="preserve">, A., </w:t>
            </w:r>
            <w:r w:rsidRPr="00AB155A">
              <w:t>DUNDON</w:t>
            </w:r>
            <w:r>
              <w:t>, T.</w:t>
            </w:r>
            <w:r w:rsidRPr="00AB155A">
              <w:t xml:space="preserve"> </w:t>
            </w:r>
            <w:r w:rsidRPr="00AB155A">
              <w:rPr>
                <w:i/>
                <w:iCs/>
              </w:rPr>
              <w:t>Contemporary human resource management: text and cases</w:t>
            </w:r>
            <w:r w:rsidRPr="00AB155A">
              <w:t>. 5. vyd. Harlow, United Kingdom: Pearson Education, 2017. ISBN 978-1-292-08824-2.</w:t>
            </w:r>
          </w:p>
          <w:p w:rsidR="007E56A4" w:rsidRDefault="007E56A4" w:rsidP="007E56A4">
            <w:pPr>
              <w:jc w:val="both"/>
              <w:rPr>
                <w:b/>
              </w:rPr>
            </w:pPr>
            <w:r w:rsidRPr="002658B2">
              <w:rPr>
                <w:b/>
              </w:rPr>
              <w:t>Doporučená literatura</w:t>
            </w:r>
          </w:p>
          <w:p w:rsidR="007E56A4" w:rsidRDefault="007E56A4" w:rsidP="007E56A4">
            <w:pPr>
              <w:jc w:val="both"/>
            </w:pPr>
            <w:r>
              <w:t xml:space="preserve">EDITED BY CARY L. COOPER AND RONALD J. BURKE. </w:t>
            </w:r>
            <w:r>
              <w:rPr>
                <w:i/>
                <w:iCs/>
              </w:rPr>
              <w:t>Human resource management in small business: achieving peak performance</w:t>
            </w:r>
            <w:r>
              <w:t>. Cheltenham: Edward Elgar, 2012. ISBN 9780857932839.</w:t>
            </w:r>
          </w:p>
          <w:p w:rsidR="007E56A4" w:rsidRDefault="007E56A4" w:rsidP="007E56A4">
            <w:pPr>
              <w:jc w:val="both"/>
            </w:pPr>
            <w:r>
              <w:t xml:space="preserve">FITZENZ, J., DAVISON, B. </w:t>
            </w:r>
            <w:r>
              <w:rPr>
                <w:i/>
                <w:iCs/>
              </w:rPr>
              <w:t>How to measure human resources management</w:t>
            </w:r>
            <w:r>
              <w:t>. 3. vyd. New York: McGraw-Hill, 2002. ISBN 978-0-07-136998-5.</w:t>
            </w:r>
          </w:p>
          <w:p w:rsidR="007E56A4" w:rsidRDefault="007E56A4" w:rsidP="007E56A4">
            <w:pPr>
              <w:jc w:val="both"/>
            </w:pPr>
            <w:r>
              <w:t xml:space="preserve">HARZING, A. W., PINNINGTON, A. </w:t>
            </w:r>
            <w:r>
              <w:rPr>
                <w:i/>
                <w:iCs/>
              </w:rPr>
              <w:t>International human resource management</w:t>
            </w:r>
            <w:r>
              <w:t>. 4. vyd. London: SAGE Publications, 2015. ISBN 978-1446267318.</w:t>
            </w:r>
          </w:p>
          <w:p w:rsidR="007E56A4" w:rsidRDefault="007E56A4" w:rsidP="007E56A4">
            <w:pPr>
              <w:jc w:val="both"/>
            </w:pPr>
            <w:r>
              <w:t xml:space="preserve">ULRICH, D. </w:t>
            </w:r>
            <w:r>
              <w:rPr>
                <w:i/>
                <w:iCs/>
              </w:rPr>
              <w:t>HR from the outside in: the next era of human resources transformation</w:t>
            </w:r>
            <w:r>
              <w:t>. New York: McGraw-Hill, 2012. ISBN 978-0071802666.</w:t>
            </w:r>
          </w:p>
        </w:tc>
      </w:tr>
      <w:tr w:rsidR="007E56A4" w:rsidTr="007E56A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E56A4" w:rsidRDefault="007E56A4" w:rsidP="007E56A4">
            <w:pPr>
              <w:jc w:val="center"/>
              <w:rPr>
                <w:b/>
              </w:rPr>
            </w:pPr>
            <w:r>
              <w:rPr>
                <w:b/>
              </w:rPr>
              <w:t>Informace ke kombinované nebo distanční formě</w:t>
            </w:r>
          </w:p>
        </w:tc>
      </w:tr>
      <w:tr w:rsidR="007E56A4" w:rsidTr="007E56A4">
        <w:tc>
          <w:tcPr>
            <w:tcW w:w="4787" w:type="dxa"/>
            <w:gridSpan w:val="3"/>
            <w:tcBorders>
              <w:top w:val="single" w:sz="2" w:space="0" w:color="auto"/>
            </w:tcBorders>
            <w:shd w:val="clear" w:color="auto" w:fill="F7CAAC"/>
          </w:tcPr>
          <w:p w:rsidR="007E56A4" w:rsidRDefault="007E56A4" w:rsidP="007E56A4">
            <w:pPr>
              <w:jc w:val="both"/>
            </w:pPr>
            <w:r>
              <w:rPr>
                <w:b/>
              </w:rPr>
              <w:t>Rozsah konzultací (soustředění)</w:t>
            </w:r>
          </w:p>
        </w:tc>
        <w:tc>
          <w:tcPr>
            <w:tcW w:w="889" w:type="dxa"/>
            <w:tcBorders>
              <w:top w:val="single" w:sz="2" w:space="0" w:color="auto"/>
            </w:tcBorders>
          </w:tcPr>
          <w:p w:rsidR="007E56A4" w:rsidRDefault="007E56A4" w:rsidP="007E56A4">
            <w:pPr>
              <w:jc w:val="both"/>
            </w:pPr>
          </w:p>
        </w:tc>
        <w:tc>
          <w:tcPr>
            <w:tcW w:w="4179" w:type="dxa"/>
            <w:gridSpan w:val="4"/>
            <w:tcBorders>
              <w:top w:val="single" w:sz="2" w:space="0" w:color="auto"/>
            </w:tcBorders>
            <w:shd w:val="clear" w:color="auto" w:fill="F7CAAC"/>
          </w:tcPr>
          <w:p w:rsidR="007E56A4" w:rsidRDefault="007E56A4" w:rsidP="007E56A4">
            <w:pPr>
              <w:jc w:val="both"/>
              <w:rPr>
                <w:b/>
              </w:rPr>
            </w:pPr>
            <w:r>
              <w:rPr>
                <w:b/>
              </w:rPr>
              <w:t xml:space="preserve">hodin </w:t>
            </w:r>
          </w:p>
        </w:tc>
      </w:tr>
      <w:tr w:rsidR="007E56A4" w:rsidTr="007E56A4">
        <w:tc>
          <w:tcPr>
            <w:tcW w:w="9855" w:type="dxa"/>
            <w:gridSpan w:val="8"/>
            <w:shd w:val="clear" w:color="auto" w:fill="F7CAAC"/>
          </w:tcPr>
          <w:p w:rsidR="007E56A4" w:rsidRDefault="007E56A4" w:rsidP="007E56A4">
            <w:pPr>
              <w:jc w:val="both"/>
              <w:rPr>
                <w:b/>
              </w:rPr>
            </w:pPr>
            <w:r>
              <w:rPr>
                <w:b/>
              </w:rPr>
              <w:t>Informace o způsobu kontaktu s vyučujícím</w:t>
            </w:r>
          </w:p>
        </w:tc>
      </w:tr>
      <w:tr w:rsidR="007E56A4" w:rsidTr="007E56A4">
        <w:trPr>
          <w:trHeight w:val="801"/>
        </w:trPr>
        <w:tc>
          <w:tcPr>
            <w:tcW w:w="9855" w:type="dxa"/>
            <w:gridSpan w:val="8"/>
          </w:tcPr>
          <w:p w:rsidR="007E56A4" w:rsidRDefault="007E56A4" w:rsidP="007E56A4">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3A1B69" w:rsidTr="003A1B69">
        <w:tc>
          <w:tcPr>
            <w:tcW w:w="9855" w:type="dxa"/>
            <w:gridSpan w:val="8"/>
            <w:tcBorders>
              <w:bottom w:val="double" w:sz="4" w:space="0" w:color="auto"/>
            </w:tcBorders>
            <w:shd w:val="clear" w:color="auto" w:fill="BDD6EE"/>
          </w:tcPr>
          <w:p w:rsidR="003A1B69" w:rsidRDefault="003A1B69" w:rsidP="003A1B69">
            <w:pPr>
              <w:jc w:val="both"/>
              <w:rPr>
                <w:b/>
                <w:sz w:val="28"/>
              </w:rPr>
            </w:pPr>
            <w:r>
              <w:lastRenderedPageBreak/>
              <w:br w:type="page"/>
            </w:r>
            <w:r>
              <w:rPr>
                <w:b/>
                <w:sz w:val="28"/>
              </w:rPr>
              <w:t>B-III – Charakteristika studijního předmětu</w:t>
            </w:r>
          </w:p>
        </w:tc>
      </w:tr>
      <w:tr w:rsidR="003A1B69" w:rsidTr="003A1B69">
        <w:tc>
          <w:tcPr>
            <w:tcW w:w="3086" w:type="dxa"/>
            <w:tcBorders>
              <w:top w:val="double" w:sz="4" w:space="0" w:color="auto"/>
            </w:tcBorders>
            <w:shd w:val="clear" w:color="auto" w:fill="F7CAAC"/>
          </w:tcPr>
          <w:p w:rsidR="003A1B69" w:rsidRPr="000274E9" w:rsidRDefault="003A1B69" w:rsidP="003A1B69">
            <w:pPr>
              <w:jc w:val="both"/>
              <w:rPr>
                <w:b/>
              </w:rPr>
            </w:pPr>
            <w:r w:rsidRPr="000274E9">
              <w:rPr>
                <w:b/>
              </w:rPr>
              <w:t>Název studijního předmětu</w:t>
            </w:r>
          </w:p>
        </w:tc>
        <w:tc>
          <w:tcPr>
            <w:tcW w:w="6769" w:type="dxa"/>
            <w:gridSpan w:val="7"/>
            <w:tcBorders>
              <w:top w:val="double" w:sz="4" w:space="0" w:color="auto"/>
            </w:tcBorders>
          </w:tcPr>
          <w:p w:rsidR="003A1B69" w:rsidRPr="000274E9" w:rsidRDefault="003A1B69" w:rsidP="003A1B69">
            <w:pPr>
              <w:jc w:val="both"/>
            </w:pPr>
            <w:r w:rsidRPr="000274E9">
              <w:t xml:space="preserve">Business Ethics </w:t>
            </w:r>
          </w:p>
        </w:tc>
      </w:tr>
      <w:tr w:rsidR="003A1B69" w:rsidTr="003A1B69">
        <w:tc>
          <w:tcPr>
            <w:tcW w:w="3086" w:type="dxa"/>
            <w:shd w:val="clear" w:color="auto" w:fill="F7CAAC"/>
          </w:tcPr>
          <w:p w:rsidR="003A1B69" w:rsidRPr="000274E9" w:rsidRDefault="003A1B69" w:rsidP="003A1B69">
            <w:pPr>
              <w:jc w:val="both"/>
              <w:rPr>
                <w:b/>
              </w:rPr>
            </w:pPr>
            <w:r w:rsidRPr="000274E9">
              <w:rPr>
                <w:b/>
              </w:rPr>
              <w:t>Typ předmětu</w:t>
            </w:r>
          </w:p>
        </w:tc>
        <w:tc>
          <w:tcPr>
            <w:tcW w:w="3406" w:type="dxa"/>
            <w:gridSpan w:val="4"/>
          </w:tcPr>
          <w:p w:rsidR="003A1B69" w:rsidRPr="000274E9" w:rsidRDefault="003A1B69" w:rsidP="0004687E">
            <w:pPr>
              <w:jc w:val="both"/>
            </w:pPr>
            <w:r w:rsidRPr="006A35A5">
              <w:t>povinný „P</w:t>
            </w:r>
            <w:r w:rsidR="00185BE6">
              <w:t>Z</w:t>
            </w:r>
            <w:r w:rsidRPr="006A35A5">
              <w:t>“</w:t>
            </w:r>
          </w:p>
        </w:tc>
        <w:tc>
          <w:tcPr>
            <w:tcW w:w="2695" w:type="dxa"/>
            <w:gridSpan w:val="2"/>
            <w:shd w:val="clear" w:color="auto" w:fill="F7CAAC"/>
          </w:tcPr>
          <w:p w:rsidR="003A1B69" w:rsidRPr="000274E9" w:rsidRDefault="003A1B69" w:rsidP="003A1B69">
            <w:pPr>
              <w:jc w:val="both"/>
            </w:pPr>
            <w:r w:rsidRPr="000274E9">
              <w:rPr>
                <w:b/>
              </w:rPr>
              <w:t>doporučený ročník / semestr</w:t>
            </w:r>
          </w:p>
        </w:tc>
        <w:tc>
          <w:tcPr>
            <w:tcW w:w="668" w:type="dxa"/>
          </w:tcPr>
          <w:p w:rsidR="003A1B69" w:rsidRPr="000274E9" w:rsidRDefault="0004687E" w:rsidP="003A1B69">
            <w:pPr>
              <w:jc w:val="both"/>
            </w:pPr>
            <w:r>
              <w:t>2/</w:t>
            </w:r>
            <w:r w:rsidR="003A1B69" w:rsidRPr="000274E9">
              <w:t>Z</w:t>
            </w:r>
          </w:p>
        </w:tc>
      </w:tr>
      <w:tr w:rsidR="003A1B69" w:rsidTr="003A1B69">
        <w:tc>
          <w:tcPr>
            <w:tcW w:w="3086" w:type="dxa"/>
            <w:shd w:val="clear" w:color="auto" w:fill="F7CAAC"/>
          </w:tcPr>
          <w:p w:rsidR="003A1B69" w:rsidRPr="000274E9" w:rsidRDefault="003A1B69" w:rsidP="003A1B69">
            <w:pPr>
              <w:jc w:val="both"/>
              <w:rPr>
                <w:b/>
              </w:rPr>
            </w:pPr>
            <w:r w:rsidRPr="000274E9">
              <w:rPr>
                <w:b/>
              </w:rPr>
              <w:t>Rozsah studijního předmětu</w:t>
            </w:r>
          </w:p>
        </w:tc>
        <w:tc>
          <w:tcPr>
            <w:tcW w:w="1701" w:type="dxa"/>
            <w:gridSpan w:val="2"/>
          </w:tcPr>
          <w:p w:rsidR="003A1B69" w:rsidRPr="000274E9" w:rsidRDefault="003A1B69" w:rsidP="003A1B69">
            <w:pPr>
              <w:jc w:val="both"/>
            </w:pPr>
            <w:r w:rsidRPr="000274E9">
              <w:t>13p + 13s</w:t>
            </w:r>
          </w:p>
        </w:tc>
        <w:tc>
          <w:tcPr>
            <w:tcW w:w="889" w:type="dxa"/>
            <w:shd w:val="clear" w:color="auto" w:fill="F7CAAC"/>
          </w:tcPr>
          <w:p w:rsidR="003A1B69" w:rsidRPr="000274E9" w:rsidRDefault="003A1B69" w:rsidP="003A1B69">
            <w:pPr>
              <w:jc w:val="both"/>
              <w:rPr>
                <w:b/>
              </w:rPr>
            </w:pPr>
            <w:r w:rsidRPr="000274E9">
              <w:rPr>
                <w:b/>
              </w:rPr>
              <w:t xml:space="preserve">hod. </w:t>
            </w:r>
          </w:p>
        </w:tc>
        <w:tc>
          <w:tcPr>
            <w:tcW w:w="816" w:type="dxa"/>
          </w:tcPr>
          <w:p w:rsidR="003A1B69" w:rsidRPr="000274E9" w:rsidRDefault="003A1B69" w:rsidP="003A1B69">
            <w:pPr>
              <w:jc w:val="both"/>
            </w:pPr>
            <w:r w:rsidRPr="000274E9">
              <w:t>26</w:t>
            </w:r>
          </w:p>
        </w:tc>
        <w:tc>
          <w:tcPr>
            <w:tcW w:w="2156" w:type="dxa"/>
            <w:shd w:val="clear" w:color="auto" w:fill="F7CAAC"/>
          </w:tcPr>
          <w:p w:rsidR="003A1B69" w:rsidRPr="000274E9" w:rsidRDefault="003A1B69" w:rsidP="003A1B69">
            <w:pPr>
              <w:jc w:val="both"/>
              <w:rPr>
                <w:b/>
              </w:rPr>
            </w:pPr>
            <w:r w:rsidRPr="000274E9">
              <w:rPr>
                <w:b/>
              </w:rPr>
              <w:t>kreditů</w:t>
            </w:r>
          </w:p>
        </w:tc>
        <w:tc>
          <w:tcPr>
            <w:tcW w:w="1207" w:type="dxa"/>
            <w:gridSpan w:val="2"/>
          </w:tcPr>
          <w:p w:rsidR="003A1B69" w:rsidRPr="000274E9" w:rsidRDefault="003A1B69" w:rsidP="003A1B69">
            <w:pPr>
              <w:jc w:val="both"/>
            </w:pPr>
            <w:r w:rsidRPr="000274E9">
              <w:t>3</w:t>
            </w:r>
          </w:p>
        </w:tc>
      </w:tr>
      <w:tr w:rsidR="003A1B69" w:rsidTr="003A1B69">
        <w:tc>
          <w:tcPr>
            <w:tcW w:w="3086" w:type="dxa"/>
            <w:shd w:val="clear" w:color="auto" w:fill="F7CAAC"/>
          </w:tcPr>
          <w:p w:rsidR="003A1B69" w:rsidRPr="000274E9" w:rsidRDefault="003A1B69" w:rsidP="003A1B69">
            <w:pPr>
              <w:jc w:val="both"/>
              <w:rPr>
                <w:b/>
              </w:rPr>
            </w:pPr>
            <w:r w:rsidRPr="000274E9">
              <w:rPr>
                <w:b/>
              </w:rPr>
              <w:t>Prerekvizity, korekvizity, ekvivalence</w:t>
            </w:r>
          </w:p>
        </w:tc>
        <w:tc>
          <w:tcPr>
            <w:tcW w:w="6769" w:type="dxa"/>
            <w:gridSpan w:val="7"/>
          </w:tcPr>
          <w:p w:rsidR="003A1B69" w:rsidRPr="000274E9" w:rsidRDefault="003A1B69" w:rsidP="003A1B69">
            <w:pPr>
              <w:jc w:val="both"/>
            </w:pPr>
          </w:p>
        </w:tc>
      </w:tr>
      <w:tr w:rsidR="003A1B69" w:rsidTr="003A1B69">
        <w:tc>
          <w:tcPr>
            <w:tcW w:w="3086" w:type="dxa"/>
            <w:shd w:val="clear" w:color="auto" w:fill="F7CAAC"/>
          </w:tcPr>
          <w:p w:rsidR="003A1B69" w:rsidRPr="000274E9" w:rsidRDefault="003A1B69" w:rsidP="003A1B69">
            <w:pPr>
              <w:jc w:val="both"/>
              <w:rPr>
                <w:b/>
              </w:rPr>
            </w:pPr>
            <w:r w:rsidRPr="000274E9">
              <w:rPr>
                <w:b/>
              </w:rPr>
              <w:t>Způsob ověření studijních výsledků</w:t>
            </w:r>
          </w:p>
        </w:tc>
        <w:tc>
          <w:tcPr>
            <w:tcW w:w="3406" w:type="dxa"/>
            <w:gridSpan w:val="4"/>
          </w:tcPr>
          <w:p w:rsidR="003A1B69" w:rsidRPr="000274E9" w:rsidRDefault="003A1B69" w:rsidP="003A1B69">
            <w:pPr>
              <w:jc w:val="both"/>
            </w:pPr>
            <w:r>
              <w:t>k</w:t>
            </w:r>
            <w:r w:rsidRPr="000274E9">
              <w:t>lasifikovaný zápočet</w:t>
            </w:r>
          </w:p>
        </w:tc>
        <w:tc>
          <w:tcPr>
            <w:tcW w:w="2156" w:type="dxa"/>
            <w:shd w:val="clear" w:color="auto" w:fill="F7CAAC"/>
          </w:tcPr>
          <w:p w:rsidR="003A1B69" w:rsidRPr="000274E9" w:rsidRDefault="003A1B69" w:rsidP="003A1B69">
            <w:pPr>
              <w:jc w:val="both"/>
              <w:rPr>
                <w:b/>
              </w:rPr>
            </w:pPr>
            <w:r w:rsidRPr="000274E9">
              <w:rPr>
                <w:b/>
              </w:rPr>
              <w:t>Forma výuky</w:t>
            </w:r>
          </w:p>
        </w:tc>
        <w:tc>
          <w:tcPr>
            <w:tcW w:w="1207" w:type="dxa"/>
            <w:gridSpan w:val="2"/>
          </w:tcPr>
          <w:p w:rsidR="003A1B69" w:rsidRPr="000274E9" w:rsidRDefault="003A1B69" w:rsidP="003A1B69">
            <w:pPr>
              <w:jc w:val="both"/>
            </w:pPr>
            <w:r>
              <w:t>přednáška, seminář</w:t>
            </w:r>
          </w:p>
        </w:tc>
      </w:tr>
      <w:tr w:rsidR="003A1B69" w:rsidTr="003A1B69">
        <w:tc>
          <w:tcPr>
            <w:tcW w:w="3086" w:type="dxa"/>
            <w:shd w:val="clear" w:color="auto" w:fill="F7CAAC"/>
          </w:tcPr>
          <w:p w:rsidR="003A1B69" w:rsidRPr="000274E9" w:rsidRDefault="003A1B69" w:rsidP="003A1B69">
            <w:pPr>
              <w:jc w:val="both"/>
              <w:rPr>
                <w:b/>
              </w:rPr>
            </w:pPr>
            <w:r w:rsidRPr="000274E9">
              <w:rPr>
                <w:b/>
              </w:rPr>
              <w:t>Forma způsobu ověření studijních výsledků a další požadavky na studenta</w:t>
            </w:r>
          </w:p>
        </w:tc>
        <w:tc>
          <w:tcPr>
            <w:tcW w:w="6769" w:type="dxa"/>
            <w:gridSpan w:val="7"/>
            <w:tcBorders>
              <w:bottom w:val="nil"/>
            </w:tcBorders>
          </w:tcPr>
          <w:p w:rsidR="003A1B69" w:rsidRPr="000274E9" w:rsidRDefault="003A1B69" w:rsidP="003A1B69">
            <w:pPr>
              <w:jc w:val="both"/>
            </w:pPr>
            <w:r w:rsidRPr="000274E9">
              <w:t xml:space="preserve">Způsob zakončení předmětu – klasifikovaný zápočet. </w:t>
            </w:r>
          </w:p>
          <w:p w:rsidR="003A1B69" w:rsidRPr="000274E9" w:rsidRDefault="003A1B69" w:rsidP="003A1B69">
            <w:pPr>
              <w:jc w:val="both"/>
            </w:pPr>
            <w:r w:rsidRPr="000274E9">
              <w:t xml:space="preserve">Požadavky na </w:t>
            </w:r>
            <w:r>
              <w:t xml:space="preserve">klasifikovaný </w:t>
            </w:r>
            <w:r w:rsidRPr="000274E9">
              <w:t>zápočet – vypracování seminární práce dle požadavků vyučujícího, 80 % aktivní účast na seminářích. Absolvování písemné práce alespoň na 60 %, ústní zkouška v rozsahu znalostí přednášek a seminářů.</w:t>
            </w:r>
          </w:p>
        </w:tc>
      </w:tr>
      <w:tr w:rsidR="003A1B69" w:rsidTr="003A1B69">
        <w:trPr>
          <w:trHeight w:val="42"/>
        </w:trPr>
        <w:tc>
          <w:tcPr>
            <w:tcW w:w="9855" w:type="dxa"/>
            <w:gridSpan w:val="8"/>
            <w:tcBorders>
              <w:top w:val="nil"/>
            </w:tcBorders>
          </w:tcPr>
          <w:p w:rsidR="003A1B69" w:rsidRPr="000274E9" w:rsidRDefault="003A1B69" w:rsidP="003A1B69">
            <w:pPr>
              <w:jc w:val="both"/>
            </w:pPr>
          </w:p>
        </w:tc>
      </w:tr>
      <w:tr w:rsidR="003A1B69" w:rsidTr="003A1B69">
        <w:trPr>
          <w:trHeight w:val="197"/>
        </w:trPr>
        <w:tc>
          <w:tcPr>
            <w:tcW w:w="3086" w:type="dxa"/>
            <w:tcBorders>
              <w:top w:val="nil"/>
            </w:tcBorders>
            <w:shd w:val="clear" w:color="auto" w:fill="F7CAAC"/>
          </w:tcPr>
          <w:p w:rsidR="003A1B69" w:rsidRPr="000274E9" w:rsidRDefault="003A1B69" w:rsidP="003A1B69">
            <w:pPr>
              <w:jc w:val="both"/>
              <w:rPr>
                <w:b/>
              </w:rPr>
            </w:pPr>
            <w:r w:rsidRPr="000274E9">
              <w:rPr>
                <w:b/>
              </w:rPr>
              <w:t>Garant předmětu</w:t>
            </w:r>
          </w:p>
        </w:tc>
        <w:tc>
          <w:tcPr>
            <w:tcW w:w="6769" w:type="dxa"/>
            <w:gridSpan w:val="7"/>
            <w:tcBorders>
              <w:top w:val="nil"/>
            </w:tcBorders>
          </w:tcPr>
          <w:p w:rsidR="003A1B69" w:rsidRPr="000274E9" w:rsidRDefault="003A1B69" w:rsidP="003A1B69">
            <w:pPr>
              <w:jc w:val="both"/>
            </w:pPr>
            <w:r w:rsidRPr="000274E9">
              <w:t>Ing. Lucie Tomancová, Ph.D.</w:t>
            </w:r>
          </w:p>
        </w:tc>
      </w:tr>
      <w:tr w:rsidR="003A1B69" w:rsidTr="003A1B69">
        <w:trPr>
          <w:trHeight w:val="243"/>
        </w:trPr>
        <w:tc>
          <w:tcPr>
            <w:tcW w:w="3086" w:type="dxa"/>
            <w:tcBorders>
              <w:top w:val="nil"/>
            </w:tcBorders>
            <w:shd w:val="clear" w:color="auto" w:fill="F7CAAC"/>
          </w:tcPr>
          <w:p w:rsidR="003A1B69" w:rsidRPr="000274E9" w:rsidRDefault="003A1B69" w:rsidP="003A1B69">
            <w:pPr>
              <w:jc w:val="both"/>
              <w:rPr>
                <w:b/>
              </w:rPr>
            </w:pPr>
            <w:r w:rsidRPr="000274E9">
              <w:rPr>
                <w:b/>
              </w:rPr>
              <w:t>Zapojení garanta do výuky předmětu</w:t>
            </w:r>
          </w:p>
        </w:tc>
        <w:tc>
          <w:tcPr>
            <w:tcW w:w="6769" w:type="dxa"/>
            <w:gridSpan w:val="7"/>
            <w:tcBorders>
              <w:top w:val="nil"/>
            </w:tcBorders>
          </w:tcPr>
          <w:p w:rsidR="003A1B69" w:rsidRPr="000274E9" w:rsidRDefault="003A1B69" w:rsidP="003A1B69">
            <w:pPr>
              <w:jc w:val="both"/>
            </w:pPr>
            <w:r w:rsidRPr="000C7AAC">
              <w:t>Garant se podílí na přednáškách v rozsahu 100 %, dále stanovuje koncepci seminářů a dohlíží na jejich jednotné vedení.</w:t>
            </w:r>
          </w:p>
        </w:tc>
      </w:tr>
      <w:tr w:rsidR="003A1B69" w:rsidTr="003A1B69">
        <w:tc>
          <w:tcPr>
            <w:tcW w:w="3086" w:type="dxa"/>
            <w:shd w:val="clear" w:color="auto" w:fill="F7CAAC"/>
          </w:tcPr>
          <w:p w:rsidR="003A1B69" w:rsidRPr="000274E9" w:rsidRDefault="003A1B69" w:rsidP="003A1B69">
            <w:pPr>
              <w:jc w:val="both"/>
              <w:rPr>
                <w:b/>
              </w:rPr>
            </w:pPr>
            <w:r w:rsidRPr="000274E9">
              <w:rPr>
                <w:b/>
              </w:rPr>
              <w:t>Vyučující</w:t>
            </w:r>
          </w:p>
        </w:tc>
        <w:tc>
          <w:tcPr>
            <w:tcW w:w="6769" w:type="dxa"/>
            <w:gridSpan w:val="7"/>
            <w:tcBorders>
              <w:bottom w:val="nil"/>
            </w:tcBorders>
          </w:tcPr>
          <w:p w:rsidR="003A1B69" w:rsidRPr="000274E9" w:rsidRDefault="003A1B69" w:rsidP="003A1B69">
            <w:pPr>
              <w:jc w:val="both"/>
            </w:pPr>
            <w:r w:rsidRPr="000274E9">
              <w:t>Ing. Luci</w:t>
            </w:r>
            <w:r>
              <w:t xml:space="preserve">e Tomancová, Ph.D. – přednášky </w:t>
            </w:r>
            <w:r w:rsidRPr="000274E9">
              <w:t>(100 %)</w:t>
            </w:r>
          </w:p>
        </w:tc>
      </w:tr>
      <w:tr w:rsidR="003A1B69" w:rsidTr="003A1B69">
        <w:trPr>
          <w:trHeight w:val="42"/>
        </w:trPr>
        <w:tc>
          <w:tcPr>
            <w:tcW w:w="9855" w:type="dxa"/>
            <w:gridSpan w:val="8"/>
            <w:tcBorders>
              <w:top w:val="nil"/>
            </w:tcBorders>
          </w:tcPr>
          <w:p w:rsidR="003A1B69" w:rsidRPr="000274E9" w:rsidRDefault="003A1B69" w:rsidP="003A1B69">
            <w:pPr>
              <w:jc w:val="both"/>
            </w:pPr>
          </w:p>
        </w:tc>
      </w:tr>
      <w:tr w:rsidR="003A1B69" w:rsidTr="003A1B69">
        <w:tc>
          <w:tcPr>
            <w:tcW w:w="3086" w:type="dxa"/>
            <w:shd w:val="clear" w:color="auto" w:fill="F7CAAC"/>
          </w:tcPr>
          <w:p w:rsidR="003A1B69" w:rsidRPr="000274E9" w:rsidRDefault="003A1B69" w:rsidP="003A1B69">
            <w:pPr>
              <w:jc w:val="both"/>
              <w:rPr>
                <w:b/>
              </w:rPr>
            </w:pPr>
            <w:r w:rsidRPr="000274E9">
              <w:rPr>
                <w:b/>
              </w:rPr>
              <w:t>Stručná anotace předmětu</w:t>
            </w:r>
          </w:p>
        </w:tc>
        <w:tc>
          <w:tcPr>
            <w:tcW w:w="6769" w:type="dxa"/>
            <w:gridSpan w:val="7"/>
            <w:tcBorders>
              <w:bottom w:val="nil"/>
            </w:tcBorders>
          </w:tcPr>
          <w:p w:rsidR="003A1B69" w:rsidRPr="000274E9" w:rsidRDefault="003A1B69" w:rsidP="003A1B69">
            <w:pPr>
              <w:jc w:val="both"/>
            </w:pPr>
          </w:p>
        </w:tc>
      </w:tr>
      <w:tr w:rsidR="003A1B69" w:rsidTr="003A1B69">
        <w:trPr>
          <w:trHeight w:val="3938"/>
        </w:trPr>
        <w:tc>
          <w:tcPr>
            <w:tcW w:w="9855" w:type="dxa"/>
            <w:gridSpan w:val="8"/>
            <w:tcBorders>
              <w:top w:val="nil"/>
              <w:bottom w:val="single" w:sz="12" w:space="0" w:color="auto"/>
            </w:tcBorders>
          </w:tcPr>
          <w:p w:rsidR="003A1B69" w:rsidRPr="000274E9" w:rsidRDefault="003A1B69" w:rsidP="003A1B69">
            <w:pPr>
              <w:jc w:val="both"/>
            </w:pPr>
            <w:r w:rsidRPr="000274E9">
              <w:t>Během absolvování tohoto předmětu se studenti za pomoci interaktivních metod výuky seznámí s problematikou manažerské etiky, jejím vývojem, soudobými přístupy a problémy. Předmět má za cíl kultivovat etické cítění a uvažování budoucích manažerů, rozvíjet schopnost aplikovat etická kritéria při rozhodovacích procesech v manažerské praxi prostřednictvím případových studií, setkání s odborníky z praxe a také při zpracování seminární práce. Získané znalosti jsou aplikovány na porozumění mezilidským vztahům uvnitř podniku, na operacionalizaci etického řízení ve firmě a na vztahy mezi managementem a dalšími zainteresovanými stranami. Zvláštní důraz je kl</w:t>
            </w:r>
            <w:r>
              <w:t xml:space="preserve">aden aktuální problémy v praxi </w:t>
            </w:r>
            <w:r w:rsidRPr="000274E9">
              <w:t>a společenskou odpovědnost organizací opírající se o problematiku dlouhodobé udržitelnosti.</w:t>
            </w:r>
          </w:p>
          <w:p w:rsidR="003A1B69" w:rsidRPr="000274E9" w:rsidRDefault="003A1B69" w:rsidP="00085185">
            <w:pPr>
              <w:pStyle w:val="Odstavecseseznamem"/>
              <w:numPr>
                <w:ilvl w:val="0"/>
                <w:numId w:val="40"/>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Úvod do předmětu, vymezení pojmů morálka a etika, rozdíl mezi morálkou a právem.</w:t>
            </w:r>
          </w:p>
          <w:p w:rsidR="003A1B69" w:rsidRPr="000274E9" w:rsidRDefault="003A1B69" w:rsidP="00085185">
            <w:pPr>
              <w:pStyle w:val="Odstavecseseznamem"/>
              <w:numPr>
                <w:ilvl w:val="0"/>
                <w:numId w:val="40"/>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Vývoj manažerské etiky, vztah etiky a ekonomie. </w:t>
            </w:r>
          </w:p>
          <w:p w:rsidR="003A1B69" w:rsidRPr="000274E9" w:rsidRDefault="003A1B69" w:rsidP="00085185">
            <w:pPr>
              <w:pStyle w:val="Odstavecseseznamem"/>
              <w:numPr>
                <w:ilvl w:val="0"/>
                <w:numId w:val="40"/>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Zavedení etiky do strategie organizace. </w:t>
            </w:r>
          </w:p>
          <w:p w:rsidR="003A1B69" w:rsidRPr="000274E9" w:rsidRDefault="003A1B69" w:rsidP="00085185">
            <w:pPr>
              <w:pStyle w:val="Odstavecseseznamem"/>
              <w:numPr>
                <w:ilvl w:val="0"/>
                <w:numId w:val="40"/>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Tradiční a moderní nástroje etického řízení organizace.</w:t>
            </w:r>
          </w:p>
          <w:p w:rsidR="003A1B69" w:rsidRPr="000274E9" w:rsidRDefault="003A1B69" w:rsidP="00085185">
            <w:pPr>
              <w:pStyle w:val="Odstavecseseznamem"/>
              <w:numPr>
                <w:ilvl w:val="0"/>
                <w:numId w:val="40"/>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Důvody pro etické chování organizace.</w:t>
            </w:r>
          </w:p>
          <w:p w:rsidR="003A1B69" w:rsidRPr="000274E9" w:rsidRDefault="003A1B69" w:rsidP="00085185">
            <w:pPr>
              <w:pStyle w:val="Odstavecseseznamem"/>
              <w:numPr>
                <w:ilvl w:val="0"/>
                <w:numId w:val="40"/>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Dobré jméno firmy.</w:t>
            </w:r>
          </w:p>
          <w:p w:rsidR="003A1B69" w:rsidRPr="000274E9" w:rsidRDefault="003A1B69" w:rsidP="00085185">
            <w:pPr>
              <w:pStyle w:val="Odstavecseseznamem"/>
              <w:numPr>
                <w:ilvl w:val="0"/>
                <w:numId w:val="40"/>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Etické rozhodování a etické hodnoty manažerů. </w:t>
            </w:r>
          </w:p>
          <w:p w:rsidR="003A1B69" w:rsidRPr="000274E9" w:rsidRDefault="003A1B69" w:rsidP="00085185">
            <w:pPr>
              <w:pStyle w:val="Odstavecseseznamem"/>
              <w:numPr>
                <w:ilvl w:val="0"/>
                <w:numId w:val="40"/>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Firemní kultura. </w:t>
            </w:r>
          </w:p>
          <w:p w:rsidR="003A1B69" w:rsidRPr="000274E9" w:rsidRDefault="003A1B69" w:rsidP="00085185">
            <w:pPr>
              <w:pStyle w:val="Odstavecseseznamem"/>
              <w:numPr>
                <w:ilvl w:val="0"/>
                <w:numId w:val="40"/>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Společenská odpovědnost organizace.</w:t>
            </w:r>
          </w:p>
          <w:p w:rsidR="003A1B69" w:rsidRPr="000274E9" w:rsidRDefault="003A1B69" w:rsidP="00085185">
            <w:pPr>
              <w:pStyle w:val="Odstavecseseznamem"/>
              <w:numPr>
                <w:ilvl w:val="0"/>
                <w:numId w:val="40"/>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Konzumní společnost. </w:t>
            </w:r>
          </w:p>
          <w:p w:rsidR="003A1B69" w:rsidRPr="000274E9" w:rsidRDefault="003A1B69" w:rsidP="00085185">
            <w:pPr>
              <w:pStyle w:val="Odstavecseseznamem"/>
              <w:numPr>
                <w:ilvl w:val="0"/>
                <w:numId w:val="40"/>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Fair Trade. </w:t>
            </w:r>
          </w:p>
          <w:p w:rsidR="003A1B69" w:rsidRPr="000274E9" w:rsidRDefault="003A1B69" w:rsidP="00085185">
            <w:pPr>
              <w:pStyle w:val="Odstavecseseznamem"/>
              <w:numPr>
                <w:ilvl w:val="0"/>
                <w:numId w:val="40"/>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Trvale udržitelný rozvoj. </w:t>
            </w:r>
          </w:p>
          <w:p w:rsidR="003A1B69" w:rsidRPr="000274E9" w:rsidRDefault="003A1B69" w:rsidP="00085185">
            <w:pPr>
              <w:pStyle w:val="Odstavecseseznamem"/>
              <w:numPr>
                <w:ilvl w:val="0"/>
                <w:numId w:val="40"/>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Etické výzvy současnosti u nás i v zahraničí.</w:t>
            </w:r>
          </w:p>
        </w:tc>
      </w:tr>
      <w:tr w:rsidR="003A1B69" w:rsidTr="003A1B69">
        <w:trPr>
          <w:trHeight w:val="265"/>
        </w:trPr>
        <w:tc>
          <w:tcPr>
            <w:tcW w:w="3653" w:type="dxa"/>
            <w:gridSpan w:val="2"/>
            <w:tcBorders>
              <w:top w:val="nil"/>
            </w:tcBorders>
            <w:shd w:val="clear" w:color="auto" w:fill="F7CAAC"/>
          </w:tcPr>
          <w:p w:rsidR="003A1B69" w:rsidRPr="000274E9" w:rsidRDefault="003A1B69" w:rsidP="003A1B69">
            <w:pPr>
              <w:jc w:val="both"/>
            </w:pPr>
            <w:r w:rsidRPr="000274E9">
              <w:rPr>
                <w:b/>
              </w:rPr>
              <w:t>Studijní literatura a studijní pomůcky</w:t>
            </w:r>
          </w:p>
        </w:tc>
        <w:tc>
          <w:tcPr>
            <w:tcW w:w="6202" w:type="dxa"/>
            <w:gridSpan w:val="6"/>
            <w:tcBorders>
              <w:top w:val="nil"/>
              <w:bottom w:val="nil"/>
            </w:tcBorders>
          </w:tcPr>
          <w:p w:rsidR="003A1B69" w:rsidRPr="000274E9" w:rsidRDefault="003A1B69" w:rsidP="003A1B69">
            <w:pPr>
              <w:jc w:val="both"/>
            </w:pPr>
          </w:p>
        </w:tc>
      </w:tr>
      <w:tr w:rsidR="003A1B69" w:rsidTr="003A1B69">
        <w:trPr>
          <w:trHeight w:val="269"/>
        </w:trPr>
        <w:tc>
          <w:tcPr>
            <w:tcW w:w="9855" w:type="dxa"/>
            <w:gridSpan w:val="8"/>
            <w:tcBorders>
              <w:top w:val="nil"/>
            </w:tcBorders>
          </w:tcPr>
          <w:p w:rsidR="003A1B69" w:rsidRPr="000274E9" w:rsidRDefault="003A1B69" w:rsidP="003A1B69">
            <w:pPr>
              <w:rPr>
                <w:b/>
              </w:rPr>
            </w:pPr>
            <w:r w:rsidRPr="000274E9">
              <w:rPr>
                <w:b/>
              </w:rPr>
              <w:t>Povinná literatura</w:t>
            </w:r>
          </w:p>
          <w:p w:rsidR="003A1B69" w:rsidRPr="000274E9" w:rsidRDefault="003A1B69" w:rsidP="003A1B69">
            <w:r w:rsidRPr="000274E9">
              <w:t>HOFFMAN, W.M., FREDERICK</w:t>
            </w:r>
            <w:r>
              <w:t>,</w:t>
            </w:r>
            <w:r w:rsidRPr="000274E9">
              <w:t xml:space="preserve"> R.E.</w:t>
            </w:r>
            <w:r>
              <w:t>,</w:t>
            </w:r>
            <w:r w:rsidRPr="000274E9">
              <w:t xml:space="preserve"> SCHWARTZ</w:t>
            </w:r>
            <w:r>
              <w:t>,</w:t>
            </w:r>
            <w:r w:rsidRPr="000274E9">
              <w:t xml:space="preserve"> M.S. </w:t>
            </w:r>
            <w:r w:rsidRPr="000274E9">
              <w:rPr>
                <w:i/>
              </w:rPr>
              <w:t xml:space="preserve">Business ethics: readings and cases in corporate morality. </w:t>
            </w:r>
            <w:r w:rsidRPr="000274E9">
              <w:t>Chichester: Wiley-Blackwell, 2014. ISBN 978-1-118-33668-7.</w:t>
            </w:r>
          </w:p>
          <w:p w:rsidR="003A1B69" w:rsidRPr="000274E9" w:rsidRDefault="003A1B69" w:rsidP="003A1B69">
            <w:pPr>
              <w:rPr>
                <w:b/>
              </w:rPr>
            </w:pPr>
            <w:r w:rsidRPr="000274E9">
              <w:rPr>
                <w:b/>
              </w:rPr>
              <w:t>Doporučená literatura</w:t>
            </w:r>
          </w:p>
          <w:p w:rsidR="003A1B69" w:rsidRPr="000274E9" w:rsidRDefault="003A1B69" w:rsidP="0004687E">
            <w:r w:rsidRPr="000274E9">
              <w:t>BENN, S.</w:t>
            </w:r>
            <w:r>
              <w:t>,</w:t>
            </w:r>
            <w:r w:rsidRPr="000274E9">
              <w:t xml:space="preserve"> BOLTON</w:t>
            </w:r>
            <w:r>
              <w:t>, D</w:t>
            </w:r>
            <w:r w:rsidRPr="000274E9">
              <w:t xml:space="preserve">. </w:t>
            </w:r>
            <w:r w:rsidRPr="000274E9">
              <w:rPr>
                <w:i/>
              </w:rPr>
              <w:t>Key Concepts in Corporate Social Responcibility</w:t>
            </w:r>
            <w:r w:rsidRPr="000274E9">
              <w:t xml:space="preserve"> (SAGE Key Concepts series). London: SAGE, 2011</w:t>
            </w:r>
            <w:r>
              <w:t>,</w:t>
            </w:r>
            <w:r w:rsidRPr="000274E9">
              <w:t xml:space="preserve"> 256 s. ISBN 978-1847879295.</w:t>
            </w:r>
          </w:p>
        </w:tc>
      </w:tr>
      <w:tr w:rsidR="003A1B69" w:rsidTr="003A1B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A1B69" w:rsidRPr="000274E9" w:rsidRDefault="003A1B69" w:rsidP="003A1B69">
            <w:pPr>
              <w:jc w:val="center"/>
              <w:rPr>
                <w:b/>
              </w:rPr>
            </w:pPr>
            <w:r w:rsidRPr="000274E9">
              <w:rPr>
                <w:b/>
              </w:rPr>
              <w:t>Informace ke kombinované nebo distanční formě</w:t>
            </w:r>
          </w:p>
        </w:tc>
      </w:tr>
      <w:tr w:rsidR="003A1B69" w:rsidTr="003A1B69">
        <w:tc>
          <w:tcPr>
            <w:tcW w:w="4787" w:type="dxa"/>
            <w:gridSpan w:val="3"/>
            <w:tcBorders>
              <w:top w:val="single" w:sz="2" w:space="0" w:color="auto"/>
            </w:tcBorders>
            <w:shd w:val="clear" w:color="auto" w:fill="F7CAAC"/>
          </w:tcPr>
          <w:p w:rsidR="003A1B69" w:rsidRPr="000274E9" w:rsidRDefault="003A1B69" w:rsidP="003A1B69">
            <w:pPr>
              <w:jc w:val="both"/>
            </w:pPr>
            <w:r w:rsidRPr="000274E9">
              <w:rPr>
                <w:b/>
              </w:rPr>
              <w:t>Rozsah konzultací (soustředění)</w:t>
            </w:r>
          </w:p>
        </w:tc>
        <w:tc>
          <w:tcPr>
            <w:tcW w:w="889" w:type="dxa"/>
            <w:tcBorders>
              <w:top w:val="single" w:sz="2" w:space="0" w:color="auto"/>
            </w:tcBorders>
          </w:tcPr>
          <w:p w:rsidR="003A1B69" w:rsidRPr="000274E9" w:rsidRDefault="003A1B69" w:rsidP="003A1B69">
            <w:pPr>
              <w:jc w:val="both"/>
            </w:pPr>
          </w:p>
        </w:tc>
        <w:tc>
          <w:tcPr>
            <w:tcW w:w="4179" w:type="dxa"/>
            <w:gridSpan w:val="4"/>
            <w:tcBorders>
              <w:top w:val="single" w:sz="2" w:space="0" w:color="auto"/>
            </w:tcBorders>
            <w:shd w:val="clear" w:color="auto" w:fill="F7CAAC"/>
          </w:tcPr>
          <w:p w:rsidR="003A1B69" w:rsidRPr="000274E9" w:rsidRDefault="003A1B69" w:rsidP="003A1B69">
            <w:pPr>
              <w:jc w:val="both"/>
              <w:rPr>
                <w:b/>
              </w:rPr>
            </w:pPr>
            <w:r w:rsidRPr="000274E9">
              <w:rPr>
                <w:b/>
              </w:rPr>
              <w:t xml:space="preserve">hodin </w:t>
            </w:r>
          </w:p>
        </w:tc>
      </w:tr>
      <w:tr w:rsidR="003A1B69" w:rsidTr="003A1B69">
        <w:tc>
          <w:tcPr>
            <w:tcW w:w="9855" w:type="dxa"/>
            <w:gridSpan w:val="8"/>
            <w:shd w:val="clear" w:color="auto" w:fill="F7CAAC"/>
          </w:tcPr>
          <w:p w:rsidR="003A1B69" w:rsidRPr="000274E9" w:rsidRDefault="003A1B69" w:rsidP="003A1B69">
            <w:pPr>
              <w:jc w:val="both"/>
              <w:rPr>
                <w:b/>
              </w:rPr>
            </w:pPr>
            <w:r w:rsidRPr="000274E9">
              <w:rPr>
                <w:b/>
              </w:rPr>
              <w:t>Informace o způsobu kontaktu s vyučujícím</w:t>
            </w:r>
          </w:p>
        </w:tc>
      </w:tr>
      <w:tr w:rsidR="003A1B69" w:rsidTr="003A1B69">
        <w:trPr>
          <w:trHeight w:val="640"/>
        </w:trPr>
        <w:tc>
          <w:tcPr>
            <w:tcW w:w="9855" w:type="dxa"/>
            <w:gridSpan w:val="8"/>
          </w:tcPr>
          <w:p w:rsidR="003A1B69" w:rsidRPr="000274E9" w:rsidRDefault="003A1B69" w:rsidP="003A1B69">
            <w:pPr>
              <w:jc w:val="both"/>
            </w:pPr>
            <w:r w:rsidRPr="000274E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A1B69" w:rsidRDefault="003A1B69">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E56A4" w:rsidTr="007E56A4">
        <w:tc>
          <w:tcPr>
            <w:tcW w:w="9855" w:type="dxa"/>
            <w:gridSpan w:val="8"/>
            <w:tcBorders>
              <w:bottom w:val="double" w:sz="4" w:space="0" w:color="auto"/>
            </w:tcBorders>
            <w:shd w:val="clear" w:color="auto" w:fill="BDD6EE"/>
          </w:tcPr>
          <w:p w:rsidR="007E56A4" w:rsidRDefault="007E56A4" w:rsidP="007E56A4">
            <w:pPr>
              <w:jc w:val="both"/>
              <w:rPr>
                <w:b/>
                <w:sz w:val="28"/>
              </w:rPr>
            </w:pPr>
            <w:r>
              <w:lastRenderedPageBreak/>
              <w:br w:type="page"/>
            </w:r>
            <w:r>
              <w:rPr>
                <w:b/>
                <w:sz w:val="28"/>
              </w:rPr>
              <w:t>B-III – Charakteristika studijního předmětu</w:t>
            </w:r>
          </w:p>
        </w:tc>
      </w:tr>
      <w:tr w:rsidR="007E56A4" w:rsidTr="007E56A4">
        <w:tc>
          <w:tcPr>
            <w:tcW w:w="3086" w:type="dxa"/>
            <w:tcBorders>
              <w:top w:val="double" w:sz="4" w:space="0" w:color="auto"/>
            </w:tcBorders>
            <w:shd w:val="clear" w:color="auto" w:fill="F7CAAC"/>
          </w:tcPr>
          <w:p w:rsidR="007E56A4" w:rsidRPr="00F60B61" w:rsidRDefault="007E56A4" w:rsidP="007E56A4">
            <w:pPr>
              <w:jc w:val="both"/>
              <w:rPr>
                <w:b/>
              </w:rPr>
            </w:pPr>
            <w:r w:rsidRPr="00F60B61">
              <w:rPr>
                <w:b/>
              </w:rPr>
              <w:t>Název studijního předmětu</w:t>
            </w:r>
          </w:p>
        </w:tc>
        <w:tc>
          <w:tcPr>
            <w:tcW w:w="6769" w:type="dxa"/>
            <w:gridSpan w:val="7"/>
            <w:tcBorders>
              <w:top w:val="double" w:sz="4" w:space="0" w:color="auto"/>
            </w:tcBorders>
          </w:tcPr>
          <w:p w:rsidR="007E56A4" w:rsidRPr="00F60B61" w:rsidRDefault="007E56A4" w:rsidP="007E56A4">
            <w:r w:rsidRPr="00DC651F">
              <w:t>Master´s Thesis Seminar</w:t>
            </w:r>
          </w:p>
        </w:tc>
      </w:tr>
      <w:tr w:rsidR="007E56A4" w:rsidTr="007E56A4">
        <w:tc>
          <w:tcPr>
            <w:tcW w:w="3086" w:type="dxa"/>
            <w:shd w:val="clear" w:color="auto" w:fill="F7CAAC"/>
          </w:tcPr>
          <w:p w:rsidR="007E56A4" w:rsidRPr="00F60B61" w:rsidRDefault="007E56A4" w:rsidP="007E56A4">
            <w:pPr>
              <w:jc w:val="both"/>
              <w:rPr>
                <w:b/>
              </w:rPr>
            </w:pPr>
            <w:r w:rsidRPr="00F60B61">
              <w:rPr>
                <w:b/>
              </w:rPr>
              <w:t>Typ předmětu</w:t>
            </w:r>
          </w:p>
        </w:tc>
        <w:tc>
          <w:tcPr>
            <w:tcW w:w="3406" w:type="dxa"/>
            <w:gridSpan w:val="4"/>
          </w:tcPr>
          <w:p w:rsidR="007E56A4" w:rsidRPr="00F60B61" w:rsidRDefault="007E56A4" w:rsidP="007E56A4">
            <w:pPr>
              <w:jc w:val="both"/>
            </w:pPr>
            <w:r>
              <w:t>p</w:t>
            </w:r>
            <w:r w:rsidRPr="00F60B61">
              <w:t xml:space="preserve">ovinný </w:t>
            </w:r>
            <w:r w:rsidR="003677DF">
              <w:t xml:space="preserve"> </w:t>
            </w:r>
          </w:p>
        </w:tc>
        <w:tc>
          <w:tcPr>
            <w:tcW w:w="2695" w:type="dxa"/>
            <w:gridSpan w:val="2"/>
            <w:shd w:val="clear" w:color="auto" w:fill="F7CAAC"/>
          </w:tcPr>
          <w:p w:rsidR="007E56A4" w:rsidRPr="00F60B61" w:rsidRDefault="007E56A4" w:rsidP="007E56A4">
            <w:pPr>
              <w:jc w:val="both"/>
            </w:pPr>
            <w:r w:rsidRPr="00F60B61">
              <w:rPr>
                <w:b/>
              </w:rPr>
              <w:t>doporučený ročník / semestr</w:t>
            </w:r>
          </w:p>
        </w:tc>
        <w:tc>
          <w:tcPr>
            <w:tcW w:w="668" w:type="dxa"/>
          </w:tcPr>
          <w:p w:rsidR="007E56A4" w:rsidRPr="00F60B61" w:rsidRDefault="007E56A4" w:rsidP="007E56A4">
            <w:pPr>
              <w:jc w:val="both"/>
            </w:pPr>
            <w:r w:rsidRPr="00F60B61">
              <w:t>2/Z</w:t>
            </w:r>
          </w:p>
        </w:tc>
      </w:tr>
      <w:tr w:rsidR="007E56A4" w:rsidTr="007E56A4">
        <w:tc>
          <w:tcPr>
            <w:tcW w:w="3086" w:type="dxa"/>
            <w:shd w:val="clear" w:color="auto" w:fill="F7CAAC"/>
          </w:tcPr>
          <w:p w:rsidR="007E56A4" w:rsidRPr="00F60B61" w:rsidRDefault="007E56A4" w:rsidP="007E56A4">
            <w:pPr>
              <w:jc w:val="both"/>
              <w:rPr>
                <w:b/>
              </w:rPr>
            </w:pPr>
            <w:r w:rsidRPr="00F60B61">
              <w:rPr>
                <w:b/>
              </w:rPr>
              <w:t>Rozsah studijního předmětu</w:t>
            </w:r>
          </w:p>
        </w:tc>
        <w:tc>
          <w:tcPr>
            <w:tcW w:w="1701" w:type="dxa"/>
            <w:gridSpan w:val="2"/>
          </w:tcPr>
          <w:p w:rsidR="007E56A4" w:rsidRPr="00F60B61" w:rsidRDefault="007E56A4" w:rsidP="007E56A4">
            <w:pPr>
              <w:jc w:val="both"/>
            </w:pPr>
            <w:r w:rsidRPr="00F60B61">
              <w:t>13s</w:t>
            </w:r>
          </w:p>
        </w:tc>
        <w:tc>
          <w:tcPr>
            <w:tcW w:w="889" w:type="dxa"/>
            <w:shd w:val="clear" w:color="auto" w:fill="F7CAAC"/>
          </w:tcPr>
          <w:p w:rsidR="007E56A4" w:rsidRPr="00F60B61" w:rsidRDefault="007E56A4" w:rsidP="007E56A4">
            <w:pPr>
              <w:jc w:val="both"/>
              <w:rPr>
                <w:b/>
              </w:rPr>
            </w:pPr>
            <w:r w:rsidRPr="00F60B61">
              <w:rPr>
                <w:b/>
              </w:rPr>
              <w:t xml:space="preserve">hod. </w:t>
            </w:r>
          </w:p>
        </w:tc>
        <w:tc>
          <w:tcPr>
            <w:tcW w:w="816" w:type="dxa"/>
          </w:tcPr>
          <w:p w:rsidR="007E56A4" w:rsidRPr="00F60B61" w:rsidRDefault="007E56A4" w:rsidP="007E56A4">
            <w:pPr>
              <w:jc w:val="both"/>
            </w:pPr>
            <w:r w:rsidRPr="00F60B61">
              <w:t>13</w:t>
            </w:r>
          </w:p>
        </w:tc>
        <w:tc>
          <w:tcPr>
            <w:tcW w:w="2156" w:type="dxa"/>
            <w:shd w:val="clear" w:color="auto" w:fill="F7CAAC"/>
          </w:tcPr>
          <w:p w:rsidR="007E56A4" w:rsidRPr="00F60B61" w:rsidRDefault="007E56A4" w:rsidP="007E56A4">
            <w:pPr>
              <w:jc w:val="both"/>
              <w:rPr>
                <w:b/>
              </w:rPr>
            </w:pPr>
            <w:r w:rsidRPr="00F60B61">
              <w:rPr>
                <w:b/>
              </w:rPr>
              <w:t>kreditů</w:t>
            </w:r>
          </w:p>
        </w:tc>
        <w:tc>
          <w:tcPr>
            <w:tcW w:w="1207" w:type="dxa"/>
            <w:gridSpan w:val="2"/>
          </w:tcPr>
          <w:p w:rsidR="007E56A4" w:rsidRPr="00F60B61" w:rsidRDefault="007E56A4" w:rsidP="007E56A4">
            <w:pPr>
              <w:jc w:val="both"/>
            </w:pPr>
            <w:r w:rsidRPr="00F60B61">
              <w:t>2</w:t>
            </w:r>
          </w:p>
        </w:tc>
      </w:tr>
      <w:tr w:rsidR="007E56A4" w:rsidTr="007E56A4">
        <w:tc>
          <w:tcPr>
            <w:tcW w:w="3086" w:type="dxa"/>
            <w:shd w:val="clear" w:color="auto" w:fill="F7CAAC"/>
          </w:tcPr>
          <w:p w:rsidR="007E56A4" w:rsidRPr="00F60B61" w:rsidRDefault="007E56A4" w:rsidP="007E56A4">
            <w:pPr>
              <w:jc w:val="both"/>
              <w:rPr>
                <w:b/>
              </w:rPr>
            </w:pPr>
            <w:r w:rsidRPr="00F60B61">
              <w:rPr>
                <w:b/>
              </w:rPr>
              <w:t>Prerekvizity, korekvizity, ekvivalence</w:t>
            </w:r>
          </w:p>
        </w:tc>
        <w:tc>
          <w:tcPr>
            <w:tcW w:w="6769" w:type="dxa"/>
            <w:gridSpan w:val="7"/>
          </w:tcPr>
          <w:p w:rsidR="007E56A4" w:rsidRPr="00F60B61" w:rsidRDefault="007E56A4" w:rsidP="007E56A4">
            <w:pPr>
              <w:jc w:val="both"/>
            </w:pPr>
          </w:p>
        </w:tc>
      </w:tr>
      <w:tr w:rsidR="007E56A4" w:rsidTr="007E56A4">
        <w:tc>
          <w:tcPr>
            <w:tcW w:w="3086" w:type="dxa"/>
            <w:shd w:val="clear" w:color="auto" w:fill="F7CAAC"/>
          </w:tcPr>
          <w:p w:rsidR="007E56A4" w:rsidRPr="00F60B61" w:rsidRDefault="007E56A4" w:rsidP="007E56A4">
            <w:pPr>
              <w:jc w:val="both"/>
              <w:rPr>
                <w:b/>
              </w:rPr>
            </w:pPr>
            <w:r w:rsidRPr="00F60B61">
              <w:rPr>
                <w:b/>
              </w:rPr>
              <w:t>Způsob ověření studijních výsledků</w:t>
            </w:r>
          </w:p>
        </w:tc>
        <w:tc>
          <w:tcPr>
            <w:tcW w:w="3406" w:type="dxa"/>
            <w:gridSpan w:val="4"/>
          </w:tcPr>
          <w:p w:rsidR="007E56A4" w:rsidRPr="00F60B61" w:rsidRDefault="007E56A4" w:rsidP="007E56A4">
            <w:pPr>
              <w:jc w:val="both"/>
            </w:pPr>
            <w:r>
              <w:t>z</w:t>
            </w:r>
            <w:r w:rsidRPr="00F60B61">
              <w:t>ápočet</w:t>
            </w:r>
          </w:p>
        </w:tc>
        <w:tc>
          <w:tcPr>
            <w:tcW w:w="2156" w:type="dxa"/>
            <w:shd w:val="clear" w:color="auto" w:fill="F7CAAC"/>
          </w:tcPr>
          <w:p w:rsidR="007E56A4" w:rsidRPr="00F60B61" w:rsidRDefault="007E56A4" w:rsidP="007E56A4">
            <w:pPr>
              <w:jc w:val="both"/>
              <w:rPr>
                <w:b/>
              </w:rPr>
            </w:pPr>
            <w:r w:rsidRPr="00F60B61">
              <w:rPr>
                <w:b/>
              </w:rPr>
              <w:t>Forma výuky</w:t>
            </w:r>
          </w:p>
        </w:tc>
        <w:tc>
          <w:tcPr>
            <w:tcW w:w="1207" w:type="dxa"/>
            <w:gridSpan w:val="2"/>
          </w:tcPr>
          <w:p w:rsidR="007E56A4" w:rsidRPr="00F60B61" w:rsidRDefault="007E56A4" w:rsidP="007E56A4">
            <w:pPr>
              <w:jc w:val="both"/>
            </w:pPr>
            <w:r>
              <w:t>s</w:t>
            </w:r>
            <w:r w:rsidRPr="00F60B61">
              <w:t>eminář</w:t>
            </w:r>
          </w:p>
        </w:tc>
      </w:tr>
      <w:tr w:rsidR="007E56A4" w:rsidTr="007E56A4">
        <w:tc>
          <w:tcPr>
            <w:tcW w:w="3086" w:type="dxa"/>
            <w:shd w:val="clear" w:color="auto" w:fill="F7CAAC"/>
          </w:tcPr>
          <w:p w:rsidR="007E56A4" w:rsidRPr="00F60B61" w:rsidRDefault="007E56A4" w:rsidP="007E56A4">
            <w:pPr>
              <w:jc w:val="both"/>
              <w:rPr>
                <w:b/>
              </w:rPr>
            </w:pPr>
            <w:r w:rsidRPr="00F60B61">
              <w:rPr>
                <w:b/>
              </w:rPr>
              <w:t>Forma způsobu ověření studijních výsledků a další požadavky na studenta</w:t>
            </w:r>
          </w:p>
        </w:tc>
        <w:tc>
          <w:tcPr>
            <w:tcW w:w="6769" w:type="dxa"/>
            <w:gridSpan w:val="7"/>
            <w:tcBorders>
              <w:bottom w:val="nil"/>
            </w:tcBorders>
          </w:tcPr>
          <w:p w:rsidR="007E56A4" w:rsidRPr="00F60B61" w:rsidRDefault="007E56A4" w:rsidP="007E56A4">
            <w:pPr>
              <w:jc w:val="both"/>
            </w:pPr>
            <w:r w:rsidRPr="00F60B61">
              <w:t xml:space="preserve">Způsob zakončení předmětu - zápočet </w:t>
            </w:r>
          </w:p>
          <w:p w:rsidR="007E56A4" w:rsidRPr="00F60B61" w:rsidRDefault="007E56A4" w:rsidP="007E56A4">
            <w:pPr>
              <w:jc w:val="both"/>
            </w:pPr>
            <w:r w:rsidRPr="00F60B61">
              <w:t>Požadavky na zápočet - povinná účast a aktivita na seminářích, včasné a správné odevzdání Podkladu pro zadání diplomové práce (název diplomové práce v českém a anglickém jazyce, zásady pro zpracování, základní literatura, podpis vedoucího) + osnovy diplomové práce, vypracování životopisu.</w:t>
            </w:r>
          </w:p>
        </w:tc>
      </w:tr>
      <w:tr w:rsidR="007E56A4" w:rsidTr="007E56A4">
        <w:trPr>
          <w:trHeight w:val="73"/>
        </w:trPr>
        <w:tc>
          <w:tcPr>
            <w:tcW w:w="9855" w:type="dxa"/>
            <w:gridSpan w:val="8"/>
            <w:tcBorders>
              <w:top w:val="nil"/>
            </w:tcBorders>
          </w:tcPr>
          <w:p w:rsidR="007E56A4" w:rsidRPr="00F60B61" w:rsidRDefault="007E56A4" w:rsidP="007E56A4">
            <w:pPr>
              <w:jc w:val="both"/>
            </w:pPr>
          </w:p>
        </w:tc>
      </w:tr>
      <w:tr w:rsidR="007E56A4" w:rsidTr="007E56A4">
        <w:trPr>
          <w:trHeight w:val="197"/>
        </w:trPr>
        <w:tc>
          <w:tcPr>
            <w:tcW w:w="3086" w:type="dxa"/>
            <w:tcBorders>
              <w:top w:val="nil"/>
            </w:tcBorders>
            <w:shd w:val="clear" w:color="auto" w:fill="F7CAAC"/>
          </w:tcPr>
          <w:p w:rsidR="007E56A4" w:rsidRPr="00F60B61" w:rsidRDefault="007E56A4" w:rsidP="007E56A4">
            <w:pPr>
              <w:jc w:val="both"/>
              <w:rPr>
                <w:b/>
              </w:rPr>
            </w:pPr>
            <w:r w:rsidRPr="00F60B61">
              <w:rPr>
                <w:b/>
              </w:rPr>
              <w:t>Garant předmětu</w:t>
            </w:r>
          </w:p>
        </w:tc>
        <w:tc>
          <w:tcPr>
            <w:tcW w:w="6769" w:type="dxa"/>
            <w:gridSpan w:val="7"/>
            <w:tcBorders>
              <w:top w:val="nil"/>
            </w:tcBorders>
          </w:tcPr>
          <w:p w:rsidR="007E56A4" w:rsidRPr="00F60B61" w:rsidRDefault="00E226F2" w:rsidP="007E56A4">
            <w:pPr>
              <w:jc w:val="both"/>
            </w:pPr>
            <w:r>
              <w:t>doc. Ing. Michal Pilík, Ph.D.</w:t>
            </w:r>
          </w:p>
        </w:tc>
      </w:tr>
      <w:tr w:rsidR="007E56A4" w:rsidTr="007E56A4">
        <w:trPr>
          <w:trHeight w:val="243"/>
        </w:trPr>
        <w:tc>
          <w:tcPr>
            <w:tcW w:w="3086" w:type="dxa"/>
            <w:tcBorders>
              <w:top w:val="nil"/>
            </w:tcBorders>
            <w:shd w:val="clear" w:color="auto" w:fill="F7CAAC"/>
          </w:tcPr>
          <w:p w:rsidR="007E56A4" w:rsidRPr="00F60B61" w:rsidRDefault="007E56A4" w:rsidP="007E56A4">
            <w:pPr>
              <w:jc w:val="both"/>
              <w:rPr>
                <w:b/>
              </w:rPr>
            </w:pPr>
            <w:r w:rsidRPr="00F60B61">
              <w:rPr>
                <w:b/>
              </w:rPr>
              <w:t>Zapojení garanta do výuky předmětu</w:t>
            </w:r>
          </w:p>
        </w:tc>
        <w:tc>
          <w:tcPr>
            <w:tcW w:w="6769" w:type="dxa"/>
            <w:gridSpan w:val="7"/>
            <w:tcBorders>
              <w:top w:val="nil"/>
            </w:tcBorders>
          </w:tcPr>
          <w:p w:rsidR="007E56A4" w:rsidRPr="00F60B61" w:rsidRDefault="007E56A4" w:rsidP="007E56A4">
            <w:pPr>
              <w:jc w:val="both"/>
            </w:pPr>
            <w:r w:rsidRPr="00F60B61">
              <w:t>Garant se podílí na seminářích</w:t>
            </w:r>
            <w:r w:rsidR="00131815">
              <w:t xml:space="preserve"> v rozsahu 100%</w:t>
            </w:r>
            <w:r w:rsidRPr="00F60B61">
              <w:t xml:space="preserve"> a dále stanovuje koncepci seminářů a dohlíží na jejich jednotné vedení.</w:t>
            </w:r>
          </w:p>
        </w:tc>
      </w:tr>
      <w:tr w:rsidR="007E56A4" w:rsidTr="007E56A4">
        <w:tc>
          <w:tcPr>
            <w:tcW w:w="3086" w:type="dxa"/>
            <w:shd w:val="clear" w:color="auto" w:fill="F7CAAC"/>
          </w:tcPr>
          <w:p w:rsidR="007E56A4" w:rsidRPr="00F60B61" w:rsidRDefault="007E56A4" w:rsidP="007E56A4">
            <w:pPr>
              <w:jc w:val="both"/>
              <w:rPr>
                <w:b/>
              </w:rPr>
            </w:pPr>
            <w:r w:rsidRPr="00F60B61">
              <w:rPr>
                <w:b/>
              </w:rPr>
              <w:t>Vyučující</w:t>
            </w:r>
          </w:p>
        </w:tc>
        <w:tc>
          <w:tcPr>
            <w:tcW w:w="6769" w:type="dxa"/>
            <w:gridSpan w:val="7"/>
            <w:tcBorders>
              <w:bottom w:val="nil"/>
            </w:tcBorders>
          </w:tcPr>
          <w:p w:rsidR="007E56A4" w:rsidRPr="00F60B61" w:rsidRDefault="00E226F2" w:rsidP="007E56A4">
            <w:pPr>
              <w:jc w:val="both"/>
            </w:pPr>
            <w:r>
              <w:t xml:space="preserve">doc. Ing. Michal Pilík, Ph.D. </w:t>
            </w:r>
            <w:r w:rsidR="007E56A4" w:rsidRPr="00F60B61">
              <w:t xml:space="preserve">– semináře </w:t>
            </w:r>
            <w:r w:rsidR="007E56A4">
              <w:t>(</w:t>
            </w:r>
            <w:r w:rsidR="007E56A4" w:rsidRPr="00F60B61">
              <w:t>100%</w:t>
            </w:r>
            <w:r w:rsidR="007E56A4">
              <w:t>)</w:t>
            </w:r>
          </w:p>
        </w:tc>
      </w:tr>
      <w:tr w:rsidR="007E56A4" w:rsidTr="007E56A4">
        <w:trPr>
          <w:trHeight w:val="162"/>
        </w:trPr>
        <w:tc>
          <w:tcPr>
            <w:tcW w:w="9855" w:type="dxa"/>
            <w:gridSpan w:val="8"/>
            <w:tcBorders>
              <w:top w:val="nil"/>
            </w:tcBorders>
          </w:tcPr>
          <w:p w:rsidR="007E56A4" w:rsidRPr="00F60B61" w:rsidRDefault="007E56A4" w:rsidP="007E56A4">
            <w:pPr>
              <w:jc w:val="both"/>
            </w:pPr>
          </w:p>
        </w:tc>
      </w:tr>
      <w:tr w:rsidR="007E56A4" w:rsidTr="007E56A4">
        <w:tc>
          <w:tcPr>
            <w:tcW w:w="3086" w:type="dxa"/>
            <w:shd w:val="clear" w:color="auto" w:fill="F7CAAC"/>
          </w:tcPr>
          <w:p w:rsidR="007E56A4" w:rsidRPr="00F60B61" w:rsidRDefault="007E56A4" w:rsidP="007E56A4">
            <w:pPr>
              <w:jc w:val="both"/>
              <w:rPr>
                <w:b/>
              </w:rPr>
            </w:pPr>
            <w:r w:rsidRPr="00F60B61">
              <w:rPr>
                <w:b/>
              </w:rPr>
              <w:t>Stručná anotace předmětu</w:t>
            </w:r>
          </w:p>
        </w:tc>
        <w:tc>
          <w:tcPr>
            <w:tcW w:w="6769" w:type="dxa"/>
            <w:gridSpan w:val="7"/>
            <w:tcBorders>
              <w:bottom w:val="nil"/>
            </w:tcBorders>
          </w:tcPr>
          <w:p w:rsidR="007E56A4" w:rsidRPr="00F60B61" w:rsidRDefault="007E56A4" w:rsidP="007E56A4">
            <w:pPr>
              <w:jc w:val="both"/>
            </w:pPr>
          </w:p>
        </w:tc>
      </w:tr>
      <w:tr w:rsidR="007E56A4" w:rsidTr="007E56A4">
        <w:trPr>
          <w:trHeight w:val="3331"/>
        </w:trPr>
        <w:tc>
          <w:tcPr>
            <w:tcW w:w="9855" w:type="dxa"/>
            <w:gridSpan w:val="8"/>
            <w:tcBorders>
              <w:top w:val="nil"/>
              <w:bottom w:val="single" w:sz="12" w:space="0" w:color="auto"/>
            </w:tcBorders>
          </w:tcPr>
          <w:p w:rsidR="007E56A4" w:rsidRPr="00F60B61" w:rsidRDefault="007E56A4" w:rsidP="007E56A4">
            <w:pPr>
              <w:jc w:val="both"/>
            </w:pPr>
            <w:r w:rsidRPr="00F60B61">
              <w:t xml:space="preserve">Předmět </w:t>
            </w:r>
            <w:r w:rsidR="00131815" w:rsidRPr="00131815">
              <w:t xml:space="preserve">Master´s Thesis Seminar </w:t>
            </w:r>
            <w:r w:rsidRPr="00F60B61">
              <w:t xml:space="preserve">navazuje na znalosti získané v rámci předmětu </w:t>
            </w:r>
            <w:r w:rsidR="00131815" w:rsidRPr="00131815">
              <w:t>Bachelor Thesis Seminar</w:t>
            </w:r>
            <w:r w:rsidRPr="00F60B61">
              <w:t>. Předpokládá základní vědomosti o výběru tématu kvalifikační práce, o jednání se zadavatelem, informačním průzkumu, plánování práce na úkolu a formální požadavky na úpravu kvalifikační práce. Uvedené poznatky rozšiřuje zejména o objasnění podstaty vědecké a výzkumné práce, metodologie výzkumu a projektování. Po absolvování tohoto předmětu student pochopí výzkumný problém diplomové práce, získá dostatečné kompetence pro práci s odbornou literaturou, porozumí problematice cílů ve vědecké práci a seznámí se s různými výzkumnými metodami a nástroji zpracování vědecké práce s ohledem na své téma.</w:t>
            </w:r>
          </w:p>
          <w:p w:rsidR="007E56A4" w:rsidRPr="00F60B61" w:rsidRDefault="007E56A4" w:rsidP="00085185">
            <w:pPr>
              <w:pStyle w:val="Odstavecseseznamem"/>
              <w:numPr>
                <w:ilvl w:val="0"/>
                <w:numId w:val="39"/>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 xml:space="preserve">Podstata vědecké a výzkumné práce. </w:t>
            </w:r>
          </w:p>
          <w:p w:rsidR="007E56A4" w:rsidRPr="00F60B61" w:rsidRDefault="007E56A4" w:rsidP="00085185">
            <w:pPr>
              <w:pStyle w:val="Odstavecseseznamem"/>
              <w:numPr>
                <w:ilvl w:val="0"/>
                <w:numId w:val="39"/>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 xml:space="preserve">Cíle diplomové práce. </w:t>
            </w:r>
          </w:p>
          <w:p w:rsidR="007E56A4" w:rsidRPr="00F60B61" w:rsidRDefault="007E56A4" w:rsidP="00085185">
            <w:pPr>
              <w:pStyle w:val="Odstavecseseznamem"/>
              <w:numPr>
                <w:ilvl w:val="0"/>
                <w:numId w:val="39"/>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Projektování v diplomové práci.</w:t>
            </w:r>
          </w:p>
          <w:p w:rsidR="007E56A4" w:rsidRPr="00F60B61" w:rsidRDefault="007E56A4" w:rsidP="00085185">
            <w:pPr>
              <w:pStyle w:val="Odstavecseseznamem"/>
              <w:numPr>
                <w:ilvl w:val="0"/>
                <w:numId w:val="39"/>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 xml:space="preserve">Metody a metodika zpracování diplomových prací. </w:t>
            </w:r>
          </w:p>
          <w:p w:rsidR="007E56A4" w:rsidRPr="00F60B61" w:rsidRDefault="007E56A4" w:rsidP="00085185">
            <w:pPr>
              <w:pStyle w:val="Odstavecseseznamem"/>
              <w:numPr>
                <w:ilvl w:val="0"/>
                <w:numId w:val="39"/>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Využití statistických metod ve výzkumné práci.</w:t>
            </w:r>
          </w:p>
          <w:p w:rsidR="007E56A4" w:rsidRPr="00F60B61" w:rsidRDefault="007E56A4" w:rsidP="00085185">
            <w:pPr>
              <w:pStyle w:val="Odstavecseseznamem"/>
              <w:numPr>
                <w:ilvl w:val="0"/>
                <w:numId w:val="39"/>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 xml:space="preserve">Informační zdroje a jejich citace. </w:t>
            </w:r>
          </w:p>
          <w:p w:rsidR="007E56A4" w:rsidRPr="00F60B61" w:rsidRDefault="007E56A4" w:rsidP="00085185">
            <w:pPr>
              <w:pStyle w:val="Odstavecseseznamem"/>
              <w:numPr>
                <w:ilvl w:val="0"/>
                <w:numId w:val="39"/>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Formální požadavky na úpravu diplomové práce.</w:t>
            </w:r>
          </w:p>
        </w:tc>
      </w:tr>
      <w:tr w:rsidR="007E56A4" w:rsidTr="007E56A4">
        <w:trPr>
          <w:trHeight w:val="265"/>
        </w:trPr>
        <w:tc>
          <w:tcPr>
            <w:tcW w:w="3653" w:type="dxa"/>
            <w:gridSpan w:val="2"/>
            <w:tcBorders>
              <w:top w:val="nil"/>
            </w:tcBorders>
            <w:shd w:val="clear" w:color="auto" w:fill="F7CAAC"/>
          </w:tcPr>
          <w:p w:rsidR="007E56A4" w:rsidRPr="00F60B61" w:rsidRDefault="007E56A4" w:rsidP="007E56A4">
            <w:pPr>
              <w:jc w:val="both"/>
            </w:pPr>
            <w:r w:rsidRPr="00F60B61">
              <w:rPr>
                <w:b/>
              </w:rPr>
              <w:t>Studijní literatura a studijní pomůcky</w:t>
            </w:r>
          </w:p>
        </w:tc>
        <w:tc>
          <w:tcPr>
            <w:tcW w:w="6202" w:type="dxa"/>
            <w:gridSpan w:val="6"/>
            <w:tcBorders>
              <w:top w:val="nil"/>
              <w:bottom w:val="nil"/>
            </w:tcBorders>
          </w:tcPr>
          <w:p w:rsidR="007E56A4" w:rsidRPr="00F60B61" w:rsidRDefault="007E56A4" w:rsidP="007E56A4">
            <w:pPr>
              <w:jc w:val="both"/>
            </w:pPr>
          </w:p>
        </w:tc>
      </w:tr>
      <w:tr w:rsidR="007E56A4" w:rsidTr="007E56A4">
        <w:trPr>
          <w:trHeight w:val="1497"/>
        </w:trPr>
        <w:tc>
          <w:tcPr>
            <w:tcW w:w="9855" w:type="dxa"/>
            <w:gridSpan w:val="8"/>
            <w:tcBorders>
              <w:top w:val="nil"/>
            </w:tcBorders>
          </w:tcPr>
          <w:p w:rsidR="007E56A4" w:rsidRPr="00A13145" w:rsidRDefault="007E56A4" w:rsidP="007E56A4">
            <w:pPr>
              <w:jc w:val="both"/>
              <w:rPr>
                <w:b/>
              </w:rPr>
            </w:pPr>
            <w:r w:rsidRPr="00A13145">
              <w:rPr>
                <w:b/>
              </w:rPr>
              <w:t>Povinná literatura</w:t>
            </w:r>
            <w:r>
              <w:rPr>
                <w:b/>
              </w:rPr>
              <w:t>:</w:t>
            </w:r>
          </w:p>
          <w:p w:rsidR="007E56A4" w:rsidRPr="00E85034" w:rsidRDefault="007E56A4" w:rsidP="007E56A4">
            <w:pPr>
              <w:jc w:val="both"/>
            </w:pPr>
            <w:r w:rsidRPr="00E85034">
              <w:t xml:space="preserve">ANDERSON, D. R. et al. </w:t>
            </w:r>
            <w:r w:rsidRPr="00E85034">
              <w:rPr>
                <w:i/>
              </w:rPr>
              <w:t>Quantitative methods for business.</w:t>
            </w:r>
            <w:r w:rsidRPr="00E85034">
              <w:t xml:space="preserve"> 13e. Boston: Cengage Learning, 2016, 914 p. ISBN 978-1-285-86631-4</w:t>
            </w:r>
          </w:p>
          <w:p w:rsidR="007E56A4" w:rsidRPr="00E85034" w:rsidRDefault="007E56A4" w:rsidP="007E56A4">
            <w:pPr>
              <w:jc w:val="both"/>
            </w:pPr>
            <w:r w:rsidRPr="00E85034">
              <w:t xml:space="preserve">HESSE-BIBER, S. N. </w:t>
            </w:r>
            <w:r w:rsidRPr="00E85034">
              <w:rPr>
                <w:i/>
              </w:rPr>
              <w:t>The practice of qualitative research: engaging students in the research process.</w:t>
            </w:r>
            <w:r w:rsidRPr="00E85034">
              <w:t xml:space="preserve"> Third edition. Los Angeles: SAGE, 2017, 406 p. ISBN 978-1-4522-6808-8. </w:t>
            </w:r>
          </w:p>
          <w:p w:rsidR="007E56A4" w:rsidRPr="00E85034" w:rsidRDefault="007E56A4" w:rsidP="007E56A4">
            <w:pPr>
              <w:jc w:val="both"/>
            </w:pPr>
            <w:r w:rsidRPr="00E85034">
              <w:t>Internal rules and regulations of Tomas Bata University in Zlín and Faculty of Management and Economics</w:t>
            </w:r>
          </w:p>
          <w:p w:rsidR="007E56A4" w:rsidRPr="00A13145" w:rsidRDefault="007E56A4" w:rsidP="007E56A4">
            <w:pPr>
              <w:jc w:val="both"/>
              <w:rPr>
                <w:b/>
              </w:rPr>
            </w:pPr>
            <w:r w:rsidRPr="00A13145">
              <w:rPr>
                <w:b/>
              </w:rPr>
              <w:t>Doporučená literatura</w:t>
            </w:r>
            <w:r>
              <w:rPr>
                <w:b/>
              </w:rPr>
              <w:t>:</w:t>
            </w:r>
          </w:p>
          <w:p w:rsidR="007E56A4" w:rsidRDefault="007E56A4" w:rsidP="007E56A4">
            <w:pPr>
              <w:jc w:val="both"/>
            </w:pPr>
            <w:r w:rsidRPr="00BF28AB">
              <w:t>HEWSON, C</w:t>
            </w:r>
            <w:r>
              <w:t>.</w:t>
            </w:r>
            <w:r w:rsidRPr="00BF28AB">
              <w:t>, VOGEL</w:t>
            </w:r>
            <w:r>
              <w:t>, C. M.,</w:t>
            </w:r>
            <w:r w:rsidRPr="00BF28AB">
              <w:t xml:space="preserve"> LAURENT</w:t>
            </w:r>
            <w:r>
              <w:t>, D</w:t>
            </w:r>
            <w:r w:rsidRPr="00BF28AB">
              <w:t xml:space="preserve">. </w:t>
            </w:r>
            <w:r w:rsidRPr="00BF28AB">
              <w:rPr>
                <w:i/>
              </w:rPr>
              <w:t>Internet research methods.</w:t>
            </w:r>
            <w:r w:rsidRPr="00BF28AB">
              <w:t xml:space="preserve"> Second edition. Los Angeles: Sage, 2016, 222 </w:t>
            </w:r>
            <w:r>
              <w:t>p</w:t>
            </w:r>
            <w:r w:rsidRPr="00BF28AB">
              <w:t>. ISBN 978-1-4462-0856-4.</w:t>
            </w:r>
          </w:p>
          <w:p w:rsidR="007E56A4" w:rsidRPr="00F60B61" w:rsidRDefault="007E56A4" w:rsidP="007E56A4">
            <w:pPr>
              <w:jc w:val="both"/>
            </w:pPr>
            <w:r w:rsidRPr="001B3724">
              <w:t>SAUNDERS, M</w:t>
            </w:r>
            <w:r>
              <w:t>.</w:t>
            </w:r>
            <w:r w:rsidRPr="001B3724">
              <w:t>, LEWIS</w:t>
            </w:r>
            <w:r>
              <w:t xml:space="preserve">, P., </w:t>
            </w:r>
            <w:r w:rsidRPr="001B3724">
              <w:t>THORNHILL</w:t>
            </w:r>
            <w:r>
              <w:t>, A.</w:t>
            </w:r>
            <w:r w:rsidRPr="001B3724">
              <w:t xml:space="preserve"> </w:t>
            </w:r>
            <w:r w:rsidRPr="001B3724">
              <w:rPr>
                <w:i/>
              </w:rPr>
              <w:t>Research methods for business students.</w:t>
            </w:r>
            <w:r w:rsidRPr="001B3724">
              <w:t xml:space="preserve"> Seventh edition. Harlow: Pearson, 2016, 741</w:t>
            </w:r>
            <w:r>
              <w:t xml:space="preserve"> p</w:t>
            </w:r>
            <w:r w:rsidRPr="001B3724">
              <w:t>. ISBN 978-1-292-01662-7.</w:t>
            </w:r>
          </w:p>
        </w:tc>
      </w:tr>
      <w:tr w:rsidR="007E56A4" w:rsidTr="007E56A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E56A4" w:rsidRPr="00F60B61" w:rsidRDefault="007E56A4" w:rsidP="007E56A4">
            <w:pPr>
              <w:jc w:val="center"/>
              <w:rPr>
                <w:b/>
              </w:rPr>
            </w:pPr>
            <w:r w:rsidRPr="00F60B61">
              <w:rPr>
                <w:b/>
              </w:rPr>
              <w:t>Informace ke kombinované nebo distanční formě</w:t>
            </w:r>
          </w:p>
        </w:tc>
      </w:tr>
      <w:tr w:rsidR="007E56A4" w:rsidTr="007E56A4">
        <w:tc>
          <w:tcPr>
            <w:tcW w:w="4787" w:type="dxa"/>
            <w:gridSpan w:val="3"/>
            <w:tcBorders>
              <w:top w:val="single" w:sz="2" w:space="0" w:color="auto"/>
            </w:tcBorders>
            <w:shd w:val="clear" w:color="auto" w:fill="F7CAAC"/>
          </w:tcPr>
          <w:p w:rsidR="007E56A4" w:rsidRPr="00F60B61" w:rsidRDefault="007E56A4" w:rsidP="007E56A4">
            <w:pPr>
              <w:jc w:val="both"/>
            </w:pPr>
            <w:r w:rsidRPr="00F60B61">
              <w:rPr>
                <w:b/>
              </w:rPr>
              <w:t>Rozsah konzultací (soustředění)</w:t>
            </w:r>
          </w:p>
        </w:tc>
        <w:tc>
          <w:tcPr>
            <w:tcW w:w="889" w:type="dxa"/>
            <w:tcBorders>
              <w:top w:val="single" w:sz="2" w:space="0" w:color="auto"/>
            </w:tcBorders>
          </w:tcPr>
          <w:p w:rsidR="007E56A4" w:rsidRPr="00F60B61" w:rsidRDefault="007E56A4" w:rsidP="007E56A4">
            <w:pPr>
              <w:jc w:val="both"/>
            </w:pPr>
          </w:p>
        </w:tc>
        <w:tc>
          <w:tcPr>
            <w:tcW w:w="4179" w:type="dxa"/>
            <w:gridSpan w:val="4"/>
            <w:tcBorders>
              <w:top w:val="single" w:sz="2" w:space="0" w:color="auto"/>
            </w:tcBorders>
            <w:shd w:val="clear" w:color="auto" w:fill="F7CAAC"/>
          </w:tcPr>
          <w:p w:rsidR="007E56A4" w:rsidRPr="00F60B61" w:rsidRDefault="007E56A4" w:rsidP="007E56A4">
            <w:pPr>
              <w:jc w:val="both"/>
              <w:rPr>
                <w:b/>
              </w:rPr>
            </w:pPr>
            <w:r w:rsidRPr="00F60B61">
              <w:rPr>
                <w:b/>
              </w:rPr>
              <w:t xml:space="preserve">hodin </w:t>
            </w:r>
          </w:p>
        </w:tc>
      </w:tr>
      <w:tr w:rsidR="007E56A4" w:rsidTr="007E56A4">
        <w:tc>
          <w:tcPr>
            <w:tcW w:w="9855" w:type="dxa"/>
            <w:gridSpan w:val="8"/>
            <w:shd w:val="clear" w:color="auto" w:fill="F7CAAC"/>
          </w:tcPr>
          <w:p w:rsidR="007E56A4" w:rsidRPr="00F60B61" w:rsidRDefault="007E56A4" w:rsidP="007E56A4">
            <w:pPr>
              <w:jc w:val="both"/>
              <w:rPr>
                <w:b/>
              </w:rPr>
            </w:pPr>
            <w:r w:rsidRPr="00F60B61">
              <w:rPr>
                <w:b/>
              </w:rPr>
              <w:t>Informace o způsobu kontaktu s vyučujícím</w:t>
            </w:r>
          </w:p>
        </w:tc>
      </w:tr>
      <w:tr w:rsidR="007E56A4" w:rsidTr="007E56A4">
        <w:trPr>
          <w:trHeight w:val="719"/>
        </w:trPr>
        <w:tc>
          <w:tcPr>
            <w:tcW w:w="9855" w:type="dxa"/>
            <w:gridSpan w:val="8"/>
          </w:tcPr>
          <w:p w:rsidR="007E56A4" w:rsidRPr="00F60B61" w:rsidRDefault="007E56A4" w:rsidP="007E56A4">
            <w:pPr>
              <w:jc w:val="both"/>
            </w:pPr>
            <w:r w:rsidRPr="00F60B6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50421E" w:rsidRDefault="0050421E">
      <w:pPr>
        <w:spacing w:after="160" w:line="259" w:lineRule="auto"/>
      </w:pPr>
    </w:p>
    <w:p w:rsidR="0050421E" w:rsidRDefault="0050421E">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0421E" w:rsidTr="0042498A">
        <w:tc>
          <w:tcPr>
            <w:tcW w:w="9855" w:type="dxa"/>
            <w:gridSpan w:val="8"/>
            <w:tcBorders>
              <w:bottom w:val="double" w:sz="4" w:space="0" w:color="auto"/>
            </w:tcBorders>
            <w:shd w:val="clear" w:color="auto" w:fill="BDD6EE"/>
          </w:tcPr>
          <w:p w:rsidR="0050421E" w:rsidRDefault="0050421E" w:rsidP="0042498A">
            <w:pPr>
              <w:jc w:val="both"/>
              <w:rPr>
                <w:b/>
                <w:sz w:val="28"/>
              </w:rPr>
            </w:pPr>
            <w:r>
              <w:lastRenderedPageBreak/>
              <w:br w:type="page"/>
            </w:r>
            <w:r>
              <w:rPr>
                <w:b/>
                <w:sz w:val="28"/>
              </w:rPr>
              <w:t>B-III – Charakteristika studijního předmětu</w:t>
            </w:r>
          </w:p>
        </w:tc>
      </w:tr>
      <w:tr w:rsidR="0050421E" w:rsidTr="0042498A">
        <w:tc>
          <w:tcPr>
            <w:tcW w:w="3086" w:type="dxa"/>
            <w:tcBorders>
              <w:top w:val="double" w:sz="4" w:space="0" w:color="auto"/>
            </w:tcBorders>
            <w:shd w:val="clear" w:color="auto" w:fill="F7CAAC"/>
          </w:tcPr>
          <w:p w:rsidR="0050421E" w:rsidRPr="00823401" w:rsidRDefault="0050421E" w:rsidP="0042498A">
            <w:pPr>
              <w:jc w:val="both"/>
              <w:rPr>
                <w:b/>
              </w:rPr>
            </w:pPr>
            <w:r w:rsidRPr="00823401">
              <w:rPr>
                <w:b/>
              </w:rPr>
              <w:t>Název studijního předmětu</w:t>
            </w:r>
          </w:p>
        </w:tc>
        <w:tc>
          <w:tcPr>
            <w:tcW w:w="6769" w:type="dxa"/>
            <w:gridSpan w:val="7"/>
            <w:tcBorders>
              <w:top w:val="double" w:sz="4" w:space="0" w:color="auto"/>
            </w:tcBorders>
          </w:tcPr>
          <w:p w:rsidR="0050421E" w:rsidRPr="00823401" w:rsidRDefault="0050421E" w:rsidP="0042498A">
            <w:pPr>
              <w:jc w:val="both"/>
            </w:pPr>
            <w:r w:rsidRPr="00823401">
              <w:t xml:space="preserve">International Marketing </w:t>
            </w:r>
          </w:p>
        </w:tc>
      </w:tr>
      <w:tr w:rsidR="0050421E" w:rsidTr="0042498A">
        <w:tc>
          <w:tcPr>
            <w:tcW w:w="3086" w:type="dxa"/>
            <w:shd w:val="clear" w:color="auto" w:fill="F7CAAC"/>
          </w:tcPr>
          <w:p w:rsidR="0050421E" w:rsidRPr="00823401" w:rsidRDefault="0050421E" w:rsidP="0042498A">
            <w:pPr>
              <w:jc w:val="both"/>
              <w:rPr>
                <w:b/>
              </w:rPr>
            </w:pPr>
            <w:r w:rsidRPr="00823401">
              <w:rPr>
                <w:b/>
              </w:rPr>
              <w:t>Typ předmětu</w:t>
            </w:r>
          </w:p>
        </w:tc>
        <w:tc>
          <w:tcPr>
            <w:tcW w:w="3406" w:type="dxa"/>
            <w:gridSpan w:val="4"/>
          </w:tcPr>
          <w:p w:rsidR="0050421E" w:rsidRPr="00823401" w:rsidRDefault="0050421E" w:rsidP="0042498A">
            <w:pPr>
              <w:jc w:val="both"/>
            </w:pPr>
            <w:r>
              <w:t>povinný „PZ</w:t>
            </w:r>
            <w:r w:rsidRPr="006A35A5">
              <w:t>“</w:t>
            </w:r>
          </w:p>
        </w:tc>
        <w:tc>
          <w:tcPr>
            <w:tcW w:w="2695" w:type="dxa"/>
            <w:gridSpan w:val="2"/>
            <w:shd w:val="clear" w:color="auto" w:fill="F7CAAC"/>
          </w:tcPr>
          <w:p w:rsidR="0050421E" w:rsidRPr="00823401" w:rsidRDefault="0050421E" w:rsidP="0042498A">
            <w:pPr>
              <w:jc w:val="both"/>
            </w:pPr>
            <w:r w:rsidRPr="00823401">
              <w:rPr>
                <w:b/>
              </w:rPr>
              <w:t>doporučený ročník / semestr</w:t>
            </w:r>
          </w:p>
        </w:tc>
        <w:tc>
          <w:tcPr>
            <w:tcW w:w="668" w:type="dxa"/>
          </w:tcPr>
          <w:p w:rsidR="0050421E" w:rsidRPr="00823401" w:rsidRDefault="0050421E" w:rsidP="0042498A">
            <w:pPr>
              <w:jc w:val="both"/>
            </w:pPr>
            <w:r>
              <w:t>2</w:t>
            </w:r>
            <w:r w:rsidRPr="00823401">
              <w:t>/Z</w:t>
            </w:r>
          </w:p>
        </w:tc>
      </w:tr>
      <w:tr w:rsidR="0050421E" w:rsidTr="0042498A">
        <w:tc>
          <w:tcPr>
            <w:tcW w:w="3086" w:type="dxa"/>
            <w:shd w:val="clear" w:color="auto" w:fill="F7CAAC"/>
          </w:tcPr>
          <w:p w:rsidR="0050421E" w:rsidRPr="00823401" w:rsidRDefault="0050421E" w:rsidP="0042498A">
            <w:pPr>
              <w:jc w:val="both"/>
              <w:rPr>
                <w:b/>
              </w:rPr>
            </w:pPr>
            <w:r w:rsidRPr="00823401">
              <w:rPr>
                <w:b/>
              </w:rPr>
              <w:t>Rozsah studijního předmětu</w:t>
            </w:r>
          </w:p>
        </w:tc>
        <w:tc>
          <w:tcPr>
            <w:tcW w:w="1701" w:type="dxa"/>
            <w:gridSpan w:val="2"/>
          </w:tcPr>
          <w:p w:rsidR="0050421E" w:rsidRPr="00823401" w:rsidRDefault="0050421E" w:rsidP="0042498A">
            <w:pPr>
              <w:jc w:val="both"/>
            </w:pPr>
            <w:r w:rsidRPr="00823401">
              <w:t>26p + 13s</w:t>
            </w:r>
          </w:p>
        </w:tc>
        <w:tc>
          <w:tcPr>
            <w:tcW w:w="889" w:type="dxa"/>
            <w:shd w:val="clear" w:color="auto" w:fill="F7CAAC"/>
          </w:tcPr>
          <w:p w:rsidR="0050421E" w:rsidRPr="00823401" w:rsidRDefault="0050421E" w:rsidP="0042498A">
            <w:pPr>
              <w:jc w:val="both"/>
              <w:rPr>
                <w:b/>
              </w:rPr>
            </w:pPr>
            <w:r w:rsidRPr="00823401">
              <w:rPr>
                <w:b/>
              </w:rPr>
              <w:t xml:space="preserve">hod. </w:t>
            </w:r>
          </w:p>
        </w:tc>
        <w:tc>
          <w:tcPr>
            <w:tcW w:w="816" w:type="dxa"/>
          </w:tcPr>
          <w:p w:rsidR="0050421E" w:rsidRPr="00823401" w:rsidRDefault="0050421E" w:rsidP="0042498A">
            <w:pPr>
              <w:jc w:val="both"/>
            </w:pPr>
            <w:r w:rsidRPr="00823401">
              <w:t>39</w:t>
            </w:r>
          </w:p>
        </w:tc>
        <w:tc>
          <w:tcPr>
            <w:tcW w:w="2156" w:type="dxa"/>
            <w:shd w:val="clear" w:color="auto" w:fill="F7CAAC"/>
          </w:tcPr>
          <w:p w:rsidR="0050421E" w:rsidRPr="00823401" w:rsidRDefault="0050421E" w:rsidP="0042498A">
            <w:pPr>
              <w:jc w:val="both"/>
              <w:rPr>
                <w:b/>
              </w:rPr>
            </w:pPr>
            <w:r w:rsidRPr="00823401">
              <w:rPr>
                <w:b/>
              </w:rPr>
              <w:t>kreditů</w:t>
            </w:r>
          </w:p>
        </w:tc>
        <w:tc>
          <w:tcPr>
            <w:tcW w:w="1207" w:type="dxa"/>
            <w:gridSpan w:val="2"/>
          </w:tcPr>
          <w:p w:rsidR="0050421E" w:rsidRPr="00823401" w:rsidRDefault="003E2603" w:rsidP="0042498A">
            <w:pPr>
              <w:jc w:val="both"/>
            </w:pPr>
            <w:r>
              <w:t>4</w:t>
            </w:r>
          </w:p>
        </w:tc>
      </w:tr>
      <w:tr w:rsidR="0050421E" w:rsidTr="0042498A">
        <w:tc>
          <w:tcPr>
            <w:tcW w:w="3086" w:type="dxa"/>
            <w:shd w:val="clear" w:color="auto" w:fill="F7CAAC"/>
          </w:tcPr>
          <w:p w:rsidR="0050421E" w:rsidRPr="00823401" w:rsidRDefault="0050421E" w:rsidP="0042498A">
            <w:pPr>
              <w:jc w:val="both"/>
              <w:rPr>
                <w:b/>
              </w:rPr>
            </w:pPr>
            <w:r w:rsidRPr="00823401">
              <w:rPr>
                <w:b/>
              </w:rPr>
              <w:t>Prerekvizity, korekvizity, ekvivalence</w:t>
            </w:r>
          </w:p>
        </w:tc>
        <w:tc>
          <w:tcPr>
            <w:tcW w:w="6769" w:type="dxa"/>
            <w:gridSpan w:val="7"/>
          </w:tcPr>
          <w:p w:rsidR="0050421E" w:rsidRPr="00823401" w:rsidRDefault="0050421E" w:rsidP="0042498A">
            <w:pPr>
              <w:jc w:val="both"/>
            </w:pPr>
          </w:p>
        </w:tc>
      </w:tr>
      <w:tr w:rsidR="0050421E" w:rsidTr="0042498A">
        <w:tc>
          <w:tcPr>
            <w:tcW w:w="3086" w:type="dxa"/>
            <w:shd w:val="clear" w:color="auto" w:fill="F7CAAC"/>
          </w:tcPr>
          <w:p w:rsidR="0050421E" w:rsidRPr="00823401" w:rsidRDefault="0050421E" w:rsidP="0042498A">
            <w:pPr>
              <w:jc w:val="both"/>
              <w:rPr>
                <w:b/>
              </w:rPr>
            </w:pPr>
            <w:r w:rsidRPr="00823401">
              <w:rPr>
                <w:b/>
              </w:rPr>
              <w:t>Způsob ověření studijních výsledků</w:t>
            </w:r>
          </w:p>
        </w:tc>
        <w:tc>
          <w:tcPr>
            <w:tcW w:w="3406" w:type="dxa"/>
            <w:gridSpan w:val="4"/>
          </w:tcPr>
          <w:p w:rsidR="0050421E" w:rsidRPr="00823401" w:rsidRDefault="0050421E" w:rsidP="0042498A">
            <w:pPr>
              <w:jc w:val="both"/>
            </w:pPr>
            <w:r>
              <w:t>z</w:t>
            </w:r>
            <w:r w:rsidRPr="00823401">
              <w:t>ápočet, zkouška</w:t>
            </w:r>
          </w:p>
        </w:tc>
        <w:tc>
          <w:tcPr>
            <w:tcW w:w="2156" w:type="dxa"/>
            <w:shd w:val="clear" w:color="auto" w:fill="F7CAAC"/>
          </w:tcPr>
          <w:p w:rsidR="0050421E" w:rsidRPr="00823401" w:rsidRDefault="0050421E" w:rsidP="0042498A">
            <w:pPr>
              <w:jc w:val="both"/>
              <w:rPr>
                <w:b/>
              </w:rPr>
            </w:pPr>
            <w:r w:rsidRPr="00823401">
              <w:rPr>
                <w:b/>
              </w:rPr>
              <w:t>Forma výuky</w:t>
            </w:r>
          </w:p>
        </w:tc>
        <w:tc>
          <w:tcPr>
            <w:tcW w:w="1207" w:type="dxa"/>
            <w:gridSpan w:val="2"/>
          </w:tcPr>
          <w:p w:rsidR="0050421E" w:rsidRPr="00823401" w:rsidRDefault="0050421E" w:rsidP="0042498A">
            <w:pPr>
              <w:jc w:val="both"/>
            </w:pPr>
            <w:r>
              <w:t>přednáška, seminář</w:t>
            </w:r>
          </w:p>
        </w:tc>
      </w:tr>
      <w:tr w:rsidR="0050421E" w:rsidTr="0042498A">
        <w:tc>
          <w:tcPr>
            <w:tcW w:w="3086" w:type="dxa"/>
            <w:shd w:val="clear" w:color="auto" w:fill="F7CAAC"/>
          </w:tcPr>
          <w:p w:rsidR="0050421E" w:rsidRPr="00823401" w:rsidRDefault="0050421E" w:rsidP="0042498A">
            <w:pPr>
              <w:jc w:val="both"/>
              <w:rPr>
                <w:b/>
              </w:rPr>
            </w:pPr>
            <w:r w:rsidRPr="00823401">
              <w:rPr>
                <w:b/>
              </w:rPr>
              <w:t>Forma způsobu ověření studijních výsledků a další požadavky na studenta</w:t>
            </w:r>
          </w:p>
        </w:tc>
        <w:tc>
          <w:tcPr>
            <w:tcW w:w="6769" w:type="dxa"/>
            <w:gridSpan w:val="7"/>
            <w:tcBorders>
              <w:bottom w:val="nil"/>
            </w:tcBorders>
          </w:tcPr>
          <w:p w:rsidR="0050421E" w:rsidRPr="00823401" w:rsidRDefault="0050421E" w:rsidP="0042498A">
            <w:pPr>
              <w:jc w:val="both"/>
            </w:pPr>
            <w:r w:rsidRPr="00823401">
              <w:t>Způsob zakončení předmětu – zápočet, zkouška</w:t>
            </w:r>
          </w:p>
          <w:p w:rsidR="0050421E" w:rsidRPr="00823401" w:rsidRDefault="0050421E" w:rsidP="0042498A">
            <w:pPr>
              <w:jc w:val="both"/>
            </w:pPr>
            <w:r w:rsidRPr="00823401">
              <w:t>Požadavky na zápočet - vypracování seminární práce dle požadavků vyučujícího, 80% aktivní účast na seminářích.</w:t>
            </w:r>
          </w:p>
          <w:p w:rsidR="0050421E" w:rsidRPr="00823401" w:rsidRDefault="0050421E" w:rsidP="0042498A">
            <w:pPr>
              <w:jc w:val="both"/>
            </w:pPr>
            <w:r w:rsidRPr="00823401">
              <w:t>Požadavky na zkoušku - písemný test musí být napsán alespoň na 60 %, následuje ústní zkouška v rozsahu znalostí přednášek a seminářů.</w:t>
            </w:r>
          </w:p>
        </w:tc>
      </w:tr>
      <w:tr w:rsidR="0050421E" w:rsidTr="0042498A">
        <w:trPr>
          <w:trHeight w:val="42"/>
        </w:trPr>
        <w:tc>
          <w:tcPr>
            <w:tcW w:w="9855" w:type="dxa"/>
            <w:gridSpan w:val="8"/>
            <w:tcBorders>
              <w:top w:val="nil"/>
            </w:tcBorders>
          </w:tcPr>
          <w:p w:rsidR="0050421E" w:rsidRPr="00823401" w:rsidRDefault="0050421E" w:rsidP="0042498A">
            <w:pPr>
              <w:jc w:val="both"/>
            </w:pPr>
          </w:p>
        </w:tc>
      </w:tr>
      <w:tr w:rsidR="0050421E" w:rsidTr="0042498A">
        <w:trPr>
          <w:trHeight w:val="197"/>
        </w:trPr>
        <w:tc>
          <w:tcPr>
            <w:tcW w:w="3086" w:type="dxa"/>
            <w:tcBorders>
              <w:top w:val="nil"/>
            </w:tcBorders>
            <w:shd w:val="clear" w:color="auto" w:fill="F7CAAC"/>
          </w:tcPr>
          <w:p w:rsidR="0050421E" w:rsidRPr="00823401" w:rsidRDefault="0050421E" w:rsidP="0042498A">
            <w:pPr>
              <w:jc w:val="both"/>
              <w:rPr>
                <w:b/>
              </w:rPr>
            </w:pPr>
            <w:r w:rsidRPr="00823401">
              <w:rPr>
                <w:b/>
              </w:rPr>
              <w:t>Garant předmětu</w:t>
            </w:r>
          </w:p>
        </w:tc>
        <w:tc>
          <w:tcPr>
            <w:tcW w:w="6769" w:type="dxa"/>
            <w:gridSpan w:val="7"/>
            <w:tcBorders>
              <w:top w:val="nil"/>
            </w:tcBorders>
          </w:tcPr>
          <w:p w:rsidR="0050421E" w:rsidRPr="00823401" w:rsidRDefault="0050421E" w:rsidP="0042498A">
            <w:pPr>
              <w:jc w:val="both"/>
            </w:pPr>
            <w:r w:rsidRPr="00823401">
              <w:t>Ing. Janka Vydrová, Ph.D.</w:t>
            </w:r>
          </w:p>
        </w:tc>
      </w:tr>
      <w:tr w:rsidR="0050421E" w:rsidTr="0042498A">
        <w:trPr>
          <w:trHeight w:val="243"/>
        </w:trPr>
        <w:tc>
          <w:tcPr>
            <w:tcW w:w="3086" w:type="dxa"/>
            <w:tcBorders>
              <w:top w:val="nil"/>
            </w:tcBorders>
            <w:shd w:val="clear" w:color="auto" w:fill="F7CAAC"/>
          </w:tcPr>
          <w:p w:rsidR="0050421E" w:rsidRPr="00823401" w:rsidRDefault="0050421E" w:rsidP="0042498A">
            <w:pPr>
              <w:jc w:val="both"/>
              <w:rPr>
                <w:b/>
              </w:rPr>
            </w:pPr>
            <w:r w:rsidRPr="00823401">
              <w:rPr>
                <w:b/>
              </w:rPr>
              <w:t>Zapojení garanta do výuky předmětu</w:t>
            </w:r>
          </w:p>
        </w:tc>
        <w:tc>
          <w:tcPr>
            <w:tcW w:w="6769" w:type="dxa"/>
            <w:gridSpan w:val="7"/>
            <w:tcBorders>
              <w:top w:val="nil"/>
            </w:tcBorders>
          </w:tcPr>
          <w:p w:rsidR="0050421E" w:rsidRPr="00823401" w:rsidRDefault="0050421E" w:rsidP="0042498A">
            <w:pPr>
              <w:jc w:val="both"/>
            </w:pPr>
            <w:r w:rsidRPr="00823401">
              <w:t>Garant se podílí na přednášení v rozsahu 100 %, dále stanovuje koncepci</w:t>
            </w:r>
            <w:r>
              <w:t xml:space="preserve"> seminářů</w:t>
            </w:r>
            <w:r w:rsidRPr="00823401">
              <w:t xml:space="preserve"> a dohlíží na jejich jednotné vedení. </w:t>
            </w:r>
          </w:p>
        </w:tc>
      </w:tr>
      <w:tr w:rsidR="0050421E" w:rsidTr="0042498A">
        <w:tc>
          <w:tcPr>
            <w:tcW w:w="3086" w:type="dxa"/>
            <w:shd w:val="clear" w:color="auto" w:fill="F7CAAC"/>
          </w:tcPr>
          <w:p w:rsidR="0050421E" w:rsidRPr="00823401" w:rsidRDefault="0050421E" w:rsidP="0042498A">
            <w:pPr>
              <w:jc w:val="both"/>
              <w:rPr>
                <w:b/>
              </w:rPr>
            </w:pPr>
            <w:r w:rsidRPr="00823401">
              <w:rPr>
                <w:b/>
              </w:rPr>
              <w:t>Vyučující</w:t>
            </w:r>
          </w:p>
        </w:tc>
        <w:tc>
          <w:tcPr>
            <w:tcW w:w="6769" w:type="dxa"/>
            <w:gridSpan w:val="7"/>
            <w:tcBorders>
              <w:bottom w:val="nil"/>
            </w:tcBorders>
          </w:tcPr>
          <w:p w:rsidR="0050421E" w:rsidRPr="00823401" w:rsidRDefault="0050421E" w:rsidP="0042498A">
            <w:pPr>
              <w:jc w:val="both"/>
            </w:pPr>
            <w:r w:rsidRPr="00823401">
              <w:t>Ing. Janka Vydrová, Ph.D. – přednášky (100%)</w:t>
            </w:r>
          </w:p>
        </w:tc>
      </w:tr>
      <w:tr w:rsidR="0050421E" w:rsidTr="0042498A">
        <w:trPr>
          <w:trHeight w:val="78"/>
        </w:trPr>
        <w:tc>
          <w:tcPr>
            <w:tcW w:w="9855" w:type="dxa"/>
            <w:gridSpan w:val="8"/>
            <w:tcBorders>
              <w:top w:val="nil"/>
            </w:tcBorders>
          </w:tcPr>
          <w:p w:rsidR="0050421E" w:rsidRPr="00823401" w:rsidRDefault="0050421E" w:rsidP="0042498A">
            <w:pPr>
              <w:jc w:val="both"/>
            </w:pPr>
          </w:p>
        </w:tc>
      </w:tr>
      <w:tr w:rsidR="0050421E" w:rsidTr="0042498A">
        <w:tc>
          <w:tcPr>
            <w:tcW w:w="3086" w:type="dxa"/>
            <w:shd w:val="clear" w:color="auto" w:fill="F7CAAC"/>
          </w:tcPr>
          <w:p w:rsidR="0050421E" w:rsidRPr="00823401" w:rsidRDefault="0050421E" w:rsidP="0042498A">
            <w:pPr>
              <w:jc w:val="both"/>
              <w:rPr>
                <w:b/>
              </w:rPr>
            </w:pPr>
            <w:r w:rsidRPr="00823401">
              <w:rPr>
                <w:b/>
              </w:rPr>
              <w:t>Stručná anotace předmětu</w:t>
            </w:r>
          </w:p>
        </w:tc>
        <w:tc>
          <w:tcPr>
            <w:tcW w:w="6769" w:type="dxa"/>
            <w:gridSpan w:val="7"/>
            <w:tcBorders>
              <w:bottom w:val="nil"/>
            </w:tcBorders>
          </w:tcPr>
          <w:p w:rsidR="0050421E" w:rsidRPr="00823401" w:rsidRDefault="0050421E" w:rsidP="0042498A">
            <w:pPr>
              <w:jc w:val="both"/>
            </w:pPr>
          </w:p>
        </w:tc>
      </w:tr>
      <w:tr w:rsidR="0050421E" w:rsidTr="0042498A">
        <w:trPr>
          <w:trHeight w:val="3938"/>
        </w:trPr>
        <w:tc>
          <w:tcPr>
            <w:tcW w:w="9855" w:type="dxa"/>
            <w:gridSpan w:val="8"/>
            <w:tcBorders>
              <w:top w:val="nil"/>
              <w:bottom w:val="single" w:sz="12" w:space="0" w:color="auto"/>
            </w:tcBorders>
          </w:tcPr>
          <w:p w:rsidR="0050421E" w:rsidRPr="00823401" w:rsidRDefault="0050421E" w:rsidP="0042498A">
            <w:pPr>
              <w:jc w:val="both"/>
            </w:pPr>
            <w:r w:rsidRPr="00823401">
              <w:t xml:space="preserve">Cílem předmětu je seznámit studenty se základními principy fungování mezinárodního marketingu, zprostředkovat poznatky ze segmentace a následného positioningu, jako klíčového faktoru úspěchu každé firmy podnikající se zahraničím. Mezinárodní marketing zažívá prudký rozvoj, podmíněný procesy globalizace a internacionalizace světové ekonomiky. Studenti budou seznámeni s institucemi, které výrazným způsobem ovlivňují dění na mezinárodní obchodní scéně a mají vliv na mezinárodní podmínky podnikání, stejně tak s novými trendy v mezinárodním marketingu, které ovlivňují proces a adaptaci nových výrobků na zahraničních trzích. </w:t>
            </w:r>
          </w:p>
          <w:p w:rsidR="0050421E" w:rsidRPr="00823401" w:rsidRDefault="0050421E" w:rsidP="00085185">
            <w:pPr>
              <w:pStyle w:val="Odstavecseseznamem"/>
              <w:numPr>
                <w:ilvl w:val="0"/>
                <w:numId w:val="46"/>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Úvod do mezinárodního marketingu.</w:t>
            </w:r>
          </w:p>
          <w:p w:rsidR="0050421E" w:rsidRPr="00823401" w:rsidRDefault="0050421E" w:rsidP="00085185">
            <w:pPr>
              <w:pStyle w:val="Odstavecseseznamem"/>
              <w:numPr>
                <w:ilvl w:val="0"/>
                <w:numId w:val="46"/>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Mezinárodní marketingové prostředí.</w:t>
            </w:r>
          </w:p>
          <w:p w:rsidR="0050421E" w:rsidRPr="00823401" w:rsidRDefault="0050421E" w:rsidP="00085185">
            <w:pPr>
              <w:pStyle w:val="Odstavecseseznamem"/>
              <w:numPr>
                <w:ilvl w:val="0"/>
                <w:numId w:val="46"/>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Kupní smlouva a INCOTERMS 2010.</w:t>
            </w:r>
          </w:p>
          <w:p w:rsidR="0050421E" w:rsidRPr="00823401" w:rsidRDefault="0050421E" w:rsidP="00085185">
            <w:pPr>
              <w:pStyle w:val="Odstavecseseznamem"/>
              <w:numPr>
                <w:ilvl w:val="0"/>
                <w:numId w:val="46"/>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Specifika mezinárodního marketingového mixu.</w:t>
            </w:r>
          </w:p>
          <w:p w:rsidR="0050421E" w:rsidRPr="00823401" w:rsidRDefault="0050421E" w:rsidP="00085185">
            <w:pPr>
              <w:pStyle w:val="Odstavecseseznamem"/>
              <w:numPr>
                <w:ilvl w:val="0"/>
                <w:numId w:val="46"/>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Media Brief.</w:t>
            </w:r>
          </w:p>
          <w:p w:rsidR="0050421E" w:rsidRPr="00823401" w:rsidRDefault="0050421E" w:rsidP="00085185">
            <w:pPr>
              <w:pStyle w:val="Odstavecseseznamem"/>
              <w:numPr>
                <w:ilvl w:val="0"/>
                <w:numId w:val="46"/>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Mezinárodní marketingové plánování.</w:t>
            </w:r>
          </w:p>
          <w:p w:rsidR="0050421E" w:rsidRPr="00823401" w:rsidRDefault="0050421E" w:rsidP="00085185">
            <w:pPr>
              <w:pStyle w:val="Odstavecseseznamem"/>
              <w:numPr>
                <w:ilvl w:val="0"/>
                <w:numId w:val="46"/>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Sociální faktory v mezinárodním marketingu.</w:t>
            </w:r>
          </w:p>
          <w:p w:rsidR="0050421E" w:rsidRPr="00823401" w:rsidRDefault="0050421E" w:rsidP="00085185">
            <w:pPr>
              <w:pStyle w:val="Odstavecseseznamem"/>
              <w:numPr>
                <w:ilvl w:val="0"/>
                <w:numId w:val="46"/>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Mezinárodní marketingový výzkum.</w:t>
            </w:r>
          </w:p>
          <w:p w:rsidR="0050421E" w:rsidRPr="00823401" w:rsidRDefault="0050421E" w:rsidP="00085185">
            <w:pPr>
              <w:pStyle w:val="Odstavecseseznamem"/>
              <w:numPr>
                <w:ilvl w:val="0"/>
                <w:numId w:val="46"/>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Portfolio analýzy využívané v mezinárodním marketingu.</w:t>
            </w:r>
          </w:p>
          <w:p w:rsidR="0050421E" w:rsidRPr="00823401" w:rsidRDefault="0050421E" w:rsidP="00085185">
            <w:pPr>
              <w:pStyle w:val="Odstavecseseznamem"/>
              <w:numPr>
                <w:ilvl w:val="0"/>
                <w:numId w:val="46"/>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Koncepce mezinárodního marketingu.</w:t>
            </w:r>
          </w:p>
          <w:p w:rsidR="0050421E" w:rsidRPr="00823401" w:rsidRDefault="0050421E" w:rsidP="00085185">
            <w:pPr>
              <w:pStyle w:val="Odstavecseseznamem"/>
              <w:numPr>
                <w:ilvl w:val="0"/>
                <w:numId w:val="46"/>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Segmentace v mezinárodním marketingu.</w:t>
            </w:r>
          </w:p>
          <w:p w:rsidR="0050421E" w:rsidRPr="00823401" w:rsidRDefault="0050421E" w:rsidP="00085185">
            <w:pPr>
              <w:pStyle w:val="Odstavecseseznamem"/>
              <w:numPr>
                <w:ilvl w:val="0"/>
                <w:numId w:val="46"/>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Positioning v mezinárodním prostředí.</w:t>
            </w:r>
          </w:p>
          <w:p w:rsidR="0050421E" w:rsidRPr="00823401" w:rsidRDefault="0050421E" w:rsidP="00085185">
            <w:pPr>
              <w:pStyle w:val="Odstavecseseznamem"/>
              <w:numPr>
                <w:ilvl w:val="0"/>
                <w:numId w:val="46"/>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Životní cyklus výrobků na mezinárodních trzích.</w:t>
            </w:r>
          </w:p>
          <w:p w:rsidR="0050421E" w:rsidRPr="00823401" w:rsidRDefault="0050421E" w:rsidP="00085185">
            <w:pPr>
              <w:pStyle w:val="Odstavecseseznamem"/>
              <w:numPr>
                <w:ilvl w:val="0"/>
                <w:numId w:val="46"/>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Formy vstupu firem na mezinárodní trhy.</w:t>
            </w:r>
          </w:p>
          <w:p w:rsidR="0050421E" w:rsidRPr="00823401" w:rsidRDefault="0050421E" w:rsidP="00085185">
            <w:pPr>
              <w:pStyle w:val="Odstavecseseznamem"/>
              <w:numPr>
                <w:ilvl w:val="0"/>
                <w:numId w:val="46"/>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Konkurenční a marketingové strategie v mezinárodním prostředí.</w:t>
            </w:r>
          </w:p>
          <w:p w:rsidR="0050421E" w:rsidRPr="00823401" w:rsidRDefault="0050421E" w:rsidP="00085185">
            <w:pPr>
              <w:pStyle w:val="Odstavecseseznamem"/>
              <w:numPr>
                <w:ilvl w:val="0"/>
                <w:numId w:val="46"/>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Instituce v mezinárodním podnikání.</w:t>
            </w:r>
          </w:p>
          <w:p w:rsidR="0050421E" w:rsidRPr="00823401" w:rsidRDefault="0050421E" w:rsidP="00085185">
            <w:pPr>
              <w:pStyle w:val="Odstavecseseznamem"/>
              <w:numPr>
                <w:ilvl w:val="0"/>
                <w:numId w:val="46"/>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Nové trendy v mezinárodním marketingu.</w:t>
            </w:r>
          </w:p>
        </w:tc>
      </w:tr>
      <w:tr w:rsidR="0050421E" w:rsidTr="0042498A">
        <w:trPr>
          <w:trHeight w:val="265"/>
        </w:trPr>
        <w:tc>
          <w:tcPr>
            <w:tcW w:w="3653" w:type="dxa"/>
            <w:gridSpan w:val="2"/>
            <w:tcBorders>
              <w:top w:val="nil"/>
            </w:tcBorders>
            <w:shd w:val="clear" w:color="auto" w:fill="F7CAAC"/>
          </w:tcPr>
          <w:p w:rsidR="0050421E" w:rsidRPr="00823401" w:rsidRDefault="0050421E" w:rsidP="0042498A">
            <w:pPr>
              <w:jc w:val="both"/>
            </w:pPr>
            <w:r w:rsidRPr="00823401">
              <w:rPr>
                <w:b/>
              </w:rPr>
              <w:t>Studijní literatura a studijní pomůcky</w:t>
            </w:r>
          </w:p>
        </w:tc>
        <w:tc>
          <w:tcPr>
            <w:tcW w:w="6202" w:type="dxa"/>
            <w:gridSpan w:val="6"/>
            <w:tcBorders>
              <w:top w:val="nil"/>
              <w:bottom w:val="nil"/>
            </w:tcBorders>
          </w:tcPr>
          <w:p w:rsidR="0050421E" w:rsidRPr="00823401" w:rsidRDefault="0050421E" w:rsidP="0042498A">
            <w:pPr>
              <w:jc w:val="both"/>
            </w:pPr>
          </w:p>
        </w:tc>
      </w:tr>
      <w:tr w:rsidR="0050421E" w:rsidTr="0042498A">
        <w:trPr>
          <w:trHeight w:val="1497"/>
        </w:trPr>
        <w:tc>
          <w:tcPr>
            <w:tcW w:w="9855" w:type="dxa"/>
            <w:gridSpan w:val="8"/>
            <w:tcBorders>
              <w:top w:val="nil"/>
            </w:tcBorders>
          </w:tcPr>
          <w:p w:rsidR="0050421E" w:rsidRPr="00823401" w:rsidRDefault="0050421E" w:rsidP="0042498A">
            <w:pPr>
              <w:rPr>
                <w:b/>
              </w:rPr>
            </w:pPr>
            <w:r w:rsidRPr="00823401">
              <w:rPr>
                <w:b/>
              </w:rPr>
              <w:t xml:space="preserve">Povinná literatura </w:t>
            </w:r>
          </w:p>
          <w:p w:rsidR="0050421E" w:rsidRPr="00823401" w:rsidRDefault="0050421E" w:rsidP="0042498A">
            <w:pPr>
              <w:jc w:val="both"/>
            </w:pPr>
            <w:r w:rsidRPr="00823401">
              <w:t>CATEORA, P.R., GILLY</w:t>
            </w:r>
            <w:r>
              <w:t>,</w:t>
            </w:r>
            <w:r w:rsidRPr="00823401">
              <w:t xml:space="preserve"> M.C., GRAHAM</w:t>
            </w:r>
            <w:r>
              <w:t>,</w:t>
            </w:r>
            <w:r w:rsidRPr="00823401">
              <w:t xml:space="preserve"> J.L</w:t>
            </w:r>
            <w:r>
              <w:t>.,</w:t>
            </w:r>
            <w:r w:rsidRPr="00823401">
              <w:t xml:space="preserve"> MONEY</w:t>
            </w:r>
            <w:r>
              <w:t>,</w:t>
            </w:r>
            <w:r w:rsidRPr="00823401">
              <w:t xml:space="preserve"> R.</w:t>
            </w:r>
            <w:r>
              <w:t>B</w:t>
            </w:r>
            <w:r w:rsidRPr="00823401">
              <w:t xml:space="preserve">. </w:t>
            </w:r>
            <w:r w:rsidRPr="00823401">
              <w:rPr>
                <w:i/>
              </w:rPr>
              <w:t>International marketing.</w:t>
            </w:r>
            <w:r w:rsidRPr="00823401">
              <w:t xml:space="preserve"> Seventeenth edition. New York, NY: McGraw-Hill Education, 2016, 662</w:t>
            </w:r>
            <w:r>
              <w:t xml:space="preserve"> s</w:t>
            </w:r>
            <w:r w:rsidRPr="00823401">
              <w:t>. ISBN 978-0-07-784216-1.</w:t>
            </w:r>
          </w:p>
          <w:p w:rsidR="0050421E" w:rsidRPr="00823401" w:rsidRDefault="0050421E" w:rsidP="0042498A">
            <w:pPr>
              <w:jc w:val="both"/>
            </w:pPr>
            <w:r>
              <w:t xml:space="preserve">JEANNET, </w:t>
            </w:r>
            <w:r w:rsidRPr="00823401">
              <w:t>J.P.</w:t>
            </w:r>
            <w:r>
              <w:t>,</w:t>
            </w:r>
            <w:r w:rsidRPr="00823401">
              <w:t xml:space="preserve"> HENNESSEY</w:t>
            </w:r>
            <w:r>
              <w:t>,</w:t>
            </w:r>
            <w:r w:rsidRPr="00823401">
              <w:t xml:space="preserve"> H.D. </w:t>
            </w:r>
            <w:r w:rsidRPr="00823401">
              <w:rPr>
                <w:i/>
              </w:rPr>
              <w:t>Global marketing strategies.</w:t>
            </w:r>
            <w:r w:rsidRPr="00823401">
              <w:t xml:space="preserve"> 6th ed. Boston, Ma</w:t>
            </w:r>
            <w:r>
              <w:t>ss: Houghton Mifflin, 2004, 613 s.</w:t>
            </w:r>
            <w:r w:rsidRPr="00823401">
              <w:t xml:space="preserve"> ISBN 0618310592.</w:t>
            </w:r>
          </w:p>
          <w:p w:rsidR="0050421E" w:rsidRPr="00823401" w:rsidRDefault="0050421E" w:rsidP="0042498A">
            <w:pPr>
              <w:jc w:val="both"/>
            </w:pPr>
            <w:r w:rsidRPr="00823401">
              <w:t>KEEGAN, W.J.</w:t>
            </w:r>
            <w:r>
              <w:t>,</w:t>
            </w:r>
            <w:r w:rsidRPr="00823401">
              <w:t xml:space="preserve"> GREEN</w:t>
            </w:r>
            <w:r>
              <w:t>,</w:t>
            </w:r>
            <w:r w:rsidRPr="00823401">
              <w:t xml:space="preserve"> M.C. </w:t>
            </w:r>
            <w:r w:rsidRPr="00823401">
              <w:rPr>
                <w:i/>
              </w:rPr>
              <w:t>Global marketing.</w:t>
            </w:r>
            <w:r w:rsidRPr="00823401">
              <w:t xml:space="preserve"> Global edition. Boston: Pearson, 2017, 624 s. ISBN 978-1-292-15076-5.</w:t>
            </w:r>
          </w:p>
          <w:p w:rsidR="0050421E" w:rsidRPr="00823401" w:rsidRDefault="0050421E" w:rsidP="0042498A">
            <w:pPr>
              <w:rPr>
                <w:b/>
              </w:rPr>
            </w:pPr>
            <w:r w:rsidRPr="00823401">
              <w:rPr>
                <w:b/>
              </w:rPr>
              <w:t xml:space="preserve">Doporučená literatura </w:t>
            </w:r>
          </w:p>
          <w:p w:rsidR="0050421E" w:rsidRPr="00823401" w:rsidRDefault="0050421E" w:rsidP="0042498A">
            <w:pPr>
              <w:jc w:val="both"/>
            </w:pPr>
            <w:r w:rsidRPr="00823401">
              <w:t>KRÁL, P., MACHKOVÁ</w:t>
            </w:r>
            <w:r>
              <w:t>,</w:t>
            </w:r>
            <w:r w:rsidRPr="00823401">
              <w:t xml:space="preserve"> H., LHOTÁKOVÁ</w:t>
            </w:r>
            <w:r>
              <w:t>,</w:t>
            </w:r>
            <w:r w:rsidRPr="00823401">
              <w:t xml:space="preserve"> M.</w:t>
            </w:r>
            <w:r>
              <w:t>,</w:t>
            </w:r>
            <w:r w:rsidRPr="00823401">
              <w:t xml:space="preserve"> COOK</w:t>
            </w:r>
            <w:r>
              <w:t>,</w:t>
            </w:r>
            <w:r w:rsidRPr="00823401">
              <w:t xml:space="preserve"> G. </w:t>
            </w:r>
            <w:r w:rsidRPr="00823401">
              <w:rPr>
                <w:i/>
              </w:rPr>
              <w:t>International marketing: theory, practices and new trends</w:t>
            </w:r>
            <w:r w:rsidRPr="00823401">
              <w:t>. Second revised edition. Prague: Oeconomica, nakladatelství VŠE, 2016, 245 s. ISBN 978-80-245-2152-7.</w:t>
            </w:r>
          </w:p>
          <w:p w:rsidR="0050421E" w:rsidRPr="00823401" w:rsidRDefault="0050421E" w:rsidP="0042498A">
            <w:pPr>
              <w:jc w:val="both"/>
            </w:pPr>
            <w:r w:rsidRPr="00823401">
              <w:t xml:space="preserve">MOOIJ, M. </w:t>
            </w:r>
            <w:r w:rsidRPr="00823401">
              <w:rPr>
                <w:i/>
              </w:rPr>
              <w:t>Global marketing and advertising: understanding cultural paradoxes</w:t>
            </w:r>
            <w:r w:rsidRPr="00823401">
              <w:t xml:space="preserve">. 4th ed. Thousand Oaks, CA: SAGE, 2014, 395 s. ISBN 978-1-4522-5717-4. </w:t>
            </w:r>
          </w:p>
        </w:tc>
      </w:tr>
      <w:tr w:rsidR="0050421E" w:rsidTr="004249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0421E" w:rsidRPr="00823401" w:rsidRDefault="0050421E" w:rsidP="0042498A">
            <w:pPr>
              <w:jc w:val="center"/>
              <w:rPr>
                <w:b/>
              </w:rPr>
            </w:pPr>
            <w:r w:rsidRPr="00823401">
              <w:rPr>
                <w:b/>
              </w:rPr>
              <w:t>Informace ke kombinované nebo distanční formě</w:t>
            </w:r>
          </w:p>
        </w:tc>
      </w:tr>
      <w:tr w:rsidR="0050421E" w:rsidTr="0042498A">
        <w:tc>
          <w:tcPr>
            <w:tcW w:w="4787" w:type="dxa"/>
            <w:gridSpan w:val="3"/>
            <w:tcBorders>
              <w:top w:val="single" w:sz="2" w:space="0" w:color="auto"/>
            </w:tcBorders>
            <w:shd w:val="clear" w:color="auto" w:fill="F7CAAC"/>
          </w:tcPr>
          <w:p w:rsidR="0050421E" w:rsidRPr="00823401" w:rsidRDefault="0050421E" w:rsidP="0042498A">
            <w:pPr>
              <w:jc w:val="both"/>
            </w:pPr>
            <w:r w:rsidRPr="00823401">
              <w:rPr>
                <w:b/>
              </w:rPr>
              <w:t>Rozsah konzultací (soustředění)</w:t>
            </w:r>
          </w:p>
        </w:tc>
        <w:tc>
          <w:tcPr>
            <w:tcW w:w="889" w:type="dxa"/>
            <w:tcBorders>
              <w:top w:val="single" w:sz="2" w:space="0" w:color="auto"/>
            </w:tcBorders>
          </w:tcPr>
          <w:p w:rsidR="0050421E" w:rsidRPr="00823401" w:rsidRDefault="0050421E" w:rsidP="0042498A">
            <w:pPr>
              <w:jc w:val="both"/>
            </w:pPr>
          </w:p>
        </w:tc>
        <w:tc>
          <w:tcPr>
            <w:tcW w:w="4179" w:type="dxa"/>
            <w:gridSpan w:val="4"/>
            <w:tcBorders>
              <w:top w:val="single" w:sz="2" w:space="0" w:color="auto"/>
            </w:tcBorders>
            <w:shd w:val="clear" w:color="auto" w:fill="F7CAAC"/>
          </w:tcPr>
          <w:p w:rsidR="0050421E" w:rsidRPr="00823401" w:rsidRDefault="0050421E" w:rsidP="0042498A">
            <w:pPr>
              <w:jc w:val="both"/>
              <w:rPr>
                <w:b/>
              </w:rPr>
            </w:pPr>
            <w:r w:rsidRPr="00823401">
              <w:rPr>
                <w:b/>
              </w:rPr>
              <w:t xml:space="preserve">hodin </w:t>
            </w:r>
          </w:p>
        </w:tc>
      </w:tr>
      <w:tr w:rsidR="0050421E" w:rsidTr="0042498A">
        <w:tc>
          <w:tcPr>
            <w:tcW w:w="9855" w:type="dxa"/>
            <w:gridSpan w:val="8"/>
            <w:shd w:val="clear" w:color="auto" w:fill="F7CAAC"/>
          </w:tcPr>
          <w:p w:rsidR="0050421E" w:rsidRPr="00823401" w:rsidRDefault="0050421E" w:rsidP="0042498A">
            <w:pPr>
              <w:jc w:val="both"/>
              <w:rPr>
                <w:b/>
              </w:rPr>
            </w:pPr>
            <w:r w:rsidRPr="00823401">
              <w:rPr>
                <w:b/>
              </w:rPr>
              <w:t>Informace o způsobu kontaktu s vyučujícím</w:t>
            </w:r>
          </w:p>
        </w:tc>
      </w:tr>
      <w:tr w:rsidR="0050421E" w:rsidTr="0042498A">
        <w:trPr>
          <w:trHeight w:val="483"/>
        </w:trPr>
        <w:tc>
          <w:tcPr>
            <w:tcW w:w="9855" w:type="dxa"/>
            <w:gridSpan w:val="8"/>
          </w:tcPr>
          <w:p w:rsidR="0050421E" w:rsidRPr="00823401" w:rsidRDefault="0050421E" w:rsidP="0042498A">
            <w:pPr>
              <w:jc w:val="both"/>
            </w:pPr>
            <w:r w:rsidRPr="00823401">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50421E" w:rsidRDefault="0050421E">
      <w:pPr>
        <w:spacing w:after="160" w:line="259" w:lineRule="auto"/>
      </w:pPr>
    </w:p>
    <w:p w:rsidR="0050421E" w:rsidRDefault="0050421E">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633"/>
        <w:gridCol w:w="709"/>
        <w:gridCol w:w="1559"/>
        <w:gridCol w:w="1499"/>
        <w:gridCol w:w="668"/>
      </w:tblGrid>
      <w:tr w:rsidR="0050421E" w:rsidTr="0042498A">
        <w:tc>
          <w:tcPr>
            <w:tcW w:w="9855" w:type="dxa"/>
            <w:gridSpan w:val="8"/>
            <w:tcBorders>
              <w:bottom w:val="double" w:sz="4" w:space="0" w:color="auto"/>
            </w:tcBorders>
            <w:shd w:val="clear" w:color="auto" w:fill="BDD6EE"/>
          </w:tcPr>
          <w:p w:rsidR="0050421E" w:rsidRDefault="0050421E" w:rsidP="0042498A">
            <w:pPr>
              <w:jc w:val="both"/>
              <w:rPr>
                <w:b/>
                <w:sz w:val="28"/>
              </w:rPr>
            </w:pPr>
            <w:r>
              <w:lastRenderedPageBreak/>
              <w:br w:type="page"/>
            </w:r>
            <w:r>
              <w:rPr>
                <w:b/>
                <w:sz w:val="28"/>
              </w:rPr>
              <w:t>B-III – Charakteristika studijního předmětu</w:t>
            </w:r>
          </w:p>
        </w:tc>
      </w:tr>
      <w:tr w:rsidR="0050421E" w:rsidRPr="00FE6F00" w:rsidTr="0042498A">
        <w:tc>
          <w:tcPr>
            <w:tcW w:w="3086" w:type="dxa"/>
            <w:tcBorders>
              <w:top w:val="double" w:sz="4" w:space="0" w:color="auto"/>
            </w:tcBorders>
            <w:shd w:val="clear" w:color="auto" w:fill="F7CAAC"/>
          </w:tcPr>
          <w:p w:rsidR="0050421E" w:rsidRPr="00276283" w:rsidRDefault="0050421E" w:rsidP="0042498A">
            <w:pPr>
              <w:jc w:val="both"/>
              <w:rPr>
                <w:b/>
              </w:rPr>
            </w:pPr>
            <w:r w:rsidRPr="00276283">
              <w:rPr>
                <w:b/>
              </w:rPr>
              <w:t>Název studijního předmětu</w:t>
            </w:r>
          </w:p>
        </w:tc>
        <w:tc>
          <w:tcPr>
            <w:tcW w:w="6769" w:type="dxa"/>
            <w:gridSpan w:val="7"/>
            <w:tcBorders>
              <w:top w:val="double" w:sz="4" w:space="0" w:color="auto"/>
            </w:tcBorders>
          </w:tcPr>
          <w:p w:rsidR="0050421E" w:rsidRPr="00FE6F00" w:rsidRDefault="0050421E" w:rsidP="0042498A">
            <w:pPr>
              <w:jc w:val="both"/>
            </w:pPr>
            <w:r w:rsidRPr="00FE6F00">
              <w:rPr>
                <w:color w:val="000000"/>
                <w:szCs w:val="17"/>
                <w:shd w:val="clear" w:color="auto" w:fill="FFFFFF"/>
              </w:rPr>
              <w:t>Marketing Communication</w:t>
            </w:r>
          </w:p>
        </w:tc>
      </w:tr>
      <w:tr w:rsidR="0050421E" w:rsidRPr="00276283" w:rsidTr="0042498A">
        <w:tc>
          <w:tcPr>
            <w:tcW w:w="3086" w:type="dxa"/>
            <w:shd w:val="clear" w:color="auto" w:fill="F7CAAC"/>
          </w:tcPr>
          <w:p w:rsidR="0050421E" w:rsidRPr="00276283" w:rsidRDefault="0050421E" w:rsidP="0042498A">
            <w:pPr>
              <w:jc w:val="both"/>
              <w:rPr>
                <w:b/>
              </w:rPr>
            </w:pPr>
            <w:r w:rsidRPr="00276283">
              <w:rPr>
                <w:b/>
              </w:rPr>
              <w:t>Typ předmětu</w:t>
            </w:r>
          </w:p>
        </w:tc>
        <w:tc>
          <w:tcPr>
            <w:tcW w:w="3043" w:type="dxa"/>
            <w:gridSpan w:val="4"/>
          </w:tcPr>
          <w:p w:rsidR="0050421E" w:rsidRPr="00276283" w:rsidRDefault="0050421E" w:rsidP="0042498A">
            <w:pPr>
              <w:jc w:val="both"/>
            </w:pPr>
            <w:r>
              <w:t>p</w:t>
            </w:r>
            <w:r w:rsidRPr="00221630">
              <w:t>ovinný „P</w:t>
            </w:r>
            <w:r>
              <w:t>Z</w:t>
            </w:r>
            <w:r w:rsidRPr="00221630">
              <w:t>“</w:t>
            </w:r>
          </w:p>
        </w:tc>
        <w:tc>
          <w:tcPr>
            <w:tcW w:w="3058" w:type="dxa"/>
            <w:gridSpan w:val="2"/>
            <w:shd w:val="clear" w:color="auto" w:fill="F7CAAC"/>
          </w:tcPr>
          <w:p w:rsidR="0050421E" w:rsidRPr="00276283" w:rsidRDefault="0050421E" w:rsidP="0042498A">
            <w:pPr>
              <w:jc w:val="both"/>
            </w:pPr>
            <w:r w:rsidRPr="00276283">
              <w:rPr>
                <w:b/>
              </w:rPr>
              <w:t>doporučený ročník / semestr</w:t>
            </w:r>
          </w:p>
        </w:tc>
        <w:tc>
          <w:tcPr>
            <w:tcW w:w="668" w:type="dxa"/>
          </w:tcPr>
          <w:p w:rsidR="0050421E" w:rsidRPr="00276283" w:rsidRDefault="0050421E" w:rsidP="0042498A">
            <w:pPr>
              <w:jc w:val="both"/>
            </w:pPr>
            <w:r>
              <w:t>2/</w:t>
            </w:r>
            <w:r w:rsidRPr="00276283">
              <w:t>Z</w:t>
            </w:r>
          </w:p>
        </w:tc>
      </w:tr>
      <w:tr w:rsidR="0050421E" w:rsidRPr="00276283" w:rsidTr="0042498A">
        <w:tc>
          <w:tcPr>
            <w:tcW w:w="3086" w:type="dxa"/>
            <w:shd w:val="clear" w:color="auto" w:fill="F7CAAC"/>
          </w:tcPr>
          <w:p w:rsidR="0050421E" w:rsidRPr="00276283" w:rsidRDefault="0050421E" w:rsidP="0042498A">
            <w:pPr>
              <w:jc w:val="both"/>
              <w:rPr>
                <w:b/>
              </w:rPr>
            </w:pPr>
            <w:r w:rsidRPr="00276283">
              <w:rPr>
                <w:b/>
              </w:rPr>
              <w:t>Rozsah studijního předmětu</w:t>
            </w:r>
          </w:p>
        </w:tc>
        <w:tc>
          <w:tcPr>
            <w:tcW w:w="1701" w:type="dxa"/>
            <w:gridSpan w:val="2"/>
          </w:tcPr>
          <w:p w:rsidR="0050421E" w:rsidRPr="00276283" w:rsidRDefault="0050421E" w:rsidP="0042498A">
            <w:pPr>
              <w:jc w:val="both"/>
            </w:pPr>
            <w:r w:rsidRPr="00276283">
              <w:t>13p + 13s</w:t>
            </w:r>
          </w:p>
        </w:tc>
        <w:tc>
          <w:tcPr>
            <w:tcW w:w="633" w:type="dxa"/>
            <w:shd w:val="clear" w:color="auto" w:fill="F7CAAC"/>
          </w:tcPr>
          <w:p w:rsidR="0050421E" w:rsidRPr="00276283" w:rsidRDefault="0050421E" w:rsidP="0042498A">
            <w:pPr>
              <w:jc w:val="both"/>
              <w:rPr>
                <w:b/>
              </w:rPr>
            </w:pPr>
            <w:r w:rsidRPr="00276283">
              <w:rPr>
                <w:b/>
              </w:rPr>
              <w:t xml:space="preserve">hod. </w:t>
            </w:r>
          </w:p>
        </w:tc>
        <w:tc>
          <w:tcPr>
            <w:tcW w:w="709" w:type="dxa"/>
          </w:tcPr>
          <w:p w:rsidR="0050421E" w:rsidRPr="00276283" w:rsidRDefault="0050421E" w:rsidP="0042498A">
            <w:pPr>
              <w:jc w:val="both"/>
            </w:pPr>
            <w:r w:rsidRPr="00276283">
              <w:t>26</w:t>
            </w:r>
          </w:p>
        </w:tc>
        <w:tc>
          <w:tcPr>
            <w:tcW w:w="1559" w:type="dxa"/>
            <w:shd w:val="clear" w:color="auto" w:fill="F7CAAC"/>
          </w:tcPr>
          <w:p w:rsidR="0050421E" w:rsidRPr="00276283" w:rsidRDefault="0050421E" w:rsidP="0042498A">
            <w:pPr>
              <w:jc w:val="both"/>
              <w:rPr>
                <w:b/>
              </w:rPr>
            </w:pPr>
            <w:r w:rsidRPr="00276283">
              <w:rPr>
                <w:b/>
              </w:rPr>
              <w:t>kreditů</w:t>
            </w:r>
          </w:p>
        </w:tc>
        <w:tc>
          <w:tcPr>
            <w:tcW w:w="2167" w:type="dxa"/>
            <w:gridSpan w:val="2"/>
          </w:tcPr>
          <w:p w:rsidR="0050421E" w:rsidRPr="00276283" w:rsidRDefault="00F26B8D" w:rsidP="0042498A">
            <w:pPr>
              <w:jc w:val="both"/>
            </w:pPr>
            <w:r>
              <w:t>4</w:t>
            </w:r>
          </w:p>
        </w:tc>
      </w:tr>
      <w:tr w:rsidR="0050421E" w:rsidRPr="00276283" w:rsidTr="0042498A">
        <w:tc>
          <w:tcPr>
            <w:tcW w:w="3086" w:type="dxa"/>
            <w:shd w:val="clear" w:color="auto" w:fill="F7CAAC"/>
          </w:tcPr>
          <w:p w:rsidR="0050421E" w:rsidRPr="00276283" w:rsidRDefault="0050421E" w:rsidP="0042498A">
            <w:pPr>
              <w:jc w:val="both"/>
              <w:rPr>
                <w:b/>
              </w:rPr>
            </w:pPr>
            <w:r w:rsidRPr="00276283">
              <w:rPr>
                <w:b/>
              </w:rPr>
              <w:t>Prerekvizity, korekvizity, ekvivalence</w:t>
            </w:r>
          </w:p>
        </w:tc>
        <w:tc>
          <w:tcPr>
            <w:tcW w:w="6769" w:type="dxa"/>
            <w:gridSpan w:val="7"/>
          </w:tcPr>
          <w:p w:rsidR="0050421E" w:rsidRPr="00276283" w:rsidRDefault="0050421E" w:rsidP="0042498A">
            <w:pPr>
              <w:jc w:val="both"/>
            </w:pPr>
          </w:p>
        </w:tc>
      </w:tr>
      <w:tr w:rsidR="0050421E" w:rsidRPr="00276283" w:rsidTr="0042498A">
        <w:tc>
          <w:tcPr>
            <w:tcW w:w="3086" w:type="dxa"/>
            <w:shd w:val="clear" w:color="auto" w:fill="F7CAAC"/>
          </w:tcPr>
          <w:p w:rsidR="0050421E" w:rsidRPr="00276283" w:rsidRDefault="0050421E" w:rsidP="0042498A">
            <w:pPr>
              <w:jc w:val="both"/>
              <w:rPr>
                <w:b/>
              </w:rPr>
            </w:pPr>
            <w:r w:rsidRPr="00276283">
              <w:rPr>
                <w:b/>
              </w:rPr>
              <w:t>Způsob ověření studijních výsledků</w:t>
            </w:r>
          </w:p>
        </w:tc>
        <w:tc>
          <w:tcPr>
            <w:tcW w:w="3043" w:type="dxa"/>
            <w:gridSpan w:val="4"/>
          </w:tcPr>
          <w:p w:rsidR="0050421E" w:rsidRPr="00276283" w:rsidRDefault="0050421E" w:rsidP="0042498A">
            <w:pPr>
              <w:jc w:val="both"/>
            </w:pPr>
            <w:r>
              <w:t>z</w:t>
            </w:r>
            <w:r w:rsidRPr="00276283">
              <w:t>ápočet</w:t>
            </w:r>
            <w:r>
              <w:t>, zkouška</w:t>
            </w:r>
          </w:p>
        </w:tc>
        <w:tc>
          <w:tcPr>
            <w:tcW w:w="1559" w:type="dxa"/>
            <w:shd w:val="clear" w:color="auto" w:fill="F7CAAC"/>
          </w:tcPr>
          <w:p w:rsidR="0050421E" w:rsidRPr="00276283" w:rsidRDefault="0050421E" w:rsidP="0042498A">
            <w:pPr>
              <w:jc w:val="both"/>
              <w:rPr>
                <w:b/>
              </w:rPr>
            </w:pPr>
            <w:r w:rsidRPr="00276283">
              <w:rPr>
                <w:b/>
              </w:rPr>
              <w:t>Forma výuky</w:t>
            </w:r>
          </w:p>
        </w:tc>
        <w:tc>
          <w:tcPr>
            <w:tcW w:w="2167" w:type="dxa"/>
            <w:gridSpan w:val="2"/>
          </w:tcPr>
          <w:p w:rsidR="0050421E" w:rsidRPr="00276283" w:rsidRDefault="0050421E" w:rsidP="0042498A">
            <w:pPr>
              <w:jc w:val="both"/>
            </w:pPr>
            <w:r>
              <w:t>p</w:t>
            </w:r>
            <w:r w:rsidRPr="00276283">
              <w:t>řednáška, seminář</w:t>
            </w:r>
          </w:p>
          <w:p w:rsidR="0050421E" w:rsidRPr="00276283" w:rsidRDefault="0050421E" w:rsidP="0042498A">
            <w:pPr>
              <w:jc w:val="both"/>
            </w:pPr>
          </w:p>
        </w:tc>
      </w:tr>
      <w:tr w:rsidR="0050421E" w:rsidRPr="00276283" w:rsidTr="0042498A">
        <w:tc>
          <w:tcPr>
            <w:tcW w:w="3086" w:type="dxa"/>
            <w:shd w:val="clear" w:color="auto" w:fill="F7CAAC"/>
          </w:tcPr>
          <w:p w:rsidR="0050421E" w:rsidRPr="00276283" w:rsidRDefault="0050421E" w:rsidP="0042498A">
            <w:pPr>
              <w:jc w:val="both"/>
              <w:rPr>
                <w:b/>
              </w:rPr>
            </w:pPr>
            <w:r w:rsidRPr="00276283">
              <w:rPr>
                <w:b/>
              </w:rPr>
              <w:t>Forma způsobu ověření studijních výsledků a další požadavky na studenta</w:t>
            </w:r>
          </w:p>
        </w:tc>
        <w:tc>
          <w:tcPr>
            <w:tcW w:w="6769" w:type="dxa"/>
            <w:gridSpan w:val="7"/>
            <w:tcBorders>
              <w:bottom w:val="nil"/>
            </w:tcBorders>
          </w:tcPr>
          <w:p w:rsidR="0050421E" w:rsidRPr="00285C24" w:rsidRDefault="0050421E" w:rsidP="0042498A">
            <w:pPr>
              <w:jc w:val="both"/>
            </w:pPr>
            <w:r w:rsidRPr="00285C24">
              <w:t>Způsob zakončení předmětu – zápočet, zkouška</w:t>
            </w:r>
          </w:p>
          <w:p w:rsidR="00285C24" w:rsidRPr="00285C24" w:rsidRDefault="0050421E" w:rsidP="00285C24">
            <w:pPr>
              <w:jc w:val="both"/>
            </w:pPr>
            <w:r w:rsidRPr="00285C24">
              <w:t>Požadavky k zápočtu:</w:t>
            </w:r>
            <w:r w:rsidR="00285C24" w:rsidRPr="00285C24">
              <w:t xml:space="preserve"> Vypracování seminární práce podle pokynů přednášejícího. </w:t>
            </w:r>
          </w:p>
          <w:p w:rsidR="0050421E" w:rsidRPr="00276283" w:rsidRDefault="0050421E" w:rsidP="00285C24">
            <w:pPr>
              <w:jc w:val="both"/>
            </w:pPr>
            <w:r w:rsidRPr="00285C24">
              <w:t xml:space="preserve">Požadavky na zkoušku: </w:t>
            </w:r>
            <w:r w:rsidR="00285C24" w:rsidRPr="00285C24">
              <w:t>Zvládnutí písemného testu (minimálně na 60 %). Následuje ústní rozprava v rozsahu znalosti z přednášek a literatury.</w:t>
            </w:r>
          </w:p>
        </w:tc>
      </w:tr>
      <w:tr w:rsidR="0050421E" w:rsidRPr="00276283" w:rsidTr="0042498A">
        <w:trPr>
          <w:trHeight w:val="87"/>
        </w:trPr>
        <w:tc>
          <w:tcPr>
            <w:tcW w:w="9855" w:type="dxa"/>
            <w:gridSpan w:val="8"/>
            <w:tcBorders>
              <w:top w:val="nil"/>
            </w:tcBorders>
          </w:tcPr>
          <w:p w:rsidR="0050421E" w:rsidRPr="00276283" w:rsidRDefault="0050421E" w:rsidP="0042498A">
            <w:pPr>
              <w:jc w:val="both"/>
            </w:pPr>
          </w:p>
        </w:tc>
      </w:tr>
      <w:tr w:rsidR="0050421E" w:rsidRPr="00276283" w:rsidTr="0042498A">
        <w:trPr>
          <w:trHeight w:val="197"/>
        </w:trPr>
        <w:tc>
          <w:tcPr>
            <w:tcW w:w="3086" w:type="dxa"/>
            <w:tcBorders>
              <w:top w:val="nil"/>
            </w:tcBorders>
            <w:shd w:val="clear" w:color="auto" w:fill="F7CAAC"/>
          </w:tcPr>
          <w:p w:rsidR="0050421E" w:rsidRPr="00276283" w:rsidRDefault="0050421E" w:rsidP="0042498A">
            <w:pPr>
              <w:jc w:val="both"/>
              <w:rPr>
                <w:b/>
              </w:rPr>
            </w:pPr>
            <w:r w:rsidRPr="00276283">
              <w:rPr>
                <w:b/>
              </w:rPr>
              <w:t>Garant předmětu</w:t>
            </w:r>
          </w:p>
        </w:tc>
        <w:tc>
          <w:tcPr>
            <w:tcW w:w="6769" w:type="dxa"/>
            <w:gridSpan w:val="7"/>
            <w:tcBorders>
              <w:top w:val="nil"/>
            </w:tcBorders>
          </w:tcPr>
          <w:p w:rsidR="0050421E" w:rsidRPr="00276283" w:rsidRDefault="0050421E" w:rsidP="0042498A">
            <w:pPr>
              <w:jc w:val="both"/>
            </w:pPr>
            <w:r w:rsidRPr="00276283">
              <w:t>doc. Ing. Pavla Staňková, Ph.D.</w:t>
            </w:r>
          </w:p>
        </w:tc>
      </w:tr>
      <w:tr w:rsidR="0050421E" w:rsidRPr="00276283" w:rsidTr="0042498A">
        <w:trPr>
          <w:trHeight w:val="243"/>
        </w:trPr>
        <w:tc>
          <w:tcPr>
            <w:tcW w:w="3086" w:type="dxa"/>
            <w:tcBorders>
              <w:top w:val="nil"/>
            </w:tcBorders>
            <w:shd w:val="clear" w:color="auto" w:fill="F7CAAC"/>
          </w:tcPr>
          <w:p w:rsidR="0050421E" w:rsidRPr="00276283" w:rsidRDefault="0050421E" w:rsidP="0042498A">
            <w:pPr>
              <w:jc w:val="both"/>
              <w:rPr>
                <w:b/>
              </w:rPr>
            </w:pPr>
            <w:r w:rsidRPr="00276283">
              <w:rPr>
                <w:b/>
              </w:rPr>
              <w:t>Zapojení garanta do výuky předmětu</w:t>
            </w:r>
          </w:p>
        </w:tc>
        <w:tc>
          <w:tcPr>
            <w:tcW w:w="6769" w:type="dxa"/>
            <w:gridSpan w:val="7"/>
            <w:tcBorders>
              <w:top w:val="nil"/>
            </w:tcBorders>
          </w:tcPr>
          <w:p w:rsidR="0050421E" w:rsidRPr="00276283" w:rsidRDefault="0050421E" w:rsidP="0042498A">
            <w:pPr>
              <w:jc w:val="both"/>
            </w:pPr>
            <w:r w:rsidRPr="00276283">
              <w:t xml:space="preserve">Garant se podílí na přednášení v rozsahu 60 %, dále stanovuje koncepci </w:t>
            </w:r>
            <w:r>
              <w:t>seminářů</w:t>
            </w:r>
            <w:r w:rsidRPr="00276283">
              <w:t xml:space="preserve"> a dohlíží na jejich jednotné vedení.</w:t>
            </w:r>
          </w:p>
        </w:tc>
      </w:tr>
      <w:tr w:rsidR="0050421E" w:rsidRPr="00276283" w:rsidTr="0042498A">
        <w:tc>
          <w:tcPr>
            <w:tcW w:w="3086" w:type="dxa"/>
            <w:shd w:val="clear" w:color="auto" w:fill="F7CAAC"/>
          </w:tcPr>
          <w:p w:rsidR="0050421E" w:rsidRPr="00276283" w:rsidRDefault="0050421E" w:rsidP="0042498A">
            <w:pPr>
              <w:jc w:val="both"/>
              <w:rPr>
                <w:b/>
              </w:rPr>
            </w:pPr>
            <w:r w:rsidRPr="00276283">
              <w:rPr>
                <w:b/>
              </w:rPr>
              <w:t>Vyučující</w:t>
            </w:r>
          </w:p>
        </w:tc>
        <w:tc>
          <w:tcPr>
            <w:tcW w:w="6769" w:type="dxa"/>
            <w:gridSpan w:val="7"/>
            <w:tcBorders>
              <w:bottom w:val="nil"/>
            </w:tcBorders>
          </w:tcPr>
          <w:p w:rsidR="0050421E" w:rsidRPr="00276283" w:rsidRDefault="0050421E" w:rsidP="0042498A">
            <w:pPr>
              <w:jc w:val="both"/>
            </w:pPr>
            <w:r w:rsidRPr="00276283">
              <w:t xml:space="preserve">doc. Ing. Pavla Staňková, Ph.D. </w:t>
            </w:r>
            <w:r>
              <w:t xml:space="preserve">– přednáška </w:t>
            </w:r>
            <w:r w:rsidRPr="00276283">
              <w:t>(60%)</w:t>
            </w:r>
            <w:r>
              <w:t xml:space="preserve">; </w:t>
            </w:r>
            <w:r w:rsidRPr="00276283">
              <w:t>doc. Ing. Michal Pilík, Ph.D.</w:t>
            </w:r>
            <w:r>
              <w:t xml:space="preserve"> - přednáška</w:t>
            </w:r>
            <w:r w:rsidRPr="00276283">
              <w:t xml:space="preserve"> (40%)</w:t>
            </w:r>
          </w:p>
        </w:tc>
      </w:tr>
      <w:tr w:rsidR="0050421E" w:rsidRPr="00276283" w:rsidTr="0042498A">
        <w:trPr>
          <w:trHeight w:val="136"/>
        </w:trPr>
        <w:tc>
          <w:tcPr>
            <w:tcW w:w="9855" w:type="dxa"/>
            <w:gridSpan w:val="8"/>
            <w:tcBorders>
              <w:top w:val="nil"/>
            </w:tcBorders>
          </w:tcPr>
          <w:p w:rsidR="0050421E" w:rsidRPr="00276283" w:rsidRDefault="0050421E" w:rsidP="0042498A">
            <w:pPr>
              <w:jc w:val="both"/>
            </w:pPr>
          </w:p>
        </w:tc>
      </w:tr>
      <w:tr w:rsidR="0050421E" w:rsidRPr="00276283" w:rsidTr="0042498A">
        <w:tc>
          <w:tcPr>
            <w:tcW w:w="3086" w:type="dxa"/>
            <w:shd w:val="clear" w:color="auto" w:fill="F7CAAC"/>
          </w:tcPr>
          <w:p w:rsidR="0050421E" w:rsidRPr="00276283" w:rsidRDefault="0050421E" w:rsidP="0042498A">
            <w:pPr>
              <w:jc w:val="both"/>
              <w:rPr>
                <w:b/>
              </w:rPr>
            </w:pPr>
            <w:r w:rsidRPr="00276283">
              <w:rPr>
                <w:b/>
              </w:rPr>
              <w:t>Stručná anotace předmětu</w:t>
            </w:r>
          </w:p>
        </w:tc>
        <w:tc>
          <w:tcPr>
            <w:tcW w:w="6769" w:type="dxa"/>
            <w:gridSpan w:val="7"/>
            <w:tcBorders>
              <w:bottom w:val="nil"/>
            </w:tcBorders>
          </w:tcPr>
          <w:p w:rsidR="0050421E" w:rsidRPr="00276283" w:rsidRDefault="0050421E" w:rsidP="0042498A">
            <w:pPr>
              <w:jc w:val="both"/>
            </w:pPr>
          </w:p>
        </w:tc>
      </w:tr>
      <w:tr w:rsidR="0050421E" w:rsidRPr="00276283" w:rsidTr="0042498A">
        <w:trPr>
          <w:trHeight w:val="3289"/>
        </w:trPr>
        <w:tc>
          <w:tcPr>
            <w:tcW w:w="9855" w:type="dxa"/>
            <w:gridSpan w:val="8"/>
            <w:tcBorders>
              <w:top w:val="nil"/>
              <w:bottom w:val="single" w:sz="12" w:space="0" w:color="auto"/>
            </w:tcBorders>
          </w:tcPr>
          <w:p w:rsidR="0050421E" w:rsidRPr="00276283" w:rsidRDefault="0050421E" w:rsidP="0042498A">
            <w:pPr>
              <w:jc w:val="both"/>
              <w:rPr>
                <w:shd w:val="clear" w:color="auto" w:fill="FFFFFF"/>
              </w:rPr>
            </w:pPr>
            <w:r w:rsidRPr="00276283">
              <w:rPr>
                <w:shd w:val="clear" w:color="auto" w:fill="FFFFFF"/>
              </w:rPr>
              <w:t xml:space="preserve">Předmět Marketingová komunikace je koncipován tak, že propojuje teoretické poznatky s praktickými zkušenostmi. Studenti se seznámí s podstatou změn marketingové komunikace v digitálním prostředí, pochopí podstatu marketingové komunikace, dokážou určit komponenty komunikačního mixu a porozumí, jak se nástroje integrují a mixují. Studenti budou také vedeni k praktickému sestavení plánu jednotné marketingové komunikace, provázání všech forem marketingové komunikace, při splnění podmínky znalosti trhu, zákazníka, konkurenčního chování a také účelného vynaložení finančních prostředků na jejich realizaci. </w:t>
            </w:r>
          </w:p>
          <w:p w:rsidR="0050421E" w:rsidRPr="00276283" w:rsidRDefault="0050421E" w:rsidP="00085185">
            <w:pPr>
              <w:pStyle w:val="Odstavecseseznamem"/>
              <w:numPr>
                <w:ilvl w:val="0"/>
                <w:numId w:val="47"/>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Marketing 4.0 a jeho vliv na marketingovou komunikaci.</w:t>
            </w:r>
          </w:p>
          <w:p w:rsidR="0050421E" w:rsidRPr="00276283" w:rsidRDefault="0050421E" w:rsidP="00085185">
            <w:pPr>
              <w:pStyle w:val="Odstavecseseznamem"/>
              <w:numPr>
                <w:ilvl w:val="0"/>
                <w:numId w:val="47"/>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Úloha marketingové komunikace v marketingovém mixu. </w:t>
            </w:r>
          </w:p>
          <w:p w:rsidR="0050421E" w:rsidRPr="00276283" w:rsidRDefault="0050421E" w:rsidP="00085185">
            <w:pPr>
              <w:pStyle w:val="Odstavecseseznamem"/>
              <w:numPr>
                <w:ilvl w:val="0"/>
                <w:numId w:val="47"/>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Komunikace a komunikační proces, integrovaná marketingová komunikace.</w:t>
            </w:r>
          </w:p>
          <w:p w:rsidR="0050421E" w:rsidRPr="00276283" w:rsidRDefault="0050421E" w:rsidP="00085185">
            <w:pPr>
              <w:pStyle w:val="Odstavecseseznamem"/>
              <w:numPr>
                <w:ilvl w:val="0"/>
                <w:numId w:val="47"/>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Marketingový komunikační plán.</w:t>
            </w:r>
          </w:p>
          <w:p w:rsidR="0050421E" w:rsidRPr="00276283" w:rsidRDefault="0050421E" w:rsidP="00085185">
            <w:pPr>
              <w:pStyle w:val="Odstavecseseznamem"/>
              <w:numPr>
                <w:ilvl w:val="0"/>
                <w:numId w:val="47"/>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Tradiční formy marketingové komunikace. </w:t>
            </w:r>
          </w:p>
          <w:p w:rsidR="0050421E" w:rsidRPr="00276283" w:rsidRDefault="0050421E" w:rsidP="00085185">
            <w:pPr>
              <w:pStyle w:val="Odstavecseseznamem"/>
              <w:numPr>
                <w:ilvl w:val="0"/>
                <w:numId w:val="47"/>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Moderní (a netradiční) formy marketingové komunikace. </w:t>
            </w:r>
          </w:p>
          <w:p w:rsidR="0050421E" w:rsidRPr="00276283" w:rsidRDefault="0050421E" w:rsidP="00085185">
            <w:pPr>
              <w:pStyle w:val="Odstavecseseznamem"/>
              <w:numPr>
                <w:ilvl w:val="0"/>
                <w:numId w:val="47"/>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Hodnocení efektivity komunikačních kampaní.</w:t>
            </w:r>
          </w:p>
          <w:p w:rsidR="0050421E" w:rsidRPr="00276283" w:rsidRDefault="0050421E" w:rsidP="00085185">
            <w:pPr>
              <w:pStyle w:val="Odstavecseseznamem"/>
              <w:numPr>
                <w:ilvl w:val="0"/>
                <w:numId w:val="47"/>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Reklamní agentura, komunikace firmy s reklamní agenturou.</w:t>
            </w:r>
          </w:p>
        </w:tc>
      </w:tr>
      <w:tr w:rsidR="0050421E" w:rsidRPr="00276283" w:rsidTr="0042498A">
        <w:trPr>
          <w:trHeight w:val="265"/>
        </w:trPr>
        <w:tc>
          <w:tcPr>
            <w:tcW w:w="3653" w:type="dxa"/>
            <w:gridSpan w:val="2"/>
            <w:tcBorders>
              <w:top w:val="nil"/>
            </w:tcBorders>
            <w:shd w:val="clear" w:color="auto" w:fill="F7CAAC"/>
          </w:tcPr>
          <w:p w:rsidR="0050421E" w:rsidRPr="00276283" w:rsidRDefault="0050421E" w:rsidP="0042498A">
            <w:pPr>
              <w:jc w:val="both"/>
            </w:pPr>
            <w:r w:rsidRPr="00276283">
              <w:rPr>
                <w:b/>
              </w:rPr>
              <w:t>Studijní literatura a studijní pomůcky</w:t>
            </w:r>
          </w:p>
        </w:tc>
        <w:tc>
          <w:tcPr>
            <w:tcW w:w="6202" w:type="dxa"/>
            <w:gridSpan w:val="6"/>
            <w:tcBorders>
              <w:top w:val="nil"/>
              <w:bottom w:val="nil"/>
            </w:tcBorders>
          </w:tcPr>
          <w:p w:rsidR="0050421E" w:rsidRPr="00276283" w:rsidRDefault="0050421E" w:rsidP="0042498A">
            <w:pPr>
              <w:jc w:val="both"/>
            </w:pPr>
          </w:p>
        </w:tc>
      </w:tr>
      <w:tr w:rsidR="0050421E" w:rsidRPr="00276283" w:rsidTr="0042498A">
        <w:trPr>
          <w:trHeight w:val="1497"/>
        </w:trPr>
        <w:tc>
          <w:tcPr>
            <w:tcW w:w="9855" w:type="dxa"/>
            <w:gridSpan w:val="8"/>
            <w:tcBorders>
              <w:top w:val="nil"/>
            </w:tcBorders>
          </w:tcPr>
          <w:p w:rsidR="0050421E" w:rsidRPr="00276283" w:rsidRDefault="0050421E" w:rsidP="0042498A">
            <w:pPr>
              <w:jc w:val="both"/>
            </w:pPr>
            <w:r>
              <w:rPr>
                <w:b/>
              </w:rPr>
              <w:t>Povinná</w:t>
            </w:r>
            <w:r w:rsidRPr="00276283">
              <w:rPr>
                <w:b/>
              </w:rPr>
              <w:t xml:space="preserve"> literatura</w:t>
            </w:r>
          </w:p>
          <w:p w:rsidR="0050421E" w:rsidRPr="00276283" w:rsidRDefault="0050421E" w:rsidP="0042498A">
            <w:pPr>
              <w:jc w:val="both"/>
            </w:pPr>
            <w:r w:rsidRPr="00276283">
              <w:t>BELCH, G.</w:t>
            </w:r>
            <w:r>
              <w:t xml:space="preserve"> </w:t>
            </w:r>
            <w:r w:rsidRPr="00276283">
              <w:t>E.</w:t>
            </w:r>
            <w:r>
              <w:t>,</w:t>
            </w:r>
            <w:r w:rsidRPr="00276283">
              <w:t xml:space="preserve"> BELCH</w:t>
            </w:r>
            <w:r>
              <w:t>,</w:t>
            </w:r>
            <w:r w:rsidRPr="00276283">
              <w:t xml:space="preserve"> M.</w:t>
            </w:r>
            <w:r>
              <w:t xml:space="preserve"> </w:t>
            </w:r>
            <w:r w:rsidRPr="00276283">
              <w:t xml:space="preserve">A. </w:t>
            </w:r>
            <w:r w:rsidRPr="00276283">
              <w:rPr>
                <w:i/>
              </w:rPr>
              <w:t>Advertising and promotion: an integrated marketing communications perspective.</w:t>
            </w:r>
            <w:r w:rsidRPr="00276283">
              <w:t xml:space="preserve"> 10th global ed. Sing</w:t>
            </w:r>
            <w:r>
              <w:t xml:space="preserve">apore?: McGraw-Hill Education, </w:t>
            </w:r>
            <w:r w:rsidRPr="00276283">
              <w:t>2015. ISBN 978-981-4575-11-9.</w:t>
            </w:r>
          </w:p>
          <w:p w:rsidR="0050421E" w:rsidRPr="00276283" w:rsidRDefault="0050421E" w:rsidP="0042498A">
            <w:pPr>
              <w:jc w:val="both"/>
            </w:pPr>
            <w:r w:rsidRPr="00276283">
              <w:t>CLOW, K. E.</w:t>
            </w:r>
            <w:r>
              <w:t xml:space="preserve">, </w:t>
            </w:r>
            <w:r w:rsidRPr="00276283">
              <w:t>BAACK</w:t>
            </w:r>
            <w:r>
              <w:t>, D</w:t>
            </w:r>
            <w:r w:rsidRPr="00276283">
              <w:t xml:space="preserve">. </w:t>
            </w:r>
            <w:r w:rsidRPr="00276283">
              <w:rPr>
                <w:i/>
              </w:rPr>
              <w:t>Integrated advertising, promotion, and marketing communications.</w:t>
            </w:r>
            <w:r w:rsidRPr="00276283">
              <w:t xml:space="preserve"> Seventh edition. Boston: Pearson, 2016. ISBN 978-1-292-09363-5.</w:t>
            </w:r>
          </w:p>
          <w:p w:rsidR="0050421E" w:rsidRDefault="0050421E" w:rsidP="0042498A">
            <w:pPr>
              <w:jc w:val="both"/>
            </w:pPr>
            <w:r w:rsidRPr="00276283">
              <w:t>SMITH, P. R.</w:t>
            </w:r>
            <w:r>
              <w:t xml:space="preserve">, </w:t>
            </w:r>
            <w:r w:rsidRPr="00276283">
              <w:t>ZOOK</w:t>
            </w:r>
            <w:r>
              <w:t>, Z</w:t>
            </w:r>
            <w:r w:rsidRPr="00276283">
              <w:t xml:space="preserve">. </w:t>
            </w:r>
            <w:r w:rsidRPr="00276283">
              <w:rPr>
                <w:i/>
              </w:rPr>
              <w:t>Marketing communications: offline and online integration, engagement and analytics.</w:t>
            </w:r>
            <w:r w:rsidRPr="00276283">
              <w:t xml:space="preserve"> Sixth edition. London: KoganPage, 2016</w:t>
            </w:r>
            <w:r>
              <w:t>. ISBN 978-0-7494-7340-2.</w:t>
            </w:r>
          </w:p>
          <w:p w:rsidR="0050421E" w:rsidRPr="00276283" w:rsidRDefault="0050421E" w:rsidP="0042498A">
            <w:pPr>
              <w:jc w:val="both"/>
            </w:pPr>
            <w:r w:rsidRPr="00276283">
              <w:rPr>
                <w:b/>
              </w:rPr>
              <w:t>Doporučená literatura</w:t>
            </w:r>
          </w:p>
          <w:p w:rsidR="0050421E" w:rsidRDefault="0050421E" w:rsidP="0042498A">
            <w:pPr>
              <w:jc w:val="both"/>
            </w:pPr>
            <w:r w:rsidRPr="007F2C0E">
              <w:t>HEINZE, A</w:t>
            </w:r>
            <w:r>
              <w:t>.</w:t>
            </w:r>
            <w:r w:rsidRPr="007F2C0E">
              <w:t xml:space="preserve">, </w:t>
            </w:r>
            <w:r>
              <w:t>F</w:t>
            </w:r>
            <w:r w:rsidRPr="007F2C0E">
              <w:t>LETCHER</w:t>
            </w:r>
            <w:r>
              <w:t>, G.</w:t>
            </w:r>
            <w:r w:rsidRPr="007F2C0E">
              <w:t>, RASHID</w:t>
            </w:r>
            <w:r>
              <w:t xml:space="preserve">, T., </w:t>
            </w:r>
            <w:r w:rsidRPr="007F2C0E">
              <w:t>CRUZ</w:t>
            </w:r>
            <w:r>
              <w:t>, A</w:t>
            </w:r>
            <w:r w:rsidRPr="007F2C0E">
              <w:t xml:space="preserve">. </w:t>
            </w:r>
            <w:r w:rsidRPr="00857DBB">
              <w:rPr>
                <w:i/>
              </w:rPr>
              <w:t xml:space="preserve">Digital and social media marketing: a results-driven approach. </w:t>
            </w:r>
            <w:r w:rsidRPr="007F2C0E">
              <w:t>London: Routledge,Taylor &amp; Francis Group, 2017, 319</w:t>
            </w:r>
            <w:r>
              <w:t xml:space="preserve"> p</w:t>
            </w:r>
            <w:r w:rsidRPr="007F2C0E">
              <w:t>. ISBN 978-1-138-91791-0.</w:t>
            </w:r>
          </w:p>
          <w:p w:rsidR="0050421E" w:rsidRDefault="0050421E" w:rsidP="0042498A">
            <w:pPr>
              <w:jc w:val="both"/>
            </w:pPr>
            <w:r w:rsidRPr="007F2C0E">
              <w:t>KOTLER, P</w:t>
            </w:r>
            <w:r>
              <w:t>.</w:t>
            </w:r>
            <w:r w:rsidRPr="007F2C0E">
              <w:t>, KARTAJAYA</w:t>
            </w:r>
            <w:r>
              <w:t xml:space="preserve">, H., </w:t>
            </w:r>
            <w:r w:rsidRPr="007F2C0E">
              <w:t>SETIAWAN</w:t>
            </w:r>
            <w:r>
              <w:t>, I</w:t>
            </w:r>
            <w:r w:rsidRPr="007F2C0E">
              <w:t xml:space="preserve">. </w:t>
            </w:r>
            <w:r w:rsidRPr="00872B85">
              <w:rPr>
                <w:i/>
              </w:rPr>
              <w:t>Marketing 4.0: moving from traditional to digital.</w:t>
            </w:r>
            <w:r w:rsidRPr="007F2C0E">
              <w:t xml:space="preserve"> Hoboken: Wiley, 2017, 184</w:t>
            </w:r>
            <w:r>
              <w:t>, p</w:t>
            </w:r>
            <w:r w:rsidRPr="007F2C0E">
              <w:t xml:space="preserve">. ISBN 978-1-119-34120-8. </w:t>
            </w:r>
          </w:p>
          <w:p w:rsidR="0050421E" w:rsidRPr="00276283" w:rsidRDefault="0050421E" w:rsidP="0042498A">
            <w:pPr>
              <w:jc w:val="both"/>
            </w:pPr>
            <w:r w:rsidRPr="007F2C0E">
              <w:t>SCOTT, D</w:t>
            </w:r>
            <w:r>
              <w:t>.</w:t>
            </w:r>
            <w:r w:rsidRPr="007F2C0E">
              <w:t xml:space="preserve"> M. </w:t>
            </w:r>
            <w:r w:rsidRPr="00857DBB">
              <w:rPr>
                <w:i/>
              </w:rPr>
              <w:t>The new rules of marketing &amp; PR: how to use social media, online video, mobile applications, blogs, news releases, and viral marketing to reach buyers directly.</w:t>
            </w:r>
            <w:r w:rsidRPr="007F2C0E">
              <w:t xml:space="preserve"> Sixth edition. Hoboken: Wiley, 2017, 426</w:t>
            </w:r>
            <w:r>
              <w:t xml:space="preserve"> p</w:t>
            </w:r>
            <w:r w:rsidRPr="007F2C0E">
              <w:t>. ISBN 978-1-119-36241-8.</w:t>
            </w:r>
          </w:p>
        </w:tc>
      </w:tr>
      <w:tr w:rsidR="0050421E" w:rsidRPr="00276283" w:rsidTr="004249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0421E" w:rsidRPr="00276283" w:rsidRDefault="0050421E" w:rsidP="0042498A">
            <w:pPr>
              <w:jc w:val="center"/>
              <w:rPr>
                <w:b/>
              </w:rPr>
            </w:pPr>
            <w:r w:rsidRPr="00276283">
              <w:rPr>
                <w:b/>
              </w:rPr>
              <w:t>Informace ke kombinované nebo distanční formě</w:t>
            </w:r>
          </w:p>
        </w:tc>
      </w:tr>
      <w:tr w:rsidR="0050421E" w:rsidRPr="00276283" w:rsidTr="0042498A">
        <w:tc>
          <w:tcPr>
            <w:tcW w:w="4787" w:type="dxa"/>
            <w:gridSpan w:val="3"/>
            <w:tcBorders>
              <w:top w:val="single" w:sz="2" w:space="0" w:color="auto"/>
            </w:tcBorders>
            <w:shd w:val="clear" w:color="auto" w:fill="F7CAAC"/>
          </w:tcPr>
          <w:p w:rsidR="0050421E" w:rsidRPr="00276283" w:rsidRDefault="0050421E" w:rsidP="0042498A">
            <w:pPr>
              <w:jc w:val="both"/>
            </w:pPr>
            <w:r w:rsidRPr="00276283">
              <w:rPr>
                <w:b/>
              </w:rPr>
              <w:t>Rozsah konzultací (soustředění)</w:t>
            </w:r>
          </w:p>
        </w:tc>
        <w:tc>
          <w:tcPr>
            <w:tcW w:w="633" w:type="dxa"/>
            <w:tcBorders>
              <w:top w:val="single" w:sz="2" w:space="0" w:color="auto"/>
            </w:tcBorders>
          </w:tcPr>
          <w:p w:rsidR="0050421E" w:rsidRPr="00276283" w:rsidRDefault="0050421E" w:rsidP="0042498A">
            <w:pPr>
              <w:jc w:val="both"/>
            </w:pPr>
          </w:p>
        </w:tc>
        <w:tc>
          <w:tcPr>
            <w:tcW w:w="4435" w:type="dxa"/>
            <w:gridSpan w:val="4"/>
            <w:tcBorders>
              <w:top w:val="single" w:sz="2" w:space="0" w:color="auto"/>
            </w:tcBorders>
            <w:shd w:val="clear" w:color="auto" w:fill="F7CAAC"/>
          </w:tcPr>
          <w:p w:rsidR="0050421E" w:rsidRPr="00276283" w:rsidRDefault="0050421E" w:rsidP="0042498A">
            <w:pPr>
              <w:jc w:val="both"/>
              <w:rPr>
                <w:b/>
              </w:rPr>
            </w:pPr>
            <w:r w:rsidRPr="00276283">
              <w:rPr>
                <w:b/>
              </w:rPr>
              <w:t xml:space="preserve">hodin </w:t>
            </w:r>
          </w:p>
        </w:tc>
      </w:tr>
      <w:tr w:rsidR="0050421E" w:rsidRPr="00276283" w:rsidTr="0042498A">
        <w:tc>
          <w:tcPr>
            <w:tcW w:w="9855" w:type="dxa"/>
            <w:gridSpan w:val="8"/>
            <w:shd w:val="clear" w:color="auto" w:fill="F7CAAC"/>
          </w:tcPr>
          <w:p w:rsidR="0050421E" w:rsidRPr="00276283" w:rsidRDefault="0050421E" w:rsidP="0042498A">
            <w:pPr>
              <w:jc w:val="both"/>
              <w:rPr>
                <w:b/>
              </w:rPr>
            </w:pPr>
            <w:r w:rsidRPr="00276283">
              <w:rPr>
                <w:b/>
              </w:rPr>
              <w:t>Informace o způsobu kontaktu s vyučujícím</w:t>
            </w:r>
          </w:p>
        </w:tc>
      </w:tr>
      <w:tr w:rsidR="0050421E" w:rsidRPr="00276283" w:rsidTr="0042498A">
        <w:trPr>
          <w:trHeight w:val="778"/>
        </w:trPr>
        <w:tc>
          <w:tcPr>
            <w:tcW w:w="9855" w:type="dxa"/>
            <w:gridSpan w:val="8"/>
          </w:tcPr>
          <w:p w:rsidR="0050421E" w:rsidRPr="00276283" w:rsidRDefault="0050421E" w:rsidP="0042498A">
            <w:pPr>
              <w:jc w:val="both"/>
            </w:pPr>
            <w:r w:rsidRPr="0027628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285C24" w:rsidRDefault="00285C2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0421E" w:rsidTr="0042498A">
        <w:tc>
          <w:tcPr>
            <w:tcW w:w="9855" w:type="dxa"/>
            <w:gridSpan w:val="8"/>
            <w:tcBorders>
              <w:bottom w:val="double" w:sz="4" w:space="0" w:color="auto"/>
            </w:tcBorders>
            <w:shd w:val="clear" w:color="auto" w:fill="BDD6EE"/>
          </w:tcPr>
          <w:p w:rsidR="0050421E" w:rsidRDefault="0050421E" w:rsidP="0042498A">
            <w:pPr>
              <w:jc w:val="both"/>
              <w:rPr>
                <w:b/>
                <w:sz w:val="28"/>
              </w:rPr>
            </w:pPr>
            <w:r>
              <w:lastRenderedPageBreak/>
              <w:br w:type="page"/>
            </w:r>
            <w:r>
              <w:rPr>
                <w:b/>
                <w:sz w:val="28"/>
              </w:rPr>
              <w:t>B-III – Charakteristika studijního předmětu</w:t>
            </w:r>
          </w:p>
        </w:tc>
      </w:tr>
      <w:tr w:rsidR="0050421E" w:rsidRPr="009C1B33" w:rsidTr="0042498A">
        <w:tc>
          <w:tcPr>
            <w:tcW w:w="3086" w:type="dxa"/>
            <w:tcBorders>
              <w:top w:val="double" w:sz="4" w:space="0" w:color="auto"/>
            </w:tcBorders>
            <w:shd w:val="clear" w:color="auto" w:fill="F7CAAC"/>
          </w:tcPr>
          <w:p w:rsidR="0050421E" w:rsidRPr="009C1B33" w:rsidRDefault="0050421E" w:rsidP="0042498A">
            <w:pPr>
              <w:jc w:val="both"/>
              <w:rPr>
                <w:b/>
              </w:rPr>
            </w:pPr>
            <w:r w:rsidRPr="009C1B33">
              <w:rPr>
                <w:b/>
              </w:rPr>
              <w:t>Název studijního předmětu</w:t>
            </w:r>
          </w:p>
        </w:tc>
        <w:tc>
          <w:tcPr>
            <w:tcW w:w="6769" w:type="dxa"/>
            <w:gridSpan w:val="7"/>
            <w:tcBorders>
              <w:top w:val="double" w:sz="4" w:space="0" w:color="auto"/>
            </w:tcBorders>
          </w:tcPr>
          <w:p w:rsidR="0050421E" w:rsidRPr="009C1B33" w:rsidRDefault="0050421E" w:rsidP="0042498A">
            <w:pPr>
              <w:jc w:val="both"/>
            </w:pPr>
            <w:r w:rsidRPr="009C1B33">
              <w:t>Econometrics</w:t>
            </w:r>
          </w:p>
        </w:tc>
      </w:tr>
      <w:tr w:rsidR="0050421E" w:rsidRPr="009C1B33" w:rsidTr="0042498A">
        <w:tc>
          <w:tcPr>
            <w:tcW w:w="3086" w:type="dxa"/>
            <w:shd w:val="clear" w:color="auto" w:fill="F7CAAC"/>
          </w:tcPr>
          <w:p w:rsidR="0050421E" w:rsidRPr="009C1B33" w:rsidRDefault="0050421E" w:rsidP="0042498A">
            <w:pPr>
              <w:jc w:val="both"/>
              <w:rPr>
                <w:b/>
              </w:rPr>
            </w:pPr>
            <w:r w:rsidRPr="009C1B33">
              <w:rPr>
                <w:b/>
              </w:rPr>
              <w:t>Typ předmětu</w:t>
            </w:r>
          </w:p>
        </w:tc>
        <w:tc>
          <w:tcPr>
            <w:tcW w:w="3406" w:type="dxa"/>
            <w:gridSpan w:val="4"/>
          </w:tcPr>
          <w:p w:rsidR="0050421E" w:rsidRPr="009C1B33" w:rsidRDefault="0050421E" w:rsidP="0042498A">
            <w:pPr>
              <w:jc w:val="both"/>
            </w:pPr>
            <w:r>
              <w:t>p</w:t>
            </w:r>
            <w:r w:rsidRPr="00F60B61">
              <w:t xml:space="preserve">ovinný </w:t>
            </w:r>
            <w:r w:rsidR="003677DF">
              <w:t xml:space="preserve"> </w:t>
            </w:r>
          </w:p>
        </w:tc>
        <w:tc>
          <w:tcPr>
            <w:tcW w:w="2695" w:type="dxa"/>
            <w:gridSpan w:val="2"/>
            <w:shd w:val="clear" w:color="auto" w:fill="F7CAAC"/>
          </w:tcPr>
          <w:p w:rsidR="0050421E" w:rsidRPr="009C1B33" w:rsidRDefault="0050421E" w:rsidP="0042498A">
            <w:pPr>
              <w:jc w:val="both"/>
            </w:pPr>
            <w:r w:rsidRPr="009C1B33">
              <w:rPr>
                <w:b/>
              </w:rPr>
              <w:t>doporučený ročník / semestr</w:t>
            </w:r>
          </w:p>
        </w:tc>
        <w:tc>
          <w:tcPr>
            <w:tcW w:w="668" w:type="dxa"/>
          </w:tcPr>
          <w:p w:rsidR="0050421E" w:rsidRPr="009C1B33" w:rsidRDefault="0050421E" w:rsidP="0042498A">
            <w:pPr>
              <w:jc w:val="both"/>
            </w:pPr>
            <w:r w:rsidRPr="009C1B33">
              <w:t>2/Z</w:t>
            </w:r>
          </w:p>
        </w:tc>
      </w:tr>
      <w:tr w:rsidR="0050421E" w:rsidRPr="009C1B33" w:rsidTr="0042498A">
        <w:tc>
          <w:tcPr>
            <w:tcW w:w="3086" w:type="dxa"/>
            <w:shd w:val="clear" w:color="auto" w:fill="F7CAAC"/>
          </w:tcPr>
          <w:p w:rsidR="0050421E" w:rsidRPr="009C1B33" w:rsidRDefault="0050421E" w:rsidP="0042498A">
            <w:pPr>
              <w:jc w:val="both"/>
              <w:rPr>
                <w:b/>
              </w:rPr>
            </w:pPr>
            <w:r w:rsidRPr="009C1B33">
              <w:rPr>
                <w:b/>
              </w:rPr>
              <w:t>Rozsah studijního předmětu</w:t>
            </w:r>
          </w:p>
        </w:tc>
        <w:tc>
          <w:tcPr>
            <w:tcW w:w="1701" w:type="dxa"/>
            <w:gridSpan w:val="2"/>
          </w:tcPr>
          <w:p w:rsidR="0050421E" w:rsidRPr="009C1B33" w:rsidRDefault="0050421E" w:rsidP="0042498A">
            <w:pPr>
              <w:jc w:val="both"/>
            </w:pPr>
            <w:r w:rsidRPr="009C1B33">
              <w:t>13p + 26c</w:t>
            </w:r>
          </w:p>
        </w:tc>
        <w:tc>
          <w:tcPr>
            <w:tcW w:w="889" w:type="dxa"/>
            <w:shd w:val="clear" w:color="auto" w:fill="F7CAAC"/>
          </w:tcPr>
          <w:p w:rsidR="0050421E" w:rsidRPr="009C1B33" w:rsidRDefault="0050421E" w:rsidP="0042498A">
            <w:pPr>
              <w:jc w:val="both"/>
              <w:rPr>
                <w:b/>
              </w:rPr>
            </w:pPr>
            <w:r w:rsidRPr="009C1B33">
              <w:rPr>
                <w:b/>
              </w:rPr>
              <w:t xml:space="preserve">hod. </w:t>
            </w:r>
          </w:p>
        </w:tc>
        <w:tc>
          <w:tcPr>
            <w:tcW w:w="816" w:type="dxa"/>
          </w:tcPr>
          <w:p w:rsidR="0050421E" w:rsidRPr="009C1B33" w:rsidRDefault="0050421E" w:rsidP="0042498A">
            <w:pPr>
              <w:jc w:val="both"/>
            </w:pPr>
            <w:r w:rsidRPr="009C1B33">
              <w:t>39</w:t>
            </w:r>
          </w:p>
        </w:tc>
        <w:tc>
          <w:tcPr>
            <w:tcW w:w="2156" w:type="dxa"/>
            <w:shd w:val="clear" w:color="auto" w:fill="F7CAAC"/>
          </w:tcPr>
          <w:p w:rsidR="0050421E" w:rsidRPr="009C1B33" w:rsidRDefault="0050421E" w:rsidP="0042498A">
            <w:pPr>
              <w:jc w:val="both"/>
              <w:rPr>
                <w:b/>
              </w:rPr>
            </w:pPr>
            <w:r w:rsidRPr="009C1B33">
              <w:rPr>
                <w:b/>
              </w:rPr>
              <w:t>kreditů</w:t>
            </w:r>
          </w:p>
        </w:tc>
        <w:tc>
          <w:tcPr>
            <w:tcW w:w="1207" w:type="dxa"/>
            <w:gridSpan w:val="2"/>
          </w:tcPr>
          <w:p w:rsidR="0050421E" w:rsidRPr="009C1B33" w:rsidRDefault="0050421E" w:rsidP="0042498A">
            <w:pPr>
              <w:jc w:val="both"/>
            </w:pPr>
            <w:r w:rsidRPr="009C1B33">
              <w:t>4</w:t>
            </w:r>
          </w:p>
        </w:tc>
      </w:tr>
      <w:tr w:rsidR="0050421E" w:rsidRPr="009C1B33" w:rsidTr="0042498A">
        <w:tc>
          <w:tcPr>
            <w:tcW w:w="3086" w:type="dxa"/>
            <w:shd w:val="clear" w:color="auto" w:fill="F7CAAC"/>
          </w:tcPr>
          <w:p w:rsidR="0050421E" w:rsidRPr="009C1B33" w:rsidRDefault="0050421E" w:rsidP="0042498A">
            <w:pPr>
              <w:jc w:val="both"/>
              <w:rPr>
                <w:b/>
              </w:rPr>
            </w:pPr>
            <w:r w:rsidRPr="009C1B33">
              <w:rPr>
                <w:b/>
              </w:rPr>
              <w:t>Prerekvizity, korekvizity, ekvivalence</w:t>
            </w:r>
          </w:p>
        </w:tc>
        <w:tc>
          <w:tcPr>
            <w:tcW w:w="6769" w:type="dxa"/>
            <w:gridSpan w:val="7"/>
          </w:tcPr>
          <w:p w:rsidR="0050421E" w:rsidRPr="009C1B33" w:rsidRDefault="0050421E" w:rsidP="0042498A">
            <w:pPr>
              <w:jc w:val="both"/>
            </w:pPr>
          </w:p>
        </w:tc>
      </w:tr>
      <w:tr w:rsidR="0050421E" w:rsidRPr="009C1B33" w:rsidTr="0042498A">
        <w:tc>
          <w:tcPr>
            <w:tcW w:w="3086" w:type="dxa"/>
            <w:shd w:val="clear" w:color="auto" w:fill="F7CAAC"/>
          </w:tcPr>
          <w:p w:rsidR="0050421E" w:rsidRPr="009C1B33" w:rsidRDefault="0050421E" w:rsidP="0042498A">
            <w:pPr>
              <w:jc w:val="both"/>
              <w:rPr>
                <w:b/>
              </w:rPr>
            </w:pPr>
            <w:r w:rsidRPr="009C1B33">
              <w:rPr>
                <w:b/>
              </w:rPr>
              <w:t>Způsob ověření studijních výsledků</w:t>
            </w:r>
          </w:p>
        </w:tc>
        <w:tc>
          <w:tcPr>
            <w:tcW w:w="3406" w:type="dxa"/>
            <w:gridSpan w:val="4"/>
          </w:tcPr>
          <w:p w:rsidR="0050421E" w:rsidRPr="009C1B33" w:rsidRDefault="0050421E" w:rsidP="0042498A">
            <w:pPr>
              <w:jc w:val="both"/>
            </w:pPr>
            <w:r>
              <w:t>k</w:t>
            </w:r>
            <w:r w:rsidRPr="009C1B33">
              <w:t>lasifikovaný zápočet</w:t>
            </w:r>
          </w:p>
        </w:tc>
        <w:tc>
          <w:tcPr>
            <w:tcW w:w="2156" w:type="dxa"/>
            <w:shd w:val="clear" w:color="auto" w:fill="F7CAAC"/>
          </w:tcPr>
          <w:p w:rsidR="0050421E" w:rsidRPr="009C1B33" w:rsidRDefault="0050421E" w:rsidP="0042498A">
            <w:pPr>
              <w:jc w:val="both"/>
              <w:rPr>
                <w:b/>
              </w:rPr>
            </w:pPr>
            <w:r w:rsidRPr="009C1B33">
              <w:rPr>
                <w:b/>
              </w:rPr>
              <w:t>Forma výuky</w:t>
            </w:r>
          </w:p>
        </w:tc>
        <w:tc>
          <w:tcPr>
            <w:tcW w:w="1207" w:type="dxa"/>
            <w:gridSpan w:val="2"/>
          </w:tcPr>
          <w:p w:rsidR="0050421E" w:rsidRPr="009C1B33" w:rsidRDefault="0050421E" w:rsidP="0042498A">
            <w:pPr>
              <w:jc w:val="both"/>
            </w:pPr>
            <w:r>
              <w:t>p</w:t>
            </w:r>
            <w:r w:rsidRPr="009C1B33">
              <w:t>řednáška, cvičení</w:t>
            </w:r>
          </w:p>
        </w:tc>
      </w:tr>
      <w:tr w:rsidR="0050421E" w:rsidRPr="009C1B33" w:rsidTr="0042498A">
        <w:tc>
          <w:tcPr>
            <w:tcW w:w="3086" w:type="dxa"/>
            <w:shd w:val="clear" w:color="auto" w:fill="F7CAAC"/>
          </w:tcPr>
          <w:p w:rsidR="0050421E" w:rsidRPr="009C1B33" w:rsidRDefault="0050421E" w:rsidP="0042498A">
            <w:pPr>
              <w:jc w:val="both"/>
              <w:rPr>
                <w:b/>
              </w:rPr>
            </w:pPr>
            <w:r w:rsidRPr="009C1B33">
              <w:rPr>
                <w:b/>
              </w:rPr>
              <w:t>Forma způsobu ověření studijních výsledků a další požadavky na studenta</w:t>
            </w:r>
          </w:p>
        </w:tc>
        <w:tc>
          <w:tcPr>
            <w:tcW w:w="6769" w:type="dxa"/>
            <w:gridSpan w:val="7"/>
            <w:tcBorders>
              <w:bottom w:val="nil"/>
            </w:tcBorders>
          </w:tcPr>
          <w:p w:rsidR="0050421E" w:rsidRPr="009C1B33" w:rsidRDefault="0050421E" w:rsidP="0042498A">
            <w:pPr>
              <w:jc w:val="both"/>
            </w:pPr>
            <w:r w:rsidRPr="009C1B33">
              <w:t>Způsob zakončení – klasifikovaný zápočet</w:t>
            </w:r>
          </w:p>
          <w:p w:rsidR="0050421E" w:rsidRPr="009C1B33" w:rsidRDefault="0050421E" w:rsidP="0042498A">
            <w:pPr>
              <w:jc w:val="both"/>
            </w:pPr>
            <w:r w:rsidRPr="009C1B33">
              <w:t>Požadavky na</w:t>
            </w:r>
            <w:r>
              <w:t xml:space="preserve"> klasifikovaný zápočet – v</w:t>
            </w:r>
            <w:r w:rsidRPr="009C1B33">
              <w:t xml:space="preserve">ypracování seminární práce, písemný test musí být napsán minimálně na 60 % dosažitelných bodů a zároveň musí být dosaženo minimálně 50 % bodů z teorie a 50 % bodů z příkladů, 80% aktivní účast na </w:t>
            </w:r>
            <w:r>
              <w:t>cvičení</w:t>
            </w:r>
            <w:r w:rsidRPr="009C1B33">
              <w:t>ch.</w:t>
            </w:r>
          </w:p>
        </w:tc>
      </w:tr>
      <w:tr w:rsidR="0050421E" w:rsidRPr="009C1B33" w:rsidTr="0042498A">
        <w:trPr>
          <w:trHeight w:val="228"/>
        </w:trPr>
        <w:tc>
          <w:tcPr>
            <w:tcW w:w="9855" w:type="dxa"/>
            <w:gridSpan w:val="8"/>
            <w:tcBorders>
              <w:top w:val="nil"/>
            </w:tcBorders>
          </w:tcPr>
          <w:p w:rsidR="0050421E" w:rsidRPr="009C1B33" w:rsidRDefault="0050421E" w:rsidP="0042498A">
            <w:pPr>
              <w:jc w:val="both"/>
            </w:pPr>
          </w:p>
        </w:tc>
      </w:tr>
      <w:tr w:rsidR="0050421E" w:rsidRPr="009C1B33" w:rsidTr="0042498A">
        <w:trPr>
          <w:trHeight w:val="197"/>
        </w:trPr>
        <w:tc>
          <w:tcPr>
            <w:tcW w:w="3086" w:type="dxa"/>
            <w:tcBorders>
              <w:top w:val="nil"/>
            </w:tcBorders>
            <w:shd w:val="clear" w:color="auto" w:fill="F7CAAC"/>
          </w:tcPr>
          <w:p w:rsidR="0050421E" w:rsidRPr="009C1B33" w:rsidRDefault="0050421E" w:rsidP="0042498A">
            <w:pPr>
              <w:jc w:val="both"/>
              <w:rPr>
                <w:b/>
              </w:rPr>
            </w:pPr>
            <w:r w:rsidRPr="009C1B33">
              <w:rPr>
                <w:b/>
              </w:rPr>
              <w:t>Garant předmětu</w:t>
            </w:r>
          </w:p>
        </w:tc>
        <w:tc>
          <w:tcPr>
            <w:tcW w:w="6769" w:type="dxa"/>
            <w:gridSpan w:val="7"/>
            <w:tcBorders>
              <w:top w:val="nil"/>
            </w:tcBorders>
          </w:tcPr>
          <w:p w:rsidR="0050421E" w:rsidRPr="009C1B33" w:rsidRDefault="0050421E" w:rsidP="0042498A">
            <w:pPr>
              <w:jc w:val="both"/>
            </w:pPr>
            <w:r w:rsidRPr="009C1B33">
              <w:t>Ing. Lubor Homolka, Ph.D.</w:t>
            </w:r>
          </w:p>
        </w:tc>
      </w:tr>
      <w:tr w:rsidR="0050421E" w:rsidRPr="009C1B33" w:rsidTr="0042498A">
        <w:trPr>
          <w:trHeight w:val="243"/>
        </w:trPr>
        <w:tc>
          <w:tcPr>
            <w:tcW w:w="3086" w:type="dxa"/>
            <w:tcBorders>
              <w:top w:val="nil"/>
            </w:tcBorders>
            <w:shd w:val="clear" w:color="auto" w:fill="F7CAAC"/>
          </w:tcPr>
          <w:p w:rsidR="0050421E" w:rsidRPr="009C1B33" w:rsidRDefault="0050421E" w:rsidP="0042498A">
            <w:pPr>
              <w:jc w:val="both"/>
              <w:rPr>
                <w:b/>
              </w:rPr>
            </w:pPr>
            <w:r w:rsidRPr="009C1B33">
              <w:rPr>
                <w:b/>
              </w:rPr>
              <w:t>Zapojení garanta do výuky předmětu</w:t>
            </w:r>
          </w:p>
        </w:tc>
        <w:tc>
          <w:tcPr>
            <w:tcW w:w="6769" w:type="dxa"/>
            <w:gridSpan w:val="7"/>
            <w:tcBorders>
              <w:top w:val="nil"/>
            </w:tcBorders>
          </w:tcPr>
          <w:p w:rsidR="0050421E" w:rsidRPr="009C1B33" w:rsidRDefault="0050421E" w:rsidP="0042498A">
            <w:pPr>
              <w:jc w:val="both"/>
            </w:pPr>
            <w:r w:rsidRPr="00F60B61">
              <w:t xml:space="preserve">Garant se </w:t>
            </w:r>
            <w:r>
              <w:t>podílí na přednášení v rozsahu 6</w:t>
            </w:r>
            <w:r w:rsidRPr="00F60B61">
              <w:t>0 %, dále stanovuje koncepci cvičení a dohlíží na jejich jednotné vedení.</w:t>
            </w:r>
          </w:p>
        </w:tc>
      </w:tr>
      <w:tr w:rsidR="0050421E" w:rsidRPr="009C1B33" w:rsidTr="0042498A">
        <w:tc>
          <w:tcPr>
            <w:tcW w:w="3086" w:type="dxa"/>
            <w:shd w:val="clear" w:color="auto" w:fill="F7CAAC"/>
          </w:tcPr>
          <w:p w:rsidR="0050421E" w:rsidRPr="009C1B33" w:rsidRDefault="0050421E" w:rsidP="0042498A">
            <w:pPr>
              <w:jc w:val="both"/>
              <w:rPr>
                <w:b/>
              </w:rPr>
            </w:pPr>
            <w:r w:rsidRPr="009C1B33">
              <w:rPr>
                <w:b/>
              </w:rPr>
              <w:t>Vyučující</w:t>
            </w:r>
          </w:p>
        </w:tc>
        <w:tc>
          <w:tcPr>
            <w:tcW w:w="6769" w:type="dxa"/>
            <w:gridSpan w:val="7"/>
            <w:tcBorders>
              <w:bottom w:val="nil"/>
            </w:tcBorders>
          </w:tcPr>
          <w:p w:rsidR="0050421E" w:rsidRPr="009C1B33" w:rsidRDefault="0050421E" w:rsidP="0042498A">
            <w:pPr>
              <w:jc w:val="both"/>
            </w:pPr>
            <w:r w:rsidRPr="00F60B61">
              <w:t>Ing. Lubor Homolka, Ph.D. – přednášky (</w:t>
            </w:r>
            <w:r>
              <w:t>6</w:t>
            </w:r>
            <w:r w:rsidRPr="00F60B61">
              <w:t>0%)</w:t>
            </w:r>
            <w:r>
              <w:t>, Ing. Ján Dvorský, PhD. – přednášky (40%)</w:t>
            </w:r>
          </w:p>
        </w:tc>
      </w:tr>
      <w:tr w:rsidR="0050421E" w:rsidRPr="009C1B33" w:rsidTr="0042498A">
        <w:trPr>
          <w:trHeight w:val="78"/>
        </w:trPr>
        <w:tc>
          <w:tcPr>
            <w:tcW w:w="9855" w:type="dxa"/>
            <w:gridSpan w:val="8"/>
            <w:tcBorders>
              <w:top w:val="nil"/>
            </w:tcBorders>
          </w:tcPr>
          <w:p w:rsidR="0050421E" w:rsidRPr="009C1B33" w:rsidRDefault="0050421E" w:rsidP="0042498A">
            <w:pPr>
              <w:jc w:val="both"/>
            </w:pPr>
          </w:p>
        </w:tc>
      </w:tr>
      <w:tr w:rsidR="0050421E" w:rsidRPr="009C1B33" w:rsidTr="0042498A">
        <w:tc>
          <w:tcPr>
            <w:tcW w:w="3086" w:type="dxa"/>
            <w:shd w:val="clear" w:color="auto" w:fill="F7CAAC"/>
          </w:tcPr>
          <w:p w:rsidR="0050421E" w:rsidRPr="009C1B33" w:rsidRDefault="0050421E" w:rsidP="0042498A">
            <w:pPr>
              <w:jc w:val="both"/>
              <w:rPr>
                <w:b/>
              </w:rPr>
            </w:pPr>
            <w:r w:rsidRPr="009C1B33">
              <w:rPr>
                <w:b/>
              </w:rPr>
              <w:t>Stručná anotace předmětu</w:t>
            </w:r>
          </w:p>
        </w:tc>
        <w:tc>
          <w:tcPr>
            <w:tcW w:w="6769" w:type="dxa"/>
            <w:gridSpan w:val="7"/>
            <w:tcBorders>
              <w:bottom w:val="nil"/>
            </w:tcBorders>
          </w:tcPr>
          <w:p w:rsidR="0050421E" w:rsidRPr="009C1B33" w:rsidRDefault="0050421E" w:rsidP="0042498A">
            <w:pPr>
              <w:jc w:val="both"/>
            </w:pPr>
          </w:p>
        </w:tc>
      </w:tr>
      <w:tr w:rsidR="0050421E" w:rsidRPr="009C1B33" w:rsidTr="0042498A">
        <w:trPr>
          <w:trHeight w:val="2338"/>
        </w:trPr>
        <w:tc>
          <w:tcPr>
            <w:tcW w:w="9855" w:type="dxa"/>
            <w:gridSpan w:val="8"/>
            <w:tcBorders>
              <w:top w:val="nil"/>
              <w:bottom w:val="single" w:sz="12" w:space="0" w:color="auto"/>
            </w:tcBorders>
          </w:tcPr>
          <w:p w:rsidR="0050421E" w:rsidRPr="009C1B33" w:rsidRDefault="0050421E" w:rsidP="0042498A">
            <w:pPr>
              <w:jc w:val="both"/>
            </w:pPr>
            <w:r w:rsidRPr="009C1B33">
              <w:t xml:space="preserve">Cílem předmětu je seznámit studenty se základními přístupy tvorby empirických modelů. Tyto přístupy zahrnují modelovací strategie, metody odhadů ekonometrických modelů a analýzu chyb modelu. Důraz je kladen na věcnou interpretaci výsledků regresních modelů a modelů časových řad. Po absolvování předmětu jsou studenti schopni sestavit empirický model a posoudit jeho správnost. </w:t>
            </w:r>
          </w:p>
          <w:p w:rsidR="0050421E" w:rsidRPr="009C1B33" w:rsidRDefault="0050421E" w:rsidP="00085185">
            <w:pPr>
              <w:pStyle w:val="Odstavecseseznamem"/>
              <w:numPr>
                <w:ilvl w:val="0"/>
                <w:numId w:val="48"/>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 xml:space="preserve">Úvod do historie ekonometrie, historický přehled. </w:t>
            </w:r>
          </w:p>
          <w:p w:rsidR="0050421E" w:rsidRPr="009C1B33" w:rsidRDefault="0050421E" w:rsidP="00085185">
            <w:pPr>
              <w:pStyle w:val="Odstavecseseznamem"/>
              <w:numPr>
                <w:ilvl w:val="0"/>
                <w:numId w:val="48"/>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Proces návrhu modelu a jeho ověřování. Typ dat, kódování kvalitativních proměnných, reparametrizace obecného modelu.</w:t>
            </w:r>
          </w:p>
          <w:p w:rsidR="0050421E" w:rsidRPr="009C1B33" w:rsidRDefault="0050421E" w:rsidP="00085185">
            <w:pPr>
              <w:pStyle w:val="Odstavecseseznamem"/>
              <w:numPr>
                <w:ilvl w:val="0"/>
                <w:numId w:val="48"/>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Typy regresních funkcí. Metody odhadu regresních parametrů funkcí.</w:t>
            </w:r>
          </w:p>
          <w:p w:rsidR="0050421E" w:rsidRPr="009C1B33" w:rsidRDefault="0050421E" w:rsidP="00085185">
            <w:pPr>
              <w:pStyle w:val="Odstavecseseznamem"/>
              <w:numPr>
                <w:ilvl w:val="0"/>
                <w:numId w:val="48"/>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Statistická verifikace modelu na základě statistických hypotéz a dalších indikátorů.</w:t>
            </w:r>
          </w:p>
          <w:p w:rsidR="0050421E" w:rsidRPr="009C1B33" w:rsidRDefault="0050421E" w:rsidP="00085185">
            <w:pPr>
              <w:pStyle w:val="Odstavecseseznamem"/>
              <w:numPr>
                <w:ilvl w:val="0"/>
                <w:numId w:val="48"/>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Empirická analýza základních mikro- a makro-ekonomických modelů.</w:t>
            </w:r>
          </w:p>
          <w:p w:rsidR="0050421E" w:rsidRPr="009C1B33" w:rsidRDefault="0050421E" w:rsidP="00085185">
            <w:pPr>
              <w:pStyle w:val="Odstavecseseznamem"/>
              <w:numPr>
                <w:ilvl w:val="0"/>
                <w:numId w:val="48"/>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Dekompoziční přístup k časovým řadám. Sezónní očišťování.</w:t>
            </w:r>
          </w:p>
          <w:p w:rsidR="0050421E" w:rsidRPr="009C1B33" w:rsidRDefault="0050421E" w:rsidP="00085185">
            <w:pPr>
              <w:pStyle w:val="Odstavecseseznamem"/>
              <w:numPr>
                <w:ilvl w:val="0"/>
                <w:numId w:val="48"/>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Filtry a další metody vyhlazování časových řad.</w:t>
            </w:r>
          </w:p>
          <w:p w:rsidR="0050421E" w:rsidRPr="009C1B33" w:rsidRDefault="0050421E" w:rsidP="00085185">
            <w:pPr>
              <w:pStyle w:val="Odstavecseseznamem"/>
              <w:numPr>
                <w:ilvl w:val="0"/>
                <w:numId w:val="48"/>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Analýza reziduální složky ekonometrického modelu. Ekonometrická verifikace modelu a důsledky porušení předpokladů.</w:t>
            </w:r>
          </w:p>
        </w:tc>
      </w:tr>
      <w:tr w:rsidR="0050421E" w:rsidRPr="009C1B33" w:rsidTr="0042498A">
        <w:trPr>
          <w:trHeight w:val="265"/>
        </w:trPr>
        <w:tc>
          <w:tcPr>
            <w:tcW w:w="3653" w:type="dxa"/>
            <w:gridSpan w:val="2"/>
            <w:tcBorders>
              <w:top w:val="nil"/>
            </w:tcBorders>
            <w:shd w:val="clear" w:color="auto" w:fill="F7CAAC"/>
          </w:tcPr>
          <w:p w:rsidR="0050421E" w:rsidRPr="009C1B33" w:rsidRDefault="0050421E" w:rsidP="0042498A">
            <w:pPr>
              <w:jc w:val="both"/>
            </w:pPr>
            <w:r w:rsidRPr="009C1B33">
              <w:rPr>
                <w:b/>
              </w:rPr>
              <w:t>Studijní literatura a studijní pomůcky</w:t>
            </w:r>
          </w:p>
        </w:tc>
        <w:tc>
          <w:tcPr>
            <w:tcW w:w="6202" w:type="dxa"/>
            <w:gridSpan w:val="6"/>
            <w:tcBorders>
              <w:top w:val="nil"/>
              <w:bottom w:val="nil"/>
            </w:tcBorders>
          </w:tcPr>
          <w:p w:rsidR="0050421E" w:rsidRPr="009C1B33" w:rsidRDefault="0050421E" w:rsidP="0042498A">
            <w:pPr>
              <w:jc w:val="both"/>
            </w:pPr>
          </w:p>
        </w:tc>
      </w:tr>
      <w:tr w:rsidR="0050421E" w:rsidRPr="009C1B33" w:rsidTr="0042498A">
        <w:trPr>
          <w:trHeight w:val="1497"/>
        </w:trPr>
        <w:tc>
          <w:tcPr>
            <w:tcW w:w="9855" w:type="dxa"/>
            <w:gridSpan w:val="8"/>
            <w:tcBorders>
              <w:top w:val="nil"/>
            </w:tcBorders>
          </w:tcPr>
          <w:p w:rsidR="0050421E" w:rsidRPr="009C1B33" w:rsidRDefault="0050421E" w:rsidP="0042498A">
            <w:pPr>
              <w:jc w:val="both"/>
              <w:rPr>
                <w:b/>
              </w:rPr>
            </w:pPr>
            <w:r w:rsidRPr="009C1B33">
              <w:rPr>
                <w:b/>
              </w:rPr>
              <w:t>Povinná literatura</w:t>
            </w:r>
          </w:p>
          <w:p w:rsidR="0050421E" w:rsidRPr="009C1B33" w:rsidRDefault="0050421E" w:rsidP="0042498A">
            <w:pPr>
              <w:jc w:val="both"/>
            </w:pPr>
            <w:r w:rsidRPr="009C1B33">
              <w:t>GUJARATI, D.N.</w:t>
            </w:r>
            <w:r>
              <w:t>,</w:t>
            </w:r>
            <w:r w:rsidRPr="009C1B33">
              <w:t xml:space="preserve"> PORTER</w:t>
            </w:r>
            <w:r>
              <w:t>,</w:t>
            </w:r>
            <w:r w:rsidRPr="009C1B33">
              <w:t xml:space="preserve"> D.C. </w:t>
            </w:r>
            <w:r w:rsidRPr="009C1B33">
              <w:rPr>
                <w:i/>
              </w:rPr>
              <w:t>Basic econometrics</w:t>
            </w:r>
            <w:r w:rsidRPr="009C1B33">
              <w:t>. 5th ed. Boston: McGraw-Hill, 2009. ISBN 978-0-07-337577-9.</w:t>
            </w:r>
          </w:p>
          <w:p w:rsidR="0050421E" w:rsidRPr="009C1B33" w:rsidRDefault="0050421E" w:rsidP="0042498A">
            <w:pPr>
              <w:jc w:val="both"/>
              <w:rPr>
                <w:rStyle w:val="Hypertextovodkaz"/>
                <w:rFonts w:eastAsia="Calibri"/>
              </w:rPr>
            </w:pPr>
            <w:r w:rsidRPr="009C1B33">
              <w:t xml:space="preserve">JAMES, G., WITTEN, D., HASTIE, T, TIBISHIRANI, R. </w:t>
            </w:r>
            <w:r w:rsidRPr="009C1B33">
              <w:rPr>
                <w:i/>
              </w:rPr>
              <w:t>An introduction to statistical learning: with applications in R</w:t>
            </w:r>
            <w:r w:rsidRPr="009C1B33">
              <w:t xml:space="preserve">. New York: Springer, 2015. Dostupné z: </w:t>
            </w:r>
            <w:hyperlink r:id="rId16" w:history="1">
              <w:r w:rsidRPr="009C1B33">
                <w:rPr>
                  <w:rStyle w:val="Hypertextovodkaz"/>
                  <w:rFonts w:eastAsia="Calibri"/>
                </w:rPr>
                <w:t>http://wwwbcf.usc.edu/~gareth/ISL/</w:t>
              </w:r>
            </w:hyperlink>
            <w:r w:rsidRPr="009C1B33">
              <w:rPr>
                <w:rStyle w:val="Hypertextovodkaz"/>
                <w:rFonts w:eastAsia="Calibri"/>
              </w:rPr>
              <w:t>.</w:t>
            </w:r>
          </w:p>
          <w:p w:rsidR="0050421E" w:rsidRPr="009C1B33" w:rsidRDefault="0050421E" w:rsidP="0042498A">
            <w:pPr>
              <w:jc w:val="both"/>
              <w:rPr>
                <w:b/>
              </w:rPr>
            </w:pPr>
            <w:r w:rsidRPr="009C1B33">
              <w:rPr>
                <w:b/>
              </w:rPr>
              <w:t>Doporučená literatura</w:t>
            </w:r>
          </w:p>
          <w:p w:rsidR="0050421E" w:rsidRPr="009C1B33" w:rsidRDefault="0050421E" w:rsidP="0042498A">
            <w:pPr>
              <w:jc w:val="both"/>
            </w:pPr>
            <w:r w:rsidRPr="009C1B33">
              <w:t xml:space="preserve">COTTRELL, A., LUCCHETTI, R. </w:t>
            </w:r>
            <w:r w:rsidRPr="009C1B33">
              <w:rPr>
                <w:i/>
              </w:rPr>
              <w:t>Gretl User’s Guide: Gnu Regression, Econometrics and Time-series Library</w:t>
            </w:r>
            <w:r w:rsidRPr="009C1B33">
              <w:t>. 2017, Dostupné z: http://gretl.sourceforge.net/gretl-help/gretl-guide.pdf.</w:t>
            </w:r>
          </w:p>
        </w:tc>
      </w:tr>
      <w:tr w:rsidR="0050421E" w:rsidRPr="009C1B33" w:rsidTr="004249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0421E" w:rsidRPr="009C1B33" w:rsidRDefault="0050421E" w:rsidP="0042498A">
            <w:pPr>
              <w:jc w:val="center"/>
              <w:rPr>
                <w:b/>
              </w:rPr>
            </w:pPr>
            <w:r w:rsidRPr="009C1B33">
              <w:rPr>
                <w:b/>
              </w:rPr>
              <w:t>Informace ke kombinované nebo distanční formě</w:t>
            </w:r>
          </w:p>
        </w:tc>
      </w:tr>
      <w:tr w:rsidR="0050421E" w:rsidRPr="009C1B33" w:rsidTr="0042498A">
        <w:tc>
          <w:tcPr>
            <w:tcW w:w="4787" w:type="dxa"/>
            <w:gridSpan w:val="3"/>
            <w:tcBorders>
              <w:top w:val="single" w:sz="2" w:space="0" w:color="auto"/>
            </w:tcBorders>
            <w:shd w:val="clear" w:color="auto" w:fill="F7CAAC"/>
          </w:tcPr>
          <w:p w:rsidR="0050421E" w:rsidRPr="009C1B33" w:rsidRDefault="0050421E" w:rsidP="0042498A">
            <w:pPr>
              <w:jc w:val="both"/>
            </w:pPr>
            <w:r w:rsidRPr="009C1B33">
              <w:rPr>
                <w:b/>
              </w:rPr>
              <w:t>Rozsah konzultací (soustředění)</w:t>
            </w:r>
          </w:p>
        </w:tc>
        <w:tc>
          <w:tcPr>
            <w:tcW w:w="889" w:type="dxa"/>
            <w:tcBorders>
              <w:top w:val="single" w:sz="2" w:space="0" w:color="auto"/>
            </w:tcBorders>
          </w:tcPr>
          <w:p w:rsidR="0050421E" w:rsidRPr="009C1B33" w:rsidRDefault="0050421E" w:rsidP="0042498A">
            <w:pPr>
              <w:jc w:val="both"/>
            </w:pPr>
          </w:p>
        </w:tc>
        <w:tc>
          <w:tcPr>
            <w:tcW w:w="4179" w:type="dxa"/>
            <w:gridSpan w:val="4"/>
            <w:tcBorders>
              <w:top w:val="single" w:sz="2" w:space="0" w:color="auto"/>
            </w:tcBorders>
            <w:shd w:val="clear" w:color="auto" w:fill="F7CAAC"/>
          </w:tcPr>
          <w:p w:rsidR="0050421E" w:rsidRPr="009C1B33" w:rsidRDefault="0050421E" w:rsidP="0042498A">
            <w:pPr>
              <w:jc w:val="both"/>
              <w:rPr>
                <w:b/>
              </w:rPr>
            </w:pPr>
            <w:r w:rsidRPr="009C1B33">
              <w:rPr>
                <w:b/>
              </w:rPr>
              <w:t xml:space="preserve">hodin </w:t>
            </w:r>
          </w:p>
        </w:tc>
      </w:tr>
      <w:tr w:rsidR="0050421E" w:rsidRPr="009C1B33" w:rsidTr="0042498A">
        <w:tc>
          <w:tcPr>
            <w:tcW w:w="9855" w:type="dxa"/>
            <w:gridSpan w:val="8"/>
            <w:shd w:val="clear" w:color="auto" w:fill="F7CAAC"/>
          </w:tcPr>
          <w:p w:rsidR="0050421E" w:rsidRPr="009C1B33" w:rsidRDefault="0050421E" w:rsidP="0042498A">
            <w:pPr>
              <w:jc w:val="both"/>
              <w:rPr>
                <w:b/>
              </w:rPr>
            </w:pPr>
            <w:r w:rsidRPr="009C1B33">
              <w:rPr>
                <w:b/>
              </w:rPr>
              <w:t>Informace o způsobu kontaktu s vyučujícím</w:t>
            </w:r>
          </w:p>
        </w:tc>
      </w:tr>
      <w:tr w:rsidR="0050421E" w:rsidRPr="009C1B33" w:rsidTr="0042498A">
        <w:trPr>
          <w:trHeight w:val="665"/>
        </w:trPr>
        <w:tc>
          <w:tcPr>
            <w:tcW w:w="9855" w:type="dxa"/>
            <w:gridSpan w:val="8"/>
          </w:tcPr>
          <w:p w:rsidR="0050421E" w:rsidRPr="009C1B33" w:rsidRDefault="0050421E" w:rsidP="0042498A">
            <w:pPr>
              <w:jc w:val="both"/>
            </w:pPr>
            <w:r w:rsidRPr="009C1B3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A1B69" w:rsidRDefault="003A1B69">
      <w:pPr>
        <w:spacing w:after="160" w:line="259" w:lineRule="auto"/>
      </w:pPr>
      <w:r>
        <w:br w:type="page"/>
      </w:r>
    </w:p>
    <w:tbl>
      <w:tblPr>
        <w:tblW w:w="985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E56A4" w:rsidTr="00E25CEE">
        <w:tc>
          <w:tcPr>
            <w:tcW w:w="9855" w:type="dxa"/>
            <w:gridSpan w:val="8"/>
            <w:tcBorders>
              <w:bottom w:val="double" w:sz="4" w:space="0" w:color="auto"/>
            </w:tcBorders>
            <w:shd w:val="clear" w:color="auto" w:fill="BDD6EE"/>
          </w:tcPr>
          <w:p w:rsidR="007E56A4" w:rsidRDefault="007E56A4" w:rsidP="007E56A4">
            <w:pPr>
              <w:jc w:val="both"/>
              <w:rPr>
                <w:b/>
                <w:sz w:val="28"/>
              </w:rPr>
            </w:pPr>
            <w:r>
              <w:lastRenderedPageBreak/>
              <w:br w:type="page"/>
            </w:r>
            <w:r>
              <w:rPr>
                <w:b/>
                <w:sz w:val="28"/>
              </w:rPr>
              <w:t>B-III – Charakteristika studijního předmětu</w:t>
            </w:r>
          </w:p>
        </w:tc>
      </w:tr>
      <w:tr w:rsidR="007E56A4" w:rsidTr="00E25CEE">
        <w:tc>
          <w:tcPr>
            <w:tcW w:w="3086" w:type="dxa"/>
            <w:tcBorders>
              <w:top w:val="double" w:sz="4" w:space="0" w:color="auto"/>
            </w:tcBorders>
            <w:shd w:val="clear" w:color="auto" w:fill="F7CAAC"/>
          </w:tcPr>
          <w:p w:rsidR="007E56A4" w:rsidRPr="00F60B61" w:rsidRDefault="007E56A4" w:rsidP="007E56A4">
            <w:pPr>
              <w:jc w:val="both"/>
              <w:rPr>
                <w:b/>
              </w:rPr>
            </w:pPr>
            <w:r w:rsidRPr="00F60B61">
              <w:rPr>
                <w:b/>
              </w:rPr>
              <w:t>Název studijního předmětu</w:t>
            </w:r>
          </w:p>
        </w:tc>
        <w:tc>
          <w:tcPr>
            <w:tcW w:w="6769" w:type="dxa"/>
            <w:gridSpan w:val="7"/>
            <w:tcBorders>
              <w:top w:val="double" w:sz="4" w:space="0" w:color="auto"/>
            </w:tcBorders>
          </w:tcPr>
          <w:p w:rsidR="007E56A4" w:rsidRPr="00F60B61" w:rsidRDefault="007E56A4" w:rsidP="007E56A4">
            <w:pPr>
              <w:jc w:val="both"/>
            </w:pPr>
            <w:r w:rsidRPr="00DC651F">
              <w:t>Master´s Thesis Preparation and Work Placement</w:t>
            </w:r>
          </w:p>
        </w:tc>
      </w:tr>
      <w:tr w:rsidR="007E56A4" w:rsidTr="00E25CEE">
        <w:tc>
          <w:tcPr>
            <w:tcW w:w="3086" w:type="dxa"/>
            <w:shd w:val="clear" w:color="auto" w:fill="F7CAAC"/>
          </w:tcPr>
          <w:p w:rsidR="007E56A4" w:rsidRPr="00F60B61" w:rsidRDefault="007E56A4" w:rsidP="007E56A4">
            <w:pPr>
              <w:jc w:val="both"/>
              <w:rPr>
                <w:b/>
              </w:rPr>
            </w:pPr>
            <w:r w:rsidRPr="00F60B61">
              <w:rPr>
                <w:b/>
              </w:rPr>
              <w:t>Typ předmětu</w:t>
            </w:r>
          </w:p>
        </w:tc>
        <w:tc>
          <w:tcPr>
            <w:tcW w:w="3406" w:type="dxa"/>
            <w:gridSpan w:val="4"/>
          </w:tcPr>
          <w:p w:rsidR="007E56A4" w:rsidRPr="00F60B61" w:rsidRDefault="007E56A4" w:rsidP="007E56A4">
            <w:pPr>
              <w:jc w:val="both"/>
            </w:pPr>
            <w:r>
              <w:t>p</w:t>
            </w:r>
            <w:r w:rsidRPr="00F60B61">
              <w:t xml:space="preserve">ovinný </w:t>
            </w:r>
            <w:r w:rsidR="003677DF">
              <w:t xml:space="preserve"> </w:t>
            </w:r>
          </w:p>
        </w:tc>
        <w:tc>
          <w:tcPr>
            <w:tcW w:w="2695" w:type="dxa"/>
            <w:gridSpan w:val="2"/>
            <w:shd w:val="clear" w:color="auto" w:fill="F7CAAC"/>
          </w:tcPr>
          <w:p w:rsidR="007E56A4" w:rsidRPr="00F60B61" w:rsidRDefault="007E56A4" w:rsidP="007E56A4">
            <w:pPr>
              <w:jc w:val="both"/>
            </w:pPr>
            <w:r w:rsidRPr="00F60B61">
              <w:rPr>
                <w:b/>
              </w:rPr>
              <w:t>doporučený ročník / semestr</w:t>
            </w:r>
          </w:p>
        </w:tc>
        <w:tc>
          <w:tcPr>
            <w:tcW w:w="668" w:type="dxa"/>
          </w:tcPr>
          <w:p w:rsidR="007E56A4" w:rsidRPr="00F60B61" w:rsidRDefault="007E56A4" w:rsidP="007E56A4">
            <w:pPr>
              <w:jc w:val="both"/>
            </w:pPr>
            <w:r w:rsidRPr="00F60B61">
              <w:t>2/L</w:t>
            </w:r>
          </w:p>
        </w:tc>
      </w:tr>
      <w:tr w:rsidR="007E56A4" w:rsidTr="00E25CEE">
        <w:tc>
          <w:tcPr>
            <w:tcW w:w="3086" w:type="dxa"/>
            <w:shd w:val="clear" w:color="auto" w:fill="F7CAAC"/>
          </w:tcPr>
          <w:p w:rsidR="007E56A4" w:rsidRPr="00F60B61" w:rsidRDefault="007E56A4" w:rsidP="007E56A4">
            <w:pPr>
              <w:jc w:val="both"/>
              <w:rPr>
                <w:b/>
              </w:rPr>
            </w:pPr>
            <w:r w:rsidRPr="00F60B61">
              <w:rPr>
                <w:b/>
              </w:rPr>
              <w:t>Rozsah studijního předmětu</w:t>
            </w:r>
          </w:p>
        </w:tc>
        <w:tc>
          <w:tcPr>
            <w:tcW w:w="1701" w:type="dxa"/>
            <w:gridSpan w:val="2"/>
          </w:tcPr>
          <w:p w:rsidR="007E56A4" w:rsidRPr="00F60B61" w:rsidRDefault="007E56A4" w:rsidP="007E56A4">
            <w:pPr>
              <w:jc w:val="both"/>
            </w:pPr>
          </w:p>
        </w:tc>
        <w:tc>
          <w:tcPr>
            <w:tcW w:w="889" w:type="dxa"/>
            <w:shd w:val="clear" w:color="auto" w:fill="F7CAAC"/>
          </w:tcPr>
          <w:p w:rsidR="007E56A4" w:rsidRPr="00F60B61" w:rsidRDefault="007E56A4" w:rsidP="007E56A4">
            <w:pPr>
              <w:jc w:val="both"/>
              <w:rPr>
                <w:b/>
              </w:rPr>
            </w:pPr>
            <w:r w:rsidRPr="00F60B61">
              <w:rPr>
                <w:b/>
              </w:rPr>
              <w:t xml:space="preserve">hod. </w:t>
            </w:r>
          </w:p>
        </w:tc>
        <w:tc>
          <w:tcPr>
            <w:tcW w:w="816" w:type="dxa"/>
          </w:tcPr>
          <w:p w:rsidR="007E56A4" w:rsidRPr="00F60B61" w:rsidRDefault="007E56A4" w:rsidP="007E56A4">
            <w:pPr>
              <w:jc w:val="both"/>
            </w:pPr>
          </w:p>
        </w:tc>
        <w:tc>
          <w:tcPr>
            <w:tcW w:w="2156" w:type="dxa"/>
            <w:shd w:val="clear" w:color="auto" w:fill="F7CAAC"/>
          </w:tcPr>
          <w:p w:rsidR="007E56A4" w:rsidRPr="00F60B61" w:rsidRDefault="007E56A4" w:rsidP="007E56A4">
            <w:pPr>
              <w:jc w:val="both"/>
              <w:rPr>
                <w:b/>
              </w:rPr>
            </w:pPr>
            <w:r w:rsidRPr="00F60B61">
              <w:rPr>
                <w:b/>
              </w:rPr>
              <w:t>kreditů</w:t>
            </w:r>
          </w:p>
        </w:tc>
        <w:tc>
          <w:tcPr>
            <w:tcW w:w="1207" w:type="dxa"/>
            <w:gridSpan w:val="2"/>
          </w:tcPr>
          <w:p w:rsidR="007E56A4" w:rsidRPr="00F60B61" w:rsidRDefault="007E56A4" w:rsidP="007E56A4">
            <w:pPr>
              <w:jc w:val="both"/>
            </w:pPr>
            <w:r w:rsidRPr="00F60B61">
              <w:t>30</w:t>
            </w:r>
          </w:p>
        </w:tc>
      </w:tr>
      <w:tr w:rsidR="007E56A4" w:rsidTr="00E25CEE">
        <w:tc>
          <w:tcPr>
            <w:tcW w:w="3086" w:type="dxa"/>
            <w:shd w:val="clear" w:color="auto" w:fill="F7CAAC"/>
          </w:tcPr>
          <w:p w:rsidR="007E56A4" w:rsidRPr="00F60B61" w:rsidRDefault="007E56A4" w:rsidP="007E56A4">
            <w:pPr>
              <w:jc w:val="both"/>
              <w:rPr>
                <w:b/>
              </w:rPr>
            </w:pPr>
            <w:r w:rsidRPr="00F60B61">
              <w:rPr>
                <w:b/>
              </w:rPr>
              <w:t>Prerekvizity, korekvizity, ekvivalence</w:t>
            </w:r>
          </w:p>
        </w:tc>
        <w:tc>
          <w:tcPr>
            <w:tcW w:w="6769" w:type="dxa"/>
            <w:gridSpan w:val="7"/>
          </w:tcPr>
          <w:p w:rsidR="007E56A4" w:rsidRPr="00F60B61" w:rsidRDefault="007E56A4" w:rsidP="007E56A4">
            <w:pPr>
              <w:jc w:val="both"/>
            </w:pPr>
          </w:p>
        </w:tc>
      </w:tr>
      <w:tr w:rsidR="007E56A4" w:rsidTr="00E25CEE">
        <w:tc>
          <w:tcPr>
            <w:tcW w:w="3086" w:type="dxa"/>
            <w:shd w:val="clear" w:color="auto" w:fill="F7CAAC"/>
          </w:tcPr>
          <w:p w:rsidR="007E56A4" w:rsidRPr="00F60B61" w:rsidRDefault="007E56A4" w:rsidP="007E56A4">
            <w:pPr>
              <w:jc w:val="both"/>
              <w:rPr>
                <w:b/>
              </w:rPr>
            </w:pPr>
            <w:r w:rsidRPr="00F60B61">
              <w:rPr>
                <w:b/>
              </w:rPr>
              <w:t>Způsob ověření studijních výsledků</w:t>
            </w:r>
          </w:p>
        </w:tc>
        <w:tc>
          <w:tcPr>
            <w:tcW w:w="3406" w:type="dxa"/>
            <w:gridSpan w:val="4"/>
          </w:tcPr>
          <w:p w:rsidR="007E56A4" w:rsidRPr="00F60B61" w:rsidRDefault="007E56A4" w:rsidP="007E56A4">
            <w:pPr>
              <w:jc w:val="both"/>
            </w:pPr>
            <w:r>
              <w:t>z</w:t>
            </w:r>
            <w:r w:rsidRPr="00F60B61">
              <w:t>ápočet</w:t>
            </w:r>
          </w:p>
        </w:tc>
        <w:tc>
          <w:tcPr>
            <w:tcW w:w="2156" w:type="dxa"/>
            <w:shd w:val="clear" w:color="auto" w:fill="F7CAAC"/>
          </w:tcPr>
          <w:p w:rsidR="007E56A4" w:rsidRPr="00F60B61" w:rsidRDefault="007E56A4" w:rsidP="007E56A4">
            <w:pPr>
              <w:jc w:val="both"/>
              <w:rPr>
                <w:b/>
              </w:rPr>
            </w:pPr>
            <w:r w:rsidRPr="00F60B61">
              <w:rPr>
                <w:b/>
              </w:rPr>
              <w:t>Forma výuky</w:t>
            </w:r>
          </w:p>
        </w:tc>
        <w:tc>
          <w:tcPr>
            <w:tcW w:w="1207" w:type="dxa"/>
            <w:gridSpan w:val="2"/>
          </w:tcPr>
          <w:p w:rsidR="007E56A4" w:rsidRPr="00F60B61" w:rsidRDefault="007E56A4" w:rsidP="007E56A4">
            <w:pPr>
              <w:jc w:val="both"/>
            </w:pPr>
          </w:p>
        </w:tc>
      </w:tr>
      <w:tr w:rsidR="007E56A4" w:rsidTr="00E25CEE">
        <w:tc>
          <w:tcPr>
            <w:tcW w:w="3086" w:type="dxa"/>
            <w:shd w:val="clear" w:color="auto" w:fill="F7CAAC"/>
          </w:tcPr>
          <w:p w:rsidR="007E56A4" w:rsidRPr="00F60B61" w:rsidRDefault="007E56A4" w:rsidP="007E56A4">
            <w:pPr>
              <w:jc w:val="both"/>
              <w:rPr>
                <w:b/>
              </w:rPr>
            </w:pPr>
            <w:r w:rsidRPr="00F60B61">
              <w:rPr>
                <w:b/>
              </w:rPr>
              <w:t>Forma způsobu ověření studijních výsledků a další požadavky na studenta</w:t>
            </w:r>
          </w:p>
        </w:tc>
        <w:tc>
          <w:tcPr>
            <w:tcW w:w="6769" w:type="dxa"/>
            <w:gridSpan w:val="7"/>
            <w:tcBorders>
              <w:bottom w:val="nil"/>
            </w:tcBorders>
          </w:tcPr>
          <w:p w:rsidR="007E56A4" w:rsidRPr="00F60B61" w:rsidRDefault="007E56A4" w:rsidP="007E56A4">
            <w:pPr>
              <w:jc w:val="both"/>
            </w:pPr>
            <w:r w:rsidRPr="00F60B61">
              <w:t>Způsob zakončení předmětu – zápočet</w:t>
            </w:r>
          </w:p>
          <w:p w:rsidR="007E56A4" w:rsidRPr="00F60B61" w:rsidRDefault="007E56A4" w:rsidP="007E56A4">
            <w:pPr>
              <w:jc w:val="both"/>
            </w:pPr>
            <w:r w:rsidRPr="00F60B61">
              <w:t xml:space="preserve">S požadavky, které má splňovat diplomová práce, je student seznámen v předmětu </w:t>
            </w:r>
            <w:r w:rsidR="00131815" w:rsidRPr="00131815">
              <w:t xml:space="preserve">Master´s Thesis Seminar </w:t>
            </w:r>
            <w:r w:rsidRPr="00F60B61">
              <w:t xml:space="preserve">v zimním semestru. Pokyny, které souvisí s výkonem odborné praxe v letním semestru, jsou zveřejněny na webových stránkách FaME </w:t>
            </w:r>
            <w:r w:rsidRPr="00F60B61">
              <w:br/>
              <w:t>v sekci: Pro studenty - Prezenční studium - Navazující magisterský studijní program - Odborná diplomová praxe.</w:t>
            </w:r>
          </w:p>
        </w:tc>
      </w:tr>
      <w:tr w:rsidR="007E56A4" w:rsidTr="00E25CEE">
        <w:trPr>
          <w:trHeight w:val="274"/>
        </w:trPr>
        <w:tc>
          <w:tcPr>
            <w:tcW w:w="9855" w:type="dxa"/>
            <w:gridSpan w:val="8"/>
            <w:tcBorders>
              <w:top w:val="nil"/>
            </w:tcBorders>
          </w:tcPr>
          <w:p w:rsidR="007E56A4" w:rsidRPr="00F60B61" w:rsidRDefault="007E56A4" w:rsidP="007E56A4">
            <w:pPr>
              <w:jc w:val="both"/>
            </w:pPr>
          </w:p>
        </w:tc>
      </w:tr>
      <w:tr w:rsidR="007E56A4" w:rsidTr="00E25CEE">
        <w:trPr>
          <w:trHeight w:val="197"/>
        </w:trPr>
        <w:tc>
          <w:tcPr>
            <w:tcW w:w="3086" w:type="dxa"/>
            <w:tcBorders>
              <w:top w:val="nil"/>
            </w:tcBorders>
            <w:shd w:val="clear" w:color="auto" w:fill="F7CAAC"/>
          </w:tcPr>
          <w:p w:rsidR="007E56A4" w:rsidRPr="00F60B61" w:rsidRDefault="007E56A4" w:rsidP="007E56A4">
            <w:pPr>
              <w:jc w:val="both"/>
              <w:rPr>
                <w:b/>
              </w:rPr>
            </w:pPr>
            <w:r w:rsidRPr="00F60B61">
              <w:rPr>
                <w:b/>
              </w:rPr>
              <w:t>Garant předmětu</w:t>
            </w:r>
          </w:p>
        </w:tc>
        <w:tc>
          <w:tcPr>
            <w:tcW w:w="6769" w:type="dxa"/>
            <w:gridSpan w:val="7"/>
            <w:tcBorders>
              <w:top w:val="nil"/>
            </w:tcBorders>
          </w:tcPr>
          <w:p w:rsidR="007E56A4" w:rsidRPr="00F60B61" w:rsidRDefault="007E56A4" w:rsidP="007E56A4">
            <w:pPr>
              <w:jc w:val="both"/>
            </w:pPr>
            <w:r>
              <w:t>doc. Ing. Pavla Staňková</w:t>
            </w:r>
            <w:r w:rsidRPr="00F60B61">
              <w:t>, Ph.D.</w:t>
            </w:r>
          </w:p>
        </w:tc>
      </w:tr>
      <w:tr w:rsidR="007E56A4" w:rsidTr="00E25CEE">
        <w:trPr>
          <w:trHeight w:val="243"/>
        </w:trPr>
        <w:tc>
          <w:tcPr>
            <w:tcW w:w="3086" w:type="dxa"/>
            <w:tcBorders>
              <w:top w:val="nil"/>
            </w:tcBorders>
            <w:shd w:val="clear" w:color="auto" w:fill="F7CAAC"/>
          </w:tcPr>
          <w:p w:rsidR="007E56A4" w:rsidRPr="00F60B61" w:rsidRDefault="007E56A4" w:rsidP="007E56A4">
            <w:pPr>
              <w:jc w:val="both"/>
              <w:rPr>
                <w:b/>
              </w:rPr>
            </w:pPr>
            <w:r w:rsidRPr="00F60B61">
              <w:rPr>
                <w:b/>
              </w:rPr>
              <w:t>Zapojení garanta do výuky předmětu</w:t>
            </w:r>
          </w:p>
        </w:tc>
        <w:tc>
          <w:tcPr>
            <w:tcW w:w="6769" w:type="dxa"/>
            <w:gridSpan w:val="7"/>
            <w:tcBorders>
              <w:top w:val="nil"/>
            </w:tcBorders>
          </w:tcPr>
          <w:p w:rsidR="007E56A4" w:rsidRPr="00F60B61" w:rsidRDefault="007E56A4" w:rsidP="007E56A4">
            <w:pPr>
              <w:jc w:val="both"/>
            </w:pPr>
            <w:r w:rsidRPr="00F60B61">
              <w:t>Garant předmětu schvaluje náplň praxe, kontroluje zprávu z praxe, zejména její soulad se studovaným oborem a profilem absolventa oboru. Garant předmětu také kontroluje odevzdání diplomových prací v daném termínu.</w:t>
            </w:r>
          </w:p>
        </w:tc>
      </w:tr>
      <w:tr w:rsidR="007E56A4" w:rsidTr="00E25CEE">
        <w:tc>
          <w:tcPr>
            <w:tcW w:w="3086" w:type="dxa"/>
            <w:shd w:val="clear" w:color="auto" w:fill="F7CAAC"/>
          </w:tcPr>
          <w:p w:rsidR="007E56A4" w:rsidRPr="00F60B61" w:rsidRDefault="007E56A4" w:rsidP="007E56A4">
            <w:pPr>
              <w:jc w:val="both"/>
              <w:rPr>
                <w:b/>
              </w:rPr>
            </w:pPr>
            <w:r w:rsidRPr="00F60B61">
              <w:rPr>
                <w:b/>
              </w:rPr>
              <w:t>Vyučující</w:t>
            </w:r>
          </w:p>
        </w:tc>
        <w:tc>
          <w:tcPr>
            <w:tcW w:w="6769" w:type="dxa"/>
            <w:gridSpan w:val="7"/>
            <w:tcBorders>
              <w:bottom w:val="nil"/>
            </w:tcBorders>
          </w:tcPr>
          <w:p w:rsidR="007E56A4" w:rsidRPr="00F60B61" w:rsidRDefault="007E56A4" w:rsidP="007E56A4">
            <w:pPr>
              <w:jc w:val="both"/>
            </w:pPr>
            <w:r>
              <w:t>doc. Ing. Pavla Staňková</w:t>
            </w:r>
            <w:r w:rsidRPr="00F60B61">
              <w:t>, Ph.D.</w:t>
            </w:r>
            <w:r>
              <w:t xml:space="preserve"> (</w:t>
            </w:r>
            <w:r w:rsidRPr="00F60B61">
              <w:t>100 %</w:t>
            </w:r>
            <w:r>
              <w:t>)</w:t>
            </w:r>
          </w:p>
        </w:tc>
      </w:tr>
      <w:tr w:rsidR="007E56A4" w:rsidTr="00E25CEE">
        <w:trPr>
          <w:trHeight w:val="242"/>
        </w:trPr>
        <w:tc>
          <w:tcPr>
            <w:tcW w:w="9855" w:type="dxa"/>
            <w:gridSpan w:val="8"/>
            <w:tcBorders>
              <w:top w:val="nil"/>
            </w:tcBorders>
          </w:tcPr>
          <w:p w:rsidR="007E56A4" w:rsidRPr="00F60B61" w:rsidRDefault="007E56A4" w:rsidP="007E56A4">
            <w:pPr>
              <w:jc w:val="both"/>
            </w:pPr>
          </w:p>
        </w:tc>
      </w:tr>
      <w:tr w:rsidR="007E56A4" w:rsidTr="00E25CEE">
        <w:tc>
          <w:tcPr>
            <w:tcW w:w="3086" w:type="dxa"/>
            <w:shd w:val="clear" w:color="auto" w:fill="F7CAAC"/>
          </w:tcPr>
          <w:p w:rsidR="007E56A4" w:rsidRPr="00F60B61" w:rsidRDefault="007E56A4" w:rsidP="007E56A4">
            <w:pPr>
              <w:jc w:val="both"/>
              <w:rPr>
                <w:b/>
              </w:rPr>
            </w:pPr>
            <w:r w:rsidRPr="00F60B61">
              <w:rPr>
                <w:b/>
              </w:rPr>
              <w:t>Stručná anotace předmětu</w:t>
            </w:r>
          </w:p>
        </w:tc>
        <w:tc>
          <w:tcPr>
            <w:tcW w:w="6769" w:type="dxa"/>
            <w:gridSpan w:val="7"/>
            <w:tcBorders>
              <w:bottom w:val="nil"/>
            </w:tcBorders>
          </w:tcPr>
          <w:p w:rsidR="007E56A4" w:rsidRPr="00F60B61" w:rsidRDefault="007E56A4" w:rsidP="007E56A4">
            <w:pPr>
              <w:jc w:val="both"/>
            </w:pPr>
          </w:p>
        </w:tc>
      </w:tr>
      <w:tr w:rsidR="007E56A4" w:rsidTr="00E25CEE">
        <w:trPr>
          <w:trHeight w:val="2691"/>
        </w:trPr>
        <w:tc>
          <w:tcPr>
            <w:tcW w:w="9855" w:type="dxa"/>
            <w:gridSpan w:val="8"/>
            <w:tcBorders>
              <w:top w:val="nil"/>
              <w:bottom w:val="single" w:sz="12" w:space="0" w:color="auto"/>
            </w:tcBorders>
          </w:tcPr>
          <w:p w:rsidR="007E56A4" w:rsidRPr="00F60B61" w:rsidRDefault="007E56A4" w:rsidP="007E56A4">
            <w:pPr>
              <w:jc w:val="both"/>
            </w:pPr>
            <w:r w:rsidRPr="00F60B61">
              <w:t>Cílem předmětu je prokázání schopností studenta aplikovat teoretické znalosti, které získal během studia na FaME při zpracování diplomové práce. Součástí tohoto předmětu je absolvování odborné praxe ve vybrané organizaci, v níž se student seznámí s organizační strukturou a způsobem řízení této organizace. Součástí odborné praxe může být řešení zadaného projektu nebo příprava podkladů pro vypracování diplomové práce.</w:t>
            </w:r>
          </w:p>
          <w:p w:rsidR="007E56A4" w:rsidRPr="00F60B61" w:rsidRDefault="007E56A4" w:rsidP="007E56A4">
            <w:pPr>
              <w:jc w:val="both"/>
            </w:pPr>
            <w:r w:rsidRPr="00F60B61">
              <w:t xml:space="preserve">Organizačně je předmět členěn do dvou vzájemně propojených částí: </w:t>
            </w:r>
          </w:p>
          <w:p w:rsidR="007E56A4" w:rsidRPr="00F60B61" w:rsidRDefault="007E56A4" w:rsidP="00085185">
            <w:pPr>
              <w:pStyle w:val="Odstavecseseznamem"/>
              <w:numPr>
                <w:ilvl w:val="0"/>
                <w:numId w:val="42"/>
              </w:numPr>
              <w:spacing w:after="0" w:line="240" w:lineRule="auto"/>
              <w:jc w:val="both"/>
              <w:rPr>
                <w:rFonts w:ascii="Times New Roman" w:hAnsi="Times New Roman"/>
                <w:sz w:val="20"/>
                <w:szCs w:val="20"/>
              </w:rPr>
            </w:pPr>
            <w:r w:rsidRPr="00F60B61">
              <w:rPr>
                <w:rFonts w:ascii="Times New Roman" w:hAnsi="Times New Roman"/>
                <w:sz w:val="20"/>
                <w:szCs w:val="20"/>
              </w:rPr>
              <w:t>První část spočívá v realizaci odborné diplomové praxe, která je zakončena zpracováním Závěrečné zprávy z odborné praxe. Po absolvování diplomové praxe student bude schopen aplikovat teoretické poznatky získané během studia na Fakultě managementu a ekonomiky ve vybrané organizaci.</w:t>
            </w:r>
          </w:p>
          <w:p w:rsidR="007E56A4" w:rsidRPr="00F60B61" w:rsidRDefault="007E56A4" w:rsidP="00085185">
            <w:pPr>
              <w:pStyle w:val="Odstavecseseznamem"/>
              <w:numPr>
                <w:ilvl w:val="0"/>
                <w:numId w:val="42"/>
              </w:numPr>
              <w:spacing w:after="0" w:line="240" w:lineRule="auto"/>
              <w:jc w:val="both"/>
              <w:rPr>
                <w:rFonts w:ascii="Times New Roman" w:hAnsi="Times New Roman"/>
                <w:sz w:val="20"/>
                <w:szCs w:val="20"/>
              </w:rPr>
            </w:pPr>
            <w:r w:rsidRPr="00F60B61">
              <w:rPr>
                <w:rFonts w:ascii="Times New Roman" w:hAnsi="Times New Roman"/>
                <w:sz w:val="20"/>
                <w:szCs w:val="20"/>
              </w:rPr>
              <w:t>Druhou částí povinností ke splnění zápočtu je odevzdání diplomové práce dle Časového plánu výuky prezenčního studia na FaME v daném akademickém roce.  Student prokáže schopnost využít získané vědomosti a dovednosti při zpracování své diplomové práce.</w:t>
            </w:r>
          </w:p>
        </w:tc>
      </w:tr>
      <w:tr w:rsidR="007E56A4" w:rsidTr="00E25CEE">
        <w:trPr>
          <w:trHeight w:val="265"/>
        </w:trPr>
        <w:tc>
          <w:tcPr>
            <w:tcW w:w="3653" w:type="dxa"/>
            <w:gridSpan w:val="2"/>
            <w:tcBorders>
              <w:top w:val="nil"/>
            </w:tcBorders>
            <w:shd w:val="clear" w:color="auto" w:fill="F7CAAC"/>
          </w:tcPr>
          <w:p w:rsidR="007E56A4" w:rsidRPr="00F60B61" w:rsidRDefault="007E56A4" w:rsidP="007E56A4">
            <w:pPr>
              <w:jc w:val="both"/>
            </w:pPr>
            <w:r w:rsidRPr="00F60B61">
              <w:rPr>
                <w:b/>
              </w:rPr>
              <w:t>Studijní literatura a studijní pomůcky</w:t>
            </w:r>
          </w:p>
        </w:tc>
        <w:tc>
          <w:tcPr>
            <w:tcW w:w="6202" w:type="dxa"/>
            <w:gridSpan w:val="6"/>
            <w:tcBorders>
              <w:top w:val="nil"/>
              <w:bottom w:val="nil"/>
            </w:tcBorders>
          </w:tcPr>
          <w:p w:rsidR="007E56A4" w:rsidRPr="00F60B61" w:rsidRDefault="007E56A4" w:rsidP="007E56A4">
            <w:pPr>
              <w:jc w:val="both"/>
            </w:pPr>
          </w:p>
        </w:tc>
      </w:tr>
      <w:tr w:rsidR="007E56A4" w:rsidTr="00E25CEE">
        <w:trPr>
          <w:trHeight w:val="1497"/>
        </w:trPr>
        <w:tc>
          <w:tcPr>
            <w:tcW w:w="9855" w:type="dxa"/>
            <w:gridSpan w:val="8"/>
            <w:tcBorders>
              <w:top w:val="nil"/>
            </w:tcBorders>
          </w:tcPr>
          <w:p w:rsidR="007E56A4" w:rsidRPr="00F60B61" w:rsidRDefault="007E56A4" w:rsidP="007E56A4">
            <w:pPr>
              <w:jc w:val="both"/>
            </w:pPr>
          </w:p>
        </w:tc>
      </w:tr>
      <w:tr w:rsidR="007E56A4" w:rsidTr="00E25CE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E56A4" w:rsidRPr="00F60B61" w:rsidRDefault="007E56A4" w:rsidP="007E56A4">
            <w:pPr>
              <w:jc w:val="center"/>
              <w:rPr>
                <w:b/>
              </w:rPr>
            </w:pPr>
            <w:r w:rsidRPr="00F60B61">
              <w:rPr>
                <w:b/>
              </w:rPr>
              <w:t>Informace ke kombinované nebo distanční formě</w:t>
            </w:r>
          </w:p>
        </w:tc>
      </w:tr>
      <w:tr w:rsidR="007E56A4" w:rsidTr="00E25CEE">
        <w:tc>
          <w:tcPr>
            <w:tcW w:w="4787" w:type="dxa"/>
            <w:gridSpan w:val="3"/>
            <w:tcBorders>
              <w:top w:val="single" w:sz="2" w:space="0" w:color="auto"/>
            </w:tcBorders>
            <w:shd w:val="clear" w:color="auto" w:fill="F7CAAC"/>
          </w:tcPr>
          <w:p w:rsidR="007E56A4" w:rsidRPr="00F60B61" w:rsidRDefault="007E56A4" w:rsidP="007E56A4">
            <w:pPr>
              <w:jc w:val="both"/>
            </w:pPr>
            <w:r w:rsidRPr="00F60B61">
              <w:rPr>
                <w:b/>
              </w:rPr>
              <w:t>Rozsah konzultací (soustředění)</w:t>
            </w:r>
          </w:p>
        </w:tc>
        <w:tc>
          <w:tcPr>
            <w:tcW w:w="889" w:type="dxa"/>
            <w:tcBorders>
              <w:top w:val="single" w:sz="2" w:space="0" w:color="auto"/>
            </w:tcBorders>
          </w:tcPr>
          <w:p w:rsidR="007E56A4" w:rsidRPr="00F60B61" w:rsidRDefault="007E56A4" w:rsidP="007E56A4">
            <w:pPr>
              <w:jc w:val="both"/>
            </w:pPr>
          </w:p>
        </w:tc>
        <w:tc>
          <w:tcPr>
            <w:tcW w:w="4179" w:type="dxa"/>
            <w:gridSpan w:val="4"/>
            <w:tcBorders>
              <w:top w:val="single" w:sz="2" w:space="0" w:color="auto"/>
            </w:tcBorders>
            <w:shd w:val="clear" w:color="auto" w:fill="F7CAAC"/>
          </w:tcPr>
          <w:p w:rsidR="007E56A4" w:rsidRPr="00F60B61" w:rsidRDefault="007E56A4" w:rsidP="007E56A4">
            <w:pPr>
              <w:jc w:val="both"/>
              <w:rPr>
                <w:b/>
              </w:rPr>
            </w:pPr>
            <w:r w:rsidRPr="00F60B61">
              <w:rPr>
                <w:b/>
              </w:rPr>
              <w:t xml:space="preserve">hodin </w:t>
            </w:r>
          </w:p>
        </w:tc>
      </w:tr>
      <w:tr w:rsidR="007E56A4" w:rsidTr="00E25CEE">
        <w:tc>
          <w:tcPr>
            <w:tcW w:w="9855" w:type="dxa"/>
            <w:gridSpan w:val="8"/>
            <w:shd w:val="clear" w:color="auto" w:fill="F7CAAC"/>
          </w:tcPr>
          <w:p w:rsidR="007E56A4" w:rsidRPr="00F60B61" w:rsidRDefault="007E56A4" w:rsidP="007E56A4">
            <w:pPr>
              <w:jc w:val="both"/>
              <w:rPr>
                <w:b/>
              </w:rPr>
            </w:pPr>
            <w:r w:rsidRPr="00F60B61">
              <w:rPr>
                <w:b/>
              </w:rPr>
              <w:t>Informace o způsobu kontaktu s vyučujícím</w:t>
            </w:r>
          </w:p>
        </w:tc>
      </w:tr>
      <w:tr w:rsidR="007E56A4" w:rsidTr="00E25CEE">
        <w:trPr>
          <w:trHeight w:val="832"/>
        </w:trPr>
        <w:tc>
          <w:tcPr>
            <w:tcW w:w="9855" w:type="dxa"/>
            <w:gridSpan w:val="8"/>
          </w:tcPr>
          <w:p w:rsidR="007E56A4" w:rsidRPr="00F60B61" w:rsidRDefault="007E56A4" w:rsidP="007E56A4">
            <w:pPr>
              <w:jc w:val="both"/>
            </w:pPr>
            <w:r w:rsidRPr="00F60B6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25CEE" w:rsidRDefault="00E25CE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63134" w:rsidTr="00234630">
        <w:tc>
          <w:tcPr>
            <w:tcW w:w="9855" w:type="dxa"/>
            <w:gridSpan w:val="8"/>
            <w:tcBorders>
              <w:bottom w:val="double" w:sz="4" w:space="0" w:color="auto"/>
            </w:tcBorders>
            <w:shd w:val="clear" w:color="auto" w:fill="BDD6EE"/>
          </w:tcPr>
          <w:p w:rsidR="00163134" w:rsidRDefault="00163134" w:rsidP="00234630">
            <w:pPr>
              <w:jc w:val="both"/>
              <w:rPr>
                <w:b/>
                <w:sz w:val="28"/>
              </w:rPr>
            </w:pPr>
            <w:r>
              <w:lastRenderedPageBreak/>
              <w:br w:type="page"/>
            </w:r>
            <w:r>
              <w:rPr>
                <w:b/>
                <w:sz w:val="28"/>
              </w:rPr>
              <w:t>B-III – Charakteristika studijního předmětu</w:t>
            </w:r>
          </w:p>
        </w:tc>
      </w:tr>
      <w:tr w:rsidR="00163134" w:rsidTr="00234630">
        <w:tc>
          <w:tcPr>
            <w:tcW w:w="3086" w:type="dxa"/>
            <w:tcBorders>
              <w:top w:val="double" w:sz="4" w:space="0" w:color="auto"/>
            </w:tcBorders>
            <w:shd w:val="clear" w:color="auto" w:fill="F7CAAC"/>
          </w:tcPr>
          <w:p w:rsidR="00163134" w:rsidRPr="007D6B04" w:rsidRDefault="00163134" w:rsidP="00234630">
            <w:pPr>
              <w:jc w:val="both"/>
              <w:rPr>
                <w:b/>
              </w:rPr>
            </w:pPr>
            <w:r w:rsidRPr="007D6B04">
              <w:rPr>
                <w:b/>
              </w:rPr>
              <w:t>Název studijního předmětu</w:t>
            </w:r>
          </w:p>
        </w:tc>
        <w:tc>
          <w:tcPr>
            <w:tcW w:w="6769" w:type="dxa"/>
            <w:gridSpan w:val="7"/>
            <w:tcBorders>
              <w:top w:val="double" w:sz="4" w:space="0" w:color="auto"/>
            </w:tcBorders>
          </w:tcPr>
          <w:p w:rsidR="00163134" w:rsidRPr="007D6B04" w:rsidRDefault="00163134" w:rsidP="00234630">
            <w:pPr>
              <w:jc w:val="both"/>
            </w:pPr>
            <w:r w:rsidRPr="00AE35A6">
              <w:t>Bata´s Management System</w:t>
            </w:r>
          </w:p>
        </w:tc>
      </w:tr>
      <w:tr w:rsidR="00163134" w:rsidTr="00234630">
        <w:tc>
          <w:tcPr>
            <w:tcW w:w="3086" w:type="dxa"/>
            <w:shd w:val="clear" w:color="auto" w:fill="F7CAAC"/>
          </w:tcPr>
          <w:p w:rsidR="00163134" w:rsidRPr="007D6B04" w:rsidRDefault="00163134" w:rsidP="00234630">
            <w:pPr>
              <w:jc w:val="both"/>
              <w:rPr>
                <w:b/>
              </w:rPr>
            </w:pPr>
            <w:r w:rsidRPr="007D6B04">
              <w:rPr>
                <w:b/>
              </w:rPr>
              <w:t>Typ předmětu</w:t>
            </w:r>
          </w:p>
        </w:tc>
        <w:tc>
          <w:tcPr>
            <w:tcW w:w="3406" w:type="dxa"/>
            <w:gridSpan w:val="4"/>
          </w:tcPr>
          <w:p w:rsidR="00163134" w:rsidRPr="007D6B04" w:rsidRDefault="00163134" w:rsidP="00234630">
            <w:pPr>
              <w:jc w:val="both"/>
            </w:pPr>
            <w:r>
              <w:t>p</w:t>
            </w:r>
            <w:r w:rsidRPr="007D6B04">
              <w:t>ovinně volitelný „PV“</w:t>
            </w:r>
          </w:p>
        </w:tc>
        <w:tc>
          <w:tcPr>
            <w:tcW w:w="2695" w:type="dxa"/>
            <w:gridSpan w:val="2"/>
            <w:shd w:val="clear" w:color="auto" w:fill="F7CAAC"/>
          </w:tcPr>
          <w:p w:rsidR="00163134" w:rsidRPr="007D6B04" w:rsidRDefault="00163134" w:rsidP="00234630">
            <w:pPr>
              <w:jc w:val="both"/>
            </w:pPr>
            <w:r w:rsidRPr="007D6B04">
              <w:rPr>
                <w:b/>
              </w:rPr>
              <w:t>doporučený ročník / semestr</w:t>
            </w:r>
          </w:p>
        </w:tc>
        <w:tc>
          <w:tcPr>
            <w:tcW w:w="668" w:type="dxa"/>
          </w:tcPr>
          <w:p w:rsidR="00163134" w:rsidRPr="007D6B04" w:rsidRDefault="00163134" w:rsidP="00234630">
            <w:pPr>
              <w:jc w:val="both"/>
            </w:pPr>
            <w:r w:rsidRPr="007D6B04">
              <w:t>L</w:t>
            </w:r>
          </w:p>
        </w:tc>
      </w:tr>
      <w:tr w:rsidR="00163134" w:rsidTr="00234630">
        <w:tc>
          <w:tcPr>
            <w:tcW w:w="3086" w:type="dxa"/>
            <w:shd w:val="clear" w:color="auto" w:fill="F7CAAC"/>
          </w:tcPr>
          <w:p w:rsidR="00163134" w:rsidRPr="007D6B04" w:rsidRDefault="00163134" w:rsidP="00234630">
            <w:pPr>
              <w:jc w:val="both"/>
              <w:rPr>
                <w:b/>
              </w:rPr>
            </w:pPr>
            <w:r w:rsidRPr="007D6B04">
              <w:rPr>
                <w:b/>
              </w:rPr>
              <w:t>Rozsah studijního předmětu</w:t>
            </w:r>
          </w:p>
        </w:tc>
        <w:tc>
          <w:tcPr>
            <w:tcW w:w="1701" w:type="dxa"/>
            <w:gridSpan w:val="2"/>
          </w:tcPr>
          <w:p w:rsidR="00163134" w:rsidRPr="007D6B04" w:rsidRDefault="00163134" w:rsidP="00234630">
            <w:pPr>
              <w:jc w:val="both"/>
            </w:pPr>
            <w:r w:rsidRPr="007D6B04">
              <w:t xml:space="preserve">13p </w:t>
            </w:r>
          </w:p>
        </w:tc>
        <w:tc>
          <w:tcPr>
            <w:tcW w:w="889" w:type="dxa"/>
            <w:shd w:val="clear" w:color="auto" w:fill="F7CAAC"/>
          </w:tcPr>
          <w:p w:rsidR="00163134" w:rsidRPr="007D6B04" w:rsidRDefault="00163134" w:rsidP="00234630">
            <w:pPr>
              <w:jc w:val="both"/>
              <w:rPr>
                <w:b/>
              </w:rPr>
            </w:pPr>
            <w:r w:rsidRPr="007D6B04">
              <w:rPr>
                <w:b/>
              </w:rPr>
              <w:t xml:space="preserve">hod. </w:t>
            </w:r>
          </w:p>
        </w:tc>
        <w:tc>
          <w:tcPr>
            <w:tcW w:w="816" w:type="dxa"/>
          </w:tcPr>
          <w:p w:rsidR="00163134" w:rsidRPr="007D6B04" w:rsidRDefault="00163134" w:rsidP="00234630">
            <w:pPr>
              <w:jc w:val="both"/>
            </w:pPr>
            <w:r w:rsidRPr="007D6B04">
              <w:t>13</w:t>
            </w:r>
          </w:p>
        </w:tc>
        <w:tc>
          <w:tcPr>
            <w:tcW w:w="2156" w:type="dxa"/>
            <w:shd w:val="clear" w:color="auto" w:fill="F7CAAC"/>
          </w:tcPr>
          <w:p w:rsidR="00163134" w:rsidRPr="007D6B04" w:rsidRDefault="00163134" w:rsidP="00234630">
            <w:pPr>
              <w:jc w:val="both"/>
              <w:rPr>
                <w:b/>
              </w:rPr>
            </w:pPr>
            <w:r w:rsidRPr="007D6B04">
              <w:rPr>
                <w:b/>
              </w:rPr>
              <w:t>kreditů</w:t>
            </w:r>
          </w:p>
        </w:tc>
        <w:tc>
          <w:tcPr>
            <w:tcW w:w="1207" w:type="dxa"/>
            <w:gridSpan w:val="2"/>
          </w:tcPr>
          <w:p w:rsidR="00163134" w:rsidRPr="007D6B04" w:rsidRDefault="00163134" w:rsidP="00234630">
            <w:pPr>
              <w:jc w:val="both"/>
            </w:pPr>
            <w:r w:rsidRPr="007D6B04">
              <w:t>3</w:t>
            </w:r>
          </w:p>
        </w:tc>
      </w:tr>
      <w:tr w:rsidR="00163134" w:rsidTr="00234630">
        <w:tc>
          <w:tcPr>
            <w:tcW w:w="3086" w:type="dxa"/>
            <w:shd w:val="clear" w:color="auto" w:fill="F7CAAC"/>
          </w:tcPr>
          <w:p w:rsidR="00163134" w:rsidRPr="007D6B04" w:rsidRDefault="00163134" w:rsidP="00234630">
            <w:pPr>
              <w:jc w:val="both"/>
              <w:rPr>
                <w:b/>
              </w:rPr>
            </w:pPr>
            <w:r w:rsidRPr="007D6B04">
              <w:rPr>
                <w:b/>
              </w:rPr>
              <w:t>Prerekvizity, korekvizity, ekvivalence</w:t>
            </w:r>
          </w:p>
        </w:tc>
        <w:tc>
          <w:tcPr>
            <w:tcW w:w="6769" w:type="dxa"/>
            <w:gridSpan w:val="7"/>
          </w:tcPr>
          <w:p w:rsidR="00163134" w:rsidRPr="007D6B04" w:rsidRDefault="00163134" w:rsidP="00234630">
            <w:pPr>
              <w:jc w:val="both"/>
            </w:pPr>
          </w:p>
        </w:tc>
      </w:tr>
      <w:tr w:rsidR="00163134" w:rsidTr="00234630">
        <w:tc>
          <w:tcPr>
            <w:tcW w:w="3086" w:type="dxa"/>
            <w:shd w:val="clear" w:color="auto" w:fill="F7CAAC"/>
          </w:tcPr>
          <w:p w:rsidR="00163134" w:rsidRPr="007D6B04" w:rsidRDefault="00163134" w:rsidP="00234630">
            <w:pPr>
              <w:jc w:val="both"/>
              <w:rPr>
                <w:b/>
              </w:rPr>
            </w:pPr>
            <w:r w:rsidRPr="007D6B04">
              <w:rPr>
                <w:b/>
              </w:rPr>
              <w:t>Způsob ověření studijních výsledků</w:t>
            </w:r>
          </w:p>
        </w:tc>
        <w:tc>
          <w:tcPr>
            <w:tcW w:w="3406" w:type="dxa"/>
            <w:gridSpan w:val="4"/>
          </w:tcPr>
          <w:p w:rsidR="00163134" w:rsidRPr="007D6B04" w:rsidRDefault="00163134" w:rsidP="00234630">
            <w:pPr>
              <w:jc w:val="both"/>
            </w:pPr>
            <w:r>
              <w:t>k</w:t>
            </w:r>
            <w:r w:rsidRPr="007D6B04">
              <w:t>lasifikovaný zápočet</w:t>
            </w:r>
          </w:p>
        </w:tc>
        <w:tc>
          <w:tcPr>
            <w:tcW w:w="2156" w:type="dxa"/>
            <w:shd w:val="clear" w:color="auto" w:fill="F7CAAC"/>
          </w:tcPr>
          <w:p w:rsidR="00163134" w:rsidRPr="007D6B04" w:rsidRDefault="00163134" w:rsidP="00234630">
            <w:pPr>
              <w:jc w:val="both"/>
              <w:rPr>
                <w:b/>
              </w:rPr>
            </w:pPr>
            <w:r w:rsidRPr="007D6B04">
              <w:rPr>
                <w:b/>
              </w:rPr>
              <w:t>Forma výuky</w:t>
            </w:r>
          </w:p>
        </w:tc>
        <w:tc>
          <w:tcPr>
            <w:tcW w:w="1207" w:type="dxa"/>
            <w:gridSpan w:val="2"/>
          </w:tcPr>
          <w:p w:rsidR="00163134" w:rsidRPr="007D6B04" w:rsidRDefault="00163134" w:rsidP="00234630">
            <w:pPr>
              <w:jc w:val="both"/>
            </w:pPr>
            <w:r>
              <w:t>p</w:t>
            </w:r>
            <w:r w:rsidRPr="007D6B04">
              <w:t>řednáška</w:t>
            </w:r>
          </w:p>
        </w:tc>
      </w:tr>
      <w:tr w:rsidR="00163134" w:rsidTr="00234630">
        <w:tc>
          <w:tcPr>
            <w:tcW w:w="3086" w:type="dxa"/>
            <w:shd w:val="clear" w:color="auto" w:fill="F7CAAC"/>
          </w:tcPr>
          <w:p w:rsidR="00163134" w:rsidRPr="007D6B04" w:rsidRDefault="00163134" w:rsidP="00234630">
            <w:pPr>
              <w:jc w:val="both"/>
              <w:rPr>
                <w:b/>
              </w:rPr>
            </w:pPr>
            <w:r w:rsidRPr="007D6B04">
              <w:rPr>
                <w:b/>
              </w:rPr>
              <w:t>Forma způsobu ověření studijních výsledků a další požadavky na studenta</w:t>
            </w:r>
          </w:p>
        </w:tc>
        <w:tc>
          <w:tcPr>
            <w:tcW w:w="6769" w:type="dxa"/>
            <w:gridSpan w:val="7"/>
            <w:tcBorders>
              <w:bottom w:val="nil"/>
            </w:tcBorders>
          </w:tcPr>
          <w:p w:rsidR="00163134" w:rsidRPr="007D6B04" w:rsidRDefault="00163134" w:rsidP="00234630">
            <w:pPr>
              <w:jc w:val="both"/>
            </w:pPr>
            <w:r w:rsidRPr="007D6B04">
              <w:t>Způsob zakončení předmětu - klasifikovaný zápočet</w:t>
            </w:r>
          </w:p>
          <w:p w:rsidR="00163134" w:rsidRPr="007D6B04" w:rsidRDefault="00163134" w:rsidP="00234630">
            <w:pPr>
              <w:jc w:val="both"/>
            </w:pPr>
            <w:r w:rsidRPr="007D6B04">
              <w:t>Požadavky k získání klasifikovaného zápočtu - aktivní účast na přednáškách, úspěšné zvládnutí písemného testu na konci semestru alespoň na 60 %.</w:t>
            </w:r>
          </w:p>
        </w:tc>
      </w:tr>
      <w:tr w:rsidR="00163134" w:rsidTr="00234630">
        <w:trPr>
          <w:trHeight w:val="87"/>
        </w:trPr>
        <w:tc>
          <w:tcPr>
            <w:tcW w:w="9855" w:type="dxa"/>
            <w:gridSpan w:val="8"/>
            <w:tcBorders>
              <w:top w:val="nil"/>
            </w:tcBorders>
          </w:tcPr>
          <w:p w:rsidR="00163134" w:rsidRPr="007D6B04" w:rsidRDefault="00163134" w:rsidP="00234630">
            <w:pPr>
              <w:jc w:val="both"/>
            </w:pPr>
          </w:p>
        </w:tc>
      </w:tr>
      <w:tr w:rsidR="00163134" w:rsidTr="00234630">
        <w:trPr>
          <w:trHeight w:val="197"/>
        </w:trPr>
        <w:tc>
          <w:tcPr>
            <w:tcW w:w="3086" w:type="dxa"/>
            <w:tcBorders>
              <w:top w:val="nil"/>
            </w:tcBorders>
            <w:shd w:val="clear" w:color="auto" w:fill="F7CAAC"/>
          </w:tcPr>
          <w:p w:rsidR="00163134" w:rsidRPr="007D6B04" w:rsidRDefault="00163134" w:rsidP="00234630">
            <w:pPr>
              <w:jc w:val="both"/>
              <w:rPr>
                <w:b/>
              </w:rPr>
            </w:pPr>
            <w:r w:rsidRPr="007D6B04">
              <w:rPr>
                <w:b/>
              </w:rPr>
              <w:t>Garant předmětu</w:t>
            </w:r>
          </w:p>
        </w:tc>
        <w:tc>
          <w:tcPr>
            <w:tcW w:w="6769" w:type="dxa"/>
            <w:gridSpan w:val="7"/>
            <w:tcBorders>
              <w:top w:val="nil"/>
            </w:tcBorders>
          </w:tcPr>
          <w:p w:rsidR="00163134" w:rsidRPr="007D6B04" w:rsidRDefault="00163134" w:rsidP="00234630">
            <w:pPr>
              <w:jc w:val="both"/>
            </w:pPr>
            <w:r w:rsidRPr="007D6B04">
              <w:t xml:space="preserve">doc. </w:t>
            </w:r>
            <w:r>
              <w:t>PhDr. Ing. Aleš Gregar</w:t>
            </w:r>
            <w:r w:rsidRPr="007D6B04">
              <w:t xml:space="preserve">, </w:t>
            </w:r>
            <w:r>
              <w:t>CSc</w:t>
            </w:r>
            <w:r w:rsidRPr="007D6B04">
              <w:t>.</w:t>
            </w:r>
          </w:p>
        </w:tc>
      </w:tr>
      <w:tr w:rsidR="00163134" w:rsidTr="00234630">
        <w:trPr>
          <w:trHeight w:val="243"/>
        </w:trPr>
        <w:tc>
          <w:tcPr>
            <w:tcW w:w="3086" w:type="dxa"/>
            <w:tcBorders>
              <w:top w:val="nil"/>
            </w:tcBorders>
            <w:shd w:val="clear" w:color="auto" w:fill="F7CAAC"/>
          </w:tcPr>
          <w:p w:rsidR="00163134" w:rsidRPr="007D6B04" w:rsidRDefault="00163134" w:rsidP="00234630">
            <w:pPr>
              <w:jc w:val="both"/>
              <w:rPr>
                <w:b/>
              </w:rPr>
            </w:pPr>
            <w:r w:rsidRPr="007D6B04">
              <w:rPr>
                <w:b/>
              </w:rPr>
              <w:t>Zapojení garanta do výuky předmětu</w:t>
            </w:r>
          </w:p>
        </w:tc>
        <w:tc>
          <w:tcPr>
            <w:tcW w:w="6769" w:type="dxa"/>
            <w:gridSpan w:val="7"/>
            <w:tcBorders>
              <w:top w:val="nil"/>
            </w:tcBorders>
          </w:tcPr>
          <w:p w:rsidR="00163134" w:rsidRPr="007D6B04" w:rsidRDefault="00163134" w:rsidP="00234630">
            <w:pPr>
              <w:jc w:val="both"/>
            </w:pPr>
            <w:r w:rsidRPr="00D9525C">
              <w:t xml:space="preserve">Garant se podílí </w:t>
            </w:r>
            <w:r>
              <w:t>na přednáškách v rozsahu 100 %.</w:t>
            </w:r>
          </w:p>
        </w:tc>
      </w:tr>
      <w:tr w:rsidR="00163134" w:rsidTr="00234630">
        <w:tc>
          <w:tcPr>
            <w:tcW w:w="3086" w:type="dxa"/>
            <w:shd w:val="clear" w:color="auto" w:fill="F7CAAC"/>
          </w:tcPr>
          <w:p w:rsidR="00163134" w:rsidRPr="007D6B04" w:rsidRDefault="00163134" w:rsidP="00234630">
            <w:pPr>
              <w:jc w:val="both"/>
              <w:rPr>
                <w:b/>
              </w:rPr>
            </w:pPr>
            <w:r w:rsidRPr="007D6B04">
              <w:rPr>
                <w:b/>
              </w:rPr>
              <w:t>Vyučující</w:t>
            </w:r>
          </w:p>
        </w:tc>
        <w:tc>
          <w:tcPr>
            <w:tcW w:w="6769" w:type="dxa"/>
            <w:gridSpan w:val="7"/>
            <w:tcBorders>
              <w:bottom w:val="nil"/>
            </w:tcBorders>
          </w:tcPr>
          <w:p w:rsidR="00163134" w:rsidRPr="007D6B04" w:rsidRDefault="00163134" w:rsidP="00234630">
            <w:pPr>
              <w:jc w:val="both"/>
            </w:pPr>
            <w:r w:rsidRPr="007D6B04">
              <w:t xml:space="preserve">doc. </w:t>
            </w:r>
            <w:r>
              <w:t>PhDr. Ing. Aleš Gregar</w:t>
            </w:r>
            <w:r w:rsidRPr="007D6B04">
              <w:t xml:space="preserve">, </w:t>
            </w:r>
            <w:r>
              <w:t>CSc</w:t>
            </w:r>
            <w:r w:rsidRPr="007D6B04">
              <w:t>.</w:t>
            </w:r>
            <w:r>
              <w:t xml:space="preserve"> – přednášky </w:t>
            </w:r>
            <w:r w:rsidRPr="007D6B04">
              <w:t>(</w:t>
            </w:r>
            <w:r>
              <w:t>100</w:t>
            </w:r>
            <w:r w:rsidRPr="007D6B04">
              <w:t>%)</w:t>
            </w:r>
          </w:p>
        </w:tc>
      </w:tr>
      <w:tr w:rsidR="00163134" w:rsidTr="00234630">
        <w:trPr>
          <w:trHeight w:val="76"/>
        </w:trPr>
        <w:tc>
          <w:tcPr>
            <w:tcW w:w="9855" w:type="dxa"/>
            <w:gridSpan w:val="8"/>
            <w:tcBorders>
              <w:top w:val="nil"/>
            </w:tcBorders>
          </w:tcPr>
          <w:p w:rsidR="00163134" w:rsidRPr="007D6B04" w:rsidRDefault="00163134" w:rsidP="00234630">
            <w:pPr>
              <w:jc w:val="both"/>
            </w:pPr>
          </w:p>
        </w:tc>
      </w:tr>
      <w:tr w:rsidR="00163134" w:rsidTr="00234630">
        <w:tc>
          <w:tcPr>
            <w:tcW w:w="3086" w:type="dxa"/>
            <w:shd w:val="clear" w:color="auto" w:fill="F7CAAC"/>
          </w:tcPr>
          <w:p w:rsidR="00163134" w:rsidRPr="007D6B04" w:rsidRDefault="00163134" w:rsidP="00234630">
            <w:pPr>
              <w:jc w:val="both"/>
              <w:rPr>
                <w:b/>
              </w:rPr>
            </w:pPr>
            <w:r w:rsidRPr="007D6B04">
              <w:rPr>
                <w:b/>
              </w:rPr>
              <w:t>Stručná anotace předmětu</w:t>
            </w:r>
          </w:p>
        </w:tc>
        <w:tc>
          <w:tcPr>
            <w:tcW w:w="6769" w:type="dxa"/>
            <w:gridSpan w:val="7"/>
            <w:tcBorders>
              <w:bottom w:val="nil"/>
            </w:tcBorders>
          </w:tcPr>
          <w:p w:rsidR="00163134" w:rsidRPr="007D6B04" w:rsidRDefault="00163134" w:rsidP="00234630">
            <w:pPr>
              <w:jc w:val="both"/>
            </w:pPr>
          </w:p>
        </w:tc>
      </w:tr>
      <w:tr w:rsidR="00163134" w:rsidTr="00234630">
        <w:trPr>
          <w:trHeight w:val="2899"/>
        </w:trPr>
        <w:tc>
          <w:tcPr>
            <w:tcW w:w="9855" w:type="dxa"/>
            <w:gridSpan w:val="8"/>
            <w:tcBorders>
              <w:top w:val="nil"/>
              <w:bottom w:val="single" w:sz="12" w:space="0" w:color="auto"/>
            </w:tcBorders>
          </w:tcPr>
          <w:p w:rsidR="00163134" w:rsidRPr="007D6B04" w:rsidRDefault="00163134" w:rsidP="00234630">
            <w:pPr>
              <w:jc w:val="both"/>
            </w:pPr>
            <w:r w:rsidRPr="007D6B04">
              <w:t xml:space="preserve">Cílem předmětu </w:t>
            </w:r>
            <w:r w:rsidR="00131815" w:rsidRPr="00131815">
              <w:t xml:space="preserve">Bata´s Management System </w:t>
            </w:r>
            <w:r w:rsidRPr="007D6B04">
              <w:t xml:space="preserve">je prohloubit orientaci studentů Univerzity Tomáše Bati ve Zlíně </w:t>
            </w:r>
            <w:r w:rsidRPr="007D6B04">
              <w:br/>
              <w:t>v oblastech uplatňování baťovských principů podnikání. Jednotlivá témata jsou uváděna komplexně porovnáním baťovských reálií s dobovým vývojem v českém prostředí, s přihlédnutím ke světovému dění. Předmět chce dát studentům Univerzity Tomáše Bati ve Zlíně možnost seznámit se s manažerským dílem a osobností Tomáše Bati a podnítit jejich zájem o další studium a využití jeho odkazu pro současnou teorii a praxi řízení.</w:t>
            </w:r>
          </w:p>
          <w:p w:rsidR="00163134" w:rsidRPr="007D6B04" w:rsidRDefault="00163134" w:rsidP="00085185">
            <w:pPr>
              <w:pStyle w:val="Odstavecseseznamem"/>
              <w:numPr>
                <w:ilvl w:val="0"/>
                <w:numId w:val="49"/>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Základní principy, ideová a hodnotová východiska podnikání firmy Baťa.</w:t>
            </w:r>
          </w:p>
          <w:p w:rsidR="00163134" w:rsidRPr="007D6B04" w:rsidRDefault="00163134" w:rsidP="00085185">
            <w:pPr>
              <w:pStyle w:val="Odstavecseseznamem"/>
              <w:numPr>
                <w:ilvl w:val="0"/>
                <w:numId w:val="49"/>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Výroba, obchod, konkurence. Baťovy boty na domácím a světovém trhu 1894-2010.</w:t>
            </w:r>
          </w:p>
          <w:p w:rsidR="00163134" w:rsidRPr="007D6B04" w:rsidRDefault="00163134" w:rsidP="00085185">
            <w:pPr>
              <w:pStyle w:val="Odstavecseseznamem"/>
              <w:numPr>
                <w:ilvl w:val="0"/>
                <w:numId w:val="49"/>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Baťova podnikatelská říše, rozvoj podnikatelských aktivit v ČR a v zahraničí.</w:t>
            </w:r>
          </w:p>
          <w:p w:rsidR="00163134" w:rsidRPr="007D6B04" w:rsidRDefault="00163134" w:rsidP="00085185">
            <w:pPr>
              <w:pStyle w:val="Odstavecseseznamem"/>
              <w:numPr>
                <w:ilvl w:val="0"/>
                <w:numId w:val="49"/>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Firma Baťa a její lidé, komunikace ve firmě Baťa.</w:t>
            </w:r>
          </w:p>
          <w:p w:rsidR="00163134" w:rsidRPr="007D6B04" w:rsidRDefault="00163134" w:rsidP="00085185">
            <w:pPr>
              <w:pStyle w:val="Odstavecseseznamem"/>
              <w:numPr>
                <w:ilvl w:val="0"/>
                <w:numId w:val="49"/>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Organizace a řízení ve firmě Baťa.</w:t>
            </w:r>
          </w:p>
          <w:p w:rsidR="00163134" w:rsidRPr="007D6B04" w:rsidRDefault="00163134" w:rsidP="00085185">
            <w:pPr>
              <w:pStyle w:val="Odstavecseseznamem"/>
              <w:numPr>
                <w:ilvl w:val="0"/>
                <w:numId w:val="49"/>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Společenská odpovědnost podniku a podnikání firmy Baťa.</w:t>
            </w:r>
          </w:p>
          <w:p w:rsidR="00163134" w:rsidRPr="007D6B04" w:rsidRDefault="00163134" w:rsidP="00085185">
            <w:pPr>
              <w:pStyle w:val="Odstavecseseznamem"/>
              <w:numPr>
                <w:ilvl w:val="0"/>
                <w:numId w:val="49"/>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Vedení firmy Baťa a veřejná správa, továrník, starosta, veřejný činitel, město a architektura.</w:t>
            </w:r>
          </w:p>
        </w:tc>
      </w:tr>
      <w:tr w:rsidR="00163134" w:rsidTr="00234630">
        <w:trPr>
          <w:trHeight w:val="265"/>
        </w:trPr>
        <w:tc>
          <w:tcPr>
            <w:tcW w:w="3653" w:type="dxa"/>
            <w:gridSpan w:val="2"/>
            <w:tcBorders>
              <w:top w:val="nil"/>
            </w:tcBorders>
            <w:shd w:val="clear" w:color="auto" w:fill="F7CAAC"/>
          </w:tcPr>
          <w:p w:rsidR="00163134" w:rsidRPr="007D6B04" w:rsidRDefault="00163134" w:rsidP="00234630">
            <w:pPr>
              <w:jc w:val="both"/>
            </w:pPr>
            <w:r w:rsidRPr="007D6B04">
              <w:rPr>
                <w:b/>
              </w:rPr>
              <w:t>Studijní literatura a studijní pomůcky</w:t>
            </w:r>
          </w:p>
        </w:tc>
        <w:tc>
          <w:tcPr>
            <w:tcW w:w="6202" w:type="dxa"/>
            <w:gridSpan w:val="6"/>
            <w:tcBorders>
              <w:top w:val="nil"/>
              <w:bottom w:val="nil"/>
            </w:tcBorders>
          </w:tcPr>
          <w:p w:rsidR="00163134" w:rsidRPr="007D6B04" w:rsidRDefault="00163134" w:rsidP="00234630">
            <w:pPr>
              <w:jc w:val="both"/>
            </w:pPr>
          </w:p>
        </w:tc>
      </w:tr>
      <w:tr w:rsidR="00163134" w:rsidTr="00234630">
        <w:trPr>
          <w:trHeight w:val="1497"/>
        </w:trPr>
        <w:tc>
          <w:tcPr>
            <w:tcW w:w="9855" w:type="dxa"/>
            <w:gridSpan w:val="8"/>
            <w:tcBorders>
              <w:top w:val="nil"/>
            </w:tcBorders>
          </w:tcPr>
          <w:p w:rsidR="00163134" w:rsidRPr="00DE0A24" w:rsidRDefault="00163134" w:rsidP="00234630">
            <w:pPr>
              <w:jc w:val="both"/>
              <w:rPr>
                <w:b/>
              </w:rPr>
            </w:pPr>
            <w:r>
              <w:rPr>
                <w:b/>
              </w:rPr>
              <w:t>Povinná literatura</w:t>
            </w:r>
          </w:p>
          <w:p w:rsidR="00163134" w:rsidRPr="00DE0A24" w:rsidRDefault="00163134" w:rsidP="00234630">
            <w:r w:rsidRPr="00DE0A24">
              <w:t xml:space="preserve">RYBKA, Z. </w:t>
            </w:r>
            <w:r w:rsidRPr="00DE0A24">
              <w:rPr>
                <w:i/>
                <w:iCs/>
              </w:rPr>
              <w:t>Principles of the Bata Management System</w:t>
            </w:r>
            <w:r w:rsidRPr="00DE0A24">
              <w:rPr>
                <w:iCs/>
              </w:rPr>
              <w:t>.</w:t>
            </w:r>
            <w:r w:rsidRPr="00DE0A24">
              <w:rPr>
                <w:i/>
                <w:iCs/>
              </w:rPr>
              <w:t xml:space="preserve"> </w:t>
            </w:r>
            <w:r w:rsidRPr="00DE0A24">
              <w:t>Zlín: Nadace Tomáše Bati, 2017, 141 s. ISBN 978-80-906540-3-7.</w:t>
            </w:r>
          </w:p>
          <w:p w:rsidR="00163134" w:rsidRPr="00DE0A24" w:rsidRDefault="00163134" w:rsidP="00234630">
            <w:r w:rsidRPr="00DE0A24">
              <w:t xml:space="preserve">POKLUDA, Z. </w:t>
            </w:r>
            <w:r w:rsidRPr="00DE0A24">
              <w:rPr>
                <w:i/>
                <w:iCs/>
              </w:rPr>
              <w:t>Man and Work</w:t>
            </w:r>
            <w:r w:rsidRPr="00DE0A24">
              <w:rPr>
                <w:iCs/>
              </w:rPr>
              <w:t>.</w:t>
            </w:r>
            <w:r w:rsidRPr="00DE0A24">
              <w:rPr>
                <w:i/>
                <w:iCs/>
              </w:rPr>
              <w:t xml:space="preserve"> </w:t>
            </w:r>
            <w:r w:rsidRPr="00DE0A24">
              <w:t>Zlín: Nadace Tomáše Bati, 2015, 61 s. ISBN 978-80-905896-3-6.</w:t>
            </w:r>
          </w:p>
          <w:p w:rsidR="00163134" w:rsidRPr="00DE0A24" w:rsidRDefault="00163134" w:rsidP="00234630">
            <w:r w:rsidRPr="00DE0A24">
              <w:t xml:space="preserve">BATA, T. </w:t>
            </w:r>
            <w:r w:rsidRPr="00DE0A24">
              <w:rPr>
                <w:i/>
                <w:iCs/>
              </w:rPr>
              <w:t xml:space="preserve">Reflections and Speeches.  </w:t>
            </w:r>
            <w:r w:rsidRPr="00DE0A24">
              <w:t>Zlín: Nadace Tomáše Bati, 2016, 381 s. ISBN 978-80-905896-9-8.</w:t>
            </w:r>
          </w:p>
          <w:p w:rsidR="00163134" w:rsidRPr="00DE0A24" w:rsidRDefault="00163134" w:rsidP="00234630">
            <w:pPr>
              <w:jc w:val="both"/>
              <w:rPr>
                <w:b/>
              </w:rPr>
            </w:pPr>
            <w:r w:rsidRPr="00DE0A24">
              <w:rPr>
                <w:b/>
              </w:rPr>
              <w:t>Doporučená literatur</w:t>
            </w:r>
            <w:r>
              <w:rPr>
                <w:b/>
              </w:rPr>
              <w:t>a</w:t>
            </w:r>
          </w:p>
          <w:p w:rsidR="00163134" w:rsidRPr="00DE0A24" w:rsidRDefault="00163134" w:rsidP="00234630">
            <w:r w:rsidRPr="00DE0A24">
              <w:t xml:space="preserve">CEKOTA, A. </w:t>
            </w:r>
            <w:r w:rsidRPr="00DE0A24">
              <w:rPr>
                <w:i/>
                <w:iCs/>
              </w:rPr>
              <w:t xml:space="preserve">Entrepreneur Extraordinary. </w:t>
            </w:r>
            <w:r w:rsidRPr="00DE0A24">
              <w:t>Toronto: E.I.S., 1968, 383 s.</w:t>
            </w:r>
          </w:p>
          <w:p w:rsidR="00163134" w:rsidRPr="00F86E2B" w:rsidRDefault="00163134" w:rsidP="00234630">
            <w:r w:rsidRPr="00DE0A24">
              <w:t xml:space="preserve">KNOTEK, S. </w:t>
            </w:r>
            <w:r w:rsidRPr="00DE0A24">
              <w:rPr>
                <w:i/>
                <w:iCs/>
              </w:rPr>
              <w:t xml:space="preserve">Thomas J. Bata – Remembered. </w:t>
            </w:r>
            <w:r w:rsidRPr="00DE0A24">
              <w:t>Zlín: Nadace Tomáše Bati, 2016, 193 s. ISBN 978-80-7473-398-7.</w:t>
            </w:r>
          </w:p>
        </w:tc>
      </w:tr>
      <w:tr w:rsidR="00163134" w:rsidTr="0023463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163134" w:rsidRPr="007D6B04" w:rsidRDefault="00163134" w:rsidP="00234630">
            <w:pPr>
              <w:jc w:val="center"/>
              <w:rPr>
                <w:b/>
              </w:rPr>
            </w:pPr>
            <w:r w:rsidRPr="007D6B04">
              <w:rPr>
                <w:b/>
              </w:rPr>
              <w:t>Informace ke kombinované nebo distanční formě</w:t>
            </w:r>
          </w:p>
        </w:tc>
      </w:tr>
      <w:tr w:rsidR="00163134" w:rsidTr="00234630">
        <w:tc>
          <w:tcPr>
            <w:tcW w:w="4787" w:type="dxa"/>
            <w:gridSpan w:val="3"/>
            <w:tcBorders>
              <w:top w:val="single" w:sz="2" w:space="0" w:color="auto"/>
            </w:tcBorders>
            <w:shd w:val="clear" w:color="auto" w:fill="F7CAAC"/>
          </w:tcPr>
          <w:p w:rsidR="00163134" w:rsidRPr="007D6B04" w:rsidRDefault="00163134" w:rsidP="00234630">
            <w:pPr>
              <w:jc w:val="both"/>
            </w:pPr>
            <w:r w:rsidRPr="007D6B04">
              <w:rPr>
                <w:b/>
              </w:rPr>
              <w:t>Rozsah konzultací (soustředění)</w:t>
            </w:r>
          </w:p>
        </w:tc>
        <w:tc>
          <w:tcPr>
            <w:tcW w:w="889" w:type="dxa"/>
            <w:tcBorders>
              <w:top w:val="single" w:sz="2" w:space="0" w:color="auto"/>
            </w:tcBorders>
          </w:tcPr>
          <w:p w:rsidR="00163134" w:rsidRPr="007D6B04" w:rsidRDefault="00163134" w:rsidP="00234630">
            <w:pPr>
              <w:jc w:val="both"/>
            </w:pPr>
          </w:p>
        </w:tc>
        <w:tc>
          <w:tcPr>
            <w:tcW w:w="4179" w:type="dxa"/>
            <w:gridSpan w:val="4"/>
            <w:tcBorders>
              <w:top w:val="single" w:sz="2" w:space="0" w:color="auto"/>
            </w:tcBorders>
            <w:shd w:val="clear" w:color="auto" w:fill="F7CAAC"/>
          </w:tcPr>
          <w:p w:rsidR="00163134" w:rsidRPr="007D6B04" w:rsidRDefault="00163134" w:rsidP="00234630">
            <w:pPr>
              <w:jc w:val="both"/>
              <w:rPr>
                <w:b/>
              </w:rPr>
            </w:pPr>
            <w:r w:rsidRPr="007D6B04">
              <w:rPr>
                <w:b/>
              </w:rPr>
              <w:t xml:space="preserve">hodin </w:t>
            </w:r>
          </w:p>
        </w:tc>
      </w:tr>
      <w:tr w:rsidR="00163134" w:rsidTr="00234630">
        <w:tc>
          <w:tcPr>
            <w:tcW w:w="9855" w:type="dxa"/>
            <w:gridSpan w:val="8"/>
            <w:shd w:val="clear" w:color="auto" w:fill="F7CAAC"/>
          </w:tcPr>
          <w:p w:rsidR="00163134" w:rsidRPr="007D6B04" w:rsidRDefault="00163134" w:rsidP="00234630">
            <w:pPr>
              <w:jc w:val="both"/>
              <w:rPr>
                <w:b/>
              </w:rPr>
            </w:pPr>
            <w:r w:rsidRPr="007D6B04">
              <w:rPr>
                <w:b/>
              </w:rPr>
              <w:t>Informace o způsobu kontaktu s vyučujícím</w:t>
            </w:r>
          </w:p>
        </w:tc>
      </w:tr>
      <w:tr w:rsidR="00163134" w:rsidTr="00234630">
        <w:trPr>
          <w:trHeight w:val="771"/>
        </w:trPr>
        <w:tc>
          <w:tcPr>
            <w:tcW w:w="9855" w:type="dxa"/>
            <w:gridSpan w:val="8"/>
          </w:tcPr>
          <w:p w:rsidR="00163134" w:rsidRPr="007D6B04" w:rsidRDefault="00163134" w:rsidP="00234630">
            <w:pPr>
              <w:jc w:val="both"/>
            </w:pPr>
            <w:r w:rsidRPr="007D6B0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8F1C1D" w:rsidRDefault="008F1C1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D61A1" w:rsidTr="00ED61A1">
        <w:tc>
          <w:tcPr>
            <w:tcW w:w="9855" w:type="dxa"/>
            <w:gridSpan w:val="8"/>
            <w:tcBorders>
              <w:bottom w:val="double" w:sz="4" w:space="0" w:color="auto"/>
            </w:tcBorders>
            <w:shd w:val="clear" w:color="auto" w:fill="BDD6EE"/>
          </w:tcPr>
          <w:p w:rsidR="00ED61A1" w:rsidRDefault="00ED61A1" w:rsidP="00ED61A1">
            <w:pPr>
              <w:jc w:val="both"/>
              <w:rPr>
                <w:b/>
                <w:sz w:val="28"/>
              </w:rPr>
            </w:pPr>
            <w:r>
              <w:lastRenderedPageBreak/>
              <w:br w:type="page"/>
            </w:r>
            <w:r>
              <w:rPr>
                <w:b/>
                <w:sz w:val="28"/>
              </w:rPr>
              <w:t>B-III – Charakteristika studijního předmětu</w:t>
            </w:r>
          </w:p>
        </w:tc>
      </w:tr>
      <w:tr w:rsidR="00ED61A1" w:rsidTr="00ED61A1">
        <w:tc>
          <w:tcPr>
            <w:tcW w:w="3086" w:type="dxa"/>
            <w:tcBorders>
              <w:top w:val="double" w:sz="4" w:space="0" w:color="auto"/>
            </w:tcBorders>
            <w:shd w:val="clear" w:color="auto" w:fill="F7CAAC"/>
          </w:tcPr>
          <w:p w:rsidR="00ED61A1" w:rsidRPr="00F76BFF" w:rsidRDefault="00ED61A1" w:rsidP="00ED61A1">
            <w:pPr>
              <w:jc w:val="both"/>
              <w:rPr>
                <w:b/>
              </w:rPr>
            </w:pPr>
            <w:r w:rsidRPr="00F76BFF">
              <w:rPr>
                <w:b/>
              </w:rPr>
              <w:t>Název studijního předmětu</w:t>
            </w:r>
          </w:p>
        </w:tc>
        <w:tc>
          <w:tcPr>
            <w:tcW w:w="6769" w:type="dxa"/>
            <w:gridSpan w:val="7"/>
            <w:tcBorders>
              <w:top w:val="double" w:sz="4" w:space="0" w:color="auto"/>
            </w:tcBorders>
          </w:tcPr>
          <w:p w:rsidR="00ED61A1" w:rsidRPr="00F76BFF" w:rsidRDefault="00ED61A1" w:rsidP="00ED61A1">
            <w:pPr>
              <w:jc w:val="both"/>
            </w:pPr>
            <w:r>
              <w:t>Presentation Skills</w:t>
            </w:r>
          </w:p>
        </w:tc>
      </w:tr>
      <w:tr w:rsidR="00ED61A1" w:rsidTr="00ED61A1">
        <w:trPr>
          <w:trHeight w:val="249"/>
        </w:trPr>
        <w:tc>
          <w:tcPr>
            <w:tcW w:w="3086" w:type="dxa"/>
            <w:shd w:val="clear" w:color="auto" w:fill="F7CAAC"/>
          </w:tcPr>
          <w:p w:rsidR="00ED61A1" w:rsidRPr="00F76BFF" w:rsidRDefault="00ED61A1" w:rsidP="00ED61A1">
            <w:pPr>
              <w:jc w:val="both"/>
              <w:rPr>
                <w:b/>
              </w:rPr>
            </w:pPr>
            <w:r w:rsidRPr="00F76BFF">
              <w:rPr>
                <w:b/>
              </w:rPr>
              <w:t>Typ předmětu</w:t>
            </w:r>
          </w:p>
        </w:tc>
        <w:tc>
          <w:tcPr>
            <w:tcW w:w="3406" w:type="dxa"/>
            <w:gridSpan w:val="4"/>
          </w:tcPr>
          <w:p w:rsidR="00ED61A1" w:rsidRPr="00F76BFF" w:rsidRDefault="00ED61A1" w:rsidP="00ED61A1">
            <w:pPr>
              <w:jc w:val="both"/>
            </w:pPr>
            <w:r>
              <w:t>povinně volitelný „PV“</w:t>
            </w:r>
          </w:p>
        </w:tc>
        <w:tc>
          <w:tcPr>
            <w:tcW w:w="2695" w:type="dxa"/>
            <w:gridSpan w:val="2"/>
            <w:shd w:val="clear" w:color="auto" w:fill="F7CAAC"/>
          </w:tcPr>
          <w:p w:rsidR="00ED61A1" w:rsidRDefault="00ED61A1" w:rsidP="00ED61A1">
            <w:pPr>
              <w:jc w:val="both"/>
            </w:pPr>
            <w:r>
              <w:rPr>
                <w:b/>
              </w:rPr>
              <w:t>doporučený ročník / semestr</w:t>
            </w:r>
          </w:p>
        </w:tc>
        <w:tc>
          <w:tcPr>
            <w:tcW w:w="668" w:type="dxa"/>
          </w:tcPr>
          <w:p w:rsidR="00ED61A1" w:rsidRDefault="00ED61A1" w:rsidP="00131815">
            <w:pPr>
              <w:jc w:val="both"/>
            </w:pPr>
            <w:r>
              <w:t>L</w:t>
            </w:r>
          </w:p>
        </w:tc>
      </w:tr>
      <w:tr w:rsidR="00ED61A1" w:rsidTr="00ED61A1">
        <w:tc>
          <w:tcPr>
            <w:tcW w:w="3086" w:type="dxa"/>
            <w:shd w:val="clear" w:color="auto" w:fill="F7CAAC"/>
          </w:tcPr>
          <w:p w:rsidR="00ED61A1" w:rsidRPr="00F76BFF" w:rsidRDefault="00ED61A1" w:rsidP="00ED61A1">
            <w:pPr>
              <w:jc w:val="both"/>
              <w:rPr>
                <w:b/>
              </w:rPr>
            </w:pPr>
            <w:r w:rsidRPr="00F76BFF">
              <w:rPr>
                <w:b/>
              </w:rPr>
              <w:t>Rozsah studijního předmětu</w:t>
            </w:r>
          </w:p>
        </w:tc>
        <w:tc>
          <w:tcPr>
            <w:tcW w:w="1701" w:type="dxa"/>
            <w:gridSpan w:val="2"/>
          </w:tcPr>
          <w:p w:rsidR="00ED61A1" w:rsidRPr="00F76BFF" w:rsidRDefault="00ED61A1" w:rsidP="00ED61A1">
            <w:pPr>
              <w:jc w:val="both"/>
            </w:pPr>
            <w:r>
              <w:t>26c</w:t>
            </w:r>
          </w:p>
        </w:tc>
        <w:tc>
          <w:tcPr>
            <w:tcW w:w="889" w:type="dxa"/>
            <w:shd w:val="clear" w:color="auto" w:fill="F7CAAC"/>
          </w:tcPr>
          <w:p w:rsidR="00ED61A1" w:rsidRPr="00F76BFF" w:rsidRDefault="00ED61A1" w:rsidP="00ED61A1">
            <w:pPr>
              <w:jc w:val="both"/>
              <w:rPr>
                <w:b/>
              </w:rPr>
            </w:pPr>
            <w:r w:rsidRPr="00F76BFF">
              <w:rPr>
                <w:b/>
              </w:rPr>
              <w:t xml:space="preserve">hod. </w:t>
            </w:r>
          </w:p>
        </w:tc>
        <w:tc>
          <w:tcPr>
            <w:tcW w:w="816" w:type="dxa"/>
          </w:tcPr>
          <w:p w:rsidR="00ED61A1" w:rsidRDefault="00ED61A1" w:rsidP="00ED61A1">
            <w:pPr>
              <w:jc w:val="both"/>
            </w:pPr>
            <w:r>
              <w:t>26</w:t>
            </w:r>
          </w:p>
        </w:tc>
        <w:tc>
          <w:tcPr>
            <w:tcW w:w="2156" w:type="dxa"/>
            <w:shd w:val="clear" w:color="auto" w:fill="F7CAAC"/>
          </w:tcPr>
          <w:p w:rsidR="00ED61A1" w:rsidRDefault="00ED61A1" w:rsidP="00ED61A1">
            <w:pPr>
              <w:jc w:val="both"/>
              <w:rPr>
                <w:b/>
              </w:rPr>
            </w:pPr>
            <w:r>
              <w:rPr>
                <w:b/>
              </w:rPr>
              <w:t>kreditů</w:t>
            </w:r>
          </w:p>
        </w:tc>
        <w:tc>
          <w:tcPr>
            <w:tcW w:w="1207" w:type="dxa"/>
            <w:gridSpan w:val="2"/>
          </w:tcPr>
          <w:p w:rsidR="00ED61A1" w:rsidRDefault="00ED61A1" w:rsidP="00ED61A1">
            <w:pPr>
              <w:jc w:val="both"/>
            </w:pPr>
            <w:r>
              <w:t>3</w:t>
            </w:r>
          </w:p>
        </w:tc>
      </w:tr>
      <w:tr w:rsidR="00ED61A1" w:rsidTr="00ED61A1">
        <w:tc>
          <w:tcPr>
            <w:tcW w:w="3086" w:type="dxa"/>
            <w:shd w:val="clear" w:color="auto" w:fill="F7CAAC"/>
          </w:tcPr>
          <w:p w:rsidR="00ED61A1" w:rsidRPr="00F76BFF" w:rsidRDefault="00ED61A1" w:rsidP="00ED61A1">
            <w:pPr>
              <w:jc w:val="both"/>
              <w:rPr>
                <w:b/>
              </w:rPr>
            </w:pPr>
            <w:r w:rsidRPr="00F76BFF">
              <w:rPr>
                <w:b/>
              </w:rPr>
              <w:t>Prerekvizity, korekvizity, ekvivalence</w:t>
            </w:r>
          </w:p>
        </w:tc>
        <w:tc>
          <w:tcPr>
            <w:tcW w:w="6769" w:type="dxa"/>
            <w:gridSpan w:val="7"/>
          </w:tcPr>
          <w:p w:rsidR="00ED61A1" w:rsidRPr="00F76BFF" w:rsidRDefault="00ED61A1" w:rsidP="00ED61A1">
            <w:pPr>
              <w:jc w:val="both"/>
            </w:pPr>
          </w:p>
        </w:tc>
      </w:tr>
      <w:tr w:rsidR="00ED61A1" w:rsidTr="00ED61A1">
        <w:tc>
          <w:tcPr>
            <w:tcW w:w="3086" w:type="dxa"/>
            <w:shd w:val="clear" w:color="auto" w:fill="F7CAAC"/>
          </w:tcPr>
          <w:p w:rsidR="00ED61A1" w:rsidRPr="00F76BFF" w:rsidRDefault="00ED61A1" w:rsidP="00ED61A1">
            <w:pPr>
              <w:jc w:val="both"/>
              <w:rPr>
                <w:b/>
              </w:rPr>
            </w:pPr>
            <w:r w:rsidRPr="00F76BFF">
              <w:rPr>
                <w:b/>
              </w:rPr>
              <w:t>Způsob ověření studijních výsledků</w:t>
            </w:r>
          </w:p>
        </w:tc>
        <w:tc>
          <w:tcPr>
            <w:tcW w:w="3406" w:type="dxa"/>
            <w:gridSpan w:val="4"/>
          </w:tcPr>
          <w:p w:rsidR="00ED61A1" w:rsidRPr="00F76BFF" w:rsidRDefault="00ED61A1" w:rsidP="00ED61A1">
            <w:pPr>
              <w:jc w:val="both"/>
            </w:pPr>
            <w:r>
              <w:t>klasifikovaný zápočet</w:t>
            </w:r>
          </w:p>
        </w:tc>
        <w:tc>
          <w:tcPr>
            <w:tcW w:w="2156" w:type="dxa"/>
            <w:shd w:val="clear" w:color="auto" w:fill="F7CAAC"/>
          </w:tcPr>
          <w:p w:rsidR="00ED61A1" w:rsidRDefault="00ED61A1" w:rsidP="00ED61A1">
            <w:pPr>
              <w:jc w:val="both"/>
              <w:rPr>
                <w:b/>
              </w:rPr>
            </w:pPr>
            <w:r>
              <w:rPr>
                <w:b/>
              </w:rPr>
              <w:t>Forma výuky</w:t>
            </w:r>
          </w:p>
        </w:tc>
        <w:tc>
          <w:tcPr>
            <w:tcW w:w="1207" w:type="dxa"/>
            <w:gridSpan w:val="2"/>
          </w:tcPr>
          <w:p w:rsidR="00ED61A1" w:rsidRDefault="00F26B8D" w:rsidP="00F26B8D">
            <w:r>
              <w:t>seminář</w:t>
            </w:r>
          </w:p>
        </w:tc>
      </w:tr>
      <w:tr w:rsidR="00ED61A1" w:rsidTr="00ED61A1">
        <w:tc>
          <w:tcPr>
            <w:tcW w:w="3086" w:type="dxa"/>
            <w:shd w:val="clear" w:color="auto" w:fill="F7CAAC"/>
          </w:tcPr>
          <w:p w:rsidR="00ED61A1" w:rsidRPr="00F76BFF" w:rsidRDefault="00ED61A1" w:rsidP="00ED61A1">
            <w:pPr>
              <w:jc w:val="both"/>
              <w:rPr>
                <w:b/>
              </w:rPr>
            </w:pPr>
            <w:r w:rsidRPr="00F76BFF">
              <w:rPr>
                <w:b/>
              </w:rPr>
              <w:t>Forma způsobu ověření studijních výsledků a další požadavky na studenta</w:t>
            </w:r>
          </w:p>
        </w:tc>
        <w:tc>
          <w:tcPr>
            <w:tcW w:w="6769" w:type="dxa"/>
            <w:gridSpan w:val="7"/>
            <w:tcBorders>
              <w:bottom w:val="nil"/>
            </w:tcBorders>
          </w:tcPr>
          <w:p w:rsidR="00163134" w:rsidRDefault="00ED61A1" w:rsidP="00163134">
            <w:pPr>
              <w:jc w:val="both"/>
              <w:rPr>
                <w:color w:val="000000"/>
                <w:szCs w:val="17"/>
              </w:rPr>
            </w:pPr>
            <w:r w:rsidRPr="00EA2805">
              <w:rPr>
                <w:color w:val="000000"/>
                <w:szCs w:val="17"/>
                <w:shd w:val="clear" w:color="auto" w:fill="FFFFFF"/>
              </w:rPr>
              <w:t>Způsob zakončení předmětu</w:t>
            </w:r>
            <w:r>
              <w:rPr>
                <w:color w:val="000000"/>
                <w:szCs w:val="17"/>
                <w:shd w:val="clear" w:color="auto" w:fill="FFFFFF"/>
              </w:rPr>
              <w:t xml:space="preserve"> </w:t>
            </w:r>
            <w:r w:rsidRPr="00EA2805">
              <w:rPr>
                <w:color w:val="000000"/>
                <w:szCs w:val="17"/>
                <w:shd w:val="clear" w:color="auto" w:fill="FFFFFF"/>
              </w:rPr>
              <w:t>-</w:t>
            </w:r>
            <w:r>
              <w:rPr>
                <w:color w:val="000000"/>
                <w:szCs w:val="17"/>
                <w:shd w:val="clear" w:color="auto" w:fill="FFFFFF"/>
              </w:rPr>
              <w:t xml:space="preserve"> </w:t>
            </w:r>
            <w:r w:rsidRPr="00EA2805">
              <w:rPr>
                <w:color w:val="000000"/>
                <w:szCs w:val="17"/>
                <w:shd w:val="clear" w:color="auto" w:fill="FFFFFF"/>
              </w:rPr>
              <w:t>klasifikovaný zápočet </w:t>
            </w:r>
          </w:p>
          <w:p w:rsidR="00ED61A1" w:rsidRPr="00EA2805" w:rsidRDefault="00ED61A1" w:rsidP="00F26B8D">
            <w:pPr>
              <w:jc w:val="both"/>
              <w:rPr>
                <w:color w:val="000000"/>
                <w:szCs w:val="17"/>
                <w:shd w:val="clear" w:color="auto" w:fill="FFFFFF"/>
              </w:rPr>
            </w:pPr>
            <w:r w:rsidRPr="00EA2805">
              <w:rPr>
                <w:color w:val="000000"/>
                <w:szCs w:val="17"/>
                <w:shd w:val="clear" w:color="auto" w:fill="FFFFFF"/>
              </w:rPr>
              <w:t>Požadavky na studenta</w:t>
            </w:r>
            <w:r>
              <w:rPr>
                <w:color w:val="000000"/>
                <w:szCs w:val="17"/>
                <w:shd w:val="clear" w:color="auto" w:fill="FFFFFF"/>
              </w:rPr>
              <w:t xml:space="preserve">: </w:t>
            </w:r>
            <w:r w:rsidRPr="00EA2805">
              <w:rPr>
                <w:color w:val="000000"/>
                <w:szCs w:val="17"/>
                <w:shd w:val="clear" w:color="auto" w:fill="FFFFFF"/>
              </w:rPr>
              <w:t xml:space="preserve">Aktivní účast na </w:t>
            </w:r>
            <w:r w:rsidR="00F26B8D">
              <w:rPr>
                <w:color w:val="000000"/>
                <w:szCs w:val="17"/>
                <w:shd w:val="clear" w:color="auto" w:fill="FFFFFF"/>
              </w:rPr>
              <w:t>semináří</w:t>
            </w:r>
            <w:r w:rsidRPr="00EA2805">
              <w:rPr>
                <w:color w:val="000000"/>
                <w:szCs w:val="17"/>
                <w:shd w:val="clear" w:color="auto" w:fill="FFFFFF"/>
              </w:rPr>
              <w:t>ch. Povinná docházka minimálně 80%. Zvládnutí slovní zásoby, frází a gramatiky nutné k nácviku průběžných prezentací. Vypracování 5 prezentací v průběhu semestru, vypracování závěrečné zápočtové prezentace a předvedení této prezentace před lektorem. </w:t>
            </w:r>
          </w:p>
        </w:tc>
      </w:tr>
      <w:tr w:rsidR="00ED61A1" w:rsidTr="00ED61A1">
        <w:trPr>
          <w:trHeight w:val="154"/>
        </w:trPr>
        <w:tc>
          <w:tcPr>
            <w:tcW w:w="9855" w:type="dxa"/>
            <w:gridSpan w:val="8"/>
            <w:tcBorders>
              <w:top w:val="nil"/>
            </w:tcBorders>
          </w:tcPr>
          <w:p w:rsidR="00ED61A1" w:rsidRPr="00F76BFF" w:rsidRDefault="00ED61A1" w:rsidP="00ED61A1"/>
        </w:tc>
      </w:tr>
      <w:tr w:rsidR="00ED61A1" w:rsidTr="00ED61A1">
        <w:trPr>
          <w:trHeight w:val="197"/>
        </w:trPr>
        <w:tc>
          <w:tcPr>
            <w:tcW w:w="3086" w:type="dxa"/>
            <w:tcBorders>
              <w:top w:val="nil"/>
            </w:tcBorders>
            <w:shd w:val="clear" w:color="auto" w:fill="F7CAAC"/>
          </w:tcPr>
          <w:p w:rsidR="00ED61A1" w:rsidRPr="00F76BFF" w:rsidRDefault="00ED61A1" w:rsidP="00ED61A1">
            <w:pPr>
              <w:jc w:val="both"/>
              <w:rPr>
                <w:b/>
              </w:rPr>
            </w:pPr>
            <w:r w:rsidRPr="00F76BFF">
              <w:rPr>
                <w:b/>
              </w:rPr>
              <w:t>Garant předmětu</w:t>
            </w:r>
          </w:p>
        </w:tc>
        <w:tc>
          <w:tcPr>
            <w:tcW w:w="6769" w:type="dxa"/>
            <w:gridSpan w:val="7"/>
            <w:tcBorders>
              <w:top w:val="nil"/>
            </w:tcBorders>
          </w:tcPr>
          <w:p w:rsidR="00ED61A1" w:rsidRPr="00F76BFF" w:rsidRDefault="00ED61A1" w:rsidP="00ED61A1">
            <w:pPr>
              <w:jc w:val="both"/>
            </w:pPr>
            <w:r>
              <w:t>PhDr. Jana Semotamová</w:t>
            </w:r>
          </w:p>
        </w:tc>
      </w:tr>
      <w:tr w:rsidR="00ED61A1" w:rsidTr="00ED61A1">
        <w:trPr>
          <w:trHeight w:val="243"/>
        </w:trPr>
        <w:tc>
          <w:tcPr>
            <w:tcW w:w="3086" w:type="dxa"/>
            <w:tcBorders>
              <w:top w:val="nil"/>
            </w:tcBorders>
            <w:shd w:val="clear" w:color="auto" w:fill="F7CAAC"/>
          </w:tcPr>
          <w:p w:rsidR="00ED61A1" w:rsidRPr="00F76BFF" w:rsidRDefault="00ED61A1" w:rsidP="00ED61A1">
            <w:pPr>
              <w:jc w:val="both"/>
              <w:rPr>
                <w:b/>
              </w:rPr>
            </w:pPr>
            <w:r w:rsidRPr="00F76BFF">
              <w:rPr>
                <w:b/>
              </w:rPr>
              <w:t>Zapojení garanta do výuky předmětu</w:t>
            </w:r>
          </w:p>
        </w:tc>
        <w:tc>
          <w:tcPr>
            <w:tcW w:w="6769" w:type="dxa"/>
            <w:gridSpan w:val="7"/>
            <w:tcBorders>
              <w:top w:val="nil"/>
            </w:tcBorders>
          </w:tcPr>
          <w:p w:rsidR="00ED61A1" w:rsidRPr="00F76BFF" w:rsidRDefault="00ED61A1" w:rsidP="00F26B8D">
            <w:pPr>
              <w:jc w:val="both"/>
            </w:pPr>
            <w:r w:rsidRPr="001D65F1">
              <w:rPr>
                <w:color w:val="1D2129"/>
                <w:szCs w:val="21"/>
                <w:shd w:val="clear" w:color="auto" w:fill="FFFFFF"/>
              </w:rPr>
              <w:t xml:space="preserve">Garant se podílí v rozsahu 100 %, stanovuje koncepci </w:t>
            </w:r>
            <w:r w:rsidR="00F26B8D">
              <w:rPr>
                <w:color w:val="1D2129"/>
                <w:szCs w:val="21"/>
                <w:shd w:val="clear" w:color="auto" w:fill="FFFFFF"/>
              </w:rPr>
              <w:t xml:space="preserve">seminářů </w:t>
            </w:r>
            <w:r w:rsidRPr="001D65F1">
              <w:rPr>
                <w:color w:val="1D2129"/>
                <w:szCs w:val="21"/>
                <w:shd w:val="clear" w:color="auto" w:fill="FFFFFF"/>
              </w:rPr>
              <w:t>a dohlíží na jejich jednotné vedení.</w:t>
            </w:r>
          </w:p>
        </w:tc>
      </w:tr>
      <w:tr w:rsidR="00ED61A1" w:rsidTr="00ED61A1">
        <w:tc>
          <w:tcPr>
            <w:tcW w:w="3086" w:type="dxa"/>
            <w:shd w:val="clear" w:color="auto" w:fill="F7CAAC"/>
          </w:tcPr>
          <w:p w:rsidR="00ED61A1" w:rsidRPr="00F76BFF" w:rsidRDefault="00ED61A1" w:rsidP="00ED61A1">
            <w:pPr>
              <w:jc w:val="both"/>
              <w:rPr>
                <w:b/>
              </w:rPr>
            </w:pPr>
            <w:r w:rsidRPr="00F76BFF">
              <w:rPr>
                <w:b/>
              </w:rPr>
              <w:t>Vyučující</w:t>
            </w:r>
          </w:p>
        </w:tc>
        <w:tc>
          <w:tcPr>
            <w:tcW w:w="6769" w:type="dxa"/>
            <w:gridSpan w:val="7"/>
            <w:tcBorders>
              <w:bottom w:val="nil"/>
            </w:tcBorders>
          </w:tcPr>
          <w:p w:rsidR="00ED61A1" w:rsidRPr="00F76BFF" w:rsidRDefault="00ED61A1" w:rsidP="00F26B8D">
            <w:pPr>
              <w:jc w:val="both"/>
            </w:pPr>
            <w:r>
              <w:t xml:space="preserve">PhDr. Jana Semotamová – </w:t>
            </w:r>
            <w:r w:rsidR="00F26B8D">
              <w:t>semináře</w:t>
            </w:r>
            <w:r>
              <w:t xml:space="preserve"> (100</w:t>
            </w:r>
            <w:r w:rsidRPr="00823401">
              <w:t>%)</w:t>
            </w:r>
          </w:p>
        </w:tc>
      </w:tr>
      <w:tr w:rsidR="00ED61A1" w:rsidTr="00ED61A1">
        <w:trPr>
          <w:trHeight w:val="100"/>
        </w:trPr>
        <w:tc>
          <w:tcPr>
            <w:tcW w:w="9855" w:type="dxa"/>
            <w:gridSpan w:val="8"/>
            <w:tcBorders>
              <w:top w:val="nil"/>
            </w:tcBorders>
          </w:tcPr>
          <w:p w:rsidR="00ED61A1" w:rsidRPr="00F76BFF" w:rsidRDefault="00ED61A1" w:rsidP="00ED61A1">
            <w:pPr>
              <w:jc w:val="both"/>
            </w:pPr>
          </w:p>
        </w:tc>
      </w:tr>
      <w:tr w:rsidR="00ED61A1" w:rsidTr="00ED61A1">
        <w:tc>
          <w:tcPr>
            <w:tcW w:w="3086" w:type="dxa"/>
            <w:shd w:val="clear" w:color="auto" w:fill="F7CAAC"/>
          </w:tcPr>
          <w:p w:rsidR="00ED61A1" w:rsidRPr="00F76BFF" w:rsidRDefault="00ED61A1" w:rsidP="00ED61A1">
            <w:pPr>
              <w:jc w:val="both"/>
              <w:rPr>
                <w:b/>
              </w:rPr>
            </w:pPr>
            <w:r w:rsidRPr="00F76BFF">
              <w:rPr>
                <w:b/>
              </w:rPr>
              <w:t>Stručná anotace předmětu</w:t>
            </w:r>
          </w:p>
        </w:tc>
        <w:tc>
          <w:tcPr>
            <w:tcW w:w="6769" w:type="dxa"/>
            <w:gridSpan w:val="7"/>
            <w:tcBorders>
              <w:bottom w:val="nil"/>
            </w:tcBorders>
          </w:tcPr>
          <w:p w:rsidR="00ED61A1" w:rsidRPr="00F76BFF" w:rsidRDefault="00ED61A1" w:rsidP="00ED61A1">
            <w:pPr>
              <w:jc w:val="both"/>
            </w:pPr>
          </w:p>
        </w:tc>
      </w:tr>
      <w:tr w:rsidR="00ED61A1" w:rsidTr="00ED61A1">
        <w:trPr>
          <w:trHeight w:val="1003"/>
        </w:trPr>
        <w:tc>
          <w:tcPr>
            <w:tcW w:w="9855" w:type="dxa"/>
            <w:gridSpan w:val="8"/>
            <w:tcBorders>
              <w:top w:val="nil"/>
              <w:bottom w:val="single" w:sz="12" w:space="0" w:color="auto"/>
            </w:tcBorders>
          </w:tcPr>
          <w:p w:rsidR="00ED61A1" w:rsidRPr="00EA2805" w:rsidRDefault="00ED61A1" w:rsidP="00ED61A1">
            <w:pPr>
              <w:jc w:val="both"/>
            </w:pPr>
            <w:r w:rsidRPr="00EA2805">
              <w:rPr>
                <w:shd w:val="clear" w:color="auto" w:fill="FFFFFF"/>
              </w:rPr>
              <w:t>Cílem předmětu je rozvoj těch odborných jazykových dovedností, které jsou nezbytné při provádění prezentací v anglickém jazyce v praxi. Studenti se seznámí a nacvičí fráze nezbytné při provádění prezentace a gramatiku, která jim umožní se precizně vyjadřovat v anglickém jazyce při provádění prezentace. Dále se seznámí s pravidly strukturování prezentace tak, aby působila přehledně a logicky a v neposlední řadě se naučí řešit nečekané situace vzniklé dotazy či připomínkami ze stran publika. </w:t>
            </w:r>
          </w:p>
          <w:p w:rsidR="00ED61A1" w:rsidRPr="00EA2805" w:rsidRDefault="00ED61A1" w:rsidP="00ED61A1">
            <w:pPr>
              <w:jc w:val="both"/>
            </w:pPr>
          </w:p>
        </w:tc>
      </w:tr>
      <w:tr w:rsidR="00ED61A1" w:rsidTr="00ED61A1">
        <w:trPr>
          <w:trHeight w:val="265"/>
        </w:trPr>
        <w:tc>
          <w:tcPr>
            <w:tcW w:w="3653" w:type="dxa"/>
            <w:gridSpan w:val="2"/>
            <w:tcBorders>
              <w:top w:val="nil"/>
            </w:tcBorders>
            <w:shd w:val="clear" w:color="auto" w:fill="F7CAAC"/>
          </w:tcPr>
          <w:p w:rsidR="00ED61A1" w:rsidRPr="004D290A" w:rsidRDefault="00ED61A1" w:rsidP="00ED61A1">
            <w:pPr>
              <w:jc w:val="both"/>
            </w:pPr>
            <w:r w:rsidRPr="004D290A">
              <w:rPr>
                <w:b/>
              </w:rPr>
              <w:t>Studijní literatura a studijní pomůcky</w:t>
            </w:r>
          </w:p>
        </w:tc>
        <w:tc>
          <w:tcPr>
            <w:tcW w:w="6202" w:type="dxa"/>
            <w:gridSpan w:val="6"/>
            <w:tcBorders>
              <w:top w:val="nil"/>
              <w:bottom w:val="nil"/>
            </w:tcBorders>
          </w:tcPr>
          <w:p w:rsidR="00ED61A1" w:rsidRPr="00F76BFF" w:rsidRDefault="00ED61A1" w:rsidP="00ED61A1">
            <w:pPr>
              <w:jc w:val="both"/>
            </w:pPr>
          </w:p>
        </w:tc>
      </w:tr>
      <w:tr w:rsidR="00ED61A1" w:rsidTr="00ED61A1">
        <w:trPr>
          <w:trHeight w:val="992"/>
        </w:trPr>
        <w:tc>
          <w:tcPr>
            <w:tcW w:w="9855" w:type="dxa"/>
            <w:gridSpan w:val="8"/>
            <w:tcBorders>
              <w:top w:val="nil"/>
            </w:tcBorders>
          </w:tcPr>
          <w:p w:rsidR="00ED61A1" w:rsidRPr="00EA2805" w:rsidRDefault="00ED61A1" w:rsidP="00ED61A1">
            <w:pPr>
              <w:rPr>
                <w:b/>
              </w:rPr>
            </w:pPr>
            <w:r w:rsidRPr="00EA2805">
              <w:rPr>
                <w:b/>
              </w:rPr>
              <w:t>Povinná literatura</w:t>
            </w:r>
          </w:p>
          <w:p w:rsidR="00ED61A1" w:rsidRDefault="00ED61A1" w:rsidP="00ED61A1">
            <w:pPr>
              <w:jc w:val="both"/>
              <w:rPr>
                <w:color w:val="000000"/>
                <w:shd w:val="clear" w:color="auto" w:fill="FFFFFF"/>
              </w:rPr>
            </w:pPr>
            <w:r w:rsidRPr="00EA2805">
              <w:rPr>
                <w:color w:val="000000"/>
                <w:shd w:val="clear" w:color="auto" w:fill="FFFFFF"/>
              </w:rPr>
              <w:t>WILLIAMS, E</w:t>
            </w:r>
            <w:r>
              <w:rPr>
                <w:color w:val="000000"/>
                <w:shd w:val="clear" w:color="auto" w:fill="FFFFFF"/>
              </w:rPr>
              <w:t>.</w:t>
            </w:r>
            <w:r w:rsidRPr="00EA2805">
              <w:rPr>
                <w:color w:val="000000"/>
                <w:shd w:val="clear" w:color="auto" w:fill="FFFFFF"/>
              </w:rPr>
              <w:t xml:space="preserve"> J. Presentations in English: find your voice as a presenter. Oxford: Macmillan, 2008, 128 s. ISBN 978-0-230-02878-4.</w:t>
            </w:r>
          </w:p>
          <w:p w:rsidR="00ED61A1" w:rsidRDefault="00ED61A1" w:rsidP="00ED61A1">
            <w:pPr>
              <w:jc w:val="both"/>
              <w:rPr>
                <w:color w:val="000000"/>
                <w:shd w:val="clear" w:color="auto" w:fill="FFFFFF"/>
              </w:rPr>
            </w:pPr>
            <w:r w:rsidRPr="00EA2805">
              <w:rPr>
                <w:color w:val="000000"/>
                <w:shd w:val="clear" w:color="auto" w:fill="FFFFFF"/>
              </w:rPr>
              <w:t>HUGHES, J</w:t>
            </w:r>
            <w:r>
              <w:rPr>
                <w:color w:val="000000"/>
                <w:shd w:val="clear" w:color="auto" w:fill="FFFFFF"/>
              </w:rPr>
              <w:t>.,</w:t>
            </w:r>
            <w:r w:rsidRPr="00EA2805">
              <w:rPr>
                <w:color w:val="000000"/>
                <w:shd w:val="clear" w:color="auto" w:fill="FFFFFF"/>
              </w:rPr>
              <w:t xml:space="preserve"> MALLETT</w:t>
            </w:r>
            <w:r>
              <w:rPr>
                <w:color w:val="000000"/>
                <w:shd w:val="clear" w:color="auto" w:fill="FFFFFF"/>
              </w:rPr>
              <w:t>, A</w:t>
            </w:r>
            <w:r w:rsidRPr="00EA2805">
              <w:rPr>
                <w:color w:val="000000"/>
                <w:shd w:val="clear" w:color="auto" w:fill="FFFFFF"/>
              </w:rPr>
              <w:t xml:space="preserve">. </w:t>
            </w:r>
            <w:r w:rsidRPr="00EA2805">
              <w:rPr>
                <w:i/>
                <w:color w:val="000000"/>
                <w:shd w:val="clear" w:color="auto" w:fill="FFFFFF"/>
              </w:rPr>
              <w:t>Successful presentations: [for professionals who use English at work : video course].</w:t>
            </w:r>
            <w:r w:rsidRPr="00EA2805">
              <w:rPr>
                <w:color w:val="000000"/>
                <w:shd w:val="clear" w:color="auto" w:fill="FFFFFF"/>
              </w:rPr>
              <w:t xml:space="preserve"> Oxford: Oxford University Press, 2012, 71 s. ISBN 978-0-19-476835-1.</w:t>
            </w:r>
          </w:p>
          <w:p w:rsidR="00ED61A1" w:rsidRPr="00EA2805" w:rsidRDefault="00ED61A1" w:rsidP="00ED61A1">
            <w:pPr>
              <w:jc w:val="both"/>
              <w:rPr>
                <w:b/>
              </w:rPr>
            </w:pPr>
            <w:r w:rsidRPr="00EA2805">
              <w:rPr>
                <w:b/>
              </w:rPr>
              <w:t>Doporučená literatura</w:t>
            </w:r>
          </w:p>
          <w:p w:rsidR="00ED61A1" w:rsidRPr="00EA2805" w:rsidRDefault="00ED61A1" w:rsidP="00ED61A1">
            <w:pPr>
              <w:jc w:val="both"/>
              <w:rPr>
                <w:color w:val="000000"/>
                <w:shd w:val="clear" w:color="auto" w:fill="FFFFFF"/>
              </w:rPr>
            </w:pPr>
            <w:r>
              <w:rPr>
                <w:color w:val="000000"/>
                <w:shd w:val="clear" w:color="auto" w:fill="FFFFFF"/>
              </w:rPr>
              <w:t xml:space="preserve">EMMERSON, P. </w:t>
            </w:r>
            <w:r w:rsidRPr="00EA2805">
              <w:rPr>
                <w:i/>
                <w:color w:val="000000"/>
                <w:shd w:val="clear" w:color="auto" w:fill="FFFFFF"/>
              </w:rPr>
              <w:t>Business grammar builder: for class and self study.</w:t>
            </w:r>
            <w:r w:rsidRPr="00EA2805">
              <w:rPr>
                <w:color w:val="000000"/>
                <w:shd w:val="clear" w:color="auto" w:fill="FFFFFF"/>
              </w:rPr>
              <w:t xml:space="preserve"> Oxford: Macmillan, 2002, 272 s. ISBN 0-333-75492-1.</w:t>
            </w:r>
          </w:p>
          <w:p w:rsidR="00ED61A1" w:rsidRDefault="00ED61A1" w:rsidP="00ED61A1">
            <w:pPr>
              <w:jc w:val="both"/>
              <w:rPr>
                <w:color w:val="000000"/>
                <w:shd w:val="clear" w:color="auto" w:fill="FFFFFF"/>
              </w:rPr>
            </w:pPr>
            <w:r>
              <w:rPr>
                <w:color w:val="000000"/>
                <w:shd w:val="clear" w:color="auto" w:fill="FFFFFF"/>
              </w:rPr>
              <w:t>TEMPLETON, M</w:t>
            </w:r>
            <w:r w:rsidRPr="00EA2805">
              <w:rPr>
                <w:color w:val="000000"/>
                <w:shd w:val="clear" w:color="auto" w:fill="FFFFFF"/>
              </w:rPr>
              <w:t xml:space="preserve">. </w:t>
            </w:r>
            <w:r w:rsidRPr="00EA2805">
              <w:rPr>
                <w:i/>
                <w:color w:val="000000"/>
                <w:shd w:val="clear" w:color="auto" w:fill="FFFFFF"/>
              </w:rPr>
              <w:t xml:space="preserve">Public speaking and presentations demystified. </w:t>
            </w:r>
            <w:r w:rsidRPr="00EA2805">
              <w:rPr>
                <w:color w:val="000000"/>
                <w:shd w:val="clear" w:color="auto" w:fill="FFFFFF"/>
              </w:rPr>
              <w:t xml:space="preserve">New York: McGraw-Hill, 2010, </w:t>
            </w:r>
            <w:r>
              <w:rPr>
                <w:color w:val="000000"/>
                <w:shd w:val="clear" w:color="auto" w:fill="FFFFFF"/>
              </w:rPr>
              <w:t>259 s</w:t>
            </w:r>
            <w:r w:rsidRPr="00EA2805">
              <w:rPr>
                <w:color w:val="000000"/>
                <w:shd w:val="clear" w:color="auto" w:fill="FFFFFF"/>
              </w:rPr>
              <w:t xml:space="preserve">. ISBN 978-0-07-160121-4. Dostupné také z: </w:t>
            </w:r>
            <w:hyperlink r:id="rId17" w:history="1">
              <w:r w:rsidRPr="00944258">
                <w:rPr>
                  <w:rStyle w:val="Hypertextovodkaz"/>
                  <w:shd w:val="clear" w:color="auto" w:fill="FFFFFF"/>
                </w:rPr>
                <w:t>http://www.loc.gov/catdir/enhancements/fy1001/2009030255-b.html</w:t>
              </w:r>
            </w:hyperlink>
          </w:p>
          <w:p w:rsidR="00ED61A1" w:rsidRPr="00ED61A1" w:rsidRDefault="00ED61A1" w:rsidP="00ED61A1">
            <w:pPr>
              <w:jc w:val="both"/>
            </w:pPr>
            <w:r w:rsidRPr="00ED61A1">
              <w:rPr>
                <w:rStyle w:val="Hypertextovodkaz"/>
                <w:bCs/>
                <w:color w:val="auto"/>
                <w:u w:val="none"/>
                <w:shd w:val="clear" w:color="auto" w:fill="FFFFFF"/>
              </w:rPr>
              <w:t xml:space="preserve">GREGORY, H. </w:t>
            </w:r>
            <w:r w:rsidRPr="00ED61A1">
              <w:rPr>
                <w:rStyle w:val="Hypertextovodkaz"/>
                <w:bCs/>
                <w:i/>
                <w:color w:val="auto"/>
                <w:u w:val="none"/>
                <w:shd w:val="clear" w:color="auto" w:fill="FFFFFF"/>
              </w:rPr>
              <w:t>Public speaking for college and career.</w:t>
            </w:r>
            <w:r w:rsidRPr="00ED61A1">
              <w:rPr>
                <w:rStyle w:val="Hypertextovodkaz"/>
                <w:bCs/>
                <w:color w:val="auto"/>
                <w:u w:val="none"/>
                <w:shd w:val="clear" w:color="auto" w:fill="FFFFFF"/>
              </w:rPr>
              <w:t xml:space="preserve"> 9th ed. New York: McGraw-Hill, 2010, 426 s. ISBN 978-0-07-338516-7.</w:t>
            </w:r>
          </w:p>
        </w:tc>
      </w:tr>
      <w:tr w:rsidR="00ED61A1" w:rsidTr="00ED61A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D61A1" w:rsidRPr="00F76BFF" w:rsidRDefault="00ED61A1" w:rsidP="00ED61A1">
            <w:pPr>
              <w:jc w:val="center"/>
              <w:rPr>
                <w:b/>
              </w:rPr>
            </w:pPr>
            <w:r w:rsidRPr="00F76BFF">
              <w:rPr>
                <w:b/>
              </w:rPr>
              <w:t>Informace ke kombinované nebo distanční formě</w:t>
            </w:r>
          </w:p>
        </w:tc>
      </w:tr>
      <w:tr w:rsidR="00ED61A1" w:rsidTr="00ED61A1">
        <w:tc>
          <w:tcPr>
            <w:tcW w:w="4787" w:type="dxa"/>
            <w:gridSpan w:val="3"/>
            <w:tcBorders>
              <w:top w:val="single" w:sz="2" w:space="0" w:color="auto"/>
            </w:tcBorders>
            <w:shd w:val="clear" w:color="auto" w:fill="F7CAAC"/>
          </w:tcPr>
          <w:p w:rsidR="00ED61A1" w:rsidRPr="00F76BFF" w:rsidRDefault="00ED61A1" w:rsidP="00ED61A1">
            <w:pPr>
              <w:jc w:val="both"/>
            </w:pPr>
            <w:r w:rsidRPr="00F76BFF">
              <w:rPr>
                <w:b/>
              </w:rPr>
              <w:t>Rozsah konzultací (soustředění)</w:t>
            </w:r>
          </w:p>
        </w:tc>
        <w:tc>
          <w:tcPr>
            <w:tcW w:w="889" w:type="dxa"/>
            <w:tcBorders>
              <w:top w:val="single" w:sz="2" w:space="0" w:color="auto"/>
            </w:tcBorders>
          </w:tcPr>
          <w:p w:rsidR="00ED61A1" w:rsidRPr="00F76BFF" w:rsidRDefault="00ED61A1" w:rsidP="00ED61A1">
            <w:pPr>
              <w:jc w:val="both"/>
            </w:pPr>
          </w:p>
        </w:tc>
        <w:tc>
          <w:tcPr>
            <w:tcW w:w="4179" w:type="dxa"/>
            <w:gridSpan w:val="4"/>
            <w:tcBorders>
              <w:top w:val="single" w:sz="2" w:space="0" w:color="auto"/>
            </w:tcBorders>
            <w:shd w:val="clear" w:color="auto" w:fill="F7CAAC"/>
          </w:tcPr>
          <w:p w:rsidR="00ED61A1" w:rsidRDefault="00ED61A1" w:rsidP="00ED61A1">
            <w:pPr>
              <w:jc w:val="both"/>
              <w:rPr>
                <w:b/>
              </w:rPr>
            </w:pPr>
            <w:r>
              <w:rPr>
                <w:b/>
              </w:rPr>
              <w:t xml:space="preserve">hodin </w:t>
            </w:r>
          </w:p>
        </w:tc>
      </w:tr>
      <w:tr w:rsidR="00ED61A1" w:rsidTr="00ED61A1">
        <w:tc>
          <w:tcPr>
            <w:tcW w:w="9855" w:type="dxa"/>
            <w:gridSpan w:val="8"/>
            <w:shd w:val="clear" w:color="auto" w:fill="F7CAAC"/>
          </w:tcPr>
          <w:p w:rsidR="00ED61A1" w:rsidRPr="00F76BFF" w:rsidRDefault="00ED61A1" w:rsidP="00ED61A1">
            <w:pPr>
              <w:jc w:val="both"/>
              <w:rPr>
                <w:b/>
              </w:rPr>
            </w:pPr>
            <w:r w:rsidRPr="00F76BFF">
              <w:rPr>
                <w:b/>
              </w:rPr>
              <w:t>Informace o způsobu kontaktu s vyučujícím</w:t>
            </w:r>
          </w:p>
        </w:tc>
      </w:tr>
      <w:tr w:rsidR="00ED61A1" w:rsidTr="00ED61A1">
        <w:trPr>
          <w:trHeight w:val="817"/>
        </w:trPr>
        <w:tc>
          <w:tcPr>
            <w:tcW w:w="9855" w:type="dxa"/>
            <w:gridSpan w:val="8"/>
          </w:tcPr>
          <w:p w:rsidR="00ED61A1" w:rsidRPr="00F76BFF" w:rsidRDefault="00ED61A1" w:rsidP="00ED61A1">
            <w:pPr>
              <w:jc w:val="both"/>
            </w:pPr>
            <w:r w:rsidRPr="00F76B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8F1C1D" w:rsidRDefault="008F1C1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D61A1" w:rsidTr="00ED61A1">
        <w:tc>
          <w:tcPr>
            <w:tcW w:w="9855" w:type="dxa"/>
            <w:gridSpan w:val="8"/>
            <w:tcBorders>
              <w:bottom w:val="double" w:sz="4" w:space="0" w:color="auto"/>
            </w:tcBorders>
            <w:shd w:val="clear" w:color="auto" w:fill="BDD6EE"/>
          </w:tcPr>
          <w:p w:rsidR="00ED61A1" w:rsidRDefault="00ED61A1" w:rsidP="00ED61A1">
            <w:pPr>
              <w:jc w:val="both"/>
              <w:rPr>
                <w:b/>
                <w:sz w:val="28"/>
              </w:rPr>
            </w:pPr>
            <w:r>
              <w:lastRenderedPageBreak/>
              <w:br w:type="page"/>
            </w:r>
            <w:r>
              <w:rPr>
                <w:b/>
                <w:sz w:val="28"/>
              </w:rPr>
              <w:t>B-III – Charakteristika studijního předmětu</w:t>
            </w:r>
          </w:p>
        </w:tc>
      </w:tr>
      <w:tr w:rsidR="00ED61A1" w:rsidTr="00ED61A1">
        <w:tc>
          <w:tcPr>
            <w:tcW w:w="3086" w:type="dxa"/>
            <w:tcBorders>
              <w:top w:val="double" w:sz="4" w:space="0" w:color="auto"/>
            </w:tcBorders>
            <w:shd w:val="clear" w:color="auto" w:fill="F7CAAC"/>
          </w:tcPr>
          <w:p w:rsidR="00ED61A1" w:rsidRPr="006A35A5" w:rsidRDefault="00ED61A1" w:rsidP="00ED61A1">
            <w:pPr>
              <w:jc w:val="both"/>
              <w:rPr>
                <w:b/>
              </w:rPr>
            </w:pPr>
            <w:r w:rsidRPr="006A35A5">
              <w:rPr>
                <w:b/>
              </w:rPr>
              <w:t>Název studijního předmětu</w:t>
            </w:r>
          </w:p>
        </w:tc>
        <w:tc>
          <w:tcPr>
            <w:tcW w:w="6769" w:type="dxa"/>
            <w:gridSpan w:val="7"/>
            <w:tcBorders>
              <w:top w:val="double" w:sz="4" w:space="0" w:color="auto"/>
            </w:tcBorders>
          </w:tcPr>
          <w:p w:rsidR="00ED61A1" w:rsidRPr="006A35A5" w:rsidRDefault="00ED61A1" w:rsidP="00ED61A1">
            <w:pPr>
              <w:jc w:val="both"/>
            </w:pPr>
            <w:r w:rsidRPr="006A35A5">
              <w:t>Firms and Competitiveness</w:t>
            </w:r>
          </w:p>
        </w:tc>
      </w:tr>
      <w:tr w:rsidR="00ED61A1" w:rsidTr="00ED61A1">
        <w:tc>
          <w:tcPr>
            <w:tcW w:w="3086" w:type="dxa"/>
            <w:shd w:val="clear" w:color="auto" w:fill="F7CAAC"/>
          </w:tcPr>
          <w:p w:rsidR="00ED61A1" w:rsidRPr="006A35A5" w:rsidRDefault="00ED61A1" w:rsidP="00ED61A1">
            <w:pPr>
              <w:jc w:val="both"/>
              <w:rPr>
                <w:b/>
              </w:rPr>
            </w:pPr>
            <w:r w:rsidRPr="006A35A5">
              <w:rPr>
                <w:b/>
              </w:rPr>
              <w:t>Typ předmětu</w:t>
            </w:r>
          </w:p>
        </w:tc>
        <w:tc>
          <w:tcPr>
            <w:tcW w:w="3406" w:type="dxa"/>
            <w:gridSpan w:val="4"/>
          </w:tcPr>
          <w:p w:rsidR="00ED61A1" w:rsidRPr="006A35A5" w:rsidRDefault="00ED61A1" w:rsidP="00ED61A1">
            <w:pPr>
              <w:jc w:val="both"/>
            </w:pPr>
            <w:r w:rsidRPr="006A35A5">
              <w:t>povinně volitelný „PV“</w:t>
            </w:r>
          </w:p>
        </w:tc>
        <w:tc>
          <w:tcPr>
            <w:tcW w:w="2695" w:type="dxa"/>
            <w:gridSpan w:val="2"/>
            <w:shd w:val="clear" w:color="auto" w:fill="F7CAAC"/>
          </w:tcPr>
          <w:p w:rsidR="00ED61A1" w:rsidRPr="006A35A5" w:rsidRDefault="00ED61A1" w:rsidP="00ED61A1">
            <w:pPr>
              <w:jc w:val="both"/>
            </w:pPr>
            <w:r w:rsidRPr="006A35A5">
              <w:rPr>
                <w:b/>
              </w:rPr>
              <w:t>doporučený ročník / semestr</w:t>
            </w:r>
          </w:p>
        </w:tc>
        <w:tc>
          <w:tcPr>
            <w:tcW w:w="668" w:type="dxa"/>
          </w:tcPr>
          <w:p w:rsidR="00ED61A1" w:rsidRPr="006A35A5" w:rsidRDefault="00ED61A1" w:rsidP="00ED61A1">
            <w:pPr>
              <w:jc w:val="both"/>
            </w:pPr>
            <w:r w:rsidRPr="006A35A5">
              <w:t>L</w:t>
            </w:r>
          </w:p>
        </w:tc>
      </w:tr>
      <w:tr w:rsidR="00ED61A1" w:rsidTr="00ED61A1">
        <w:tc>
          <w:tcPr>
            <w:tcW w:w="3086" w:type="dxa"/>
            <w:shd w:val="clear" w:color="auto" w:fill="F7CAAC"/>
          </w:tcPr>
          <w:p w:rsidR="00ED61A1" w:rsidRPr="006A35A5" w:rsidRDefault="00ED61A1" w:rsidP="00ED61A1">
            <w:pPr>
              <w:jc w:val="both"/>
              <w:rPr>
                <w:b/>
              </w:rPr>
            </w:pPr>
            <w:r w:rsidRPr="006A35A5">
              <w:rPr>
                <w:b/>
              </w:rPr>
              <w:t>Rozsah studijního předmětu</w:t>
            </w:r>
          </w:p>
        </w:tc>
        <w:tc>
          <w:tcPr>
            <w:tcW w:w="1701" w:type="dxa"/>
            <w:gridSpan w:val="2"/>
          </w:tcPr>
          <w:p w:rsidR="00ED61A1" w:rsidRPr="006A35A5" w:rsidRDefault="00ED61A1" w:rsidP="00ED61A1">
            <w:pPr>
              <w:jc w:val="both"/>
            </w:pPr>
            <w:r w:rsidRPr="006A35A5">
              <w:t>39s</w:t>
            </w:r>
          </w:p>
        </w:tc>
        <w:tc>
          <w:tcPr>
            <w:tcW w:w="889" w:type="dxa"/>
            <w:shd w:val="clear" w:color="auto" w:fill="F7CAAC"/>
          </w:tcPr>
          <w:p w:rsidR="00ED61A1" w:rsidRPr="006A35A5" w:rsidRDefault="00ED61A1" w:rsidP="00ED61A1">
            <w:pPr>
              <w:jc w:val="both"/>
              <w:rPr>
                <w:b/>
              </w:rPr>
            </w:pPr>
            <w:r w:rsidRPr="006A35A5">
              <w:rPr>
                <w:b/>
              </w:rPr>
              <w:t xml:space="preserve">hod. </w:t>
            </w:r>
          </w:p>
        </w:tc>
        <w:tc>
          <w:tcPr>
            <w:tcW w:w="816" w:type="dxa"/>
          </w:tcPr>
          <w:p w:rsidR="00ED61A1" w:rsidRPr="006A35A5" w:rsidRDefault="00ED61A1" w:rsidP="00ED61A1">
            <w:pPr>
              <w:jc w:val="both"/>
            </w:pPr>
            <w:r w:rsidRPr="006A35A5">
              <w:t>39</w:t>
            </w:r>
          </w:p>
        </w:tc>
        <w:tc>
          <w:tcPr>
            <w:tcW w:w="2156" w:type="dxa"/>
            <w:shd w:val="clear" w:color="auto" w:fill="F7CAAC"/>
          </w:tcPr>
          <w:p w:rsidR="00ED61A1" w:rsidRPr="006A35A5" w:rsidRDefault="00ED61A1" w:rsidP="00ED61A1">
            <w:pPr>
              <w:jc w:val="both"/>
              <w:rPr>
                <w:b/>
              </w:rPr>
            </w:pPr>
            <w:r w:rsidRPr="006A35A5">
              <w:rPr>
                <w:b/>
              </w:rPr>
              <w:t>kreditů</w:t>
            </w:r>
          </w:p>
        </w:tc>
        <w:tc>
          <w:tcPr>
            <w:tcW w:w="1207" w:type="dxa"/>
            <w:gridSpan w:val="2"/>
          </w:tcPr>
          <w:p w:rsidR="00ED61A1" w:rsidRPr="006A35A5" w:rsidRDefault="00ED61A1" w:rsidP="00ED61A1">
            <w:pPr>
              <w:jc w:val="both"/>
            </w:pPr>
            <w:r w:rsidRPr="006A35A5">
              <w:t>3</w:t>
            </w:r>
          </w:p>
        </w:tc>
      </w:tr>
      <w:tr w:rsidR="00ED61A1" w:rsidTr="00ED61A1">
        <w:tc>
          <w:tcPr>
            <w:tcW w:w="3086" w:type="dxa"/>
            <w:shd w:val="clear" w:color="auto" w:fill="F7CAAC"/>
          </w:tcPr>
          <w:p w:rsidR="00ED61A1" w:rsidRPr="006A35A5" w:rsidRDefault="00ED61A1" w:rsidP="00ED61A1">
            <w:pPr>
              <w:jc w:val="both"/>
              <w:rPr>
                <w:b/>
              </w:rPr>
            </w:pPr>
            <w:r w:rsidRPr="006A35A5">
              <w:rPr>
                <w:b/>
              </w:rPr>
              <w:t>Prerekvizity, korekvizity, ekvivalence</w:t>
            </w:r>
          </w:p>
        </w:tc>
        <w:tc>
          <w:tcPr>
            <w:tcW w:w="6769" w:type="dxa"/>
            <w:gridSpan w:val="7"/>
          </w:tcPr>
          <w:p w:rsidR="00ED61A1" w:rsidRPr="006A35A5" w:rsidRDefault="00ED61A1" w:rsidP="00ED61A1">
            <w:pPr>
              <w:jc w:val="both"/>
            </w:pPr>
          </w:p>
        </w:tc>
      </w:tr>
      <w:tr w:rsidR="00ED61A1" w:rsidTr="00ED61A1">
        <w:tc>
          <w:tcPr>
            <w:tcW w:w="3086" w:type="dxa"/>
            <w:shd w:val="clear" w:color="auto" w:fill="F7CAAC"/>
          </w:tcPr>
          <w:p w:rsidR="00ED61A1" w:rsidRPr="006A35A5" w:rsidRDefault="00ED61A1" w:rsidP="00ED61A1">
            <w:pPr>
              <w:jc w:val="both"/>
              <w:rPr>
                <w:b/>
              </w:rPr>
            </w:pPr>
            <w:r w:rsidRPr="006A35A5">
              <w:rPr>
                <w:b/>
              </w:rPr>
              <w:t>Způsob ověření studijních výsledků</w:t>
            </w:r>
          </w:p>
        </w:tc>
        <w:tc>
          <w:tcPr>
            <w:tcW w:w="3406" w:type="dxa"/>
            <w:gridSpan w:val="4"/>
          </w:tcPr>
          <w:p w:rsidR="00ED61A1" w:rsidRPr="006A35A5" w:rsidRDefault="00ED61A1" w:rsidP="00ED61A1">
            <w:pPr>
              <w:jc w:val="both"/>
            </w:pPr>
            <w:r>
              <w:t>k</w:t>
            </w:r>
            <w:r w:rsidRPr="006A35A5">
              <w:t>lasifikovaný zápočet</w:t>
            </w:r>
          </w:p>
        </w:tc>
        <w:tc>
          <w:tcPr>
            <w:tcW w:w="2156" w:type="dxa"/>
            <w:shd w:val="clear" w:color="auto" w:fill="F7CAAC"/>
          </w:tcPr>
          <w:p w:rsidR="00ED61A1" w:rsidRPr="006A35A5" w:rsidRDefault="00ED61A1" w:rsidP="00ED61A1">
            <w:pPr>
              <w:jc w:val="both"/>
              <w:rPr>
                <w:b/>
              </w:rPr>
            </w:pPr>
            <w:r w:rsidRPr="006A35A5">
              <w:rPr>
                <w:b/>
              </w:rPr>
              <w:t>Forma výuky</w:t>
            </w:r>
          </w:p>
        </w:tc>
        <w:tc>
          <w:tcPr>
            <w:tcW w:w="1207" w:type="dxa"/>
            <w:gridSpan w:val="2"/>
          </w:tcPr>
          <w:p w:rsidR="00ED61A1" w:rsidRPr="006A35A5" w:rsidRDefault="00ED61A1" w:rsidP="00ED61A1">
            <w:pPr>
              <w:jc w:val="both"/>
            </w:pPr>
            <w:r>
              <w:t>s</w:t>
            </w:r>
            <w:r w:rsidRPr="006A35A5">
              <w:t>eminář</w:t>
            </w:r>
          </w:p>
          <w:p w:rsidR="00ED61A1" w:rsidRPr="006A35A5" w:rsidRDefault="00ED61A1" w:rsidP="00ED61A1">
            <w:pPr>
              <w:jc w:val="both"/>
            </w:pPr>
          </w:p>
        </w:tc>
      </w:tr>
      <w:tr w:rsidR="00ED61A1" w:rsidTr="00ED61A1">
        <w:tc>
          <w:tcPr>
            <w:tcW w:w="3086" w:type="dxa"/>
            <w:shd w:val="clear" w:color="auto" w:fill="F7CAAC"/>
          </w:tcPr>
          <w:p w:rsidR="00ED61A1" w:rsidRPr="006A35A5" w:rsidRDefault="00ED61A1" w:rsidP="00ED61A1">
            <w:pPr>
              <w:jc w:val="both"/>
              <w:rPr>
                <w:b/>
              </w:rPr>
            </w:pPr>
            <w:r w:rsidRPr="006A35A5">
              <w:rPr>
                <w:b/>
              </w:rPr>
              <w:t>Forma způsobu ověření studijních výsledků a další požadavky na studenta</w:t>
            </w:r>
          </w:p>
        </w:tc>
        <w:tc>
          <w:tcPr>
            <w:tcW w:w="6769" w:type="dxa"/>
            <w:gridSpan w:val="7"/>
            <w:tcBorders>
              <w:bottom w:val="nil"/>
            </w:tcBorders>
          </w:tcPr>
          <w:p w:rsidR="00ED61A1" w:rsidRDefault="00ED61A1" w:rsidP="00ED61A1">
            <w:pPr>
              <w:jc w:val="both"/>
            </w:pPr>
            <w:r w:rsidRPr="006A35A5">
              <w:t>Způsob zakončení př</w:t>
            </w:r>
            <w:r>
              <w:t>edmětu - klasifikovaný zápočet</w:t>
            </w:r>
          </w:p>
          <w:p w:rsidR="00ED61A1" w:rsidRPr="006A35A5" w:rsidRDefault="00ED61A1" w:rsidP="00ED61A1">
            <w:pPr>
              <w:jc w:val="both"/>
            </w:pPr>
            <w:r w:rsidRPr="006A35A5">
              <w:t>Požadavky k</w:t>
            </w:r>
            <w:r>
              <w:t>e klasifikovanému</w:t>
            </w:r>
            <w:r w:rsidRPr="006A35A5">
              <w:t xml:space="preserve"> zápočtu </w:t>
            </w:r>
            <w:r>
              <w:t>- j</w:t>
            </w:r>
            <w:r w:rsidRPr="006A35A5">
              <w:t>e vyžadována důsledná domácí příprava na jednotlivé semináře v podobě studia jednotlivých případových studií a aktivní participace v průběhu seminářů, kde jsou jednotlivá témata diskutována. Studenti vypracovávají v maximálně 5 členných týmech seminární práci s požadovanou strukturou, kterou na závěrečném semináře prezentují a zodpovídají dotazy.</w:t>
            </w:r>
          </w:p>
        </w:tc>
      </w:tr>
      <w:tr w:rsidR="00ED61A1" w:rsidTr="00ED61A1">
        <w:trPr>
          <w:trHeight w:val="229"/>
        </w:trPr>
        <w:tc>
          <w:tcPr>
            <w:tcW w:w="9855" w:type="dxa"/>
            <w:gridSpan w:val="8"/>
            <w:tcBorders>
              <w:top w:val="nil"/>
            </w:tcBorders>
          </w:tcPr>
          <w:p w:rsidR="00ED61A1" w:rsidRPr="006A35A5" w:rsidRDefault="00ED61A1" w:rsidP="00ED61A1">
            <w:pPr>
              <w:jc w:val="both"/>
            </w:pPr>
          </w:p>
        </w:tc>
      </w:tr>
      <w:tr w:rsidR="00ED61A1" w:rsidTr="00ED61A1">
        <w:trPr>
          <w:trHeight w:val="197"/>
        </w:trPr>
        <w:tc>
          <w:tcPr>
            <w:tcW w:w="3086" w:type="dxa"/>
            <w:tcBorders>
              <w:top w:val="nil"/>
            </w:tcBorders>
            <w:shd w:val="clear" w:color="auto" w:fill="F7CAAC"/>
          </w:tcPr>
          <w:p w:rsidR="00ED61A1" w:rsidRPr="006A35A5" w:rsidRDefault="00ED61A1" w:rsidP="00ED61A1">
            <w:pPr>
              <w:jc w:val="both"/>
              <w:rPr>
                <w:b/>
              </w:rPr>
            </w:pPr>
            <w:r w:rsidRPr="006A35A5">
              <w:rPr>
                <w:b/>
              </w:rPr>
              <w:t>Garant předmětu</w:t>
            </w:r>
          </w:p>
        </w:tc>
        <w:tc>
          <w:tcPr>
            <w:tcW w:w="6769" w:type="dxa"/>
            <w:gridSpan w:val="7"/>
            <w:tcBorders>
              <w:top w:val="nil"/>
            </w:tcBorders>
          </w:tcPr>
          <w:p w:rsidR="00ED61A1" w:rsidRPr="006A35A5" w:rsidRDefault="00ED61A1" w:rsidP="00ED61A1">
            <w:pPr>
              <w:jc w:val="both"/>
            </w:pPr>
            <w:r w:rsidRPr="006A35A5">
              <w:t>doc. Ing. Adriana Knápková, Ph.D.</w:t>
            </w:r>
          </w:p>
        </w:tc>
      </w:tr>
      <w:tr w:rsidR="00ED61A1" w:rsidTr="00ED61A1">
        <w:trPr>
          <w:trHeight w:val="243"/>
        </w:trPr>
        <w:tc>
          <w:tcPr>
            <w:tcW w:w="3086" w:type="dxa"/>
            <w:tcBorders>
              <w:top w:val="nil"/>
            </w:tcBorders>
            <w:shd w:val="clear" w:color="auto" w:fill="F7CAAC"/>
          </w:tcPr>
          <w:p w:rsidR="00ED61A1" w:rsidRPr="006A35A5" w:rsidRDefault="00ED61A1" w:rsidP="00ED61A1">
            <w:pPr>
              <w:jc w:val="both"/>
              <w:rPr>
                <w:b/>
              </w:rPr>
            </w:pPr>
            <w:r w:rsidRPr="006A35A5">
              <w:rPr>
                <w:b/>
              </w:rPr>
              <w:t>Zapojení garanta do výuky předmětu</w:t>
            </w:r>
          </w:p>
        </w:tc>
        <w:tc>
          <w:tcPr>
            <w:tcW w:w="6769" w:type="dxa"/>
            <w:gridSpan w:val="7"/>
            <w:tcBorders>
              <w:top w:val="nil"/>
            </w:tcBorders>
          </w:tcPr>
          <w:p w:rsidR="00ED61A1" w:rsidRPr="006A35A5" w:rsidRDefault="00ED61A1" w:rsidP="00ED61A1">
            <w:pPr>
              <w:jc w:val="both"/>
            </w:pPr>
            <w:r w:rsidRPr="006A35A5">
              <w:t xml:space="preserve">Garant se podílí na seminářích v rozsahu </w:t>
            </w:r>
            <w:r>
              <w:t>7</w:t>
            </w:r>
            <w:r w:rsidRPr="006A35A5">
              <w:t>0 %, dále stanovuje koncepci seminářů a dohlíží na jejich jednotné vedení.</w:t>
            </w:r>
          </w:p>
        </w:tc>
      </w:tr>
      <w:tr w:rsidR="00ED61A1" w:rsidTr="00ED61A1">
        <w:tc>
          <w:tcPr>
            <w:tcW w:w="3086" w:type="dxa"/>
            <w:shd w:val="clear" w:color="auto" w:fill="F7CAAC"/>
          </w:tcPr>
          <w:p w:rsidR="00ED61A1" w:rsidRPr="006A35A5" w:rsidRDefault="00ED61A1" w:rsidP="00ED61A1">
            <w:pPr>
              <w:jc w:val="both"/>
              <w:rPr>
                <w:b/>
              </w:rPr>
            </w:pPr>
            <w:r w:rsidRPr="006A35A5">
              <w:rPr>
                <w:b/>
              </w:rPr>
              <w:t>Vyučující</w:t>
            </w:r>
          </w:p>
        </w:tc>
        <w:tc>
          <w:tcPr>
            <w:tcW w:w="6769" w:type="dxa"/>
            <w:gridSpan w:val="7"/>
            <w:tcBorders>
              <w:bottom w:val="nil"/>
            </w:tcBorders>
          </w:tcPr>
          <w:p w:rsidR="00ED61A1" w:rsidRPr="006A35A5" w:rsidRDefault="00ED61A1" w:rsidP="00ED61A1">
            <w:pPr>
              <w:jc w:val="both"/>
            </w:pPr>
            <w:r w:rsidRPr="006A35A5">
              <w:t xml:space="preserve">doc. Ing. Adriana Knápková, Ph.D. – přednášky </w:t>
            </w:r>
            <w:r>
              <w:t>(7</w:t>
            </w:r>
            <w:r w:rsidRPr="006A35A5">
              <w:t>0%</w:t>
            </w:r>
            <w:r>
              <w:t xml:space="preserve">); </w:t>
            </w:r>
            <w:r w:rsidRPr="006A35A5">
              <w:t xml:space="preserve">Ing. Přemysl Pálka, Ph.D. – přednášky </w:t>
            </w:r>
            <w:r>
              <w:t>(</w:t>
            </w:r>
            <w:r w:rsidRPr="006A35A5">
              <w:t>30%</w:t>
            </w:r>
            <w:r>
              <w:t>)</w:t>
            </w:r>
          </w:p>
        </w:tc>
      </w:tr>
      <w:tr w:rsidR="00ED61A1" w:rsidTr="00ED61A1">
        <w:trPr>
          <w:trHeight w:val="42"/>
        </w:trPr>
        <w:tc>
          <w:tcPr>
            <w:tcW w:w="9855" w:type="dxa"/>
            <w:gridSpan w:val="8"/>
            <w:tcBorders>
              <w:top w:val="nil"/>
            </w:tcBorders>
          </w:tcPr>
          <w:p w:rsidR="00ED61A1" w:rsidRPr="006A35A5" w:rsidRDefault="00ED61A1" w:rsidP="00ED61A1">
            <w:pPr>
              <w:jc w:val="both"/>
            </w:pPr>
          </w:p>
        </w:tc>
      </w:tr>
      <w:tr w:rsidR="00ED61A1" w:rsidTr="00ED61A1">
        <w:tc>
          <w:tcPr>
            <w:tcW w:w="3086" w:type="dxa"/>
            <w:shd w:val="clear" w:color="auto" w:fill="F7CAAC"/>
          </w:tcPr>
          <w:p w:rsidR="00ED61A1" w:rsidRPr="006A35A5" w:rsidRDefault="00ED61A1" w:rsidP="00ED61A1">
            <w:pPr>
              <w:jc w:val="both"/>
              <w:rPr>
                <w:b/>
              </w:rPr>
            </w:pPr>
            <w:r w:rsidRPr="006A35A5">
              <w:rPr>
                <w:b/>
              </w:rPr>
              <w:t>Stručná anotace předmětu</w:t>
            </w:r>
          </w:p>
        </w:tc>
        <w:tc>
          <w:tcPr>
            <w:tcW w:w="6769" w:type="dxa"/>
            <w:gridSpan w:val="7"/>
            <w:tcBorders>
              <w:bottom w:val="nil"/>
            </w:tcBorders>
          </w:tcPr>
          <w:p w:rsidR="00ED61A1" w:rsidRPr="006A35A5" w:rsidRDefault="00ED61A1" w:rsidP="00ED61A1">
            <w:pPr>
              <w:jc w:val="both"/>
            </w:pPr>
          </w:p>
        </w:tc>
      </w:tr>
      <w:tr w:rsidR="00ED61A1" w:rsidTr="00ED61A1">
        <w:trPr>
          <w:trHeight w:val="2909"/>
        </w:trPr>
        <w:tc>
          <w:tcPr>
            <w:tcW w:w="9855" w:type="dxa"/>
            <w:gridSpan w:val="8"/>
            <w:tcBorders>
              <w:top w:val="nil"/>
              <w:bottom w:val="single" w:sz="12" w:space="0" w:color="auto"/>
            </w:tcBorders>
          </w:tcPr>
          <w:p w:rsidR="00ED61A1" w:rsidRPr="006A35A5" w:rsidRDefault="00ED61A1" w:rsidP="00ED61A1">
            <w:pPr>
              <w:jc w:val="both"/>
            </w:pPr>
            <w:r w:rsidRPr="006A35A5">
              <w:t xml:space="preserve">V rámci tohoto předmětu je vyučován kurz „Microeconomics of Competitiveness“ s využitím materiálů od Harvard Business School (Boston, USA), které byly vytvořeny prof. Michaelem Porterem a jeho týmem. Kurz se zabývá rozhodujícími činiteli národní a regionální konkurenceschopnosti z pohledu firem, klastrů a celé ekonomiky. Studenti jsou vedeni k samostatnému studiu odborné literatury a případových studií. </w:t>
            </w:r>
          </w:p>
          <w:p w:rsidR="00ED61A1" w:rsidRPr="006A35A5" w:rsidRDefault="00ED61A1" w:rsidP="00085185">
            <w:pPr>
              <w:pStyle w:val="Odstavecseseznamem"/>
              <w:numPr>
                <w:ilvl w:val="0"/>
                <w:numId w:val="50"/>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Konkurenční výhoda a principy podnikové strategie - Finland and Nokia.</w:t>
            </w:r>
          </w:p>
          <w:p w:rsidR="00ED61A1" w:rsidRPr="006A35A5" w:rsidRDefault="00ED61A1" w:rsidP="00085185">
            <w:pPr>
              <w:pStyle w:val="Odstavecseseznamem"/>
              <w:numPr>
                <w:ilvl w:val="0"/>
                <w:numId w:val="50"/>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Strategie nadnárodních společností - Intel Corporation and Volvo Trucks. </w:t>
            </w:r>
          </w:p>
          <w:p w:rsidR="00ED61A1" w:rsidRPr="006A35A5" w:rsidRDefault="00ED61A1" w:rsidP="00085185">
            <w:pPr>
              <w:pStyle w:val="Odstavecseseznamem"/>
              <w:numPr>
                <w:ilvl w:val="0"/>
                <w:numId w:val="50"/>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Porterův Diamant - The Japanese Facsimile Industry. </w:t>
            </w:r>
          </w:p>
          <w:p w:rsidR="00ED61A1" w:rsidRPr="006A35A5" w:rsidRDefault="00ED61A1" w:rsidP="00085185">
            <w:pPr>
              <w:pStyle w:val="Odstavecseseznamem"/>
              <w:numPr>
                <w:ilvl w:val="0"/>
                <w:numId w:val="50"/>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Porterův Diamant v rozvíjejících se ekonomikách - Estonia in Transition. </w:t>
            </w:r>
          </w:p>
          <w:p w:rsidR="00ED61A1" w:rsidRPr="006A35A5" w:rsidRDefault="00ED61A1" w:rsidP="00085185">
            <w:pPr>
              <w:pStyle w:val="Odstavecseseznamem"/>
              <w:numPr>
                <w:ilvl w:val="0"/>
                <w:numId w:val="50"/>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Klastry a rozvoj klastrů - The California Wine Cluster. </w:t>
            </w:r>
          </w:p>
          <w:p w:rsidR="00ED61A1" w:rsidRPr="006A35A5" w:rsidRDefault="00ED61A1" w:rsidP="00085185">
            <w:pPr>
              <w:pStyle w:val="Odstavecseseznamem"/>
              <w:numPr>
                <w:ilvl w:val="0"/>
                <w:numId w:val="50"/>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Klastry v rozvíjejících se ekonomikách - Electronics and IT in Costa Rica. </w:t>
            </w:r>
          </w:p>
          <w:p w:rsidR="00ED61A1" w:rsidRPr="006A35A5" w:rsidRDefault="00ED61A1" w:rsidP="00085185">
            <w:pPr>
              <w:pStyle w:val="Odstavecseseznamem"/>
              <w:numPr>
                <w:ilvl w:val="0"/>
                <w:numId w:val="50"/>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Národní ekonomická strategie: vyspělá ekonomika – Singapore. </w:t>
            </w:r>
          </w:p>
          <w:p w:rsidR="00ED61A1" w:rsidRPr="006A35A5" w:rsidRDefault="00ED61A1" w:rsidP="00085185">
            <w:pPr>
              <w:pStyle w:val="Odstavecseseznamem"/>
              <w:numPr>
                <w:ilvl w:val="0"/>
                <w:numId w:val="50"/>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Národní ekonomická strategie: rozvíjející se ekonomika – Rwanda. </w:t>
            </w:r>
          </w:p>
          <w:p w:rsidR="00ED61A1" w:rsidRPr="006A35A5" w:rsidRDefault="00ED61A1" w:rsidP="00085185">
            <w:pPr>
              <w:pStyle w:val="Odstavecseseznamem"/>
              <w:numPr>
                <w:ilvl w:val="0"/>
                <w:numId w:val="50"/>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Týmová prezentace případových studií.</w:t>
            </w:r>
          </w:p>
        </w:tc>
      </w:tr>
      <w:tr w:rsidR="00ED61A1" w:rsidTr="00ED61A1">
        <w:trPr>
          <w:trHeight w:val="265"/>
        </w:trPr>
        <w:tc>
          <w:tcPr>
            <w:tcW w:w="3653" w:type="dxa"/>
            <w:gridSpan w:val="2"/>
            <w:tcBorders>
              <w:top w:val="nil"/>
            </w:tcBorders>
            <w:shd w:val="clear" w:color="auto" w:fill="F7CAAC"/>
          </w:tcPr>
          <w:p w:rsidR="00ED61A1" w:rsidRPr="006A35A5" w:rsidRDefault="00ED61A1" w:rsidP="00ED61A1">
            <w:pPr>
              <w:jc w:val="both"/>
            </w:pPr>
            <w:r w:rsidRPr="006A35A5">
              <w:rPr>
                <w:b/>
              </w:rPr>
              <w:t>Studijní literatura a studijní pomůcky</w:t>
            </w:r>
          </w:p>
        </w:tc>
        <w:tc>
          <w:tcPr>
            <w:tcW w:w="6202" w:type="dxa"/>
            <w:gridSpan w:val="6"/>
            <w:tcBorders>
              <w:top w:val="nil"/>
              <w:bottom w:val="nil"/>
            </w:tcBorders>
          </w:tcPr>
          <w:p w:rsidR="00ED61A1" w:rsidRPr="006A35A5" w:rsidRDefault="00ED61A1" w:rsidP="00ED61A1">
            <w:pPr>
              <w:jc w:val="both"/>
            </w:pPr>
          </w:p>
        </w:tc>
      </w:tr>
      <w:tr w:rsidR="00ED61A1" w:rsidTr="00ED61A1">
        <w:trPr>
          <w:trHeight w:val="1058"/>
        </w:trPr>
        <w:tc>
          <w:tcPr>
            <w:tcW w:w="9855" w:type="dxa"/>
            <w:gridSpan w:val="8"/>
            <w:tcBorders>
              <w:top w:val="nil"/>
            </w:tcBorders>
          </w:tcPr>
          <w:p w:rsidR="00ED61A1" w:rsidRPr="006A35A5" w:rsidRDefault="00ED61A1" w:rsidP="00ED61A1">
            <w:pPr>
              <w:rPr>
                <w:b/>
              </w:rPr>
            </w:pPr>
            <w:r w:rsidRPr="006A35A5">
              <w:rPr>
                <w:b/>
              </w:rPr>
              <w:t>Povinná literatura</w:t>
            </w:r>
          </w:p>
          <w:p w:rsidR="00ED61A1" w:rsidRPr="006A35A5" w:rsidRDefault="00ED61A1" w:rsidP="00ED61A1">
            <w:r w:rsidRPr="006A35A5">
              <w:t xml:space="preserve">PORTER, M. </w:t>
            </w:r>
            <w:r w:rsidRPr="006A35A5">
              <w:rPr>
                <w:i/>
                <w:iCs/>
              </w:rPr>
              <w:t>On Competition</w:t>
            </w:r>
            <w:r w:rsidRPr="006A35A5">
              <w:t xml:space="preserve">. Harvard Business School Press, 2008. ISBN 978-1422126967. </w:t>
            </w:r>
          </w:p>
          <w:p w:rsidR="00ED61A1" w:rsidRPr="006A35A5" w:rsidRDefault="00ED61A1" w:rsidP="00ED61A1">
            <w:pPr>
              <w:jc w:val="both"/>
            </w:pPr>
            <w:r w:rsidRPr="006A35A5">
              <w:rPr>
                <w:i/>
                <w:iCs/>
              </w:rPr>
              <w:t>Případové studie vydané Harvard Business School k předmětu "Microeconomics of Competitiveness"</w:t>
            </w:r>
            <w:r w:rsidRPr="006A35A5">
              <w:t>.</w:t>
            </w:r>
          </w:p>
          <w:p w:rsidR="00ED61A1" w:rsidRPr="006A35A5" w:rsidRDefault="00ED61A1" w:rsidP="00ED61A1">
            <w:pPr>
              <w:rPr>
                <w:b/>
              </w:rPr>
            </w:pPr>
            <w:r w:rsidRPr="006A35A5">
              <w:rPr>
                <w:b/>
              </w:rPr>
              <w:t>Doporučená literatura</w:t>
            </w:r>
          </w:p>
          <w:p w:rsidR="00ED61A1" w:rsidRDefault="00ED61A1" w:rsidP="00ED61A1">
            <w:pPr>
              <w:jc w:val="both"/>
            </w:pPr>
            <w:r w:rsidRPr="006A35A5">
              <w:t>KAHNEMAN, D.</w:t>
            </w:r>
            <w:r>
              <w:t>,</w:t>
            </w:r>
            <w:r w:rsidRPr="006A35A5">
              <w:t xml:space="preserve"> CHARAN</w:t>
            </w:r>
            <w:r>
              <w:t>, R</w:t>
            </w:r>
            <w:r w:rsidRPr="006A35A5">
              <w:t xml:space="preserve">. </w:t>
            </w:r>
            <w:r w:rsidRPr="006A35A5">
              <w:rPr>
                <w:i/>
              </w:rPr>
              <w:t>On Making Smart Decisions</w:t>
            </w:r>
            <w:r w:rsidRPr="006A35A5">
              <w:t>. Harvard Business Review, 2013. ISBN 978-1422189894.</w:t>
            </w:r>
          </w:p>
          <w:p w:rsidR="00ED61A1" w:rsidRPr="006A35A5" w:rsidRDefault="00ED61A1" w:rsidP="00ED61A1">
            <w:pPr>
              <w:jc w:val="both"/>
            </w:pPr>
            <w:r w:rsidRPr="006A35A5">
              <w:t>PORTER, M., KIM, Ch.W.</w:t>
            </w:r>
            <w:r>
              <w:t>,</w:t>
            </w:r>
            <w:r w:rsidRPr="006A35A5">
              <w:t xml:space="preserve"> </w:t>
            </w:r>
            <w:r w:rsidRPr="006A35A5">
              <w:rPr>
                <w:caps/>
              </w:rPr>
              <w:t>Mauborgne</w:t>
            </w:r>
            <w:r>
              <w:rPr>
                <w:caps/>
              </w:rPr>
              <w:t>,</w:t>
            </w:r>
            <w:r w:rsidRPr="006A35A5">
              <w:t xml:space="preserve"> R.A. </w:t>
            </w:r>
            <w:r w:rsidRPr="006A35A5">
              <w:rPr>
                <w:i/>
              </w:rPr>
              <w:t>On Strategy.</w:t>
            </w:r>
            <w:r w:rsidRPr="006A35A5">
              <w:t xml:space="preserve"> Harvard Business Review, 2011. ISBN 978-1422157985.</w:t>
            </w:r>
          </w:p>
        </w:tc>
      </w:tr>
      <w:tr w:rsidR="00ED61A1" w:rsidTr="00ED61A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D61A1" w:rsidRPr="006A35A5" w:rsidRDefault="00ED61A1" w:rsidP="00ED61A1">
            <w:pPr>
              <w:jc w:val="center"/>
              <w:rPr>
                <w:b/>
              </w:rPr>
            </w:pPr>
            <w:r w:rsidRPr="006A35A5">
              <w:rPr>
                <w:b/>
              </w:rPr>
              <w:t>Informace ke kombinované nebo distanční formě</w:t>
            </w:r>
          </w:p>
        </w:tc>
      </w:tr>
      <w:tr w:rsidR="00ED61A1" w:rsidTr="00ED61A1">
        <w:tc>
          <w:tcPr>
            <w:tcW w:w="4787" w:type="dxa"/>
            <w:gridSpan w:val="3"/>
            <w:tcBorders>
              <w:top w:val="single" w:sz="2" w:space="0" w:color="auto"/>
            </w:tcBorders>
            <w:shd w:val="clear" w:color="auto" w:fill="F7CAAC"/>
          </w:tcPr>
          <w:p w:rsidR="00ED61A1" w:rsidRPr="006A35A5" w:rsidRDefault="00ED61A1" w:rsidP="00ED61A1">
            <w:pPr>
              <w:jc w:val="both"/>
            </w:pPr>
            <w:r w:rsidRPr="006A35A5">
              <w:rPr>
                <w:b/>
              </w:rPr>
              <w:t>Rozsah konzultací (soustředění)</w:t>
            </w:r>
          </w:p>
        </w:tc>
        <w:tc>
          <w:tcPr>
            <w:tcW w:w="889" w:type="dxa"/>
            <w:tcBorders>
              <w:top w:val="single" w:sz="2" w:space="0" w:color="auto"/>
            </w:tcBorders>
          </w:tcPr>
          <w:p w:rsidR="00ED61A1" w:rsidRPr="006A35A5" w:rsidRDefault="00ED61A1" w:rsidP="00ED61A1">
            <w:pPr>
              <w:jc w:val="both"/>
            </w:pPr>
          </w:p>
        </w:tc>
        <w:tc>
          <w:tcPr>
            <w:tcW w:w="4179" w:type="dxa"/>
            <w:gridSpan w:val="4"/>
            <w:tcBorders>
              <w:top w:val="single" w:sz="2" w:space="0" w:color="auto"/>
            </w:tcBorders>
            <w:shd w:val="clear" w:color="auto" w:fill="F7CAAC"/>
          </w:tcPr>
          <w:p w:rsidR="00ED61A1" w:rsidRPr="006A35A5" w:rsidRDefault="00ED61A1" w:rsidP="00ED61A1">
            <w:pPr>
              <w:jc w:val="both"/>
              <w:rPr>
                <w:b/>
              </w:rPr>
            </w:pPr>
            <w:r w:rsidRPr="006A35A5">
              <w:rPr>
                <w:b/>
              </w:rPr>
              <w:t xml:space="preserve">hodin </w:t>
            </w:r>
          </w:p>
        </w:tc>
      </w:tr>
      <w:tr w:rsidR="00ED61A1" w:rsidTr="00ED61A1">
        <w:tc>
          <w:tcPr>
            <w:tcW w:w="9855" w:type="dxa"/>
            <w:gridSpan w:val="8"/>
            <w:shd w:val="clear" w:color="auto" w:fill="F7CAAC"/>
          </w:tcPr>
          <w:p w:rsidR="00ED61A1" w:rsidRPr="006A35A5" w:rsidRDefault="00ED61A1" w:rsidP="00ED61A1">
            <w:pPr>
              <w:jc w:val="both"/>
              <w:rPr>
                <w:b/>
              </w:rPr>
            </w:pPr>
            <w:r w:rsidRPr="006A35A5">
              <w:rPr>
                <w:b/>
              </w:rPr>
              <w:t>Informace o způsobu kontaktu s vyučujícím</w:t>
            </w:r>
          </w:p>
        </w:tc>
      </w:tr>
      <w:tr w:rsidR="00ED61A1" w:rsidTr="00ED61A1">
        <w:trPr>
          <w:trHeight w:val="606"/>
        </w:trPr>
        <w:tc>
          <w:tcPr>
            <w:tcW w:w="9855" w:type="dxa"/>
            <w:gridSpan w:val="8"/>
          </w:tcPr>
          <w:p w:rsidR="00ED61A1" w:rsidRPr="006A35A5" w:rsidRDefault="00ED61A1" w:rsidP="00ED61A1">
            <w:pPr>
              <w:jc w:val="both"/>
            </w:pPr>
            <w:r w:rsidRPr="006A35A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8F1C1D" w:rsidRDefault="008F1C1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D61A1" w:rsidTr="00ED61A1">
        <w:tc>
          <w:tcPr>
            <w:tcW w:w="9855" w:type="dxa"/>
            <w:gridSpan w:val="8"/>
            <w:tcBorders>
              <w:bottom w:val="double" w:sz="4" w:space="0" w:color="auto"/>
            </w:tcBorders>
            <w:shd w:val="clear" w:color="auto" w:fill="BDD6EE"/>
          </w:tcPr>
          <w:p w:rsidR="00ED61A1" w:rsidRDefault="00ED61A1" w:rsidP="00ED61A1">
            <w:pPr>
              <w:jc w:val="both"/>
              <w:rPr>
                <w:b/>
                <w:sz w:val="28"/>
              </w:rPr>
            </w:pPr>
            <w:r>
              <w:lastRenderedPageBreak/>
              <w:br w:type="page"/>
            </w:r>
            <w:r>
              <w:rPr>
                <w:b/>
                <w:sz w:val="28"/>
              </w:rPr>
              <w:t>B-III – Charakteristika studijního předmětu</w:t>
            </w:r>
          </w:p>
        </w:tc>
      </w:tr>
      <w:tr w:rsidR="00ED61A1" w:rsidRPr="00647013" w:rsidTr="00ED61A1">
        <w:tc>
          <w:tcPr>
            <w:tcW w:w="3086" w:type="dxa"/>
            <w:tcBorders>
              <w:top w:val="double" w:sz="4" w:space="0" w:color="auto"/>
            </w:tcBorders>
            <w:shd w:val="clear" w:color="auto" w:fill="F7CAAC"/>
          </w:tcPr>
          <w:p w:rsidR="00ED61A1" w:rsidRPr="00647013" w:rsidRDefault="00ED61A1" w:rsidP="00ED61A1">
            <w:pPr>
              <w:jc w:val="both"/>
              <w:rPr>
                <w:b/>
              </w:rPr>
            </w:pPr>
            <w:r w:rsidRPr="00647013">
              <w:rPr>
                <w:b/>
              </w:rPr>
              <w:t>Název studijního předmětu</w:t>
            </w:r>
          </w:p>
        </w:tc>
        <w:tc>
          <w:tcPr>
            <w:tcW w:w="6769" w:type="dxa"/>
            <w:gridSpan w:val="7"/>
            <w:tcBorders>
              <w:top w:val="double" w:sz="4" w:space="0" w:color="auto"/>
            </w:tcBorders>
          </w:tcPr>
          <w:p w:rsidR="00ED61A1" w:rsidRPr="00EE5409" w:rsidRDefault="00ED61A1" w:rsidP="00ED61A1">
            <w:pPr>
              <w:jc w:val="both"/>
            </w:pPr>
            <w:r w:rsidRPr="00EE5409">
              <w:t>Consumer Behaviour</w:t>
            </w:r>
          </w:p>
        </w:tc>
      </w:tr>
      <w:tr w:rsidR="00ED61A1" w:rsidRPr="00647013" w:rsidTr="00ED61A1">
        <w:tc>
          <w:tcPr>
            <w:tcW w:w="3086" w:type="dxa"/>
            <w:shd w:val="clear" w:color="auto" w:fill="F7CAAC"/>
          </w:tcPr>
          <w:p w:rsidR="00ED61A1" w:rsidRPr="00647013" w:rsidRDefault="00ED61A1" w:rsidP="00ED61A1">
            <w:pPr>
              <w:jc w:val="both"/>
              <w:rPr>
                <w:b/>
              </w:rPr>
            </w:pPr>
            <w:r w:rsidRPr="00647013">
              <w:rPr>
                <w:b/>
              </w:rPr>
              <w:t>Typ předmětu</w:t>
            </w:r>
          </w:p>
        </w:tc>
        <w:tc>
          <w:tcPr>
            <w:tcW w:w="3406" w:type="dxa"/>
            <w:gridSpan w:val="4"/>
          </w:tcPr>
          <w:p w:rsidR="00ED61A1" w:rsidRPr="00EE5409" w:rsidRDefault="00ED61A1" w:rsidP="00ED61A1">
            <w:pPr>
              <w:jc w:val="both"/>
            </w:pPr>
            <w:r w:rsidRPr="00EE5409">
              <w:t>povinně volitelný „PV“</w:t>
            </w:r>
          </w:p>
        </w:tc>
        <w:tc>
          <w:tcPr>
            <w:tcW w:w="2695" w:type="dxa"/>
            <w:gridSpan w:val="2"/>
            <w:shd w:val="clear" w:color="auto" w:fill="F7CAAC"/>
          </w:tcPr>
          <w:p w:rsidR="00ED61A1" w:rsidRPr="00ED61A1" w:rsidRDefault="00ED61A1" w:rsidP="00ED61A1">
            <w:pPr>
              <w:jc w:val="both"/>
            </w:pPr>
            <w:r w:rsidRPr="00ED61A1">
              <w:rPr>
                <w:b/>
              </w:rPr>
              <w:t>doporučený ročník / semestr</w:t>
            </w:r>
          </w:p>
        </w:tc>
        <w:tc>
          <w:tcPr>
            <w:tcW w:w="668" w:type="dxa"/>
          </w:tcPr>
          <w:p w:rsidR="00ED61A1" w:rsidRPr="00ED61A1" w:rsidRDefault="00ED61A1" w:rsidP="00ED61A1">
            <w:pPr>
              <w:jc w:val="both"/>
            </w:pPr>
            <w:r w:rsidRPr="00ED61A1">
              <w:t>Z</w:t>
            </w:r>
          </w:p>
        </w:tc>
      </w:tr>
      <w:tr w:rsidR="00ED61A1" w:rsidRPr="00647013" w:rsidTr="00ED61A1">
        <w:tc>
          <w:tcPr>
            <w:tcW w:w="3086" w:type="dxa"/>
            <w:shd w:val="clear" w:color="auto" w:fill="F7CAAC"/>
          </w:tcPr>
          <w:p w:rsidR="00ED61A1" w:rsidRPr="00647013" w:rsidRDefault="00ED61A1" w:rsidP="00ED61A1">
            <w:pPr>
              <w:jc w:val="both"/>
              <w:rPr>
                <w:b/>
              </w:rPr>
            </w:pPr>
            <w:r w:rsidRPr="00647013">
              <w:rPr>
                <w:b/>
              </w:rPr>
              <w:t>Rozsah studijního předmětu</w:t>
            </w:r>
          </w:p>
        </w:tc>
        <w:tc>
          <w:tcPr>
            <w:tcW w:w="1701" w:type="dxa"/>
            <w:gridSpan w:val="2"/>
          </w:tcPr>
          <w:p w:rsidR="00ED61A1" w:rsidRPr="00EE5409" w:rsidRDefault="00ED61A1" w:rsidP="00ED61A1">
            <w:pPr>
              <w:jc w:val="both"/>
            </w:pPr>
            <w:r w:rsidRPr="00EE5409">
              <w:t>26p + 13s</w:t>
            </w:r>
          </w:p>
        </w:tc>
        <w:tc>
          <w:tcPr>
            <w:tcW w:w="889" w:type="dxa"/>
            <w:shd w:val="clear" w:color="auto" w:fill="F7CAAC"/>
          </w:tcPr>
          <w:p w:rsidR="00ED61A1" w:rsidRPr="00EE5409" w:rsidRDefault="00ED61A1" w:rsidP="00ED61A1">
            <w:pPr>
              <w:jc w:val="both"/>
              <w:rPr>
                <w:b/>
              </w:rPr>
            </w:pPr>
            <w:r w:rsidRPr="00EE5409">
              <w:rPr>
                <w:b/>
              </w:rPr>
              <w:t xml:space="preserve">hod. </w:t>
            </w:r>
          </w:p>
        </w:tc>
        <w:tc>
          <w:tcPr>
            <w:tcW w:w="816" w:type="dxa"/>
          </w:tcPr>
          <w:p w:rsidR="00ED61A1" w:rsidRPr="00EE5409" w:rsidRDefault="00ED61A1" w:rsidP="00ED61A1">
            <w:pPr>
              <w:jc w:val="both"/>
            </w:pPr>
            <w:r w:rsidRPr="00EE5409">
              <w:t>39</w:t>
            </w:r>
          </w:p>
        </w:tc>
        <w:tc>
          <w:tcPr>
            <w:tcW w:w="2156" w:type="dxa"/>
            <w:shd w:val="clear" w:color="auto" w:fill="F7CAAC"/>
          </w:tcPr>
          <w:p w:rsidR="00ED61A1" w:rsidRPr="00647013" w:rsidRDefault="00ED61A1" w:rsidP="00ED61A1">
            <w:pPr>
              <w:jc w:val="both"/>
              <w:rPr>
                <w:b/>
              </w:rPr>
            </w:pPr>
            <w:r w:rsidRPr="00647013">
              <w:rPr>
                <w:b/>
              </w:rPr>
              <w:t>kreditů</w:t>
            </w:r>
          </w:p>
        </w:tc>
        <w:tc>
          <w:tcPr>
            <w:tcW w:w="1207" w:type="dxa"/>
            <w:gridSpan w:val="2"/>
          </w:tcPr>
          <w:p w:rsidR="00ED61A1" w:rsidRPr="00EE5409" w:rsidRDefault="00ED61A1" w:rsidP="00ED61A1">
            <w:pPr>
              <w:jc w:val="both"/>
            </w:pPr>
            <w:r w:rsidRPr="00EE5409">
              <w:t>3</w:t>
            </w:r>
          </w:p>
        </w:tc>
      </w:tr>
      <w:tr w:rsidR="00ED61A1" w:rsidRPr="00647013" w:rsidTr="00ED61A1">
        <w:tc>
          <w:tcPr>
            <w:tcW w:w="3086" w:type="dxa"/>
            <w:shd w:val="clear" w:color="auto" w:fill="F7CAAC"/>
          </w:tcPr>
          <w:p w:rsidR="00ED61A1" w:rsidRPr="00647013" w:rsidRDefault="00ED61A1" w:rsidP="00ED61A1">
            <w:pPr>
              <w:jc w:val="both"/>
              <w:rPr>
                <w:b/>
              </w:rPr>
            </w:pPr>
            <w:r w:rsidRPr="00647013">
              <w:rPr>
                <w:b/>
              </w:rPr>
              <w:t>Prerekvizity, korekvizity, ekvivalence</w:t>
            </w:r>
          </w:p>
        </w:tc>
        <w:tc>
          <w:tcPr>
            <w:tcW w:w="6769" w:type="dxa"/>
            <w:gridSpan w:val="7"/>
          </w:tcPr>
          <w:p w:rsidR="00ED61A1" w:rsidRPr="00B82BC2" w:rsidRDefault="00ED61A1" w:rsidP="00ED61A1">
            <w:pPr>
              <w:jc w:val="both"/>
            </w:pPr>
          </w:p>
        </w:tc>
      </w:tr>
      <w:tr w:rsidR="00ED61A1" w:rsidRPr="00647013" w:rsidTr="00ED61A1">
        <w:trPr>
          <w:trHeight w:val="432"/>
        </w:trPr>
        <w:tc>
          <w:tcPr>
            <w:tcW w:w="3086" w:type="dxa"/>
            <w:shd w:val="clear" w:color="auto" w:fill="F7CAAC"/>
          </w:tcPr>
          <w:p w:rsidR="00ED61A1" w:rsidRPr="00647013" w:rsidRDefault="00ED61A1" w:rsidP="00ED61A1">
            <w:pPr>
              <w:jc w:val="both"/>
              <w:rPr>
                <w:b/>
              </w:rPr>
            </w:pPr>
            <w:r w:rsidRPr="00647013">
              <w:rPr>
                <w:b/>
              </w:rPr>
              <w:t>Způsob ověření studijních výsledků</w:t>
            </w:r>
          </w:p>
        </w:tc>
        <w:tc>
          <w:tcPr>
            <w:tcW w:w="3406" w:type="dxa"/>
            <w:gridSpan w:val="4"/>
          </w:tcPr>
          <w:p w:rsidR="00ED61A1" w:rsidRPr="00647013" w:rsidRDefault="005932E6" w:rsidP="00ED61A1">
            <w:pPr>
              <w:jc w:val="both"/>
            </w:pPr>
            <w:r>
              <w:t>k</w:t>
            </w:r>
            <w:r w:rsidR="0028365F">
              <w:t>lasifikovaný zápočet</w:t>
            </w:r>
          </w:p>
        </w:tc>
        <w:tc>
          <w:tcPr>
            <w:tcW w:w="2156" w:type="dxa"/>
            <w:shd w:val="clear" w:color="auto" w:fill="F7CAAC"/>
          </w:tcPr>
          <w:p w:rsidR="00ED61A1" w:rsidRPr="00647013" w:rsidRDefault="00ED61A1" w:rsidP="00ED61A1">
            <w:pPr>
              <w:jc w:val="both"/>
              <w:rPr>
                <w:b/>
              </w:rPr>
            </w:pPr>
            <w:r w:rsidRPr="00647013">
              <w:rPr>
                <w:b/>
              </w:rPr>
              <w:t>Forma výuky</w:t>
            </w:r>
          </w:p>
        </w:tc>
        <w:tc>
          <w:tcPr>
            <w:tcW w:w="1207" w:type="dxa"/>
            <w:gridSpan w:val="2"/>
          </w:tcPr>
          <w:p w:rsidR="00ED61A1" w:rsidRPr="00647013" w:rsidRDefault="00ED61A1" w:rsidP="00ED61A1">
            <w:pPr>
              <w:jc w:val="both"/>
            </w:pPr>
            <w:r>
              <w:t>p</w:t>
            </w:r>
            <w:r w:rsidRPr="00647013">
              <w:t>řednáška, seminář</w:t>
            </w:r>
          </w:p>
        </w:tc>
      </w:tr>
      <w:tr w:rsidR="00ED61A1" w:rsidRPr="00647013" w:rsidTr="00ED61A1">
        <w:tc>
          <w:tcPr>
            <w:tcW w:w="3086" w:type="dxa"/>
            <w:shd w:val="clear" w:color="auto" w:fill="F7CAAC"/>
          </w:tcPr>
          <w:p w:rsidR="00ED61A1" w:rsidRPr="00647013" w:rsidRDefault="00ED61A1" w:rsidP="00ED61A1">
            <w:pPr>
              <w:jc w:val="both"/>
              <w:rPr>
                <w:b/>
              </w:rPr>
            </w:pPr>
            <w:r w:rsidRPr="00647013">
              <w:rPr>
                <w:b/>
              </w:rPr>
              <w:t>Forma způsobu ověření studijních výsledků a další požadavky na studenta</w:t>
            </w:r>
          </w:p>
        </w:tc>
        <w:tc>
          <w:tcPr>
            <w:tcW w:w="6769" w:type="dxa"/>
            <w:gridSpan w:val="7"/>
            <w:tcBorders>
              <w:bottom w:val="nil"/>
            </w:tcBorders>
          </w:tcPr>
          <w:p w:rsidR="00ED61A1" w:rsidRPr="002645C6" w:rsidRDefault="00ED61A1" w:rsidP="00ED61A1">
            <w:pPr>
              <w:jc w:val="both"/>
            </w:pPr>
            <w:r w:rsidRPr="002645C6">
              <w:t xml:space="preserve">Způsob zakončení předmětu – </w:t>
            </w:r>
            <w:r w:rsidR="0028365F">
              <w:t>klasifikovaný zápočet</w:t>
            </w:r>
          </w:p>
          <w:p w:rsidR="00ED61A1" w:rsidRPr="00647013" w:rsidRDefault="00ED61A1" w:rsidP="00ED61A1">
            <w:pPr>
              <w:jc w:val="both"/>
            </w:pPr>
            <w:r w:rsidRPr="002645C6">
              <w:t xml:space="preserve">Požadavky na </w:t>
            </w:r>
            <w:r w:rsidR="008067E8">
              <w:t xml:space="preserve">klasifikovaný </w:t>
            </w:r>
            <w:r w:rsidRPr="002645C6">
              <w:t>zápočet: aktivní účast na seminářích – minimálně 80 % na realizovaných seminářích; vypracování, prezentace, obhájení a odevzdání seminární práce dle požadavků vyučujícího; absolvování průběžných testů. Studenti vypracují semestrální práci, jejímž obsahem bude analýza nových trendů chování spotřebitelů na vybraném trhu. Analýza bude postavena na výsledcích vlastního výzkumu studentů; rozsah práce bude cca 15 stran textu a grafických příloh + prezentace.</w:t>
            </w:r>
            <w:r w:rsidR="0028365F">
              <w:t xml:space="preserve"> Dále student musí splnit </w:t>
            </w:r>
            <w:r w:rsidR="0028365F" w:rsidRPr="002645C6">
              <w:t>písemný test s maximálním možným počtem dosažitelných bodů 100, musí být splněn alespoň na 60 %, poté následuje ústní část zkoušky v rozsahu znalostí přednášek a seminářů.</w:t>
            </w:r>
          </w:p>
        </w:tc>
      </w:tr>
      <w:tr w:rsidR="00ED61A1" w:rsidRPr="00647013" w:rsidTr="00ED61A1">
        <w:trPr>
          <w:trHeight w:val="42"/>
        </w:trPr>
        <w:tc>
          <w:tcPr>
            <w:tcW w:w="9855" w:type="dxa"/>
            <w:gridSpan w:val="8"/>
            <w:tcBorders>
              <w:top w:val="nil"/>
            </w:tcBorders>
          </w:tcPr>
          <w:p w:rsidR="00ED61A1" w:rsidRPr="00647013" w:rsidRDefault="00ED61A1" w:rsidP="00ED61A1">
            <w:pPr>
              <w:jc w:val="both"/>
            </w:pPr>
          </w:p>
        </w:tc>
      </w:tr>
      <w:tr w:rsidR="00ED61A1" w:rsidRPr="00647013" w:rsidTr="00ED61A1">
        <w:trPr>
          <w:trHeight w:val="197"/>
        </w:trPr>
        <w:tc>
          <w:tcPr>
            <w:tcW w:w="3086" w:type="dxa"/>
            <w:tcBorders>
              <w:top w:val="nil"/>
            </w:tcBorders>
            <w:shd w:val="clear" w:color="auto" w:fill="F7CAAC"/>
          </w:tcPr>
          <w:p w:rsidR="00ED61A1" w:rsidRPr="00647013" w:rsidRDefault="00ED61A1" w:rsidP="00ED61A1">
            <w:pPr>
              <w:jc w:val="both"/>
              <w:rPr>
                <w:b/>
              </w:rPr>
            </w:pPr>
            <w:r w:rsidRPr="00647013">
              <w:rPr>
                <w:b/>
              </w:rPr>
              <w:t>Garant předmětu</w:t>
            </w:r>
          </w:p>
        </w:tc>
        <w:tc>
          <w:tcPr>
            <w:tcW w:w="6769" w:type="dxa"/>
            <w:gridSpan w:val="7"/>
            <w:tcBorders>
              <w:top w:val="nil"/>
            </w:tcBorders>
          </w:tcPr>
          <w:p w:rsidR="00ED61A1" w:rsidRPr="00647013" w:rsidRDefault="00ED61A1" w:rsidP="00ED61A1">
            <w:pPr>
              <w:jc w:val="both"/>
            </w:pPr>
            <w:r w:rsidRPr="00647013">
              <w:t>doc. Ing. Miloslava Chovancová, CSc.</w:t>
            </w:r>
          </w:p>
        </w:tc>
      </w:tr>
      <w:tr w:rsidR="00ED61A1" w:rsidRPr="00647013" w:rsidTr="00ED61A1">
        <w:trPr>
          <w:trHeight w:val="243"/>
        </w:trPr>
        <w:tc>
          <w:tcPr>
            <w:tcW w:w="3086" w:type="dxa"/>
            <w:tcBorders>
              <w:top w:val="nil"/>
            </w:tcBorders>
            <w:shd w:val="clear" w:color="auto" w:fill="F7CAAC"/>
          </w:tcPr>
          <w:p w:rsidR="00ED61A1" w:rsidRPr="00647013" w:rsidRDefault="00ED61A1" w:rsidP="00ED61A1">
            <w:pPr>
              <w:jc w:val="both"/>
              <w:rPr>
                <w:b/>
              </w:rPr>
            </w:pPr>
            <w:r w:rsidRPr="00647013">
              <w:rPr>
                <w:b/>
              </w:rPr>
              <w:t>Zapojení garanta do výuky předmětu</w:t>
            </w:r>
          </w:p>
        </w:tc>
        <w:tc>
          <w:tcPr>
            <w:tcW w:w="6769" w:type="dxa"/>
            <w:gridSpan w:val="7"/>
            <w:tcBorders>
              <w:top w:val="nil"/>
            </w:tcBorders>
          </w:tcPr>
          <w:p w:rsidR="00ED61A1" w:rsidRPr="00647013" w:rsidRDefault="00ED61A1" w:rsidP="00ED61A1">
            <w:pPr>
              <w:jc w:val="both"/>
            </w:pPr>
            <w:r w:rsidRPr="00F3404D">
              <w:t xml:space="preserve">Garant se podílí na přednáškách v rozsahu </w:t>
            </w:r>
            <w:r w:rsidR="00F26B8D">
              <w:t>10</w:t>
            </w:r>
            <w:r>
              <w:t>0</w:t>
            </w:r>
            <w:r w:rsidRPr="00F3404D">
              <w:t xml:space="preserve"> %, dále stanovuje koncepci seminářů a dohlíží na jejich jednotné vedení.</w:t>
            </w:r>
          </w:p>
        </w:tc>
      </w:tr>
      <w:tr w:rsidR="00ED61A1" w:rsidRPr="00647013" w:rsidTr="00ED61A1">
        <w:tc>
          <w:tcPr>
            <w:tcW w:w="3086" w:type="dxa"/>
            <w:shd w:val="clear" w:color="auto" w:fill="F7CAAC"/>
          </w:tcPr>
          <w:p w:rsidR="00ED61A1" w:rsidRPr="00647013" w:rsidRDefault="00ED61A1" w:rsidP="00ED61A1">
            <w:pPr>
              <w:jc w:val="both"/>
              <w:rPr>
                <w:b/>
              </w:rPr>
            </w:pPr>
            <w:r w:rsidRPr="00647013">
              <w:rPr>
                <w:b/>
              </w:rPr>
              <w:t>Vyučující</w:t>
            </w:r>
          </w:p>
        </w:tc>
        <w:tc>
          <w:tcPr>
            <w:tcW w:w="6769" w:type="dxa"/>
            <w:gridSpan w:val="7"/>
            <w:tcBorders>
              <w:bottom w:val="nil"/>
            </w:tcBorders>
          </w:tcPr>
          <w:p w:rsidR="00ED61A1" w:rsidRPr="00647013" w:rsidRDefault="00ED61A1" w:rsidP="00F26B8D">
            <w:pPr>
              <w:jc w:val="both"/>
            </w:pPr>
            <w:r w:rsidRPr="00647013">
              <w:t xml:space="preserve">doc. Ing. Miloslava Chovancová, CSc. – přednášky </w:t>
            </w:r>
            <w:r w:rsidR="00F26B8D">
              <w:t>(10</w:t>
            </w:r>
            <w:r w:rsidRPr="00647013">
              <w:t>0%</w:t>
            </w:r>
            <w:r w:rsidR="00F26B8D">
              <w:t>)</w:t>
            </w:r>
          </w:p>
        </w:tc>
      </w:tr>
      <w:tr w:rsidR="00ED61A1" w:rsidRPr="00647013" w:rsidTr="00ED61A1">
        <w:trPr>
          <w:trHeight w:val="78"/>
        </w:trPr>
        <w:tc>
          <w:tcPr>
            <w:tcW w:w="9855" w:type="dxa"/>
            <w:gridSpan w:val="8"/>
            <w:tcBorders>
              <w:top w:val="nil"/>
            </w:tcBorders>
          </w:tcPr>
          <w:p w:rsidR="00ED61A1" w:rsidRPr="00647013" w:rsidRDefault="00ED61A1" w:rsidP="00ED61A1">
            <w:pPr>
              <w:jc w:val="both"/>
            </w:pPr>
          </w:p>
        </w:tc>
      </w:tr>
      <w:tr w:rsidR="00ED61A1" w:rsidRPr="00647013" w:rsidTr="00ED61A1">
        <w:tc>
          <w:tcPr>
            <w:tcW w:w="3086" w:type="dxa"/>
            <w:shd w:val="clear" w:color="auto" w:fill="F7CAAC"/>
          </w:tcPr>
          <w:p w:rsidR="00ED61A1" w:rsidRPr="00647013" w:rsidRDefault="00ED61A1" w:rsidP="00ED61A1">
            <w:pPr>
              <w:jc w:val="both"/>
              <w:rPr>
                <w:b/>
              </w:rPr>
            </w:pPr>
            <w:r w:rsidRPr="00647013">
              <w:rPr>
                <w:b/>
              </w:rPr>
              <w:t>Stručná anotace předmětu</w:t>
            </w:r>
          </w:p>
        </w:tc>
        <w:tc>
          <w:tcPr>
            <w:tcW w:w="6769" w:type="dxa"/>
            <w:gridSpan w:val="7"/>
            <w:tcBorders>
              <w:bottom w:val="nil"/>
            </w:tcBorders>
          </w:tcPr>
          <w:p w:rsidR="00ED61A1" w:rsidRPr="00647013" w:rsidRDefault="00ED61A1" w:rsidP="00ED61A1">
            <w:pPr>
              <w:jc w:val="both"/>
            </w:pPr>
          </w:p>
        </w:tc>
      </w:tr>
      <w:tr w:rsidR="00ED61A1" w:rsidRPr="00647013" w:rsidTr="00ED61A1">
        <w:trPr>
          <w:trHeight w:val="3938"/>
        </w:trPr>
        <w:tc>
          <w:tcPr>
            <w:tcW w:w="9855" w:type="dxa"/>
            <w:gridSpan w:val="8"/>
            <w:tcBorders>
              <w:top w:val="nil"/>
              <w:bottom w:val="single" w:sz="12" w:space="0" w:color="auto"/>
            </w:tcBorders>
          </w:tcPr>
          <w:p w:rsidR="00ED61A1" w:rsidRDefault="00ED61A1" w:rsidP="00ED61A1">
            <w:pPr>
              <w:jc w:val="both"/>
              <w:rPr>
                <w:color w:val="000000" w:themeColor="text1"/>
              </w:rPr>
            </w:pPr>
            <w:r w:rsidRPr="003D7605">
              <w:rPr>
                <w:color w:val="000000" w:themeColor="text1"/>
              </w:rPr>
              <w:t>Cílem předmětu je rozvíjet znalosti studentů v teorii chování spotřebitelů a jejich aplikace při marketingovém rozhodování.</w:t>
            </w:r>
            <w:r w:rsidRPr="00477CC4">
              <w:rPr>
                <w:color w:val="0070C0"/>
              </w:rPr>
              <w:t xml:space="preserve"> </w:t>
            </w:r>
            <w:r w:rsidRPr="003D7605">
              <w:rPr>
                <w:color w:val="000000" w:themeColor="text1"/>
              </w:rPr>
              <w:t>Témata zahrnují vnímání, učení, motivaci, přesvědčování, rozhodování, komunikaci a kulturní vliv, které jsou relevantní pro reakci spotřebitelů na prvky marketingového mixu.</w:t>
            </w:r>
            <w:r w:rsidRPr="00477CC4">
              <w:rPr>
                <w:color w:val="0070C0"/>
              </w:rPr>
              <w:t xml:space="preserve"> </w:t>
            </w:r>
            <w:r w:rsidRPr="003D7605">
              <w:rPr>
                <w:color w:val="000000" w:themeColor="text1"/>
              </w:rPr>
              <w:t>Studenti porozumí potřebám různých spotřebitelů a pochopí různá chování v souvislosti s kulturní spotřebou, což vyžaduje hloubkové studium vnitřního a vnějšího prostředí.</w:t>
            </w:r>
            <w:r w:rsidRPr="00477CC4">
              <w:rPr>
                <w:color w:val="0070C0"/>
              </w:rPr>
              <w:t xml:space="preserve"> </w:t>
            </w:r>
            <w:r w:rsidRPr="003D7605">
              <w:rPr>
                <w:color w:val="000000" w:themeColor="text1"/>
              </w:rPr>
              <w:t>Studenti budou schopni aplikovat pojmy behaviorální vědy při analýze marketingových problémů a rozvoji marketingové strategie.</w:t>
            </w:r>
          </w:p>
          <w:p w:rsidR="00ED61A1" w:rsidRPr="00EB691D" w:rsidRDefault="00ED61A1" w:rsidP="00085185">
            <w:pPr>
              <w:pStyle w:val="Odstavecseseznamem"/>
              <w:numPr>
                <w:ilvl w:val="0"/>
                <w:numId w:val="44"/>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Chování spotřebitele: změny a výzvy</w:t>
            </w:r>
            <w:r>
              <w:rPr>
                <w:rFonts w:ascii="Times New Roman" w:eastAsia="Times New Roman" w:hAnsi="Times New Roman"/>
                <w:sz w:val="20"/>
                <w:szCs w:val="20"/>
                <w:lang w:eastAsia="cs-CZ"/>
              </w:rPr>
              <w:t>.</w:t>
            </w:r>
          </w:p>
          <w:p w:rsidR="00ED61A1" w:rsidRPr="00EB691D" w:rsidRDefault="00ED61A1" w:rsidP="00085185">
            <w:pPr>
              <w:pStyle w:val="Odstavecseseznamem"/>
              <w:numPr>
                <w:ilvl w:val="0"/>
                <w:numId w:val="44"/>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Proces výzkumu chování spotřebitelů</w:t>
            </w:r>
            <w:r>
              <w:rPr>
                <w:rFonts w:ascii="Times New Roman" w:eastAsia="Times New Roman" w:hAnsi="Times New Roman"/>
                <w:sz w:val="20"/>
                <w:szCs w:val="20"/>
                <w:lang w:eastAsia="cs-CZ"/>
              </w:rPr>
              <w:t>.</w:t>
            </w:r>
          </w:p>
          <w:p w:rsidR="00ED61A1" w:rsidRPr="00EB691D" w:rsidRDefault="00ED61A1" w:rsidP="00085185">
            <w:pPr>
              <w:pStyle w:val="Odstavecseseznamem"/>
              <w:numPr>
                <w:ilvl w:val="0"/>
                <w:numId w:val="44"/>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Segme</w:t>
            </w:r>
            <w:r>
              <w:rPr>
                <w:rFonts w:ascii="Times New Roman" w:eastAsia="Times New Roman" w:hAnsi="Times New Roman"/>
                <w:sz w:val="20"/>
                <w:szCs w:val="20"/>
                <w:lang w:eastAsia="cs-CZ"/>
              </w:rPr>
              <w:t>ntace trhu a strategické cílení.</w:t>
            </w:r>
          </w:p>
          <w:p w:rsidR="00ED61A1" w:rsidRPr="00EB691D" w:rsidRDefault="00ED61A1" w:rsidP="00085185">
            <w:pPr>
              <w:pStyle w:val="Odstavecseseznamem"/>
              <w:numPr>
                <w:ilvl w:val="0"/>
                <w:numId w:val="44"/>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Motivace spotřebitelů, osobnost a chování spotřebitele</w:t>
            </w:r>
            <w:r>
              <w:rPr>
                <w:rFonts w:ascii="Times New Roman" w:eastAsia="Times New Roman" w:hAnsi="Times New Roman"/>
                <w:sz w:val="20"/>
                <w:szCs w:val="20"/>
                <w:lang w:eastAsia="cs-CZ"/>
              </w:rPr>
              <w:t>.</w:t>
            </w:r>
          </w:p>
          <w:p w:rsidR="00ED61A1" w:rsidRPr="00EB691D" w:rsidRDefault="00ED61A1" w:rsidP="00085185">
            <w:pPr>
              <w:pStyle w:val="Odstavecseseznamem"/>
              <w:numPr>
                <w:ilvl w:val="0"/>
                <w:numId w:val="44"/>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Spotřebitelské vnímání a učení spotřebitelů</w:t>
            </w:r>
            <w:r>
              <w:rPr>
                <w:rFonts w:ascii="Times New Roman" w:eastAsia="Times New Roman" w:hAnsi="Times New Roman"/>
                <w:sz w:val="20"/>
                <w:szCs w:val="20"/>
                <w:lang w:eastAsia="cs-CZ"/>
              </w:rPr>
              <w:t>.</w:t>
            </w:r>
          </w:p>
          <w:p w:rsidR="00ED61A1" w:rsidRPr="00EB691D" w:rsidRDefault="00ED61A1" w:rsidP="00085185">
            <w:pPr>
              <w:pStyle w:val="Odstavecseseznamem"/>
              <w:numPr>
                <w:ilvl w:val="0"/>
                <w:numId w:val="44"/>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Formování postojů spotřebitelů a jejich změna</w:t>
            </w:r>
            <w:r>
              <w:rPr>
                <w:rFonts w:ascii="Times New Roman" w:eastAsia="Times New Roman" w:hAnsi="Times New Roman"/>
                <w:sz w:val="20"/>
                <w:szCs w:val="20"/>
                <w:lang w:eastAsia="cs-CZ"/>
              </w:rPr>
              <w:t>.</w:t>
            </w:r>
            <w:r w:rsidRPr="00EB691D">
              <w:rPr>
                <w:rFonts w:ascii="Times New Roman" w:eastAsia="Times New Roman" w:hAnsi="Times New Roman"/>
                <w:sz w:val="20"/>
                <w:szCs w:val="20"/>
                <w:lang w:eastAsia="cs-CZ"/>
              </w:rPr>
              <w:t xml:space="preserve"> </w:t>
            </w:r>
          </w:p>
          <w:p w:rsidR="00ED61A1" w:rsidRPr="00EB691D" w:rsidRDefault="00ED61A1" w:rsidP="00085185">
            <w:pPr>
              <w:pStyle w:val="Odstavecseseznamem"/>
              <w:numPr>
                <w:ilvl w:val="0"/>
                <w:numId w:val="44"/>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Komunikace a chování spotřebitelů</w:t>
            </w:r>
            <w:r>
              <w:rPr>
                <w:rFonts w:ascii="Times New Roman" w:eastAsia="Times New Roman" w:hAnsi="Times New Roman"/>
                <w:sz w:val="20"/>
                <w:szCs w:val="20"/>
                <w:lang w:eastAsia="cs-CZ"/>
              </w:rPr>
              <w:t>.</w:t>
            </w:r>
          </w:p>
          <w:p w:rsidR="00ED61A1" w:rsidRPr="00EB691D" w:rsidRDefault="00ED61A1" w:rsidP="00085185">
            <w:pPr>
              <w:pStyle w:val="Odstavecseseznamem"/>
              <w:numPr>
                <w:ilvl w:val="0"/>
                <w:numId w:val="44"/>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Rodin</w:t>
            </w:r>
            <w:r>
              <w:rPr>
                <w:rFonts w:ascii="Times New Roman" w:eastAsia="Times New Roman" w:hAnsi="Times New Roman"/>
                <w:sz w:val="20"/>
                <w:szCs w:val="20"/>
                <w:lang w:eastAsia="cs-CZ"/>
              </w:rPr>
              <w:t>a a její zařazení do společenské</w:t>
            </w:r>
            <w:r w:rsidRPr="00EB691D">
              <w:rPr>
                <w:rFonts w:ascii="Times New Roman" w:eastAsia="Times New Roman" w:hAnsi="Times New Roman"/>
                <w:sz w:val="20"/>
                <w:szCs w:val="20"/>
                <w:lang w:eastAsia="cs-CZ"/>
              </w:rPr>
              <w:t xml:space="preserve"> třídy</w:t>
            </w:r>
            <w:r>
              <w:rPr>
                <w:rFonts w:ascii="Times New Roman" w:eastAsia="Times New Roman" w:hAnsi="Times New Roman"/>
                <w:sz w:val="20"/>
                <w:szCs w:val="20"/>
                <w:lang w:eastAsia="cs-CZ"/>
              </w:rPr>
              <w:t>.</w:t>
            </w:r>
          </w:p>
          <w:p w:rsidR="00ED61A1" w:rsidRPr="00EB691D" w:rsidRDefault="00ED61A1" w:rsidP="00085185">
            <w:pPr>
              <w:pStyle w:val="Odstavecseseznamem"/>
              <w:numPr>
                <w:ilvl w:val="0"/>
                <w:numId w:val="44"/>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Vliv kultury a subkultury na chování spotřebitelů</w:t>
            </w:r>
            <w:r>
              <w:rPr>
                <w:rFonts w:ascii="Times New Roman" w:eastAsia="Times New Roman" w:hAnsi="Times New Roman"/>
                <w:sz w:val="20"/>
                <w:szCs w:val="20"/>
                <w:lang w:eastAsia="cs-CZ"/>
              </w:rPr>
              <w:t>.</w:t>
            </w:r>
          </w:p>
          <w:p w:rsidR="00ED61A1" w:rsidRPr="00EB691D" w:rsidRDefault="00ED61A1" w:rsidP="00085185">
            <w:pPr>
              <w:pStyle w:val="Odstavecseseznamem"/>
              <w:numPr>
                <w:ilvl w:val="0"/>
                <w:numId w:val="44"/>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Cross-kulturní chování: mezinárodní perspektiva</w:t>
            </w:r>
            <w:r>
              <w:rPr>
                <w:rFonts w:ascii="Times New Roman" w:eastAsia="Times New Roman" w:hAnsi="Times New Roman"/>
                <w:sz w:val="20"/>
                <w:szCs w:val="20"/>
                <w:lang w:eastAsia="cs-CZ"/>
              </w:rPr>
              <w:t>.</w:t>
            </w:r>
          </w:p>
          <w:p w:rsidR="00ED61A1" w:rsidRPr="00EB691D" w:rsidRDefault="00ED61A1" w:rsidP="00085185">
            <w:pPr>
              <w:pStyle w:val="Odstavecseseznamem"/>
              <w:numPr>
                <w:ilvl w:val="0"/>
                <w:numId w:val="44"/>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Spotřebitel a difúze inovací</w:t>
            </w:r>
            <w:r>
              <w:rPr>
                <w:rFonts w:ascii="Times New Roman" w:eastAsia="Times New Roman" w:hAnsi="Times New Roman"/>
                <w:sz w:val="20"/>
                <w:szCs w:val="20"/>
                <w:lang w:eastAsia="cs-CZ"/>
              </w:rPr>
              <w:t>.</w:t>
            </w:r>
          </w:p>
          <w:p w:rsidR="00ED61A1" w:rsidRDefault="00ED61A1" w:rsidP="00085185">
            <w:pPr>
              <w:pStyle w:val="Odstavecseseznamem"/>
              <w:numPr>
                <w:ilvl w:val="0"/>
                <w:numId w:val="44"/>
              </w:numPr>
              <w:spacing w:after="0" w:line="240" w:lineRule="auto"/>
              <w:ind w:left="319" w:hanging="319"/>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Rozhodování spotřebitelů.</w:t>
            </w:r>
          </w:p>
          <w:p w:rsidR="00ED61A1" w:rsidRPr="00B07818" w:rsidRDefault="00ED61A1" w:rsidP="00085185">
            <w:pPr>
              <w:pStyle w:val="Odstavecseseznamem"/>
              <w:numPr>
                <w:ilvl w:val="0"/>
                <w:numId w:val="44"/>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Etika marketingu a sociální odpovědnost</w:t>
            </w:r>
            <w:r>
              <w:rPr>
                <w:rFonts w:ascii="Times New Roman" w:eastAsia="Times New Roman" w:hAnsi="Times New Roman"/>
                <w:sz w:val="20"/>
                <w:szCs w:val="20"/>
                <w:lang w:eastAsia="cs-CZ"/>
              </w:rPr>
              <w:t>.</w:t>
            </w:r>
          </w:p>
        </w:tc>
      </w:tr>
      <w:tr w:rsidR="00ED61A1" w:rsidRPr="00647013" w:rsidTr="00ED61A1">
        <w:trPr>
          <w:trHeight w:val="265"/>
        </w:trPr>
        <w:tc>
          <w:tcPr>
            <w:tcW w:w="3653" w:type="dxa"/>
            <w:gridSpan w:val="2"/>
            <w:tcBorders>
              <w:top w:val="nil"/>
            </w:tcBorders>
            <w:shd w:val="clear" w:color="auto" w:fill="F7CAAC"/>
          </w:tcPr>
          <w:p w:rsidR="00ED61A1" w:rsidRPr="00647013" w:rsidRDefault="00ED61A1" w:rsidP="00ED61A1">
            <w:pPr>
              <w:jc w:val="both"/>
            </w:pPr>
            <w:r w:rsidRPr="00647013">
              <w:rPr>
                <w:b/>
              </w:rPr>
              <w:t>Studijní literatura a studijní pomůcky</w:t>
            </w:r>
          </w:p>
        </w:tc>
        <w:tc>
          <w:tcPr>
            <w:tcW w:w="6202" w:type="dxa"/>
            <w:gridSpan w:val="6"/>
            <w:tcBorders>
              <w:top w:val="nil"/>
              <w:bottom w:val="nil"/>
            </w:tcBorders>
          </w:tcPr>
          <w:p w:rsidR="00ED61A1" w:rsidRPr="00647013" w:rsidRDefault="00ED61A1" w:rsidP="00ED61A1">
            <w:pPr>
              <w:jc w:val="both"/>
            </w:pPr>
          </w:p>
        </w:tc>
      </w:tr>
      <w:tr w:rsidR="00ED61A1" w:rsidRPr="00647013" w:rsidTr="00ED61A1">
        <w:trPr>
          <w:trHeight w:val="274"/>
        </w:trPr>
        <w:tc>
          <w:tcPr>
            <w:tcW w:w="9855" w:type="dxa"/>
            <w:gridSpan w:val="8"/>
            <w:tcBorders>
              <w:top w:val="nil"/>
            </w:tcBorders>
          </w:tcPr>
          <w:p w:rsidR="00ED61A1" w:rsidRPr="00FB1DB6" w:rsidRDefault="00ED61A1" w:rsidP="00ED61A1">
            <w:pPr>
              <w:rPr>
                <w:color w:val="000000" w:themeColor="text1"/>
              </w:rPr>
            </w:pPr>
            <w:r w:rsidRPr="00FB1DB6">
              <w:rPr>
                <w:b/>
                <w:color w:val="000000" w:themeColor="text1"/>
              </w:rPr>
              <w:t>Povinná literatura</w:t>
            </w:r>
          </w:p>
          <w:p w:rsidR="00ED61A1" w:rsidRDefault="00ED61A1" w:rsidP="00ED61A1">
            <w:pPr>
              <w:pStyle w:val="Normlnweb"/>
              <w:shd w:val="clear" w:color="auto" w:fill="FFFFFF"/>
              <w:spacing w:before="0" w:beforeAutospacing="0" w:after="0" w:afterAutospacing="0"/>
              <w:jc w:val="both"/>
              <w:rPr>
                <w:color w:val="000000"/>
                <w:sz w:val="20"/>
                <w:szCs w:val="20"/>
              </w:rPr>
            </w:pPr>
            <w:r>
              <w:rPr>
                <w:color w:val="000000"/>
                <w:sz w:val="20"/>
                <w:szCs w:val="20"/>
              </w:rPr>
              <w:t>SCHIFFMAN, L.</w:t>
            </w:r>
            <w:r w:rsidRPr="000E0C78">
              <w:rPr>
                <w:color w:val="000000"/>
                <w:sz w:val="20"/>
                <w:szCs w:val="20"/>
              </w:rPr>
              <w:t xml:space="preserve"> G.</w:t>
            </w:r>
            <w:r>
              <w:rPr>
                <w:color w:val="000000"/>
                <w:sz w:val="20"/>
                <w:szCs w:val="20"/>
              </w:rPr>
              <w:t>,</w:t>
            </w:r>
            <w:r w:rsidRPr="000E0C78">
              <w:rPr>
                <w:color w:val="000000"/>
                <w:sz w:val="20"/>
                <w:szCs w:val="20"/>
              </w:rPr>
              <w:t xml:space="preserve"> WISENBLIT</w:t>
            </w:r>
            <w:r>
              <w:rPr>
                <w:color w:val="000000"/>
                <w:sz w:val="20"/>
                <w:szCs w:val="20"/>
              </w:rPr>
              <w:t>,</w:t>
            </w:r>
            <w:r w:rsidRPr="000E0C78">
              <w:rPr>
                <w:color w:val="000000"/>
                <w:sz w:val="20"/>
                <w:szCs w:val="20"/>
              </w:rPr>
              <w:t xml:space="preserve"> J. </w:t>
            </w:r>
            <w:r w:rsidRPr="00EB691D">
              <w:rPr>
                <w:i/>
                <w:color w:val="000000"/>
                <w:sz w:val="20"/>
                <w:szCs w:val="20"/>
              </w:rPr>
              <w:t>Consumer Behavior</w:t>
            </w:r>
            <w:r>
              <w:rPr>
                <w:color w:val="000000"/>
                <w:sz w:val="20"/>
                <w:szCs w:val="20"/>
              </w:rPr>
              <w:t>. 11th ed. London: Pearson, 2014, 504 s. ISBN 978-0132544368</w:t>
            </w:r>
          </w:p>
          <w:p w:rsidR="00ED61A1" w:rsidRPr="00FB1DB6" w:rsidRDefault="00ED61A1" w:rsidP="00ED61A1">
            <w:pPr>
              <w:jc w:val="both"/>
              <w:rPr>
                <w:color w:val="000000" w:themeColor="text1"/>
              </w:rPr>
            </w:pPr>
            <w:r w:rsidRPr="00FB1DB6">
              <w:rPr>
                <w:color w:val="000000" w:themeColor="text1"/>
              </w:rPr>
              <w:t>WÄNKE</w:t>
            </w:r>
            <w:r>
              <w:rPr>
                <w:color w:val="000000" w:themeColor="text1"/>
              </w:rPr>
              <w:t>,</w:t>
            </w:r>
            <w:r w:rsidRPr="00FB1DB6">
              <w:rPr>
                <w:color w:val="000000" w:themeColor="text1"/>
              </w:rPr>
              <w:t xml:space="preserve"> M. </w:t>
            </w:r>
            <w:r w:rsidRPr="00264F2C">
              <w:rPr>
                <w:i/>
                <w:color w:val="000000" w:themeColor="text1"/>
              </w:rPr>
              <w:t xml:space="preserve">Social Psychology of </w:t>
            </w:r>
            <w:r w:rsidRPr="00264F2C">
              <w:rPr>
                <w:i/>
                <w:color w:val="000000" w:themeColor="text1"/>
                <w:lang w:val="en-US"/>
              </w:rPr>
              <w:t>Consumer Behavior</w:t>
            </w:r>
            <w:r w:rsidRPr="00FB1DB6">
              <w:rPr>
                <w:color w:val="000000" w:themeColor="text1"/>
              </w:rPr>
              <w:t xml:space="preserve">. Psychology Press, 2008. ISBN 9781841694986. </w:t>
            </w:r>
          </w:p>
          <w:p w:rsidR="00ED61A1" w:rsidRPr="00163134" w:rsidRDefault="00ED61A1" w:rsidP="00ED61A1">
            <w:pPr>
              <w:pStyle w:val="xmsonormal"/>
              <w:shd w:val="clear" w:color="auto" w:fill="FFFFFF"/>
              <w:jc w:val="both"/>
              <w:rPr>
                <w:rFonts w:ascii="Times New Roman" w:hAnsi="Times New Roman"/>
                <w:b/>
                <w:bCs/>
                <w:color w:val="000000" w:themeColor="text1"/>
                <w:sz w:val="20"/>
                <w:szCs w:val="20"/>
              </w:rPr>
            </w:pPr>
            <w:r w:rsidRPr="00163134">
              <w:rPr>
                <w:rFonts w:ascii="Times New Roman" w:hAnsi="Times New Roman"/>
                <w:b/>
                <w:bCs/>
                <w:color w:val="000000" w:themeColor="text1"/>
                <w:sz w:val="20"/>
                <w:szCs w:val="20"/>
              </w:rPr>
              <w:t>Doporučená literatura</w:t>
            </w:r>
          </w:p>
          <w:p w:rsidR="00ED61A1" w:rsidRPr="00FB1DB6" w:rsidRDefault="00ED61A1" w:rsidP="00163134">
            <w:pPr>
              <w:jc w:val="both"/>
              <w:rPr>
                <w:color w:val="000000" w:themeColor="text1"/>
              </w:rPr>
            </w:pPr>
            <w:r>
              <w:rPr>
                <w:color w:val="000000" w:themeColor="text1"/>
              </w:rPr>
              <w:t xml:space="preserve">CARTWRIGHT, </w:t>
            </w:r>
            <w:r w:rsidRPr="00FB1DB6">
              <w:rPr>
                <w:color w:val="000000" w:themeColor="text1"/>
              </w:rPr>
              <w:t xml:space="preserve">E. </w:t>
            </w:r>
            <w:r w:rsidRPr="00891FDB">
              <w:rPr>
                <w:i/>
                <w:color w:val="000000" w:themeColor="text1"/>
                <w:lang w:val="en-US"/>
              </w:rPr>
              <w:t>Behavioral Economics</w:t>
            </w:r>
            <w:r w:rsidRPr="00FB1DB6">
              <w:rPr>
                <w:color w:val="000000" w:themeColor="text1"/>
              </w:rPr>
              <w:t>. Routledge N. Y., 2011. ISBN 978-0415573122</w:t>
            </w:r>
            <w:r>
              <w:rPr>
                <w:color w:val="000000" w:themeColor="text1"/>
              </w:rPr>
              <w:t>.</w:t>
            </w:r>
          </w:p>
          <w:p w:rsidR="00ED61A1" w:rsidRPr="00FB1DB6" w:rsidRDefault="00ED61A1" w:rsidP="00163134">
            <w:pPr>
              <w:jc w:val="both"/>
              <w:rPr>
                <w:color w:val="000000" w:themeColor="text1"/>
              </w:rPr>
            </w:pPr>
            <w:r w:rsidRPr="00FB1DB6">
              <w:rPr>
                <w:color w:val="000000" w:themeColor="text1"/>
              </w:rPr>
              <w:t>CHOVANCOVÁ, M</w:t>
            </w:r>
            <w:r>
              <w:rPr>
                <w:color w:val="000000" w:themeColor="text1"/>
              </w:rPr>
              <w:t>.</w:t>
            </w:r>
            <w:r w:rsidRPr="00FB1DB6">
              <w:rPr>
                <w:color w:val="000000" w:themeColor="text1"/>
              </w:rPr>
              <w:t>, ASAMOAH, E</w:t>
            </w:r>
            <w:r>
              <w:rPr>
                <w:color w:val="000000" w:themeColor="text1"/>
              </w:rPr>
              <w:t>.</w:t>
            </w:r>
            <w:r w:rsidRPr="00FB1DB6">
              <w:rPr>
                <w:color w:val="000000" w:themeColor="text1"/>
              </w:rPr>
              <w:t xml:space="preserve"> S.</w:t>
            </w:r>
            <w:r>
              <w:rPr>
                <w:color w:val="000000" w:themeColor="text1"/>
              </w:rPr>
              <w:t>,</w:t>
            </w:r>
            <w:r w:rsidRPr="00FB1DB6">
              <w:rPr>
                <w:color w:val="000000" w:themeColor="text1"/>
              </w:rPr>
              <w:t xml:space="preserve"> WANNINAYAKE, B</w:t>
            </w:r>
            <w:r>
              <w:rPr>
                <w:color w:val="000000" w:themeColor="text1"/>
              </w:rPr>
              <w:t>.</w:t>
            </w:r>
            <w:r w:rsidRPr="00FB1DB6">
              <w:rPr>
                <w:color w:val="000000" w:themeColor="text1"/>
              </w:rPr>
              <w:t xml:space="preserve"> W.M.C. </w:t>
            </w:r>
            <w:r w:rsidRPr="00FB1DB6">
              <w:rPr>
                <w:i/>
                <w:color w:val="000000" w:themeColor="text1"/>
              </w:rPr>
              <w:t>Consumer</w:t>
            </w:r>
            <w:r w:rsidRPr="00FB1DB6">
              <w:rPr>
                <w:color w:val="000000" w:themeColor="text1"/>
              </w:rPr>
              <w:t xml:space="preserve"> </w:t>
            </w:r>
            <w:r w:rsidRPr="00FB1DB6">
              <w:rPr>
                <w:i/>
                <w:color w:val="000000" w:themeColor="text1"/>
              </w:rPr>
              <w:t>Behaviour and Branding: A Cross Cultural Perspective</w:t>
            </w:r>
            <w:r w:rsidRPr="00FB1DB6">
              <w:rPr>
                <w:color w:val="000000" w:themeColor="text1"/>
              </w:rPr>
              <w:t xml:space="preserve">. Žilina: GEORG, 2011, 170 p. ISBN 978-80-89401-58-1. </w:t>
            </w:r>
          </w:p>
          <w:p w:rsidR="00ED61A1" w:rsidRPr="00FB1DB6" w:rsidRDefault="00ED61A1" w:rsidP="00163134">
            <w:pPr>
              <w:jc w:val="both"/>
              <w:rPr>
                <w:color w:val="000000" w:themeColor="text1"/>
              </w:rPr>
            </w:pPr>
            <w:r w:rsidRPr="00FB1DB6">
              <w:rPr>
                <w:color w:val="000000" w:themeColor="text1"/>
              </w:rPr>
              <w:t>HAUGTVEDT</w:t>
            </w:r>
            <w:r>
              <w:rPr>
                <w:color w:val="000000" w:themeColor="text1"/>
              </w:rPr>
              <w:t>,</w:t>
            </w:r>
            <w:r w:rsidRPr="00FB1DB6">
              <w:rPr>
                <w:color w:val="000000" w:themeColor="text1"/>
              </w:rPr>
              <w:t xml:space="preserve"> C</w:t>
            </w:r>
            <w:r>
              <w:rPr>
                <w:color w:val="000000" w:themeColor="text1"/>
              </w:rPr>
              <w:t>.</w:t>
            </w:r>
            <w:r w:rsidRPr="00FB1DB6">
              <w:rPr>
                <w:color w:val="000000" w:themeColor="text1"/>
              </w:rPr>
              <w:t xml:space="preserve"> P.</w:t>
            </w:r>
            <w:r>
              <w:rPr>
                <w:color w:val="000000" w:themeColor="text1"/>
              </w:rPr>
              <w:t>,</w:t>
            </w:r>
            <w:r w:rsidRPr="00FB1DB6">
              <w:rPr>
                <w:color w:val="000000" w:themeColor="text1"/>
              </w:rPr>
              <w:t xml:space="preserve"> HERR</w:t>
            </w:r>
            <w:r>
              <w:rPr>
                <w:color w:val="000000" w:themeColor="text1"/>
              </w:rPr>
              <w:t>,</w:t>
            </w:r>
            <w:r w:rsidRPr="00FB1DB6">
              <w:rPr>
                <w:color w:val="000000" w:themeColor="text1"/>
              </w:rPr>
              <w:t xml:space="preserve"> P</w:t>
            </w:r>
            <w:r>
              <w:rPr>
                <w:color w:val="000000" w:themeColor="text1"/>
              </w:rPr>
              <w:t xml:space="preserve">. </w:t>
            </w:r>
            <w:r w:rsidRPr="00FB1DB6">
              <w:rPr>
                <w:color w:val="000000" w:themeColor="text1"/>
              </w:rPr>
              <w:t>M., KARDES, F</w:t>
            </w:r>
            <w:r>
              <w:rPr>
                <w:color w:val="000000" w:themeColor="text1"/>
              </w:rPr>
              <w:t>.</w:t>
            </w:r>
            <w:r w:rsidRPr="00FB1DB6">
              <w:rPr>
                <w:color w:val="000000" w:themeColor="text1"/>
              </w:rPr>
              <w:t xml:space="preserve"> R. </w:t>
            </w:r>
            <w:r w:rsidRPr="00FB1DB6">
              <w:rPr>
                <w:i/>
                <w:color w:val="000000" w:themeColor="text1"/>
              </w:rPr>
              <w:t>Handbook of Consumer Psychology</w:t>
            </w:r>
            <w:r w:rsidRPr="00FB1DB6">
              <w:rPr>
                <w:color w:val="000000" w:themeColor="text1"/>
              </w:rPr>
              <w:t>. Psychology Press, 2008.</w:t>
            </w:r>
          </w:p>
          <w:p w:rsidR="00ED61A1" w:rsidRPr="00891FDB" w:rsidRDefault="00ED61A1" w:rsidP="00ED61A1">
            <w:pPr>
              <w:jc w:val="both"/>
              <w:rPr>
                <w:color w:val="000000" w:themeColor="text1"/>
              </w:rPr>
            </w:pPr>
            <w:r w:rsidRPr="00FB1DB6">
              <w:rPr>
                <w:color w:val="000000" w:themeColor="text1"/>
              </w:rPr>
              <w:t>RAO, V</w:t>
            </w:r>
            <w:r>
              <w:rPr>
                <w:color w:val="000000" w:themeColor="text1"/>
              </w:rPr>
              <w:t>.</w:t>
            </w:r>
            <w:r w:rsidRPr="00FB1DB6">
              <w:rPr>
                <w:color w:val="000000" w:themeColor="text1"/>
              </w:rPr>
              <w:t xml:space="preserve"> R. </w:t>
            </w:r>
            <w:r w:rsidRPr="00FB1DB6">
              <w:rPr>
                <w:i/>
                <w:color w:val="000000" w:themeColor="text1"/>
              </w:rPr>
              <w:t>Applied Conjoint Analysis.</w:t>
            </w:r>
            <w:r w:rsidRPr="00FB1DB6">
              <w:rPr>
                <w:color w:val="000000" w:themeColor="text1"/>
              </w:rPr>
              <w:t xml:space="preserve"> </w:t>
            </w:r>
            <w:r>
              <w:rPr>
                <w:color w:val="000000" w:themeColor="text1"/>
              </w:rPr>
              <w:t xml:space="preserve">1et ed. </w:t>
            </w:r>
            <w:r w:rsidRPr="00FB1DB6">
              <w:rPr>
                <w:color w:val="000000" w:themeColor="text1"/>
              </w:rPr>
              <w:t>Springer, 2014. ISBN 978-3-540-87753-0.</w:t>
            </w:r>
          </w:p>
        </w:tc>
      </w:tr>
      <w:tr w:rsidR="00ED61A1" w:rsidRPr="00647013" w:rsidTr="00ED61A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D61A1" w:rsidRPr="00FB1DB6" w:rsidRDefault="00ED61A1" w:rsidP="00ED61A1">
            <w:pPr>
              <w:jc w:val="center"/>
              <w:rPr>
                <w:b/>
                <w:color w:val="000000" w:themeColor="text1"/>
              </w:rPr>
            </w:pPr>
            <w:r w:rsidRPr="00FB1DB6">
              <w:rPr>
                <w:b/>
                <w:color w:val="000000" w:themeColor="text1"/>
              </w:rPr>
              <w:t>Informace ke kombinované nebo distanční formě</w:t>
            </w:r>
          </w:p>
        </w:tc>
      </w:tr>
      <w:tr w:rsidR="00ED61A1" w:rsidRPr="00647013" w:rsidTr="00ED61A1">
        <w:tc>
          <w:tcPr>
            <w:tcW w:w="4787" w:type="dxa"/>
            <w:gridSpan w:val="3"/>
            <w:tcBorders>
              <w:top w:val="single" w:sz="2" w:space="0" w:color="auto"/>
            </w:tcBorders>
            <w:shd w:val="clear" w:color="auto" w:fill="F7CAAC"/>
          </w:tcPr>
          <w:p w:rsidR="00ED61A1" w:rsidRPr="00647013" w:rsidRDefault="00ED61A1" w:rsidP="00ED61A1">
            <w:pPr>
              <w:jc w:val="both"/>
            </w:pPr>
            <w:r w:rsidRPr="00647013">
              <w:rPr>
                <w:b/>
              </w:rPr>
              <w:t>Rozsah konzultací (soustředění)</w:t>
            </w:r>
          </w:p>
        </w:tc>
        <w:tc>
          <w:tcPr>
            <w:tcW w:w="889" w:type="dxa"/>
            <w:tcBorders>
              <w:top w:val="single" w:sz="2" w:space="0" w:color="auto"/>
            </w:tcBorders>
          </w:tcPr>
          <w:p w:rsidR="00ED61A1" w:rsidRPr="00647013" w:rsidRDefault="00ED61A1" w:rsidP="00163134">
            <w:pPr>
              <w:jc w:val="both"/>
            </w:pPr>
          </w:p>
        </w:tc>
        <w:tc>
          <w:tcPr>
            <w:tcW w:w="4179" w:type="dxa"/>
            <w:gridSpan w:val="4"/>
            <w:tcBorders>
              <w:top w:val="single" w:sz="2" w:space="0" w:color="auto"/>
            </w:tcBorders>
            <w:shd w:val="clear" w:color="auto" w:fill="F7CAAC"/>
          </w:tcPr>
          <w:p w:rsidR="00ED61A1" w:rsidRPr="00647013" w:rsidRDefault="00ED61A1" w:rsidP="00ED61A1">
            <w:pPr>
              <w:jc w:val="both"/>
              <w:rPr>
                <w:b/>
              </w:rPr>
            </w:pPr>
            <w:r w:rsidRPr="00647013">
              <w:rPr>
                <w:b/>
              </w:rPr>
              <w:t xml:space="preserve">hodin </w:t>
            </w:r>
          </w:p>
        </w:tc>
      </w:tr>
      <w:tr w:rsidR="00ED61A1" w:rsidRPr="00647013" w:rsidTr="00ED61A1">
        <w:tc>
          <w:tcPr>
            <w:tcW w:w="9855" w:type="dxa"/>
            <w:gridSpan w:val="8"/>
            <w:shd w:val="clear" w:color="auto" w:fill="F7CAAC"/>
          </w:tcPr>
          <w:p w:rsidR="00ED61A1" w:rsidRPr="00647013" w:rsidRDefault="00ED61A1" w:rsidP="00ED61A1">
            <w:pPr>
              <w:jc w:val="both"/>
              <w:rPr>
                <w:b/>
              </w:rPr>
            </w:pPr>
            <w:r w:rsidRPr="00647013">
              <w:rPr>
                <w:b/>
              </w:rPr>
              <w:t>Informace o způsobu kontaktu s vyučujícím</w:t>
            </w:r>
          </w:p>
        </w:tc>
      </w:tr>
      <w:tr w:rsidR="00ED61A1" w:rsidRPr="00647013" w:rsidTr="00ED61A1">
        <w:trPr>
          <w:trHeight w:val="603"/>
        </w:trPr>
        <w:tc>
          <w:tcPr>
            <w:tcW w:w="9855" w:type="dxa"/>
            <w:gridSpan w:val="8"/>
          </w:tcPr>
          <w:p w:rsidR="00ED61A1" w:rsidRPr="00647013" w:rsidRDefault="00ED61A1" w:rsidP="00ED61A1">
            <w:pPr>
              <w:jc w:val="both"/>
            </w:pPr>
            <w:r w:rsidRPr="0064701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5C020E" w:rsidTr="00B13D2C">
        <w:tc>
          <w:tcPr>
            <w:tcW w:w="9855" w:type="dxa"/>
            <w:gridSpan w:val="8"/>
            <w:tcBorders>
              <w:bottom w:val="double" w:sz="4" w:space="0" w:color="auto"/>
            </w:tcBorders>
            <w:shd w:val="clear" w:color="auto" w:fill="BDD6EE"/>
          </w:tcPr>
          <w:p w:rsidR="005C020E" w:rsidRDefault="005C020E" w:rsidP="00B13D2C">
            <w:pPr>
              <w:jc w:val="both"/>
              <w:rPr>
                <w:b/>
                <w:sz w:val="28"/>
              </w:rPr>
            </w:pPr>
            <w:r>
              <w:lastRenderedPageBreak/>
              <w:br w:type="page"/>
            </w:r>
            <w:r>
              <w:rPr>
                <w:b/>
                <w:sz w:val="28"/>
              </w:rPr>
              <w:t>B-III – Charakteristika studijního předmětu</w:t>
            </w:r>
          </w:p>
        </w:tc>
      </w:tr>
      <w:tr w:rsidR="005C020E" w:rsidRPr="000802C6" w:rsidTr="00B13D2C">
        <w:tc>
          <w:tcPr>
            <w:tcW w:w="3086" w:type="dxa"/>
            <w:tcBorders>
              <w:top w:val="double" w:sz="4" w:space="0" w:color="auto"/>
            </w:tcBorders>
            <w:shd w:val="clear" w:color="auto" w:fill="F7CAAC"/>
          </w:tcPr>
          <w:p w:rsidR="005C020E" w:rsidRPr="000802C6" w:rsidRDefault="005C020E" w:rsidP="00B13D2C">
            <w:pPr>
              <w:jc w:val="both"/>
              <w:rPr>
                <w:b/>
              </w:rPr>
            </w:pPr>
            <w:r w:rsidRPr="000802C6">
              <w:rPr>
                <w:b/>
              </w:rPr>
              <w:t>Název studijního předmětu</w:t>
            </w:r>
          </w:p>
        </w:tc>
        <w:tc>
          <w:tcPr>
            <w:tcW w:w="6769" w:type="dxa"/>
            <w:gridSpan w:val="7"/>
            <w:tcBorders>
              <w:top w:val="double" w:sz="4" w:space="0" w:color="auto"/>
            </w:tcBorders>
          </w:tcPr>
          <w:p w:rsidR="005C020E" w:rsidRPr="00163134" w:rsidRDefault="007C7E90" w:rsidP="00B13D2C">
            <w:pPr>
              <w:jc w:val="both"/>
              <w:rPr>
                <w:highlight w:val="yellow"/>
              </w:rPr>
            </w:pPr>
            <w:r w:rsidRPr="007C7E90">
              <w:t>Customer Relationship Management</w:t>
            </w:r>
          </w:p>
        </w:tc>
      </w:tr>
      <w:tr w:rsidR="005C020E" w:rsidRPr="000802C6" w:rsidTr="00B13D2C">
        <w:trPr>
          <w:trHeight w:val="249"/>
        </w:trPr>
        <w:tc>
          <w:tcPr>
            <w:tcW w:w="3086" w:type="dxa"/>
            <w:shd w:val="clear" w:color="auto" w:fill="F7CAAC"/>
          </w:tcPr>
          <w:p w:rsidR="005C020E" w:rsidRPr="000802C6" w:rsidRDefault="005C020E" w:rsidP="005C020E">
            <w:pPr>
              <w:jc w:val="both"/>
              <w:rPr>
                <w:b/>
              </w:rPr>
            </w:pPr>
            <w:r w:rsidRPr="000802C6">
              <w:rPr>
                <w:b/>
              </w:rPr>
              <w:t>Typ předmětu</w:t>
            </w:r>
          </w:p>
        </w:tc>
        <w:tc>
          <w:tcPr>
            <w:tcW w:w="3406" w:type="dxa"/>
            <w:gridSpan w:val="4"/>
          </w:tcPr>
          <w:p w:rsidR="005C020E" w:rsidRPr="00EE5409" w:rsidRDefault="005C020E" w:rsidP="005C020E">
            <w:pPr>
              <w:jc w:val="both"/>
            </w:pPr>
            <w:r w:rsidRPr="00EE5409">
              <w:t>povinně volitelný „PV“</w:t>
            </w:r>
          </w:p>
        </w:tc>
        <w:tc>
          <w:tcPr>
            <w:tcW w:w="2695" w:type="dxa"/>
            <w:gridSpan w:val="2"/>
            <w:shd w:val="clear" w:color="auto" w:fill="F7CAAC"/>
          </w:tcPr>
          <w:p w:rsidR="005C020E" w:rsidRPr="000802C6" w:rsidRDefault="005C020E" w:rsidP="005C020E">
            <w:pPr>
              <w:jc w:val="both"/>
            </w:pPr>
            <w:r w:rsidRPr="000802C6">
              <w:rPr>
                <w:b/>
              </w:rPr>
              <w:t>doporučený ročník / semestr</w:t>
            </w:r>
          </w:p>
        </w:tc>
        <w:tc>
          <w:tcPr>
            <w:tcW w:w="668" w:type="dxa"/>
          </w:tcPr>
          <w:p w:rsidR="005C020E" w:rsidRPr="000802C6" w:rsidRDefault="005C020E" w:rsidP="005C020E">
            <w:pPr>
              <w:jc w:val="both"/>
            </w:pPr>
            <w:r w:rsidRPr="000802C6">
              <w:t>Z</w:t>
            </w:r>
          </w:p>
        </w:tc>
      </w:tr>
      <w:tr w:rsidR="005C020E" w:rsidRPr="000802C6" w:rsidTr="00B13D2C">
        <w:tc>
          <w:tcPr>
            <w:tcW w:w="3086" w:type="dxa"/>
            <w:shd w:val="clear" w:color="auto" w:fill="F7CAAC"/>
          </w:tcPr>
          <w:p w:rsidR="005C020E" w:rsidRPr="000802C6" w:rsidRDefault="005C020E" w:rsidP="005C020E">
            <w:pPr>
              <w:jc w:val="both"/>
              <w:rPr>
                <w:b/>
              </w:rPr>
            </w:pPr>
            <w:r w:rsidRPr="000802C6">
              <w:rPr>
                <w:b/>
              </w:rPr>
              <w:t>Rozsah studijního předmětu</w:t>
            </w:r>
          </w:p>
        </w:tc>
        <w:tc>
          <w:tcPr>
            <w:tcW w:w="1701" w:type="dxa"/>
            <w:gridSpan w:val="2"/>
          </w:tcPr>
          <w:p w:rsidR="005C020E" w:rsidRPr="000802C6" w:rsidRDefault="005C020E" w:rsidP="005C020E">
            <w:pPr>
              <w:jc w:val="both"/>
            </w:pPr>
            <w:r>
              <w:t>13</w:t>
            </w:r>
            <w:r w:rsidRPr="000802C6">
              <w:t>p + 13s</w:t>
            </w:r>
          </w:p>
        </w:tc>
        <w:tc>
          <w:tcPr>
            <w:tcW w:w="889" w:type="dxa"/>
            <w:shd w:val="clear" w:color="auto" w:fill="F7CAAC"/>
          </w:tcPr>
          <w:p w:rsidR="005C020E" w:rsidRPr="000802C6" w:rsidRDefault="005C020E" w:rsidP="005C020E">
            <w:pPr>
              <w:jc w:val="both"/>
              <w:rPr>
                <w:b/>
              </w:rPr>
            </w:pPr>
            <w:r w:rsidRPr="000802C6">
              <w:rPr>
                <w:b/>
              </w:rPr>
              <w:t xml:space="preserve">hod. </w:t>
            </w:r>
          </w:p>
        </w:tc>
        <w:tc>
          <w:tcPr>
            <w:tcW w:w="816" w:type="dxa"/>
          </w:tcPr>
          <w:p w:rsidR="005C020E" w:rsidRPr="000802C6" w:rsidRDefault="005C020E" w:rsidP="005C020E">
            <w:pPr>
              <w:jc w:val="both"/>
            </w:pPr>
            <w:r>
              <w:t>26</w:t>
            </w:r>
          </w:p>
        </w:tc>
        <w:tc>
          <w:tcPr>
            <w:tcW w:w="2156" w:type="dxa"/>
            <w:shd w:val="clear" w:color="auto" w:fill="F7CAAC"/>
          </w:tcPr>
          <w:p w:rsidR="005C020E" w:rsidRPr="000802C6" w:rsidRDefault="005C020E" w:rsidP="005C020E">
            <w:pPr>
              <w:jc w:val="both"/>
              <w:rPr>
                <w:b/>
              </w:rPr>
            </w:pPr>
            <w:r w:rsidRPr="000802C6">
              <w:rPr>
                <w:b/>
              </w:rPr>
              <w:t>kreditů</w:t>
            </w:r>
          </w:p>
        </w:tc>
        <w:tc>
          <w:tcPr>
            <w:tcW w:w="1207" w:type="dxa"/>
            <w:gridSpan w:val="2"/>
          </w:tcPr>
          <w:p w:rsidR="005C020E" w:rsidRPr="000802C6" w:rsidRDefault="005C020E" w:rsidP="005C020E">
            <w:pPr>
              <w:jc w:val="both"/>
            </w:pPr>
            <w:r>
              <w:t>3</w:t>
            </w:r>
          </w:p>
        </w:tc>
      </w:tr>
      <w:tr w:rsidR="005C020E" w:rsidRPr="000802C6" w:rsidTr="00B13D2C">
        <w:tc>
          <w:tcPr>
            <w:tcW w:w="3086" w:type="dxa"/>
            <w:shd w:val="clear" w:color="auto" w:fill="F7CAAC"/>
          </w:tcPr>
          <w:p w:rsidR="005C020E" w:rsidRPr="000802C6" w:rsidRDefault="005C020E" w:rsidP="005C020E">
            <w:pPr>
              <w:jc w:val="both"/>
              <w:rPr>
                <w:b/>
              </w:rPr>
            </w:pPr>
            <w:r w:rsidRPr="000802C6">
              <w:rPr>
                <w:b/>
              </w:rPr>
              <w:t>Prerekvizity, korekvizity, ekvivalence</w:t>
            </w:r>
          </w:p>
        </w:tc>
        <w:tc>
          <w:tcPr>
            <w:tcW w:w="6769" w:type="dxa"/>
            <w:gridSpan w:val="7"/>
          </w:tcPr>
          <w:p w:rsidR="005C020E" w:rsidRPr="000802C6" w:rsidRDefault="005C020E" w:rsidP="005C020E">
            <w:pPr>
              <w:jc w:val="both"/>
            </w:pPr>
          </w:p>
        </w:tc>
      </w:tr>
      <w:tr w:rsidR="005C020E" w:rsidRPr="000802C6" w:rsidTr="00B13D2C">
        <w:tc>
          <w:tcPr>
            <w:tcW w:w="3086" w:type="dxa"/>
            <w:shd w:val="clear" w:color="auto" w:fill="F7CAAC"/>
          </w:tcPr>
          <w:p w:rsidR="005C020E" w:rsidRPr="000802C6" w:rsidRDefault="005C020E" w:rsidP="005C020E">
            <w:pPr>
              <w:jc w:val="both"/>
              <w:rPr>
                <w:b/>
              </w:rPr>
            </w:pPr>
            <w:r w:rsidRPr="000802C6">
              <w:rPr>
                <w:b/>
              </w:rPr>
              <w:t>Způsob ověření studijních výsledků</w:t>
            </w:r>
          </w:p>
        </w:tc>
        <w:tc>
          <w:tcPr>
            <w:tcW w:w="3406" w:type="dxa"/>
            <w:gridSpan w:val="4"/>
          </w:tcPr>
          <w:p w:rsidR="005C020E" w:rsidRPr="000802C6" w:rsidRDefault="005C020E" w:rsidP="005C020E">
            <w:pPr>
              <w:jc w:val="both"/>
            </w:pPr>
            <w:r>
              <w:t>klasifikovaný zápočet</w:t>
            </w:r>
          </w:p>
        </w:tc>
        <w:tc>
          <w:tcPr>
            <w:tcW w:w="2156" w:type="dxa"/>
            <w:shd w:val="clear" w:color="auto" w:fill="F7CAAC"/>
          </w:tcPr>
          <w:p w:rsidR="005C020E" w:rsidRPr="000802C6" w:rsidRDefault="005C020E" w:rsidP="005C020E">
            <w:pPr>
              <w:jc w:val="both"/>
              <w:rPr>
                <w:b/>
              </w:rPr>
            </w:pPr>
            <w:r w:rsidRPr="000802C6">
              <w:rPr>
                <w:b/>
              </w:rPr>
              <w:t>Forma výuky</w:t>
            </w:r>
          </w:p>
        </w:tc>
        <w:tc>
          <w:tcPr>
            <w:tcW w:w="1207" w:type="dxa"/>
            <w:gridSpan w:val="2"/>
          </w:tcPr>
          <w:p w:rsidR="005C020E" w:rsidRPr="000802C6" w:rsidRDefault="005C020E" w:rsidP="005C020E">
            <w:pPr>
              <w:jc w:val="both"/>
            </w:pPr>
            <w:r w:rsidRPr="000802C6">
              <w:t>přednáška, seminář</w:t>
            </w:r>
          </w:p>
        </w:tc>
      </w:tr>
      <w:tr w:rsidR="005C020E" w:rsidRPr="000802C6" w:rsidTr="00B13D2C">
        <w:tc>
          <w:tcPr>
            <w:tcW w:w="3086" w:type="dxa"/>
            <w:shd w:val="clear" w:color="auto" w:fill="F7CAAC"/>
          </w:tcPr>
          <w:p w:rsidR="005C020E" w:rsidRPr="000802C6" w:rsidRDefault="005C020E" w:rsidP="005C020E">
            <w:pPr>
              <w:jc w:val="both"/>
              <w:rPr>
                <w:b/>
              </w:rPr>
            </w:pPr>
            <w:r w:rsidRPr="000802C6">
              <w:rPr>
                <w:b/>
              </w:rPr>
              <w:t>Forma způsobu ověření studijních výsledků a další požadavky na studenta</w:t>
            </w:r>
          </w:p>
        </w:tc>
        <w:tc>
          <w:tcPr>
            <w:tcW w:w="6769" w:type="dxa"/>
            <w:gridSpan w:val="7"/>
            <w:tcBorders>
              <w:bottom w:val="nil"/>
            </w:tcBorders>
          </w:tcPr>
          <w:p w:rsidR="005C020E" w:rsidRDefault="005C020E" w:rsidP="005C020E">
            <w:pPr>
              <w:jc w:val="both"/>
            </w:pPr>
            <w:r w:rsidRPr="000802C6">
              <w:t>Způso</w:t>
            </w:r>
            <w:r>
              <w:t>b zakončení předmětu – klasifikovaný zápočet.</w:t>
            </w:r>
          </w:p>
          <w:p w:rsidR="005C020E" w:rsidRPr="000802C6" w:rsidRDefault="005C020E" w:rsidP="005C020E">
            <w:pPr>
              <w:jc w:val="both"/>
            </w:pPr>
            <w:r w:rsidRPr="000802C6">
              <w:t xml:space="preserve">Požadavky na </w:t>
            </w:r>
            <w:r>
              <w:t xml:space="preserve">klasifikovaný </w:t>
            </w:r>
            <w:r w:rsidRPr="000802C6">
              <w:t>zápočet:</w:t>
            </w:r>
            <w:r>
              <w:t xml:space="preserve"> </w:t>
            </w:r>
            <w:r w:rsidRPr="000802C6">
              <w:t xml:space="preserve">vypracování seminární </w:t>
            </w:r>
            <w:r>
              <w:t xml:space="preserve">práce dle požadavků vyučujícího; </w:t>
            </w:r>
            <w:r w:rsidRPr="000802C6">
              <w:t>80% aktivní účast na seminářích.</w:t>
            </w:r>
            <w:r>
              <w:t xml:space="preserve"> P</w:t>
            </w:r>
            <w:r w:rsidRPr="000802C6">
              <w:t>ísemný test s maximálním možným počtem dosažitelných bodů 100 m</w:t>
            </w:r>
            <w:r>
              <w:t>usí být napsán alespoň na 60 %.</w:t>
            </w:r>
          </w:p>
        </w:tc>
      </w:tr>
      <w:tr w:rsidR="005C020E" w:rsidRPr="009F4A37" w:rsidTr="00B13D2C">
        <w:trPr>
          <w:trHeight w:val="118"/>
        </w:trPr>
        <w:tc>
          <w:tcPr>
            <w:tcW w:w="9855" w:type="dxa"/>
            <w:gridSpan w:val="8"/>
            <w:tcBorders>
              <w:top w:val="nil"/>
            </w:tcBorders>
          </w:tcPr>
          <w:p w:rsidR="005C020E" w:rsidRPr="009F4A37" w:rsidRDefault="005C020E" w:rsidP="005C020E">
            <w:pPr>
              <w:jc w:val="both"/>
              <w:rPr>
                <w:sz w:val="16"/>
              </w:rPr>
            </w:pPr>
          </w:p>
        </w:tc>
      </w:tr>
      <w:tr w:rsidR="005C020E" w:rsidRPr="000802C6" w:rsidTr="00B13D2C">
        <w:trPr>
          <w:trHeight w:val="197"/>
        </w:trPr>
        <w:tc>
          <w:tcPr>
            <w:tcW w:w="3086" w:type="dxa"/>
            <w:tcBorders>
              <w:top w:val="nil"/>
            </w:tcBorders>
            <w:shd w:val="clear" w:color="auto" w:fill="F7CAAC"/>
          </w:tcPr>
          <w:p w:rsidR="005C020E" w:rsidRPr="000802C6" w:rsidRDefault="005C020E" w:rsidP="005C020E">
            <w:pPr>
              <w:jc w:val="both"/>
              <w:rPr>
                <w:b/>
              </w:rPr>
            </w:pPr>
            <w:r w:rsidRPr="000802C6">
              <w:rPr>
                <w:b/>
              </w:rPr>
              <w:t>Garant předmětu</w:t>
            </w:r>
          </w:p>
        </w:tc>
        <w:tc>
          <w:tcPr>
            <w:tcW w:w="6769" w:type="dxa"/>
            <w:gridSpan w:val="7"/>
            <w:tcBorders>
              <w:top w:val="nil"/>
            </w:tcBorders>
          </w:tcPr>
          <w:p w:rsidR="005C020E" w:rsidRPr="000802C6" w:rsidRDefault="005C020E" w:rsidP="005C020E">
            <w:pPr>
              <w:jc w:val="both"/>
            </w:pPr>
            <w:r w:rsidRPr="000802C6">
              <w:t xml:space="preserve">doc. Ing. </w:t>
            </w:r>
            <w:r>
              <w:t>Vratislav Kozák</w:t>
            </w:r>
            <w:r w:rsidRPr="000802C6">
              <w:t>, Ph.D.</w:t>
            </w:r>
          </w:p>
        </w:tc>
      </w:tr>
      <w:tr w:rsidR="005C020E" w:rsidRPr="000802C6" w:rsidTr="00B13D2C">
        <w:trPr>
          <w:trHeight w:val="243"/>
        </w:trPr>
        <w:tc>
          <w:tcPr>
            <w:tcW w:w="3086" w:type="dxa"/>
            <w:tcBorders>
              <w:top w:val="nil"/>
            </w:tcBorders>
            <w:shd w:val="clear" w:color="auto" w:fill="F7CAAC"/>
          </w:tcPr>
          <w:p w:rsidR="005C020E" w:rsidRPr="000802C6" w:rsidRDefault="005C020E" w:rsidP="005C020E">
            <w:pPr>
              <w:jc w:val="both"/>
              <w:rPr>
                <w:b/>
              </w:rPr>
            </w:pPr>
            <w:r w:rsidRPr="000802C6">
              <w:rPr>
                <w:b/>
              </w:rPr>
              <w:t>Zapojení garanta do výuky předmětu</w:t>
            </w:r>
          </w:p>
        </w:tc>
        <w:tc>
          <w:tcPr>
            <w:tcW w:w="6769" w:type="dxa"/>
            <w:gridSpan w:val="7"/>
            <w:tcBorders>
              <w:top w:val="nil"/>
            </w:tcBorders>
          </w:tcPr>
          <w:p w:rsidR="005C020E" w:rsidRPr="000802C6" w:rsidRDefault="005C020E" w:rsidP="005C020E">
            <w:pPr>
              <w:jc w:val="both"/>
            </w:pPr>
            <w:r w:rsidRPr="000802C6">
              <w:t xml:space="preserve">Garant se podílí na přednášení v rozsahu </w:t>
            </w:r>
            <w:r>
              <w:t>100</w:t>
            </w:r>
            <w:r w:rsidRPr="000802C6">
              <w:t xml:space="preserve"> %, dále stanovuje koncepci seminářů</w:t>
            </w:r>
            <w:r>
              <w:t xml:space="preserve"> </w:t>
            </w:r>
            <w:r w:rsidRPr="00F3404D">
              <w:t>a do</w:t>
            </w:r>
            <w:r>
              <w:t>hlíží na jejich jednotné vedení</w:t>
            </w:r>
            <w:r w:rsidRPr="000802C6">
              <w:t>.</w:t>
            </w:r>
          </w:p>
        </w:tc>
      </w:tr>
      <w:tr w:rsidR="005C020E" w:rsidRPr="000802C6" w:rsidTr="00B13D2C">
        <w:tc>
          <w:tcPr>
            <w:tcW w:w="3086" w:type="dxa"/>
            <w:shd w:val="clear" w:color="auto" w:fill="F7CAAC"/>
          </w:tcPr>
          <w:p w:rsidR="005C020E" w:rsidRPr="000802C6" w:rsidRDefault="005C020E" w:rsidP="005C020E">
            <w:pPr>
              <w:jc w:val="both"/>
              <w:rPr>
                <w:b/>
              </w:rPr>
            </w:pPr>
            <w:r w:rsidRPr="000802C6">
              <w:rPr>
                <w:b/>
              </w:rPr>
              <w:t>Vyučující</w:t>
            </w:r>
          </w:p>
        </w:tc>
        <w:tc>
          <w:tcPr>
            <w:tcW w:w="6769" w:type="dxa"/>
            <w:gridSpan w:val="7"/>
            <w:tcBorders>
              <w:bottom w:val="nil"/>
            </w:tcBorders>
          </w:tcPr>
          <w:p w:rsidR="005C020E" w:rsidRPr="000802C6" w:rsidRDefault="005C020E" w:rsidP="005C020E">
            <w:pPr>
              <w:jc w:val="both"/>
            </w:pPr>
            <w:r w:rsidRPr="000802C6">
              <w:t>doc. Ing. Vratislav Kozák, Ph.D.</w:t>
            </w:r>
            <w:r>
              <w:t xml:space="preserve"> - přednášky (100 %)</w:t>
            </w:r>
          </w:p>
        </w:tc>
      </w:tr>
      <w:tr w:rsidR="005C020E" w:rsidRPr="009F4A37" w:rsidTr="00B13D2C">
        <w:trPr>
          <w:trHeight w:val="64"/>
        </w:trPr>
        <w:tc>
          <w:tcPr>
            <w:tcW w:w="9855" w:type="dxa"/>
            <w:gridSpan w:val="8"/>
            <w:tcBorders>
              <w:top w:val="nil"/>
            </w:tcBorders>
          </w:tcPr>
          <w:p w:rsidR="005C020E" w:rsidRPr="009F4A37" w:rsidRDefault="005C020E" w:rsidP="005C020E">
            <w:pPr>
              <w:jc w:val="both"/>
              <w:rPr>
                <w:sz w:val="16"/>
              </w:rPr>
            </w:pPr>
          </w:p>
        </w:tc>
      </w:tr>
      <w:tr w:rsidR="005C020E" w:rsidRPr="000802C6" w:rsidTr="00B13D2C">
        <w:tc>
          <w:tcPr>
            <w:tcW w:w="3086" w:type="dxa"/>
            <w:shd w:val="clear" w:color="auto" w:fill="F7CAAC"/>
          </w:tcPr>
          <w:p w:rsidR="005C020E" w:rsidRPr="000802C6" w:rsidRDefault="005C020E" w:rsidP="005C020E">
            <w:pPr>
              <w:jc w:val="both"/>
              <w:rPr>
                <w:b/>
              </w:rPr>
            </w:pPr>
            <w:r w:rsidRPr="000802C6">
              <w:rPr>
                <w:b/>
              </w:rPr>
              <w:t>Stručná anotace předmětu</w:t>
            </w:r>
          </w:p>
        </w:tc>
        <w:tc>
          <w:tcPr>
            <w:tcW w:w="6769" w:type="dxa"/>
            <w:gridSpan w:val="7"/>
            <w:tcBorders>
              <w:bottom w:val="nil"/>
            </w:tcBorders>
          </w:tcPr>
          <w:p w:rsidR="005C020E" w:rsidRPr="000802C6" w:rsidRDefault="005C020E" w:rsidP="005C020E">
            <w:pPr>
              <w:jc w:val="both"/>
            </w:pPr>
          </w:p>
        </w:tc>
      </w:tr>
      <w:tr w:rsidR="005C020E" w:rsidRPr="000802C6" w:rsidTr="00B13D2C">
        <w:trPr>
          <w:trHeight w:val="3938"/>
        </w:trPr>
        <w:tc>
          <w:tcPr>
            <w:tcW w:w="9855" w:type="dxa"/>
            <w:gridSpan w:val="8"/>
            <w:tcBorders>
              <w:top w:val="nil"/>
              <w:bottom w:val="single" w:sz="12" w:space="0" w:color="auto"/>
            </w:tcBorders>
          </w:tcPr>
          <w:p w:rsidR="005C020E" w:rsidRPr="004B72D4" w:rsidRDefault="00131815" w:rsidP="00131815">
            <w:pPr>
              <w:jc w:val="both"/>
            </w:pPr>
            <w:r w:rsidRPr="00131815">
              <w:t xml:space="preserve">Customer Relationship Management </w:t>
            </w:r>
            <w:r w:rsidR="005C020E" w:rsidRPr="004B72D4">
              <w:t>(CRM) je nadstavbovým, středně pokročilým kurzem, který předpokládá základní znalosti předmětů Marketing, Management I. Cílem předmětu je seznámit studenty jak v praxi reagovat na situaci, kdy na trhu roste konkurence a je stále obtížnější získat nové a udržet stávající zákazníky. Pojem CRM bude představen jako podnikatelská strategie pro výběr a řízení nejhodnotnějších vztahů se zákazníky. Po absolvování předmětu budou studenti CRM vnímat jako podnikatelskou filozofii a firemní kulturu orientovanou na zákazníka, která podporuje efektivní marketingové, obchodní a servisní procesy. Předmět je i přípravou na zpracování BP/DP s marketingovým zaměřením.</w:t>
            </w:r>
          </w:p>
          <w:p w:rsidR="005C020E" w:rsidRPr="00012EAE" w:rsidRDefault="005C020E" w:rsidP="00085185">
            <w:pPr>
              <w:pStyle w:val="Odstavecseseznamem"/>
              <w:numPr>
                <w:ilvl w:val="0"/>
                <w:numId w:val="51"/>
              </w:numPr>
              <w:spacing w:after="0" w:line="240" w:lineRule="auto"/>
              <w:ind w:left="243" w:hanging="243"/>
              <w:contextualSpacing w:val="0"/>
              <w:rPr>
                <w:rFonts w:ascii="Times New Roman" w:hAnsi="Times New Roman"/>
                <w:sz w:val="20"/>
                <w:szCs w:val="20"/>
              </w:rPr>
            </w:pPr>
            <w:r w:rsidRPr="00012EAE">
              <w:rPr>
                <w:rFonts w:ascii="Times New Roman" w:hAnsi="Times New Roman"/>
                <w:sz w:val="20"/>
                <w:szCs w:val="20"/>
              </w:rPr>
              <w:t>Názory na řízení vztahů ve firmě, vymezení problému aplikace řízení vztahů se zákazníky (CRM)</w:t>
            </w:r>
            <w:r w:rsidR="00131815">
              <w:rPr>
                <w:rFonts w:ascii="Times New Roman" w:hAnsi="Times New Roman"/>
                <w:sz w:val="20"/>
                <w:szCs w:val="20"/>
              </w:rPr>
              <w:t>.</w:t>
            </w:r>
          </w:p>
          <w:p w:rsidR="005C020E" w:rsidRPr="00012EAE" w:rsidRDefault="005C020E" w:rsidP="00085185">
            <w:pPr>
              <w:pStyle w:val="Odstavecseseznamem"/>
              <w:numPr>
                <w:ilvl w:val="0"/>
                <w:numId w:val="51"/>
              </w:numPr>
              <w:spacing w:after="0" w:line="240" w:lineRule="auto"/>
              <w:ind w:left="243" w:hanging="243"/>
              <w:contextualSpacing w:val="0"/>
              <w:rPr>
                <w:rFonts w:ascii="Times New Roman" w:hAnsi="Times New Roman"/>
                <w:sz w:val="20"/>
                <w:szCs w:val="20"/>
              </w:rPr>
            </w:pPr>
            <w:r w:rsidRPr="00012EAE">
              <w:rPr>
                <w:rFonts w:ascii="Times New Roman" w:hAnsi="Times New Roman"/>
                <w:sz w:val="20"/>
                <w:szCs w:val="20"/>
              </w:rPr>
              <w:t>Tradiční pojetí trhu a řízení vztahů se zákazníky</w:t>
            </w:r>
            <w:r w:rsidR="00131815">
              <w:rPr>
                <w:rFonts w:ascii="Times New Roman" w:hAnsi="Times New Roman"/>
                <w:sz w:val="20"/>
                <w:szCs w:val="20"/>
              </w:rPr>
              <w:t>.</w:t>
            </w:r>
          </w:p>
          <w:p w:rsidR="005C020E" w:rsidRPr="00012EAE" w:rsidRDefault="005C020E" w:rsidP="00085185">
            <w:pPr>
              <w:pStyle w:val="Odstavecseseznamem"/>
              <w:numPr>
                <w:ilvl w:val="0"/>
                <w:numId w:val="51"/>
              </w:numPr>
              <w:spacing w:after="0" w:line="240" w:lineRule="auto"/>
              <w:ind w:left="243" w:hanging="243"/>
              <w:contextualSpacing w:val="0"/>
              <w:rPr>
                <w:rFonts w:ascii="Times New Roman" w:hAnsi="Times New Roman"/>
                <w:sz w:val="20"/>
                <w:szCs w:val="20"/>
              </w:rPr>
            </w:pPr>
            <w:r w:rsidRPr="00012EAE">
              <w:rPr>
                <w:rFonts w:ascii="Times New Roman" w:hAnsi="Times New Roman"/>
                <w:sz w:val="20"/>
                <w:szCs w:val="20"/>
              </w:rPr>
              <w:t>Postavení ve firmě CRM v procesu vývoje marketingu</w:t>
            </w:r>
            <w:r w:rsidR="00131815">
              <w:rPr>
                <w:rFonts w:ascii="Times New Roman" w:hAnsi="Times New Roman"/>
                <w:sz w:val="20"/>
                <w:szCs w:val="20"/>
              </w:rPr>
              <w:t>.</w:t>
            </w:r>
          </w:p>
          <w:p w:rsidR="005C020E" w:rsidRPr="00012EAE" w:rsidRDefault="005C020E" w:rsidP="00085185">
            <w:pPr>
              <w:pStyle w:val="Odstavecseseznamem"/>
              <w:numPr>
                <w:ilvl w:val="0"/>
                <w:numId w:val="51"/>
              </w:numPr>
              <w:spacing w:after="0" w:line="240" w:lineRule="auto"/>
              <w:ind w:left="243" w:hanging="243"/>
              <w:contextualSpacing w:val="0"/>
              <w:rPr>
                <w:rFonts w:ascii="Times New Roman" w:hAnsi="Times New Roman"/>
                <w:sz w:val="20"/>
                <w:szCs w:val="20"/>
              </w:rPr>
            </w:pPr>
            <w:r w:rsidRPr="00012EAE">
              <w:rPr>
                <w:rFonts w:ascii="Times New Roman" w:hAnsi="Times New Roman"/>
                <w:sz w:val="20"/>
                <w:szCs w:val="20"/>
              </w:rPr>
              <w:t>Aplikace CRM na spotřebním, průmyslovém, obchodním a státním trhu</w:t>
            </w:r>
            <w:r w:rsidR="00131815">
              <w:rPr>
                <w:rFonts w:ascii="Times New Roman" w:hAnsi="Times New Roman"/>
                <w:sz w:val="20"/>
                <w:szCs w:val="20"/>
              </w:rPr>
              <w:t>.</w:t>
            </w:r>
          </w:p>
          <w:p w:rsidR="005C020E" w:rsidRPr="00012EAE" w:rsidRDefault="00131815" w:rsidP="00085185">
            <w:pPr>
              <w:pStyle w:val="Odstavecseseznamem"/>
              <w:numPr>
                <w:ilvl w:val="0"/>
                <w:numId w:val="51"/>
              </w:numPr>
              <w:spacing w:after="0" w:line="240" w:lineRule="auto"/>
              <w:ind w:left="243" w:hanging="243"/>
              <w:contextualSpacing w:val="0"/>
              <w:rPr>
                <w:rFonts w:ascii="Times New Roman" w:hAnsi="Times New Roman"/>
                <w:sz w:val="20"/>
                <w:szCs w:val="20"/>
              </w:rPr>
            </w:pPr>
            <w:r>
              <w:rPr>
                <w:rFonts w:ascii="Times New Roman" w:hAnsi="Times New Roman"/>
                <w:sz w:val="20"/>
                <w:szCs w:val="20"/>
              </w:rPr>
              <w:t>CRM ve vztahu ke konkurenci.</w:t>
            </w:r>
          </w:p>
          <w:p w:rsidR="005C020E" w:rsidRPr="00012EAE" w:rsidRDefault="005C020E" w:rsidP="00085185">
            <w:pPr>
              <w:pStyle w:val="Odstavecseseznamem"/>
              <w:numPr>
                <w:ilvl w:val="0"/>
                <w:numId w:val="51"/>
              </w:numPr>
              <w:spacing w:after="0" w:line="240" w:lineRule="auto"/>
              <w:ind w:left="243" w:hanging="243"/>
              <w:contextualSpacing w:val="0"/>
              <w:rPr>
                <w:rFonts w:ascii="Times New Roman" w:hAnsi="Times New Roman"/>
                <w:sz w:val="20"/>
                <w:szCs w:val="20"/>
              </w:rPr>
            </w:pPr>
            <w:r w:rsidRPr="00012EAE">
              <w:rPr>
                <w:rFonts w:ascii="Times New Roman" w:hAnsi="Times New Roman"/>
                <w:sz w:val="20"/>
                <w:szCs w:val="20"/>
              </w:rPr>
              <w:t>CRM v době krize</w:t>
            </w:r>
            <w:r w:rsidR="00131815">
              <w:rPr>
                <w:rFonts w:ascii="Times New Roman" w:hAnsi="Times New Roman"/>
                <w:sz w:val="20"/>
                <w:szCs w:val="20"/>
              </w:rPr>
              <w:t>.</w:t>
            </w:r>
          </w:p>
          <w:p w:rsidR="005C020E" w:rsidRPr="00012EAE" w:rsidRDefault="005C020E" w:rsidP="00085185">
            <w:pPr>
              <w:pStyle w:val="Odstavecseseznamem"/>
              <w:numPr>
                <w:ilvl w:val="0"/>
                <w:numId w:val="51"/>
              </w:numPr>
              <w:spacing w:after="0" w:line="240" w:lineRule="auto"/>
              <w:ind w:left="243" w:hanging="243"/>
              <w:contextualSpacing w:val="0"/>
              <w:rPr>
                <w:rFonts w:ascii="Times New Roman" w:hAnsi="Times New Roman"/>
                <w:sz w:val="20"/>
                <w:szCs w:val="20"/>
              </w:rPr>
            </w:pPr>
            <w:r w:rsidRPr="00012EAE">
              <w:rPr>
                <w:rFonts w:ascii="Times New Roman" w:hAnsi="Times New Roman"/>
                <w:sz w:val="20"/>
                <w:szCs w:val="20"/>
              </w:rPr>
              <w:t>Loajalita zákazníků a její vliv na ziskovost podniku</w:t>
            </w:r>
            <w:r w:rsidR="00131815">
              <w:rPr>
                <w:rFonts w:ascii="Times New Roman" w:hAnsi="Times New Roman"/>
                <w:sz w:val="20"/>
                <w:szCs w:val="20"/>
              </w:rPr>
              <w:t>.</w:t>
            </w:r>
          </w:p>
          <w:p w:rsidR="005C020E" w:rsidRPr="00012EAE" w:rsidRDefault="005C020E" w:rsidP="00085185">
            <w:pPr>
              <w:pStyle w:val="Odstavecseseznamem"/>
              <w:numPr>
                <w:ilvl w:val="0"/>
                <w:numId w:val="51"/>
              </w:numPr>
              <w:spacing w:after="0" w:line="240" w:lineRule="auto"/>
              <w:ind w:left="243" w:hanging="243"/>
              <w:contextualSpacing w:val="0"/>
              <w:rPr>
                <w:rFonts w:ascii="Times New Roman" w:hAnsi="Times New Roman"/>
                <w:sz w:val="20"/>
                <w:szCs w:val="20"/>
              </w:rPr>
            </w:pPr>
            <w:r w:rsidRPr="00012EAE">
              <w:rPr>
                <w:rFonts w:ascii="Times New Roman" w:hAnsi="Times New Roman"/>
                <w:sz w:val="20"/>
                <w:szCs w:val="20"/>
              </w:rPr>
              <w:t>Hodnota zákazníka pro podnik, stanovení nákladů na zákazníka</w:t>
            </w:r>
            <w:r w:rsidR="00131815">
              <w:rPr>
                <w:rFonts w:ascii="Times New Roman" w:hAnsi="Times New Roman"/>
                <w:sz w:val="20"/>
                <w:szCs w:val="20"/>
              </w:rPr>
              <w:t>.</w:t>
            </w:r>
          </w:p>
          <w:p w:rsidR="005C020E" w:rsidRPr="00012EAE" w:rsidRDefault="005C020E" w:rsidP="00085185">
            <w:pPr>
              <w:pStyle w:val="Odstavecseseznamem"/>
              <w:numPr>
                <w:ilvl w:val="0"/>
                <w:numId w:val="51"/>
              </w:numPr>
              <w:spacing w:after="0" w:line="240" w:lineRule="auto"/>
              <w:ind w:left="243" w:hanging="243"/>
              <w:contextualSpacing w:val="0"/>
              <w:rPr>
                <w:rFonts w:ascii="Times New Roman" w:hAnsi="Times New Roman"/>
                <w:sz w:val="20"/>
                <w:szCs w:val="20"/>
              </w:rPr>
            </w:pPr>
            <w:r w:rsidRPr="00012EAE">
              <w:rPr>
                <w:rFonts w:ascii="Times New Roman" w:hAnsi="Times New Roman"/>
                <w:sz w:val="20"/>
                <w:szCs w:val="20"/>
              </w:rPr>
              <w:t>Hodnotový management a jeho fáze</w:t>
            </w:r>
            <w:r w:rsidR="00131815">
              <w:rPr>
                <w:rFonts w:ascii="Times New Roman" w:hAnsi="Times New Roman"/>
                <w:sz w:val="20"/>
                <w:szCs w:val="20"/>
              </w:rPr>
              <w:t>.</w:t>
            </w:r>
          </w:p>
          <w:p w:rsidR="005C020E" w:rsidRPr="00012EAE" w:rsidRDefault="005C020E" w:rsidP="00085185">
            <w:pPr>
              <w:pStyle w:val="Odstavecseseznamem"/>
              <w:numPr>
                <w:ilvl w:val="0"/>
                <w:numId w:val="51"/>
              </w:numPr>
              <w:spacing w:after="0" w:line="240" w:lineRule="auto"/>
              <w:ind w:left="243" w:hanging="243"/>
              <w:contextualSpacing w:val="0"/>
              <w:rPr>
                <w:rFonts w:ascii="Times New Roman" w:hAnsi="Times New Roman"/>
                <w:sz w:val="20"/>
                <w:szCs w:val="20"/>
              </w:rPr>
            </w:pPr>
            <w:r w:rsidRPr="00012EAE">
              <w:rPr>
                <w:rFonts w:ascii="Times New Roman" w:hAnsi="Times New Roman"/>
                <w:sz w:val="20"/>
                <w:szCs w:val="20"/>
              </w:rPr>
              <w:t>Tradiční směna versus zkušenosti spoluvytváření</w:t>
            </w:r>
            <w:r w:rsidR="00131815">
              <w:rPr>
                <w:rFonts w:ascii="Times New Roman" w:hAnsi="Times New Roman"/>
                <w:sz w:val="20"/>
                <w:szCs w:val="20"/>
              </w:rPr>
              <w:t>.</w:t>
            </w:r>
          </w:p>
          <w:p w:rsidR="005C020E" w:rsidRPr="00012EAE" w:rsidRDefault="005C020E" w:rsidP="00085185">
            <w:pPr>
              <w:pStyle w:val="Odstavecseseznamem"/>
              <w:numPr>
                <w:ilvl w:val="0"/>
                <w:numId w:val="51"/>
              </w:numPr>
              <w:spacing w:after="0" w:line="240" w:lineRule="auto"/>
              <w:ind w:left="243" w:hanging="243"/>
              <w:contextualSpacing w:val="0"/>
              <w:rPr>
                <w:rFonts w:ascii="Times New Roman" w:hAnsi="Times New Roman"/>
                <w:sz w:val="20"/>
                <w:szCs w:val="20"/>
              </w:rPr>
            </w:pPr>
            <w:r w:rsidRPr="00012EAE">
              <w:rPr>
                <w:rFonts w:ascii="Times New Roman" w:hAnsi="Times New Roman"/>
                <w:sz w:val="20"/>
                <w:szCs w:val="20"/>
              </w:rPr>
              <w:t>Rozvinutí spektra zkušeností spoluvytvářením</w:t>
            </w:r>
            <w:r w:rsidR="00131815">
              <w:rPr>
                <w:rFonts w:ascii="Times New Roman" w:hAnsi="Times New Roman"/>
                <w:sz w:val="20"/>
                <w:szCs w:val="20"/>
              </w:rPr>
              <w:t>.</w:t>
            </w:r>
          </w:p>
          <w:p w:rsidR="005C020E" w:rsidRPr="00012EAE" w:rsidRDefault="005C020E" w:rsidP="00085185">
            <w:pPr>
              <w:pStyle w:val="Odstavecseseznamem"/>
              <w:numPr>
                <w:ilvl w:val="0"/>
                <w:numId w:val="51"/>
              </w:numPr>
              <w:spacing w:after="0" w:line="240" w:lineRule="auto"/>
              <w:ind w:left="243" w:hanging="243"/>
              <w:contextualSpacing w:val="0"/>
              <w:rPr>
                <w:rFonts w:ascii="Times New Roman" w:hAnsi="Times New Roman"/>
                <w:sz w:val="20"/>
                <w:szCs w:val="20"/>
              </w:rPr>
            </w:pPr>
            <w:r w:rsidRPr="00012EAE">
              <w:rPr>
                <w:rFonts w:ascii="Times New Roman" w:hAnsi="Times New Roman"/>
                <w:sz w:val="20"/>
                <w:szCs w:val="20"/>
              </w:rPr>
              <w:t>Udržení zákazníků v době krize, zavádění CRM ve firmě</w:t>
            </w:r>
            <w:r w:rsidR="00131815">
              <w:rPr>
                <w:rFonts w:ascii="Times New Roman" w:hAnsi="Times New Roman"/>
                <w:sz w:val="20"/>
                <w:szCs w:val="20"/>
              </w:rPr>
              <w:t>.</w:t>
            </w:r>
          </w:p>
          <w:p w:rsidR="005C020E" w:rsidRPr="000802C6" w:rsidRDefault="005C020E" w:rsidP="00085185">
            <w:pPr>
              <w:pStyle w:val="Odstavecseseznamem"/>
              <w:numPr>
                <w:ilvl w:val="0"/>
                <w:numId w:val="51"/>
              </w:numPr>
              <w:spacing w:after="0" w:line="240" w:lineRule="auto"/>
              <w:ind w:left="243" w:hanging="243"/>
              <w:contextualSpacing w:val="0"/>
            </w:pPr>
            <w:r w:rsidRPr="00012EAE">
              <w:rPr>
                <w:rFonts w:ascii="Times New Roman" w:hAnsi="Times New Roman"/>
                <w:sz w:val="20"/>
                <w:szCs w:val="20"/>
              </w:rPr>
              <w:t>Doporučený postup zavádění CRM – poznatky z vlastního výzkumu a případové studie</w:t>
            </w:r>
            <w:r w:rsidR="00131815">
              <w:rPr>
                <w:rFonts w:ascii="Times New Roman" w:hAnsi="Times New Roman"/>
                <w:sz w:val="20"/>
                <w:szCs w:val="20"/>
              </w:rPr>
              <w:t>.</w:t>
            </w:r>
          </w:p>
        </w:tc>
      </w:tr>
      <w:tr w:rsidR="005C020E" w:rsidRPr="000802C6" w:rsidTr="00B13D2C">
        <w:trPr>
          <w:trHeight w:val="265"/>
        </w:trPr>
        <w:tc>
          <w:tcPr>
            <w:tcW w:w="3653" w:type="dxa"/>
            <w:gridSpan w:val="2"/>
            <w:tcBorders>
              <w:top w:val="nil"/>
            </w:tcBorders>
            <w:shd w:val="clear" w:color="auto" w:fill="F7CAAC"/>
          </w:tcPr>
          <w:p w:rsidR="005C020E" w:rsidRPr="000802C6" w:rsidRDefault="005C020E" w:rsidP="005C020E">
            <w:pPr>
              <w:jc w:val="both"/>
            </w:pPr>
            <w:r w:rsidRPr="000802C6">
              <w:rPr>
                <w:b/>
              </w:rPr>
              <w:t>Studijní literatura a studijní pomůcky</w:t>
            </w:r>
          </w:p>
        </w:tc>
        <w:tc>
          <w:tcPr>
            <w:tcW w:w="6202" w:type="dxa"/>
            <w:gridSpan w:val="6"/>
            <w:tcBorders>
              <w:top w:val="nil"/>
              <w:bottom w:val="nil"/>
            </w:tcBorders>
          </w:tcPr>
          <w:p w:rsidR="005C020E" w:rsidRPr="000802C6" w:rsidRDefault="005C020E" w:rsidP="005C020E">
            <w:pPr>
              <w:jc w:val="both"/>
            </w:pPr>
          </w:p>
        </w:tc>
      </w:tr>
      <w:tr w:rsidR="005C020E" w:rsidRPr="000802C6" w:rsidTr="007D639E">
        <w:trPr>
          <w:trHeight w:val="1497"/>
        </w:trPr>
        <w:tc>
          <w:tcPr>
            <w:tcW w:w="9855" w:type="dxa"/>
            <w:gridSpan w:val="8"/>
            <w:tcBorders>
              <w:top w:val="nil"/>
            </w:tcBorders>
            <w:shd w:val="clear" w:color="auto" w:fill="auto"/>
          </w:tcPr>
          <w:p w:rsidR="005C020E" w:rsidRPr="00012EAE" w:rsidRDefault="00131815" w:rsidP="005C020E">
            <w:pPr>
              <w:spacing w:before="100" w:beforeAutospacing="1"/>
            </w:pPr>
            <w:r>
              <w:rPr>
                <w:b/>
                <w:bCs/>
              </w:rPr>
              <w:t>Povinná literatura</w:t>
            </w:r>
          </w:p>
          <w:p w:rsidR="007D639E" w:rsidRPr="007D639E" w:rsidRDefault="007D639E" w:rsidP="00003672">
            <w:pPr>
              <w:jc w:val="both"/>
              <w:rPr>
                <w:color w:val="111111"/>
              </w:rPr>
            </w:pPr>
            <w:r w:rsidRPr="007D639E">
              <w:rPr>
                <w:color w:val="111111"/>
              </w:rPr>
              <w:t>BUTTLE, F</w:t>
            </w:r>
            <w:r w:rsidR="00131815">
              <w:rPr>
                <w:color w:val="111111"/>
              </w:rPr>
              <w:t>.,</w:t>
            </w:r>
            <w:r w:rsidRPr="007D639E">
              <w:rPr>
                <w:color w:val="111111"/>
              </w:rPr>
              <w:t xml:space="preserve"> MAKLAN</w:t>
            </w:r>
            <w:r w:rsidR="00131815">
              <w:rPr>
                <w:color w:val="111111"/>
              </w:rPr>
              <w:t>, S</w:t>
            </w:r>
            <w:r w:rsidRPr="007D639E">
              <w:rPr>
                <w:color w:val="111111"/>
              </w:rPr>
              <w:t>. </w:t>
            </w:r>
            <w:r w:rsidRPr="007D639E">
              <w:rPr>
                <w:i/>
                <w:color w:val="111111"/>
              </w:rPr>
              <w:t>Customer relationship management: concepts and technologies.</w:t>
            </w:r>
            <w:r w:rsidRPr="007D639E">
              <w:rPr>
                <w:color w:val="111111"/>
              </w:rPr>
              <w:t xml:space="preserve"> Third edition. London: Routledge, Taylor &amp; Francis Group, 2015, 400 s. ISBN 978-1-138-78983-8.</w:t>
            </w:r>
          </w:p>
          <w:p w:rsidR="005C020E" w:rsidRPr="007D639E" w:rsidRDefault="005C020E" w:rsidP="00003672">
            <w:pPr>
              <w:jc w:val="both"/>
              <w:rPr>
                <w:color w:val="111111"/>
              </w:rPr>
            </w:pPr>
            <w:r w:rsidRPr="007D639E">
              <w:rPr>
                <w:color w:val="111111"/>
              </w:rPr>
              <w:t xml:space="preserve">DYCHÉ </w:t>
            </w:r>
            <w:hyperlink r:id="rId18" w:history="1">
              <w:r w:rsidRPr="007D639E">
                <w:rPr>
                  <w:color w:val="111111"/>
                </w:rPr>
                <w:t>J</w:t>
              </w:r>
            </w:hyperlink>
            <w:r w:rsidRPr="007D639E">
              <w:rPr>
                <w:color w:val="111111"/>
              </w:rPr>
              <w:t xml:space="preserve">. </w:t>
            </w:r>
            <w:r w:rsidRPr="007D639E">
              <w:rPr>
                <w:i/>
                <w:color w:val="111111"/>
              </w:rPr>
              <w:t>The CRM Handbook: A Business Guide to Customer Relationship</w:t>
            </w:r>
            <w:r w:rsidRPr="007D639E">
              <w:rPr>
                <w:i/>
              </w:rPr>
              <w:t xml:space="preserve"> Management,</w:t>
            </w:r>
            <w:r w:rsidRPr="007D639E">
              <w:t xml:space="preserve"> 1. vydání. New York: </w:t>
            </w:r>
            <w:r w:rsidRPr="007D639E">
              <w:rPr>
                <w:color w:val="111111"/>
              </w:rPr>
              <w:t>2014,</w:t>
            </w:r>
            <w:r w:rsidRPr="007D639E">
              <w:t xml:space="preserve"> Harper. 247 s. ISBN </w:t>
            </w:r>
            <w:r w:rsidRPr="007D639E">
              <w:rPr>
                <w:color w:val="111111"/>
              </w:rPr>
              <w:t>078-5342730623</w:t>
            </w:r>
          </w:p>
          <w:p w:rsidR="005C020E" w:rsidRPr="007D639E" w:rsidRDefault="00131815" w:rsidP="007D639E">
            <w:pPr>
              <w:jc w:val="both"/>
              <w:rPr>
                <w:b/>
                <w:color w:val="111111"/>
              </w:rPr>
            </w:pPr>
            <w:r>
              <w:rPr>
                <w:b/>
                <w:color w:val="111111"/>
              </w:rPr>
              <w:t>Doporučená literatura</w:t>
            </w:r>
          </w:p>
          <w:p w:rsidR="007D639E" w:rsidRPr="007D639E" w:rsidRDefault="007D639E" w:rsidP="007D639E">
            <w:pPr>
              <w:jc w:val="both"/>
            </w:pPr>
            <w:r w:rsidRPr="007D639E">
              <w:rPr>
                <w:color w:val="111111"/>
              </w:rPr>
              <w:t>BARAN, R</w:t>
            </w:r>
            <w:r w:rsidR="00131815">
              <w:rPr>
                <w:color w:val="111111"/>
              </w:rPr>
              <w:t>.</w:t>
            </w:r>
            <w:r w:rsidRPr="007D639E">
              <w:rPr>
                <w:color w:val="111111"/>
              </w:rPr>
              <w:t xml:space="preserve"> J.</w:t>
            </w:r>
            <w:r w:rsidR="00131815">
              <w:rPr>
                <w:color w:val="111111"/>
              </w:rPr>
              <w:t xml:space="preserve">, </w:t>
            </w:r>
            <w:r w:rsidRPr="007D639E">
              <w:rPr>
                <w:color w:val="111111"/>
              </w:rPr>
              <w:t>GALKA</w:t>
            </w:r>
            <w:r w:rsidR="00131815">
              <w:rPr>
                <w:color w:val="111111"/>
              </w:rPr>
              <w:t>, R. J</w:t>
            </w:r>
            <w:r w:rsidRPr="007D639E">
              <w:rPr>
                <w:color w:val="111111"/>
              </w:rPr>
              <w:t>. </w:t>
            </w:r>
            <w:r w:rsidRPr="007D639E">
              <w:rPr>
                <w:i/>
                <w:color w:val="111111"/>
              </w:rPr>
              <w:t>CRM: the foundation of contemporary marketing strategy</w:t>
            </w:r>
            <w:r w:rsidRPr="007D639E">
              <w:rPr>
                <w:color w:val="111111"/>
              </w:rPr>
              <w:t>. New York: Routledge, Ta</w:t>
            </w:r>
            <w:r w:rsidR="00131815">
              <w:rPr>
                <w:color w:val="111111"/>
              </w:rPr>
              <w:t xml:space="preserve">ylor &amp; Francis Group, 2013, </w:t>
            </w:r>
            <w:r w:rsidRPr="007D639E">
              <w:rPr>
                <w:color w:val="111111"/>
              </w:rPr>
              <w:t>393 s. ISBN 978-0-415-89656-6.</w:t>
            </w:r>
          </w:p>
          <w:p w:rsidR="007D639E" w:rsidRPr="007D639E" w:rsidRDefault="007D639E" w:rsidP="00003672">
            <w:pPr>
              <w:jc w:val="both"/>
            </w:pPr>
            <w:r w:rsidRPr="007D639E">
              <w:t>HILL, N</w:t>
            </w:r>
            <w:r w:rsidR="00131815">
              <w:t>.</w:t>
            </w:r>
            <w:r w:rsidRPr="007D639E">
              <w:t xml:space="preserve">, </w:t>
            </w:r>
            <w:r w:rsidR="00131815">
              <w:t>B</w:t>
            </w:r>
            <w:r w:rsidRPr="007D639E">
              <w:t>RIERLEY</w:t>
            </w:r>
            <w:r w:rsidR="00131815">
              <w:t xml:space="preserve">, J., </w:t>
            </w:r>
            <w:r w:rsidRPr="007D639E">
              <w:t>MACDOUGALL</w:t>
            </w:r>
            <w:r w:rsidR="00131815">
              <w:t>, R</w:t>
            </w:r>
            <w:r w:rsidRPr="007D639E">
              <w:t>. </w:t>
            </w:r>
            <w:r w:rsidRPr="007D639E">
              <w:rPr>
                <w:i/>
              </w:rPr>
              <w:t>How to measure customer satisfaction.</w:t>
            </w:r>
            <w:r w:rsidRPr="007D639E">
              <w:t xml:space="preserve"> Second edition. London: Routledge, Tay</w:t>
            </w:r>
            <w:r w:rsidR="00131815">
              <w:t>lor &amp; Francis Group, 2017,</w:t>
            </w:r>
            <w:r w:rsidRPr="007D639E">
              <w:t xml:space="preserve"> 151 s. ISBN 978-1-1384-0785-5.</w:t>
            </w:r>
          </w:p>
          <w:p w:rsidR="005C020E" w:rsidRPr="00131815" w:rsidRDefault="007D639E" w:rsidP="00131815">
            <w:pPr>
              <w:jc w:val="both"/>
              <w:rPr>
                <w:color w:val="111111"/>
              </w:rPr>
            </w:pPr>
            <w:r w:rsidRPr="007D639E">
              <w:rPr>
                <w:color w:val="111111"/>
              </w:rPr>
              <w:t>JEFFERSON, S</w:t>
            </w:r>
            <w:r w:rsidR="00131815">
              <w:rPr>
                <w:color w:val="111111"/>
              </w:rPr>
              <w:t xml:space="preserve">., </w:t>
            </w:r>
            <w:r w:rsidRPr="007D639E">
              <w:rPr>
                <w:color w:val="111111"/>
              </w:rPr>
              <w:t>TANTON</w:t>
            </w:r>
            <w:r w:rsidR="00131815">
              <w:rPr>
                <w:color w:val="111111"/>
              </w:rPr>
              <w:t>, S</w:t>
            </w:r>
            <w:r w:rsidRPr="007D639E">
              <w:rPr>
                <w:color w:val="111111"/>
              </w:rPr>
              <w:t>. </w:t>
            </w:r>
            <w:r w:rsidRPr="007D639E">
              <w:rPr>
                <w:i/>
                <w:color w:val="111111"/>
              </w:rPr>
              <w:t>Valuable content marketing: how to make quality content your key to success</w:t>
            </w:r>
            <w:r w:rsidRPr="007D639E">
              <w:rPr>
                <w:color w:val="111111"/>
              </w:rPr>
              <w:t>. 2nd edition. London: Kogan</w:t>
            </w:r>
            <w:r w:rsidR="00131815">
              <w:rPr>
                <w:color w:val="111111"/>
              </w:rPr>
              <w:t xml:space="preserve"> Page, 2015</w:t>
            </w:r>
            <w:r w:rsidRPr="007D639E">
              <w:rPr>
                <w:color w:val="111111"/>
              </w:rPr>
              <w:t>,</w:t>
            </w:r>
            <w:r w:rsidR="00131815">
              <w:rPr>
                <w:color w:val="111111"/>
              </w:rPr>
              <w:t xml:space="preserve"> 309 s. ISBN 978-0-7494-7327-3.</w:t>
            </w:r>
          </w:p>
        </w:tc>
      </w:tr>
      <w:tr w:rsidR="005C020E" w:rsidRPr="000802C6" w:rsidTr="00B13D2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C020E" w:rsidRPr="000802C6" w:rsidRDefault="005C020E" w:rsidP="005C020E">
            <w:pPr>
              <w:jc w:val="center"/>
              <w:rPr>
                <w:b/>
              </w:rPr>
            </w:pPr>
            <w:r w:rsidRPr="000802C6">
              <w:rPr>
                <w:b/>
              </w:rPr>
              <w:t>Informace ke kombinované nebo distanční formě</w:t>
            </w:r>
          </w:p>
        </w:tc>
      </w:tr>
      <w:tr w:rsidR="005C020E" w:rsidRPr="000802C6" w:rsidTr="00B13D2C">
        <w:tc>
          <w:tcPr>
            <w:tcW w:w="4787" w:type="dxa"/>
            <w:gridSpan w:val="3"/>
            <w:tcBorders>
              <w:top w:val="single" w:sz="2" w:space="0" w:color="auto"/>
            </w:tcBorders>
            <w:shd w:val="clear" w:color="auto" w:fill="F7CAAC"/>
          </w:tcPr>
          <w:p w:rsidR="005C020E" w:rsidRPr="000802C6" w:rsidRDefault="005C020E" w:rsidP="005C020E">
            <w:pPr>
              <w:jc w:val="both"/>
            </w:pPr>
            <w:r w:rsidRPr="000802C6">
              <w:rPr>
                <w:b/>
              </w:rPr>
              <w:t>Rozsah konzultací (soustředění)</w:t>
            </w:r>
          </w:p>
        </w:tc>
        <w:tc>
          <w:tcPr>
            <w:tcW w:w="889" w:type="dxa"/>
            <w:tcBorders>
              <w:top w:val="single" w:sz="2" w:space="0" w:color="auto"/>
            </w:tcBorders>
          </w:tcPr>
          <w:p w:rsidR="005C020E" w:rsidRPr="000802C6" w:rsidRDefault="005C020E" w:rsidP="005C020E">
            <w:pPr>
              <w:jc w:val="both"/>
            </w:pPr>
          </w:p>
        </w:tc>
        <w:tc>
          <w:tcPr>
            <w:tcW w:w="4179" w:type="dxa"/>
            <w:gridSpan w:val="4"/>
            <w:tcBorders>
              <w:top w:val="single" w:sz="2" w:space="0" w:color="auto"/>
            </w:tcBorders>
            <w:shd w:val="clear" w:color="auto" w:fill="F7CAAC"/>
          </w:tcPr>
          <w:p w:rsidR="005C020E" w:rsidRPr="000802C6" w:rsidRDefault="005C020E" w:rsidP="005C020E">
            <w:pPr>
              <w:jc w:val="both"/>
              <w:rPr>
                <w:b/>
              </w:rPr>
            </w:pPr>
            <w:r w:rsidRPr="000802C6">
              <w:rPr>
                <w:b/>
              </w:rPr>
              <w:t xml:space="preserve">hodin </w:t>
            </w:r>
          </w:p>
        </w:tc>
      </w:tr>
      <w:tr w:rsidR="005C020E" w:rsidRPr="000802C6" w:rsidTr="00B13D2C">
        <w:tc>
          <w:tcPr>
            <w:tcW w:w="9855" w:type="dxa"/>
            <w:gridSpan w:val="8"/>
            <w:shd w:val="clear" w:color="auto" w:fill="F7CAAC"/>
          </w:tcPr>
          <w:p w:rsidR="005C020E" w:rsidRPr="000802C6" w:rsidRDefault="005C020E" w:rsidP="005C020E">
            <w:pPr>
              <w:jc w:val="both"/>
              <w:rPr>
                <w:b/>
              </w:rPr>
            </w:pPr>
            <w:r w:rsidRPr="000802C6">
              <w:rPr>
                <w:b/>
              </w:rPr>
              <w:t>Informace o způsobu kontaktu s vyučujícím</w:t>
            </w:r>
          </w:p>
        </w:tc>
      </w:tr>
      <w:tr w:rsidR="005C020E" w:rsidRPr="000802C6" w:rsidTr="00B13D2C">
        <w:trPr>
          <w:trHeight w:val="708"/>
        </w:trPr>
        <w:tc>
          <w:tcPr>
            <w:tcW w:w="9855" w:type="dxa"/>
            <w:gridSpan w:val="8"/>
          </w:tcPr>
          <w:p w:rsidR="005C020E" w:rsidRPr="000802C6" w:rsidRDefault="005C020E" w:rsidP="005C020E">
            <w:pPr>
              <w:jc w:val="both"/>
            </w:pPr>
            <w:r w:rsidRPr="000802C6">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50421E" w:rsidRDefault="0050421E">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E1AC4" w:rsidRPr="002E1AC4" w:rsidTr="00503443">
        <w:tc>
          <w:tcPr>
            <w:tcW w:w="9855" w:type="dxa"/>
            <w:gridSpan w:val="8"/>
            <w:tcBorders>
              <w:bottom w:val="double" w:sz="4" w:space="0" w:color="auto"/>
            </w:tcBorders>
            <w:shd w:val="clear" w:color="auto" w:fill="BDD6EE"/>
          </w:tcPr>
          <w:p w:rsidR="002E1AC4" w:rsidRPr="002E1AC4" w:rsidRDefault="002E1AC4" w:rsidP="002E1AC4">
            <w:pPr>
              <w:jc w:val="both"/>
              <w:rPr>
                <w:b/>
                <w:sz w:val="28"/>
              </w:rPr>
            </w:pPr>
            <w:r w:rsidRPr="002E1AC4">
              <w:lastRenderedPageBreak/>
              <w:br w:type="page"/>
            </w:r>
            <w:r w:rsidRPr="002E1AC4">
              <w:rPr>
                <w:b/>
                <w:sz w:val="28"/>
              </w:rPr>
              <w:t>B-III – Charakteristika studijního předmětu</w:t>
            </w:r>
          </w:p>
        </w:tc>
      </w:tr>
      <w:tr w:rsidR="002E1AC4" w:rsidRPr="002E1AC4" w:rsidTr="00503443">
        <w:tc>
          <w:tcPr>
            <w:tcW w:w="3086" w:type="dxa"/>
            <w:tcBorders>
              <w:top w:val="double" w:sz="4" w:space="0" w:color="auto"/>
            </w:tcBorders>
            <w:shd w:val="clear" w:color="auto" w:fill="F7CAAC"/>
          </w:tcPr>
          <w:p w:rsidR="002E1AC4" w:rsidRPr="002E1AC4" w:rsidRDefault="002E1AC4" w:rsidP="002E1AC4">
            <w:pPr>
              <w:jc w:val="both"/>
              <w:rPr>
                <w:b/>
              </w:rPr>
            </w:pPr>
            <w:r w:rsidRPr="002E1AC4">
              <w:rPr>
                <w:b/>
              </w:rPr>
              <w:t>Název studijního předmětu</w:t>
            </w:r>
          </w:p>
        </w:tc>
        <w:tc>
          <w:tcPr>
            <w:tcW w:w="6769" w:type="dxa"/>
            <w:gridSpan w:val="7"/>
            <w:tcBorders>
              <w:top w:val="double" w:sz="4" w:space="0" w:color="auto"/>
            </w:tcBorders>
          </w:tcPr>
          <w:p w:rsidR="002E1AC4" w:rsidRPr="002E1AC4" w:rsidRDefault="002E1AC4" w:rsidP="002E1AC4">
            <w:pPr>
              <w:jc w:val="both"/>
            </w:pPr>
            <w:r w:rsidRPr="001B6CCB">
              <w:t>Value Based Management</w:t>
            </w:r>
          </w:p>
        </w:tc>
      </w:tr>
      <w:tr w:rsidR="002E1AC4" w:rsidRPr="002E1AC4" w:rsidTr="00503443">
        <w:trPr>
          <w:trHeight w:val="249"/>
        </w:trPr>
        <w:tc>
          <w:tcPr>
            <w:tcW w:w="3086" w:type="dxa"/>
            <w:shd w:val="clear" w:color="auto" w:fill="F7CAAC"/>
          </w:tcPr>
          <w:p w:rsidR="002E1AC4" w:rsidRPr="002E1AC4" w:rsidRDefault="002E1AC4" w:rsidP="002E1AC4">
            <w:pPr>
              <w:jc w:val="both"/>
              <w:rPr>
                <w:b/>
              </w:rPr>
            </w:pPr>
            <w:r w:rsidRPr="002E1AC4">
              <w:rPr>
                <w:b/>
              </w:rPr>
              <w:t>Typ předmětu</w:t>
            </w:r>
          </w:p>
        </w:tc>
        <w:tc>
          <w:tcPr>
            <w:tcW w:w="3406" w:type="dxa"/>
            <w:gridSpan w:val="4"/>
          </w:tcPr>
          <w:p w:rsidR="002E1AC4" w:rsidRPr="002E1AC4" w:rsidRDefault="002E1AC4" w:rsidP="002E1AC4">
            <w:pPr>
              <w:jc w:val="both"/>
            </w:pPr>
            <w:r>
              <w:t>p</w:t>
            </w:r>
            <w:r w:rsidRPr="002E1AC4">
              <w:t>ovinně volitelný „PV“</w:t>
            </w:r>
          </w:p>
        </w:tc>
        <w:tc>
          <w:tcPr>
            <w:tcW w:w="2695" w:type="dxa"/>
            <w:gridSpan w:val="2"/>
            <w:shd w:val="clear" w:color="auto" w:fill="F7CAAC"/>
          </w:tcPr>
          <w:p w:rsidR="002E1AC4" w:rsidRPr="002E1AC4" w:rsidRDefault="002E1AC4" w:rsidP="002E1AC4">
            <w:pPr>
              <w:jc w:val="both"/>
            </w:pPr>
            <w:r w:rsidRPr="002E1AC4">
              <w:rPr>
                <w:b/>
              </w:rPr>
              <w:t>doporučený ročník / semestr</w:t>
            </w:r>
          </w:p>
        </w:tc>
        <w:tc>
          <w:tcPr>
            <w:tcW w:w="668" w:type="dxa"/>
          </w:tcPr>
          <w:p w:rsidR="002E1AC4" w:rsidRPr="002E1AC4" w:rsidRDefault="001B6CCB" w:rsidP="002E1AC4">
            <w:pPr>
              <w:jc w:val="both"/>
            </w:pPr>
            <w:r>
              <w:t>L</w:t>
            </w:r>
          </w:p>
        </w:tc>
      </w:tr>
      <w:tr w:rsidR="002E1AC4" w:rsidRPr="002E1AC4" w:rsidTr="00503443">
        <w:tc>
          <w:tcPr>
            <w:tcW w:w="3086" w:type="dxa"/>
            <w:shd w:val="clear" w:color="auto" w:fill="F7CAAC"/>
          </w:tcPr>
          <w:p w:rsidR="002E1AC4" w:rsidRPr="002E1AC4" w:rsidRDefault="002E1AC4" w:rsidP="002E1AC4">
            <w:pPr>
              <w:jc w:val="both"/>
              <w:rPr>
                <w:b/>
              </w:rPr>
            </w:pPr>
            <w:r w:rsidRPr="002E1AC4">
              <w:rPr>
                <w:b/>
              </w:rPr>
              <w:t>Rozsah studijního předmětu</w:t>
            </w:r>
          </w:p>
        </w:tc>
        <w:tc>
          <w:tcPr>
            <w:tcW w:w="1701" w:type="dxa"/>
            <w:gridSpan w:val="2"/>
          </w:tcPr>
          <w:p w:rsidR="002E1AC4" w:rsidRPr="002E1AC4" w:rsidRDefault="00EC7FCC" w:rsidP="00EC7FCC">
            <w:pPr>
              <w:jc w:val="both"/>
            </w:pPr>
            <w:r>
              <w:t>26</w:t>
            </w:r>
            <w:r w:rsidR="00131815">
              <w:t xml:space="preserve">p + </w:t>
            </w:r>
            <w:r>
              <w:t>13</w:t>
            </w:r>
            <w:r w:rsidR="00131815">
              <w:t>s</w:t>
            </w:r>
          </w:p>
        </w:tc>
        <w:tc>
          <w:tcPr>
            <w:tcW w:w="889" w:type="dxa"/>
            <w:shd w:val="clear" w:color="auto" w:fill="F7CAAC"/>
          </w:tcPr>
          <w:p w:rsidR="002E1AC4" w:rsidRPr="002E1AC4" w:rsidRDefault="002E1AC4" w:rsidP="002E1AC4">
            <w:pPr>
              <w:jc w:val="both"/>
              <w:rPr>
                <w:b/>
              </w:rPr>
            </w:pPr>
            <w:r w:rsidRPr="002E1AC4">
              <w:rPr>
                <w:b/>
              </w:rPr>
              <w:t xml:space="preserve">hod. </w:t>
            </w:r>
          </w:p>
        </w:tc>
        <w:tc>
          <w:tcPr>
            <w:tcW w:w="816" w:type="dxa"/>
          </w:tcPr>
          <w:p w:rsidR="002E1AC4" w:rsidRPr="002E1AC4" w:rsidRDefault="002E1AC4" w:rsidP="002E1AC4">
            <w:pPr>
              <w:jc w:val="both"/>
            </w:pPr>
            <w:r w:rsidRPr="002E1AC4">
              <w:t>39</w:t>
            </w:r>
          </w:p>
        </w:tc>
        <w:tc>
          <w:tcPr>
            <w:tcW w:w="2156" w:type="dxa"/>
            <w:shd w:val="clear" w:color="auto" w:fill="F7CAAC"/>
          </w:tcPr>
          <w:p w:rsidR="002E1AC4" w:rsidRPr="002E1AC4" w:rsidRDefault="002E1AC4" w:rsidP="002E1AC4">
            <w:pPr>
              <w:jc w:val="both"/>
              <w:rPr>
                <w:b/>
              </w:rPr>
            </w:pPr>
            <w:r w:rsidRPr="002E1AC4">
              <w:rPr>
                <w:b/>
              </w:rPr>
              <w:t>kreditů</w:t>
            </w:r>
          </w:p>
        </w:tc>
        <w:tc>
          <w:tcPr>
            <w:tcW w:w="1207" w:type="dxa"/>
            <w:gridSpan w:val="2"/>
          </w:tcPr>
          <w:p w:rsidR="002E1AC4" w:rsidRPr="002E1AC4" w:rsidRDefault="002E1AC4" w:rsidP="002E1AC4">
            <w:pPr>
              <w:jc w:val="both"/>
            </w:pPr>
            <w:r w:rsidRPr="002E1AC4">
              <w:t>3</w:t>
            </w:r>
          </w:p>
        </w:tc>
      </w:tr>
      <w:tr w:rsidR="002E1AC4" w:rsidRPr="002E1AC4" w:rsidTr="00503443">
        <w:tc>
          <w:tcPr>
            <w:tcW w:w="3086" w:type="dxa"/>
            <w:shd w:val="clear" w:color="auto" w:fill="F7CAAC"/>
          </w:tcPr>
          <w:p w:rsidR="002E1AC4" w:rsidRPr="002E1AC4" w:rsidRDefault="002E1AC4" w:rsidP="002E1AC4">
            <w:pPr>
              <w:jc w:val="both"/>
              <w:rPr>
                <w:b/>
                <w:sz w:val="22"/>
              </w:rPr>
            </w:pPr>
            <w:r w:rsidRPr="002E1AC4">
              <w:rPr>
                <w:b/>
              </w:rPr>
              <w:t>Prerekvizity, korekvizity, ekvivalence</w:t>
            </w:r>
          </w:p>
        </w:tc>
        <w:tc>
          <w:tcPr>
            <w:tcW w:w="6769" w:type="dxa"/>
            <w:gridSpan w:val="7"/>
          </w:tcPr>
          <w:p w:rsidR="002E1AC4" w:rsidRPr="002E1AC4" w:rsidRDefault="002E1AC4" w:rsidP="002E1AC4">
            <w:pPr>
              <w:jc w:val="both"/>
            </w:pPr>
          </w:p>
        </w:tc>
      </w:tr>
      <w:tr w:rsidR="002E1AC4" w:rsidRPr="002E1AC4" w:rsidTr="00503443">
        <w:tc>
          <w:tcPr>
            <w:tcW w:w="3086" w:type="dxa"/>
            <w:shd w:val="clear" w:color="auto" w:fill="F7CAAC"/>
          </w:tcPr>
          <w:p w:rsidR="002E1AC4" w:rsidRPr="002E1AC4" w:rsidRDefault="002E1AC4" w:rsidP="002E1AC4">
            <w:pPr>
              <w:jc w:val="both"/>
              <w:rPr>
                <w:b/>
              </w:rPr>
            </w:pPr>
            <w:r w:rsidRPr="002E1AC4">
              <w:rPr>
                <w:b/>
              </w:rPr>
              <w:t>Způsob ověření studijních výsledků</w:t>
            </w:r>
          </w:p>
        </w:tc>
        <w:tc>
          <w:tcPr>
            <w:tcW w:w="3406" w:type="dxa"/>
            <w:gridSpan w:val="4"/>
          </w:tcPr>
          <w:p w:rsidR="002E1AC4" w:rsidRPr="002E1AC4" w:rsidRDefault="00313386" w:rsidP="002E1AC4">
            <w:pPr>
              <w:jc w:val="both"/>
            </w:pPr>
            <w:r>
              <w:t>k</w:t>
            </w:r>
            <w:r w:rsidR="002E1AC4" w:rsidRPr="002E1AC4">
              <w:t>lasifikovaný zápočet</w:t>
            </w:r>
          </w:p>
        </w:tc>
        <w:tc>
          <w:tcPr>
            <w:tcW w:w="2156" w:type="dxa"/>
            <w:shd w:val="clear" w:color="auto" w:fill="F7CAAC"/>
          </w:tcPr>
          <w:p w:rsidR="002E1AC4" w:rsidRPr="002E1AC4" w:rsidRDefault="002E1AC4" w:rsidP="002E1AC4">
            <w:pPr>
              <w:jc w:val="both"/>
              <w:rPr>
                <w:b/>
              </w:rPr>
            </w:pPr>
            <w:r w:rsidRPr="002E1AC4">
              <w:rPr>
                <w:b/>
              </w:rPr>
              <w:t>Forma výuky</w:t>
            </w:r>
          </w:p>
        </w:tc>
        <w:tc>
          <w:tcPr>
            <w:tcW w:w="1207" w:type="dxa"/>
            <w:gridSpan w:val="2"/>
          </w:tcPr>
          <w:p w:rsidR="002E1AC4" w:rsidRPr="002E1AC4" w:rsidRDefault="002E1AC4" w:rsidP="002E1AC4">
            <w:pPr>
              <w:jc w:val="both"/>
            </w:pPr>
            <w:r w:rsidRPr="002E1AC4">
              <w:t>přednáška, seminář</w:t>
            </w:r>
          </w:p>
        </w:tc>
      </w:tr>
      <w:tr w:rsidR="002E1AC4" w:rsidRPr="002E1AC4" w:rsidTr="00503443">
        <w:tc>
          <w:tcPr>
            <w:tcW w:w="3086" w:type="dxa"/>
            <w:shd w:val="clear" w:color="auto" w:fill="F7CAAC"/>
          </w:tcPr>
          <w:p w:rsidR="002E1AC4" w:rsidRPr="002E1AC4" w:rsidRDefault="002E1AC4" w:rsidP="002E1AC4">
            <w:pPr>
              <w:jc w:val="both"/>
              <w:rPr>
                <w:b/>
              </w:rPr>
            </w:pPr>
            <w:r w:rsidRPr="002E1AC4">
              <w:rPr>
                <w:b/>
              </w:rPr>
              <w:t>Forma způsobu ověření studijních výsledků a další požadavky na studenta</w:t>
            </w:r>
          </w:p>
        </w:tc>
        <w:tc>
          <w:tcPr>
            <w:tcW w:w="6769" w:type="dxa"/>
            <w:gridSpan w:val="7"/>
            <w:tcBorders>
              <w:bottom w:val="nil"/>
            </w:tcBorders>
          </w:tcPr>
          <w:p w:rsidR="002E1AC4" w:rsidRPr="002E1AC4" w:rsidRDefault="002E1AC4" w:rsidP="002E1AC4">
            <w:pPr>
              <w:jc w:val="both"/>
            </w:pPr>
            <w:r w:rsidRPr="002E1AC4">
              <w:t>Způsob zakončení předmětu – klasifikovaný zápočet</w:t>
            </w:r>
          </w:p>
          <w:p w:rsidR="002E1AC4" w:rsidRPr="002E1AC4" w:rsidRDefault="002E1AC4" w:rsidP="002E1AC4">
            <w:pPr>
              <w:jc w:val="both"/>
            </w:pPr>
            <w:r w:rsidRPr="002E1AC4">
              <w:t>Požadavky na klasifikovaný zápočet - vypracování seminární práce dle požadavků vyučujícího, 80% aktivní účast na seminářích. Písemný test s maximálním možným počtem dosažitelných bodů 100 musí být napsán alespoň na 60 %.</w:t>
            </w:r>
          </w:p>
        </w:tc>
      </w:tr>
      <w:tr w:rsidR="002E1AC4" w:rsidRPr="002E1AC4" w:rsidTr="00F26B8D">
        <w:trPr>
          <w:trHeight w:val="70"/>
        </w:trPr>
        <w:tc>
          <w:tcPr>
            <w:tcW w:w="9855" w:type="dxa"/>
            <w:gridSpan w:val="8"/>
            <w:tcBorders>
              <w:top w:val="nil"/>
            </w:tcBorders>
          </w:tcPr>
          <w:p w:rsidR="002E1AC4" w:rsidRPr="002E1AC4" w:rsidRDefault="002E1AC4" w:rsidP="002E1AC4">
            <w:pPr>
              <w:jc w:val="both"/>
            </w:pPr>
          </w:p>
        </w:tc>
      </w:tr>
      <w:tr w:rsidR="002E1AC4" w:rsidRPr="002E1AC4" w:rsidTr="00503443">
        <w:trPr>
          <w:trHeight w:val="197"/>
        </w:trPr>
        <w:tc>
          <w:tcPr>
            <w:tcW w:w="3086" w:type="dxa"/>
            <w:tcBorders>
              <w:top w:val="nil"/>
            </w:tcBorders>
            <w:shd w:val="clear" w:color="auto" w:fill="F7CAAC"/>
          </w:tcPr>
          <w:p w:rsidR="002E1AC4" w:rsidRPr="002E1AC4" w:rsidRDefault="002E1AC4" w:rsidP="002E1AC4">
            <w:pPr>
              <w:jc w:val="both"/>
              <w:rPr>
                <w:b/>
              </w:rPr>
            </w:pPr>
            <w:r w:rsidRPr="002E1AC4">
              <w:rPr>
                <w:b/>
              </w:rPr>
              <w:t>Garant předmětu</w:t>
            </w:r>
          </w:p>
        </w:tc>
        <w:tc>
          <w:tcPr>
            <w:tcW w:w="6769" w:type="dxa"/>
            <w:gridSpan w:val="7"/>
            <w:tcBorders>
              <w:top w:val="nil"/>
            </w:tcBorders>
          </w:tcPr>
          <w:p w:rsidR="002E1AC4" w:rsidRPr="002E1AC4" w:rsidRDefault="002E1AC4" w:rsidP="002E1AC4">
            <w:pPr>
              <w:jc w:val="both"/>
            </w:pPr>
            <w:r w:rsidRPr="002E1AC4">
              <w:t>Ing. Přemysl Pálka, Ph.D.</w:t>
            </w:r>
          </w:p>
        </w:tc>
      </w:tr>
      <w:tr w:rsidR="002E1AC4" w:rsidRPr="002E1AC4" w:rsidTr="00503443">
        <w:trPr>
          <w:trHeight w:val="243"/>
        </w:trPr>
        <w:tc>
          <w:tcPr>
            <w:tcW w:w="3086" w:type="dxa"/>
            <w:tcBorders>
              <w:top w:val="nil"/>
            </w:tcBorders>
            <w:shd w:val="clear" w:color="auto" w:fill="F7CAAC"/>
          </w:tcPr>
          <w:p w:rsidR="002E1AC4" w:rsidRPr="002E1AC4" w:rsidRDefault="002E1AC4" w:rsidP="002E1AC4">
            <w:pPr>
              <w:jc w:val="both"/>
              <w:rPr>
                <w:b/>
              </w:rPr>
            </w:pPr>
            <w:r w:rsidRPr="002E1AC4">
              <w:rPr>
                <w:b/>
              </w:rPr>
              <w:t>Zapojení garanta do výuky předmětu</w:t>
            </w:r>
          </w:p>
        </w:tc>
        <w:tc>
          <w:tcPr>
            <w:tcW w:w="6769" w:type="dxa"/>
            <w:gridSpan w:val="7"/>
            <w:tcBorders>
              <w:top w:val="nil"/>
            </w:tcBorders>
          </w:tcPr>
          <w:p w:rsidR="002E1AC4" w:rsidRPr="002E1AC4" w:rsidRDefault="002E1AC4" w:rsidP="002E1AC4">
            <w:pPr>
              <w:jc w:val="both"/>
            </w:pPr>
            <w:r w:rsidRPr="002E1AC4">
              <w:t xml:space="preserve">Garant se </w:t>
            </w:r>
            <w:r w:rsidR="00F26B8D">
              <w:t>podílí na přednášení v rozsahu 8</w:t>
            </w:r>
            <w:r w:rsidRPr="002E1AC4">
              <w:t>0 %, dále stanovuje koncepci seminářů a dohlíží na jejich jednotné vedení.</w:t>
            </w:r>
          </w:p>
        </w:tc>
      </w:tr>
      <w:tr w:rsidR="002E1AC4" w:rsidRPr="002E1AC4" w:rsidTr="00503443">
        <w:tc>
          <w:tcPr>
            <w:tcW w:w="3086" w:type="dxa"/>
            <w:shd w:val="clear" w:color="auto" w:fill="F7CAAC"/>
          </w:tcPr>
          <w:p w:rsidR="002E1AC4" w:rsidRPr="002E1AC4" w:rsidRDefault="002E1AC4" w:rsidP="002E1AC4">
            <w:pPr>
              <w:jc w:val="both"/>
              <w:rPr>
                <w:b/>
              </w:rPr>
            </w:pPr>
            <w:r w:rsidRPr="002E1AC4">
              <w:rPr>
                <w:b/>
              </w:rPr>
              <w:t>Vyučující</w:t>
            </w:r>
          </w:p>
        </w:tc>
        <w:tc>
          <w:tcPr>
            <w:tcW w:w="6769" w:type="dxa"/>
            <w:gridSpan w:val="7"/>
            <w:tcBorders>
              <w:bottom w:val="nil"/>
            </w:tcBorders>
          </w:tcPr>
          <w:p w:rsidR="002E1AC4" w:rsidRPr="002E1AC4" w:rsidRDefault="002E1AC4" w:rsidP="00313386">
            <w:pPr>
              <w:jc w:val="both"/>
            </w:pPr>
            <w:r w:rsidRPr="002E1AC4">
              <w:t>Ing. Přemysl Pálka, Ph.D</w:t>
            </w:r>
            <w:r w:rsidR="00313386" w:rsidRPr="000802C6">
              <w:t>.</w:t>
            </w:r>
            <w:r w:rsidR="00313386">
              <w:t xml:space="preserve"> - přednášky</w:t>
            </w:r>
            <w:r w:rsidRPr="002E1AC4">
              <w:t xml:space="preserve"> (80</w:t>
            </w:r>
            <w:r w:rsidR="00313386">
              <w:t>%), Ing. Michaela Blahová, Ph.D</w:t>
            </w:r>
            <w:r w:rsidR="00313386" w:rsidRPr="000802C6">
              <w:t>.</w:t>
            </w:r>
            <w:r w:rsidR="00313386">
              <w:t xml:space="preserve"> - přednášky</w:t>
            </w:r>
            <w:r w:rsidRPr="002E1AC4">
              <w:t xml:space="preserve"> (20%)</w:t>
            </w:r>
          </w:p>
        </w:tc>
      </w:tr>
      <w:tr w:rsidR="002E1AC4" w:rsidRPr="002E1AC4" w:rsidTr="00F26B8D">
        <w:trPr>
          <w:trHeight w:val="242"/>
        </w:trPr>
        <w:tc>
          <w:tcPr>
            <w:tcW w:w="9855" w:type="dxa"/>
            <w:gridSpan w:val="8"/>
            <w:tcBorders>
              <w:top w:val="nil"/>
            </w:tcBorders>
          </w:tcPr>
          <w:p w:rsidR="002E1AC4" w:rsidRPr="002E1AC4" w:rsidRDefault="002E1AC4" w:rsidP="002E1AC4">
            <w:pPr>
              <w:jc w:val="both"/>
            </w:pPr>
          </w:p>
        </w:tc>
      </w:tr>
      <w:tr w:rsidR="002E1AC4" w:rsidRPr="002E1AC4" w:rsidTr="00503443">
        <w:tc>
          <w:tcPr>
            <w:tcW w:w="3086" w:type="dxa"/>
            <w:shd w:val="clear" w:color="auto" w:fill="F7CAAC"/>
          </w:tcPr>
          <w:p w:rsidR="002E1AC4" w:rsidRPr="002E1AC4" w:rsidRDefault="002E1AC4" w:rsidP="002E1AC4">
            <w:pPr>
              <w:jc w:val="both"/>
              <w:rPr>
                <w:b/>
              </w:rPr>
            </w:pPr>
            <w:r w:rsidRPr="002E1AC4">
              <w:rPr>
                <w:b/>
              </w:rPr>
              <w:t>Stručná anotace předmětu</w:t>
            </w:r>
          </w:p>
        </w:tc>
        <w:tc>
          <w:tcPr>
            <w:tcW w:w="6769" w:type="dxa"/>
            <w:gridSpan w:val="7"/>
            <w:tcBorders>
              <w:bottom w:val="nil"/>
            </w:tcBorders>
          </w:tcPr>
          <w:p w:rsidR="002E1AC4" w:rsidRPr="002E1AC4" w:rsidRDefault="002E1AC4" w:rsidP="002E1AC4">
            <w:pPr>
              <w:jc w:val="both"/>
            </w:pPr>
          </w:p>
        </w:tc>
      </w:tr>
      <w:tr w:rsidR="002E1AC4" w:rsidRPr="002E1AC4" w:rsidTr="00F26B8D">
        <w:trPr>
          <w:trHeight w:val="3566"/>
        </w:trPr>
        <w:tc>
          <w:tcPr>
            <w:tcW w:w="9855" w:type="dxa"/>
            <w:gridSpan w:val="8"/>
            <w:tcBorders>
              <w:top w:val="nil"/>
              <w:bottom w:val="single" w:sz="12" w:space="0" w:color="auto"/>
            </w:tcBorders>
          </w:tcPr>
          <w:p w:rsidR="002E1AC4" w:rsidRPr="002E1AC4" w:rsidRDefault="002E1AC4" w:rsidP="002E1AC4">
            <w:pPr>
              <w:widowControl w:val="0"/>
              <w:jc w:val="both"/>
            </w:pPr>
            <w:r w:rsidRPr="002E1AC4">
              <w:t xml:space="preserve">Předmět si klade za cíl, aby studenti pochopili systém tvorby hodnoty v rámci firemních procesů a uměli tento efektivně měřit a řídit.  Studenti se naučí používat VBM jako nástroj strategického řízení pro měření a hodnocení výkonnosti podniku a propojit tak strategii podniku s každodenním řízením za účelem tvorby a zvyšování hodnoty firmy a zároveň při překonání nedostatků tradičního účetnictví a klasických metod měření výkonnosti. </w:t>
            </w:r>
          </w:p>
          <w:p w:rsidR="002E1AC4" w:rsidRPr="002E1AC4" w:rsidRDefault="002E1AC4" w:rsidP="002E1AC4">
            <w:pPr>
              <w:widowControl w:val="0"/>
              <w:jc w:val="both"/>
            </w:pPr>
            <w:r w:rsidRPr="002E1AC4">
              <w:t>Předmět se zabývá také problematikou investic. Cílem je správně rozpoznat ty investice firmy, které tvorbu hodnoty ve firmě podporují a které nikoliv. Studenti by po absolvování předmětu měli být teoreticky připravení na manažerské vedení firem orientované na dlouhodobou tvorbu a maximalizaci tržní hodnoty s využitím moderních systémů pro řízení hodnoty a výkonnosti.</w:t>
            </w:r>
            <w:r>
              <w:t xml:space="preserve"> </w:t>
            </w:r>
            <w:r w:rsidRPr="002E1AC4">
              <w:t>Přednášky budou obohaceny praktickými aplikacemi i přednáškami odborníků z praxe.</w:t>
            </w:r>
          </w:p>
          <w:p w:rsidR="002E1AC4" w:rsidRPr="002E1AC4" w:rsidRDefault="002E1AC4" w:rsidP="002E1AC4">
            <w:pPr>
              <w:jc w:val="both"/>
            </w:pPr>
            <w:r w:rsidRPr="002E1AC4">
              <w:t>Mezi klíčová témata přednášek a seminářů patří:</w:t>
            </w:r>
          </w:p>
          <w:p w:rsidR="002E1AC4" w:rsidRPr="002E1AC4" w:rsidRDefault="002E1AC4" w:rsidP="00085185">
            <w:pPr>
              <w:numPr>
                <w:ilvl w:val="0"/>
                <w:numId w:val="68"/>
              </w:numPr>
              <w:ind w:left="254" w:hanging="284"/>
              <w:contextualSpacing/>
              <w:jc w:val="both"/>
            </w:pPr>
            <w:r w:rsidRPr="002E1AC4">
              <w:t>Využití výsledků finanční analýz</w:t>
            </w:r>
            <w:r w:rsidR="00F26B8D">
              <w:t>y pro finanční management firem</w:t>
            </w:r>
            <w:r w:rsidR="00313386">
              <w:t>.</w:t>
            </w:r>
          </w:p>
          <w:p w:rsidR="002E1AC4" w:rsidRPr="002E1AC4" w:rsidRDefault="002E1AC4" w:rsidP="00085185">
            <w:pPr>
              <w:numPr>
                <w:ilvl w:val="0"/>
                <w:numId w:val="68"/>
              </w:numPr>
              <w:ind w:left="254" w:hanging="284"/>
              <w:contextualSpacing/>
              <w:jc w:val="both"/>
            </w:pPr>
            <w:r w:rsidRPr="002E1AC4">
              <w:t>Optimální zdroje financování a manage</w:t>
            </w:r>
            <w:r w:rsidR="00F26B8D">
              <w:t>ment kapitálové struktury firem</w:t>
            </w:r>
            <w:r w:rsidR="00313386">
              <w:t>.</w:t>
            </w:r>
          </w:p>
          <w:p w:rsidR="002E1AC4" w:rsidRPr="002E1AC4" w:rsidRDefault="002E1AC4" w:rsidP="00085185">
            <w:pPr>
              <w:numPr>
                <w:ilvl w:val="0"/>
                <w:numId w:val="68"/>
              </w:numPr>
              <w:ind w:left="254" w:hanging="284"/>
              <w:contextualSpacing/>
              <w:jc w:val="both"/>
            </w:pPr>
            <w:r w:rsidRPr="002E1AC4">
              <w:t>Investiční rozhodování v kr</w:t>
            </w:r>
            <w:r w:rsidR="00F26B8D">
              <w:t>átkodobém i dlouhodobém měřítku</w:t>
            </w:r>
            <w:r w:rsidR="00313386">
              <w:t>.</w:t>
            </w:r>
          </w:p>
          <w:p w:rsidR="002E1AC4" w:rsidRPr="002E1AC4" w:rsidRDefault="002E1AC4" w:rsidP="00085185">
            <w:pPr>
              <w:numPr>
                <w:ilvl w:val="0"/>
                <w:numId w:val="68"/>
              </w:numPr>
              <w:ind w:left="254" w:hanging="284"/>
              <w:contextualSpacing/>
              <w:jc w:val="both"/>
            </w:pPr>
            <w:r w:rsidRPr="002E1AC4">
              <w:t>Balanced Scorecard (BSC) jako systém pro ř</w:t>
            </w:r>
            <w:r w:rsidR="00F26B8D">
              <w:t>ízení a měření výkonnosti firmy</w:t>
            </w:r>
            <w:r w:rsidR="00313386">
              <w:t>.</w:t>
            </w:r>
          </w:p>
          <w:p w:rsidR="002E1AC4" w:rsidRPr="002E1AC4" w:rsidRDefault="002E1AC4" w:rsidP="00085185">
            <w:pPr>
              <w:numPr>
                <w:ilvl w:val="0"/>
                <w:numId w:val="68"/>
              </w:numPr>
              <w:ind w:left="254" w:hanging="284"/>
              <w:contextualSpacing/>
              <w:jc w:val="both"/>
            </w:pPr>
            <w:r w:rsidRPr="002E1AC4">
              <w:t>Ekonomická přidaná h</w:t>
            </w:r>
            <w:r w:rsidR="00F26B8D">
              <w:t>odnota a odměňování zaměstnanců</w:t>
            </w:r>
            <w:r w:rsidR="00313386">
              <w:t>.</w:t>
            </w:r>
          </w:p>
          <w:p w:rsidR="002E1AC4" w:rsidRPr="002E1AC4" w:rsidRDefault="002E1AC4" w:rsidP="00085185">
            <w:pPr>
              <w:numPr>
                <w:ilvl w:val="0"/>
                <w:numId w:val="68"/>
              </w:numPr>
              <w:ind w:left="254" w:hanging="284"/>
              <w:contextualSpacing/>
              <w:jc w:val="both"/>
            </w:pPr>
            <w:r w:rsidRPr="002E1AC4">
              <w:t>Mezinárodní management a světové tren</w:t>
            </w:r>
            <w:r w:rsidR="00F26B8D">
              <w:t>dy ve strategickém řízení firem</w:t>
            </w:r>
            <w:r w:rsidR="00313386">
              <w:t>.</w:t>
            </w:r>
          </w:p>
        </w:tc>
      </w:tr>
      <w:tr w:rsidR="002E1AC4" w:rsidRPr="002E1AC4" w:rsidTr="00503443">
        <w:trPr>
          <w:trHeight w:val="265"/>
        </w:trPr>
        <w:tc>
          <w:tcPr>
            <w:tcW w:w="3653" w:type="dxa"/>
            <w:gridSpan w:val="2"/>
            <w:tcBorders>
              <w:top w:val="nil"/>
            </w:tcBorders>
            <w:shd w:val="clear" w:color="auto" w:fill="F7CAAC"/>
          </w:tcPr>
          <w:p w:rsidR="002E1AC4" w:rsidRPr="002E1AC4" w:rsidRDefault="002E1AC4" w:rsidP="002E1AC4">
            <w:pPr>
              <w:jc w:val="both"/>
            </w:pPr>
            <w:r w:rsidRPr="002E1AC4">
              <w:rPr>
                <w:b/>
              </w:rPr>
              <w:t>Studijní literatura a studijní pomůcky</w:t>
            </w:r>
          </w:p>
        </w:tc>
        <w:tc>
          <w:tcPr>
            <w:tcW w:w="6202" w:type="dxa"/>
            <w:gridSpan w:val="6"/>
            <w:tcBorders>
              <w:top w:val="nil"/>
              <w:bottom w:val="nil"/>
            </w:tcBorders>
          </w:tcPr>
          <w:p w:rsidR="002E1AC4" w:rsidRPr="002E1AC4" w:rsidRDefault="002E1AC4" w:rsidP="002E1AC4">
            <w:pPr>
              <w:jc w:val="both"/>
            </w:pPr>
          </w:p>
        </w:tc>
      </w:tr>
      <w:tr w:rsidR="002E1AC4" w:rsidRPr="002E1AC4" w:rsidTr="00503443">
        <w:trPr>
          <w:trHeight w:val="1497"/>
        </w:trPr>
        <w:tc>
          <w:tcPr>
            <w:tcW w:w="9855" w:type="dxa"/>
            <w:gridSpan w:val="8"/>
            <w:tcBorders>
              <w:top w:val="nil"/>
            </w:tcBorders>
          </w:tcPr>
          <w:p w:rsidR="002E1AC4" w:rsidRPr="002E1AC4" w:rsidRDefault="002E1AC4" w:rsidP="002E1AC4">
            <w:pPr>
              <w:jc w:val="both"/>
              <w:rPr>
                <w:b/>
              </w:rPr>
            </w:pPr>
            <w:r w:rsidRPr="002E1AC4">
              <w:rPr>
                <w:b/>
              </w:rPr>
              <w:t>Povinná literatura</w:t>
            </w:r>
          </w:p>
          <w:p w:rsidR="002E1AC4" w:rsidRPr="002E1AC4" w:rsidRDefault="002E1AC4" w:rsidP="002E1AC4">
            <w:pPr>
              <w:jc w:val="both"/>
            </w:pPr>
            <w:r w:rsidRPr="002E1AC4">
              <w:t xml:space="preserve">BLAHOVÁ, M. </w:t>
            </w:r>
            <w:r w:rsidRPr="002E1AC4">
              <w:rPr>
                <w:i/>
              </w:rPr>
              <w:t>Strategic Framework and Model for Managing Business Performance: Utilisation of Synergies of Selected Management Systems in the Global Environment.</w:t>
            </w:r>
            <w:r w:rsidRPr="002E1AC4">
              <w:t xml:space="preserve"> Praha: Wolters Kluwer, 2017, 150 s. ISBN 978-80-7552-922-0.</w:t>
            </w:r>
          </w:p>
          <w:p w:rsidR="002E1AC4" w:rsidRPr="002E1AC4" w:rsidRDefault="002E1AC4" w:rsidP="002E1AC4">
            <w:pPr>
              <w:jc w:val="both"/>
            </w:pPr>
            <w:r w:rsidRPr="002E1AC4">
              <w:t xml:space="preserve">EDGEMAN, R. </w:t>
            </w:r>
            <w:r w:rsidRPr="002E1AC4">
              <w:rPr>
                <w:i/>
              </w:rPr>
              <w:t>Complex Management Systems and the Shingo Model: Foundations of Operational Excellence and Supporting Tools.</w:t>
            </w:r>
            <w:r w:rsidRPr="002E1AC4">
              <w:t xml:space="preserve"> New York: Routledge/Productivity Press, 2019, 262 s. ISBN 978-1-138-62622-5.</w:t>
            </w:r>
          </w:p>
          <w:p w:rsidR="002E1AC4" w:rsidRPr="002E1AC4" w:rsidRDefault="002E1AC4" w:rsidP="002E1AC4">
            <w:pPr>
              <w:jc w:val="both"/>
            </w:pPr>
            <w:r w:rsidRPr="002E1AC4">
              <w:t>KAPLAN, R. S.</w:t>
            </w:r>
            <w:r w:rsidR="00F26B8D">
              <w:t>,</w:t>
            </w:r>
            <w:r w:rsidRPr="002E1AC4">
              <w:t xml:space="preserve"> NORTON, D. P. </w:t>
            </w:r>
            <w:r w:rsidRPr="002E1AC4">
              <w:rPr>
                <w:i/>
              </w:rPr>
              <w:t xml:space="preserve">The Balanced Scorecard: Translating Strategy into Action. </w:t>
            </w:r>
            <w:r w:rsidRPr="002E1AC4">
              <w:t xml:space="preserve">Boston: Harvard Business </w:t>
            </w:r>
            <w:r w:rsidR="00F26B8D">
              <w:t>Review Press, 1996, 336 s. ISBN</w:t>
            </w:r>
            <w:r w:rsidRPr="002E1AC4">
              <w:t xml:space="preserve"> 978-08-7584-651-4.</w:t>
            </w:r>
          </w:p>
          <w:p w:rsidR="002E1AC4" w:rsidRPr="002E1AC4" w:rsidRDefault="002E1AC4" w:rsidP="002E1AC4">
            <w:pPr>
              <w:jc w:val="both"/>
            </w:pPr>
            <w:r w:rsidRPr="002E1AC4">
              <w:t xml:space="preserve">STEWART, G. B. </w:t>
            </w:r>
            <w:r w:rsidRPr="002E1AC4">
              <w:rPr>
                <w:i/>
              </w:rPr>
              <w:t>Best-Practice EVA: The Definitive Guide to Measuring and Maximizing Shareholder Value</w:t>
            </w:r>
            <w:r w:rsidRPr="002E1AC4">
              <w:t>. Hoboken: Wiley, 2013, 324 s. ISBN 978-1-118-63938-2.</w:t>
            </w:r>
          </w:p>
          <w:p w:rsidR="002E1AC4" w:rsidRPr="002E1AC4" w:rsidRDefault="002E1AC4" w:rsidP="002E1AC4">
            <w:pPr>
              <w:jc w:val="both"/>
            </w:pPr>
            <w:r w:rsidRPr="002E1AC4">
              <w:t>YOUNG, S. D.</w:t>
            </w:r>
            <w:r w:rsidR="00F26B8D">
              <w:t>,</w:t>
            </w:r>
            <w:r w:rsidRPr="002E1AC4">
              <w:t xml:space="preserve"> O'BYRNE</w:t>
            </w:r>
            <w:r>
              <w:t>, S. F</w:t>
            </w:r>
            <w:r w:rsidRPr="002E1AC4">
              <w:t xml:space="preserve">. </w:t>
            </w:r>
            <w:r w:rsidRPr="002E1AC4">
              <w:rPr>
                <w:i/>
              </w:rPr>
              <w:t>EVA and Value-Based Management: A Practical Guide to Implementation</w:t>
            </w:r>
            <w:r w:rsidRPr="002E1AC4">
              <w:t>. New York: McGraw-Hill, 2001, 493 s. ISBN 0071364390.</w:t>
            </w:r>
          </w:p>
          <w:p w:rsidR="002E1AC4" w:rsidRPr="002E1AC4" w:rsidRDefault="002E1AC4" w:rsidP="002E1AC4">
            <w:pPr>
              <w:jc w:val="both"/>
              <w:rPr>
                <w:b/>
              </w:rPr>
            </w:pPr>
            <w:r w:rsidRPr="002E1AC4">
              <w:rPr>
                <w:b/>
              </w:rPr>
              <w:t>Doporučená literatura</w:t>
            </w:r>
          </w:p>
          <w:p w:rsidR="002E1AC4" w:rsidRPr="002E1AC4" w:rsidRDefault="002E1AC4" w:rsidP="002E1AC4">
            <w:pPr>
              <w:jc w:val="both"/>
            </w:pPr>
            <w:r w:rsidRPr="002E1AC4">
              <w:t xml:space="preserve">HENRY, A. </w:t>
            </w:r>
            <w:r w:rsidRPr="00F26B8D">
              <w:rPr>
                <w:i/>
              </w:rPr>
              <w:t xml:space="preserve">Understanding </w:t>
            </w:r>
            <w:r w:rsidRPr="002E1AC4">
              <w:rPr>
                <w:i/>
              </w:rPr>
              <w:t>Strategic Management.</w:t>
            </w:r>
            <w:r w:rsidRPr="002E1AC4">
              <w:t xml:space="preserve"> Oxford: Oxford University Press, 2018, 352 s. ISBN 978-0-19-966247-0.</w:t>
            </w:r>
          </w:p>
          <w:p w:rsidR="002E1AC4" w:rsidRPr="002E1AC4" w:rsidRDefault="002E1AC4" w:rsidP="002E1AC4">
            <w:pPr>
              <w:jc w:val="both"/>
            </w:pPr>
            <w:r w:rsidRPr="002E1AC4">
              <w:t>HILL, Ch. W. L.</w:t>
            </w:r>
            <w:r w:rsidR="00F26B8D">
              <w:t>,</w:t>
            </w:r>
            <w:r w:rsidRPr="002E1AC4">
              <w:t xml:space="preserve"> JONES. G. R.. </w:t>
            </w:r>
            <w:r w:rsidRPr="002E1AC4">
              <w:rPr>
                <w:i/>
              </w:rPr>
              <w:t>Strategic Management: An Integrated Approach.</w:t>
            </w:r>
            <w:r w:rsidRPr="002E1AC4">
              <w:t xml:space="preserve"> Boston: Houghton Mifflin, 2001, 597 s. ISBN 0618147209.</w:t>
            </w:r>
          </w:p>
          <w:p w:rsidR="002E1AC4" w:rsidRPr="002E1AC4" w:rsidRDefault="002E1AC4" w:rsidP="002E1AC4">
            <w:pPr>
              <w:jc w:val="both"/>
            </w:pPr>
            <w:r w:rsidRPr="002E1AC4">
              <w:t>POIRIER, Ch. C.</w:t>
            </w:r>
            <w:r w:rsidR="00F26B8D">
              <w:t>,</w:t>
            </w:r>
            <w:r w:rsidRPr="002E1AC4">
              <w:t xml:space="preserve"> WALKER, I. </w:t>
            </w:r>
            <w:r w:rsidRPr="002E1AC4">
              <w:rPr>
                <w:i/>
              </w:rPr>
              <w:t>Business Process Management Applied: Creating the Value Managed Enterprise.</w:t>
            </w:r>
            <w:r w:rsidRPr="002E1AC4">
              <w:t xml:space="preserve"> Boca Raton: J. Ross Publishing, 2005, 240 s. ISBN 1-932159-33-9.</w:t>
            </w:r>
          </w:p>
          <w:p w:rsidR="002E1AC4" w:rsidRPr="002E1AC4" w:rsidRDefault="002E1AC4" w:rsidP="00F26B8D">
            <w:pPr>
              <w:jc w:val="both"/>
            </w:pPr>
            <w:r w:rsidRPr="002E1AC4">
              <w:t>WIRAEUS, D.</w:t>
            </w:r>
            <w:r w:rsidR="00F26B8D">
              <w:t>,</w:t>
            </w:r>
            <w:r w:rsidRPr="002E1AC4">
              <w:t xml:space="preserve"> CREELMAN, J. A</w:t>
            </w:r>
            <w:r w:rsidRPr="002E1AC4">
              <w:rPr>
                <w:i/>
              </w:rPr>
              <w:t>gile Strategy Management in the Digital Age: How Dynamic Balanced Scorecards Transform Decision Making, Speed and Effectiveness.</w:t>
            </w:r>
            <w:r w:rsidRPr="002E1AC4">
              <w:t xml:space="preserve"> Cham: Palgrave Macmillan, 2009, 276 s. ISBN 978-3-319-76308-8.</w:t>
            </w:r>
          </w:p>
        </w:tc>
      </w:tr>
      <w:tr w:rsidR="002E1AC4" w:rsidRPr="002E1AC4" w:rsidTr="0050344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2E1AC4" w:rsidRPr="002E1AC4" w:rsidRDefault="002E1AC4" w:rsidP="002E1AC4">
            <w:pPr>
              <w:jc w:val="center"/>
              <w:rPr>
                <w:b/>
              </w:rPr>
            </w:pPr>
            <w:r w:rsidRPr="002E1AC4">
              <w:rPr>
                <w:b/>
              </w:rPr>
              <w:lastRenderedPageBreak/>
              <w:t>Informace ke kombinované nebo distanční formě</w:t>
            </w:r>
          </w:p>
        </w:tc>
      </w:tr>
      <w:tr w:rsidR="002E1AC4" w:rsidRPr="002E1AC4" w:rsidTr="00503443">
        <w:tc>
          <w:tcPr>
            <w:tcW w:w="4787" w:type="dxa"/>
            <w:gridSpan w:val="3"/>
            <w:tcBorders>
              <w:top w:val="single" w:sz="2" w:space="0" w:color="auto"/>
            </w:tcBorders>
            <w:shd w:val="clear" w:color="auto" w:fill="F7CAAC"/>
          </w:tcPr>
          <w:p w:rsidR="002E1AC4" w:rsidRPr="002E1AC4" w:rsidRDefault="002E1AC4" w:rsidP="002E1AC4">
            <w:pPr>
              <w:jc w:val="both"/>
            </w:pPr>
            <w:r w:rsidRPr="002E1AC4">
              <w:rPr>
                <w:b/>
              </w:rPr>
              <w:t>Rozsah konzultací (soustředění)</w:t>
            </w:r>
          </w:p>
        </w:tc>
        <w:tc>
          <w:tcPr>
            <w:tcW w:w="889" w:type="dxa"/>
            <w:tcBorders>
              <w:top w:val="single" w:sz="2" w:space="0" w:color="auto"/>
            </w:tcBorders>
          </w:tcPr>
          <w:p w:rsidR="002E1AC4" w:rsidRPr="002E1AC4" w:rsidRDefault="002E1AC4" w:rsidP="002E1AC4">
            <w:pPr>
              <w:jc w:val="both"/>
            </w:pPr>
          </w:p>
        </w:tc>
        <w:tc>
          <w:tcPr>
            <w:tcW w:w="4179" w:type="dxa"/>
            <w:gridSpan w:val="4"/>
            <w:tcBorders>
              <w:top w:val="single" w:sz="2" w:space="0" w:color="auto"/>
            </w:tcBorders>
            <w:shd w:val="clear" w:color="auto" w:fill="F7CAAC"/>
          </w:tcPr>
          <w:p w:rsidR="002E1AC4" w:rsidRPr="002E1AC4" w:rsidRDefault="002E1AC4" w:rsidP="002E1AC4">
            <w:pPr>
              <w:jc w:val="both"/>
              <w:rPr>
                <w:b/>
              </w:rPr>
            </w:pPr>
            <w:r w:rsidRPr="002E1AC4">
              <w:rPr>
                <w:b/>
              </w:rPr>
              <w:t xml:space="preserve">hodin </w:t>
            </w:r>
          </w:p>
        </w:tc>
      </w:tr>
      <w:tr w:rsidR="002E1AC4" w:rsidRPr="002E1AC4" w:rsidTr="00503443">
        <w:tc>
          <w:tcPr>
            <w:tcW w:w="9855" w:type="dxa"/>
            <w:gridSpan w:val="8"/>
            <w:shd w:val="clear" w:color="auto" w:fill="F7CAAC"/>
          </w:tcPr>
          <w:p w:rsidR="002E1AC4" w:rsidRPr="002E1AC4" w:rsidRDefault="002E1AC4" w:rsidP="002E1AC4">
            <w:pPr>
              <w:jc w:val="both"/>
              <w:rPr>
                <w:b/>
              </w:rPr>
            </w:pPr>
            <w:r w:rsidRPr="002E1AC4">
              <w:rPr>
                <w:b/>
              </w:rPr>
              <w:t>Informace o způsobu kontaktu s vyučujícím</w:t>
            </w:r>
          </w:p>
        </w:tc>
      </w:tr>
      <w:tr w:rsidR="002E1AC4" w:rsidRPr="002E1AC4" w:rsidTr="00F26B8D">
        <w:trPr>
          <w:trHeight w:val="786"/>
        </w:trPr>
        <w:tc>
          <w:tcPr>
            <w:tcW w:w="9855" w:type="dxa"/>
            <w:gridSpan w:val="8"/>
          </w:tcPr>
          <w:p w:rsidR="002E1AC4" w:rsidRPr="002E1AC4" w:rsidRDefault="002E1AC4" w:rsidP="002E1AC4">
            <w:pPr>
              <w:jc w:val="both"/>
            </w:pPr>
            <w:r w:rsidRPr="002E1AC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5B12A1" w:rsidRDefault="005B12A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C5086" w:rsidTr="00AA6791">
        <w:tc>
          <w:tcPr>
            <w:tcW w:w="9855" w:type="dxa"/>
            <w:gridSpan w:val="8"/>
            <w:tcBorders>
              <w:bottom w:val="double" w:sz="4" w:space="0" w:color="auto"/>
            </w:tcBorders>
            <w:shd w:val="clear" w:color="auto" w:fill="BDD6EE"/>
          </w:tcPr>
          <w:p w:rsidR="00EC5086" w:rsidRDefault="00EC5086" w:rsidP="00AA6791">
            <w:pPr>
              <w:jc w:val="both"/>
              <w:rPr>
                <w:b/>
                <w:sz w:val="28"/>
              </w:rPr>
            </w:pPr>
            <w:r>
              <w:lastRenderedPageBreak/>
              <w:br w:type="page"/>
            </w:r>
            <w:r>
              <w:rPr>
                <w:b/>
                <w:sz w:val="28"/>
              </w:rPr>
              <w:t>B-III – Charakteristika studijního předmětu</w:t>
            </w:r>
          </w:p>
        </w:tc>
      </w:tr>
      <w:tr w:rsidR="00EC5086" w:rsidTr="00AA6791">
        <w:tc>
          <w:tcPr>
            <w:tcW w:w="3086" w:type="dxa"/>
            <w:tcBorders>
              <w:top w:val="double" w:sz="4" w:space="0" w:color="auto"/>
            </w:tcBorders>
            <w:shd w:val="clear" w:color="auto" w:fill="F7CAAC"/>
          </w:tcPr>
          <w:p w:rsidR="00EC5086" w:rsidRPr="00D24F3C" w:rsidRDefault="00EC5086" w:rsidP="00AA6791">
            <w:pPr>
              <w:jc w:val="both"/>
              <w:rPr>
                <w:b/>
              </w:rPr>
            </w:pPr>
            <w:r w:rsidRPr="00D24F3C">
              <w:rPr>
                <w:b/>
              </w:rPr>
              <w:t>Název studijního předmětu</w:t>
            </w:r>
          </w:p>
        </w:tc>
        <w:tc>
          <w:tcPr>
            <w:tcW w:w="6769" w:type="dxa"/>
            <w:gridSpan w:val="7"/>
            <w:tcBorders>
              <w:top w:val="double" w:sz="4" w:space="0" w:color="auto"/>
            </w:tcBorders>
          </w:tcPr>
          <w:p w:rsidR="00EC5086" w:rsidRPr="00D24F3C" w:rsidRDefault="00EC5086" w:rsidP="00AA6791">
            <w:pPr>
              <w:jc w:val="both"/>
            </w:pPr>
            <w:r w:rsidRPr="00B16FB3">
              <w:t>Business Models Generation</w:t>
            </w:r>
          </w:p>
        </w:tc>
      </w:tr>
      <w:tr w:rsidR="00EC5086" w:rsidTr="00AA6791">
        <w:tc>
          <w:tcPr>
            <w:tcW w:w="3086" w:type="dxa"/>
            <w:shd w:val="clear" w:color="auto" w:fill="F7CAAC"/>
          </w:tcPr>
          <w:p w:rsidR="00EC5086" w:rsidRPr="00D24F3C" w:rsidRDefault="00EC5086" w:rsidP="00AA6791">
            <w:pPr>
              <w:jc w:val="both"/>
              <w:rPr>
                <w:b/>
              </w:rPr>
            </w:pPr>
            <w:r w:rsidRPr="00D24F3C">
              <w:rPr>
                <w:b/>
              </w:rPr>
              <w:t>Typ předmětu</w:t>
            </w:r>
          </w:p>
        </w:tc>
        <w:tc>
          <w:tcPr>
            <w:tcW w:w="3406" w:type="dxa"/>
            <w:gridSpan w:val="4"/>
          </w:tcPr>
          <w:p w:rsidR="00EC5086" w:rsidRPr="00D24F3C" w:rsidRDefault="00D32237" w:rsidP="00D32237">
            <w:pPr>
              <w:jc w:val="both"/>
            </w:pPr>
            <w:r>
              <w:t>p</w:t>
            </w:r>
            <w:r w:rsidR="00EC5086" w:rsidRPr="00D24F3C">
              <w:t>ovinn</w:t>
            </w:r>
            <w:r>
              <w:t>ě voliteln</w:t>
            </w:r>
            <w:r w:rsidR="00EC5086" w:rsidRPr="00D24F3C">
              <w:t>ý „</w:t>
            </w:r>
            <w:r>
              <w:t>PV</w:t>
            </w:r>
            <w:r w:rsidR="00EC5086" w:rsidRPr="00D24F3C">
              <w:t>“</w:t>
            </w:r>
          </w:p>
        </w:tc>
        <w:tc>
          <w:tcPr>
            <w:tcW w:w="2695" w:type="dxa"/>
            <w:gridSpan w:val="2"/>
            <w:shd w:val="clear" w:color="auto" w:fill="F7CAAC"/>
          </w:tcPr>
          <w:p w:rsidR="00EC5086" w:rsidRPr="00D24F3C" w:rsidRDefault="00EC5086" w:rsidP="00AA6791">
            <w:pPr>
              <w:jc w:val="both"/>
            </w:pPr>
            <w:r w:rsidRPr="00D24F3C">
              <w:rPr>
                <w:b/>
              </w:rPr>
              <w:t>doporučený ročník / semestr</w:t>
            </w:r>
          </w:p>
        </w:tc>
        <w:tc>
          <w:tcPr>
            <w:tcW w:w="668" w:type="dxa"/>
          </w:tcPr>
          <w:p w:rsidR="00EC5086" w:rsidRPr="00D24F3C" w:rsidRDefault="00EC5086" w:rsidP="00AA6791">
            <w:pPr>
              <w:jc w:val="both"/>
            </w:pPr>
            <w:r w:rsidRPr="00D24F3C">
              <w:t>1/Z</w:t>
            </w:r>
          </w:p>
        </w:tc>
      </w:tr>
      <w:tr w:rsidR="00EC5086" w:rsidTr="00AA6791">
        <w:tc>
          <w:tcPr>
            <w:tcW w:w="3086" w:type="dxa"/>
            <w:shd w:val="clear" w:color="auto" w:fill="F7CAAC"/>
          </w:tcPr>
          <w:p w:rsidR="00EC5086" w:rsidRPr="00D24F3C" w:rsidRDefault="00EC5086" w:rsidP="00AA6791">
            <w:pPr>
              <w:jc w:val="both"/>
              <w:rPr>
                <w:b/>
              </w:rPr>
            </w:pPr>
            <w:r w:rsidRPr="00D24F3C">
              <w:rPr>
                <w:b/>
              </w:rPr>
              <w:t>Rozsah studijního předmětu</w:t>
            </w:r>
          </w:p>
        </w:tc>
        <w:tc>
          <w:tcPr>
            <w:tcW w:w="1701" w:type="dxa"/>
            <w:gridSpan w:val="2"/>
          </w:tcPr>
          <w:p w:rsidR="00EC5086" w:rsidRPr="00D24F3C" w:rsidRDefault="00EC5086" w:rsidP="00AA6791">
            <w:pPr>
              <w:jc w:val="both"/>
            </w:pPr>
            <w:r w:rsidRPr="00D24F3C">
              <w:t>26p + 26c</w:t>
            </w:r>
          </w:p>
        </w:tc>
        <w:tc>
          <w:tcPr>
            <w:tcW w:w="889" w:type="dxa"/>
            <w:shd w:val="clear" w:color="auto" w:fill="F7CAAC"/>
          </w:tcPr>
          <w:p w:rsidR="00EC5086" w:rsidRPr="00D24F3C" w:rsidRDefault="00EC5086" w:rsidP="00AA6791">
            <w:pPr>
              <w:jc w:val="both"/>
              <w:rPr>
                <w:b/>
              </w:rPr>
            </w:pPr>
            <w:r w:rsidRPr="00D24F3C">
              <w:rPr>
                <w:b/>
              </w:rPr>
              <w:t xml:space="preserve">hod. </w:t>
            </w:r>
          </w:p>
        </w:tc>
        <w:tc>
          <w:tcPr>
            <w:tcW w:w="816" w:type="dxa"/>
          </w:tcPr>
          <w:p w:rsidR="00EC5086" w:rsidRPr="00D24F3C" w:rsidRDefault="00EC5086" w:rsidP="00AA6791">
            <w:pPr>
              <w:jc w:val="both"/>
            </w:pPr>
            <w:r w:rsidRPr="00D24F3C">
              <w:t>52</w:t>
            </w:r>
          </w:p>
        </w:tc>
        <w:tc>
          <w:tcPr>
            <w:tcW w:w="2156" w:type="dxa"/>
            <w:shd w:val="clear" w:color="auto" w:fill="F7CAAC"/>
          </w:tcPr>
          <w:p w:rsidR="00EC5086" w:rsidRPr="00D24F3C" w:rsidRDefault="00EC5086" w:rsidP="00AA6791">
            <w:pPr>
              <w:jc w:val="both"/>
              <w:rPr>
                <w:b/>
              </w:rPr>
            </w:pPr>
            <w:r w:rsidRPr="00D24F3C">
              <w:rPr>
                <w:b/>
              </w:rPr>
              <w:t>kreditů</w:t>
            </w:r>
          </w:p>
        </w:tc>
        <w:tc>
          <w:tcPr>
            <w:tcW w:w="1207" w:type="dxa"/>
            <w:gridSpan w:val="2"/>
          </w:tcPr>
          <w:p w:rsidR="00EC5086" w:rsidRPr="00D24F3C" w:rsidRDefault="00EC5086" w:rsidP="00AA6791">
            <w:pPr>
              <w:jc w:val="both"/>
            </w:pPr>
            <w:r w:rsidRPr="00D24F3C">
              <w:t>5</w:t>
            </w:r>
          </w:p>
        </w:tc>
      </w:tr>
      <w:tr w:rsidR="00EC5086" w:rsidTr="00AA6791">
        <w:tc>
          <w:tcPr>
            <w:tcW w:w="3086" w:type="dxa"/>
            <w:shd w:val="clear" w:color="auto" w:fill="F7CAAC"/>
          </w:tcPr>
          <w:p w:rsidR="00EC5086" w:rsidRPr="00D24F3C" w:rsidRDefault="00EC5086" w:rsidP="00AA6791">
            <w:pPr>
              <w:jc w:val="both"/>
              <w:rPr>
                <w:b/>
              </w:rPr>
            </w:pPr>
            <w:r w:rsidRPr="00D24F3C">
              <w:rPr>
                <w:b/>
              </w:rPr>
              <w:t>Prerekvizity, korekvizity, ekvivalence</w:t>
            </w:r>
          </w:p>
        </w:tc>
        <w:tc>
          <w:tcPr>
            <w:tcW w:w="6769" w:type="dxa"/>
            <w:gridSpan w:val="7"/>
          </w:tcPr>
          <w:p w:rsidR="00EC5086" w:rsidRPr="00D24F3C" w:rsidRDefault="00EC5086" w:rsidP="00AA6791">
            <w:pPr>
              <w:jc w:val="both"/>
            </w:pPr>
          </w:p>
        </w:tc>
      </w:tr>
      <w:tr w:rsidR="00EC5086" w:rsidTr="00AA6791">
        <w:tc>
          <w:tcPr>
            <w:tcW w:w="3086" w:type="dxa"/>
            <w:shd w:val="clear" w:color="auto" w:fill="F7CAAC"/>
          </w:tcPr>
          <w:p w:rsidR="00EC5086" w:rsidRPr="00D24F3C" w:rsidRDefault="00EC5086" w:rsidP="00AA6791">
            <w:pPr>
              <w:jc w:val="both"/>
              <w:rPr>
                <w:b/>
              </w:rPr>
            </w:pPr>
            <w:r w:rsidRPr="00D24F3C">
              <w:rPr>
                <w:b/>
              </w:rPr>
              <w:t>Způsob ověření studijních výsledků</w:t>
            </w:r>
          </w:p>
        </w:tc>
        <w:tc>
          <w:tcPr>
            <w:tcW w:w="3406" w:type="dxa"/>
            <w:gridSpan w:val="4"/>
          </w:tcPr>
          <w:p w:rsidR="00EC5086" w:rsidRPr="00D24F3C" w:rsidRDefault="00EC5086" w:rsidP="00AA6791">
            <w:pPr>
              <w:jc w:val="both"/>
            </w:pPr>
            <w:r>
              <w:t>z</w:t>
            </w:r>
            <w:r w:rsidRPr="00D24F3C">
              <w:t>ápočet, zkouška</w:t>
            </w:r>
          </w:p>
        </w:tc>
        <w:tc>
          <w:tcPr>
            <w:tcW w:w="2156" w:type="dxa"/>
            <w:shd w:val="clear" w:color="auto" w:fill="F7CAAC"/>
          </w:tcPr>
          <w:p w:rsidR="00EC5086" w:rsidRPr="00D24F3C" w:rsidRDefault="00EC5086" w:rsidP="00AA6791">
            <w:pPr>
              <w:jc w:val="both"/>
              <w:rPr>
                <w:b/>
              </w:rPr>
            </w:pPr>
            <w:r w:rsidRPr="00D24F3C">
              <w:rPr>
                <w:b/>
              </w:rPr>
              <w:t>Forma výuky</w:t>
            </w:r>
          </w:p>
        </w:tc>
        <w:tc>
          <w:tcPr>
            <w:tcW w:w="1207" w:type="dxa"/>
            <w:gridSpan w:val="2"/>
          </w:tcPr>
          <w:p w:rsidR="00EC5086" w:rsidRPr="00D24F3C" w:rsidRDefault="00EC5086" w:rsidP="00AA6791">
            <w:pPr>
              <w:jc w:val="both"/>
            </w:pPr>
            <w:r>
              <w:t>p</w:t>
            </w:r>
            <w:r w:rsidRPr="00D24F3C">
              <w:t>řednáška, cvičení</w:t>
            </w:r>
          </w:p>
        </w:tc>
      </w:tr>
      <w:tr w:rsidR="00EC5086" w:rsidTr="00AA6791">
        <w:trPr>
          <w:trHeight w:val="1091"/>
        </w:trPr>
        <w:tc>
          <w:tcPr>
            <w:tcW w:w="3086" w:type="dxa"/>
            <w:shd w:val="clear" w:color="auto" w:fill="F7CAAC"/>
          </w:tcPr>
          <w:p w:rsidR="00EC5086" w:rsidRPr="00D24F3C" w:rsidRDefault="00EC5086" w:rsidP="00AA6791">
            <w:pPr>
              <w:jc w:val="both"/>
              <w:rPr>
                <w:b/>
              </w:rPr>
            </w:pPr>
            <w:r w:rsidRPr="00D24F3C">
              <w:rPr>
                <w:b/>
              </w:rPr>
              <w:t>Forma způsobu ověření studijních výsledků a další požadavky na studenta</w:t>
            </w:r>
          </w:p>
        </w:tc>
        <w:tc>
          <w:tcPr>
            <w:tcW w:w="6769" w:type="dxa"/>
            <w:gridSpan w:val="7"/>
            <w:tcBorders>
              <w:bottom w:val="nil"/>
            </w:tcBorders>
          </w:tcPr>
          <w:p w:rsidR="00EC5086" w:rsidRPr="00D24F3C" w:rsidRDefault="00EC5086" w:rsidP="00AA6791">
            <w:pPr>
              <w:jc w:val="both"/>
            </w:pPr>
            <w:r w:rsidRPr="00D24F3C">
              <w:t>Způsob zakončení předmětu – zápočet, zkouška</w:t>
            </w:r>
          </w:p>
          <w:p w:rsidR="00EC5086" w:rsidRDefault="00EC5086" w:rsidP="00AA6791">
            <w:pPr>
              <w:jc w:val="both"/>
              <w:rPr>
                <w:color w:val="000000"/>
              </w:rPr>
            </w:pPr>
            <w:r w:rsidRPr="00D24F3C">
              <w:rPr>
                <w:color w:val="000000"/>
              </w:rPr>
              <w:t xml:space="preserve">Požadavky k zápočtu - aktivita na cvičeních, zpracovat týmový projekt zaměřený na tvorbu podnikatelského modelu vybrané firmy. </w:t>
            </w:r>
          </w:p>
          <w:p w:rsidR="00EC5086" w:rsidRPr="00D24F3C" w:rsidRDefault="00EC5086" w:rsidP="00AA6791">
            <w:pPr>
              <w:jc w:val="both"/>
            </w:pPr>
            <w:r w:rsidRPr="00D24F3C">
              <w:rPr>
                <w:color w:val="000000"/>
              </w:rPr>
              <w:t>Požadavky ke zkoušce - napsat písemnou práci tvořenou teorií (business modely) a praktickým příkladem (tvorba modelu vybrané firmy), s</w:t>
            </w:r>
            <w:r w:rsidRPr="00D24F3C">
              <w:t>ložit ústní zkoušku orientovanou na business modely a jejich tvorbu.</w:t>
            </w:r>
          </w:p>
        </w:tc>
      </w:tr>
      <w:tr w:rsidR="00EC5086" w:rsidTr="00AA6791">
        <w:trPr>
          <w:trHeight w:val="73"/>
        </w:trPr>
        <w:tc>
          <w:tcPr>
            <w:tcW w:w="9855" w:type="dxa"/>
            <w:gridSpan w:val="8"/>
            <w:tcBorders>
              <w:top w:val="nil"/>
            </w:tcBorders>
          </w:tcPr>
          <w:p w:rsidR="00EC5086" w:rsidRPr="00D24F3C" w:rsidRDefault="00EC5086" w:rsidP="00AA6791">
            <w:pPr>
              <w:jc w:val="both"/>
            </w:pPr>
          </w:p>
        </w:tc>
      </w:tr>
      <w:tr w:rsidR="00EC5086" w:rsidTr="00AA6791">
        <w:trPr>
          <w:trHeight w:val="197"/>
        </w:trPr>
        <w:tc>
          <w:tcPr>
            <w:tcW w:w="3086" w:type="dxa"/>
            <w:tcBorders>
              <w:top w:val="nil"/>
            </w:tcBorders>
            <w:shd w:val="clear" w:color="auto" w:fill="F7CAAC"/>
          </w:tcPr>
          <w:p w:rsidR="00EC5086" w:rsidRPr="00D24F3C" w:rsidRDefault="00EC5086" w:rsidP="00AA6791">
            <w:pPr>
              <w:jc w:val="both"/>
              <w:rPr>
                <w:b/>
              </w:rPr>
            </w:pPr>
            <w:r w:rsidRPr="00D24F3C">
              <w:rPr>
                <w:b/>
              </w:rPr>
              <w:t>Garant předmětu</w:t>
            </w:r>
          </w:p>
        </w:tc>
        <w:tc>
          <w:tcPr>
            <w:tcW w:w="6769" w:type="dxa"/>
            <w:gridSpan w:val="7"/>
            <w:tcBorders>
              <w:top w:val="nil"/>
            </w:tcBorders>
          </w:tcPr>
          <w:p w:rsidR="00EC5086" w:rsidRPr="00D24F3C" w:rsidRDefault="00EC5086" w:rsidP="00AA6791">
            <w:pPr>
              <w:jc w:val="both"/>
            </w:pPr>
            <w:del w:id="177" w:author="Pavla Trefilová" w:date="2019-09-05T15:18:00Z">
              <w:r w:rsidRPr="00D24F3C" w:rsidDel="005527EE">
                <w:delText>doc</w:delText>
              </w:r>
            </w:del>
            <w:ins w:id="178" w:author="Pavla Trefilová" w:date="2019-09-05T15:18:00Z">
              <w:r w:rsidR="005527EE">
                <w:t>prof</w:t>
              </w:r>
            </w:ins>
            <w:r w:rsidRPr="00D24F3C">
              <w:t>. Ing. Boris Popesko, Ph.D.</w:t>
            </w:r>
          </w:p>
        </w:tc>
      </w:tr>
      <w:tr w:rsidR="00EC5086" w:rsidTr="00AA6791">
        <w:trPr>
          <w:trHeight w:val="243"/>
        </w:trPr>
        <w:tc>
          <w:tcPr>
            <w:tcW w:w="3086" w:type="dxa"/>
            <w:tcBorders>
              <w:top w:val="nil"/>
            </w:tcBorders>
            <w:shd w:val="clear" w:color="auto" w:fill="F7CAAC"/>
          </w:tcPr>
          <w:p w:rsidR="00EC5086" w:rsidRPr="00D24F3C" w:rsidRDefault="00EC5086" w:rsidP="00AA6791">
            <w:pPr>
              <w:jc w:val="both"/>
              <w:rPr>
                <w:b/>
              </w:rPr>
            </w:pPr>
            <w:r w:rsidRPr="00D24F3C">
              <w:rPr>
                <w:b/>
              </w:rPr>
              <w:t>Zapojení garanta do výuky předmětu</w:t>
            </w:r>
          </w:p>
        </w:tc>
        <w:tc>
          <w:tcPr>
            <w:tcW w:w="6769" w:type="dxa"/>
            <w:gridSpan w:val="7"/>
            <w:tcBorders>
              <w:top w:val="nil"/>
            </w:tcBorders>
          </w:tcPr>
          <w:p w:rsidR="00EC5086" w:rsidRPr="00D24F3C" w:rsidRDefault="00EC5086" w:rsidP="00AA6791">
            <w:pPr>
              <w:jc w:val="both"/>
            </w:pPr>
            <w:r w:rsidRPr="00FA2CFE">
              <w:t xml:space="preserve">Garant se podílí na přednášení v rozsahu </w:t>
            </w:r>
            <w:r>
              <w:t>6</w:t>
            </w:r>
            <w:r w:rsidRPr="00FA2CFE">
              <w:t xml:space="preserve">0 %, dále stanovuje koncepci </w:t>
            </w:r>
            <w:r>
              <w:t xml:space="preserve">cvičení </w:t>
            </w:r>
            <w:r w:rsidRPr="00FA2CFE">
              <w:t>a dohlíží na jejich jednotné vedení.</w:t>
            </w:r>
          </w:p>
        </w:tc>
      </w:tr>
      <w:tr w:rsidR="00EC5086" w:rsidTr="00AA6791">
        <w:tc>
          <w:tcPr>
            <w:tcW w:w="3086" w:type="dxa"/>
            <w:shd w:val="clear" w:color="auto" w:fill="F7CAAC"/>
          </w:tcPr>
          <w:p w:rsidR="00EC5086" w:rsidRPr="00D24F3C" w:rsidRDefault="00EC5086" w:rsidP="00AA6791">
            <w:pPr>
              <w:jc w:val="both"/>
              <w:rPr>
                <w:b/>
              </w:rPr>
            </w:pPr>
            <w:r w:rsidRPr="00D24F3C">
              <w:rPr>
                <w:b/>
              </w:rPr>
              <w:t>Vyučující</w:t>
            </w:r>
          </w:p>
        </w:tc>
        <w:tc>
          <w:tcPr>
            <w:tcW w:w="6769" w:type="dxa"/>
            <w:gridSpan w:val="7"/>
            <w:tcBorders>
              <w:bottom w:val="nil"/>
            </w:tcBorders>
          </w:tcPr>
          <w:p w:rsidR="00EC5086" w:rsidRPr="00D24F3C" w:rsidRDefault="005527EE">
            <w:pPr>
              <w:jc w:val="both"/>
            </w:pPr>
            <w:ins w:id="179" w:author="Pavla Trefilová" w:date="2019-09-05T15:18:00Z">
              <w:r>
                <w:t>prof</w:t>
              </w:r>
            </w:ins>
            <w:del w:id="180" w:author="Pavla Trefilová" w:date="2019-09-05T15:18:00Z">
              <w:r w:rsidR="00EC5086" w:rsidRPr="00D24F3C" w:rsidDel="005527EE">
                <w:delText>doc</w:delText>
              </w:r>
            </w:del>
            <w:r w:rsidR="00EC5086" w:rsidRPr="00D24F3C">
              <w:t xml:space="preserve">. Ing. Boris Popesko, Ph.D. – přednášky </w:t>
            </w:r>
            <w:r w:rsidR="00EC5086">
              <w:t>(</w:t>
            </w:r>
            <w:r w:rsidR="00EC5086" w:rsidRPr="00D24F3C">
              <w:t>60%</w:t>
            </w:r>
            <w:r w:rsidR="00EC5086">
              <w:t xml:space="preserve">); </w:t>
            </w:r>
            <w:r w:rsidR="00EC5086" w:rsidRPr="00D24F3C">
              <w:t xml:space="preserve">Ing. Karel Slinták, Ph.D. – přednášky </w:t>
            </w:r>
            <w:r w:rsidR="00EC5086">
              <w:t>(</w:t>
            </w:r>
            <w:r w:rsidR="00EC5086" w:rsidRPr="00D24F3C">
              <w:t>40%</w:t>
            </w:r>
            <w:r w:rsidR="00EC5086">
              <w:t>)</w:t>
            </w:r>
          </w:p>
        </w:tc>
      </w:tr>
      <w:tr w:rsidR="00EC5086" w:rsidTr="00AA6791">
        <w:trPr>
          <w:trHeight w:val="78"/>
        </w:trPr>
        <w:tc>
          <w:tcPr>
            <w:tcW w:w="9855" w:type="dxa"/>
            <w:gridSpan w:val="8"/>
            <w:tcBorders>
              <w:top w:val="nil"/>
            </w:tcBorders>
          </w:tcPr>
          <w:p w:rsidR="00EC5086" w:rsidRPr="00D24F3C" w:rsidRDefault="00EC5086" w:rsidP="00AA6791">
            <w:pPr>
              <w:jc w:val="both"/>
            </w:pPr>
          </w:p>
        </w:tc>
      </w:tr>
      <w:tr w:rsidR="00EC5086" w:rsidTr="00AA6791">
        <w:tc>
          <w:tcPr>
            <w:tcW w:w="3086" w:type="dxa"/>
            <w:shd w:val="clear" w:color="auto" w:fill="F7CAAC"/>
          </w:tcPr>
          <w:p w:rsidR="00EC5086" w:rsidRPr="00D24F3C" w:rsidRDefault="00EC5086" w:rsidP="00AA6791">
            <w:pPr>
              <w:jc w:val="both"/>
              <w:rPr>
                <w:b/>
              </w:rPr>
            </w:pPr>
            <w:r w:rsidRPr="00D24F3C">
              <w:rPr>
                <w:b/>
              </w:rPr>
              <w:t>Stručná anotace předmětu</w:t>
            </w:r>
          </w:p>
        </w:tc>
        <w:tc>
          <w:tcPr>
            <w:tcW w:w="6769" w:type="dxa"/>
            <w:gridSpan w:val="7"/>
            <w:tcBorders>
              <w:bottom w:val="nil"/>
            </w:tcBorders>
          </w:tcPr>
          <w:p w:rsidR="00EC5086" w:rsidRPr="00D24F3C" w:rsidRDefault="00EC5086" w:rsidP="00AA6791">
            <w:pPr>
              <w:jc w:val="both"/>
            </w:pPr>
          </w:p>
        </w:tc>
      </w:tr>
      <w:tr w:rsidR="00EC5086" w:rsidTr="00AA6791">
        <w:trPr>
          <w:trHeight w:val="1275"/>
        </w:trPr>
        <w:tc>
          <w:tcPr>
            <w:tcW w:w="9855" w:type="dxa"/>
            <w:gridSpan w:val="8"/>
            <w:tcBorders>
              <w:top w:val="nil"/>
              <w:bottom w:val="single" w:sz="4" w:space="0" w:color="auto"/>
            </w:tcBorders>
          </w:tcPr>
          <w:p w:rsidR="00EC5086" w:rsidRPr="00D24F3C" w:rsidRDefault="00EC5086" w:rsidP="00AA6791">
            <w:pPr>
              <w:jc w:val="both"/>
            </w:pPr>
            <w:r w:rsidRPr="00D24F3C">
              <w:rPr>
                <w:color w:val="000000"/>
              </w:rPr>
              <w:t xml:space="preserve">Cílem je seznámit studenty s tvorbou podnikatelských modelů, představit základní nástroje pro jejich tvorbu (plátno business modelu) a analyzovat úspěšné modely podnikání v kontextu modelu Canvas. Studenti se budou prostřednictvím přednášek a seminářů podílet na zkoumání modelů podnikání vybraných firem, mezi něž patří například Gillete, Google, Netflix a další. </w:t>
            </w:r>
            <w:r w:rsidRPr="00D24F3C">
              <w:t>V rámci výuky budou představeny rozdíly mezi podnikatelským modelem a podnikatelským záměrem. Studenti budou mít za úkol v rámci samostatné práce zpracovat podnikatelský model vybrané firmy a tento model odprezentovat. Současně se práce na podnikatelských modelech propojí s volitelným předmětem Business and Startups, který studentům umožňuje využít získané poznatky o tvorbě podnikatelských modelech a aplikovat je při tvorbě vlastního modelu podnikání. Specifika podnikání budou vysvětlena na pozadí Druckerovy teorie podnikání. Studenti se naučí používat plátno business modelu, ať už v podobě modelu CANVAS nebo LEAN CANVAS, aby mohli modelovat podnikatelské modely vybraných firem a vyzkoušet si tak základní techniky pro tvorbu business modelů. Součástí předmětu bude rovněž oblast designu jako nástroje, který slouží k transformaci prvotního nápadu do podoby konkrétního podnikatelského projektu. Semináře budou organizovány skupinově tak, aby bylo studentům umožněno využívat například technik brainstormingu, lístečků, samolepících pásek apod. Náplní seminářů bude modelace případových studií vybraných firem na plátno business modelu CANVAS, a to prostřednictvím vhodně uzpůsobeného softwarového programu a následná prezentace s využitím audiovizuální techniky.</w:t>
            </w:r>
          </w:p>
          <w:p w:rsidR="00EC5086" w:rsidRPr="00D24F3C" w:rsidRDefault="00EC5086" w:rsidP="00085185">
            <w:pPr>
              <w:numPr>
                <w:ilvl w:val="0"/>
                <w:numId w:val="63"/>
              </w:numPr>
              <w:ind w:left="247" w:hanging="247"/>
              <w:jc w:val="both"/>
            </w:pPr>
            <w:r w:rsidRPr="00D24F3C">
              <w:t>Čtyři rozměry podnikání.</w:t>
            </w:r>
          </w:p>
          <w:p w:rsidR="00EC5086" w:rsidRPr="00D24F3C" w:rsidRDefault="00EC5086" w:rsidP="00085185">
            <w:pPr>
              <w:numPr>
                <w:ilvl w:val="0"/>
                <w:numId w:val="63"/>
              </w:numPr>
              <w:ind w:left="247" w:hanging="247"/>
              <w:jc w:val="both"/>
            </w:pPr>
            <w:r w:rsidRPr="00D24F3C">
              <w:t>Business modely.</w:t>
            </w:r>
          </w:p>
          <w:p w:rsidR="00EC5086" w:rsidRPr="00D24F3C" w:rsidRDefault="00EC5086" w:rsidP="00085185">
            <w:pPr>
              <w:numPr>
                <w:ilvl w:val="0"/>
                <w:numId w:val="63"/>
              </w:numPr>
              <w:ind w:left="247" w:hanging="247"/>
              <w:jc w:val="both"/>
            </w:pPr>
            <w:r w:rsidRPr="00D24F3C">
              <w:t>CANVAS.</w:t>
            </w:r>
          </w:p>
          <w:p w:rsidR="00EC5086" w:rsidRPr="00D24F3C" w:rsidRDefault="00EC5086" w:rsidP="00085185">
            <w:pPr>
              <w:numPr>
                <w:ilvl w:val="0"/>
                <w:numId w:val="63"/>
              </w:numPr>
              <w:ind w:left="247" w:hanging="247"/>
              <w:jc w:val="both"/>
            </w:pPr>
            <w:r w:rsidRPr="00D24F3C">
              <w:t>LEAN CANVAS.</w:t>
            </w:r>
          </w:p>
          <w:p w:rsidR="00EC5086" w:rsidRPr="00D24F3C" w:rsidRDefault="00EC5086" w:rsidP="00085185">
            <w:pPr>
              <w:numPr>
                <w:ilvl w:val="0"/>
                <w:numId w:val="63"/>
              </w:numPr>
              <w:ind w:left="247" w:hanging="247"/>
              <w:jc w:val="both"/>
            </w:pPr>
            <w:r w:rsidRPr="00D24F3C">
              <w:t>Unbundlovaný business model.</w:t>
            </w:r>
          </w:p>
          <w:p w:rsidR="00EC5086" w:rsidRPr="00D24F3C" w:rsidRDefault="00EC5086" w:rsidP="00085185">
            <w:pPr>
              <w:numPr>
                <w:ilvl w:val="0"/>
                <w:numId w:val="63"/>
              </w:numPr>
              <w:ind w:left="247" w:hanging="247"/>
              <w:jc w:val="both"/>
            </w:pPr>
            <w:r w:rsidRPr="00D24F3C">
              <w:t>Vícestranná platforma.</w:t>
            </w:r>
          </w:p>
          <w:p w:rsidR="00EC5086" w:rsidRPr="00D24F3C" w:rsidRDefault="00EC5086" w:rsidP="00085185">
            <w:pPr>
              <w:numPr>
                <w:ilvl w:val="0"/>
                <w:numId w:val="63"/>
              </w:numPr>
              <w:ind w:left="247" w:hanging="247"/>
              <w:jc w:val="both"/>
            </w:pPr>
            <w:r w:rsidRPr="00D24F3C">
              <w:t>Business model zdarma.</w:t>
            </w:r>
          </w:p>
          <w:p w:rsidR="00EC5086" w:rsidRPr="00D24F3C" w:rsidRDefault="00EC5086" w:rsidP="00085185">
            <w:pPr>
              <w:numPr>
                <w:ilvl w:val="0"/>
                <w:numId w:val="63"/>
              </w:numPr>
              <w:ind w:left="247" w:hanging="247"/>
              <w:jc w:val="both"/>
            </w:pPr>
            <w:r w:rsidRPr="00D24F3C">
              <w:t>Otevřený business model.</w:t>
            </w:r>
          </w:p>
          <w:p w:rsidR="00EC5086" w:rsidRPr="00D24F3C" w:rsidRDefault="00EC5086" w:rsidP="00085185">
            <w:pPr>
              <w:numPr>
                <w:ilvl w:val="0"/>
                <w:numId w:val="63"/>
              </w:numPr>
              <w:ind w:left="247" w:hanging="247"/>
              <w:jc w:val="both"/>
            </w:pPr>
            <w:r w:rsidRPr="00D24F3C">
              <w:t>Business model Dlouhý chvost.</w:t>
            </w:r>
          </w:p>
          <w:p w:rsidR="00EC5086" w:rsidRPr="00D24F3C" w:rsidRDefault="00EC5086" w:rsidP="00085185">
            <w:pPr>
              <w:numPr>
                <w:ilvl w:val="0"/>
                <w:numId w:val="63"/>
              </w:numPr>
              <w:ind w:left="247" w:hanging="247"/>
              <w:jc w:val="both"/>
            </w:pPr>
            <w:r w:rsidRPr="00D24F3C">
              <w:t>Design business modelu.</w:t>
            </w:r>
          </w:p>
          <w:p w:rsidR="00EC5086" w:rsidRPr="00D24F3C" w:rsidRDefault="00EC5086" w:rsidP="00085185">
            <w:pPr>
              <w:numPr>
                <w:ilvl w:val="0"/>
                <w:numId w:val="63"/>
              </w:numPr>
              <w:ind w:left="247" w:hanging="247"/>
              <w:jc w:val="both"/>
            </w:pPr>
            <w:r w:rsidRPr="00D24F3C">
              <w:t>Trendy v oblasti tvorby business modelů.</w:t>
            </w:r>
          </w:p>
          <w:p w:rsidR="00EC5086" w:rsidRPr="00D24F3C" w:rsidRDefault="00EC5086" w:rsidP="00085185">
            <w:pPr>
              <w:numPr>
                <w:ilvl w:val="0"/>
                <w:numId w:val="63"/>
              </w:numPr>
              <w:ind w:left="247" w:hanging="247"/>
              <w:jc w:val="both"/>
            </w:pPr>
            <w:r w:rsidRPr="00D24F3C">
              <w:t>Praxe vybraných firem.</w:t>
            </w:r>
          </w:p>
        </w:tc>
      </w:tr>
      <w:tr w:rsidR="00EC5086" w:rsidTr="00AA6791">
        <w:trPr>
          <w:trHeight w:val="265"/>
        </w:trPr>
        <w:tc>
          <w:tcPr>
            <w:tcW w:w="3653" w:type="dxa"/>
            <w:gridSpan w:val="2"/>
            <w:tcBorders>
              <w:top w:val="single" w:sz="4" w:space="0" w:color="auto"/>
              <w:bottom w:val="single" w:sz="4" w:space="0" w:color="auto"/>
            </w:tcBorders>
            <w:shd w:val="clear" w:color="auto" w:fill="F7CAAC"/>
          </w:tcPr>
          <w:p w:rsidR="00EC5086" w:rsidRPr="00D24F3C" w:rsidRDefault="00EC5086" w:rsidP="00AA6791">
            <w:pPr>
              <w:jc w:val="both"/>
            </w:pPr>
            <w:r w:rsidRPr="00D24F3C">
              <w:rPr>
                <w:b/>
              </w:rPr>
              <w:t>Studijní literatura a studijní pomůcky</w:t>
            </w:r>
          </w:p>
        </w:tc>
        <w:tc>
          <w:tcPr>
            <w:tcW w:w="6202" w:type="dxa"/>
            <w:gridSpan w:val="6"/>
            <w:tcBorders>
              <w:top w:val="single" w:sz="4" w:space="0" w:color="auto"/>
              <w:bottom w:val="single" w:sz="4" w:space="0" w:color="auto"/>
            </w:tcBorders>
          </w:tcPr>
          <w:p w:rsidR="00EC5086" w:rsidRPr="00D24F3C" w:rsidRDefault="00EC5086" w:rsidP="00AA6791">
            <w:pPr>
              <w:jc w:val="both"/>
            </w:pPr>
          </w:p>
        </w:tc>
      </w:tr>
      <w:tr w:rsidR="00EC5086" w:rsidTr="00AA6791">
        <w:trPr>
          <w:trHeight w:val="1559"/>
        </w:trPr>
        <w:tc>
          <w:tcPr>
            <w:tcW w:w="9855" w:type="dxa"/>
            <w:gridSpan w:val="8"/>
            <w:tcBorders>
              <w:top w:val="single" w:sz="4" w:space="0" w:color="auto"/>
            </w:tcBorders>
          </w:tcPr>
          <w:p w:rsidR="00EC5086" w:rsidRPr="003334E2" w:rsidRDefault="00EC5086" w:rsidP="00AA6791">
            <w:pPr>
              <w:pBdr>
                <w:top w:val="single" w:sz="4" w:space="1" w:color="auto"/>
              </w:pBdr>
              <w:rPr>
                <w:b/>
                <w:color w:val="000000"/>
              </w:rPr>
            </w:pPr>
            <w:r w:rsidRPr="003334E2">
              <w:rPr>
                <w:b/>
                <w:color w:val="000000"/>
              </w:rPr>
              <w:t>Povinná literatura</w:t>
            </w:r>
          </w:p>
          <w:p w:rsidR="00EC5086" w:rsidRPr="00B16FB3" w:rsidRDefault="00EC5086" w:rsidP="00AA6791">
            <w:pPr>
              <w:jc w:val="both"/>
            </w:pPr>
            <w:r w:rsidRPr="00B16FB3">
              <w:t xml:space="preserve">OSTERWALDER, A., PIGNUER, Y. </w:t>
            </w:r>
            <w:r w:rsidRPr="00B16FB3">
              <w:rPr>
                <w:i/>
              </w:rPr>
              <w:t>Business Model Generation: A Handbook for Visionaries, Game Changers, and Challengers</w:t>
            </w:r>
            <w:r>
              <w:t>.</w:t>
            </w:r>
            <w:r w:rsidRPr="00B16FB3">
              <w:t xml:space="preserve"> John Wiley and Sons; 1st edition, 2010</w:t>
            </w:r>
            <w:r>
              <w:t>. ISBN</w:t>
            </w:r>
            <w:r w:rsidRPr="00B16FB3">
              <w:t xml:space="preserve"> 0470876417</w:t>
            </w:r>
            <w:r>
              <w:t>.</w:t>
            </w:r>
          </w:p>
          <w:p w:rsidR="00EC5086" w:rsidRPr="00B16FB3" w:rsidRDefault="00EC5086" w:rsidP="00AA6791">
            <w:pPr>
              <w:jc w:val="both"/>
            </w:pPr>
            <w:r w:rsidRPr="00B16FB3">
              <w:t xml:space="preserve">GASSMAN, O., FRANKENBERGER, K., CSIK, M. </w:t>
            </w:r>
            <w:r w:rsidRPr="00B16FB3">
              <w:rPr>
                <w:i/>
              </w:rPr>
              <w:t>The Business Model Navigator</w:t>
            </w:r>
            <w:r>
              <w:rPr>
                <w:i/>
              </w:rPr>
              <w:t>.</w:t>
            </w:r>
            <w:r w:rsidRPr="00B16FB3">
              <w:t xml:space="preserve"> Pearson Education Limited; 1 vydání 2014</w:t>
            </w:r>
            <w:r>
              <w:t>.</w:t>
            </w:r>
            <w:r w:rsidRPr="00B16FB3">
              <w:t xml:space="preserve"> ISBN 1292065818</w:t>
            </w:r>
            <w:r>
              <w:t>.</w:t>
            </w:r>
          </w:p>
          <w:p w:rsidR="00EC5086" w:rsidRPr="00B16FB3" w:rsidRDefault="00EC5086" w:rsidP="00AA6791">
            <w:pPr>
              <w:jc w:val="both"/>
            </w:pPr>
            <w:r>
              <w:t>CHERNEV, A.</w:t>
            </w:r>
            <w:r w:rsidRPr="00B16FB3">
              <w:t xml:space="preserve"> </w:t>
            </w:r>
            <w:r w:rsidRPr="00B16FB3">
              <w:rPr>
                <w:i/>
              </w:rPr>
              <w:t>The Business Model: How to Develop New Products, Create Market Value and Make the Competition Irrelevan</w:t>
            </w:r>
            <w:r>
              <w:rPr>
                <w:i/>
              </w:rPr>
              <w:t>.</w:t>
            </w:r>
            <w:r w:rsidRPr="00B16FB3">
              <w:t>, Cerebellum Press 2017</w:t>
            </w:r>
            <w:r>
              <w:t>.</w:t>
            </w:r>
            <w:r w:rsidRPr="00B16FB3">
              <w:t xml:space="preserve"> ISBN 193657246X</w:t>
            </w:r>
            <w:r>
              <w:t>.</w:t>
            </w:r>
          </w:p>
        </w:tc>
      </w:tr>
      <w:tr w:rsidR="00EC5086" w:rsidTr="00AA679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C5086" w:rsidRPr="00D24F3C" w:rsidRDefault="00EC5086" w:rsidP="00AA6791">
            <w:pPr>
              <w:jc w:val="center"/>
              <w:rPr>
                <w:b/>
              </w:rPr>
            </w:pPr>
            <w:r w:rsidRPr="00D24F3C">
              <w:rPr>
                <w:b/>
              </w:rPr>
              <w:t>Informace ke kombinované nebo distanční formě</w:t>
            </w:r>
          </w:p>
        </w:tc>
      </w:tr>
      <w:tr w:rsidR="00EC5086" w:rsidTr="00AA6791">
        <w:tc>
          <w:tcPr>
            <w:tcW w:w="4787" w:type="dxa"/>
            <w:gridSpan w:val="3"/>
            <w:tcBorders>
              <w:top w:val="single" w:sz="2" w:space="0" w:color="auto"/>
            </w:tcBorders>
            <w:shd w:val="clear" w:color="auto" w:fill="F7CAAC"/>
          </w:tcPr>
          <w:p w:rsidR="00EC5086" w:rsidRPr="00D24F3C" w:rsidRDefault="00EC5086" w:rsidP="00AA6791">
            <w:pPr>
              <w:jc w:val="both"/>
            </w:pPr>
            <w:r w:rsidRPr="00D24F3C">
              <w:rPr>
                <w:b/>
              </w:rPr>
              <w:t>Rozsah konzultací (soustředění)</w:t>
            </w:r>
          </w:p>
        </w:tc>
        <w:tc>
          <w:tcPr>
            <w:tcW w:w="889" w:type="dxa"/>
            <w:tcBorders>
              <w:top w:val="single" w:sz="2" w:space="0" w:color="auto"/>
            </w:tcBorders>
          </w:tcPr>
          <w:p w:rsidR="00EC5086" w:rsidRPr="00D24F3C" w:rsidRDefault="00EC5086" w:rsidP="00AA6791">
            <w:pPr>
              <w:jc w:val="both"/>
            </w:pPr>
          </w:p>
        </w:tc>
        <w:tc>
          <w:tcPr>
            <w:tcW w:w="4179" w:type="dxa"/>
            <w:gridSpan w:val="4"/>
            <w:tcBorders>
              <w:top w:val="single" w:sz="2" w:space="0" w:color="auto"/>
            </w:tcBorders>
            <w:shd w:val="clear" w:color="auto" w:fill="F7CAAC"/>
          </w:tcPr>
          <w:p w:rsidR="00EC5086" w:rsidRPr="00D24F3C" w:rsidRDefault="00EC5086" w:rsidP="00AA6791">
            <w:pPr>
              <w:jc w:val="both"/>
              <w:rPr>
                <w:b/>
              </w:rPr>
            </w:pPr>
            <w:r w:rsidRPr="00D24F3C">
              <w:rPr>
                <w:b/>
              </w:rPr>
              <w:t xml:space="preserve">hodin </w:t>
            </w:r>
          </w:p>
        </w:tc>
      </w:tr>
      <w:tr w:rsidR="00EC5086" w:rsidTr="00AA6791">
        <w:tc>
          <w:tcPr>
            <w:tcW w:w="9855" w:type="dxa"/>
            <w:gridSpan w:val="8"/>
            <w:shd w:val="clear" w:color="auto" w:fill="F7CAAC"/>
          </w:tcPr>
          <w:p w:rsidR="00EC5086" w:rsidRPr="00D24F3C" w:rsidRDefault="00EC5086" w:rsidP="00AA6791">
            <w:pPr>
              <w:jc w:val="both"/>
              <w:rPr>
                <w:b/>
              </w:rPr>
            </w:pPr>
            <w:r w:rsidRPr="00D24F3C">
              <w:rPr>
                <w:b/>
              </w:rPr>
              <w:lastRenderedPageBreak/>
              <w:t>Informace o způsobu kontaktu s vyučujícím</w:t>
            </w:r>
          </w:p>
        </w:tc>
      </w:tr>
      <w:tr w:rsidR="00EC5086" w:rsidTr="00AA6791">
        <w:tc>
          <w:tcPr>
            <w:tcW w:w="9855" w:type="dxa"/>
            <w:gridSpan w:val="8"/>
            <w:shd w:val="clear" w:color="auto" w:fill="F7CAAC"/>
          </w:tcPr>
          <w:p w:rsidR="00EC5086" w:rsidRPr="00D24F3C" w:rsidRDefault="00EC5086" w:rsidP="00AA6791">
            <w:pPr>
              <w:jc w:val="both"/>
              <w:rPr>
                <w:b/>
              </w:rPr>
            </w:pPr>
          </w:p>
        </w:tc>
      </w:tr>
      <w:tr w:rsidR="00EC5086" w:rsidTr="00AA6791">
        <w:trPr>
          <w:trHeight w:val="740"/>
        </w:trPr>
        <w:tc>
          <w:tcPr>
            <w:tcW w:w="9855" w:type="dxa"/>
            <w:gridSpan w:val="8"/>
          </w:tcPr>
          <w:p w:rsidR="00EC5086" w:rsidRPr="00D24F3C" w:rsidRDefault="00EC5086" w:rsidP="00AA6791">
            <w:pPr>
              <w:jc w:val="both"/>
            </w:pPr>
            <w:r w:rsidRPr="00D24F3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C5086" w:rsidRDefault="00EC5086">
      <w:pPr>
        <w:spacing w:after="160" w:line="259" w:lineRule="auto"/>
      </w:pPr>
    </w:p>
    <w:p w:rsidR="00E0603D" w:rsidRDefault="00E0603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0603D" w:rsidRPr="00E0603D" w:rsidTr="00686901">
        <w:tc>
          <w:tcPr>
            <w:tcW w:w="9855" w:type="dxa"/>
            <w:gridSpan w:val="8"/>
            <w:tcBorders>
              <w:bottom w:val="double" w:sz="4" w:space="0" w:color="auto"/>
            </w:tcBorders>
            <w:shd w:val="clear" w:color="auto" w:fill="BDD6EE"/>
          </w:tcPr>
          <w:p w:rsidR="00E0603D" w:rsidRPr="00E0603D" w:rsidRDefault="00E0603D" w:rsidP="00E0603D">
            <w:pPr>
              <w:jc w:val="both"/>
              <w:rPr>
                <w:b/>
                <w:sz w:val="28"/>
              </w:rPr>
            </w:pPr>
            <w:r w:rsidRPr="00E0603D">
              <w:lastRenderedPageBreak/>
              <w:br w:type="page"/>
            </w:r>
            <w:r w:rsidRPr="00E0603D">
              <w:rPr>
                <w:b/>
                <w:sz w:val="28"/>
              </w:rPr>
              <w:t>B-III – Charakteristika studijního předmětu</w:t>
            </w:r>
          </w:p>
        </w:tc>
      </w:tr>
      <w:tr w:rsidR="00E0603D" w:rsidRPr="00E0603D" w:rsidTr="00686901">
        <w:tc>
          <w:tcPr>
            <w:tcW w:w="3086" w:type="dxa"/>
            <w:tcBorders>
              <w:top w:val="double" w:sz="4" w:space="0" w:color="auto"/>
            </w:tcBorders>
            <w:shd w:val="clear" w:color="auto" w:fill="F7CAAC"/>
          </w:tcPr>
          <w:p w:rsidR="00E0603D" w:rsidRPr="00E0603D" w:rsidRDefault="00E0603D" w:rsidP="00E0603D">
            <w:pPr>
              <w:jc w:val="both"/>
              <w:rPr>
                <w:b/>
              </w:rPr>
            </w:pPr>
            <w:r w:rsidRPr="00E0603D">
              <w:rPr>
                <w:b/>
              </w:rPr>
              <w:t>Název studijního předmětu</w:t>
            </w:r>
          </w:p>
        </w:tc>
        <w:tc>
          <w:tcPr>
            <w:tcW w:w="6769" w:type="dxa"/>
            <w:gridSpan w:val="7"/>
            <w:tcBorders>
              <w:top w:val="double" w:sz="4" w:space="0" w:color="auto"/>
            </w:tcBorders>
          </w:tcPr>
          <w:p w:rsidR="00E0603D" w:rsidRPr="00E0603D" w:rsidRDefault="00E0603D" w:rsidP="00E0603D">
            <w:pPr>
              <w:jc w:val="both"/>
              <w:rPr>
                <w:lang w:val="en-GB"/>
              </w:rPr>
            </w:pPr>
            <w:r w:rsidRPr="00E0603D">
              <w:rPr>
                <w:lang w:val="en-GB"/>
              </w:rPr>
              <w:t>Cross Cultural Management</w:t>
            </w:r>
          </w:p>
        </w:tc>
      </w:tr>
      <w:tr w:rsidR="00E0603D" w:rsidRPr="00E0603D" w:rsidTr="00686901">
        <w:trPr>
          <w:trHeight w:val="249"/>
        </w:trPr>
        <w:tc>
          <w:tcPr>
            <w:tcW w:w="3086" w:type="dxa"/>
            <w:shd w:val="clear" w:color="auto" w:fill="F7CAAC"/>
          </w:tcPr>
          <w:p w:rsidR="00E0603D" w:rsidRPr="00E0603D" w:rsidRDefault="00E0603D" w:rsidP="00E0603D">
            <w:pPr>
              <w:jc w:val="both"/>
              <w:rPr>
                <w:b/>
              </w:rPr>
            </w:pPr>
            <w:r w:rsidRPr="00E0603D">
              <w:rPr>
                <w:b/>
              </w:rPr>
              <w:t>Typ předmětu</w:t>
            </w:r>
          </w:p>
        </w:tc>
        <w:tc>
          <w:tcPr>
            <w:tcW w:w="3406" w:type="dxa"/>
            <w:gridSpan w:val="4"/>
          </w:tcPr>
          <w:p w:rsidR="00E0603D" w:rsidRPr="00E0603D" w:rsidRDefault="00E0603D" w:rsidP="00E0603D">
            <w:pPr>
              <w:jc w:val="both"/>
            </w:pPr>
            <w:r w:rsidRPr="00E0603D">
              <w:t>Povinně volitelný „PV“</w:t>
            </w:r>
          </w:p>
        </w:tc>
        <w:tc>
          <w:tcPr>
            <w:tcW w:w="2695" w:type="dxa"/>
            <w:gridSpan w:val="2"/>
            <w:shd w:val="clear" w:color="auto" w:fill="F7CAAC"/>
          </w:tcPr>
          <w:p w:rsidR="00E0603D" w:rsidRPr="00E0603D" w:rsidRDefault="00E0603D" w:rsidP="00E0603D">
            <w:pPr>
              <w:jc w:val="both"/>
            </w:pPr>
            <w:r w:rsidRPr="00E0603D">
              <w:rPr>
                <w:b/>
              </w:rPr>
              <w:t>doporučený ročník / semestr</w:t>
            </w:r>
          </w:p>
        </w:tc>
        <w:tc>
          <w:tcPr>
            <w:tcW w:w="668" w:type="dxa"/>
          </w:tcPr>
          <w:p w:rsidR="00E0603D" w:rsidRPr="00E0603D" w:rsidRDefault="00E0603D" w:rsidP="00E0603D">
            <w:pPr>
              <w:jc w:val="both"/>
            </w:pPr>
            <w:r w:rsidRPr="00E0603D">
              <w:t>LS</w:t>
            </w:r>
          </w:p>
        </w:tc>
      </w:tr>
      <w:tr w:rsidR="00E0603D" w:rsidRPr="00E0603D" w:rsidTr="00686901">
        <w:tc>
          <w:tcPr>
            <w:tcW w:w="3086" w:type="dxa"/>
            <w:shd w:val="clear" w:color="auto" w:fill="F7CAAC"/>
          </w:tcPr>
          <w:p w:rsidR="00E0603D" w:rsidRPr="00E0603D" w:rsidRDefault="00E0603D" w:rsidP="00E0603D">
            <w:pPr>
              <w:jc w:val="both"/>
              <w:rPr>
                <w:b/>
              </w:rPr>
            </w:pPr>
            <w:r w:rsidRPr="00E0603D">
              <w:rPr>
                <w:b/>
              </w:rPr>
              <w:t>Rozsah studijního předmětu</w:t>
            </w:r>
          </w:p>
        </w:tc>
        <w:tc>
          <w:tcPr>
            <w:tcW w:w="1701" w:type="dxa"/>
            <w:gridSpan w:val="2"/>
          </w:tcPr>
          <w:p w:rsidR="00E0603D" w:rsidRPr="00E0603D" w:rsidRDefault="00EC7FCC" w:rsidP="00EC7FCC">
            <w:pPr>
              <w:jc w:val="both"/>
            </w:pPr>
            <w:r>
              <w:t>26p + 13c</w:t>
            </w:r>
          </w:p>
        </w:tc>
        <w:tc>
          <w:tcPr>
            <w:tcW w:w="889" w:type="dxa"/>
            <w:shd w:val="clear" w:color="auto" w:fill="F7CAAC"/>
          </w:tcPr>
          <w:p w:rsidR="00E0603D" w:rsidRPr="00E0603D" w:rsidRDefault="00E0603D" w:rsidP="00E0603D">
            <w:pPr>
              <w:jc w:val="both"/>
              <w:rPr>
                <w:b/>
              </w:rPr>
            </w:pPr>
            <w:r w:rsidRPr="00E0603D">
              <w:rPr>
                <w:b/>
              </w:rPr>
              <w:t xml:space="preserve">hod. </w:t>
            </w:r>
          </w:p>
        </w:tc>
        <w:tc>
          <w:tcPr>
            <w:tcW w:w="816" w:type="dxa"/>
          </w:tcPr>
          <w:p w:rsidR="00E0603D" w:rsidRPr="00E0603D" w:rsidRDefault="00E0603D" w:rsidP="00E0603D">
            <w:pPr>
              <w:jc w:val="both"/>
            </w:pPr>
            <w:r w:rsidRPr="00E0603D">
              <w:t>39</w:t>
            </w:r>
          </w:p>
        </w:tc>
        <w:tc>
          <w:tcPr>
            <w:tcW w:w="2156" w:type="dxa"/>
            <w:shd w:val="clear" w:color="auto" w:fill="F7CAAC"/>
          </w:tcPr>
          <w:p w:rsidR="00E0603D" w:rsidRPr="00E0603D" w:rsidRDefault="00E0603D" w:rsidP="00E0603D">
            <w:pPr>
              <w:jc w:val="both"/>
              <w:rPr>
                <w:b/>
              </w:rPr>
            </w:pPr>
            <w:r w:rsidRPr="00E0603D">
              <w:rPr>
                <w:b/>
              </w:rPr>
              <w:t>kreditů</w:t>
            </w:r>
          </w:p>
        </w:tc>
        <w:tc>
          <w:tcPr>
            <w:tcW w:w="1207" w:type="dxa"/>
            <w:gridSpan w:val="2"/>
          </w:tcPr>
          <w:p w:rsidR="00E0603D" w:rsidRPr="00E0603D" w:rsidRDefault="00E0603D" w:rsidP="00E0603D">
            <w:pPr>
              <w:jc w:val="both"/>
            </w:pPr>
            <w:r w:rsidRPr="00E0603D">
              <w:t>3</w:t>
            </w:r>
          </w:p>
        </w:tc>
      </w:tr>
      <w:tr w:rsidR="00E0603D" w:rsidRPr="00E0603D" w:rsidTr="00686901">
        <w:tc>
          <w:tcPr>
            <w:tcW w:w="3086" w:type="dxa"/>
            <w:shd w:val="clear" w:color="auto" w:fill="F7CAAC"/>
          </w:tcPr>
          <w:p w:rsidR="00E0603D" w:rsidRPr="00E0603D" w:rsidRDefault="00E0603D" w:rsidP="00E0603D">
            <w:pPr>
              <w:jc w:val="both"/>
              <w:rPr>
                <w:b/>
                <w:sz w:val="22"/>
              </w:rPr>
            </w:pPr>
            <w:r w:rsidRPr="00E0603D">
              <w:rPr>
                <w:b/>
              </w:rPr>
              <w:t>Prerekvizity, korekvizity, ekvivalence</w:t>
            </w:r>
          </w:p>
        </w:tc>
        <w:tc>
          <w:tcPr>
            <w:tcW w:w="6769" w:type="dxa"/>
            <w:gridSpan w:val="7"/>
          </w:tcPr>
          <w:p w:rsidR="00E0603D" w:rsidRPr="00E0603D" w:rsidRDefault="00E0603D" w:rsidP="00E0603D">
            <w:pPr>
              <w:jc w:val="both"/>
            </w:pPr>
          </w:p>
        </w:tc>
      </w:tr>
      <w:tr w:rsidR="00E0603D" w:rsidRPr="00E0603D" w:rsidTr="00686901">
        <w:tc>
          <w:tcPr>
            <w:tcW w:w="3086" w:type="dxa"/>
            <w:shd w:val="clear" w:color="auto" w:fill="F7CAAC"/>
          </w:tcPr>
          <w:p w:rsidR="00E0603D" w:rsidRPr="00E0603D" w:rsidRDefault="00E0603D" w:rsidP="00E0603D">
            <w:pPr>
              <w:jc w:val="both"/>
              <w:rPr>
                <w:b/>
              </w:rPr>
            </w:pPr>
            <w:r w:rsidRPr="00E0603D">
              <w:rPr>
                <w:b/>
              </w:rPr>
              <w:t>Způsob ověření studijních výsledků</w:t>
            </w:r>
          </w:p>
        </w:tc>
        <w:tc>
          <w:tcPr>
            <w:tcW w:w="3406" w:type="dxa"/>
            <w:gridSpan w:val="4"/>
          </w:tcPr>
          <w:p w:rsidR="00E0603D" w:rsidRPr="00E0603D" w:rsidRDefault="00E0603D" w:rsidP="00E0603D">
            <w:pPr>
              <w:jc w:val="both"/>
            </w:pPr>
            <w:r w:rsidRPr="00E0603D">
              <w:t>Klasifikovaný zápočet</w:t>
            </w:r>
          </w:p>
        </w:tc>
        <w:tc>
          <w:tcPr>
            <w:tcW w:w="2156" w:type="dxa"/>
            <w:shd w:val="clear" w:color="auto" w:fill="F7CAAC"/>
          </w:tcPr>
          <w:p w:rsidR="00E0603D" w:rsidRPr="00E0603D" w:rsidRDefault="00E0603D" w:rsidP="00E0603D">
            <w:pPr>
              <w:jc w:val="both"/>
              <w:rPr>
                <w:b/>
              </w:rPr>
            </w:pPr>
            <w:r w:rsidRPr="00E0603D">
              <w:rPr>
                <w:b/>
              </w:rPr>
              <w:t>Forma výuky</w:t>
            </w:r>
          </w:p>
        </w:tc>
        <w:tc>
          <w:tcPr>
            <w:tcW w:w="1207" w:type="dxa"/>
            <w:gridSpan w:val="2"/>
          </w:tcPr>
          <w:p w:rsidR="00E0603D" w:rsidRPr="00E0603D" w:rsidRDefault="00E0603D" w:rsidP="00E0603D">
            <w:pPr>
              <w:jc w:val="both"/>
            </w:pPr>
            <w:r w:rsidRPr="00E0603D">
              <w:t>přednáška, seminář</w:t>
            </w:r>
          </w:p>
        </w:tc>
      </w:tr>
      <w:tr w:rsidR="00E0603D" w:rsidRPr="00E0603D" w:rsidTr="00686901">
        <w:tc>
          <w:tcPr>
            <w:tcW w:w="3086" w:type="dxa"/>
            <w:shd w:val="clear" w:color="auto" w:fill="F7CAAC"/>
          </w:tcPr>
          <w:p w:rsidR="00E0603D" w:rsidRPr="00E0603D" w:rsidRDefault="00E0603D" w:rsidP="00E0603D">
            <w:pPr>
              <w:jc w:val="both"/>
              <w:rPr>
                <w:b/>
              </w:rPr>
            </w:pPr>
            <w:r w:rsidRPr="00E0603D">
              <w:rPr>
                <w:b/>
              </w:rPr>
              <w:t>Forma způsobu ověření studijních výsledků a další požadavky na studenta</w:t>
            </w:r>
          </w:p>
        </w:tc>
        <w:tc>
          <w:tcPr>
            <w:tcW w:w="6769" w:type="dxa"/>
            <w:gridSpan w:val="7"/>
            <w:tcBorders>
              <w:bottom w:val="nil"/>
            </w:tcBorders>
          </w:tcPr>
          <w:p w:rsidR="00E0603D" w:rsidRPr="00E0603D" w:rsidRDefault="00E0603D" w:rsidP="00E0603D">
            <w:pPr>
              <w:jc w:val="both"/>
            </w:pPr>
            <w:r w:rsidRPr="00E0603D">
              <w:t>Způsob zakončení předmětu – klasifikovaný zápočet</w:t>
            </w:r>
          </w:p>
          <w:p w:rsidR="00E0603D" w:rsidRPr="00E0603D" w:rsidRDefault="00E0603D" w:rsidP="00E0603D">
            <w:pPr>
              <w:jc w:val="both"/>
            </w:pPr>
            <w:r w:rsidRPr="00E0603D">
              <w:t xml:space="preserve">Požadavky na klasifikovaný zápočet: </w:t>
            </w:r>
          </w:p>
          <w:p w:rsidR="00E0603D" w:rsidRPr="00E0603D" w:rsidRDefault="00E0603D" w:rsidP="00085185">
            <w:pPr>
              <w:numPr>
                <w:ilvl w:val="0"/>
                <w:numId w:val="73"/>
              </w:numPr>
              <w:contextualSpacing/>
              <w:jc w:val="both"/>
            </w:pPr>
            <w:r w:rsidRPr="00E0603D">
              <w:t>80% aktivní účast na seminářích a splnění úkolů zadaných vyučujícím;</w:t>
            </w:r>
          </w:p>
          <w:p w:rsidR="00E0603D" w:rsidRPr="00E0603D" w:rsidRDefault="00E0603D" w:rsidP="00085185">
            <w:pPr>
              <w:numPr>
                <w:ilvl w:val="0"/>
                <w:numId w:val="73"/>
              </w:numPr>
              <w:contextualSpacing/>
              <w:jc w:val="both"/>
            </w:pPr>
            <w:r w:rsidRPr="00E0603D">
              <w:t>Úspěšné absolvování závěrečného testu v rozsahu znalosti přednášek (musí být napsán alespoň na 60%).</w:t>
            </w:r>
          </w:p>
        </w:tc>
      </w:tr>
      <w:tr w:rsidR="00E0603D" w:rsidRPr="00E0603D" w:rsidTr="00E0603D">
        <w:trPr>
          <w:trHeight w:val="314"/>
        </w:trPr>
        <w:tc>
          <w:tcPr>
            <w:tcW w:w="9855" w:type="dxa"/>
            <w:gridSpan w:val="8"/>
            <w:tcBorders>
              <w:top w:val="nil"/>
            </w:tcBorders>
          </w:tcPr>
          <w:p w:rsidR="00E0603D" w:rsidRPr="00E0603D" w:rsidRDefault="00E0603D" w:rsidP="00E0603D">
            <w:pPr>
              <w:jc w:val="both"/>
            </w:pPr>
          </w:p>
        </w:tc>
      </w:tr>
      <w:tr w:rsidR="00E0603D" w:rsidRPr="00E0603D" w:rsidTr="00686901">
        <w:trPr>
          <w:trHeight w:val="197"/>
        </w:trPr>
        <w:tc>
          <w:tcPr>
            <w:tcW w:w="3086" w:type="dxa"/>
            <w:tcBorders>
              <w:top w:val="nil"/>
            </w:tcBorders>
            <w:shd w:val="clear" w:color="auto" w:fill="F7CAAC"/>
          </w:tcPr>
          <w:p w:rsidR="00E0603D" w:rsidRPr="00E0603D" w:rsidRDefault="00E0603D" w:rsidP="00E0603D">
            <w:pPr>
              <w:jc w:val="both"/>
              <w:rPr>
                <w:b/>
              </w:rPr>
            </w:pPr>
            <w:r w:rsidRPr="00E0603D">
              <w:rPr>
                <w:b/>
              </w:rPr>
              <w:t>Garant předmětu</w:t>
            </w:r>
          </w:p>
        </w:tc>
        <w:tc>
          <w:tcPr>
            <w:tcW w:w="6769" w:type="dxa"/>
            <w:gridSpan w:val="7"/>
            <w:tcBorders>
              <w:top w:val="nil"/>
            </w:tcBorders>
          </w:tcPr>
          <w:p w:rsidR="00E0603D" w:rsidRPr="00E0603D" w:rsidRDefault="00E0603D" w:rsidP="00E0603D">
            <w:pPr>
              <w:jc w:val="both"/>
            </w:pPr>
            <w:r w:rsidRPr="00E0603D">
              <w:t>Ing. Michael Adu Kwarteng, Ph.D.</w:t>
            </w:r>
          </w:p>
        </w:tc>
      </w:tr>
      <w:tr w:rsidR="00E0603D" w:rsidRPr="00E0603D" w:rsidTr="00686901">
        <w:trPr>
          <w:trHeight w:val="243"/>
        </w:trPr>
        <w:tc>
          <w:tcPr>
            <w:tcW w:w="3086" w:type="dxa"/>
            <w:tcBorders>
              <w:top w:val="nil"/>
            </w:tcBorders>
            <w:shd w:val="clear" w:color="auto" w:fill="F7CAAC"/>
          </w:tcPr>
          <w:p w:rsidR="00E0603D" w:rsidRPr="00E0603D" w:rsidRDefault="00E0603D" w:rsidP="00E0603D">
            <w:pPr>
              <w:jc w:val="both"/>
              <w:rPr>
                <w:b/>
              </w:rPr>
            </w:pPr>
            <w:r w:rsidRPr="00E0603D">
              <w:rPr>
                <w:b/>
              </w:rPr>
              <w:t>Zapojení garanta do výuky předmětu</w:t>
            </w:r>
          </w:p>
        </w:tc>
        <w:tc>
          <w:tcPr>
            <w:tcW w:w="6769" w:type="dxa"/>
            <w:gridSpan w:val="7"/>
            <w:tcBorders>
              <w:top w:val="nil"/>
            </w:tcBorders>
          </w:tcPr>
          <w:p w:rsidR="00E0603D" w:rsidRPr="00E0603D" w:rsidRDefault="00E0603D" w:rsidP="00E0603D">
            <w:pPr>
              <w:jc w:val="both"/>
            </w:pPr>
            <w:r w:rsidRPr="00E0603D">
              <w:t>Garant se podílí na přednášení v rozsahu 60 %, dále stanovuje koncepci seminářů a dohlíží na jejich jednotné vedení.</w:t>
            </w:r>
          </w:p>
        </w:tc>
      </w:tr>
      <w:tr w:rsidR="00E0603D" w:rsidRPr="00E0603D" w:rsidTr="00686901">
        <w:tc>
          <w:tcPr>
            <w:tcW w:w="3086" w:type="dxa"/>
            <w:shd w:val="clear" w:color="auto" w:fill="F7CAAC"/>
          </w:tcPr>
          <w:p w:rsidR="00E0603D" w:rsidRPr="00E0603D" w:rsidRDefault="00E0603D" w:rsidP="00E0603D">
            <w:pPr>
              <w:jc w:val="both"/>
              <w:rPr>
                <w:b/>
              </w:rPr>
            </w:pPr>
            <w:r w:rsidRPr="00E0603D">
              <w:rPr>
                <w:b/>
              </w:rPr>
              <w:t>Vyučující</w:t>
            </w:r>
          </w:p>
        </w:tc>
        <w:tc>
          <w:tcPr>
            <w:tcW w:w="6769" w:type="dxa"/>
            <w:gridSpan w:val="7"/>
            <w:tcBorders>
              <w:bottom w:val="nil"/>
            </w:tcBorders>
          </w:tcPr>
          <w:p w:rsidR="00E0603D" w:rsidRPr="00E0603D" w:rsidRDefault="00E0603D" w:rsidP="00E0603D">
            <w:pPr>
              <w:jc w:val="both"/>
            </w:pPr>
            <w:r w:rsidRPr="00E0603D">
              <w:t>Ing. Michael Adu Kwarteng, Ph.D. (80 %), Ing. Michaela Blahová, Ph.D. (20 %)</w:t>
            </w:r>
          </w:p>
        </w:tc>
      </w:tr>
      <w:tr w:rsidR="00E0603D" w:rsidRPr="00E0603D" w:rsidTr="00E0603D">
        <w:trPr>
          <w:trHeight w:val="176"/>
        </w:trPr>
        <w:tc>
          <w:tcPr>
            <w:tcW w:w="9855" w:type="dxa"/>
            <w:gridSpan w:val="8"/>
            <w:tcBorders>
              <w:top w:val="nil"/>
            </w:tcBorders>
          </w:tcPr>
          <w:p w:rsidR="00E0603D" w:rsidRPr="00E0603D" w:rsidRDefault="00E0603D" w:rsidP="00E0603D">
            <w:pPr>
              <w:jc w:val="both"/>
            </w:pPr>
          </w:p>
        </w:tc>
      </w:tr>
      <w:tr w:rsidR="00E0603D" w:rsidRPr="00E0603D" w:rsidTr="00686901">
        <w:tc>
          <w:tcPr>
            <w:tcW w:w="3086" w:type="dxa"/>
            <w:shd w:val="clear" w:color="auto" w:fill="F7CAAC"/>
          </w:tcPr>
          <w:p w:rsidR="00E0603D" w:rsidRPr="00E0603D" w:rsidRDefault="00E0603D" w:rsidP="00E0603D">
            <w:pPr>
              <w:jc w:val="both"/>
              <w:rPr>
                <w:b/>
              </w:rPr>
            </w:pPr>
            <w:r w:rsidRPr="00E0603D">
              <w:rPr>
                <w:b/>
              </w:rPr>
              <w:t>Stručná anotace předmětu</w:t>
            </w:r>
          </w:p>
        </w:tc>
        <w:tc>
          <w:tcPr>
            <w:tcW w:w="6769" w:type="dxa"/>
            <w:gridSpan w:val="7"/>
            <w:tcBorders>
              <w:bottom w:val="nil"/>
            </w:tcBorders>
          </w:tcPr>
          <w:p w:rsidR="00E0603D" w:rsidRPr="00E0603D" w:rsidRDefault="00E0603D" w:rsidP="00E0603D">
            <w:pPr>
              <w:jc w:val="both"/>
            </w:pPr>
          </w:p>
        </w:tc>
      </w:tr>
      <w:tr w:rsidR="00E0603D" w:rsidRPr="00E0603D" w:rsidTr="00686901">
        <w:trPr>
          <w:trHeight w:val="3938"/>
        </w:trPr>
        <w:tc>
          <w:tcPr>
            <w:tcW w:w="9855" w:type="dxa"/>
            <w:gridSpan w:val="8"/>
            <w:tcBorders>
              <w:top w:val="nil"/>
              <w:bottom w:val="single" w:sz="12" w:space="0" w:color="auto"/>
            </w:tcBorders>
          </w:tcPr>
          <w:p w:rsidR="00E0603D" w:rsidRPr="00E0603D" w:rsidRDefault="00E0603D" w:rsidP="00E0603D">
            <w:pPr>
              <w:widowControl w:val="0"/>
              <w:jc w:val="both"/>
            </w:pPr>
            <w:r w:rsidRPr="00E0603D">
              <w:t>Cílem předmětu je seznámit studenty s problematikou interkulturního managementu v globálním prostředí a porozumět vlivu jednotlivých kultur na řízení společností. Studiem předmětu získají studenti odborné znalosti v oblasti efektivní interakce jednotlivých kultur a problematiky interkulturního řízení. Po absolvování předmětu budou studenti umět analyzovat různé přístupy a vlivy jednotlivých kultur na řízení organizací ve firemní sféře a analyzovat a vytvářet strategie pro řízení mezikulturních týmů a projektů.</w:t>
            </w:r>
          </w:p>
          <w:p w:rsidR="00E0603D" w:rsidRPr="00E0603D" w:rsidRDefault="00E0603D" w:rsidP="00E0603D">
            <w:pPr>
              <w:widowControl w:val="0"/>
              <w:jc w:val="both"/>
            </w:pPr>
          </w:p>
          <w:p w:rsidR="00E0603D" w:rsidRPr="00E0603D" w:rsidRDefault="00E0603D" w:rsidP="00E0603D">
            <w:pPr>
              <w:jc w:val="both"/>
            </w:pPr>
            <w:r w:rsidRPr="00E0603D">
              <w:t>Mezi klíčová témata patří:</w:t>
            </w:r>
          </w:p>
          <w:p w:rsidR="00E0603D" w:rsidRPr="00E0603D" w:rsidRDefault="00E0603D" w:rsidP="00085185">
            <w:pPr>
              <w:widowControl w:val="0"/>
              <w:numPr>
                <w:ilvl w:val="0"/>
                <w:numId w:val="74"/>
              </w:numPr>
              <w:jc w:val="both"/>
            </w:pPr>
            <w:r w:rsidRPr="00E0603D">
              <w:t>Management v kontextu jednotlivých kultur</w:t>
            </w:r>
          </w:p>
          <w:p w:rsidR="00E0603D" w:rsidRPr="00E0603D" w:rsidRDefault="00E0603D" w:rsidP="00085185">
            <w:pPr>
              <w:widowControl w:val="0"/>
              <w:numPr>
                <w:ilvl w:val="0"/>
                <w:numId w:val="74"/>
              </w:numPr>
              <w:jc w:val="both"/>
            </w:pPr>
            <w:r w:rsidRPr="00E0603D">
              <w:t>Role a výzvy globálního manažera</w:t>
            </w:r>
          </w:p>
          <w:p w:rsidR="00E0603D" w:rsidRPr="00E0603D" w:rsidRDefault="00E0603D" w:rsidP="00085185">
            <w:pPr>
              <w:widowControl w:val="0"/>
              <w:numPr>
                <w:ilvl w:val="0"/>
                <w:numId w:val="74"/>
              </w:numPr>
              <w:jc w:val="both"/>
            </w:pPr>
            <w:r w:rsidRPr="00E0603D">
              <w:t>Vliv kultur na řízení společností v globálním světě</w:t>
            </w:r>
          </w:p>
          <w:p w:rsidR="00E0603D" w:rsidRPr="00E0603D" w:rsidRDefault="00E0603D" w:rsidP="00085185">
            <w:pPr>
              <w:widowControl w:val="0"/>
              <w:numPr>
                <w:ilvl w:val="0"/>
                <w:numId w:val="74"/>
              </w:numPr>
              <w:jc w:val="both"/>
            </w:pPr>
            <w:r w:rsidRPr="00E0603D">
              <w:t>Determinanty a dimenze kultur ve firemní sféře</w:t>
            </w:r>
          </w:p>
          <w:p w:rsidR="00E0603D" w:rsidRPr="00E0603D" w:rsidRDefault="00E0603D" w:rsidP="00085185">
            <w:pPr>
              <w:widowControl w:val="0"/>
              <w:numPr>
                <w:ilvl w:val="0"/>
                <w:numId w:val="74"/>
              </w:numPr>
              <w:jc w:val="both"/>
            </w:pPr>
            <w:r w:rsidRPr="00E0603D">
              <w:t>Interkulturní týmy, komunikace, rozhodovací procesy</w:t>
            </w:r>
          </w:p>
          <w:p w:rsidR="00E0603D" w:rsidRPr="00E0603D" w:rsidRDefault="00E0603D" w:rsidP="00085185">
            <w:pPr>
              <w:widowControl w:val="0"/>
              <w:numPr>
                <w:ilvl w:val="0"/>
                <w:numId w:val="74"/>
              </w:numPr>
              <w:jc w:val="both"/>
            </w:pPr>
            <w:r w:rsidRPr="00E0603D">
              <w:t>Západní vs. východní kultura a organizace</w:t>
            </w:r>
          </w:p>
          <w:p w:rsidR="00E0603D" w:rsidRPr="00E0603D" w:rsidRDefault="00E0603D" w:rsidP="00085185">
            <w:pPr>
              <w:widowControl w:val="0"/>
              <w:numPr>
                <w:ilvl w:val="0"/>
                <w:numId w:val="74"/>
              </w:numPr>
              <w:jc w:val="both"/>
            </w:pPr>
            <w:r w:rsidRPr="00E0603D">
              <w:t>Vliv kultur na vedení (leadership), strategii, marketing, vyjednávání, atd.</w:t>
            </w:r>
          </w:p>
        </w:tc>
      </w:tr>
      <w:tr w:rsidR="00E0603D" w:rsidRPr="00E0603D" w:rsidTr="00686901">
        <w:trPr>
          <w:trHeight w:val="265"/>
        </w:trPr>
        <w:tc>
          <w:tcPr>
            <w:tcW w:w="3653" w:type="dxa"/>
            <w:gridSpan w:val="2"/>
            <w:tcBorders>
              <w:top w:val="nil"/>
            </w:tcBorders>
            <w:shd w:val="clear" w:color="auto" w:fill="F7CAAC"/>
          </w:tcPr>
          <w:p w:rsidR="00E0603D" w:rsidRPr="00E0603D" w:rsidRDefault="00E0603D" w:rsidP="00E0603D">
            <w:pPr>
              <w:jc w:val="both"/>
            </w:pPr>
            <w:r w:rsidRPr="00E0603D">
              <w:rPr>
                <w:b/>
              </w:rPr>
              <w:t>Studijní literatura a studijní pomůcky</w:t>
            </w:r>
          </w:p>
        </w:tc>
        <w:tc>
          <w:tcPr>
            <w:tcW w:w="6202" w:type="dxa"/>
            <w:gridSpan w:val="6"/>
            <w:tcBorders>
              <w:top w:val="nil"/>
              <w:bottom w:val="nil"/>
            </w:tcBorders>
          </w:tcPr>
          <w:p w:rsidR="00E0603D" w:rsidRPr="00E0603D" w:rsidRDefault="00E0603D" w:rsidP="00E0603D">
            <w:pPr>
              <w:jc w:val="both"/>
            </w:pPr>
          </w:p>
        </w:tc>
      </w:tr>
      <w:tr w:rsidR="00E0603D" w:rsidRPr="00E0603D" w:rsidTr="00686901">
        <w:trPr>
          <w:trHeight w:val="708"/>
        </w:trPr>
        <w:tc>
          <w:tcPr>
            <w:tcW w:w="9855" w:type="dxa"/>
            <w:gridSpan w:val="8"/>
            <w:tcBorders>
              <w:top w:val="nil"/>
            </w:tcBorders>
          </w:tcPr>
          <w:p w:rsidR="00E0603D" w:rsidRPr="00E0603D" w:rsidRDefault="00E0603D" w:rsidP="00E0603D">
            <w:pPr>
              <w:jc w:val="both"/>
              <w:rPr>
                <w:b/>
              </w:rPr>
            </w:pPr>
            <w:r w:rsidRPr="00E0603D">
              <w:rPr>
                <w:b/>
              </w:rPr>
              <w:t>Povinná literatura</w:t>
            </w:r>
          </w:p>
          <w:p w:rsidR="00E0603D" w:rsidRPr="00E0603D" w:rsidRDefault="00E0603D" w:rsidP="00E0603D">
            <w:pPr>
              <w:jc w:val="both"/>
              <w:rPr>
                <w:lang w:val="en-GB"/>
              </w:rPr>
            </w:pPr>
            <w:r w:rsidRPr="00E0603D">
              <w:rPr>
                <w:lang w:val="en-GB"/>
              </w:rPr>
              <w:t xml:space="preserve">BRETT, J. M. </w:t>
            </w:r>
            <w:r w:rsidRPr="00E0603D">
              <w:rPr>
                <w:i/>
                <w:lang w:val="en-GB"/>
              </w:rPr>
              <w:t>Negotiating Globally: How to Negotiate Deals, Resolve Disputes, and Make Decisions Across Cultural Boundaries</w:t>
            </w:r>
            <w:r w:rsidRPr="00E0603D">
              <w:rPr>
                <w:lang w:val="en-GB"/>
              </w:rPr>
              <w:t>. San Francisco: Jossey-Bass, 2014, 320 s. ISBN 978-1-118-60261-4.</w:t>
            </w:r>
          </w:p>
          <w:p w:rsidR="00E0603D" w:rsidRPr="00E0603D" w:rsidRDefault="00E0603D" w:rsidP="00E0603D">
            <w:pPr>
              <w:jc w:val="both"/>
              <w:rPr>
                <w:lang w:val="en-GB"/>
              </w:rPr>
            </w:pPr>
            <w:r w:rsidRPr="00E0603D">
              <w:rPr>
                <w:lang w:val="en-GB"/>
              </w:rPr>
              <w:t xml:space="preserve">BROWAEYS, M-J. a PRICE, R. </w:t>
            </w:r>
            <w:r w:rsidRPr="00E0603D">
              <w:rPr>
                <w:i/>
                <w:lang w:val="en-GB"/>
              </w:rPr>
              <w:t>Understanding Cross-Cultural Management</w:t>
            </w:r>
            <w:r w:rsidRPr="00E0603D">
              <w:rPr>
                <w:lang w:val="en-GB"/>
              </w:rPr>
              <w:t>. Harlow: Pearson Education Limited, 2008, 432 s. ISBN 978-0-273-70336-5.</w:t>
            </w:r>
          </w:p>
          <w:p w:rsidR="00E0603D" w:rsidRPr="00E0603D" w:rsidRDefault="00E0603D" w:rsidP="00E0603D">
            <w:pPr>
              <w:jc w:val="both"/>
              <w:rPr>
                <w:lang w:val="en-GB"/>
              </w:rPr>
            </w:pPr>
            <w:r w:rsidRPr="00E0603D">
              <w:rPr>
                <w:lang w:val="en-GB"/>
              </w:rPr>
              <w:t xml:space="preserve">HAGHIRIAN, P. </w:t>
            </w:r>
            <w:r w:rsidRPr="00E0603D">
              <w:rPr>
                <w:i/>
                <w:lang w:val="en-GB"/>
              </w:rPr>
              <w:t>Successful Cross-Cultural Management: A Guide for International Managers</w:t>
            </w:r>
            <w:r w:rsidRPr="00E0603D">
              <w:rPr>
                <w:lang w:val="en-GB"/>
              </w:rPr>
              <w:t>. New York: Business Expert Press, 2011, 125 s. ISBN 978-1-60649-120-1.</w:t>
            </w:r>
          </w:p>
          <w:p w:rsidR="00E0603D" w:rsidRPr="00E0603D" w:rsidRDefault="00E0603D" w:rsidP="00E0603D">
            <w:pPr>
              <w:jc w:val="both"/>
              <w:rPr>
                <w:lang w:val="en-GB"/>
              </w:rPr>
            </w:pPr>
            <w:r w:rsidRPr="00E0603D">
              <w:rPr>
                <w:lang w:val="en-GB"/>
              </w:rPr>
              <w:t xml:space="preserve">THOMAS, D. C. A PETERSON, M. F. </w:t>
            </w:r>
            <w:r w:rsidRPr="00E0603D">
              <w:rPr>
                <w:i/>
                <w:lang w:val="en-GB"/>
              </w:rPr>
              <w:t>Cross-Cultural Management. Essential Concepts</w:t>
            </w:r>
            <w:r w:rsidRPr="00E0603D">
              <w:rPr>
                <w:lang w:val="en-GB"/>
              </w:rPr>
              <w:t>. Thousand Oaks: SAGE Publications, Inc., 2017, 336 s. ISBN 978-1-5063-4070-8.</w:t>
            </w:r>
          </w:p>
          <w:p w:rsidR="00E0603D" w:rsidRPr="00E0603D" w:rsidRDefault="00E0603D" w:rsidP="00E0603D">
            <w:pPr>
              <w:jc w:val="both"/>
              <w:rPr>
                <w:b/>
              </w:rPr>
            </w:pPr>
          </w:p>
          <w:p w:rsidR="00E0603D" w:rsidRPr="00E0603D" w:rsidRDefault="00E0603D" w:rsidP="00E0603D">
            <w:pPr>
              <w:jc w:val="both"/>
              <w:rPr>
                <w:b/>
              </w:rPr>
            </w:pPr>
            <w:r w:rsidRPr="00E0603D">
              <w:rPr>
                <w:b/>
              </w:rPr>
              <w:t>Doporučená literatura</w:t>
            </w:r>
          </w:p>
          <w:p w:rsidR="00E0603D" w:rsidRPr="00E0603D" w:rsidRDefault="00E0603D" w:rsidP="00E0603D">
            <w:pPr>
              <w:jc w:val="both"/>
              <w:rPr>
                <w:lang w:val="en-GB"/>
              </w:rPr>
            </w:pPr>
            <w:r w:rsidRPr="00E0603D">
              <w:rPr>
                <w:lang w:val="en-GB"/>
              </w:rPr>
              <w:t xml:space="preserve">DERESKY, H. </w:t>
            </w:r>
            <w:r w:rsidRPr="00E0603D">
              <w:rPr>
                <w:i/>
                <w:lang w:val="en-GB"/>
              </w:rPr>
              <w:t>International Management: Managing Across Borders and Cultures, Text and Cases</w:t>
            </w:r>
            <w:r w:rsidRPr="00E0603D">
              <w:rPr>
                <w:lang w:val="en-GB"/>
              </w:rPr>
              <w:t>. Upper Saddle River: Prentice Hall, 2013, 528 s. ISBN 978-0-13306-212-0.</w:t>
            </w:r>
          </w:p>
          <w:p w:rsidR="00E0603D" w:rsidRPr="00E0603D" w:rsidRDefault="00E0603D" w:rsidP="00E0603D">
            <w:pPr>
              <w:jc w:val="both"/>
              <w:rPr>
                <w:lang w:val="en-GB"/>
              </w:rPr>
            </w:pPr>
            <w:r w:rsidRPr="00E0603D">
              <w:rPr>
                <w:lang w:val="en-GB"/>
              </w:rPr>
              <w:t xml:space="preserve">SAMOVAR, L. A., PORTER, R. E., McDANIEL, E. R. a ROY, C. S. </w:t>
            </w:r>
            <w:r w:rsidRPr="00E0603D">
              <w:rPr>
                <w:i/>
                <w:lang w:val="en-GB"/>
              </w:rPr>
              <w:t>Communication Between Cultures</w:t>
            </w:r>
            <w:r w:rsidRPr="00E0603D">
              <w:rPr>
                <w:lang w:val="en-GB"/>
              </w:rPr>
              <w:t>. Boston: Cengage Learning, 2016, 432 s. ISBN 978-1-285-44462-8.</w:t>
            </w:r>
          </w:p>
          <w:p w:rsidR="00E0603D" w:rsidRPr="00E0603D" w:rsidRDefault="00E0603D" w:rsidP="00E0603D">
            <w:pPr>
              <w:jc w:val="both"/>
              <w:rPr>
                <w:lang w:val="en-GB"/>
              </w:rPr>
            </w:pPr>
            <w:r w:rsidRPr="00E0603D">
              <w:rPr>
                <w:lang w:val="en-GB"/>
              </w:rPr>
              <w:t xml:space="preserve">STEERS, R. M., NARDON, L. a SANCHEZ-RUNDE, C. J. </w:t>
            </w:r>
            <w:r w:rsidRPr="00E0603D">
              <w:rPr>
                <w:i/>
                <w:lang w:val="en-GB"/>
              </w:rPr>
              <w:t>Management Across Cultures: Developing Global Competencies</w:t>
            </w:r>
            <w:r w:rsidRPr="00E0603D">
              <w:rPr>
                <w:lang w:val="en-GB"/>
              </w:rPr>
              <w:t>. Cambridge: Cambridge University Press, 2016, 422 s. ISBN 978-1-107-15079-9.</w:t>
            </w:r>
          </w:p>
          <w:p w:rsidR="00E0603D" w:rsidRPr="00E0603D" w:rsidRDefault="00E0603D" w:rsidP="00E0603D">
            <w:pPr>
              <w:jc w:val="both"/>
              <w:rPr>
                <w:lang w:val="en-GB"/>
              </w:rPr>
            </w:pPr>
            <w:r w:rsidRPr="00E0603D">
              <w:rPr>
                <w:lang w:val="en-GB"/>
              </w:rPr>
              <w:t xml:space="preserve">SWEENEY, P. D. a McFARLIN, D. B. </w:t>
            </w:r>
            <w:r w:rsidRPr="00E0603D">
              <w:rPr>
                <w:i/>
                <w:lang w:val="en-GB"/>
              </w:rPr>
              <w:t>International Management: Strategic Opportunities and Cultural Challenges</w:t>
            </w:r>
            <w:r w:rsidRPr="00E0603D">
              <w:rPr>
                <w:lang w:val="en-GB"/>
              </w:rPr>
              <w:t>. Abingdon: Routledge, 2014, 624 s. ISBN 978-0-415-82527-6.</w:t>
            </w:r>
          </w:p>
        </w:tc>
      </w:tr>
      <w:tr w:rsidR="00E0603D" w:rsidRPr="00E0603D" w:rsidTr="0068690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0603D" w:rsidRPr="00E0603D" w:rsidRDefault="00E0603D" w:rsidP="00E0603D">
            <w:pPr>
              <w:jc w:val="center"/>
              <w:rPr>
                <w:b/>
              </w:rPr>
            </w:pPr>
            <w:r w:rsidRPr="00E0603D">
              <w:rPr>
                <w:b/>
              </w:rPr>
              <w:t>Informace ke kombinované nebo distanční formě</w:t>
            </w:r>
          </w:p>
        </w:tc>
      </w:tr>
      <w:tr w:rsidR="00E0603D" w:rsidRPr="00E0603D" w:rsidTr="00686901">
        <w:tc>
          <w:tcPr>
            <w:tcW w:w="4787" w:type="dxa"/>
            <w:gridSpan w:val="3"/>
            <w:tcBorders>
              <w:top w:val="single" w:sz="2" w:space="0" w:color="auto"/>
            </w:tcBorders>
            <w:shd w:val="clear" w:color="auto" w:fill="F7CAAC"/>
          </w:tcPr>
          <w:p w:rsidR="00E0603D" w:rsidRPr="00E0603D" w:rsidRDefault="00E0603D" w:rsidP="00E0603D">
            <w:pPr>
              <w:jc w:val="both"/>
            </w:pPr>
            <w:r w:rsidRPr="00E0603D">
              <w:rPr>
                <w:b/>
              </w:rPr>
              <w:lastRenderedPageBreak/>
              <w:t>Rozsah konzultací (soustředění)</w:t>
            </w:r>
          </w:p>
        </w:tc>
        <w:tc>
          <w:tcPr>
            <w:tcW w:w="889" w:type="dxa"/>
            <w:tcBorders>
              <w:top w:val="single" w:sz="2" w:space="0" w:color="auto"/>
            </w:tcBorders>
          </w:tcPr>
          <w:p w:rsidR="00E0603D" w:rsidRPr="00E0603D" w:rsidRDefault="00E0603D" w:rsidP="00E0603D">
            <w:pPr>
              <w:jc w:val="both"/>
            </w:pPr>
          </w:p>
        </w:tc>
        <w:tc>
          <w:tcPr>
            <w:tcW w:w="4179" w:type="dxa"/>
            <w:gridSpan w:val="4"/>
            <w:tcBorders>
              <w:top w:val="single" w:sz="2" w:space="0" w:color="auto"/>
            </w:tcBorders>
            <w:shd w:val="clear" w:color="auto" w:fill="F7CAAC"/>
          </w:tcPr>
          <w:p w:rsidR="00E0603D" w:rsidRPr="00E0603D" w:rsidRDefault="00E0603D" w:rsidP="00E0603D">
            <w:pPr>
              <w:jc w:val="both"/>
              <w:rPr>
                <w:b/>
              </w:rPr>
            </w:pPr>
            <w:r w:rsidRPr="00E0603D">
              <w:rPr>
                <w:b/>
              </w:rPr>
              <w:t xml:space="preserve">hodin </w:t>
            </w:r>
          </w:p>
        </w:tc>
      </w:tr>
      <w:tr w:rsidR="00E0603D" w:rsidRPr="00E0603D" w:rsidTr="00686901">
        <w:tc>
          <w:tcPr>
            <w:tcW w:w="9855" w:type="dxa"/>
            <w:gridSpan w:val="8"/>
            <w:shd w:val="clear" w:color="auto" w:fill="F7CAAC"/>
          </w:tcPr>
          <w:p w:rsidR="00E0603D" w:rsidRPr="00E0603D" w:rsidRDefault="00E0603D" w:rsidP="00E0603D">
            <w:pPr>
              <w:jc w:val="both"/>
              <w:rPr>
                <w:b/>
              </w:rPr>
            </w:pPr>
            <w:r w:rsidRPr="00E0603D">
              <w:rPr>
                <w:b/>
              </w:rPr>
              <w:t>Informace o způsobu kontaktu s vyučujícím</w:t>
            </w:r>
          </w:p>
        </w:tc>
      </w:tr>
      <w:tr w:rsidR="00E0603D" w:rsidRPr="00E0603D" w:rsidTr="00EA3FF3">
        <w:trPr>
          <w:trHeight w:val="942"/>
        </w:trPr>
        <w:tc>
          <w:tcPr>
            <w:tcW w:w="9855" w:type="dxa"/>
            <w:gridSpan w:val="8"/>
          </w:tcPr>
          <w:p w:rsidR="00E0603D" w:rsidRPr="00E0603D" w:rsidRDefault="00E0603D" w:rsidP="00E0603D">
            <w:pPr>
              <w:jc w:val="both"/>
            </w:pPr>
            <w:r w:rsidRPr="00E0603D">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6449C" w:rsidRDefault="00EC5086">
      <w:pPr>
        <w:spacing w:after="160" w:line="259" w:lineRule="auto"/>
      </w:pPr>
      <w:r>
        <w:br w:type="page"/>
      </w:r>
    </w:p>
    <w:p w:rsidR="0036449C" w:rsidRDefault="0036449C">
      <w:pPr>
        <w:spacing w:after="160" w:line="259" w:lineRule="auto"/>
      </w:pPr>
    </w:p>
    <w:p w:rsidR="00EC5086" w:rsidRDefault="00EC5086">
      <w:pPr>
        <w:spacing w:after="160" w:line="259" w:lineRule="auto"/>
      </w:pPr>
    </w:p>
    <w:p w:rsidR="00ED61A1" w:rsidRDefault="00ED61A1">
      <w:pPr>
        <w:spacing w:after="160" w:line="259" w:lineRule="auto"/>
      </w:pPr>
    </w:p>
    <w:p w:rsidR="00CF7875" w:rsidRDefault="00CF7875">
      <w:pPr>
        <w:spacing w:after="160" w:line="259" w:lineRule="auto"/>
      </w:pPr>
    </w:p>
    <w:p w:rsidR="00655DDC" w:rsidRDefault="00655DDC">
      <w:pPr>
        <w:spacing w:after="160" w:line="259" w:lineRule="auto"/>
      </w:pPr>
    </w:p>
    <w:p w:rsidR="004010B3" w:rsidRDefault="004010B3" w:rsidP="004010B3">
      <w:pPr>
        <w:spacing w:before="240" w:after="120"/>
        <w:jc w:val="center"/>
        <w:rPr>
          <w:b/>
          <w:sz w:val="40"/>
        </w:rPr>
      </w:pPr>
    </w:p>
    <w:p w:rsidR="004010B3" w:rsidRDefault="004010B3" w:rsidP="004010B3">
      <w:pPr>
        <w:spacing w:before="240" w:after="120"/>
        <w:jc w:val="center"/>
        <w:rPr>
          <w:b/>
          <w:sz w:val="40"/>
        </w:rPr>
      </w:pPr>
    </w:p>
    <w:p w:rsidR="004010B3" w:rsidRDefault="004010B3" w:rsidP="004010B3">
      <w:pPr>
        <w:spacing w:before="240" w:after="120"/>
        <w:jc w:val="center"/>
        <w:rPr>
          <w:b/>
          <w:sz w:val="40"/>
        </w:rPr>
      </w:pPr>
    </w:p>
    <w:p w:rsidR="004010B3" w:rsidRDefault="004010B3" w:rsidP="004010B3">
      <w:pPr>
        <w:spacing w:before="240" w:after="120"/>
        <w:jc w:val="center"/>
        <w:rPr>
          <w:b/>
          <w:sz w:val="40"/>
        </w:rPr>
      </w:pPr>
    </w:p>
    <w:p w:rsidR="004010B3" w:rsidRDefault="004010B3" w:rsidP="004010B3">
      <w:pPr>
        <w:spacing w:before="240" w:after="120"/>
        <w:jc w:val="center"/>
        <w:rPr>
          <w:b/>
          <w:sz w:val="40"/>
        </w:rPr>
      </w:pPr>
    </w:p>
    <w:p w:rsidR="004010B3" w:rsidRPr="00000845" w:rsidRDefault="004010B3" w:rsidP="005B12A1">
      <w:pPr>
        <w:spacing w:before="240" w:after="120"/>
        <w:jc w:val="center"/>
        <w:rPr>
          <w:rFonts w:asciiTheme="minorHAnsi" w:hAnsiTheme="minorHAnsi"/>
          <w:b/>
          <w:sz w:val="52"/>
        </w:rPr>
      </w:pPr>
      <w:r w:rsidRPr="00000845">
        <w:rPr>
          <w:rFonts w:asciiTheme="minorHAnsi" w:hAnsiTheme="minorHAnsi"/>
          <w:b/>
          <w:sz w:val="52"/>
        </w:rPr>
        <w:t>Personáln</w:t>
      </w:r>
      <w:r w:rsidR="005B12A1">
        <w:rPr>
          <w:rFonts w:asciiTheme="minorHAnsi" w:hAnsiTheme="minorHAnsi"/>
          <w:b/>
          <w:sz w:val="52"/>
        </w:rPr>
        <w:t>í struktura studijního programu</w:t>
      </w:r>
      <w:r w:rsidR="005B12A1">
        <w:rPr>
          <w:rFonts w:asciiTheme="minorHAnsi" w:hAnsiTheme="minorHAnsi"/>
          <w:b/>
          <w:sz w:val="52"/>
        </w:rPr>
        <w:br/>
      </w:r>
      <w:r>
        <w:rPr>
          <w:rFonts w:asciiTheme="minorHAnsi" w:hAnsiTheme="minorHAnsi"/>
          <w:b/>
          <w:sz w:val="52"/>
        </w:rPr>
        <w:t>Management</w:t>
      </w:r>
      <w:r w:rsidR="005F61DC">
        <w:rPr>
          <w:rFonts w:asciiTheme="minorHAnsi" w:hAnsiTheme="minorHAnsi"/>
          <w:b/>
          <w:sz w:val="52"/>
        </w:rPr>
        <w:t xml:space="preserve"> and Marketing</w:t>
      </w:r>
    </w:p>
    <w:p w:rsidR="004010B3" w:rsidRDefault="004010B3">
      <w:pPr>
        <w:spacing w:after="160" w:line="259" w:lineRule="auto"/>
      </w:pPr>
      <w:r>
        <w:br w:type="page"/>
      </w:r>
    </w:p>
    <w:tbl>
      <w:tblPr>
        <w:tblW w:w="7047" w:type="dxa"/>
        <w:jc w:val="center"/>
        <w:tblCellMar>
          <w:left w:w="70" w:type="dxa"/>
          <w:right w:w="70" w:type="dxa"/>
        </w:tblCellMar>
        <w:tblLook w:val="04A0" w:firstRow="1" w:lastRow="0" w:firstColumn="1" w:lastColumn="0" w:noHBand="0" w:noVBand="1"/>
      </w:tblPr>
      <w:tblGrid>
        <w:gridCol w:w="3387"/>
        <w:gridCol w:w="1300"/>
        <w:gridCol w:w="780"/>
        <w:gridCol w:w="1580"/>
        <w:tblGridChange w:id="181">
          <w:tblGrid>
            <w:gridCol w:w="15"/>
            <w:gridCol w:w="3372"/>
            <w:gridCol w:w="15"/>
            <w:gridCol w:w="1285"/>
            <w:gridCol w:w="15"/>
            <w:gridCol w:w="765"/>
            <w:gridCol w:w="15"/>
            <w:gridCol w:w="1565"/>
            <w:gridCol w:w="15"/>
          </w:tblGrid>
        </w:tblGridChange>
      </w:tblGrid>
      <w:tr w:rsidR="004010B3" w:rsidRPr="008735BA" w:rsidTr="00F84388">
        <w:trPr>
          <w:trHeight w:val="315"/>
          <w:jc w:val="center"/>
        </w:trPr>
        <w:tc>
          <w:tcPr>
            <w:tcW w:w="3387"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4010B3" w:rsidRPr="008735BA" w:rsidRDefault="004010B3" w:rsidP="004010B3">
            <w:pPr>
              <w:rPr>
                <w:rFonts w:ascii="Calibri" w:hAnsi="Calibri" w:cs="Calibri"/>
                <w:b/>
                <w:bCs/>
              </w:rPr>
            </w:pPr>
            <w:r w:rsidRPr="008735BA">
              <w:rPr>
                <w:rFonts w:ascii="Calibri" w:hAnsi="Calibri" w:cs="Calibri"/>
                <w:b/>
                <w:bCs/>
              </w:rPr>
              <w:lastRenderedPageBreak/>
              <w:t>Celé jméno</w:t>
            </w:r>
          </w:p>
        </w:tc>
        <w:tc>
          <w:tcPr>
            <w:tcW w:w="1300" w:type="dxa"/>
            <w:tcBorders>
              <w:top w:val="single" w:sz="12" w:space="0" w:color="auto"/>
              <w:left w:val="nil"/>
              <w:bottom w:val="single" w:sz="12" w:space="0" w:color="auto"/>
              <w:right w:val="single" w:sz="4" w:space="0" w:color="auto"/>
            </w:tcBorders>
            <w:shd w:val="clear" w:color="auto" w:fill="auto"/>
            <w:noWrap/>
            <w:vAlign w:val="center"/>
            <w:hideMark/>
          </w:tcPr>
          <w:p w:rsidR="004010B3" w:rsidRPr="008735BA" w:rsidRDefault="004010B3" w:rsidP="004010B3">
            <w:pPr>
              <w:jc w:val="center"/>
              <w:rPr>
                <w:rFonts w:ascii="Calibri" w:hAnsi="Calibri" w:cs="Calibri"/>
                <w:b/>
                <w:bCs/>
                <w:color w:val="000000"/>
              </w:rPr>
            </w:pPr>
            <w:r w:rsidRPr="008735BA">
              <w:rPr>
                <w:rFonts w:ascii="Calibri" w:hAnsi="Calibri" w:cs="Calibri"/>
                <w:b/>
                <w:bCs/>
                <w:color w:val="000000"/>
              </w:rPr>
              <w:t>Rok narození</w:t>
            </w:r>
          </w:p>
        </w:tc>
        <w:tc>
          <w:tcPr>
            <w:tcW w:w="780" w:type="dxa"/>
            <w:tcBorders>
              <w:top w:val="single" w:sz="12" w:space="0" w:color="auto"/>
              <w:left w:val="nil"/>
              <w:bottom w:val="single" w:sz="12" w:space="0" w:color="auto"/>
              <w:right w:val="single" w:sz="4" w:space="0" w:color="auto"/>
            </w:tcBorders>
            <w:shd w:val="clear" w:color="auto" w:fill="auto"/>
            <w:noWrap/>
            <w:vAlign w:val="center"/>
            <w:hideMark/>
          </w:tcPr>
          <w:p w:rsidR="004010B3" w:rsidRPr="008735BA" w:rsidRDefault="004010B3" w:rsidP="004010B3">
            <w:pPr>
              <w:jc w:val="center"/>
              <w:rPr>
                <w:rFonts w:ascii="Calibri" w:hAnsi="Calibri" w:cs="Calibri"/>
                <w:b/>
                <w:bCs/>
                <w:color w:val="000000"/>
              </w:rPr>
            </w:pPr>
            <w:r w:rsidRPr="008735BA">
              <w:rPr>
                <w:rFonts w:ascii="Calibri" w:hAnsi="Calibri" w:cs="Calibri"/>
                <w:b/>
                <w:bCs/>
                <w:color w:val="000000"/>
              </w:rPr>
              <w:t>Úvazek</w:t>
            </w:r>
          </w:p>
        </w:tc>
        <w:tc>
          <w:tcPr>
            <w:tcW w:w="1580" w:type="dxa"/>
            <w:tcBorders>
              <w:top w:val="single" w:sz="12" w:space="0" w:color="auto"/>
              <w:left w:val="nil"/>
              <w:bottom w:val="single" w:sz="12" w:space="0" w:color="auto"/>
              <w:right w:val="single" w:sz="12" w:space="0" w:color="auto"/>
            </w:tcBorders>
            <w:shd w:val="clear" w:color="auto" w:fill="auto"/>
            <w:noWrap/>
            <w:vAlign w:val="center"/>
            <w:hideMark/>
          </w:tcPr>
          <w:p w:rsidR="004010B3" w:rsidRPr="008735BA" w:rsidRDefault="004010B3" w:rsidP="004010B3">
            <w:pPr>
              <w:jc w:val="center"/>
              <w:rPr>
                <w:rFonts w:ascii="Calibri" w:hAnsi="Calibri" w:cs="Calibri"/>
                <w:b/>
                <w:bCs/>
                <w:color w:val="000000"/>
              </w:rPr>
            </w:pPr>
            <w:r w:rsidRPr="008735BA">
              <w:rPr>
                <w:rFonts w:ascii="Calibri" w:hAnsi="Calibri" w:cs="Calibri"/>
                <w:b/>
                <w:bCs/>
                <w:color w:val="000000"/>
              </w:rPr>
              <w:t>Pracovní poměr</w:t>
            </w:r>
          </w:p>
        </w:tc>
      </w:tr>
      <w:tr w:rsidR="005527EE" w:rsidRPr="008735BA" w:rsidTr="005527EE">
        <w:tblPrEx>
          <w:tblW w:w="7047" w:type="dxa"/>
          <w:jc w:val="center"/>
          <w:tblCellMar>
            <w:left w:w="70" w:type="dxa"/>
            <w:right w:w="70" w:type="dxa"/>
          </w:tblCellMar>
          <w:tblPrExChange w:id="182" w:author="Pavla Trefilová" w:date="2019-09-05T15:19:00Z">
            <w:tblPrEx>
              <w:tblW w:w="7047" w:type="dxa"/>
              <w:jc w:val="center"/>
              <w:tblCellMar>
                <w:left w:w="70" w:type="dxa"/>
                <w:right w:w="70" w:type="dxa"/>
              </w:tblCellMar>
            </w:tblPrEx>
          </w:tblPrExChange>
        </w:tblPrEx>
        <w:trPr>
          <w:trHeight w:val="315"/>
          <w:jc w:val="center"/>
          <w:ins w:id="183" w:author="Pavla Trefilová" w:date="2019-09-05T15:19:00Z"/>
          <w:trPrChange w:id="184" w:author="Pavla Trefilová" w:date="2019-09-05T15:19:00Z">
            <w:trPr>
              <w:gridAfter w:val="0"/>
              <w:trHeight w:val="315"/>
              <w:jc w:val="center"/>
            </w:trPr>
          </w:trPrChange>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Change w:id="185" w:author="Pavla Trefilová" w:date="2019-09-05T15:19:00Z">
              <w:tcPr>
                <w:tcW w:w="7047" w:type="dxa"/>
                <w:gridSpan w:val="8"/>
                <w:tcBorders>
                  <w:top w:val="single" w:sz="12" w:space="0" w:color="auto"/>
                  <w:left w:val="single" w:sz="12" w:space="0" w:color="auto"/>
                  <w:bottom w:val="single" w:sz="2" w:space="0" w:color="auto"/>
                  <w:right w:val="single" w:sz="12" w:space="0" w:color="auto"/>
                </w:tcBorders>
                <w:shd w:val="clear" w:color="auto" w:fill="auto"/>
                <w:noWrap/>
                <w:vAlign w:val="center"/>
              </w:tcPr>
            </w:tcPrChange>
          </w:tcPr>
          <w:p w:rsidR="005527EE" w:rsidRPr="008735BA" w:rsidRDefault="005527EE">
            <w:pPr>
              <w:rPr>
                <w:ins w:id="186" w:author="Pavla Trefilová" w:date="2019-09-05T15:19:00Z"/>
                <w:rFonts w:ascii="Calibri" w:hAnsi="Calibri" w:cs="Calibri"/>
                <w:b/>
                <w:bCs/>
                <w:color w:val="000000"/>
              </w:rPr>
              <w:pPrChange w:id="187" w:author="Pavla Trefilová" w:date="2019-09-05T15:19:00Z">
                <w:pPr>
                  <w:jc w:val="center"/>
                </w:pPr>
              </w:pPrChange>
            </w:pPr>
            <w:ins w:id="188" w:author="Pavla Trefilová" w:date="2019-09-05T15:19:00Z">
              <w:r>
                <w:rPr>
                  <w:rFonts w:ascii="Calibri" w:hAnsi="Calibri" w:cs="Calibri"/>
                  <w:b/>
                  <w:bCs/>
                  <w:color w:val="000000"/>
                </w:rPr>
                <w:t>Profesoři</w:t>
              </w:r>
            </w:ins>
          </w:p>
        </w:tc>
      </w:tr>
      <w:tr w:rsidR="005527EE" w:rsidRPr="008735BA" w:rsidTr="005527EE">
        <w:tblPrEx>
          <w:tblW w:w="7047" w:type="dxa"/>
          <w:jc w:val="center"/>
          <w:tblCellMar>
            <w:left w:w="70" w:type="dxa"/>
            <w:right w:w="70" w:type="dxa"/>
          </w:tblCellMar>
          <w:tblPrExChange w:id="189" w:author="Pavla Trefilová" w:date="2019-09-05T15:20:00Z">
            <w:tblPrEx>
              <w:tblW w:w="7047" w:type="dxa"/>
              <w:jc w:val="center"/>
              <w:tblCellMar>
                <w:left w:w="70" w:type="dxa"/>
                <w:right w:w="70" w:type="dxa"/>
              </w:tblCellMar>
            </w:tblPrEx>
          </w:tblPrExChange>
        </w:tblPrEx>
        <w:trPr>
          <w:trHeight w:val="315"/>
          <w:jc w:val="center"/>
          <w:ins w:id="190" w:author="Pavla Trefilová" w:date="2019-09-05T15:19:00Z"/>
          <w:trPrChange w:id="191" w:author="Pavla Trefilová" w:date="2019-09-05T15:20:00Z">
            <w:trPr>
              <w:gridAfter w:val="0"/>
              <w:trHeight w:val="315"/>
              <w:jc w:val="center"/>
            </w:trPr>
          </w:trPrChange>
        </w:trPr>
        <w:tc>
          <w:tcPr>
            <w:tcW w:w="3387" w:type="dxa"/>
            <w:tcBorders>
              <w:top w:val="single" w:sz="12" w:space="0" w:color="auto"/>
              <w:left w:val="single" w:sz="12" w:space="0" w:color="auto"/>
              <w:bottom w:val="single" w:sz="2" w:space="0" w:color="auto"/>
              <w:right w:val="single" w:sz="4" w:space="0" w:color="auto"/>
            </w:tcBorders>
            <w:shd w:val="clear" w:color="auto" w:fill="auto"/>
            <w:noWrap/>
            <w:vAlign w:val="center"/>
            <w:tcPrChange w:id="192" w:author="Pavla Trefilová" w:date="2019-09-05T15:20:00Z">
              <w:tcPr>
                <w:tcW w:w="3387" w:type="dxa"/>
                <w:gridSpan w:val="2"/>
                <w:tcBorders>
                  <w:top w:val="single" w:sz="2" w:space="0" w:color="auto"/>
                  <w:left w:val="single" w:sz="12" w:space="0" w:color="auto"/>
                  <w:bottom w:val="single" w:sz="2" w:space="0" w:color="auto"/>
                  <w:right w:val="single" w:sz="4" w:space="0" w:color="auto"/>
                </w:tcBorders>
                <w:shd w:val="clear" w:color="auto" w:fill="auto"/>
                <w:noWrap/>
                <w:vAlign w:val="center"/>
              </w:tcPr>
            </w:tcPrChange>
          </w:tcPr>
          <w:p w:rsidR="005527EE" w:rsidRPr="008735BA" w:rsidRDefault="005527EE" w:rsidP="005527EE">
            <w:pPr>
              <w:rPr>
                <w:ins w:id="193" w:author="Pavla Trefilová" w:date="2019-09-05T15:19:00Z"/>
                <w:rFonts w:ascii="Calibri" w:hAnsi="Calibri" w:cs="Calibri"/>
                <w:b/>
                <w:bCs/>
              </w:rPr>
            </w:pPr>
            <w:ins w:id="194" w:author="Pavla Trefilová" w:date="2019-09-05T15:20:00Z">
              <w:r>
                <w:rPr>
                  <w:rFonts w:ascii="Calibri" w:hAnsi="Calibri" w:cs="Calibri"/>
                </w:rPr>
                <w:t>prof</w:t>
              </w:r>
              <w:r w:rsidRPr="0062549C">
                <w:rPr>
                  <w:rFonts w:ascii="Calibri" w:hAnsi="Calibri" w:cs="Calibri"/>
                </w:rPr>
                <w:t>. Ing. Boris Popesko, Ph.D.</w:t>
              </w:r>
            </w:ins>
          </w:p>
        </w:tc>
        <w:tc>
          <w:tcPr>
            <w:tcW w:w="1300" w:type="dxa"/>
            <w:tcBorders>
              <w:top w:val="single" w:sz="12" w:space="0" w:color="auto"/>
              <w:left w:val="nil"/>
              <w:bottom w:val="single" w:sz="2" w:space="0" w:color="auto"/>
              <w:right w:val="single" w:sz="4" w:space="0" w:color="auto"/>
            </w:tcBorders>
            <w:shd w:val="clear" w:color="auto" w:fill="auto"/>
            <w:noWrap/>
            <w:vAlign w:val="center"/>
            <w:tcPrChange w:id="195" w:author="Pavla Trefilová" w:date="2019-09-05T15:20:00Z">
              <w:tcPr>
                <w:tcW w:w="1300" w:type="dxa"/>
                <w:gridSpan w:val="2"/>
                <w:tcBorders>
                  <w:top w:val="single" w:sz="2" w:space="0" w:color="auto"/>
                  <w:left w:val="nil"/>
                  <w:bottom w:val="single" w:sz="2" w:space="0" w:color="auto"/>
                  <w:right w:val="single" w:sz="4" w:space="0" w:color="auto"/>
                </w:tcBorders>
                <w:shd w:val="clear" w:color="auto" w:fill="auto"/>
                <w:noWrap/>
                <w:vAlign w:val="center"/>
              </w:tcPr>
            </w:tcPrChange>
          </w:tcPr>
          <w:p w:rsidR="005527EE" w:rsidRPr="008735BA" w:rsidRDefault="005527EE" w:rsidP="005527EE">
            <w:pPr>
              <w:jc w:val="center"/>
              <w:rPr>
                <w:ins w:id="196" w:author="Pavla Trefilová" w:date="2019-09-05T15:19:00Z"/>
                <w:rFonts w:ascii="Calibri" w:hAnsi="Calibri" w:cs="Calibri"/>
                <w:b/>
                <w:bCs/>
                <w:color w:val="000000"/>
              </w:rPr>
            </w:pPr>
            <w:ins w:id="197" w:author="Pavla Trefilová" w:date="2019-09-05T15:20:00Z">
              <w:r w:rsidRPr="0062549C">
                <w:rPr>
                  <w:rFonts w:ascii="Calibri" w:hAnsi="Calibri" w:cs="Calibri"/>
                </w:rPr>
                <w:t>1978</w:t>
              </w:r>
            </w:ins>
          </w:p>
        </w:tc>
        <w:tc>
          <w:tcPr>
            <w:tcW w:w="780" w:type="dxa"/>
            <w:tcBorders>
              <w:top w:val="single" w:sz="12" w:space="0" w:color="auto"/>
              <w:left w:val="nil"/>
              <w:bottom w:val="single" w:sz="2" w:space="0" w:color="auto"/>
              <w:right w:val="single" w:sz="4" w:space="0" w:color="auto"/>
            </w:tcBorders>
            <w:shd w:val="clear" w:color="auto" w:fill="auto"/>
            <w:noWrap/>
            <w:vAlign w:val="center"/>
            <w:tcPrChange w:id="198" w:author="Pavla Trefilová" w:date="2019-09-05T15:20:00Z">
              <w:tcPr>
                <w:tcW w:w="780" w:type="dxa"/>
                <w:gridSpan w:val="2"/>
                <w:tcBorders>
                  <w:top w:val="single" w:sz="2" w:space="0" w:color="auto"/>
                  <w:left w:val="nil"/>
                  <w:bottom w:val="single" w:sz="2" w:space="0" w:color="auto"/>
                  <w:right w:val="single" w:sz="4" w:space="0" w:color="auto"/>
                </w:tcBorders>
                <w:shd w:val="clear" w:color="auto" w:fill="auto"/>
                <w:noWrap/>
                <w:vAlign w:val="center"/>
              </w:tcPr>
            </w:tcPrChange>
          </w:tcPr>
          <w:p w:rsidR="005527EE" w:rsidRPr="008735BA" w:rsidRDefault="005527EE" w:rsidP="005527EE">
            <w:pPr>
              <w:jc w:val="center"/>
              <w:rPr>
                <w:ins w:id="199" w:author="Pavla Trefilová" w:date="2019-09-05T15:19:00Z"/>
                <w:rFonts w:ascii="Calibri" w:hAnsi="Calibri" w:cs="Calibri"/>
                <w:b/>
                <w:bCs/>
                <w:color w:val="000000"/>
              </w:rPr>
            </w:pPr>
            <w:ins w:id="200" w:author="Pavla Trefilová" w:date="2019-09-05T15:20:00Z">
              <w:r w:rsidRPr="0062549C">
                <w:rPr>
                  <w:rFonts w:ascii="Calibri" w:hAnsi="Calibri" w:cs="Calibri"/>
                </w:rPr>
                <w:t>40</w:t>
              </w:r>
            </w:ins>
          </w:p>
        </w:tc>
        <w:tc>
          <w:tcPr>
            <w:tcW w:w="1580" w:type="dxa"/>
            <w:tcBorders>
              <w:top w:val="single" w:sz="12" w:space="0" w:color="auto"/>
              <w:left w:val="nil"/>
              <w:bottom w:val="single" w:sz="2" w:space="0" w:color="auto"/>
              <w:right w:val="single" w:sz="12" w:space="0" w:color="auto"/>
            </w:tcBorders>
            <w:shd w:val="clear" w:color="auto" w:fill="auto"/>
            <w:noWrap/>
            <w:vAlign w:val="bottom"/>
            <w:tcPrChange w:id="201" w:author="Pavla Trefilová" w:date="2019-09-05T15:20:00Z">
              <w:tcPr>
                <w:tcW w:w="1580" w:type="dxa"/>
                <w:gridSpan w:val="2"/>
                <w:tcBorders>
                  <w:top w:val="single" w:sz="2" w:space="0" w:color="auto"/>
                  <w:left w:val="nil"/>
                  <w:bottom w:val="single" w:sz="2" w:space="0" w:color="auto"/>
                  <w:right w:val="single" w:sz="12" w:space="0" w:color="auto"/>
                </w:tcBorders>
                <w:shd w:val="clear" w:color="auto" w:fill="auto"/>
                <w:noWrap/>
                <w:vAlign w:val="center"/>
              </w:tcPr>
            </w:tcPrChange>
          </w:tcPr>
          <w:p w:rsidR="005527EE" w:rsidRPr="008735BA" w:rsidRDefault="005527EE" w:rsidP="005527EE">
            <w:pPr>
              <w:jc w:val="center"/>
              <w:rPr>
                <w:ins w:id="202" w:author="Pavla Trefilová" w:date="2019-09-05T15:19:00Z"/>
                <w:rFonts w:ascii="Calibri" w:hAnsi="Calibri" w:cs="Calibri"/>
                <w:b/>
                <w:bCs/>
                <w:color w:val="000000"/>
              </w:rPr>
            </w:pPr>
            <w:ins w:id="203" w:author="Pavla Trefilová" w:date="2019-09-05T15:20:00Z">
              <w:r w:rsidRPr="007B10C7">
                <w:rPr>
                  <w:rFonts w:ascii="Calibri" w:hAnsi="Calibri" w:cs="Calibri"/>
                </w:rPr>
                <w:t>N</w:t>
              </w:r>
            </w:ins>
          </w:p>
        </w:tc>
      </w:tr>
      <w:tr w:rsidR="005527EE" w:rsidRPr="008735BA" w:rsidTr="005527EE">
        <w:tblPrEx>
          <w:tblW w:w="7047" w:type="dxa"/>
          <w:jc w:val="center"/>
          <w:tblCellMar>
            <w:left w:w="70" w:type="dxa"/>
            <w:right w:w="70" w:type="dxa"/>
          </w:tblCellMar>
          <w:tblPrExChange w:id="204" w:author="Pavla Trefilová" w:date="2019-09-05T15:20:00Z">
            <w:tblPrEx>
              <w:tblW w:w="7047" w:type="dxa"/>
              <w:jc w:val="center"/>
              <w:tblCellMar>
                <w:left w:w="70" w:type="dxa"/>
                <w:right w:w="70" w:type="dxa"/>
              </w:tblCellMar>
            </w:tblPrEx>
          </w:tblPrExChange>
        </w:tblPrEx>
        <w:trPr>
          <w:trHeight w:val="315"/>
          <w:jc w:val="center"/>
          <w:ins w:id="205" w:author="Pavla Trefilová" w:date="2019-09-05T15:19:00Z"/>
          <w:trPrChange w:id="206" w:author="Pavla Trefilová" w:date="2019-09-05T15:20:00Z">
            <w:trPr>
              <w:gridAfter w:val="0"/>
              <w:trHeight w:val="315"/>
              <w:jc w:val="center"/>
            </w:trPr>
          </w:trPrChange>
        </w:trPr>
        <w:tc>
          <w:tcPr>
            <w:tcW w:w="3387" w:type="dxa"/>
            <w:tcBorders>
              <w:top w:val="single" w:sz="2" w:space="0" w:color="auto"/>
              <w:left w:val="single" w:sz="12" w:space="0" w:color="auto"/>
              <w:bottom w:val="single" w:sz="12" w:space="0" w:color="auto"/>
              <w:right w:val="single" w:sz="4" w:space="0" w:color="auto"/>
            </w:tcBorders>
            <w:shd w:val="clear" w:color="auto" w:fill="auto"/>
            <w:noWrap/>
            <w:vAlign w:val="center"/>
            <w:tcPrChange w:id="207" w:author="Pavla Trefilová" w:date="2019-09-05T15:20:00Z">
              <w:tcPr>
                <w:tcW w:w="3387" w:type="dxa"/>
                <w:gridSpan w:val="2"/>
                <w:tcBorders>
                  <w:top w:val="single" w:sz="2" w:space="0" w:color="auto"/>
                  <w:left w:val="single" w:sz="12" w:space="0" w:color="auto"/>
                  <w:bottom w:val="single" w:sz="12" w:space="0" w:color="auto"/>
                  <w:right w:val="single" w:sz="4" w:space="0" w:color="auto"/>
                </w:tcBorders>
                <w:shd w:val="clear" w:color="auto" w:fill="auto"/>
                <w:noWrap/>
                <w:vAlign w:val="center"/>
              </w:tcPr>
            </w:tcPrChange>
          </w:tcPr>
          <w:p w:rsidR="005527EE" w:rsidRPr="008735BA" w:rsidRDefault="005527EE" w:rsidP="005527EE">
            <w:pPr>
              <w:rPr>
                <w:ins w:id="208" w:author="Pavla Trefilová" w:date="2019-09-05T15:19:00Z"/>
                <w:rFonts w:ascii="Calibri" w:hAnsi="Calibri" w:cs="Calibri"/>
                <w:b/>
                <w:bCs/>
              </w:rPr>
            </w:pPr>
            <w:ins w:id="209" w:author="Pavla Trefilová" w:date="2019-09-05T15:20:00Z">
              <w:r>
                <w:rPr>
                  <w:rFonts w:ascii="Calibri" w:hAnsi="Calibri" w:cs="Calibri"/>
                </w:rPr>
                <w:t>prof. Ing. Rastislav Rajnoha, PhD.</w:t>
              </w:r>
            </w:ins>
          </w:p>
        </w:tc>
        <w:tc>
          <w:tcPr>
            <w:tcW w:w="1300" w:type="dxa"/>
            <w:tcBorders>
              <w:top w:val="single" w:sz="2" w:space="0" w:color="auto"/>
              <w:left w:val="nil"/>
              <w:bottom w:val="single" w:sz="12" w:space="0" w:color="auto"/>
              <w:right w:val="single" w:sz="4" w:space="0" w:color="auto"/>
            </w:tcBorders>
            <w:shd w:val="clear" w:color="auto" w:fill="auto"/>
            <w:noWrap/>
            <w:vAlign w:val="center"/>
            <w:tcPrChange w:id="210" w:author="Pavla Trefilová" w:date="2019-09-05T15:20:00Z">
              <w:tcPr>
                <w:tcW w:w="1300" w:type="dxa"/>
                <w:gridSpan w:val="2"/>
                <w:tcBorders>
                  <w:top w:val="single" w:sz="2" w:space="0" w:color="auto"/>
                  <w:left w:val="nil"/>
                  <w:bottom w:val="single" w:sz="12" w:space="0" w:color="auto"/>
                  <w:right w:val="single" w:sz="4" w:space="0" w:color="auto"/>
                </w:tcBorders>
                <w:shd w:val="clear" w:color="auto" w:fill="auto"/>
                <w:noWrap/>
                <w:vAlign w:val="center"/>
              </w:tcPr>
            </w:tcPrChange>
          </w:tcPr>
          <w:p w:rsidR="005527EE" w:rsidRPr="008735BA" w:rsidRDefault="005527EE" w:rsidP="005527EE">
            <w:pPr>
              <w:jc w:val="center"/>
              <w:rPr>
                <w:ins w:id="211" w:author="Pavla Trefilová" w:date="2019-09-05T15:19:00Z"/>
                <w:rFonts w:ascii="Calibri" w:hAnsi="Calibri" w:cs="Calibri"/>
                <w:b/>
                <w:bCs/>
                <w:color w:val="000000"/>
              </w:rPr>
            </w:pPr>
            <w:ins w:id="212" w:author="Pavla Trefilová" w:date="2019-09-05T15:20:00Z">
              <w:r>
                <w:rPr>
                  <w:rFonts w:ascii="Calibri" w:hAnsi="Calibri" w:cs="Calibri"/>
                </w:rPr>
                <w:t>1971</w:t>
              </w:r>
            </w:ins>
          </w:p>
        </w:tc>
        <w:tc>
          <w:tcPr>
            <w:tcW w:w="780" w:type="dxa"/>
            <w:tcBorders>
              <w:top w:val="single" w:sz="2" w:space="0" w:color="auto"/>
              <w:left w:val="nil"/>
              <w:bottom w:val="single" w:sz="12" w:space="0" w:color="auto"/>
              <w:right w:val="single" w:sz="4" w:space="0" w:color="auto"/>
            </w:tcBorders>
            <w:shd w:val="clear" w:color="auto" w:fill="auto"/>
            <w:noWrap/>
            <w:vAlign w:val="center"/>
            <w:tcPrChange w:id="213" w:author="Pavla Trefilová" w:date="2019-09-05T15:20:00Z">
              <w:tcPr>
                <w:tcW w:w="780" w:type="dxa"/>
                <w:gridSpan w:val="2"/>
                <w:tcBorders>
                  <w:top w:val="single" w:sz="2" w:space="0" w:color="auto"/>
                  <w:left w:val="nil"/>
                  <w:bottom w:val="single" w:sz="12" w:space="0" w:color="auto"/>
                  <w:right w:val="single" w:sz="4" w:space="0" w:color="auto"/>
                </w:tcBorders>
                <w:shd w:val="clear" w:color="auto" w:fill="auto"/>
                <w:noWrap/>
                <w:vAlign w:val="center"/>
              </w:tcPr>
            </w:tcPrChange>
          </w:tcPr>
          <w:p w:rsidR="005527EE" w:rsidRPr="008735BA" w:rsidRDefault="005527EE" w:rsidP="005527EE">
            <w:pPr>
              <w:jc w:val="center"/>
              <w:rPr>
                <w:ins w:id="214" w:author="Pavla Trefilová" w:date="2019-09-05T15:19:00Z"/>
                <w:rFonts w:ascii="Calibri" w:hAnsi="Calibri" w:cs="Calibri"/>
                <w:b/>
                <w:bCs/>
                <w:color w:val="000000"/>
              </w:rPr>
            </w:pPr>
            <w:ins w:id="215" w:author="Pavla Trefilová" w:date="2019-09-05T15:20:00Z">
              <w:r>
                <w:rPr>
                  <w:rFonts w:ascii="Calibri" w:hAnsi="Calibri" w:cs="Calibri"/>
                </w:rPr>
                <w:t>20</w:t>
              </w:r>
            </w:ins>
          </w:p>
        </w:tc>
        <w:tc>
          <w:tcPr>
            <w:tcW w:w="1580" w:type="dxa"/>
            <w:tcBorders>
              <w:top w:val="single" w:sz="2" w:space="0" w:color="auto"/>
              <w:left w:val="nil"/>
              <w:bottom w:val="single" w:sz="12" w:space="0" w:color="auto"/>
              <w:right w:val="single" w:sz="12" w:space="0" w:color="auto"/>
            </w:tcBorders>
            <w:shd w:val="clear" w:color="auto" w:fill="auto"/>
            <w:noWrap/>
            <w:vAlign w:val="bottom"/>
            <w:tcPrChange w:id="216" w:author="Pavla Trefilová" w:date="2019-09-05T15:20:00Z">
              <w:tcPr>
                <w:tcW w:w="1580" w:type="dxa"/>
                <w:gridSpan w:val="2"/>
                <w:tcBorders>
                  <w:top w:val="single" w:sz="2" w:space="0" w:color="auto"/>
                  <w:left w:val="nil"/>
                  <w:bottom w:val="single" w:sz="12" w:space="0" w:color="auto"/>
                  <w:right w:val="single" w:sz="12" w:space="0" w:color="auto"/>
                </w:tcBorders>
                <w:shd w:val="clear" w:color="auto" w:fill="auto"/>
                <w:noWrap/>
                <w:vAlign w:val="center"/>
              </w:tcPr>
            </w:tcPrChange>
          </w:tcPr>
          <w:p w:rsidR="005527EE" w:rsidRPr="008735BA" w:rsidRDefault="005527EE" w:rsidP="005527EE">
            <w:pPr>
              <w:jc w:val="center"/>
              <w:rPr>
                <w:ins w:id="217" w:author="Pavla Trefilová" w:date="2019-09-05T15:19:00Z"/>
                <w:rFonts w:ascii="Calibri" w:hAnsi="Calibri" w:cs="Calibri"/>
                <w:b/>
                <w:bCs/>
                <w:color w:val="000000"/>
              </w:rPr>
            </w:pPr>
            <w:ins w:id="218" w:author="Pavla Trefilová" w:date="2019-09-05T15:20:00Z">
              <w:r>
                <w:rPr>
                  <w:rFonts w:ascii="Calibri" w:hAnsi="Calibri" w:cs="Calibri"/>
                </w:rPr>
                <w:t>N</w:t>
              </w:r>
            </w:ins>
          </w:p>
        </w:tc>
      </w:tr>
      <w:tr w:rsidR="005527EE" w:rsidRPr="008735BA" w:rsidTr="00F84388">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5527EE" w:rsidRPr="00C52600" w:rsidRDefault="005527EE" w:rsidP="005527EE">
            <w:pPr>
              <w:rPr>
                <w:rFonts w:ascii="Calibri" w:hAnsi="Calibri" w:cs="Calibri"/>
                <w:b/>
                <w:bCs/>
                <w:color w:val="000000"/>
              </w:rPr>
            </w:pPr>
            <w:r w:rsidRPr="00C52600">
              <w:rPr>
                <w:rFonts w:ascii="Calibri" w:hAnsi="Calibri" w:cs="Calibri"/>
                <w:b/>
                <w:bCs/>
                <w:color w:val="000000"/>
              </w:rPr>
              <w:t>Docenti</w:t>
            </w:r>
          </w:p>
        </w:tc>
      </w:tr>
      <w:tr w:rsidR="005527EE" w:rsidRPr="008735BA" w:rsidTr="00F84388">
        <w:trPr>
          <w:trHeight w:val="315"/>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5527EE" w:rsidRPr="00C52600" w:rsidRDefault="005527EE" w:rsidP="005527EE">
            <w:pPr>
              <w:rPr>
                <w:rFonts w:ascii="Calibri" w:hAnsi="Calibri" w:cs="Calibri"/>
              </w:rPr>
            </w:pPr>
            <w:r w:rsidRPr="00C52600">
              <w:rPr>
                <w:rFonts w:ascii="Calibri" w:hAnsi="Calibri" w:cs="Calibri"/>
              </w:rPr>
              <w:t>doc. Ing. Petr Briš, CSc.</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5527EE" w:rsidRPr="008735BA" w:rsidRDefault="005527EE" w:rsidP="005527EE">
            <w:pPr>
              <w:jc w:val="center"/>
              <w:rPr>
                <w:rFonts w:ascii="Calibri" w:hAnsi="Calibri" w:cs="Calibri"/>
                <w:color w:val="000000"/>
              </w:rPr>
            </w:pPr>
            <w:r w:rsidRPr="008735BA">
              <w:rPr>
                <w:rFonts w:ascii="Calibri" w:hAnsi="Calibri" w:cs="Calibri"/>
                <w:color w:val="000000"/>
              </w:rPr>
              <w:t>1955</w:t>
            </w:r>
          </w:p>
        </w:tc>
        <w:tc>
          <w:tcPr>
            <w:tcW w:w="780" w:type="dxa"/>
            <w:tcBorders>
              <w:top w:val="single" w:sz="12" w:space="0" w:color="auto"/>
              <w:left w:val="nil"/>
              <w:bottom w:val="single" w:sz="4" w:space="0" w:color="auto"/>
              <w:right w:val="single" w:sz="4" w:space="0" w:color="auto"/>
            </w:tcBorders>
            <w:shd w:val="clear" w:color="auto" w:fill="auto"/>
            <w:noWrap/>
            <w:vAlign w:val="bottom"/>
          </w:tcPr>
          <w:p w:rsidR="005527EE" w:rsidRPr="008735BA" w:rsidRDefault="005527EE" w:rsidP="005527EE">
            <w:pPr>
              <w:jc w:val="center"/>
              <w:rPr>
                <w:rFonts w:ascii="Calibri" w:hAnsi="Calibri" w:cs="Calibri"/>
                <w:color w:val="000000"/>
              </w:rPr>
            </w:pPr>
            <w:r w:rsidRPr="008735BA">
              <w:rPr>
                <w:rFonts w:ascii="Calibri" w:hAnsi="Calibri" w:cs="Calibri"/>
                <w:color w:val="000000"/>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vAlign w:val="bottom"/>
          </w:tcPr>
          <w:p w:rsidR="005527EE" w:rsidRPr="00D2594A" w:rsidRDefault="005527EE" w:rsidP="005527EE">
            <w:pPr>
              <w:jc w:val="center"/>
              <w:rPr>
                <w:rFonts w:ascii="Calibri" w:hAnsi="Calibri" w:cs="Calibri"/>
                <w:color w:val="000000"/>
              </w:rPr>
            </w:pPr>
            <w:r w:rsidRPr="00D2594A">
              <w:rPr>
                <w:rFonts w:ascii="Calibri" w:hAnsi="Calibri" w:cs="Calibri"/>
                <w:color w:val="000000"/>
              </w:rPr>
              <w:t>N</w:t>
            </w:r>
          </w:p>
        </w:tc>
      </w:tr>
      <w:tr w:rsidR="005527EE" w:rsidRPr="008735BA" w:rsidTr="00F84388">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5527EE" w:rsidRPr="0062549C" w:rsidRDefault="005527EE" w:rsidP="005527EE">
            <w:pPr>
              <w:rPr>
                <w:rFonts w:ascii="Calibri" w:hAnsi="Calibri" w:cs="Calibri"/>
              </w:rPr>
            </w:pPr>
            <w:r>
              <w:rPr>
                <w:rFonts w:ascii="Calibri" w:hAnsi="Calibri" w:cs="Calibri"/>
              </w:rPr>
              <w:t xml:space="preserve">doc. Ing. </w:t>
            </w:r>
            <w:r w:rsidRPr="005E497A">
              <w:rPr>
                <w:rFonts w:ascii="Calibri" w:hAnsi="Calibri" w:cs="Calibri"/>
              </w:rPr>
              <w:t>Zuzana Dohnalová,</w:t>
            </w:r>
            <w:r>
              <w:rPr>
                <w:rFonts w:ascii="Calibri" w:hAnsi="Calibri" w:cs="Calibri"/>
              </w:rPr>
              <w:t xml:space="preserve">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27EE" w:rsidRPr="00686EC2" w:rsidRDefault="005527EE" w:rsidP="005527EE">
            <w:pPr>
              <w:jc w:val="center"/>
              <w:rPr>
                <w:rFonts w:ascii="Calibri" w:hAnsi="Calibri" w:cs="Calibri"/>
              </w:rPr>
            </w:pPr>
            <w:r>
              <w:rPr>
                <w:rFonts w:ascii="Calibri" w:hAnsi="Calibri" w:cs="Calibri"/>
              </w:rPr>
              <w:t>1966</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5527EE" w:rsidRPr="00686EC2" w:rsidRDefault="005527EE" w:rsidP="005527EE">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5527EE" w:rsidRPr="007B10C7" w:rsidRDefault="005527EE" w:rsidP="005527EE">
            <w:pPr>
              <w:jc w:val="center"/>
              <w:rPr>
                <w:rFonts w:ascii="Calibri" w:hAnsi="Calibri" w:cs="Calibri"/>
              </w:rPr>
            </w:pPr>
            <w:r>
              <w:rPr>
                <w:rFonts w:ascii="Calibri" w:hAnsi="Calibri" w:cs="Calibri"/>
              </w:rPr>
              <w:t>N</w:t>
            </w:r>
          </w:p>
        </w:tc>
      </w:tr>
      <w:tr w:rsidR="005527EE" w:rsidRPr="008735BA" w:rsidTr="00F84388">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5527EE" w:rsidRDefault="005527EE" w:rsidP="005527EE">
            <w:pPr>
              <w:rPr>
                <w:rFonts w:ascii="Calibri" w:hAnsi="Calibri" w:cs="Calibri"/>
              </w:rPr>
            </w:pPr>
            <w:r>
              <w:rPr>
                <w:rFonts w:ascii="Calibri" w:hAnsi="Calibri" w:cs="Calibri"/>
              </w:rPr>
              <w:t>doc. PhDr. Ing. Aleš Gregar, CSc.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27EE" w:rsidRDefault="005527EE" w:rsidP="005527EE">
            <w:pPr>
              <w:jc w:val="center"/>
              <w:rPr>
                <w:rFonts w:ascii="Calibri" w:hAnsi="Calibri" w:cs="Calibri"/>
              </w:rPr>
            </w:pPr>
            <w:r>
              <w:rPr>
                <w:rFonts w:ascii="Calibri" w:hAnsi="Calibri" w:cs="Calibri"/>
              </w:rPr>
              <w:t>1945</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5527EE" w:rsidRDefault="005527EE" w:rsidP="005527EE">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5527EE" w:rsidRDefault="005527EE" w:rsidP="005527EE">
            <w:pPr>
              <w:jc w:val="center"/>
              <w:rPr>
                <w:rFonts w:ascii="Calibri" w:hAnsi="Calibri" w:cs="Calibri"/>
              </w:rPr>
            </w:pPr>
            <w:r>
              <w:rPr>
                <w:rFonts w:ascii="Calibri" w:hAnsi="Calibri" w:cs="Calibri"/>
              </w:rPr>
              <w:t>N</w:t>
            </w:r>
          </w:p>
        </w:tc>
      </w:tr>
      <w:tr w:rsidR="005527EE" w:rsidRPr="008735BA" w:rsidTr="00F84388">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5527EE" w:rsidRDefault="005527EE" w:rsidP="005527EE">
            <w:pPr>
              <w:rPr>
                <w:rFonts w:ascii="Calibri" w:hAnsi="Calibri" w:cs="Calibri"/>
              </w:rPr>
            </w:pPr>
            <w:r>
              <w:rPr>
                <w:rFonts w:ascii="Calibri" w:hAnsi="Calibri" w:cs="Calibri"/>
              </w:rPr>
              <w:t>doc. Ing. Miloslava Chovancová, CSc.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27EE" w:rsidRDefault="005527EE" w:rsidP="005527EE">
            <w:pPr>
              <w:jc w:val="center"/>
              <w:rPr>
                <w:rFonts w:ascii="Calibri" w:hAnsi="Calibri" w:cs="Calibri"/>
              </w:rPr>
            </w:pPr>
            <w:r>
              <w:rPr>
                <w:rFonts w:ascii="Calibri" w:hAnsi="Calibri" w:cs="Calibri"/>
              </w:rPr>
              <w:t>1952</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5527EE" w:rsidRDefault="005527EE" w:rsidP="005527EE">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5527EE" w:rsidRDefault="005527EE" w:rsidP="005527EE">
            <w:pPr>
              <w:jc w:val="center"/>
              <w:rPr>
                <w:rFonts w:ascii="Calibri" w:hAnsi="Calibri" w:cs="Calibri"/>
              </w:rPr>
            </w:pPr>
            <w:r>
              <w:rPr>
                <w:rFonts w:ascii="Calibri" w:hAnsi="Calibri" w:cs="Calibri"/>
              </w:rPr>
              <w:t>N</w:t>
            </w:r>
          </w:p>
        </w:tc>
      </w:tr>
      <w:tr w:rsidR="005527EE" w:rsidRPr="008735BA" w:rsidTr="00F84388">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5527EE" w:rsidRPr="0062549C" w:rsidRDefault="005527EE" w:rsidP="005527EE">
            <w:pPr>
              <w:rPr>
                <w:rFonts w:ascii="Calibri" w:hAnsi="Calibri" w:cs="Calibri"/>
              </w:rPr>
            </w:pPr>
            <w:r w:rsidRPr="0062549C">
              <w:rPr>
                <w:rFonts w:ascii="Calibri" w:hAnsi="Calibri" w:cs="Calibri"/>
              </w:rPr>
              <w:t>doc. Ing. Adriana Knápková,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27EE" w:rsidRPr="00686EC2" w:rsidRDefault="005527EE" w:rsidP="005527EE">
            <w:pPr>
              <w:jc w:val="center"/>
              <w:rPr>
                <w:rFonts w:ascii="Calibri" w:hAnsi="Calibri" w:cs="Calibri"/>
              </w:rPr>
            </w:pPr>
            <w:r w:rsidRPr="00686EC2">
              <w:rPr>
                <w:rFonts w:ascii="Calibri" w:hAnsi="Calibri" w:cs="Calibri"/>
              </w:rPr>
              <w:t>1977</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5527EE" w:rsidRPr="00686EC2" w:rsidRDefault="005527EE" w:rsidP="005527EE">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5527EE" w:rsidRPr="007B10C7" w:rsidRDefault="005527EE" w:rsidP="005527EE">
            <w:pPr>
              <w:jc w:val="center"/>
              <w:rPr>
                <w:rFonts w:ascii="Calibri" w:hAnsi="Calibri" w:cs="Calibri"/>
              </w:rPr>
            </w:pPr>
            <w:r w:rsidRPr="007B10C7">
              <w:rPr>
                <w:rFonts w:ascii="Calibri" w:hAnsi="Calibri" w:cs="Calibri"/>
              </w:rPr>
              <w:t>N</w:t>
            </w:r>
          </w:p>
        </w:tc>
      </w:tr>
      <w:tr w:rsidR="005527EE" w:rsidRPr="008735BA" w:rsidTr="00F84388">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5527EE" w:rsidRPr="0062549C" w:rsidRDefault="005527EE" w:rsidP="005527EE">
            <w:pPr>
              <w:rPr>
                <w:rFonts w:ascii="Calibri" w:hAnsi="Calibri" w:cs="Calibri"/>
              </w:rPr>
            </w:pPr>
            <w:r>
              <w:rPr>
                <w:rFonts w:ascii="Calibri" w:hAnsi="Calibri" w:cs="Calibri"/>
              </w:rPr>
              <w:t>doc. Ing. Vratislav Kozák,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27EE" w:rsidRPr="00686EC2" w:rsidRDefault="005527EE" w:rsidP="005527EE">
            <w:pPr>
              <w:jc w:val="center"/>
              <w:rPr>
                <w:rFonts w:ascii="Calibri" w:hAnsi="Calibri" w:cs="Calibri"/>
              </w:rPr>
            </w:pPr>
            <w:r>
              <w:rPr>
                <w:rFonts w:ascii="Calibri" w:hAnsi="Calibri" w:cs="Calibri"/>
              </w:rPr>
              <w:t>1956</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5527EE" w:rsidRPr="00686EC2" w:rsidRDefault="005527EE" w:rsidP="005527EE">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5527EE" w:rsidRPr="007B10C7" w:rsidRDefault="005527EE" w:rsidP="005527EE">
            <w:pPr>
              <w:jc w:val="center"/>
              <w:rPr>
                <w:rFonts w:ascii="Calibri" w:hAnsi="Calibri" w:cs="Calibri"/>
              </w:rPr>
            </w:pPr>
            <w:r>
              <w:rPr>
                <w:rFonts w:ascii="Calibri" w:hAnsi="Calibri" w:cs="Calibri"/>
              </w:rPr>
              <w:t>N</w:t>
            </w:r>
          </w:p>
        </w:tc>
      </w:tr>
      <w:tr w:rsidR="005527EE" w:rsidRPr="008735BA" w:rsidTr="00F8438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5527EE" w:rsidRPr="0062549C" w:rsidRDefault="005527EE" w:rsidP="005527EE">
            <w:pPr>
              <w:rPr>
                <w:rFonts w:ascii="Calibri" w:hAnsi="Calibri" w:cs="Calibri"/>
              </w:rPr>
            </w:pPr>
            <w:r w:rsidRPr="0062549C">
              <w:rPr>
                <w:rFonts w:ascii="Calibri" w:hAnsi="Calibri" w:cs="Calibri"/>
              </w:rPr>
              <w:t>doc. Ing. Michal Pilík,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5527EE" w:rsidRPr="0062549C" w:rsidRDefault="005527EE" w:rsidP="005527EE">
            <w:pPr>
              <w:jc w:val="center"/>
              <w:rPr>
                <w:rFonts w:ascii="Calibri" w:hAnsi="Calibri" w:cs="Calibri"/>
              </w:rPr>
            </w:pPr>
            <w:r w:rsidRPr="0062549C">
              <w:rPr>
                <w:rFonts w:ascii="Calibri" w:hAnsi="Calibri" w:cs="Calibri"/>
              </w:rPr>
              <w:t>1978</w:t>
            </w:r>
          </w:p>
        </w:tc>
        <w:tc>
          <w:tcPr>
            <w:tcW w:w="780" w:type="dxa"/>
            <w:tcBorders>
              <w:top w:val="nil"/>
              <w:left w:val="nil"/>
              <w:bottom w:val="single" w:sz="4" w:space="0" w:color="auto"/>
              <w:right w:val="single" w:sz="4" w:space="0" w:color="auto"/>
            </w:tcBorders>
            <w:shd w:val="clear" w:color="auto" w:fill="auto"/>
            <w:noWrap/>
            <w:vAlign w:val="center"/>
          </w:tcPr>
          <w:p w:rsidR="005527EE" w:rsidRPr="0062549C" w:rsidRDefault="005527EE" w:rsidP="005527EE">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5527EE" w:rsidRPr="007B10C7" w:rsidRDefault="005527EE" w:rsidP="005527EE">
            <w:pPr>
              <w:jc w:val="center"/>
              <w:rPr>
                <w:rFonts w:ascii="Calibri" w:hAnsi="Calibri" w:cs="Calibri"/>
              </w:rPr>
            </w:pPr>
            <w:r w:rsidRPr="007B10C7">
              <w:rPr>
                <w:rFonts w:ascii="Calibri" w:hAnsi="Calibri" w:cs="Calibri"/>
              </w:rPr>
              <w:t>N</w:t>
            </w:r>
          </w:p>
        </w:tc>
      </w:tr>
      <w:tr w:rsidR="005527EE" w:rsidRPr="008735BA" w:rsidDel="005527EE" w:rsidTr="00F84388">
        <w:trPr>
          <w:trHeight w:val="300"/>
          <w:jc w:val="center"/>
          <w:del w:id="219" w:author="Pavla Trefilová" w:date="2019-09-05T15:20:00Z"/>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5527EE" w:rsidRPr="0062549C" w:rsidDel="005527EE" w:rsidRDefault="005527EE" w:rsidP="005527EE">
            <w:pPr>
              <w:rPr>
                <w:del w:id="220" w:author="Pavla Trefilová" w:date="2019-09-05T15:20:00Z"/>
                <w:rFonts w:ascii="Calibri" w:hAnsi="Calibri" w:cs="Calibri"/>
              </w:rPr>
            </w:pPr>
            <w:del w:id="221" w:author="Pavla Trefilová" w:date="2019-09-05T15:20:00Z">
              <w:r w:rsidRPr="0062549C" w:rsidDel="005527EE">
                <w:rPr>
                  <w:rFonts w:ascii="Calibri" w:hAnsi="Calibri" w:cs="Calibri"/>
                </w:rPr>
                <w:delText>doc. Ing. Boris Popesko, Ph.D.</w:delText>
              </w:r>
            </w:del>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5527EE" w:rsidRPr="0062549C" w:rsidDel="005527EE" w:rsidRDefault="005527EE" w:rsidP="005527EE">
            <w:pPr>
              <w:jc w:val="center"/>
              <w:rPr>
                <w:del w:id="222" w:author="Pavla Trefilová" w:date="2019-09-05T15:20:00Z"/>
                <w:rFonts w:ascii="Calibri" w:hAnsi="Calibri" w:cs="Calibri"/>
              </w:rPr>
            </w:pPr>
            <w:del w:id="223" w:author="Pavla Trefilová" w:date="2019-09-05T15:20:00Z">
              <w:r w:rsidRPr="0062549C" w:rsidDel="005527EE">
                <w:rPr>
                  <w:rFonts w:ascii="Calibri" w:hAnsi="Calibri" w:cs="Calibri"/>
                </w:rPr>
                <w:delText>1978</w:delText>
              </w:r>
            </w:del>
          </w:p>
        </w:tc>
        <w:tc>
          <w:tcPr>
            <w:tcW w:w="780" w:type="dxa"/>
            <w:tcBorders>
              <w:top w:val="nil"/>
              <w:left w:val="nil"/>
              <w:bottom w:val="single" w:sz="4" w:space="0" w:color="auto"/>
              <w:right w:val="single" w:sz="4" w:space="0" w:color="auto"/>
            </w:tcBorders>
            <w:shd w:val="clear" w:color="auto" w:fill="auto"/>
            <w:noWrap/>
            <w:vAlign w:val="center"/>
          </w:tcPr>
          <w:p w:rsidR="005527EE" w:rsidRPr="0062549C" w:rsidDel="005527EE" w:rsidRDefault="005527EE" w:rsidP="005527EE">
            <w:pPr>
              <w:jc w:val="center"/>
              <w:rPr>
                <w:del w:id="224" w:author="Pavla Trefilová" w:date="2019-09-05T15:20:00Z"/>
                <w:rFonts w:ascii="Calibri" w:hAnsi="Calibri" w:cs="Calibri"/>
              </w:rPr>
            </w:pPr>
            <w:del w:id="225" w:author="Pavla Trefilová" w:date="2019-09-05T15:20:00Z">
              <w:r w:rsidRPr="0062549C" w:rsidDel="005527EE">
                <w:rPr>
                  <w:rFonts w:ascii="Calibri" w:hAnsi="Calibri" w:cs="Calibri"/>
                </w:rPr>
                <w:delText>40</w:delText>
              </w:r>
            </w:del>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5527EE" w:rsidRPr="007B10C7" w:rsidDel="005527EE" w:rsidRDefault="005527EE" w:rsidP="005527EE">
            <w:pPr>
              <w:jc w:val="center"/>
              <w:rPr>
                <w:del w:id="226" w:author="Pavla Trefilová" w:date="2019-09-05T15:20:00Z"/>
                <w:rFonts w:ascii="Calibri" w:hAnsi="Calibri" w:cs="Calibri"/>
              </w:rPr>
            </w:pPr>
            <w:del w:id="227" w:author="Pavla Trefilová" w:date="2019-09-05T15:20:00Z">
              <w:r w:rsidRPr="007B10C7" w:rsidDel="005527EE">
                <w:rPr>
                  <w:rFonts w:ascii="Calibri" w:hAnsi="Calibri" w:cs="Calibri"/>
                </w:rPr>
                <w:delText>N</w:delText>
              </w:r>
            </w:del>
          </w:p>
        </w:tc>
      </w:tr>
      <w:tr w:rsidR="005527EE" w:rsidRPr="008735BA" w:rsidDel="005527EE" w:rsidTr="00F84388">
        <w:trPr>
          <w:trHeight w:val="300"/>
          <w:jc w:val="center"/>
          <w:del w:id="228" w:author="Pavla Trefilová" w:date="2019-09-05T15:20:00Z"/>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5527EE" w:rsidRPr="0062549C" w:rsidDel="005527EE" w:rsidRDefault="005527EE" w:rsidP="005527EE">
            <w:pPr>
              <w:rPr>
                <w:del w:id="229" w:author="Pavla Trefilová" w:date="2019-09-05T15:20:00Z"/>
                <w:rFonts w:ascii="Calibri" w:hAnsi="Calibri" w:cs="Calibri"/>
              </w:rPr>
            </w:pPr>
            <w:del w:id="230" w:author="Pavla Trefilová" w:date="2019-09-05T15:20:00Z">
              <w:r w:rsidDel="005527EE">
                <w:rPr>
                  <w:rFonts w:ascii="Calibri" w:hAnsi="Calibri" w:cs="Calibri"/>
                </w:rPr>
                <w:delText>doc. Ing. Rastislav Rajnoha, PhD.</w:delText>
              </w:r>
            </w:del>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5527EE" w:rsidRPr="0062549C" w:rsidDel="005527EE" w:rsidRDefault="005527EE" w:rsidP="005527EE">
            <w:pPr>
              <w:jc w:val="center"/>
              <w:rPr>
                <w:del w:id="231" w:author="Pavla Trefilová" w:date="2019-09-05T15:20:00Z"/>
                <w:rFonts w:ascii="Calibri" w:hAnsi="Calibri" w:cs="Calibri"/>
              </w:rPr>
            </w:pPr>
            <w:del w:id="232" w:author="Pavla Trefilová" w:date="2019-09-05T15:20:00Z">
              <w:r w:rsidDel="005527EE">
                <w:rPr>
                  <w:rFonts w:ascii="Calibri" w:hAnsi="Calibri" w:cs="Calibri"/>
                </w:rPr>
                <w:delText>1971</w:delText>
              </w:r>
            </w:del>
          </w:p>
        </w:tc>
        <w:tc>
          <w:tcPr>
            <w:tcW w:w="780" w:type="dxa"/>
            <w:tcBorders>
              <w:top w:val="nil"/>
              <w:left w:val="nil"/>
              <w:bottom w:val="single" w:sz="4" w:space="0" w:color="auto"/>
              <w:right w:val="single" w:sz="4" w:space="0" w:color="auto"/>
            </w:tcBorders>
            <w:shd w:val="clear" w:color="auto" w:fill="auto"/>
            <w:noWrap/>
            <w:vAlign w:val="center"/>
          </w:tcPr>
          <w:p w:rsidR="005527EE" w:rsidRPr="0062549C" w:rsidDel="005527EE" w:rsidRDefault="005527EE" w:rsidP="005527EE">
            <w:pPr>
              <w:jc w:val="center"/>
              <w:rPr>
                <w:del w:id="233" w:author="Pavla Trefilová" w:date="2019-09-05T15:20:00Z"/>
                <w:rFonts w:ascii="Calibri" w:hAnsi="Calibri" w:cs="Calibri"/>
              </w:rPr>
            </w:pPr>
            <w:del w:id="234" w:author="Pavla Trefilová" w:date="2019-09-05T15:20:00Z">
              <w:r w:rsidDel="005527EE">
                <w:rPr>
                  <w:rFonts w:ascii="Calibri" w:hAnsi="Calibri" w:cs="Calibri"/>
                </w:rPr>
                <w:delText>20</w:delText>
              </w:r>
            </w:del>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5527EE" w:rsidRPr="007B10C7" w:rsidDel="005527EE" w:rsidRDefault="005527EE" w:rsidP="005527EE">
            <w:pPr>
              <w:jc w:val="center"/>
              <w:rPr>
                <w:del w:id="235" w:author="Pavla Trefilová" w:date="2019-09-05T15:20:00Z"/>
                <w:rFonts w:ascii="Calibri" w:hAnsi="Calibri" w:cs="Calibri"/>
              </w:rPr>
            </w:pPr>
            <w:del w:id="236" w:author="Pavla Trefilová" w:date="2019-09-05T15:20:00Z">
              <w:r w:rsidDel="005527EE">
                <w:rPr>
                  <w:rFonts w:ascii="Calibri" w:hAnsi="Calibri" w:cs="Calibri"/>
                </w:rPr>
                <w:delText>N</w:delText>
              </w:r>
            </w:del>
          </w:p>
        </w:tc>
      </w:tr>
      <w:tr w:rsidR="005527EE" w:rsidRPr="008735BA" w:rsidTr="00F8438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5527EE" w:rsidRPr="0062549C" w:rsidRDefault="005527EE" w:rsidP="005527EE">
            <w:pPr>
              <w:rPr>
                <w:rFonts w:ascii="Calibri" w:hAnsi="Calibri" w:cs="Calibri"/>
              </w:rPr>
            </w:pPr>
            <w:r w:rsidRPr="0062549C">
              <w:rPr>
                <w:rFonts w:ascii="Calibri" w:hAnsi="Calibri" w:cs="Calibri"/>
              </w:rPr>
              <w:t>doc. Ing. Pavla Staňková,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5527EE" w:rsidRPr="0062549C" w:rsidRDefault="005527EE" w:rsidP="005527EE">
            <w:pPr>
              <w:jc w:val="center"/>
              <w:rPr>
                <w:rFonts w:ascii="Calibri" w:hAnsi="Calibri" w:cs="Calibri"/>
              </w:rPr>
            </w:pPr>
            <w:r w:rsidRPr="0062549C">
              <w:rPr>
                <w:rFonts w:ascii="Calibri" w:hAnsi="Calibri" w:cs="Calibri"/>
              </w:rPr>
              <w:t>1972</w:t>
            </w:r>
          </w:p>
        </w:tc>
        <w:tc>
          <w:tcPr>
            <w:tcW w:w="780" w:type="dxa"/>
            <w:tcBorders>
              <w:top w:val="nil"/>
              <w:left w:val="nil"/>
              <w:bottom w:val="single" w:sz="4" w:space="0" w:color="auto"/>
              <w:right w:val="single" w:sz="4" w:space="0" w:color="auto"/>
            </w:tcBorders>
            <w:shd w:val="clear" w:color="auto" w:fill="auto"/>
            <w:noWrap/>
            <w:vAlign w:val="center"/>
          </w:tcPr>
          <w:p w:rsidR="005527EE" w:rsidRPr="0062549C" w:rsidRDefault="005527EE" w:rsidP="005527EE">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5527EE" w:rsidRPr="007B10C7" w:rsidRDefault="005527EE" w:rsidP="005527EE">
            <w:pPr>
              <w:jc w:val="center"/>
              <w:rPr>
                <w:rFonts w:ascii="Calibri" w:hAnsi="Calibri" w:cs="Calibri"/>
              </w:rPr>
            </w:pPr>
            <w:r w:rsidRPr="007B10C7">
              <w:rPr>
                <w:rFonts w:ascii="Calibri" w:hAnsi="Calibri" w:cs="Calibri"/>
              </w:rPr>
              <w:t>N</w:t>
            </w:r>
          </w:p>
        </w:tc>
      </w:tr>
      <w:tr w:rsidR="005527EE" w:rsidRPr="008735BA" w:rsidTr="00F8438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5527EE" w:rsidRPr="0062549C" w:rsidRDefault="005527EE" w:rsidP="005527EE">
            <w:pPr>
              <w:rPr>
                <w:rFonts w:ascii="Calibri" w:hAnsi="Calibri" w:cs="Calibri"/>
              </w:rPr>
            </w:pPr>
            <w:r w:rsidRPr="0062549C">
              <w:rPr>
                <w:rFonts w:ascii="Calibri" w:hAnsi="Calibri" w:cs="Calibri"/>
              </w:rPr>
              <w:t>doc. Ing. Jena Švarcová,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5527EE" w:rsidRPr="0062549C" w:rsidRDefault="005527EE" w:rsidP="005527EE">
            <w:pPr>
              <w:jc w:val="center"/>
              <w:rPr>
                <w:rFonts w:ascii="Calibri" w:hAnsi="Calibri" w:cs="Calibri"/>
              </w:rPr>
            </w:pPr>
            <w:r w:rsidRPr="0062549C">
              <w:rPr>
                <w:rFonts w:ascii="Calibri" w:hAnsi="Calibri" w:cs="Calibri"/>
              </w:rPr>
              <w:t>1963</w:t>
            </w:r>
          </w:p>
        </w:tc>
        <w:tc>
          <w:tcPr>
            <w:tcW w:w="780" w:type="dxa"/>
            <w:tcBorders>
              <w:top w:val="nil"/>
              <w:left w:val="nil"/>
              <w:bottom w:val="single" w:sz="4" w:space="0" w:color="auto"/>
              <w:right w:val="single" w:sz="4" w:space="0" w:color="auto"/>
            </w:tcBorders>
            <w:shd w:val="clear" w:color="auto" w:fill="auto"/>
            <w:noWrap/>
            <w:vAlign w:val="center"/>
          </w:tcPr>
          <w:p w:rsidR="005527EE" w:rsidRPr="0062549C" w:rsidRDefault="005527EE" w:rsidP="005527EE">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5527EE" w:rsidRPr="007B10C7" w:rsidRDefault="005527EE" w:rsidP="005527EE">
            <w:pPr>
              <w:jc w:val="center"/>
              <w:rPr>
                <w:rFonts w:ascii="Calibri" w:hAnsi="Calibri" w:cs="Calibri"/>
              </w:rPr>
            </w:pPr>
            <w:r w:rsidRPr="007B10C7">
              <w:rPr>
                <w:rFonts w:ascii="Calibri" w:hAnsi="Calibri" w:cs="Calibri"/>
              </w:rPr>
              <w:t>N</w:t>
            </w:r>
          </w:p>
        </w:tc>
      </w:tr>
      <w:tr w:rsidR="005527EE" w:rsidRPr="008735BA" w:rsidTr="00F8438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5527EE" w:rsidRPr="0062549C" w:rsidRDefault="005527EE" w:rsidP="005527EE">
            <w:pPr>
              <w:rPr>
                <w:rFonts w:ascii="Calibri" w:hAnsi="Calibri" w:cs="Calibri"/>
              </w:rPr>
            </w:pPr>
            <w:r w:rsidRPr="0062549C">
              <w:rPr>
                <w:rFonts w:ascii="Calibri" w:hAnsi="Calibri" w:cs="Calibri"/>
              </w:rPr>
              <w:t xml:space="preserve">doc. Ing. </w:t>
            </w:r>
            <w:r>
              <w:rPr>
                <w:rFonts w:ascii="Calibri" w:hAnsi="Calibri" w:cs="Calibri"/>
              </w:rPr>
              <w:t>David Tuček,</w:t>
            </w:r>
            <w:r w:rsidRPr="0062549C">
              <w:rPr>
                <w:rFonts w:ascii="Calibri" w:hAnsi="Calibri" w:cs="Calibri"/>
              </w:rPr>
              <w:t xml:space="preserve">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5527EE" w:rsidRPr="0062549C" w:rsidRDefault="005527EE" w:rsidP="005527EE">
            <w:pPr>
              <w:jc w:val="center"/>
              <w:rPr>
                <w:rFonts w:ascii="Calibri" w:hAnsi="Calibri" w:cs="Calibri"/>
              </w:rPr>
            </w:pPr>
            <w:r>
              <w:rPr>
                <w:rFonts w:ascii="Calibri" w:hAnsi="Calibri" w:cs="Calibri"/>
              </w:rPr>
              <w:t>1975</w:t>
            </w:r>
          </w:p>
        </w:tc>
        <w:tc>
          <w:tcPr>
            <w:tcW w:w="780" w:type="dxa"/>
            <w:tcBorders>
              <w:top w:val="nil"/>
              <w:left w:val="nil"/>
              <w:bottom w:val="single" w:sz="4" w:space="0" w:color="auto"/>
              <w:right w:val="single" w:sz="4" w:space="0" w:color="auto"/>
            </w:tcBorders>
            <w:shd w:val="clear" w:color="auto" w:fill="auto"/>
            <w:noWrap/>
            <w:vAlign w:val="center"/>
          </w:tcPr>
          <w:p w:rsidR="005527EE" w:rsidRPr="0062549C" w:rsidRDefault="005527EE" w:rsidP="005527EE">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5527EE" w:rsidRPr="0062549C" w:rsidRDefault="005527EE" w:rsidP="005527EE">
            <w:pPr>
              <w:jc w:val="center"/>
              <w:rPr>
                <w:rFonts w:ascii="Calibri" w:hAnsi="Calibri" w:cs="Calibri"/>
              </w:rPr>
            </w:pPr>
            <w:r w:rsidRPr="007B10C7">
              <w:rPr>
                <w:rFonts w:ascii="Calibri" w:hAnsi="Calibri" w:cs="Calibri"/>
              </w:rPr>
              <w:t>N</w:t>
            </w:r>
          </w:p>
        </w:tc>
      </w:tr>
      <w:tr w:rsidR="005527EE" w:rsidRPr="008735BA" w:rsidTr="00F84388">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5527EE" w:rsidRPr="00C52600" w:rsidRDefault="005527EE" w:rsidP="005527EE">
            <w:pPr>
              <w:rPr>
                <w:rFonts w:ascii="Calibri" w:hAnsi="Calibri" w:cs="Calibri"/>
                <w:b/>
                <w:bCs/>
                <w:color w:val="000000"/>
              </w:rPr>
            </w:pPr>
            <w:r w:rsidRPr="00C52600">
              <w:rPr>
                <w:rFonts w:ascii="Calibri" w:hAnsi="Calibri" w:cs="Calibri"/>
                <w:b/>
                <w:bCs/>
                <w:color w:val="000000"/>
              </w:rPr>
              <w:t>Odborní asistenti</w:t>
            </w:r>
          </w:p>
        </w:tc>
      </w:tr>
      <w:tr w:rsidR="005527EE" w:rsidRPr="008735BA" w:rsidTr="00F8438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5527EE" w:rsidRPr="00686EC2" w:rsidRDefault="005527EE" w:rsidP="005527EE">
            <w:pPr>
              <w:rPr>
                <w:rFonts w:ascii="Calibri" w:hAnsi="Calibri" w:cs="Calibri"/>
              </w:rPr>
            </w:pPr>
            <w:r w:rsidRPr="00686EC2">
              <w:rPr>
                <w:rFonts w:ascii="Calibri" w:hAnsi="Calibri" w:cs="Calibri"/>
              </w:rPr>
              <w:t>Ing. Petra Benyahya,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27EE" w:rsidRPr="00686EC2" w:rsidRDefault="005527EE" w:rsidP="005527EE">
            <w:pPr>
              <w:jc w:val="center"/>
              <w:rPr>
                <w:rFonts w:ascii="Calibri" w:hAnsi="Calibri" w:cs="Calibri"/>
              </w:rPr>
            </w:pPr>
            <w:r w:rsidRPr="00686EC2">
              <w:rPr>
                <w:rFonts w:ascii="Calibri" w:hAnsi="Calibri" w:cs="Calibri"/>
              </w:rPr>
              <w:t>1978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5527EE" w:rsidRPr="00686EC2" w:rsidRDefault="005527EE" w:rsidP="005527EE">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5527EE" w:rsidRPr="00686EC2" w:rsidRDefault="005527EE" w:rsidP="005527EE">
            <w:pPr>
              <w:jc w:val="center"/>
              <w:rPr>
                <w:rFonts w:ascii="Calibri" w:hAnsi="Calibri" w:cs="Calibri"/>
              </w:rPr>
            </w:pPr>
            <w:r w:rsidRPr="00686EC2">
              <w:rPr>
                <w:rFonts w:ascii="Calibri" w:hAnsi="Calibri" w:cs="Calibri"/>
              </w:rPr>
              <w:t>N</w:t>
            </w:r>
          </w:p>
        </w:tc>
      </w:tr>
      <w:tr w:rsidR="005527EE" w:rsidRPr="008735BA" w:rsidTr="00BA777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5527EE" w:rsidRPr="00FC1F9C" w:rsidRDefault="005527EE" w:rsidP="005527EE">
            <w:pPr>
              <w:rPr>
                <w:rFonts w:ascii="Calibri" w:hAnsi="Calibri" w:cs="Calibri"/>
                <w:color w:val="000000"/>
              </w:rPr>
            </w:pPr>
            <w:r w:rsidRPr="00FC1F9C">
              <w:rPr>
                <w:rFonts w:ascii="Calibri" w:hAnsi="Calibri" w:cs="Calibri"/>
                <w:color w:val="000000"/>
              </w:rPr>
              <w:t>Ing. Michaela Blahová,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27EE" w:rsidRPr="00FC1F9C" w:rsidRDefault="005527EE" w:rsidP="005527EE">
            <w:pPr>
              <w:jc w:val="center"/>
              <w:rPr>
                <w:rFonts w:ascii="Calibri" w:hAnsi="Calibri" w:cs="Calibri"/>
                <w:color w:val="000000"/>
              </w:rPr>
            </w:pPr>
            <w:r w:rsidRPr="00FC1F9C">
              <w:rPr>
                <w:rFonts w:ascii="Calibri" w:hAnsi="Calibri" w:cs="Calibri"/>
                <w:color w:val="000000"/>
              </w:rPr>
              <w:t>1983</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5527EE" w:rsidRPr="00FC1F9C" w:rsidRDefault="005527EE" w:rsidP="005527EE">
            <w:pPr>
              <w:jc w:val="center"/>
              <w:rPr>
                <w:rFonts w:ascii="Calibri" w:hAnsi="Calibri" w:cs="Calibri"/>
                <w:color w:val="000000"/>
              </w:rPr>
            </w:pPr>
            <w:r w:rsidRPr="00FC1F9C">
              <w:rPr>
                <w:rFonts w:ascii="Calibri" w:hAnsi="Calibri" w:cs="Calibri"/>
                <w:color w:val="000000"/>
              </w:rPr>
              <w:t>12</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5527EE" w:rsidRPr="00FC1F9C" w:rsidRDefault="005527EE" w:rsidP="005527EE">
            <w:pPr>
              <w:jc w:val="center"/>
              <w:rPr>
                <w:rFonts w:ascii="Calibri" w:hAnsi="Calibri" w:cs="Calibri"/>
                <w:color w:val="000000"/>
              </w:rPr>
            </w:pPr>
            <w:r w:rsidRPr="00FC1F9C">
              <w:rPr>
                <w:rFonts w:ascii="Calibri" w:hAnsi="Calibri" w:cs="Calibri"/>
                <w:color w:val="000000"/>
              </w:rPr>
              <w:t>N</w:t>
            </w:r>
          </w:p>
        </w:tc>
      </w:tr>
      <w:tr w:rsidR="005527EE" w:rsidRPr="008735BA" w:rsidTr="00F8438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5527EE" w:rsidRPr="00686EC2" w:rsidRDefault="005527EE" w:rsidP="005527EE">
            <w:pPr>
              <w:rPr>
                <w:rFonts w:ascii="Calibri" w:hAnsi="Calibri" w:cs="Calibri"/>
              </w:rPr>
            </w:pPr>
            <w:r w:rsidRPr="00686EC2">
              <w:rPr>
                <w:rFonts w:ascii="Calibri" w:hAnsi="Calibri" w:cs="Calibri"/>
              </w:rPr>
              <w:t xml:space="preserve">Ing. </w:t>
            </w:r>
            <w:r>
              <w:rPr>
                <w:rFonts w:ascii="Calibri" w:hAnsi="Calibri" w:cs="Calibri"/>
              </w:rPr>
              <w:t>Ján Dvorský</w:t>
            </w:r>
            <w:r w:rsidRPr="00686EC2">
              <w:rPr>
                <w:rFonts w:ascii="Calibri" w:hAnsi="Calibri" w:cs="Calibri"/>
              </w:rPr>
              <w:t>,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27EE" w:rsidRPr="00686EC2" w:rsidRDefault="005527EE" w:rsidP="005527EE">
            <w:pPr>
              <w:jc w:val="center"/>
              <w:rPr>
                <w:rFonts w:ascii="Calibri" w:hAnsi="Calibri" w:cs="Calibri"/>
              </w:rPr>
            </w:pPr>
            <w:r w:rsidRPr="00686EC2">
              <w:rPr>
                <w:rFonts w:ascii="Calibri" w:hAnsi="Calibri" w:cs="Calibri"/>
              </w:rPr>
              <w:t>1</w:t>
            </w:r>
            <w:r>
              <w:rPr>
                <w:rFonts w:ascii="Calibri" w:hAnsi="Calibri" w:cs="Calibri"/>
              </w:rPr>
              <w:t>98</w:t>
            </w:r>
            <w:r w:rsidRPr="00686EC2">
              <w:rPr>
                <w:rFonts w:ascii="Calibri" w:hAnsi="Calibri" w:cs="Calibri"/>
              </w:rPr>
              <w:t>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5527EE" w:rsidRPr="00686EC2" w:rsidRDefault="005527EE" w:rsidP="005527EE">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5527EE" w:rsidRPr="00686EC2" w:rsidRDefault="005527EE" w:rsidP="0074748F">
            <w:pPr>
              <w:jc w:val="center"/>
              <w:rPr>
                <w:rFonts w:ascii="Calibri" w:hAnsi="Calibri" w:cs="Calibri"/>
              </w:rPr>
            </w:pPr>
            <w:r>
              <w:rPr>
                <w:rFonts w:ascii="Calibri" w:hAnsi="Calibri" w:cs="Calibri"/>
              </w:rPr>
              <w:t>U - 31.8.20</w:t>
            </w:r>
            <w:ins w:id="237" w:author="Pavla Trefilová" w:date="2019-09-10T14:29:00Z">
              <w:r w:rsidR="0074748F">
                <w:rPr>
                  <w:rFonts w:ascii="Calibri" w:hAnsi="Calibri" w:cs="Calibri"/>
                </w:rPr>
                <w:t>22</w:t>
              </w:r>
            </w:ins>
            <w:del w:id="238" w:author="Pavla Trefilová" w:date="2019-09-10T14:29:00Z">
              <w:r w:rsidDel="0074748F">
                <w:rPr>
                  <w:rFonts w:ascii="Calibri" w:hAnsi="Calibri" w:cs="Calibri"/>
                </w:rPr>
                <w:delText>19</w:delText>
              </w:r>
            </w:del>
          </w:p>
        </w:tc>
      </w:tr>
      <w:tr w:rsidR="005527EE" w:rsidRPr="008735BA" w:rsidTr="00F8438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5527EE" w:rsidRPr="00686EC2" w:rsidRDefault="005527EE" w:rsidP="005527EE">
            <w:pPr>
              <w:rPr>
                <w:rFonts w:ascii="Calibri" w:hAnsi="Calibri" w:cs="Calibri"/>
              </w:rPr>
            </w:pPr>
            <w:r w:rsidRPr="00686EC2">
              <w:rPr>
                <w:rFonts w:ascii="Calibri" w:hAnsi="Calibri" w:cs="Calibri"/>
              </w:rPr>
              <w:t xml:space="preserve">Ing. </w:t>
            </w:r>
            <w:r>
              <w:rPr>
                <w:rFonts w:ascii="Calibri" w:hAnsi="Calibri" w:cs="Calibri"/>
              </w:rPr>
              <w:t>Lubor Homolka</w:t>
            </w:r>
            <w:r w:rsidRPr="00686EC2">
              <w:rPr>
                <w:rFonts w:ascii="Calibri" w:hAnsi="Calibri" w:cs="Calibri"/>
              </w:rPr>
              <w:t>,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27EE" w:rsidRPr="00686EC2" w:rsidRDefault="005527EE" w:rsidP="005527EE">
            <w:pPr>
              <w:jc w:val="center"/>
              <w:rPr>
                <w:rFonts w:ascii="Calibri" w:hAnsi="Calibri" w:cs="Calibri"/>
              </w:rPr>
            </w:pPr>
            <w:r>
              <w:rPr>
                <w:rFonts w:ascii="Calibri" w:hAnsi="Calibri" w:cs="Calibri"/>
              </w:rPr>
              <w:t>1985</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5527EE" w:rsidRPr="00686EC2" w:rsidRDefault="005527EE" w:rsidP="005527EE">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5527EE" w:rsidRPr="00686EC2" w:rsidRDefault="005527EE" w:rsidP="005527EE">
            <w:pPr>
              <w:jc w:val="center"/>
              <w:rPr>
                <w:rFonts w:ascii="Calibri" w:hAnsi="Calibri" w:cs="Calibri"/>
              </w:rPr>
            </w:pPr>
            <w:r w:rsidRPr="00686EC2">
              <w:rPr>
                <w:rFonts w:ascii="Calibri" w:hAnsi="Calibri" w:cs="Calibri"/>
              </w:rPr>
              <w:t>N</w:t>
            </w:r>
          </w:p>
        </w:tc>
      </w:tr>
      <w:tr w:rsidR="005527EE" w:rsidRPr="008735BA" w:rsidTr="00F8438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5527EE" w:rsidRPr="00686EC2" w:rsidRDefault="005527EE" w:rsidP="005527EE">
            <w:pPr>
              <w:rPr>
                <w:rFonts w:ascii="Calibri" w:hAnsi="Calibri" w:cs="Calibri"/>
              </w:rPr>
            </w:pPr>
            <w:r>
              <w:rPr>
                <w:rFonts w:ascii="Calibri" w:hAnsi="Calibri" w:cs="Calibri"/>
              </w:rPr>
              <w:t>Mgr. Alena Kolčavová,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27EE" w:rsidRPr="00686EC2" w:rsidRDefault="005527EE" w:rsidP="005527EE">
            <w:pPr>
              <w:jc w:val="center"/>
              <w:rPr>
                <w:rFonts w:ascii="Calibri" w:hAnsi="Calibri" w:cs="Calibri"/>
              </w:rPr>
            </w:pPr>
            <w:r>
              <w:rPr>
                <w:rFonts w:ascii="Calibri" w:hAnsi="Calibri" w:cs="Calibri"/>
              </w:rPr>
              <w:t>1964</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5527EE" w:rsidRPr="00686EC2" w:rsidRDefault="005527EE" w:rsidP="005527EE">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5527EE" w:rsidRPr="00686EC2" w:rsidRDefault="005527EE" w:rsidP="005527EE">
            <w:pPr>
              <w:jc w:val="center"/>
              <w:rPr>
                <w:rFonts w:ascii="Calibri" w:hAnsi="Calibri" w:cs="Calibri"/>
              </w:rPr>
            </w:pPr>
            <w:r>
              <w:rPr>
                <w:rFonts w:ascii="Calibri" w:hAnsi="Calibri" w:cs="Calibri"/>
              </w:rPr>
              <w:t>N</w:t>
            </w:r>
          </w:p>
        </w:tc>
      </w:tr>
      <w:tr w:rsidR="005527EE" w:rsidRPr="008735BA" w:rsidTr="00F8438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5527EE" w:rsidRPr="00686EC2" w:rsidRDefault="005527EE" w:rsidP="005527EE">
            <w:pPr>
              <w:rPr>
                <w:rFonts w:ascii="Calibri" w:hAnsi="Calibri" w:cs="Calibri"/>
              </w:rPr>
            </w:pPr>
            <w:r w:rsidRPr="008C2568">
              <w:rPr>
                <w:rFonts w:ascii="Calibri" w:hAnsi="Calibri" w:cs="Calibri"/>
              </w:rPr>
              <w:t>Ing. Michael Adu Kwarteng</w:t>
            </w:r>
            <w:r>
              <w:rPr>
                <w:rFonts w:ascii="Calibri" w:hAnsi="Calibri" w:cs="Calibri"/>
              </w:rPr>
              <w:t>,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27EE" w:rsidRPr="00686EC2" w:rsidRDefault="005527EE" w:rsidP="005527EE">
            <w:pPr>
              <w:jc w:val="center"/>
              <w:rPr>
                <w:rFonts w:ascii="Calibri" w:hAnsi="Calibri" w:cs="Calibri"/>
              </w:rPr>
            </w:pPr>
            <w:r>
              <w:rPr>
                <w:rFonts w:ascii="Calibri" w:hAnsi="Calibri" w:cs="Calibri"/>
              </w:rPr>
              <w:t>1986</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5527EE" w:rsidRPr="00686EC2" w:rsidRDefault="005527EE" w:rsidP="005527EE">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5527EE" w:rsidRPr="00686EC2" w:rsidRDefault="005527EE" w:rsidP="0074748F">
            <w:pPr>
              <w:jc w:val="center"/>
              <w:rPr>
                <w:rFonts w:ascii="Calibri" w:hAnsi="Calibri" w:cs="Calibri"/>
              </w:rPr>
            </w:pPr>
            <w:r w:rsidRPr="00686EC2">
              <w:rPr>
                <w:rFonts w:ascii="Calibri" w:hAnsi="Calibri" w:cs="Calibri"/>
              </w:rPr>
              <w:t>U - 31.8.</w:t>
            </w:r>
            <w:del w:id="239" w:author="Pavla Trefilová" w:date="2019-09-10T14:30:00Z">
              <w:r w:rsidRPr="00686EC2" w:rsidDel="0074748F">
                <w:rPr>
                  <w:rFonts w:ascii="Calibri" w:hAnsi="Calibri" w:cs="Calibri"/>
                </w:rPr>
                <w:delText>2019</w:delText>
              </w:r>
            </w:del>
            <w:ins w:id="240" w:author="Pavla Trefilová" w:date="2019-09-10T14:30:00Z">
              <w:r w:rsidR="0074748F" w:rsidRPr="00686EC2">
                <w:rPr>
                  <w:rFonts w:ascii="Calibri" w:hAnsi="Calibri" w:cs="Calibri"/>
                </w:rPr>
                <w:t>20</w:t>
              </w:r>
              <w:r w:rsidR="0074748F">
                <w:rPr>
                  <w:rFonts w:ascii="Calibri" w:hAnsi="Calibri" w:cs="Calibri"/>
                </w:rPr>
                <w:t>22</w:t>
              </w:r>
            </w:ins>
          </w:p>
        </w:tc>
      </w:tr>
      <w:tr w:rsidR="005527EE" w:rsidRPr="008735BA" w:rsidTr="00F8438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5527EE" w:rsidRPr="00686EC2" w:rsidRDefault="005527EE" w:rsidP="005527EE">
            <w:pPr>
              <w:rPr>
                <w:rFonts w:ascii="Calibri" w:hAnsi="Calibri" w:cs="Calibri"/>
              </w:rPr>
            </w:pPr>
            <w:r w:rsidRPr="00686EC2">
              <w:rPr>
                <w:rFonts w:ascii="Calibri" w:hAnsi="Calibri" w:cs="Calibri"/>
              </w:rPr>
              <w:t>Ing. Jana Matošková,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27EE" w:rsidRPr="00686EC2" w:rsidRDefault="005527EE" w:rsidP="005527EE">
            <w:pPr>
              <w:jc w:val="center"/>
              <w:rPr>
                <w:rFonts w:ascii="Calibri" w:hAnsi="Calibri" w:cs="Calibri"/>
              </w:rPr>
            </w:pPr>
            <w:r w:rsidRPr="00686EC2">
              <w:rPr>
                <w:rFonts w:ascii="Calibri" w:hAnsi="Calibri" w:cs="Calibri"/>
              </w:rPr>
              <w:t>1979</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5527EE" w:rsidRPr="00686EC2" w:rsidRDefault="005527EE" w:rsidP="005527EE">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5527EE" w:rsidRPr="00686EC2" w:rsidRDefault="005527EE" w:rsidP="005527EE">
            <w:pPr>
              <w:jc w:val="center"/>
              <w:rPr>
                <w:rFonts w:ascii="Calibri" w:hAnsi="Calibri" w:cs="Calibri"/>
              </w:rPr>
            </w:pPr>
            <w:r w:rsidRPr="00686EC2">
              <w:rPr>
                <w:rFonts w:ascii="Calibri" w:hAnsi="Calibri" w:cs="Calibri"/>
              </w:rPr>
              <w:t>N</w:t>
            </w:r>
          </w:p>
        </w:tc>
      </w:tr>
      <w:tr w:rsidR="005527EE" w:rsidRPr="008735BA" w:rsidTr="00F8438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5527EE" w:rsidRPr="00686EC2" w:rsidRDefault="005527EE" w:rsidP="005527EE">
            <w:pPr>
              <w:rPr>
                <w:rFonts w:ascii="Calibri" w:hAnsi="Calibri" w:cs="Calibri"/>
              </w:rPr>
            </w:pPr>
            <w:r w:rsidRPr="00686EC2">
              <w:rPr>
                <w:rFonts w:ascii="Calibri" w:hAnsi="Calibri" w:cs="Calibri"/>
              </w:rPr>
              <w:t>Ing. Přemysl Pálka,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27EE" w:rsidRPr="00686EC2" w:rsidRDefault="005527EE" w:rsidP="005527EE">
            <w:pPr>
              <w:jc w:val="center"/>
              <w:rPr>
                <w:rFonts w:ascii="Calibri" w:hAnsi="Calibri" w:cs="Calibri"/>
              </w:rPr>
            </w:pPr>
            <w:r w:rsidRPr="00686EC2">
              <w:rPr>
                <w:rFonts w:ascii="Calibri" w:hAnsi="Calibri" w:cs="Calibri"/>
              </w:rPr>
              <w:t>1982</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5527EE" w:rsidRPr="00686EC2" w:rsidRDefault="005527EE" w:rsidP="005527EE">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5527EE" w:rsidRPr="00686EC2" w:rsidRDefault="005527EE" w:rsidP="005527EE">
            <w:pPr>
              <w:jc w:val="center"/>
              <w:rPr>
                <w:rFonts w:ascii="Calibri" w:hAnsi="Calibri" w:cs="Calibri"/>
              </w:rPr>
            </w:pPr>
            <w:r w:rsidRPr="00686EC2">
              <w:rPr>
                <w:rFonts w:ascii="Calibri" w:hAnsi="Calibri" w:cs="Calibri"/>
              </w:rPr>
              <w:t>N</w:t>
            </w:r>
          </w:p>
        </w:tc>
      </w:tr>
      <w:tr w:rsidR="005527EE" w:rsidRPr="008735BA" w:rsidTr="00F8438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5527EE" w:rsidRPr="00686EC2" w:rsidRDefault="005527EE" w:rsidP="005527EE">
            <w:pPr>
              <w:rPr>
                <w:rFonts w:ascii="Calibri" w:hAnsi="Calibri" w:cs="Calibri"/>
              </w:rPr>
            </w:pPr>
            <w:r>
              <w:rPr>
                <w:rFonts w:ascii="Calibri" w:hAnsi="Calibri" w:cs="Calibri"/>
              </w:rPr>
              <w:t>Nibedita Saha, Ph.D. MBA</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27EE" w:rsidRPr="00686EC2" w:rsidRDefault="005527EE" w:rsidP="005527EE">
            <w:pPr>
              <w:jc w:val="center"/>
              <w:rPr>
                <w:rFonts w:ascii="Calibri" w:hAnsi="Calibri" w:cs="Calibri"/>
              </w:rPr>
            </w:pPr>
            <w:r>
              <w:rPr>
                <w:rFonts w:ascii="Calibri" w:hAnsi="Calibri" w:cs="Calibri"/>
              </w:rPr>
              <w:t>1970</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5527EE" w:rsidRPr="00686EC2" w:rsidRDefault="005527EE" w:rsidP="005527EE">
            <w:pPr>
              <w:jc w:val="center"/>
              <w:rPr>
                <w:rFonts w:ascii="Calibri" w:hAnsi="Calibri" w:cs="Calibri"/>
              </w:rPr>
            </w:pPr>
            <w:r>
              <w:rPr>
                <w:rFonts w:ascii="Calibri" w:hAnsi="Calibri" w:cs="Calibri"/>
              </w:rPr>
              <w:t>70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5527EE" w:rsidRPr="00686EC2" w:rsidRDefault="005527EE" w:rsidP="005527EE">
            <w:pPr>
              <w:jc w:val="center"/>
              <w:rPr>
                <w:rFonts w:ascii="Calibri" w:hAnsi="Calibri" w:cs="Calibri"/>
              </w:rPr>
            </w:pPr>
            <w:r>
              <w:rPr>
                <w:rFonts w:ascii="Calibri" w:hAnsi="Calibri" w:cs="Calibri"/>
              </w:rPr>
              <w:t>N</w:t>
            </w:r>
          </w:p>
        </w:tc>
      </w:tr>
      <w:tr w:rsidR="005527EE" w:rsidRPr="008735BA" w:rsidTr="00F8438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5527EE" w:rsidRPr="00686EC2" w:rsidRDefault="005527EE" w:rsidP="005527EE">
            <w:pPr>
              <w:rPr>
                <w:rFonts w:ascii="Calibri" w:hAnsi="Calibri" w:cs="Calibri"/>
              </w:rPr>
            </w:pPr>
            <w:r>
              <w:rPr>
                <w:rFonts w:ascii="Calibri" w:hAnsi="Calibri" w:cs="Calibri"/>
              </w:rPr>
              <w:t>Ing. Karel Slinták,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27EE" w:rsidRPr="00686EC2" w:rsidRDefault="005527EE" w:rsidP="005527EE">
            <w:pPr>
              <w:jc w:val="center"/>
              <w:rPr>
                <w:rFonts w:ascii="Calibri" w:hAnsi="Calibri" w:cs="Calibri"/>
              </w:rPr>
            </w:pPr>
            <w:r>
              <w:rPr>
                <w:rFonts w:ascii="Calibri" w:hAnsi="Calibri" w:cs="Calibri"/>
              </w:rPr>
              <w:t>1981</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5527EE" w:rsidRPr="00686EC2" w:rsidRDefault="005527EE" w:rsidP="005527EE">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5527EE" w:rsidRPr="00686EC2" w:rsidRDefault="005527EE" w:rsidP="005527EE">
            <w:pPr>
              <w:jc w:val="center"/>
              <w:rPr>
                <w:rFonts w:ascii="Calibri" w:hAnsi="Calibri" w:cs="Calibri"/>
              </w:rPr>
            </w:pPr>
            <w:r>
              <w:rPr>
                <w:rFonts w:ascii="Calibri" w:hAnsi="Calibri" w:cs="Calibri"/>
              </w:rPr>
              <w:t>N</w:t>
            </w:r>
          </w:p>
        </w:tc>
      </w:tr>
      <w:tr w:rsidR="005527EE" w:rsidRPr="008735BA" w:rsidTr="00F8438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5527EE" w:rsidRPr="00686EC2" w:rsidRDefault="005527EE" w:rsidP="005527EE">
            <w:pPr>
              <w:rPr>
                <w:rFonts w:ascii="Calibri" w:hAnsi="Calibri" w:cs="Calibri"/>
              </w:rPr>
            </w:pPr>
            <w:r w:rsidRPr="00686EC2">
              <w:rPr>
                <w:rFonts w:ascii="Calibri" w:hAnsi="Calibri" w:cs="Calibri"/>
              </w:rPr>
              <w:t>Ing. Lucie Tomancová,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5527EE" w:rsidRPr="00686EC2" w:rsidRDefault="005527EE" w:rsidP="005527EE">
            <w:pPr>
              <w:jc w:val="center"/>
              <w:rPr>
                <w:rFonts w:ascii="Calibri" w:hAnsi="Calibri" w:cs="Calibri"/>
              </w:rPr>
            </w:pPr>
            <w:r w:rsidRPr="00686EC2">
              <w:rPr>
                <w:rFonts w:ascii="Calibri" w:hAnsi="Calibri" w:cs="Calibri"/>
              </w:rPr>
              <w:t>1981</w:t>
            </w:r>
          </w:p>
        </w:tc>
        <w:tc>
          <w:tcPr>
            <w:tcW w:w="780" w:type="dxa"/>
            <w:tcBorders>
              <w:top w:val="nil"/>
              <w:left w:val="nil"/>
              <w:bottom w:val="single" w:sz="4" w:space="0" w:color="auto"/>
              <w:right w:val="single" w:sz="4" w:space="0" w:color="auto"/>
            </w:tcBorders>
            <w:shd w:val="clear" w:color="auto" w:fill="auto"/>
            <w:noWrap/>
            <w:vAlign w:val="center"/>
          </w:tcPr>
          <w:p w:rsidR="005527EE" w:rsidRPr="00686EC2" w:rsidRDefault="005527EE" w:rsidP="005527EE">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5527EE" w:rsidRPr="00686EC2" w:rsidRDefault="005527EE" w:rsidP="005527EE">
            <w:pPr>
              <w:jc w:val="center"/>
              <w:rPr>
                <w:rFonts w:ascii="Calibri" w:hAnsi="Calibri" w:cs="Calibri"/>
              </w:rPr>
            </w:pPr>
            <w:r w:rsidRPr="00686EC2">
              <w:rPr>
                <w:rFonts w:ascii="Calibri" w:hAnsi="Calibri" w:cs="Calibri"/>
              </w:rPr>
              <w:t>N</w:t>
            </w:r>
          </w:p>
        </w:tc>
      </w:tr>
      <w:tr w:rsidR="005527EE" w:rsidRPr="008735BA" w:rsidTr="00F8438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5527EE" w:rsidRPr="0062549C" w:rsidRDefault="005527EE" w:rsidP="005527EE">
            <w:pPr>
              <w:rPr>
                <w:rFonts w:ascii="Calibri" w:hAnsi="Calibri" w:cs="Calibri"/>
              </w:rPr>
            </w:pPr>
            <w:r w:rsidRPr="0062549C">
              <w:rPr>
                <w:rFonts w:ascii="Calibri" w:hAnsi="Calibri" w:cs="Calibri"/>
              </w:rPr>
              <w:t>Ing. Janka Vydrová,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5527EE" w:rsidRPr="0062549C" w:rsidRDefault="005527EE" w:rsidP="005527EE">
            <w:pPr>
              <w:jc w:val="center"/>
              <w:rPr>
                <w:rFonts w:ascii="Calibri" w:hAnsi="Calibri" w:cs="Calibri"/>
              </w:rPr>
            </w:pPr>
            <w:r w:rsidRPr="0062549C">
              <w:rPr>
                <w:rFonts w:ascii="Calibri" w:hAnsi="Calibri" w:cs="Calibri"/>
              </w:rPr>
              <w:t>1982</w:t>
            </w:r>
          </w:p>
        </w:tc>
        <w:tc>
          <w:tcPr>
            <w:tcW w:w="780" w:type="dxa"/>
            <w:tcBorders>
              <w:top w:val="nil"/>
              <w:left w:val="nil"/>
              <w:bottom w:val="single" w:sz="4" w:space="0" w:color="auto"/>
              <w:right w:val="single" w:sz="4" w:space="0" w:color="auto"/>
            </w:tcBorders>
            <w:shd w:val="clear" w:color="auto" w:fill="auto"/>
            <w:noWrap/>
            <w:vAlign w:val="center"/>
          </w:tcPr>
          <w:p w:rsidR="005527EE" w:rsidRPr="0062549C" w:rsidRDefault="005527EE" w:rsidP="005527EE">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5527EE" w:rsidRPr="0062549C" w:rsidRDefault="005527EE" w:rsidP="005527EE">
            <w:pPr>
              <w:jc w:val="center"/>
              <w:rPr>
                <w:rFonts w:ascii="Calibri" w:hAnsi="Calibri" w:cs="Calibri"/>
              </w:rPr>
            </w:pPr>
            <w:r w:rsidRPr="00867B16">
              <w:rPr>
                <w:rFonts w:ascii="Calibri" w:hAnsi="Calibri" w:cs="Calibri"/>
              </w:rPr>
              <w:t>N</w:t>
            </w:r>
          </w:p>
        </w:tc>
      </w:tr>
      <w:tr w:rsidR="005527EE" w:rsidRPr="008735BA" w:rsidTr="00F8438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5527EE" w:rsidRPr="00686EC2" w:rsidRDefault="005527EE" w:rsidP="005527EE">
            <w:pPr>
              <w:rPr>
                <w:rFonts w:ascii="Calibri" w:hAnsi="Calibri" w:cs="Calibri"/>
              </w:rPr>
            </w:pPr>
            <w:r>
              <w:rPr>
                <w:rFonts w:ascii="Calibri" w:hAnsi="Calibri" w:cs="Calibri"/>
              </w:rPr>
              <w:t>JUDr. Jiří Zicha,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5527EE" w:rsidRPr="00686EC2" w:rsidRDefault="005527EE" w:rsidP="005527EE">
            <w:pPr>
              <w:jc w:val="center"/>
              <w:rPr>
                <w:rFonts w:ascii="Calibri" w:hAnsi="Calibri" w:cs="Calibri"/>
              </w:rPr>
            </w:pPr>
            <w:r>
              <w:rPr>
                <w:rFonts w:ascii="Calibri" w:hAnsi="Calibri" w:cs="Calibri"/>
              </w:rPr>
              <w:t>1977</w:t>
            </w:r>
          </w:p>
        </w:tc>
        <w:tc>
          <w:tcPr>
            <w:tcW w:w="780" w:type="dxa"/>
            <w:tcBorders>
              <w:top w:val="nil"/>
              <w:left w:val="nil"/>
              <w:bottom w:val="single" w:sz="4" w:space="0" w:color="auto"/>
              <w:right w:val="single" w:sz="4" w:space="0" w:color="auto"/>
            </w:tcBorders>
            <w:shd w:val="clear" w:color="auto" w:fill="auto"/>
            <w:noWrap/>
            <w:vAlign w:val="center"/>
          </w:tcPr>
          <w:p w:rsidR="005527EE" w:rsidRPr="00686EC2" w:rsidRDefault="005527EE" w:rsidP="005527EE">
            <w:pPr>
              <w:jc w:val="center"/>
              <w:rPr>
                <w:rFonts w:ascii="Calibri" w:hAnsi="Calibri" w:cs="Calibri"/>
              </w:rPr>
            </w:pPr>
            <w:r>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5527EE" w:rsidRPr="00686EC2" w:rsidRDefault="005527EE" w:rsidP="005527EE">
            <w:pPr>
              <w:jc w:val="center"/>
              <w:rPr>
                <w:rFonts w:ascii="Calibri" w:hAnsi="Calibri" w:cs="Calibri"/>
              </w:rPr>
            </w:pPr>
            <w:r>
              <w:rPr>
                <w:rFonts w:ascii="Calibri" w:hAnsi="Calibri" w:cs="Calibri"/>
              </w:rPr>
              <w:t>N</w:t>
            </w:r>
          </w:p>
        </w:tc>
      </w:tr>
      <w:tr w:rsidR="005527EE" w:rsidRPr="008735BA" w:rsidTr="00F8438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5527EE" w:rsidRPr="00686EC2" w:rsidRDefault="005527EE" w:rsidP="005527EE">
            <w:pPr>
              <w:rPr>
                <w:rFonts w:ascii="Calibri" w:hAnsi="Calibri" w:cs="Calibri"/>
              </w:rPr>
            </w:pPr>
            <w:r>
              <w:rPr>
                <w:rFonts w:ascii="Calibri" w:hAnsi="Calibri" w:cs="Calibri"/>
              </w:rPr>
              <w:t>RNDr. Bedřich Zimola,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5527EE" w:rsidRPr="00686EC2" w:rsidRDefault="005527EE" w:rsidP="005527EE">
            <w:pPr>
              <w:jc w:val="center"/>
              <w:rPr>
                <w:rFonts w:ascii="Calibri" w:hAnsi="Calibri" w:cs="Calibri"/>
              </w:rPr>
            </w:pPr>
            <w:r>
              <w:rPr>
                <w:rFonts w:ascii="Calibri" w:hAnsi="Calibri" w:cs="Calibri"/>
              </w:rPr>
              <w:t>1954</w:t>
            </w:r>
          </w:p>
        </w:tc>
        <w:tc>
          <w:tcPr>
            <w:tcW w:w="780" w:type="dxa"/>
            <w:tcBorders>
              <w:top w:val="nil"/>
              <w:left w:val="nil"/>
              <w:bottom w:val="single" w:sz="4" w:space="0" w:color="auto"/>
              <w:right w:val="single" w:sz="4" w:space="0" w:color="auto"/>
            </w:tcBorders>
            <w:shd w:val="clear" w:color="auto" w:fill="auto"/>
            <w:noWrap/>
            <w:vAlign w:val="center"/>
          </w:tcPr>
          <w:p w:rsidR="005527EE" w:rsidRPr="00686EC2" w:rsidRDefault="005527EE" w:rsidP="005527EE">
            <w:pPr>
              <w:jc w:val="center"/>
              <w:rPr>
                <w:rFonts w:ascii="Calibri" w:hAnsi="Calibri" w:cs="Calibri"/>
              </w:rPr>
            </w:pPr>
            <w:r>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5527EE" w:rsidRPr="00686EC2" w:rsidRDefault="005527EE" w:rsidP="005527EE">
            <w:pPr>
              <w:jc w:val="center"/>
              <w:rPr>
                <w:rFonts w:ascii="Calibri" w:hAnsi="Calibri" w:cs="Calibri"/>
              </w:rPr>
            </w:pPr>
            <w:r>
              <w:rPr>
                <w:rFonts w:ascii="Calibri" w:hAnsi="Calibri" w:cs="Calibri"/>
              </w:rPr>
              <w:t>N</w:t>
            </w:r>
          </w:p>
        </w:tc>
      </w:tr>
      <w:tr w:rsidR="005527EE" w:rsidRPr="008735BA" w:rsidTr="00F84388">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5527EE" w:rsidRPr="009E0288" w:rsidRDefault="005527EE" w:rsidP="005527EE">
            <w:pPr>
              <w:rPr>
                <w:rFonts w:ascii="Calibri" w:hAnsi="Calibri" w:cs="Calibri"/>
                <w:b/>
                <w:bCs/>
              </w:rPr>
            </w:pPr>
            <w:r w:rsidRPr="00C52600">
              <w:rPr>
                <w:rFonts w:ascii="Calibri" w:hAnsi="Calibri" w:cs="Calibri"/>
                <w:b/>
                <w:bCs/>
              </w:rPr>
              <w:t>Lektoři</w:t>
            </w:r>
          </w:p>
        </w:tc>
      </w:tr>
      <w:tr w:rsidR="005527EE" w:rsidRPr="008735BA" w:rsidTr="00F84388">
        <w:trPr>
          <w:trHeight w:val="300"/>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5527EE" w:rsidRPr="00C52600" w:rsidRDefault="005527EE" w:rsidP="009A4263">
            <w:pPr>
              <w:rPr>
                <w:rFonts w:ascii="Calibri" w:hAnsi="Calibri" w:cs="Calibri"/>
              </w:rPr>
            </w:pPr>
            <w:r>
              <w:rPr>
                <w:rFonts w:ascii="Calibri" w:hAnsi="Calibri" w:cs="Calibri"/>
              </w:rPr>
              <w:t xml:space="preserve">Mgr. </w:t>
            </w:r>
            <w:del w:id="241" w:author="Pavla Trefilová" w:date="2019-09-16T08:50:00Z">
              <w:r w:rsidDel="009A4263">
                <w:rPr>
                  <w:rFonts w:ascii="Calibri" w:hAnsi="Calibri" w:cs="Calibri"/>
                </w:rPr>
                <w:delText>Marcela Krumpolcová</w:delText>
              </w:r>
            </w:del>
            <w:ins w:id="242" w:author="Pavla Trefilová" w:date="2019-09-16T08:50:00Z">
              <w:r w:rsidR="009A4263">
                <w:rPr>
                  <w:rFonts w:ascii="Calibri" w:hAnsi="Calibri" w:cs="Calibri"/>
                </w:rPr>
                <w:t>Eva Chmelařová</w:t>
              </w:r>
            </w:ins>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5527EE" w:rsidRPr="008735BA" w:rsidRDefault="005527EE" w:rsidP="005527EE">
            <w:pPr>
              <w:jc w:val="center"/>
              <w:rPr>
                <w:rFonts w:ascii="Calibri" w:hAnsi="Calibri" w:cs="Calibri"/>
                <w:color w:val="000000"/>
              </w:rPr>
            </w:pPr>
            <w:r>
              <w:rPr>
                <w:rFonts w:ascii="Calibri" w:hAnsi="Calibri" w:cs="Calibri"/>
                <w:color w:val="000000"/>
              </w:rPr>
              <w:t>1978</w:t>
            </w:r>
          </w:p>
        </w:tc>
        <w:tc>
          <w:tcPr>
            <w:tcW w:w="780" w:type="dxa"/>
            <w:tcBorders>
              <w:top w:val="single" w:sz="12" w:space="0" w:color="auto"/>
              <w:left w:val="nil"/>
              <w:bottom w:val="single" w:sz="4" w:space="0" w:color="auto"/>
              <w:right w:val="single" w:sz="4" w:space="0" w:color="auto"/>
            </w:tcBorders>
            <w:shd w:val="clear" w:color="auto" w:fill="auto"/>
            <w:noWrap/>
            <w:vAlign w:val="bottom"/>
          </w:tcPr>
          <w:p w:rsidR="005527EE" w:rsidRPr="008735BA" w:rsidRDefault="005527EE" w:rsidP="005527EE">
            <w:pPr>
              <w:jc w:val="center"/>
              <w:rPr>
                <w:rFonts w:ascii="Calibri" w:hAnsi="Calibri" w:cs="Calibri"/>
                <w:color w:val="000000"/>
              </w:rPr>
            </w:pPr>
            <w:r>
              <w:rPr>
                <w:rFonts w:ascii="Calibri" w:hAnsi="Calibri" w:cs="Calibri"/>
                <w:color w:val="000000"/>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vAlign w:val="bottom"/>
          </w:tcPr>
          <w:p w:rsidR="005527EE" w:rsidRDefault="005527EE" w:rsidP="005527EE">
            <w:pPr>
              <w:jc w:val="center"/>
            </w:pPr>
            <w:r>
              <w:rPr>
                <w:rFonts w:ascii="Calibri" w:hAnsi="Calibri" w:cs="Calibri"/>
              </w:rPr>
              <w:t>U - 31.8.202</w:t>
            </w:r>
            <w:ins w:id="243" w:author="Pavla Trefilová" w:date="2019-09-16T08:50:00Z">
              <w:r w:rsidR="009A4263">
                <w:rPr>
                  <w:rFonts w:ascii="Calibri" w:hAnsi="Calibri" w:cs="Calibri"/>
                </w:rPr>
                <w:t>2</w:t>
              </w:r>
            </w:ins>
            <w:del w:id="244" w:author="Pavla Trefilová" w:date="2019-09-16T08:50:00Z">
              <w:r w:rsidDel="009A4263">
                <w:rPr>
                  <w:rFonts w:ascii="Calibri" w:hAnsi="Calibri" w:cs="Calibri"/>
                </w:rPr>
                <w:delText>1</w:delText>
              </w:r>
            </w:del>
          </w:p>
        </w:tc>
      </w:tr>
      <w:tr w:rsidR="005527EE" w:rsidRPr="008735BA" w:rsidTr="008424D2">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5527EE" w:rsidRPr="00BA52B1" w:rsidRDefault="005527EE" w:rsidP="005527EE">
            <w:pPr>
              <w:rPr>
                <w:rFonts w:asciiTheme="minorHAnsi" w:hAnsiTheme="minorHAnsi" w:cstheme="minorHAnsi"/>
                <w:color w:val="000000"/>
              </w:rPr>
            </w:pPr>
            <w:r w:rsidRPr="00BA52B1">
              <w:rPr>
                <w:rFonts w:asciiTheme="minorHAnsi" w:hAnsiTheme="minorHAnsi" w:cstheme="minorHAnsi"/>
                <w:color w:val="000000"/>
              </w:rPr>
              <w:t>PhDr. Jana Semotamová</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27EE" w:rsidRPr="00BA52B1" w:rsidRDefault="005527EE" w:rsidP="005527EE">
            <w:pPr>
              <w:jc w:val="center"/>
              <w:rPr>
                <w:rFonts w:asciiTheme="minorHAnsi" w:hAnsiTheme="minorHAnsi" w:cstheme="minorHAnsi"/>
                <w:color w:val="000000"/>
              </w:rPr>
            </w:pPr>
            <w:r w:rsidRPr="00BA52B1">
              <w:rPr>
                <w:rFonts w:asciiTheme="minorHAnsi" w:hAnsiTheme="minorHAnsi" w:cstheme="minorHAnsi"/>
                <w:color w:val="000000"/>
              </w:rPr>
              <w:t>1960</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5527EE" w:rsidRPr="00BA52B1" w:rsidRDefault="005527EE" w:rsidP="005527EE">
            <w:pPr>
              <w:jc w:val="center"/>
              <w:rPr>
                <w:rFonts w:asciiTheme="minorHAnsi" w:hAnsiTheme="minorHAnsi" w:cstheme="minorHAnsi"/>
                <w:color w:val="000000"/>
              </w:rPr>
            </w:pPr>
            <w:r w:rsidRPr="00BA52B1">
              <w:rPr>
                <w:rFonts w:asciiTheme="minorHAnsi" w:hAnsiTheme="minorHAnsi" w:cstheme="minorHAns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5527EE" w:rsidRPr="00BA52B1" w:rsidRDefault="005527EE" w:rsidP="005527EE">
            <w:pPr>
              <w:jc w:val="center"/>
              <w:rPr>
                <w:rFonts w:asciiTheme="minorHAnsi" w:hAnsiTheme="minorHAnsi" w:cstheme="minorHAnsi"/>
                <w:color w:val="000000"/>
              </w:rPr>
            </w:pPr>
            <w:r w:rsidRPr="00BA52B1">
              <w:rPr>
                <w:rFonts w:asciiTheme="minorHAnsi" w:hAnsiTheme="minorHAnsi" w:cstheme="minorHAnsi"/>
                <w:color w:val="000000"/>
              </w:rPr>
              <w:t>N</w:t>
            </w:r>
          </w:p>
        </w:tc>
      </w:tr>
      <w:tr w:rsidR="005527EE" w:rsidRPr="008735BA" w:rsidTr="00F84388">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5527EE" w:rsidRPr="00963EA5" w:rsidRDefault="005527EE" w:rsidP="005527EE">
            <w:pPr>
              <w:rPr>
                <w:rFonts w:ascii="Calibri" w:hAnsi="Calibri" w:cs="Calibri"/>
                <w:color w:val="000000"/>
              </w:rPr>
            </w:pPr>
            <w:r>
              <w:rPr>
                <w:rFonts w:ascii="Calibri" w:hAnsi="Calibri" w:cs="Calibri"/>
                <w:b/>
                <w:bCs/>
              </w:rPr>
              <w:t>Externí spolupracovníci</w:t>
            </w:r>
            <w:r w:rsidRPr="008735BA">
              <w:rPr>
                <w:rFonts w:ascii="Calibri" w:hAnsi="Calibri" w:cs="Calibri"/>
                <w:color w:val="000000"/>
              </w:rPr>
              <w:t> </w:t>
            </w:r>
          </w:p>
        </w:tc>
      </w:tr>
      <w:tr w:rsidR="005527EE" w:rsidRPr="008735BA" w:rsidTr="00F84388">
        <w:trPr>
          <w:trHeight w:val="315"/>
          <w:jc w:val="center"/>
        </w:trPr>
        <w:tc>
          <w:tcPr>
            <w:tcW w:w="3387" w:type="dxa"/>
            <w:tcBorders>
              <w:top w:val="single" w:sz="4" w:space="0" w:color="auto"/>
              <w:left w:val="single" w:sz="12" w:space="0" w:color="auto"/>
              <w:bottom w:val="single" w:sz="12" w:space="0" w:color="auto"/>
              <w:right w:val="single" w:sz="2" w:space="0" w:color="auto"/>
            </w:tcBorders>
            <w:shd w:val="clear" w:color="auto" w:fill="auto"/>
            <w:noWrap/>
            <w:vAlign w:val="center"/>
          </w:tcPr>
          <w:p w:rsidR="005527EE" w:rsidRPr="00F538CD" w:rsidRDefault="005527EE" w:rsidP="005527EE">
            <w:pPr>
              <w:rPr>
                <w:rFonts w:asciiTheme="minorHAnsi" w:hAnsiTheme="minorHAnsi" w:cs="Calibri"/>
              </w:rPr>
            </w:pPr>
            <w:r>
              <w:rPr>
                <w:rFonts w:asciiTheme="minorHAnsi" w:hAnsiTheme="minorHAnsi"/>
              </w:rPr>
              <w:t>Ing. Miloslav Vaněk</w:t>
            </w:r>
            <w:r w:rsidRPr="00F538CD">
              <w:rPr>
                <w:rFonts w:asciiTheme="minorHAnsi" w:hAnsiTheme="minorHAnsi"/>
              </w:rPr>
              <w:t xml:space="preserve"> </w:t>
            </w:r>
          </w:p>
        </w:tc>
        <w:tc>
          <w:tcPr>
            <w:tcW w:w="1300" w:type="dxa"/>
            <w:tcBorders>
              <w:top w:val="single" w:sz="4" w:space="0" w:color="auto"/>
              <w:left w:val="single" w:sz="2" w:space="0" w:color="auto"/>
              <w:bottom w:val="single" w:sz="12" w:space="0" w:color="auto"/>
              <w:right w:val="single" w:sz="2" w:space="0" w:color="auto"/>
            </w:tcBorders>
            <w:shd w:val="clear" w:color="auto" w:fill="auto"/>
            <w:noWrap/>
            <w:vAlign w:val="center"/>
          </w:tcPr>
          <w:p w:rsidR="005527EE" w:rsidRPr="00F538CD" w:rsidRDefault="005527EE" w:rsidP="005527EE">
            <w:pPr>
              <w:jc w:val="center"/>
              <w:rPr>
                <w:rFonts w:asciiTheme="minorHAnsi" w:hAnsiTheme="minorHAnsi" w:cs="Calibri"/>
                <w:color w:val="000000"/>
              </w:rPr>
            </w:pPr>
            <w:r>
              <w:rPr>
                <w:rFonts w:asciiTheme="minorHAnsi" w:hAnsiTheme="minorHAnsi" w:cs="Calibri"/>
                <w:color w:val="000000"/>
              </w:rPr>
              <w:t>1979</w:t>
            </w:r>
          </w:p>
        </w:tc>
        <w:tc>
          <w:tcPr>
            <w:tcW w:w="780" w:type="dxa"/>
            <w:tcBorders>
              <w:top w:val="single" w:sz="4" w:space="0" w:color="auto"/>
              <w:left w:val="single" w:sz="2" w:space="0" w:color="auto"/>
              <w:bottom w:val="single" w:sz="12" w:space="0" w:color="auto"/>
              <w:right w:val="single" w:sz="2" w:space="0" w:color="auto"/>
            </w:tcBorders>
            <w:shd w:val="clear" w:color="auto" w:fill="auto"/>
            <w:noWrap/>
            <w:vAlign w:val="center"/>
          </w:tcPr>
          <w:p w:rsidR="005527EE" w:rsidRPr="0062549C" w:rsidRDefault="005527EE" w:rsidP="005527EE">
            <w:pPr>
              <w:jc w:val="center"/>
              <w:rPr>
                <w:rFonts w:ascii="Calibri" w:hAnsi="Calibri" w:cs="Calibri"/>
              </w:rPr>
            </w:pPr>
          </w:p>
        </w:tc>
        <w:tc>
          <w:tcPr>
            <w:tcW w:w="1580" w:type="dxa"/>
            <w:tcBorders>
              <w:top w:val="single" w:sz="4" w:space="0" w:color="auto"/>
              <w:left w:val="single" w:sz="2" w:space="0" w:color="auto"/>
              <w:bottom w:val="single" w:sz="12" w:space="0" w:color="auto"/>
              <w:right w:val="single" w:sz="12" w:space="0" w:color="auto"/>
            </w:tcBorders>
            <w:shd w:val="clear" w:color="auto" w:fill="auto"/>
            <w:noWrap/>
            <w:vAlign w:val="center"/>
          </w:tcPr>
          <w:p w:rsidR="005527EE" w:rsidRPr="002B7F1F" w:rsidRDefault="005527EE" w:rsidP="005527EE">
            <w:pPr>
              <w:jc w:val="center"/>
              <w:rPr>
                <w:rFonts w:ascii="Calibri" w:hAnsi="Calibri" w:cs="Calibri"/>
              </w:rPr>
            </w:pPr>
          </w:p>
        </w:tc>
      </w:tr>
    </w:tbl>
    <w:p w:rsidR="004010B3" w:rsidRDefault="004010B3" w:rsidP="004010B3">
      <w:pPr>
        <w:spacing w:after="160" w:line="259" w:lineRule="auto"/>
      </w:pPr>
    </w:p>
    <w:p w:rsidR="004010B3" w:rsidRDefault="004010B3" w:rsidP="004010B3">
      <w:pPr>
        <w:spacing w:after="160" w:line="259" w:lineRule="auto"/>
      </w:pPr>
    </w:p>
    <w:p w:rsidR="004010B3" w:rsidRDefault="004010B3" w:rsidP="004010B3">
      <w:pPr>
        <w:spacing w:after="160" w:line="259" w:lineRule="auto"/>
      </w:pPr>
    </w:p>
    <w:p w:rsidR="004010B3" w:rsidRDefault="004010B3" w:rsidP="004010B3">
      <w:pPr>
        <w:spacing w:after="160" w:line="259" w:lineRule="auto"/>
      </w:pPr>
    </w:p>
    <w:p w:rsidR="004010B3" w:rsidRDefault="004010B3">
      <w:pPr>
        <w:spacing w:after="160" w:line="259" w:lineRule="auto"/>
      </w:pPr>
      <w:r>
        <w:lastRenderedPageBreak/>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842AA" w:rsidTr="004842AA">
        <w:tc>
          <w:tcPr>
            <w:tcW w:w="9859" w:type="dxa"/>
            <w:gridSpan w:val="11"/>
            <w:tcBorders>
              <w:bottom w:val="double" w:sz="4" w:space="0" w:color="auto"/>
            </w:tcBorders>
            <w:shd w:val="clear" w:color="auto" w:fill="BDD6EE"/>
          </w:tcPr>
          <w:p w:rsidR="004842AA" w:rsidRDefault="004842AA" w:rsidP="004842AA">
            <w:pPr>
              <w:jc w:val="both"/>
              <w:rPr>
                <w:b/>
                <w:sz w:val="28"/>
              </w:rPr>
            </w:pPr>
            <w:r>
              <w:rPr>
                <w:b/>
                <w:sz w:val="28"/>
              </w:rPr>
              <w:lastRenderedPageBreak/>
              <w:t>C-I – Personální zabezpečení</w:t>
            </w:r>
          </w:p>
        </w:tc>
      </w:tr>
      <w:tr w:rsidR="004842AA" w:rsidTr="004842AA">
        <w:tc>
          <w:tcPr>
            <w:tcW w:w="2518" w:type="dxa"/>
            <w:tcBorders>
              <w:top w:val="double" w:sz="4" w:space="0" w:color="auto"/>
            </w:tcBorders>
            <w:shd w:val="clear" w:color="auto" w:fill="F7CAAC"/>
          </w:tcPr>
          <w:p w:rsidR="004842AA" w:rsidRDefault="004842AA" w:rsidP="004842AA">
            <w:pPr>
              <w:jc w:val="both"/>
              <w:rPr>
                <w:b/>
              </w:rPr>
            </w:pPr>
            <w:r>
              <w:rPr>
                <w:b/>
              </w:rPr>
              <w:t>Vysoká škola</w:t>
            </w:r>
          </w:p>
        </w:tc>
        <w:tc>
          <w:tcPr>
            <w:tcW w:w="7341" w:type="dxa"/>
            <w:gridSpan w:val="10"/>
          </w:tcPr>
          <w:p w:rsidR="004842AA" w:rsidRDefault="004842AA" w:rsidP="004842AA">
            <w:pPr>
              <w:jc w:val="both"/>
            </w:pPr>
            <w:r>
              <w:t>Univerzita Tomáše Bati ve Zlíně</w:t>
            </w:r>
          </w:p>
        </w:tc>
      </w:tr>
      <w:tr w:rsidR="004842AA" w:rsidTr="004842AA">
        <w:tc>
          <w:tcPr>
            <w:tcW w:w="2518" w:type="dxa"/>
            <w:shd w:val="clear" w:color="auto" w:fill="F7CAAC"/>
          </w:tcPr>
          <w:p w:rsidR="004842AA" w:rsidRDefault="004842AA" w:rsidP="004842AA">
            <w:pPr>
              <w:jc w:val="both"/>
              <w:rPr>
                <w:b/>
              </w:rPr>
            </w:pPr>
            <w:r>
              <w:rPr>
                <w:b/>
              </w:rPr>
              <w:t>Součást vysoké školy</w:t>
            </w:r>
          </w:p>
        </w:tc>
        <w:tc>
          <w:tcPr>
            <w:tcW w:w="7341" w:type="dxa"/>
            <w:gridSpan w:val="10"/>
          </w:tcPr>
          <w:p w:rsidR="004842AA" w:rsidRDefault="004842AA" w:rsidP="004842AA">
            <w:pPr>
              <w:jc w:val="both"/>
            </w:pPr>
            <w:r>
              <w:t>Fakulta managementu a ekonomiky</w:t>
            </w:r>
          </w:p>
        </w:tc>
      </w:tr>
      <w:tr w:rsidR="004842AA" w:rsidTr="004842AA">
        <w:tc>
          <w:tcPr>
            <w:tcW w:w="2518" w:type="dxa"/>
            <w:shd w:val="clear" w:color="auto" w:fill="F7CAAC"/>
          </w:tcPr>
          <w:p w:rsidR="004842AA" w:rsidRDefault="004842AA" w:rsidP="004842AA">
            <w:pPr>
              <w:jc w:val="both"/>
              <w:rPr>
                <w:b/>
              </w:rPr>
            </w:pPr>
            <w:r>
              <w:rPr>
                <w:b/>
              </w:rPr>
              <w:t>Název studijního programu</w:t>
            </w:r>
          </w:p>
        </w:tc>
        <w:tc>
          <w:tcPr>
            <w:tcW w:w="7341" w:type="dxa"/>
            <w:gridSpan w:val="10"/>
          </w:tcPr>
          <w:p w:rsidR="004842AA" w:rsidRDefault="004842AA" w:rsidP="004842AA">
            <w:pPr>
              <w:jc w:val="both"/>
            </w:pPr>
            <w:r>
              <w:t xml:space="preserve">Management </w:t>
            </w:r>
            <w:r w:rsidR="00914242">
              <w:t>and Marketing</w:t>
            </w:r>
          </w:p>
        </w:tc>
      </w:tr>
      <w:tr w:rsidR="004842AA" w:rsidTr="004842AA">
        <w:tc>
          <w:tcPr>
            <w:tcW w:w="2518" w:type="dxa"/>
            <w:shd w:val="clear" w:color="auto" w:fill="F7CAAC"/>
          </w:tcPr>
          <w:p w:rsidR="004842AA" w:rsidRDefault="004842AA" w:rsidP="004842AA">
            <w:pPr>
              <w:jc w:val="both"/>
              <w:rPr>
                <w:b/>
              </w:rPr>
            </w:pPr>
            <w:r>
              <w:rPr>
                <w:b/>
              </w:rPr>
              <w:t>Jméno a příjmení</w:t>
            </w:r>
          </w:p>
        </w:tc>
        <w:tc>
          <w:tcPr>
            <w:tcW w:w="4536" w:type="dxa"/>
            <w:gridSpan w:val="5"/>
          </w:tcPr>
          <w:p w:rsidR="004842AA" w:rsidRDefault="004842AA" w:rsidP="004842AA">
            <w:pPr>
              <w:jc w:val="both"/>
            </w:pPr>
            <w:r>
              <w:t>Petra BENYAHYA</w:t>
            </w:r>
          </w:p>
        </w:tc>
        <w:tc>
          <w:tcPr>
            <w:tcW w:w="709" w:type="dxa"/>
            <w:shd w:val="clear" w:color="auto" w:fill="F7CAAC"/>
          </w:tcPr>
          <w:p w:rsidR="004842AA" w:rsidRDefault="004842AA" w:rsidP="004842AA">
            <w:pPr>
              <w:jc w:val="both"/>
              <w:rPr>
                <w:b/>
              </w:rPr>
            </w:pPr>
            <w:r>
              <w:rPr>
                <w:b/>
              </w:rPr>
              <w:t>Tituly</w:t>
            </w:r>
          </w:p>
        </w:tc>
        <w:tc>
          <w:tcPr>
            <w:tcW w:w="2096" w:type="dxa"/>
            <w:gridSpan w:val="4"/>
          </w:tcPr>
          <w:p w:rsidR="004842AA" w:rsidRDefault="004842AA" w:rsidP="004842AA">
            <w:pPr>
              <w:jc w:val="both"/>
            </w:pPr>
            <w:r>
              <w:t>Ing., Ph.D.</w:t>
            </w:r>
          </w:p>
        </w:tc>
      </w:tr>
      <w:tr w:rsidR="004842AA" w:rsidTr="004842AA">
        <w:tc>
          <w:tcPr>
            <w:tcW w:w="2518" w:type="dxa"/>
            <w:shd w:val="clear" w:color="auto" w:fill="F7CAAC"/>
          </w:tcPr>
          <w:p w:rsidR="004842AA" w:rsidRDefault="004842AA" w:rsidP="004842AA">
            <w:pPr>
              <w:jc w:val="both"/>
              <w:rPr>
                <w:b/>
              </w:rPr>
            </w:pPr>
            <w:r>
              <w:rPr>
                <w:b/>
              </w:rPr>
              <w:t>Rok narození</w:t>
            </w:r>
          </w:p>
        </w:tc>
        <w:tc>
          <w:tcPr>
            <w:tcW w:w="829" w:type="dxa"/>
          </w:tcPr>
          <w:p w:rsidR="004842AA" w:rsidRDefault="004842AA" w:rsidP="004842AA">
            <w:pPr>
              <w:jc w:val="both"/>
            </w:pPr>
            <w:r>
              <w:t>1978</w:t>
            </w:r>
          </w:p>
        </w:tc>
        <w:tc>
          <w:tcPr>
            <w:tcW w:w="1721" w:type="dxa"/>
            <w:shd w:val="clear" w:color="auto" w:fill="F7CAAC"/>
          </w:tcPr>
          <w:p w:rsidR="004842AA" w:rsidRDefault="004842AA" w:rsidP="004842AA">
            <w:pPr>
              <w:jc w:val="both"/>
              <w:rPr>
                <w:b/>
              </w:rPr>
            </w:pPr>
            <w:r>
              <w:rPr>
                <w:b/>
              </w:rPr>
              <w:t>typ vztahu k VŠ</w:t>
            </w:r>
          </w:p>
        </w:tc>
        <w:tc>
          <w:tcPr>
            <w:tcW w:w="992" w:type="dxa"/>
            <w:gridSpan w:val="2"/>
          </w:tcPr>
          <w:p w:rsidR="004842AA" w:rsidRDefault="004842AA" w:rsidP="004842AA">
            <w:pPr>
              <w:jc w:val="both"/>
            </w:pPr>
            <w:r>
              <w:t>pp</w:t>
            </w:r>
          </w:p>
        </w:tc>
        <w:tc>
          <w:tcPr>
            <w:tcW w:w="994" w:type="dxa"/>
            <w:shd w:val="clear" w:color="auto" w:fill="F7CAAC"/>
          </w:tcPr>
          <w:p w:rsidR="004842AA" w:rsidRDefault="004842AA" w:rsidP="004842AA">
            <w:pPr>
              <w:jc w:val="both"/>
              <w:rPr>
                <w:b/>
              </w:rPr>
            </w:pPr>
            <w:r>
              <w:rPr>
                <w:b/>
              </w:rPr>
              <w:t>rozsah</w:t>
            </w:r>
          </w:p>
        </w:tc>
        <w:tc>
          <w:tcPr>
            <w:tcW w:w="709" w:type="dxa"/>
          </w:tcPr>
          <w:p w:rsidR="004842AA" w:rsidRDefault="004842AA" w:rsidP="004842AA">
            <w:pPr>
              <w:jc w:val="both"/>
            </w:pPr>
            <w:r>
              <w:t>40</w:t>
            </w:r>
          </w:p>
        </w:tc>
        <w:tc>
          <w:tcPr>
            <w:tcW w:w="709" w:type="dxa"/>
            <w:gridSpan w:val="2"/>
            <w:shd w:val="clear" w:color="auto" w:fill="F7CAAC"/>
          </w:tcPr>
          <w:p w:rsidR="004842AA" w:rsidRDefault="004842AA" w:rsidP="004842AA">
            <w:pPr>
              <w:jc w:val="both"/>
              <w:rPr>
                <w:b/>
              </w:rPr>
            </w:pPr>
            <w:r>
              <w:rPr>
                <w:b/>
              </w:rPr>
              <w:t>do kdy</w:t>
            </w:r>
          </w:p>
        </w:tc>
        <w:tc>
          <w:tcPr>
            <w:tcW w:w="1387" w:type="dxa"/>
            <w:gridSpan w:val="2"/>
          </w:tcPr>
          <w:p w:rsidR="004842AA" w:rsidRDefault="004842AA" w:rsidP="004842AA">
            <w:pPr>
              <w:jc w:val="both"/>
            </w:pPr>
            <w:r>
              <w:t>N</w:t>
            </w:r>
          </w:p>
        </w:tc>
      </w:tr>
      <w:tr w:rsidR="004842AA" w:rsidTr="004842AA">
        <w:tc>
          <w:tcPr>
            <w:tcW w:w="5068" w:type="dxa"/>
            <w:gridSpan w:val="3"/>
            <w:shd w:val="clear" w:color="auto" w:fill="F7CAAC"/>
          </w:tcPr>
          <w:p w:rsidR="004842AA" w:rsidRDefault="004842AA" w:rsidP="004842AA">
            <w:pPr>
              <w:jc w:val="both"/>
              <w:rPr>
                <w:b/>
              </w:rPr>
            </w:pPr>
            <w:r>
              <w:rPr>
                <w:b/>
              </w:rPr>
              <w:t>Typ vztahu na součásti VŠ, která uskutečňuje st. program</w:t>
            </w:r>
          </w:p>
        </w:tc>
        <w:tc>
          <w:tcPr>
            <w:tcW w:w="992" w:type="dxa"/>
            <w:gridSpan w:val="2"/>
          </w:tcPr>
          <w:p w:rsidR="004842AA" w:rsidRDefault="004842AA" w:rsidP="004842AA">
            <w:pPr>
              <w:jc w:val="both"/>
            </w:pPr>
            <w:r>
              <w:t>pp</w:t>
            </w:r>
          </w:p>
        </w:tc>
        <w:tc>
          <w:tcPr>
            <w:tcW w:w="994" w:type="dxa"/>
            <w:shd w:val="clear" w:color="auto" w:fill="F7CAAC"/>
          </w:tcPr>
          <w:p w:rsidR="004842AA" w:rsidRDefault="004842AA" w:rsidP="004842AA">
            <w:pPr>
              <w:jc w:val="both"/>
              <w:rPr>
                <w:b/>
              </w:rPr>
            </w:pPr>
            <w:r>
              <w:rPr>
                <w:b/>
              </w:rPr>
              <w:t>rozsah</w:t>
            </w:r>
          </w:p>
        </w:tc>
        <w:tc>
          <w:tcPr>
            <w:tcW w:w="709" w:type="dxa"/>
          </w:tcPr>
          <w:p w:rsidR="004842AA" w:rsidRDefault="004842AA" w:rsidP="004842AA">
            <w:pPr>
              <w:jc w:val="both"/>
            </w:pPr>
            <w:r>
              <w:t>40</w:t>
            </w:r>
          </w:p>
        </w:tc>
        <w:tc>
          <w:tcPr>
            <w:tcW w:w="709" w:type="dxa"/>
            <w:gridSpan w:val="2"/>
            <w:shd w:val="clear" w:color="auto" w:fill="F7CAAC"/>
          </w:tcPr>
          <w:p w:rsidR="004842AA" w:rsidRDefault="004842AA" w:rsidP="004842AA">
            <w:pPr>
              <w:jc w:val="both"/>
              <w:rPr>
                <w:b/>
              </w:rPr>
            </w:pPr>
            <w:r>
              <w:rPr>
                <w:b/>
              </w:rPr>
              <w:t>do kdy</w:t>
            </w:r>
          </w:p>
        </w:tc>
        <w:tc>
          <w:tcPr>
            <w:tcW w:w="1387" w:type="dxa"/>
            <w:gridSpan w:val="2"/>
          </w:tcPr>
          <w:p w:rsidR="004842AA" w:rsidRDefault="004842AA" w:rsidP="004842AA">
            <w:pPr>
              <w:jc w:val="both"/>
            </w:pPr>
            <w:r>
              <w:t>N</w:t>
            </w:r>
          </w:p>
        </w:tc>
      </w:tr>
      <w:tr w:rsidR="004842AA" w:rsidTr="004842AA">
        <w:tc>
          <w:tcPr>
            <w:tcW w:w="6060" w:type="dxa"/>
            <w:gridSpan w:val="5"/>
            <w:shd w:val="clear" w:color="auto" w:fill="F7CAAC"/>
          </w:tcPr>
          <w:p w:rsidR="004842AA" w:rsidRDefault="004842AA" w:rsidP="004842AA">
            <w:pPr>
              <w:jc w:val="both"/>
            </w:pPr>
            <w:r>
              <w:rPr>
                <w:b/>
              </w:rPr>
              <w:t>Další současná působení jako akademický pracovník na jiných VŠ</w:t>
            </w:r>
          </w:p>
        </w:tc>
        <w:tc>
          <w:tcPr>
            <w:tcW w:w="1703" w:type="dxa"/>
            <w:gridSpan w:val="2"/>
            <w:shd w:val="clear" w:color="auto" w:fill="F7CAAC"/>
          </w:tcPr>
          <w:p w:rsidR="004842AA" w:rsidRDefault="004842AA" w:rsidP="004842AA">
            <w:pPr>
              <w:jc w:val="both"/>
              <w:rPr>
                <w:b/>
              </w:rPr>
            </w:pPr>
            <w:r>
              <w:rPr>
                <w:b/>
              </w:rPr>
              <w:t>typ prac. vztahu</w:t>
            </w:r>
          </w:p>
        </w:tc>
        <w:tc>
          <w:tcPr>
            <w:tcW w:w="2096" w:type="dxa"/>
            <w:gridSpan w:val="4"/>
            <w:shd w:val="clear" w:color="auto" w:fill="F7CAAC"/>
          </w:tcPr>
          <w:p w:rsidR="004842AA" w:rsidRDefault="004842AA" w:rsidP="004842AA">
            <w:pPr>
              <w:jc w:val="both"/>
              <w:rPr>
                <w:b/>
              </w:rPr>
            </w:pPr>
            <w:r>
              <w:rPr>
                <w:b/>
              </w:rPr>
              <w:t>rozsah</w:t>
            </w:r>
          </w:p>
        </w:tc>
      </w:tr>
      <w:tr w:rsidR="004842AA" w:rsidTr="004842AA">
        <w:tc>
          <w:tcPr>
            <w:tcW w:w="6060" w:type="dxa"/>
            <w:gridSpan w:val="5"/>
          </w:tcPr>
          <w:p w:rsidR="004842AA" w:rsidRDefault="004842AA" w:rsidP="004842AA">
            <w:pPr>
              <w:jc w:val="both"/>
            </w:pPr>
          </w:p>
        </w:tc>
        <w:tc>
          <w:tcPr>
            <w:tcW w:w="1703" w:type="dxa"/>
            <w:gridSpan w:val="2"/>
          </w:tcPr>
          <w:p w:rsidR="004842AA" w:rsidRDefault="004842AA" w:rsidP="004842AA">
            <w:pPr>
              <w:jc w:val="both"/>
            </w:pPr>
          </w:p>
        </w:tc>
        <w:tc>
          <w:tcPr>
            <w:tcW w:w="2096" w:type="dxa"/>
            <w:gridSpan w:val="4"/>
          </w:tcPr>
          <w:p w:rsidR="004842AA" w:rsidRDefault="004842AA" w:rsidP="004842AA">
            <w:pPr>
              <w:jc w:val="both"/>
            </w:pPr>
          </w:p>
        </w:tc>
      </w:tr>
      <w:tr w:rsidR="004842AA" w:rsidTr="004842AA">
        <w:tc>
          <w:tcPr>
            <w:tcW w:w="6060" w:type="dxa"/>
            <w:gridSpan w:val="5"/>
          </w:tcPr>
          <w:p w:rsidR="004842AA" w:rsidRDefault="004842AA" w:rsidP="004842AA">
            <w:pPr>
              <w:jc w:val="both"/>
            </w:pPr>
          </w:p>
        </w:tc>
        <w:tc>
          <w:tcPr>
            <w:tcW w:w="1703" w:type="dxa"/>
            <w:gridSpan w:val="2"/>
          </w:tcPr>
          <w:p w:rsidR="004842AA" w:rsidRDefault="004842AA" w:rsidP="004842AA">
            <w:pPr>
              <w:jc w:val="both"/>
            </w:pPr>
          </w:p>
        </w:tc>
        <w:tc>
          <w:tcPr>
            <w:tcW w:w="2096" w:type="dxa"/>
            <w:gridSpan w:val="4"/>
          </w:tcPr>
          <w:p w:rsidR="004842AA" w:rsidRDefault="004842AA" w:rsidP="004842AA">
            <w:pPr>
              <w:jc w:val="both"/>
            </w:pPr>
          </w:p>
        </w:tc>
      </w:tr>
      <w:tr w:rsidR="004842AA" w:rsidTr="004842AA">
        <w:tc>
          <w:tcPr>
            <w:tcW w:w="6060" w:type="dxa"/>
            <w:gridSpan w:val="5"/>
          </w:tcPr>
          <w:p w:rsidR="004842AA" w:rsidRDefault="004842AA" w:rsidP="004842AA">
            <w:pPr>
              <w:jc w:val="both"/>
            </w:pPr>
          </w:p>
        </w:tc>
        <w:tc>
          <w:tcPr>
            <w:tcW w:w="1703" w:type="dxa"/>
            <w:gridSpan w:val="2"/>
          </w:tcPr>
          <w:p w:rsidR="004842AA" w:rsidRDefault="004842AA" w:rsidP="004842AA">
            <w:pPr>
              <w:jc w:val="both"/>
            </w:pPr>
          </w:p>
        </w:tc>
        <w:tc>
          <w:tcPr>
            <w:tcW w:w="2096" w:type="dxa"/>
            <w:gridSpan w:val="4"/>
          </w:tcPr>
          <w:p w:rsidR="004842AA" w:rsidRDefault="004842AA" w:rsidP="004842AA">
            <w:pPr>
              <w:jc w:val="both"/>
            </w:pPr>
          </w:p>
        </w:tc>
      </w:tr>
      <w:tr w:rsidR="004842AA" w:rsidTr="004842AA">
        <w:tc>
          <w:tcPr>
            <w:tcW w:w="6060" w:type="dxa"/>
            <w:gridSpan w:val="5"/>
          </w:tcPr>
          <w:p w:rsidR="004842AA" w:rsidRDefault="004842AA" w:rsidP="004842AA">
            <w:pPr>
              <w:jc w:val="both"/>
            </w:pPr>
          </w:p>
        </w:tc>
        <w:tc>
          <w:tcPr>
            <w:tcW w:w="1703" w:type="dxa"/>
            <w:gridSpan w:val="2"/>
          </w:tcPr>
          <w:p w:rsidR="004842AA" w:rsidRDefault="004842AA" w:rsidP="004842AA">
            <w:pPr>
              <w:jc w:val="both"/>
            </w:pPr>
          </w:p>
        </w:tc>
        <w:tc>
          <w:tcPr>
            <w:tcW w:w="2096" w:type="dxa"/>
            <w:gridSpan w:val="4"/>
          </w:tcPr>
          <w:p w:rsidR="004842AA" w:rsidRDefault="004842AA" w:rsidP="004842AA">
            <w:pPr>
              <w:jc w:val="both"/>
            </w:pPr>
          </w:p>
        </w:tc>
      </w:tr>
      <w:tr w:rsidR="004842AA" w:rsidTr="004842AA">
        <w:tc>
          <w:tcPr>
            <w:tcW w:w="9859" w:type="dxa"/>
            <w:gridSpan w:val="11"/>
            <w:shd w:val="clear" w:color="auto" w:fill="F7CAAC"/>
          </w:tcPr>
          <w:p w:rsidR="004842AA" w:rsidRDefault="004842AA" w:rsidP="004842AA">
            <w:pPr>
              <w:jc w:val="both"/>
            </w:pPr>
            <w:r>
              <w:rPr>
                <w:b/>
              </w:rPr>
              <w:t>Předměty příslušného studijního programu a způsob zapojení do jejich výuky, příp. další zapojení do uskutečňování studijního programu</w:t>
            </w:r>
          </w:p>
        </w:tc>
      </w:tr>
      <w:tr w:rsidR="004842AA" w:rsidTr="004842AA">
        <w:trPr>
          <w:trHeight w:val="480"/>
        </w:trPr>
        <w:tc>
          <w:tcPr>
            <w:tcW w:w="9859" w:type="dxa"/>
            <w:gridSpan w:val="11"/>
            <w:tcBorders>
              <w:top w:val="nil"/>
            </w:tcBorders>
          </w:tcPr>
          <w:p w:rsidR="004842AA" w:rsidRDefault="00925740" w:rsidP="00313386">
            <w:pPr>
              <w:jc w:val="both"/>
            </w:pPr>
            <w:r>
              <w:t xml:space="preserve">Business </w:t>
            </w:r>
            <w:r w:rsidR="004C6461">
              <w:t xml:space="preserve">Negotiation </w:t>
            </w:r>
            <w:r w:rsidR="004842AA">
              <w:t xml:space="preserve">– přednášející </w:t>
            </w:r>
            <w:r w:rsidR="004842AA" w:rsidRPr="00CA0F94">
              <w:t>(</w:t>
            </w:r>
            <w:r w:rsidR="00CA0F94" w:rsidRPr="00CA0F94">
              <w:t>2</w:t>
            </w:r>
            <w:r w:rsidR="004842AA" w:rsidRPr="00CA0F94">
              <w:t>0%)</w:t>
            </w:r>
          </w:p>
        </w:tc>
      </w:tr>
      <w:tr w:rsidR="004842AA" w:rsidTr="004842AA">
        <w:tc>
          <w:tcPr>
            <w:tcW w:w="9859" w:type="dxa"/>
            <w:gridSpan w:val="11"/>
            <w:shd w:val="clear" w:color="auto" w:fill="F7CAAC"/>
          </w:tcPr>
          <w:p w:rsidR="004842AA" w:rsidRDefault="004842AA" w:rsidP="004842AA">
            <w:pPr>
              <w:jc w:val="both"/>
            </w:pPr>
            <w:r>
              <w:rPr>
                <w:b/>
              </w:rPr>
              <w:t xml:space="preserve">Údaje o vzdělání na VŠ </w:t>
            </w:r>
          </w:p>
        </w:tc>
      </w:tr>
      <w:tr w:rsidR="004842AA" w:rsidTr="004842AA">
        <w:trPr>
          <w:trHeight w:val="1055"/>
        </w:trPr>
        <w:tc>
          <w:tcPr>
            <w:tcW w:w="9859" w:type="dxa"/>
            <w:gridSpan w:val="11"/>
          </w:tcPr>
          <w:p w:rsidR="004842AA" w:rsidRDefault="004842AA" w:rsidP="004842AA">
            <w:pPr>
              <w:ind w:left="1097" w:hanging="1097"/>
              <w:rPr>
                <w:lang w:val="sk-SK"/>
              </w:rPr>
            </w:pPr>
            <w:r w:rsidRPr="00F3131F">
              <w:rPr>
                <w:b/>
                <w:lang w:val="sk-SK"/>
              </w:rPr>
              <w:t xml:space="preserve">2001 - 2008 </w:t>
            </w:r>
            <w:r>
              <w:rPr>
                <w:lang w:val="sk-SK"/>
              </w:rPr>
              <w:t xml:space="preserve">  Univerzita Tomáše Bati ve Zlíně, Fakulta managementu a ekonomiky, obor Ekonomika a m</w:t>
            </w:r>
            <w:r>
              <w:t>anagement, (</w:t>
            </w:r>
            <w:r w:rsidRPr="00F3131F">
              <w:rPr>
                <w:b/>
              </w:rPr>
              <w:t>Ph.D.</w:t>
            </w:r>
            <w:r w:rsidRPr="00F3131F">
              <w:t>)</w:t>
            </w:r>
          </w:p>
          <w:p w:rsidR="004842AA" w:rsidRDefault="004842AA" w:rsidP="004842AA">
            <w:pPr>
              <w:ind w:left="1097" w:hanging="1097"/>
            </w:pPr>
            <w:r w:rsidRPr="00F3131F">
              <w:rPr>
                <w:b/>
                <w:lang w:val="sk-SK"/>
              </w:rPr>
              <w:t>1999 - 2001</w:t>
            </w:r>
            <w:r>
              <w:rPr>
                <w:lang w:val="sk-SK"/>
              </w:rPr>
              <w:t xml:space="preserve"> - Univerzita Tomáše Bati ve Zlíně, Fakulta managementu a ekonomiky, obor </w:t>
            </w:r>
            <w:r>
              <w:t>Management, marketing (</w:t>
            </w:r>
            <w:r w:rsidRPr="00F3131F">
              <w:rPr>
                <w:b/>
              </w:rPr>
              <w:t>Ing.</w:t>
            </w:r>
            <w:r>
              <w:t>)</w:t>
            </w:r>
          </w:p>
          <w:p w:rsidR="004842AA" w:rsidRDefault="004842AA" w:rsidP="004842AA">
            <w:pPr>
              <w:ind w:left="1097" w:hanging="1097"/>
              <w:rPr>
                <w:b/>
              </w:rPr>
            </w:pPr>
            <w:r w:rsidRPr="00F3131F">
              <w:rPr>
                <w:b/>
                <w:lang w:val="sk-SK"/>
              </w:rPr>
              <w:t>1996 - 1999</w:t>
            </w:r>
            <w:r>
              <w:rPr>
                <w:lang w:val="sk-SK"/>
              </w:rPr>
              <w:t xml:space="preserve">   Vysoké učení technické v Brně, Fakulta managementu a ekonomiky ve Zlíně, obor </w:t>
            </w:r>
            <w:r w:rsidRPr="00F67B04">
              <w:rPr>
                <w:lang w:val="sk-SK"/>
              </w:rPr>
              <w:t>Management a ekonomika (</w:t>
            </w:r>
            <w:r w:rsidRPr="00F3131F">
              <w:rPr>
                <w:b/>
                <w:lang w:val="sk-SK"/>
              </w:rPr>
              <w:t>Bc.</w:t>
            </w:r>
            <w:r w:rsidRPr="00F67B04">
              <w:rPr>
                <w:lang w:val="sk-SK"/>
              </w:rPr>
              <w:t>)</w:t>
            </w:r>
          </w:p>
        </w:tc>
      </w:tr>
      <w:tr w:rsidR="004842AA" w:rsidTr="004842AA">
        <w:tc>
          <w:tcPr>
            <w:tcW w:w="9859" w:type="dxa"/>
            <w:gridSpan w:val="11"/>
            <w:shd w:val="clear" w:color="auto" w:fill="F7CAAC"/>
          </w:tcPr>
          <w:p w:rsidR="004842AA" w:rsidRDefault="004842AA" w:rsidP="004842AA">
            <w:pPr>
              <w:jc w:val="both"/>
              <w:rPr>
                <w:b/>
              </w:rPr>
            </w:pPr>
            <w:r>
              <w:rPr>
                <w:b/>
              </w:rPr>
              <w:t>Údaje o odborném působení od absolvování VŠ</w:t>
            </w:r>
          </w:p>
        </w:tc>
      </w:tr>
      <w:tr w:rsidR="004842AA" w:rsidTr="004842AA">
        <w:trPr>
          <w:trHeight w:val="939"/>
        </w:trPr>
        <w:tc>
          <w:tcPr>
            <w:tcW w:w="9859" w:type="dxa"/>
            <w:gridSpan w:val="11"/>
          </w:tcPr>
          <w:p w:rsidR="004842AA" w:rsidRDefault="004842AA" w:rsidP="004842AA">
            <w:pPr>
              <w:jc w:val="both"/>
            </w:pPr>
            <w:r w:rsidRPr="00F3131F">
              <w:rPr>
                <w:b/>
              </w:rPr>
              <w:t xml:space="preserve">2008-dosud </w:t>
            </w:r>
            <w:r>
              <w:t xml:space="preserve">  </w:t>
            </w:r>
            <w:r w:rsidRPr="004A3500">
              <w:t>Univerzita Tomáše Bati ve Zlíně, Fakulta managementu a ekonomiky, Ústav managementu a marketingu</w:t>
            </w:r>
            <w:r>
              <w:t xml:space="preserve">,  </w:t>
            </w:r>
          </w:p>
          <w:p w:rsidR="004842AA" w:rsidRPr="004A3500" w:rsidRDefault="004842AA" w:rsidP="004842AA">
            <w:pPr>
              <w:jc w:val="both"/>
            </w:pPr>
            <w:r>
              <w:t xml:space="preserve">                      akademický pracovník na pozici odborný asistent</w:t>
            </w:r>
          </w:p>
          <w:p w:rsidR="004842AA" w:rsidRDefault="004842AA" w:rsidP="004842AA">
            <w:pPr>
              <w:jc w:val="both"/>
            </w:pPr>
            <w:r w:rsidRPr="00F3131F">
              <w:rPr>
                <w:b/>
              </w:rPr>
              <w:t>2003-2008</w:t>
            </w:r>
            <w:r w:rsidRPr="004A3500">
              <w:t xml:space="preserve"> </w:t>
            </w:r>
            <w:r>
              <w:t xml:space="preserve"> </w:t>
            </w:r>
            <w:r w:rsidRPr="004A3500">
              <w:t xml:space="preserve"> Univerzita Tomáše Bati ve Zlíně, Fakulta managementu a ekonomiky, Ústav managementu</w:t>
            </w:r>
            <w:r>
              <w:t xml:space="preserve">, akademický   </w:t>
            </w:r>
            <w:r>
              <w:br/>
              <w:t xml:space="preserve">                      pracovník na pozici asistent</w:t>
            </w:r>
          </w:p>
        </w:tc>
      </w:tr>
      <w:tr w:rsidR="004842AA" w:rsidTr="004842AA">
        <w:trPr>
          <w:trHeight w:val="250"/>
        </w:trPr>
        <w:tc>
          <w:tcPr>
            <w:tcW w:w="9859" w:type="dxa"/>
            <w:gridSpan w:val="11"/>
            <w:shd w:val="clear" w:color="auto" w:fill="F7CAAC"/>
          </w:tcPr>
          <w:p w:rsidR="004842AA" w:rsidRDefault="004842AA" w:rsidP="004842AA">
            <w:pPr>
              <w:jc w:val="both"/>
            </w:pPr>
            <w:r>
              <w:rPr>
                <w:b/>
              </w:rPr>
              <w:t>Zkušenosti s vedením kvalifikačních a rigorózních prací</w:t>
            </w:r>
          </w:p>
        </w:tc>
      </w:tr>
      <w:tr w:rsidR="004842AA" w:rsidTr="004842AA">
        <w:trPr>
          <w:trHeight w:val="500"/>
        </w:trPr>
        <w:tc>
          <w:tcPr>
            <w:tcW w:w="9859" w:type="dxa"/>
            <w:gridSpan w:val="11"/>
          </w:tcPr>
          <w:p w:rsidR="004842AA" w:rsidRDefault="004842AA" w:rsidP="004842AA">
            <w:pPr>
              <w:jc w:val="both"/>
            </w:pPr>
            <w:r>
              <w:t xml:space="preserve">Počet vedených bakalářských prací – 89 </w:t>
            </w:r>
          </w:p>
          <w:p w:rsidR="004842AA" w:rsidRDefault="004842AA" w:rsidP="004842AA">
            <w:pPr>
              <w:jc w:val="both"/>
            </w:pPr>
            <w:r>
              <w:t>Počet vedených diplomových prací – 43</w:t>
            </w:r>
          </w:p>
        </w:tc>
      </w:tr>
      <w:tr w:rsidR="004842AA" w:rsidTr="004842AA">
        <w:trPr>
          <w:cantSplit/>
        </w:trPr>
        <w:tc>
          <w:tcPr>
            <w:tcW w:w="3347" w:type="dxa"/>
            <w:gridSpan w:val="2"/>
            <w:tcBorders>
              <w:top w:val="single" w:sz="12" w:space="0" w:color="auto"/>
            </w:tcBorders>
            <w:shd w:val="clear" w:color="auto" w:fill="F7CAAC"/>
          </w:tcPr>
          <w:p w:rsidR="004842AA" w:rsidRDefault="004842AA" w:rsidP="004842AA">
            <w:pPr>
              <w:jc w:val="both"/>
            </w:pPr>
            <w:r>
              <w:rPr>
                <w:b/>
              </w:rPr>
              <w:t xml:space="preserve">Obor habilitačního řízení </w:t>
            </w:r>
          </w:p>
        </w:tc>
        <w:tc>
          <w:tcPr>
            <w:tcW w:w="2245" w:type="dxa"/>
            <w:gridSpan w:val="2"/>
            <w:tcBorders>
              <w:top w:val="single" w:sz="12" w:space="0" w:color="auto"/>
            </w:tcBorders>
            <w:shd w:val="clear" w:color="auto" w:fill="F7CAAC"/>
          </w:tcPr>
          <w:p w:rsidR="004842AA" w:rsidRDefault="004842AA" w:rsidP="004842A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4842AA" w:rsidRDefault="004842AA" w:rsidP="004842A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4842AA" w:rsidRDefault="004842AA" w:rsidP="004842AA">
            <w:pPr>
              <w:jc w:val="both"/>
              <w:rPr>
                <w:b/>
              </w:rPr>
            </w:pPr>
            <w:r>
              <w:rPr>
                <w:b/>
              </w:rPr>
              <w:t>Ohlasy publikací</w:t>
            </w:r>
          </w:p>
        </w:tc>
      </w:tr>
      <w:tr w:rsidR="004842AA" w:rsidTr="004842AA">
        <w:trPr>
          <w:cantSplit/>
        </w:trPr>
        <w:tc>
          <w:tcPr>
            <w:tcW w:w="3347" w:type="dxa"/>
            <w:gridSpan w:val="2"/>
          </w:tcPr>
          <w:p w:rsidR="004842AA" w:rsidRDefault="004842AA" w:rsidP="004842AA">
            <w:pPr>
              <w:jc w:val="both"/>
            </w:pPr>
          </w:p>
        </w:tc>
        <w:tc>
          <w:tcPr>
            <w:tcW w:w="2245" w:type="dxa"/>
            <w:gridSpan w:val="2"/>
          </w:tcPr>
          <w:p w:rsidR="004842AA" w:rsidRDefault="004842AA" w:rsidP="004842AA">
            <w:pPr>
              <w:jc w:val="both"/>
            </w:pPr>
          </w:p>
        </w:tc>
        <w:tc>
          <w:tcPr>
            <w:tcW w:w="2248" w:type="dxa"/>
            <w:gridSpan w:val="4"/>
            <w:tcBorders>
              <w:right w:val="single" w:sz="12" w:space="0" w:color="auto"/>
            </w:tcBorders>
          </w:tcPr>
          <w:p w:rsidR="004842AA" w:rsidRDefault="004842AA" w:rsidP="004842AA">
            <w:pPr>
              <w:jc w:val="both"/>
            </w:pPr>
          </w:p>
        </w:tc>
        <w:tc>
          <w:tcPr>
            <w:tcW w:w="632" w:type="dxa"/>
            <w:tcBorders>
              <w:left w:val="single" w:sz="12" w:space="0" w:color="auto"/>
            </w:tcBorders>
            <w:shd w:val="clear" w:color="auto" w:fill="F7CAAC"/>
          </w:tcPr>
          <w:p w:rsidR="004842AA" w:rsidRDefault="004842AA" w:rsidP="004842AA">
            <w:pPr>
              <w:jc w:val="both"/>
            </w:pPr>
            <w:r>
              <w:rPr>
                <w:b/>
              </w:rPr>
              <w:t>WOS</w:t>
            </w:r>
          </w:p>
        </w:tc>
        <w:tc>
          <w:tcPr>
            <w:tcW w:w="693" w:type="dxa"/>
            <w:shd w:val="clear" w:color="auto" w:fill="F7CAAC"/>
          </w:tcPr>
          <w:p w:rsidR="004842AA" w:rsidRDefault="004842AA" w:rsidP="004842AA">
            <w:pPr>
              <w:jc w:val="both"/>
              <w:rPr>
                <w:sz w:val="18"/>
              </w:rPr>
            </w:pPr>
            <w:r>
              <w:rPr>
                <w:b/>
                <w:sz w:val="18"/>
              </w:rPr>
              <w:t>Scopus</w:t>
            </w:r>
          </w:p>
        </w:tc>
        <w:tc>
          <w:tcPr>
            <w:tcW w:w="694" w:type="dxa"/>
            <w:shd w:val="clear" w:color="auto" w:fill="F7CAAC"/>
          </w:tcPr>
          <w:p w:rsidR="004842AA" w:rsidRDefault="004842AA" w:rsidP="004842AA">
            <w:pPr>
              <w:jc w:val="both"/>
            </w:pPr>
            <w:r>
              <w:rPr>
                <w:b/>
                <w:sz w:val="18"/>
              </w:rPr>
              <w:t>ostatní</w:t>
            </w:r>
          </w:p>
        </w:tc>
      </w:tr>
      <w:tr w:rsidR="004842AA" w:rsidTr="004842AA">
        <w:trPr>
          <w:cantSplit/>
          <w:trHeight w:val="70"/>
        </w:trPr>
        <w:tc>
          <w:tcPr>
            <w:tcW w:w="3347" w:type="dxa"/>
            <w:gridSpan w:val="2"/>
            <w:shd w:val="clear" w:color="auto" w:fill="F7CAAC"/>
          </w:tcPr>
          <w:p w:rsidR="004842AA" w:rsidRDefault="004842AA" w:rsidP="004842AA">
            <w:pPr>
              <w:jc w:val="both"/>
            </w:pPr>
            <w:r>
              <w:rPr>
                <w:b/>
              </w:rPr>
              <w:t>Obor jmenovacího řízení</w:t>
            </w:r>
          </w:p>
        </w:tc>
        <w:tc>
          <w:tcPr>
            <w:tcW w:w="2245" w:type="dxa"/>
            <w:gridSpan w:val="2"/>
            <w:shd w:val="clear" w:color="auto" w:fill="F7CAAC"/>
          </w:tcPr>
          <w:p w:rsidR="004842AA" w:rsidRDefault="004842AA" w:rsidP="004842AA">
            <w:pPr>
              <w:jc w:val="both"/>
            </w:pPr>
            <w:r>
              <w:rPr>
                <w:b/>
              </w:rPr>
              <w:t>Rok udělení hodnosti</w:t>
            </w:r>
          </w:p>
        </w:tc>
        <w:tc>
          <w:tcPr>
            <w:tcW w:w="2248" w:type="dxa"/>
            <w:gridSpan w:val="4"/>
            <w:tcBorders>
              <w:right w:val="single" w:sz="12" w:space="0" w:color="auto"/>
            </w:tcBorders>
            <w:shd w:val="clear" w:color="auto" w:fill="F7CAAC"/>
          </w:tcPr>
          <w:p w:rsidR="004842AA" w:rsidRDefault="004842AA" w:rsidP="004842AA">
            <w:pPr>
              <w:jc w:val="both"/>
            </w:pPr>
            <w:r>
              <w:rPr>
                <w:b/>
              </w:rPr>
              <w:t>Řízení konáno na VŠ</w:t>
            </w:r>
          </w:p>
        </w:tc>
        <w:tc>
          <w:tcPr>
            <w:tcW w:w="632" w:type="dxa"/>
            <w:vMerge w:val="restart"/>
            <w:tcBorders>
              <w:left w:val="single" w:sz="12" w:space="0" w:color="auto"/>
            </w:tcBorders>
          </w:tcPr>
          <w:p w:rsidR="004842AA" w:rsidRDefault="004842AA" w:rsidP="004842AA">
            <w:pPr>
              <w:jc w:val="both"/>
              <w:rPr>
                <w:b/>
              </w:rPr>
            </w:pPr>
            <w:r>
              <w:rPr>
                <w:b/>
              </w:rPr>
              <w:t>0</w:t>
            </w:r>
          </w:p>
        </w:tc>
        <w:tc>
          <w:tcPr>
            <w:tcW w:w="693" w:type="dxa"/>
            <w:vMerge w:val="restart"/>
          </w:tcPr>
          <w:p w:rsidR="004842AA" w:rsidRDefault="002F454B" w:rsidP="004842AA">
            <w:pPr>
              <w:jc w:val="both"/>
              <w:rPr>
                <w:b/>
              </w:rPr>
            </w:pPr>
            <w:r>
              <w:rPr>
                <w:b/>
              </w:rPr>
              <w:t>0</w:t>
            </w:r>
          </w:p>
        </w:tc>
        <w:tc>
          <w:tcPr>
            <w:tcW w:w="694" w:type="dxa"/>
            <w:vMerge w:val="restart"/>
          </w:tcPr>
          <w:p w:rsidR="004842AA" w:rsidRDefault="004842AA" w:rsidP="004842AA">
            <w:pPr>
              <w:jc w:val="both"/>
              <w:rPr>
                <w:b/>
              </w:rPr>
            </w:pPr>
            <w:r>
              <w:rPr>
                <w:b/>
              </w:rPr>
              <w:t>7</w:t>
            </w:r>
          </w:p>
        </w:tc>
      </w:tr>
      <w:tr w:rsidR="004842AA" w:rsidTr="004842AA">
        <w:trPr>
          <w:trHeight w:val="205"/>
        </w:trPr>
        <w:tc>
          <w:tcPr>
            <w:tcW w:w="3347" w:type="dxa"/>
            <w:gridSpan w:val="2"/>
          </w:tcPr>
          <w:p w:rsidR="004842AA" w:rsidRDefault="004842AA" w:rsidP="004842AA">
            <w:pPr>
              <w:jc w:val="both"/>
            </w:pPr>
          </w:p>
        </w:tc>
        <w:tc>
          <w:tcPr>
            <w:tcW w:w="2245" w:type="dxa"/>
            <w:gridSpan w:val="2"/>
          </w:tcPr>
          <w:p w:rsidR="004842AA" w:rsidRDefault="004842AA" w:rsidP="004842AA">
            <w:pPr>
              <w:jc w:val="both"/>
            </w:pPr>
          </w:p>
        </w:tc>
        <w:tc>
          <w:tcPr>
            <w:tcW w:w="2248" w:type="dxa"/>
            <w:gridSpan w:val="4"/>
            <w:tcBorders>
              <w:right w:val="single" w:sz="12" w:space="0" w:color="auto"/>
            </w:tcBorders>
          </w:tcPr>
          <w:p w:rsidR="004842AA" w:rsidRDefault="004842AA" w:rsidP="004842AA">
            <w:pPr>
              <w:jc w:val="both"/>
            </w:pPr>
          </w:p>
        </w:tc>
        <w:tc>
          <w:tcPr>
            <w:tcW w:w="632" w:type="dxa"/>
            <w:vMerge/>
            <w:tcBorders>
              <w:left w:val="single" w:sz="12" w:space="0" w:color="auto"/>
            </w:tcBorders>
            <w:vAlign w:val="center"/>
          </w:tcPr>
          <w:p w:rsidR="004842AA" w:rsidRDefault="004842AA" w:rsidP="004842AA">
            <w:pPr>
              <w:rPr>
                <w:b/>
              </w:rPr>
            </w:pPr>
          </w:p>
        </w:tc>
        <w:tc>
          <w:tcPr>
            <w:tcW w:w="693" w:type="dxa"/>
            <w:vMerge/>
            <w:vAlign w:val="center"/>
          </w:tcPr>
          <w:p w:rsidR="004842AA" w:rsidRDefault="004842AA" w:rsidP="004842AA">
            <w:pPr>
              <w:rPr>
                <w:b/>
              </w:rPr>
            </w:pPr>
          </w:p>
        </w:tc>
        <w:tc>
          <w:tcPr>
            <w:tcW w:w="694" w:type="dxa"/>
            <w:vMerge/>
            <w:vAlign w:val="center"/>
          </w:tcPr>
          <w:p w:rsidR="004842AA" w:rsidRDefault="004842AA" w:rsidP="004842AA">
            <w:pPr>
              <w:rPr>
                <w:b/>
              </w:rPr>
            </w:pPr>
          </w:p>
        </w:tc>
      </w:tr>
      <w:tr w:rsidR="004842AA" w:rsidTr="004842AA">
        <w:tc>
          <w:tcPr>
            <w:tcW w:w="9859" w:type="dxa"/>
            <w:gridSpan w:val="11"/>
            <w:shd w:val="clear" w:color="auto" w:fill="F7CAAC"/>
          </w:tcPr>
          <w:p w:rsidR="004842AA" w:rsidRDefault="004842AA" w:rsidP="004842AA">
            <w:pPr>
              <w:jc w:val="both"/>
              <w:rPr>
                <w:b/>
              </w:rPr>
            </w:pPr>
            <w:r>
              <w:rPr>
                <w:b/>
              </w:rPr>
              <w:t xml:space="preserve">Přehled o nejvýznamnější publikační a další tvůrčí činnosti nebo další profesní činnosti u odborníků z praxe vztahující se k zabezpečovaným předmětům </w:t>
            </w:r>
          </w:p>
        </w:tc>
      </w:tr>
      <w:tr w:rsidR="004842AA" w:rsidTr="004842AA">
        <w:trPr>
          <w:trHeight w:val="2347"/>
        </w:trPr>
        <w:tc>
          <w:tcPr>
            <w:tcW w:w="9859" w:type="dxa"/>
            <w:gridSpan w:val="11"/>
          </w:tcPr>
          <w:p w:rsidR="004842AA" w:rsidRDefault="004842AA" w:rsidP="004842AA">
            <w:pPr>
              <w:tabs>
                <w:tab w:val="left" w:pos="709"/>
              </w:tabs>
              <w:jc w:val="both"/>
            </w:pPr>
            <w:r>
              <w:t xml:space="preserve">BENYAHYA, P. How to Educate Managers to Support Knowledge Sharing in their Companies? In </w:t>
            </w:r>
            <w:r w:rsidRPr="00F3131F">
              <w:rPr>
                <w:i/>
              </w:rPr>
              <w:t>INTED 2017 Proceedings, 11th International Technology, Education and Development Conference</w:t>
            </w:r>
            <w:r>
              <w:t xml:space="preserve">. Valencia, 2017. ISBN 978-84-617-8491-2. </w:t>
            </w:r>
          </w:p>
          <w:p w:rsidR="004842AA" w:rsidRDefault="004842AA" w:rsidP="004842AA">
            <w:pPr>
              <w:tabs>
                <w:tab w:val="left" w:pos="709"/>
              </w:tabs>
              <w:jc w:val="both"/>
            </w:pPr>
            <w:r w:rsidRPr="00E66B0B">
              <w:rPr>
                <w:i/>
              </w:rPr>
              <w:t>Přehled projektové činnosti:</w:t>
            </w:r>
          </w:p>
          <w:p w:rsidR="004842AA" w:rsidRDefault="004842AA" w:rsidP="004842AA">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4842AA" w:rsidRDefault="004842AA" w:rsidP="004842AA">
            <w:pPr>
              <w:tabs>
                <w:tab w:val="left" w:pos="709"/>
              </w:tabs>
              <w:jc w:val="both"/>
              <w:rPr>
                <w:b/>
              </w:rPr>
            </w:pPr>
            <w:r>
              <w:rPr>
                <w:szCs w:val="22"/>
              </w:rPr>
              <w:t>G</w:t>
            </w:r>
            <w:r w:rsidRPr="002D3B7D">
              <w:rPr>
                <w:szCs w:val="22"/>
              </w:rPr>
              <w:t xml:space="preserve">A ČR 406/08/0459 </w:t>
            </w:r>
            <w:r w:rsidRPr="002D3B7D">
              <w:t>Rozvoj tacitních znalostí manažerů 2008-2010 (člen řešitelského týmu).</w:t>
            </w:r>
          </w:p>
        </w:tc>
      </w:tr>
      <w:tr w:rsidR="004842AA" w:rsidTr="004842AA">
        <w:trPr>
          <w:trHeight w:val="218"/>
        </w:trPr>
        <w:tc>
          <w:tcPr>
            <w:tcW w:w="9859" w:type="dxa"/>
            <w:gridSpan w:val="11"/>
            <w:shd w:val="clear" w:color="auto" w:fill="F7CAAC"/>
          </w:tcPr>
          <w:p w:rsidR="004842AA" w:rsidRDefault="004842AA" w:rsidP="004842AA">
            <w:pPr>
              <w:rPr>
                <w:b/>
              </w:rPr>
            </w:pPr>
            <w:r>
              <w:rPr>
                <w:b/>
              </w:rPr>
              <w:t>Působení v zahraničí</w:t>
            </w:r>
          </w:p>
        </w:tc>
      </w:tr>
      <w:tr w:rsidR="004842AA" w:rsidTr="004842AA">
        <w:trPr>
          <w:trHeight w:val="70"/>
        </w:trPr>
        <w:tc>
          <w:tcPr>
            <w:tcW w:w="9859" w:type="dxa"/>
            <w:gridSpan w:val="11"/>
          </w:tcPr>
          <w:p w:rsidR="004842AA" w:rsidRDefault="004842AA" w:rsidP="004842AA">
            <w:pPr>
              <w:rPr>
                <w:b/>
              </w:rPr>
            </w:pPr>
          </w:p>
        </w:tc>
      </w:tr>
      <w:tr w:rsidR="004842AA" w:rsidTr="004842AA">
        <w:trPr>
          <w:cantSplit/>
          <w:trHeight w:val="240"/>
        </w:trPr>
        <w:tc>
          <w:tcPr>
            <w:tcW w:w="2518" w:type="dxa"/>
            <w:shd w:val="clear" w:color="auto" w:fill="F7CAAC"/>
          </w:tcPr>
          <w:p w:rsidR="004842AA" w:rsidRDefault="004842AA" w:rsidP="004842AA">
            <w:pPr>
              <w:jc w:val="both"/>
              <w:rPr>
                <w:b/>
              </w:rPr>
            </w:pPr>
            <w:r>
              <w:rPr>
                <w:b/>
              </w:rPr>
              <w:t xml:space="preserve">Podpis </w:t>
            </w:r>
          </w:p>
        </w:tc>
        <w:tc>
          <w:tcPr>
            <w:tcW w:w="4536" w:type="dxa"/>
            <w:gridSpan w:val="5"/>
          </w:tcPr>
          <w:p w:rsidR="004842AA" w:rsidRDefault="004842AA" w:rsidP="004842AA">
            <w:pPr>
              <w:jc w:val="both"/>
            </w:pPr>
          </w:p>
        </w:tc>
        <w:tc>
          <w:tcPr>
            <w:tcW w:w="786" w:type="dxa"/>
            <w:gridSpan w:val="2"/>
            <w:shd w:val="clear" w:color="auto" w:fill="F7CAAC"/>
          </w:tcPr>
          <w:p w:rsidR="004842AA" w:rsidRDefault="004842AA" w:rsidP="004842AA">
            <w:pPr>
              <w:jc w:val="both"/>
            </w:pPr>
            <w:r>
              <w:rPr>
                <w:b/>
              </w:rPr>
              <w:t>datum</w:t>
            </w:r>
          </w:p>
        </w:tc>
        <w:tc>
          <w:tcPr>
            <w:tcW w:w="2019" w:type="dxa"/>
            <w:gridSpan w:val="3"/>
          </w:tcPr>
          <w:p w:rsidR="004842AA" w:rsidRDefault="004842AA" w:rsidP="004842AA">
            <w:pPr>
              <w:jc w:val="both"/>
            </w:pPr>
          </w:p>
        </w:tc>
      </w:tr>
    </w:tbl>
    <w:p w:rsidR="00925740" w:rsidRDefault="00925740">
      <w:pPr>
        <w:spacing w:after="160" w:line="259" w:lineRule="auto"/>
      </w:pPr>
    </w:p>
    <w:p w:rsidR="00925740" w:rsidRDefault="00925740">
      <w:pPr>
        <w:spacing w:after="160" w:line="259" w:lineRule="auto"/>
      </w:pPr>
      <w:r>
        <w:br w:type="page"/>
      </w:r>
    </w:p>
    <w:tbl>
      <w:tblPr>
        <w:tblW w:w="9935"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4"/>
        <w:gridCol w:w="2443"/>
        <w:gridCol w:w="75"/>
        <w:gridCol w:w="754"/>
        <w:gridCol w:w="75"/>
        <w:gridCol w:w="1646"/>
        <w:gridCol w:w="75"/>
        <w:gridCol w:w="449"/>
        <w:gridCol w:w="75"/>
        <w:gridCol w:w="393"/>
        <w:gridCol w:w="75"/>
        <w:gridCol w:w="919"/>
        <w:gridCol w:w="75"/>
        <w:gridCol w:w="634"/>
        <w:gridCol w:w="77"/>
        <w:gridCol w:w="75"/>
        <w:gridCol w:w="557"/>
        <w:gridCol w:w="77"/>
        <w:gridCol w:w="616"/>
        <w:gridCol w:w="77"/>
        <w:gridCol w:w="617"/>
        <w:gridCol w:w="77"/>
      </w:tblGrid>
      <w:tr w:rsidR="00CA4256" w:rsidRPr="0003498C" w:rsidTr="0079634F">
        <w:trPr>
          <w:gridAfter w:val="1"/>
          <w:wAfter w:w="77" w:type="dxa"/>
        </w:trPr>
        <w:tc>
          <w:tcPr>
            <w:tcW w:w="9857" w:type="dxa"/>
            <w:gridSpan w:val="21"/>
            <w:tcBorders>
              <w:bottom w:val="double" w:sz="4" w:space="0" w:color="auto"/>
            </w:tcBorders>
            <w:shd w:val="clear" w:color="auto" w:fill="BDD6EE"/>
          </w:tcPr>
          <w:p w:rsidR="00CA4256" w:rsidRPr="0003498C" w:rsidRDefault="00CA4256" w:rsidP="008424D2">
            <w:pPr>
              <w:jc w:val="both"/>
              <w:rPr>
                <w:b/>
                <w:sz w:val="28"/>
              </w:rPr>
            </w:pPr>
            <w:r w:rsidRPr="0003498C">
              <w:rPr>
                <w:b/>
                <w:sz w:val="28"/>
              </w:rPr>
              <w:lastRenderedPageBreak/>
              <w:t>C-I – Personální zabezpečení</w:t>
            </w:r>
          </w:p>
        </w:tc>
      </w:tr>
      <w:tr w:rsidR="00CA4256" w:rsidRPr="0003498C" w:rsidTr="0079634F">
        <w:trPr>
          <w:gridAfter w:val="1"/>
          <w:wAfter w:w="77" w:type="dxa"/>
        </w:trPr>
        <w:tc>
          <w:tcPr>
            <w:tcW w:w="2516" w:type="dxa"/>
            <w:gridSpan w:val="2"/>
            <w:tcBorders>
              <w:top w:val="double" w:sz="4" w:space="0" w:color="auto"/>
            </w:tcBorders>
            <w:shd w:val="clear" w:color="auto" w:fill="F7CAAC"/>
          </w:tcPr>
          <w:p w:rsidR="00CA4256" w:rsidRPr="0003498C" w:rsidRDefault="00CA4256" w:rsidP="008424D2">
            <w:pPr>
              <w:jc w:val="both"/>
              <w:rPr>
                <w:b/>
              </w:rPr>
            </w:pPr>
            <w:r w:rsidRPr="0003498C">
              <w:rPr>
                <w:b/>
              </w:rPr>
              <w:t>Vysoká škola</w:t>
            </w:r>
          </w:p>
        </w:tc>
        <w:tc>
          <w:tcPr>
            <w:tcW w:w="7341" w:type="dxa"/>
            <w:gridSpan w:val="19"/>
          </w:tcPr>
          <w:p w:rsidR="00CA4256" w:rsidRPr="0003498C" w:rsidRDefault="00CA4256" w:rsidP="008424D2">
            <w:pPr>
              <w:jc w:val="both"/>
            </w:pPr>
            <w:r w:rsidRPr="0003498C">
              <w:t>Univerzita Tomáše Bati ve Zlíně</w:t>
            </w:r>
          </w:p>
        </w:tc>
      </w:tr>
      <w:tr w:rsidR="00CA4256" w:rsidRPr="0003498C" w:rsidTr="0079634F">
        <w:trPr>
          <w:gridAfter w:val="1"/>
          <w:wAfter w:w="77" w:type="dxa"/>
        </w:trPr>
        <w:tc>
          <w:tcPr>
            <w:tcW w:w="2516" w:type="dxa"/>
            <w:gridSpan w:val="2"/>
            <w:shd w:val="clear" w:color="auto" w:fill="F7CAAC"/>
          </w:tcPr>
          <w:p w:rsidR="00CA4256" w:rsidRPr="0003498C" w:rsidRDefault="00CA4256" w:rsidP="008424D2">
            <w:pPr>
              <w:jc w:val="both"/>
              <w:rPr>
                <w:b/>
              </w:rPr>
            </w:pPr>
            <w:r w:rsidRPr="0003498C">
              <w:rPr>
                <w:b/>
              </w:rPr>
              <w:t>Součást vysoké školy</w:t>
            </w:r>
          </w:p>
        </w:tc>
        <w:tc>
          <w:tcPr>
            <w:tcW w:w="7341" w:type="dxa"/>
            <w:gridSpan w:val="19"/>
          </w:tcPr>
          <w:p w:rsidR="00CA4256" w:rsidRPr="0003498C" w:rsidRDefault="00CA4256" w:rsidP="008424D2">
            <w:pPr>
              <w:jc w:val="both"/>
            </w:pPr>
            <w:r w:rsidRPr="0003498C">
              <w:t>Fakulta managementu a ekonomiky</w:t>
            </w:r>
          </w:p>
        </w:tc>
      </w:tr>
      <w:tr w:rsidR="00CA4256" w:rsidRPr="0003498C" w:rsidTr="0079634F">
        <w:trPr>
          <w:gridAfter w:val="1"/>
          <w:wAfter w:w="77" w:type="dxa"/>
        </w:trPr>
        <w:tc>
          <w:tcPr>
            <w:tcW w:w="2516" w:type="dxa"/>
            <w:gridSpan w:val="2"/>
            <w:shd w:val="clear" w:color="auto" w:fill="F7CAAC"/>
          </w:tcPr>
          <w:p w:rsidR="00CA4256" w:rsidRPr="0003498C" w:rsidRDefault="00CA4256" w:rsidP="008424D2">
            <w:pPr>
              <w:jc w:val="both"/>
              <w:rPr>
                <w:b/>
              </w:rPr>
            </w:pPr>
            <w:r w:rsidRPr="0003498C">
              <w:rPr>
                <w:b/>
              </w:rPr>
              <w:t>Název studijního programu</w:t>
            </w:r>
          </w:p>
        </w:tc>
        <w:tc>
          <w:tcPr>
            <w:tcW w:w="7341" w:type="dxa"/>
            <w:gridSpan w:val="19"/>
          </w:tcPr>
          <w:p w:rsidR="00CA4256" w:rsidRPr="0003498C" w:rsidRDefault="00CA4256" w:rsidP="008424D2">
            <w:pPr>
              <w:jc w:val="both"/>
            </w:pPr>
            <w:r>
              <w:t xml:space="preserve">Management </w:t>
            </w:r>
            <w:r w:rsidR="00914242">
              <w:t>and Marketing</w:t>
            </w:r>
          </w:p>
        </w:tc>
      </w:tr>
      <w:tr w:rsidR="00CA4256" w:rsidRPr="0003498C" w:rsidTr="0079634F">
        <w:trPr>
          <w:gridAfter w:val="1"/>
          <w:wAfter w:w="77" w:type="dxa"/>
        </w:trPr>
        <w:tc>
          <w:tcPr>
            <w:tcW w:w="2516" w:type="dxa"/>
            <w:gridSpan w:val="2"/>
            <w:shd w:val="clear" w:color="auto" w:fill="F7CAAC"/>
          </w:tcPr>
          <w:p w:rsidR="00CA4256" w:rsidRPr="0003498C" w:rsidRDefault="00CA4256" w:rsidP="008424D2">
            <w:pPr>
              <w:jc w:val="both"/>
              <w:rPr>
                <w:b/>
              </w:rPr>
            </w:pPr>
            <w:r w:rsidRPr="0003498C">
              <w:rPr>
                <w:b/>
              </w:rPr>
              <w:t>Jméno a příjmení</w:t>
            </w:r>
          </w:p>
        </w:tc>
        <w:tc>
          <w:tcPr>
            <w:tcW w:w="4536" w:type="dxa"/>
            <w:gridSpan w:val="10"/>
          </w:tcPr>
          <w:p w:rsidR="00CA4256" w:rsidRPr="0003498C" w:rsidRDefault="00CA4256" w:rsidP="008424D2">
            <w:pPr>
              <w:jc w:val="both"/>
            </w:pPr>
            <w:r>
              <w:t>Michaela BLAHOVÁ</w:t>
            </w:r>
          </w:p>
        </w:tc>
        <w:tc>
          <w:tcPr>
            <w:tcW w:w="709" w:type="dxa"/>
            <w:gridSpan w:val="2"/>
            <w:shd w:val="clear" w:color="auto" w:fill="F7CAAC"/>
          </w:tcPr>
          <w:p w:rsidR="00CA4256" w:rsidRPr="0003498C" w:rsidRDefault="00CA4256" w:rsidP="008424D2">
            <w:pPr>
              <w:jc w:val="both"/>
              <w:rPr>
                <w:b/>
              </w:rPr>
            </w:pPr>
            <w:r w:rsidRPr="0003498C">
              <w:rPr>
                <w:b/>
              </w:rPr>
              <w:t>Tituly</w:t>
            </w:r>
          </w:p>
        </w:tc>
        <w:tc>
          <w:tcPr>
            <w:tcW w:w="2096" w:type="dxa"/>
            <w:gridSpan w:val="7"/>
          </w:tcPr>
          <w:p w:rsidR="00CA4256" w:rsidRPr="0003498C" w:rsidRDefault="00CA4256" w:rsidP="008424D2">
            <w:pPr>
              <w:jc w:val="both"/>
            </w:pPr>
            <w:r>
              <w:t>Ing., Ph.D.</w:t>
            </w:r>
          </w:p>
        </w:tc>
      </w:tr>
      <w:tr w:rsidR="00CA4256" w:rsidRPr="0003498C" w:rsidTr="0079634F">
        <w:trPr>
          <w:gridAfter w:val="1"/>
          <w:wAfter w:w="77" w:type="dxa"/>
        </w:trPr>
        <w:tc>
          <w:tcPr>
            <w:tcW w:w="2516" w:type="dxa"/>
            <w:gridSpan w:val="2"/>
            <w:shd w:val="clear" w:color="auto" w:fill="F7CAAC"/>
          </w:tcPr>
          <w:p w:rsidR="00CA4256" w:rsidRPr="0003498C" w:rsidRDefault="00CA4256" w:rsidP="008424D2">
            <w:pPr>
              <w:jc w:val="both"/>
              <w:rPr>
                <w:b/>
              </w:rPr>
            </w:pPr>
            <w:r w:rsidRPr="0003498C">
              <w:rPr>
                <w:b/>
              </w:rPr>
              <w:t>Rok narození</w:t>
            </w:r>
          </w:p>
        </w:tc>
        <w:tc>
          <w:tcPr>
            <w:tcW w:w="829" w:type="dxa"/>
            <w:gridSpan w:val="2"/>
          </w:tcPr>
          <w:p w:rsidR="00CA4256" w:rsidRPr="0003498C" w:rsidRDefault="00CA4256" w:rsidP="008424D2">
            <w:pPr>
              <w:jc w:val="both"/>
            </w:pPr>
            <w:r>
              <w:t>1983</w:t>
            </w:r>
          </w:p>
        </w:tc>
        <w:tc>
          <w:tcPr>
            <w:tcW w:w="1721" w:type="dxa"/>
            <w:gridSpan w:val="2"/>
            <w:shd w:val="clear" w:color="auto" w:fill="F7CAAC"/>
          </w:tcPr>
          <w:p w:rsidR="00CA4256" w:rsidRPr="0003498C" w:rsidRDefault="00CA4256" w:rsidP="008424D2">
            <w:pPr>
              <w:jc w:val="both"/>
              <w:rPr>
                <w:b/>
              </w:rPr>
            </w:pPr>
            <w:r w:rsidRPr="0003498C">
              <w:rPr>
                <w:b/>
              </w:rPr>
              <w:t>typ vztahu k VŠ</w:t>
            </w:r>
          </w:p>
        </w:tc>
        <w:tc>
          <w:tcPr>
            <w:tcW w:w="992" w:type="dxa"/>
            <w:gridSpan w:val="4"/>
          </w:tcPr>
          <w:p w:rsidR="00CA4256" w:rsidRPr="0003498C" w:rsidRDefault="00CA4256" w:rsidP="008424D2">
            <w:pPr>
              <w:jc w:val="both"/>
            </w:pPr>
            <w:r>
              <w:t>pp</w:t>
            </w:r>
          </w:p>
        </w:tc>
        <w:tc>
          <w:tcPr>
            <w:tcW w:w="994" w:type="dxa"/>
            <w:gridSpan w:val="2"/>
            <w:shd w:val="clear" w:color="auto" w:fill="F7CAAC"/>
          </w:tcPr>
          <w:p w:rsidR="00CA4256" w:rsidRPr="0003498C" w:rsidRDefault="00CA4256" w:rsidP="008424D2">
            <w:pPr>
              <w:jc w:val="both"/>
              <w:rPr>
                <w:b/>
              </w:rPr>
            </w:pPr>
            <w:r w:rsidRPr="0003498C">
              <w:rPr>
                <w:b/>
              </w:rPr>
              <w:t>rozsah</w:t>
            </w:r>
          </w:p>
        </w:tc>
        <w:tc>
          <w:tcPr>
            <w:tcW w:w="709" w:type="dxa"/>
            <w:gridSpan w:val="2"/>
          </w:tcPr>
          <w:p w:rsidR="00CA4256" w:rsidRPr="0003498C" w:rsidRDefault="00CA4256" w:rsidP="008424D2">
            <w:pPr>
              <w:jc w:val="both"/>
            </w:pPr>
            <w:r>
              <w:t>4</w:t>
            </w:r>
          </w:p>
        </w:tc>
        <w:tc>
          <w:tcPr>
            <w:tcW w:w="709" w:type="dxa"/>
            <w:gridSpan w:val="3"/>
            <w:shd w:val="clear" w:color="auto" w:fill="F7CAAC"/>
          </w:tcPr>
          <w:p w:rsidR="00CA4256" w:rsidRPr="0003498C" w:rsidRDefault="00CA4256" w:rsidP="008424D2">
            <w:pPr>
              <w:jc w:val="both"/>
              <w:rPr>
                <w:b/>
              </w:rPr>
            </w:pPr>
            <w:r w:rsidRPr="0003498C">
              <w:rPr>
                <w:b/>
              </w:rPr>
              <w:t>do kdy</w:t>
            </w:r>
          </w:p>
        </w:tc>
        <w:tc>
          <w:tcPr>
            <w:tcW w:w="1387" w:type="dxa"/>
            <w:gridSpan w:val="4"/>
          </w:tcPr>
          <w:p w:rsidR="00CA4256" w:rsidRPr="0003498C" w:rsidRDefault="00CA4256" w:rsidP="008424D2">
            <w:pPr>
              <w:jc w:val="both"/>
            </w:pPr>
            <w:r>
              <w:t>N</w:t>
            </w:r>
          </w:p>
        </w:tc>
      </w:tr>
      <w:tr w:rsidR="00CA4256" w:rsidRPr="0003498C" w:rsidTr="0079634F">
        <w:trPr>
          <w:gridAfter w:val="1"/>
          <w:wAfter w:w="77" w:type="dxa"/>
        </w:trPr>
        <w:tc>
          <w:tcPr>
            <w:tcW w:w="5066" w:type="dxa"/>
            <w:gridSpan w:val="6"/>
            <w:shd w:val="clear" w:color="auto" w:fill="F7CAAC"/>
          </w:tcPr>
          <w:p w:rsidR="00CA4256" w:rsidRPr="0003498C" w:rsidRDefault="00CA4256" w:rsidP="008424D2">
            <w:pPr>
              <w:jc w:val="both"/>
              <w:rPr>
                <w:b/>
              </w:rPr>
            </w:pPr>
            <w:r w:rsidRPr="0003498C">
              <w:rPr>
                <w:b/>
              </w:rPr>
              <w:t>Typ vztahu na součásti VŠ, která uskutečňuje st. program</w:t>
            </w:r>
          </w:p>
        </w:tc>
        <w:tc>
          <w:tcPr>
            <w:tcW w:w="992" w:type="dxa"/>
            <w:gridSpan w:val="4"/>
          </w:tcPr>
          <w:p w:rsidR="00CA4256" w:rsidRPr="0003498C" w:rsidRDefault="00313386" w:rsidP="008424D2">
            <w:pPr>
              <w:jc w:val="both"/>
            </w:pPr>
            <w:r>
              <w:t>pp</w:t>
            </w:r>
          </w:p>
        </w:tc>
        <w:tc>
          <w:tcPr>
            <w:tcW w:w="994" w:type="dxa"/>
            <w:gridSpan w:val="2"/>
            <w:shd w:val="clear" w:color="auto" w:fill="F7CAAC"/>
          </w:tcPr>
          <w:p w:rsidR="00CA4256" w:rsidRPr="0003498C" w:rsidRDefault="00CA4256" w:rsidP="008424D2">
            <w:pPr>
              <w:jc w:val="both"/>
              <w:rPr>
                <w:b/>
              </w:rPr>
            </w:pPr>
            <w:r w:rsidRPr="0003498C">
              <w:rPr>
                <w:b/>
              </w:rPr>
              <w:t>rozsah</w:t>
            </w:r>
          </w:p>
        </w:tc>
        <w:tc>
          <w:tcPr>
            <w:tcW w:w="709" w:type="dxa"/>
            <w:gridSpan w:val="2"/>
          </w:tcPr>
          <w:p w:rsidR="00CA4256" w:rsidRPr="0003498C" w:rsidRDefault="00CA4256" w:rsidP="008424D2">
            <w:pPr>
              <w:jc w:val="both"/>
            </w:pPr>
            <w:r>
              <w:t>4</w:t>
            </w:r>
          </w:p>
        </w:tc>
        <w:tc>
          <w:tcPr>
            <w:tcW w:w="709" w:type="dxa"/>
            <w:gridSpan w:val="3"/>
            <w:shd w:val="clear" w:color="auto" w:fill="F7CAAC"/>
          </w:tcPr>
          <w:p w:rsidR="00CA4256" w:rsidRPr="0003498C" w:rsidRDefault="00CA4256" w:rsidP="008424D2">
            <w:pPr>
              <w:jc w:val="both"/>
              <w:rPr>
                <w:b/>
              </w:rPr>
            </w:pPr>
            <w:r w:rsidRPr="0003498C">
              <w:rPr>
                <w:b/>
              </w:rPr>
              <w:t>do kdy</w:t>
            </w:r>
          </w:p>
        </w:tc>
        <w:tc>
          <w:tcPr>
            <w:tcW w:w="1387" w:type="dxa"/>
            <w:gridSpan w:val="4"/>
          </w:tcPr>
          <w:p w:rsidR="00CA4256" w:rsidRPr="0003498C" w:rsidRDefault="00CA4256" w:rsidP="008424D2">
            <w:pPr>
              <w:jc w:val="both"/>
            </w:pPr>
            <w:r>
              <w:t>N</w:t>
            </w:r>
          </w:p>
        </w:tc>
      </w:tr>
      <w:tr w:rsidR="00CA4256" w:rsidRPr="0003498C" w:rsidTr="0079634F">
        <w:trPr>
          <w:gridAfter w:val="1"/>
          <w:wAfter w:w="77" w:type="dxa"/>
        </w:trPr>
        <w:tc>
          <w:tcPr>
            <w:tcW w:w="6058" w:type="dxa"/>
            <w:gridSpan w:val="10"/>
            <w:shd w:val="clear" w:color="auto" w:fill="F7CAAC"/>
          </w:tcPr>
          <w:p w:rsidR="00CA4256" w:rsidRPr="0003498C" w:rsidRDefault="00CA4256" w:rsidP="008424D2">
            <w:pPr>
              <w:jc w:val="both"/>
            </w:pPr>
            <w:r w:rsidRPr="0003498C">
              <w:rPr>
                <w:b/>
              </w:rPr>
              <w:t>Další současná působení jako akademický pracovník na jiných VŠ</w:t>
            </w:r>
          </w:p>
        </w:tc>
        <w:tc>
          <w:tcPr>
            <w:tcW w:w="1703" w:type="dxa"/>
            <w:gridSpan w:val="4"/>
            <w:shd w:val="clear" w:color="auto" w:fill="F7CAAC"/>
          </w:tcPr>
          <w:p w:rsidR="00CA4256" w:rsidRPr="0003498C" w:rsidRDefault="00CA4256" w:rsidP="008424D2">
            <w:pPr>
              <w:jc w:val="both"/>
              <w:rPr>
                <w:b/>
              </w:rPr>
            </w:pPr>
            <w:r w:rsidRPr="0003498C">
              <w:rPr>
                <w:b/>
              </w:rPr>
              <w:t>typ prac. vztahu</w:t>
            </w:r>
          </w:p>
        </w:tc>
        <w:tc>
          <w:tcPr>
            <w:tcW w:w="2096" w:type="dxa"/>
            <w:gridSpan w:val="7"/>
            <w:shd w:val="clear" w:color="auto" w:fill="F7CAAC"/>
          </w:tcPr>
          <w:p w:rsidR="00CA4256" w:rsidRPr="0003498C" w:rsidRDefault="00CA4256" w:rsidP="008424D2">
            <w:pPr>
              <w:jc w:val="both"/>
              <w:rPr>
                <w:b/>
              </w:rPr>
            </w:pPr>
            <w:r w:rsidRPr="0003498C">
              <w:rPr>
                <w:b/>
              </w:rPr>
              <w:t>rozsah</w:t>
            </w:r>
          </w:p>
        </w:tc>
      </w:tr>
      <w:tr w:rsidR="00CA4256" w:rsidRPr="0003498C" w:rsidTr="0079634F">
        <w:trPr>
          <w:gridAfter w:val="1"/>
          <w:wAfter w:w="77" w:type="dxa"/>
        </w:trPr>
        <w:tc>
          <w:tcPr>
            <w:tcW w:w="6058" w:type="dxa"/>
            <w:gridSpan w:val="10"/>
          </w:tcPr>
          <w:p w:rsidR="00CA4256" w:rsidRPr="0003498C" w:rsidRDefault="00CA4256" w:rsidP="008424D2">
            <w:pPr>
              <w:jc w:val="both"/>
            </w:pPr>
          </w:p>
        </w:tc>
        <w:tc>
          <w:tcPr>
            <w:tcW w:w="1703" w:type="dxa"/>
            <w:gridSpan w:val="4"/>
          </w:tcPr>
          <w:p w:rsidR="00CA4256" w:rsidRPr="0003498C" w:rsidRDefault="00CA4256" w:rsidP="008424D2">
            <w:pPr>
              <w:jc w:val="both"/>
            </w:pPr>
          </w:p>
        </w:tc>
        <w:tc>
          <w:tcPr>
            <w:tcW w:w="2096" w:type="dxa"/>
            <w:gridSpan w:val="7"/>
          </w:tcPr>
          <w:p w:rsidR="00CA4256" w:rsidRPr="0003498C" w:rsidRDefault="00CA4256" w:rsidP="008424D2">
            <w:pPr>
              <w:jc w:val="both"/>
            </w:pPr>
          </w:p>
        </w:tc>
      </w:tr>
      <w:tr w:rsidR="00CA4256" w:rsidRPr="0003498C" w:rsidTr="0079634F">
        <w:trPr>
          <w:gridAfter w:val="1"/>
          <w:wAfter w:w="77" w:type="dxa"/>
        </w:trPr>
        <w:tc>
          <w:tcPr>
            <w:tcW w:w="6058" w:type="dxa"/>
            <w:gridSpan w:val="10"/>
          </w:tcPr>
          <w:p w:rsidR="00CA4256" w:rsidRPr="0003498C" w:rsidRDefault="00CA4256" w:rsidP="008424D2">
            <w:pPr>
              <w:jc w:val="both"/>
            </w:pPr>
          </w:p>
        </w:tc>
        <w:tc>
          <w:tcPr>
            <w:tcW w:w="1703" w:type="dxa"/>
            <w:gridSpan w:val="4"/>
          </w:tcPr>
          <w:p w:rsidR="00CA4256" w:rsidRPr="0003498C" w:rsidRDefault="00CA4256" w:rsidP="008424D2">
            <w:pPr>
              <w:jc w:val="both"/>
            </w:pPr>
          </w:p>
        </w:tc>
        <w:tc>
          <w:tcPr>
            <w:tcW w:w="2096" w:type="dxa"/>
            <w:gridSpan w:val="7"/>
          </w:tcPr>
          <w:p w:rsidR="00CA4256" w:rsidRPr="0003498C" w:rsidRDefault="00CA4256" w:rsidP="008424D2">
            <w:pPr>
              <w:jc w:val="both"/>
            </w:pPr>
          </w:p>
        </w:tc>
      </w:tr>
      <w:tr w:rsidR="00CA4256" w:rsidRPr="0003498C" w:rsidTr="0079634F">
        <w:trPr>
          <w:gridAfter w:val="1"/>
          <w:wAfter w:w="77" w:type="dxa"/>
        </w:trPr>
        <w:tc>
          <w:tcPr>
            <w:tcW w:w="9857" w:type="dxa"/>
            <w:gridSpan w:val="21"/>
            <w:shd w:val="clear" w:color="auto" w:fill="F7CAAC"/>
          </w:tcPr>
          <w:p w:rsidR="00CA4256" w:rsidRPr="0003498C" w:rsidRDefault="00CA4256" w:rsidP="008424D2">
            <w:pPr>
              <w:jc w:val="both"/>
            </w:pPr>
            <w:r w:rsidRPr="0003498C">
              <w:rPr>
                <w:b/>
              </w:rPr>
              <w:t>Předměty příslušného studijního programu a způsob zapojení do jejich výuky, příp. další zapojení do uskutečňování studijního programu</w:t>
            </w:r>
          </w:p>
        </w:tc>
      </w:tr>
      <w:tr w:rsidR="00CA4256" w:rsidRPr="0003498C" w:rsidTr="0079634F">
        <w:trPr>
          <w:gridAfter w:val="1"/>
          <w:wAfter w:w="77" w:type="dxa"/>
          <w:trHeight w:val="324"/>
        </w:trPr>
        <w:tc>
          <w:tcPr>
            <w:tcW w:w="9857" w:type="dxa"/>
            <w:gridSpan w:val="21"/>
            <w:tcBorders>
              <w:top w:val="nil"/>
            </w:tcBorders>
          </w:tcPr>
          <w:p w:rsidR="00CA4256" w:rsidRDefault="00CA4256" w:rsidP="008424D2">
            <w:pPr>
              <w:jc w:val="both"/>
            </w:pPr>
            <w:r>
              <w:t>Value Based Ma</w:t>
            </w:r>
            <w:r w:rsidR="00313386">
              <w:t>nagement – přednášející (20%)</w:t>
            </w:r>
          </w:p>
          <w:p w:rsidR="00E0603D" w:rsidRPr="0003498C" w:rsidRDefault="00E0603D" w:rsidP="008424D2">
            <w:pPr>
              <w:jc w:val="both"/>
            </w:pPr>
            <w:r w:rsidRPr="00E0603D">
              <w:rPr>
                <w:lang w:val="en-GB"/>
              </w:rPr>
              <w:t>Cross Cultural Management</w:t>
            </w:r>
            <w:r>
              <w:rPr>
                <w:lang w:val="en-GB"/>
              </w:rPr>
              <w:t xml:space="preserve"> – přednášející (20%)</w:t>
            </w:r>
          </w:p>
        </w:tc>
      </w:tr>
      <w:tr w:rsidR="00CA4256" w:rsidRPr="0003498C" w:rsidTr="0079634F">
        <w:trPr>
          <w:gridAfter w:val="1"/>
          <w:wAfter w:w="77" w:type="dxa"/>
        </w:trPr>
        <w:tc>
          <w:tcPr>
            <w:tcW w:w="9857" w:type="dxa"/>
            <w:gridSpan w:val="21"/>
            <w:shd w:val="clear" w:color="auto" w:fill="F7CAAC"/>
          </w:tcPr>
          <w:p w:rsidR="00CA4256" w:rsidRPr="0003498C" w:rsidRDefault="00CA4256" w:rsidP="008424D2">
            <w:pPr>
              <w:jc w:val="both"/>
            </w:pPr>
            <w:r w:rsidRPr="0003498C">
              <w:rPr>
                <w:b/>
              </w:rPr>
              <w:t xml:space="preserve">Údaje o vzdělání na VŠ </w:t>
            </w:r>
          </w:p>
        </w:tc>
      </w:tr>
      <w:tr w:rsidR="00CA4256" w:rsidRPr="0003498C" w:rsidTr="0079634F">
        <w:trPr>
          <w:gridAfter w:val="1"/>
          <w:wAfter w:w="77" w:type="dxa"/>
          <w:trHeight w:val="745"/>
        </w:trPr>
        <w:tc>
          <w:tcPr>
            <w:tcW w:w="9857" w:type="dxa"/>
            <w:gridSpan w:val="21"/>
          </w:tcPr>
          <w:p w:rsidR="00CA4256" w:rsidRDefault="00CA4256" w:rsidP="008424D2">
            <w:pPr>
              <w:ind w:left="1456" w:hanging="1456"/>
              <w:jc w:val="both"/>
              <w:rPr>
                <w:b/>
              </w:rPr>
            </w:pPr>
            <w:r>
              <w:rPr>
                <w:b/>
              </w:rPr>
              <w:t>2008 – 2013:</w:t>
            </w:r>
            <w:r>
              <w:t xml:space="preserve"> UTB ve Zlíně, Fakulta managementu a ekonomiky, obor Finance – v anglickém jazyce (</w:t>
            </w:r>
            <w:r w:rsidRPr="00907AFA">
              <w:rPr>
                <w:b/>
              </w:rPr>
              <w:t>Ph.D</w:t>
            </w:r>
            <w:r>
              <w:t>.)</w:t>
            </w:r>
          </w:p>
          <w:p w:rsidR="00CA4256" w:rsidRPr="00907AFA" w:rsidRDefault="00CA4256" w:rsidP="008424D2">
            <w:pPr>
              <w:ind w:left="1456" w:hanging="1456"/>
              <w:jc w:val="both"/>
            </w:pPr>
            <w:r>
              <w:rPr>
                <w:b/>
              </w:rPr>
              <w:t>2005 – 2007:</w:t>
            </w:r>
            <w:r>
              <w:t xml:space="preserve"> UTB ve Zlíně, Fakulta managementu a ekonomiky, obor Finance (</w:t>
            </w:r>
            <w:r w:rsidRPr="00907AFA">
              <w:rPr>
                <w:b/>
              </w:rPr>
              <w:t>Ing</w:t>
            </w:r>
            <w:r>
              <w:t>.)</w:t>
            </w:r>
          </w:p>
          <w:p w:rsidR="00CA4256" w:rsidRPr="00907AFA" w:rsidRDefault="00CA4256" w:rsidP="008424D2">
            <w:pPr>
              <w:ind w:left="1456" w:hanging="1456"/>
              <w:jc w:val="both"/>
            </w:pPr>
            <w:r>
              <w:rPr>
                <w:b/>
              </w:rPr>
              <w:t xml:space="preserve">2002 – 2005: </w:t>
            </w:r>
            <w:r>
              <w:t>UTB ve Zlíně, Fakulta managementu a ekonomiky, obor Management a ekonomika (</w:t>
            </w:r>
            <w:r w:rsidRPr="00907AFA">
              <w:rPr>
                <w:b/>
              </w:rPr>
              <w:t>Bc</w:t>
            </w:r>
            <w:r>
              <w:t>.)</w:t>
            </w:r>
          </w:p>
        </w:tc>
      </w:tr>
      <w:tr w:rsidR="00CA4256" w:rsidRPr="0003498C" w:rsidTr="0079634F">
        <w:trPr>
          <w:gridAfter w:val="1"/>
          <w:wAfter w:w="77" w:type="dxa"/>
        </w:trPr>
        <w:tc>
          <w:tcPr>
            <w:tcW w:w="9857" w:type="dxa"/>
            <w:gridSpan w:val="21"/>
            <w:shd w:val="clear" w:color="auto" w:fill="F7CAAC"/>
          </w:tcPr>
          <w:p w:rsidR="00CA4256" w:rsidRPr="0003498C" w:rsidRDefault="00CA4256" w:rsidP="008424D2">
            <w:pPr>
              <w:jc w:val="both"/>
              <w:rPr>
                <w:b/>
              </w:rPr>
            </w:pPr>
            <w:r w:rsidRPr="0003498C">
              <w:rPr>
                <w:b/>
              </w:rPr>
              <w:t>Údaje o odborném působení od absolvování VŠ</w:t>
            </w:r>
          </w:p>
        </w:tc>
      </w:tr>
      <w:tr w:rsidR="00CA4256" w:rsidRPr="0003498C" w:rsidTr="0079634F">
        <w:trPr>
          <w:gridAfter w:val="1"/>
          <w:wAfter w:w="77" w:type="dxa"/>
          <w:trHeight w:val="605"/>
        </w:trPr>
        <w:tc>
          <w:tcPr>
            <w:tcW w:w="9857" w:type="dxa"/>
            <w:gridSpan w:val="21"/>
          </w:tcPr>
          <w:p w:rsidR="00CA4256" w:rsidRDefault="00CA4256" w:rsidP="008424D2">
            <w:pPr>
              <w:jc w:val="both"/>
            </w:pPr>
            <w:r w:rsidRPr="00907AFA">
              <w:rPr>
                <w:b/>
              </w:rPr>
              <w:t>07/2015 – dosud</w:t>
            </w:r>
            <w:r>
              <w:t xml:space="preserve">: </w:t>
            </w:r>
            <w:r w:rsidRPr="00907AFA">
              <w:t>UTB ve Zlíně, Fakulta managementu a ekonomiky</w:t>
            </w:r>
            <w:r>
              <w:t>, Ústav financí a účetnictví, odborná asistentka</w:t>
            </w:r>
          </w:p>
          <w:p w:rsidR="00CA4256" w:rsidRDefault="00CA4256" w:rsidP="008424D2">
            <w:pPr>
              <w:jc w:val="both"/>
            </w:pPr>
            <w:r w:rsidRPr="00907AFA">
              <w:rPr>
                <w:b/>
              </w:rPr>
              <w:t>06/2013 – 06/2015</w:t>
            </w:r>
            <w:r>
              <w:t>: UTB ve Zlíně, Fakulta managementu a ekonomiky, Centrum aplikovaného ekonomického výzkumu, post-doktorandka</w:t>
            </w:r>
          </w:p>
          <w:p w:rsidR="00CA4256" w:rsidRPr="0003498C" w:rsidRDefault="00CA4256" w:rsidP="008424D2">
            <w:pPr>
              <w:jc w:val="both"/>
            </w:pPr>
            <w:r w:rsidRPr="00907AFA">
              <w:rPr>
                <w:b/>
              </w:rPr>
              <w:t>07/2007 – 12/2013</w:t>
            </w:r>
            <w:r>
              <w:t>: UTB ve Zlíně, Rektorát, Mezinárodní oddělení, odborná referentka (2007-2011), vedoucí (2011-2013)</w:t>
            </w:r>
          </w:p>
        </w:tc>
      </w:tr>
      <w:tr w:rsidR="00CA4256" w:rsidRPr="0003498C" w:rsidTr="0079634F">
        <w:trPr>
          <w:gridAfter w:val="1"/>
          <w:wAfter w:w="77" w:type="dxa"/>
          <w:trHeight w:val="250"/>
        </w:trPr>
        <w:tc>
          <w:tcPr>
            <w:tcW w:w="9857" w:type="dxa"/>
            <w:gridSpan w:val="21"/>
            <w:shd w:val="clear" w:color="auto" w:fill="F7CAAC"/>
          </w:tcPr>
          <w:p w:rsidR="00CA4256" w:rsidRPr="0003498C" w:rsidRDefault="00CA4256" w:rsidP="008424D2">
            <w:pPr>
              <w:jc w:val="both"/>
            </w:pPr>
            <w:r w:rsidRPr="0003498C">
              <w:rPr>
                <w:b/>
              </w:rPr>
              <w:t>Zkušenosti s vedením kvalifikačních a rigorózních prací</w:t>
            </w:r>
          </w:p>
        </w:tc>
      </w:tr>
      <w:tr w:rsidR="00CA4256" w:rsidRPr="0003498C" w:rsidTr="0079634F">
        <w:trPr>
          <w:gridAfter w:val="1"/>
          <w:wAfter w:w="77" w:type="dxa"/>
          <w:trHeight w:val="420"/>
        </w:trPr>
        <w:tc>
          <w:tcPr>
            <w:tcW w:w="9857" w:type="dxa"/>
            <w:gridSpan w:val="21"/>
          </w:tcPr>
          <w:p w:rsidR="00CA4256" w:rsidRPr="0003498C" w:rsidRDefault="00CA4256" w:rsidP="008424D2">
            <w:pPr>
              <w:jc w:val="both"/>
            </w:pPr>
            <w:r w:rsidRPr="0003498C">
              <w:t>Počet v</w:t>
            </w:r>
            <w:r>
              <w:t>edených bakalářských prací – 12</w:t>
            </w:r>
          </w:p>
          <w:p w:rsidR="00CA4256" w:rsidRPr="0003498C" w:rsidRDefault="00CA4256" w:rsidP="008424D2">
            <w:pPr>
              <w:jc w:val="both"/>
            </w:pPr>
            <w:r w:rsidRPr="0003498C">
              <w:t>Počet</w:t>
            </w:r>
            <w:r>
              <w:t xml:space="preserve"> vedených diplomových prací – 11</w:t>
            </w:r>
          </w:p>
        </w:tc>
      </w:tr>
      <w:tr w:rsidR="00CA4256" w:rsidRPr="0003498C" w:rsidTr="0079634F">
        <w:trPr>
          <w:gridAfter w:val="1"/>
          <w:wAfter w:w="77" w:type="dxa"/>
          <w:cantSplit/>
        </w:trPr>
        <w:tc>
          <w:tcPr>
            <w:tcW w:w="3345" w:type="dxa"/>
            <w:gridSpan w:val="4"/>
            <w:tcBorders>
              <w:top w:val="single" w:sz="12" w:space="0" w:color="auto"/>
            </w:tcBorders>
            <w:shd w:val="clear" w:color="auto" w:fill="F7CAAC"/>
          </w:tcPr>
          <w:p w:rsidR="00CA4256" w:rsidRPr="0003498C" w:rsidRDefault="00CA4256" w:rsidP="008424D2">
            <w:pPr>
              <w:jc w:val="both"/>
            </w:pPr>
            <w:r w:rsidRPr="0003498C">
              <w:rPr>
                <w:b/>
              </w:rPr>
              <w:t xml:space="preserve">Obor habilitačního řízení </w:t>
            </w:r>
          </w:p>
        </w:tc>
        <w:tc>
          <w:tcPr>
            <w:tcW w:w="2245" w:type="dxa"/>
            <w:gridSpan w:val="4"/>
            <w:tcBorders>
              <w:top w:val="single" w:sz="12" w:space="0" w:color="auto"/>
            </w:tcBorders>
            <w:shd w:val="clear" w:color="auto" w:fill="F7CAAC"/>
          </w:tcPr>
          <w:p w:rsidR="00CA4256" w:rsidRPr="0003498C" w:rsidRDefault="00CA4256" w:rsidP="008424D2">
            <w:pPr>
              <w:jc w:val="both"/>
            </w:pPr>
            <w:r w:rsidRPr="0003498C">
              <w:rPr>
                <w:b/>
              </w:rPr>
              <w:t>Rok udělení hodnosti</w:t>
            </w:r>
          </w:p>
        </w:tc>
        <w:tc>
          <w:tcPr>
            <w:tcW w:w="2248" w:type="dxa"/>
            <w:gridSpan w:val="7"/>
            <w:tcBorders>
              <w:top w:val="single" w:sz="12" w:space="0" w:color="auto"/>
              <w:right w:val="single" w:sz="12" w:space="0" w:color="auto"/>
            </w:tcBorders>
            <w:shd w:val="clear" w:color="auto" w:fill="F7CAAC"/>
          </w:tcPr>
          <w:p w:rsidR="00CA4256" w:rsidRPr="0003498C" w:rsidRDefault="00CA4256" w:rsidP="008424D2">
            <w:pPr>
              <w:jc w:val="both"/>
            </w:pPr>
            <w:r w:rsidRPr="0003498C">
              <w:rPr>
                <w:b/>
              </w:rPr>
              <w:t>Řízení konáno na VŠ</w:t>
            </w:r>
          </w:p>
        </w:tc>
        <w:tc>
          <w:tcPr>
            <w:tcW w:w="2019" w:type="dxa"/>
            <w:gridSpan w:val="6"/>
            <w:tcBorders>
              <w:top w:val="single" w:sz="12" w:space="0" w:color="auto"/>
              <w:left w:val="single" w:sz="12" w:space="0" w:color="auto"/>
            </w:tcBorders>
            <w:shd w:val="clear" w:color="auto" w:fill="F7CAAC"/>
          </w:tcPr>
          <w:p w:rsidR="00CA4256" w:rsidRPr="0003498C" w:rsidRDefault="00CA4256" w:rsidP="008424D2">
            <w:pPr>
              <w:jc w:val="both"/>
              <w:rPr>
                <w:b/>
              </w:rPr>
            </w:pPr>
            <w:r w:rsidRPr="0003498C">
              <w:rPr>
                <w:b/>
              </w:rPr>
              <w:t>Ohlasy publikací</w:t>
            </w:r>
          </w:p>
        </w:tc>
      </w:tr>
      <w:tr w:rsidR="00CA4256" w:rsidRPr="0003498C" w:rsidTr="0079634F">
        <w:trPr>
          <w:gridAfter w:val="1"/>
          <w:wAfter w:w="77" w:type="dxa"/>
          <w:cantSplit/>
        </w:trPr>
        <w:tc>
          <w:tcPr>
            <w:tcW w:w="3345" w:type="dxa"/>
            <w:gridSpan w:val="4"/>
          </w:tcPr>
          <w:p w:rsidR="00CA4256" w:rsidRPr="0003498C" w:rsidRDefault="00CA4256" w:rsidP="008424D2">
            <w:pPr>
              <w:jc w:val="both"/>
            </w:pPr>
          </w:p>
        </w:tc>
        <w:tc>
          <w:tcPr>
            <w:tcW w:w="2245" w:type="dxa"/>
            <w:gridSpan w:val="4"/>
          </w:tcPr>
          <w:p w:rsidR="00CA4256" w:rsidRPr="0003498C" w:rsidRDefault="00CA4256" w:rsidP="008424D2">
            <w:pPr>
              <w:jc w:val="both"/>
            </w:pPr>
          </w:p>
        </w:tc>
        <w:tc>
          <w:tcPr>
            <w:tcW w:w="2248" w:type="dxa"/>
            <w:gridSpan w:val="7"/>
            <w:tcBorders>
              <w:right w:val="single" w:sz="12" w:space="0" w:color="auto"/>
            </w:tcBorders>
          </w:tcPr>
          <w:p w:rsidR="00CA4256" w:rsidRPr="0003498C" w:rsidRDefault="00CA4256" w:rsidP="008424D2">
            <w:pPr>
              <w:jc w:val="both"/>
            </w:pPr>
          </w:p>
        </w:tc>
        <w:tc>
          <w:tcPr>
            <w:tcW w:w="632" w:type="dxa"/>
            <w:gridSpan w:val="2"/>
            <w:tcBorders>
              <w:left w:val="single" w:sz="12" w:space="0" w:color="auto"/>
            </w:tcBorders>
            <w:shd w:val="clear" w:color="auto" w:fill="F7CAAC"/>
          </w:tcPr>
          <w:p w:rsidR="00CA4256" w:rsidRPr="0003498C" w:rsidRDefault="00CA4256" w:rsidP="008424D2">
            <w:pPr>
              <w:jc w:val="both"/>
            </w:pPr>
            <w:r w:rsidRPr="0003498C">
              <w:rPr>
                <w:b/>
              </w:rPr>
              <w:t>WOS</w:t>
            </w:r>
          </w:p>
        </w:tc>
        <w:tc>
          <w:tcPr>
            <w:tcW w:w="693" w:type="dxa"/>
            <w:gridSpan w:val="2"/>
            <w:shd w:val="clear" w:color="auto" w:fill="F7CAAC"/>
          </w:tcPr>
          <w:p w:rsidR="00CA4256" w:rsidRPr="0003498C" w:rsidRDefault="00CA4256" w:rsidP="008424D2">
            <w:pPr>
              <w:jc w:val="both"/>
              <w:rPr>
                <w:sz w:val="18"/>
              </w:rPr>
            </w:pPr>
            <w:r w:rsidRPr="0003498C">
              <w:rPr>
                <w:b/>
                <w:sz w:val="18"/>
              </w:rPr>
              <w:t>Scopus</w:t>
            </w:r>
          </w:p>
        </w:tc>
        <w:tc>
          <w:tcPr>
            <w:tcW w:w="694" w:type="dxa"/>
            <w:gridSpan w:val="2"/>
            <w:shd w:val="clear" w:color="auto" w:fill="F7CAAC"/>
          </w:tcPr>
          <w:p w:rsidR="00CA4256" w:rsidRPr="0003498C" w:rsidRDefault="00CA4256" w:rsidP="008424D2">
            <w:pPr>
              <w:jc w:val="both"/>
            </w:pPr>
            <w:r w:rsidRPr="0003498C">
              <w:rPr>
                <w:b/>
                <w:sz w:val="18"/>
              </w:rPr>
              <w:t>ostatní</w:t>
            </w:r>
          </w:p>
        </w:tc>
      </w:tr>
      <w:tr w:rsidR="00CA4256" w:rsidRPr="0003498C" w:rsidTr="0079634F">
        <w:trPr>
          <w:gridAfter w:val="1"/>
          <w:wAfter w:w="77" w:type="dxa"/>
          <w:cantSplit/>
          <w:trHeight w:val="70"/>
        </w:trPr>
        <w:tc>
          <w:tcPr>
            <w:tcW w:w="3345" w:type="dxa"/>
            <w:gridSpan w:val="4"/>
            <w:shd w:val="clear" w:color="auto" w:fill="F7CAAC"/>
          </w:tcPr>
          <w:p w:rsidR="00CA4256" w:rsidRPr="0003498C" w:rsidRDefault="00CA4256" w:rsidP="008424D2">
            <w:pPr>
              <w:jc w:val="both"/>
            </w:pPr>
            <w:r w:rsidRPr="0003498C">
              <w:rPr>
                <w:b/>
              </w:rPr>
              <w:t>Obor jmenovacího řízení</w:t>
            </w:r>
          </w:p>
        </w:tc>
        <w:tc>
          <w:tcPr>
            <w:tcW w:w="2245" w:type="dxa"/>
            <w:gridSpan w:val="4"/>
            <w:shd w:val="clear" w:color="auto" w:fill="F7CAAC"/>
          </w:tcPr>
          <w:p w:rsidR="00CA4256" w:rsidRPr="0003498C" w:rsidRDefault="00CA4256" w:rsidP="008424D2">
            <w:pPr>
              <w:jc w:val="both"/>
            </w:pPr>
            <w:r w:rsidRPr="0003498C">
              <w:rPr>
                <w:b/>
              </w:rPr>
              <w:t>Rok udělení hodnosti</w:t>
            </w:r>
          </w:p>
        </w:tc>
        <w:tc>
          <w:tcPr>
            <w:tcW w:w="2248" w:type="dxa"/>
            <w:gridSpan w:val="7"/>
            <w:tcBorders>
              <w:right w:val="single" w:sz="12" w:space="0" w:color="auto"/>
            </w:tcBorders>
            <w:shd w:val="clear" w:color="auto" w:fill="F7CAAC"/>
          </w:tcPr>
          <w:p w:rsidR="00CA4256" w:rsidRPr="0003498C" w:rsidRDefault="00CA4256" w:rsidP="008424D2">
            <w:pPr>
              <w:jc w:val="both"/>
            </w:pPr>
            <w:r w:rsidRPr="0003498C">
              <w:rPr>
                <w:b/>
              </w:rPr>
              <w:t>Řízení konáno na VŠ</w:t>
            </w:r>
          </w:p>
        </w:tc>
        <w:tc>
          <w:tcPr>
            <w:tcW w:w="632" w:type="dxa"/>
            <w:gridSpan w:val="2"/>
            <w:vMerge w:val="restart"/>
            <w:tcBorders>
              <w:left w:val="single" w:sz="12" w:space="0" w:color="auto"/>
            </w:tcBorders>
          </w:tcPr>
          <w:p w:rsidR="00CA4256" w:rsidRPr="0003498C" w:rsidRDefault="00CA4256" w:rsidP="008424D2">
            <w:pPr>
              <w:jc w:val="both"/>
              <w:rPr>
                <w:b/>
              </w:rPr>
            </w:pPr>
            <w:r>
              <w:rPr>
                <w:b/>
              </w:rPr>
              <w:t>4</w:t>
            </w:r>
          </w:p>
        </w:tc>
        <w:tc>
          <w:tcPr>
            <w:tcW w:w="693" w:type="dxa"/>
            <w:gridSpan w:val="2"/>
            <w:vMerge w:val="restart"/>
          </w:tcPr>
          <w:p w:rsidR="00CA4256" w:rsidRPr="0003498C" w:rsidRDefault="00CA4256" w:rsidP="008424D2">
            <w:pPr>
              <w:jc w:val="both"/>
              <w:rPr>
                <w:b/>
              </w:rPr>
            </w:pPr>
            <w:r>
              <w:rPr>
                <w:b/>
              </w:rPr>
              <w:t>7</w:t>
            </w:r>
          </w:p>
        </w:tc>
        <w:tc>
          <w:tcPr>
            <w:tcW w:w="694" w:type="dxa"/>
            <w:gridSpan w:val="2"/>
            <w:vMerge w:val="restart"/>
          </w:tcPr>
          <w:p w:rsidR="00CA4256" w:rsidRPr="0003498C" w:rsidRDefault="00CA4256" w:rsidP="008424D2">
            <w:pPr>
              <w:jc w:val="both"/>
              <w:rPr>
                <w:b/>
              </w:rPr>
            </w:pPr>
            <w:r>
              <w:rPr>
                <w:b/>
              </w:rPr>
              <w:t>69</w:t>
            </w:r>
          </w:p>
        </w:tc>
      </w:tr>
      <w:tr w:rsidR="00CA4256" w:rsidRPr="0003498C" w:rsidTr="0079634F">
        <w:trPr>
          <w:gridAfter w:val="1"/>
          <w:wAfter w:w="77" w:type="dxa"/>
          <w:trHeight w:val="205"/>
        </w:trPr>
        <w:tc>
          <w:tcPr>
            <w:tcW w:w="3345" w:type="dxa"/>
            <w:gridSpan w:val="4"/>
          </w:tcPr>
          <w:p w:rsidR="00CA4256" w:rsidRPr="0003498C" w:rsidRDefault="00CA4256" w:rsidP="008424D2">
            <w:pPr>
              <w:jc w:val="both"/>
            </w:pPr>
          </w:p>
        </w:tc>
        <w:tc>
          <w:tcPr>
            <w:tcW w:w="2245" w:type="dxa"/>
            <w:gridSpan w:val="4"/>
          </w:tcPr>
          <w:p w:rsidR="00CA4256" w:rsidRPr="0003498C" w:rsidRDefault="00CA4256" w:rsidP="008424D2">
            <w:pPr>
              <w:jc w:val="both"/>
            </w:pPr>
          </w:p>
        </w:tc>
        <w:tc>
          <w:tcPr>
            <w:tcW w:w="2248" w:type="dxa"/>
            <w:gridSpan w:val="7"/>
            <w:tcBorders>
              <w:right w:val="single" w:sz="12" w:space="0" w:color="auto"/>
            </w:tcBorders>
          </w:tcPr>
          <w:p w:rsidR="00CA4256" w:rsidRPr="0003498C" w:rsidRDefault="00CA4256" w:rsidP="008424D2">
            <w:pPr>
              <w:jc w:val="both"/>
            </w:pPr>
          </w:p>
        </w:tc>
        <w:tc>
          <w:tcPr>
            <w:tcW w:w="632" w:type="dxa"/>
            <w:gridSpan w:val="2"/>
            <w:vMerge/>
            <w:tcBorders>
              <w:left w:val="single" w:sz="12" w:space="0" w:color="auto"/>
            </w:tcBorders>
            <w:vAlign w:val="center"/>
          </w:tcPr>
          <w:p w:rsidR="00CA4256" w:rsidRPr="0003498C" w:rsidRDefault="00CA4256" w:rsidP="008424D2">
            <w:pPr>
              <w:rPr>
                <w:b/>
              </w:rPr>
            </w:pPr>
          </w:p>
        </w:tc>
        <w:tc>
          <w:tcPr>
            <w:tcW w:w="693" w:type="dxa"/>
            <w:gridSpan w:val="2"/>
            <w:vMerge/>
            <w:vAlign w:val="center"/>
          </w:tcPr>
          <w:p w:rsidR="00CA4256" w:rsidRPr="0003498C" w:rsidRDefault="00CA4256" w:rsidP="008424D2">
            <w:pPr>
              <w:rPr>
                <w:b/>
              </w:rPr>
            </w:pPr>
          </w:p>
        </w:tc>
        <w:tc>
          <w:tcPr>
            <w:tcW w:w="694" w:type="dxa"/>
            <w:gridSpan w:val="2"/>
            <w:vMerge/>
            <w:vAlign w:val="center"/>
          </w:tcPr>
          <w:p w:rsidR="00CA4256" w:rsidRPr="0003498C" w:rsidRDefault="00CA4256" w:rsidP="008424D2">
            <w:pPr>
              <w:rPr>
                <w:b/>
              </w:rPr>
            </w:pPr>
          </w:p>
        </w:tc>
      </w:tr>
      <w:tr w:rsidR="00CA4256" w:rsidRPr="0003498C" w:rsidTr="0079634F">
        <w:trPr>
          <w:gridAfter w:val="1"/>
          <w:wAfter w:w="77" w:type="dxa"/>
        </w:trPr>
        <w:tc>
          <w:tcPr>
            <w:tcW w:w="9857" w:type="dxa"/>
            <w:gridSpan w:val="21"/>
            <w:shd w:val="clear" w:color="auto" w:fill="F7CAAC"/>
          </w:tcPr>
          <w:p w:rsidR="00CA4256" w:rsidRPr="0003498C" w:rsidRDefault="00CA4256" w:rsidP="008424D2">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79634F" w:rsidRPr="0003498C" w:rsidTr="0079634F">
        <w:trPr>
          <w:gridAfter w:val="1"/>
          <w:wAfter w:w="77" w:type="dxa"/>
          <w:trHeight w:val="3508"/>
        </w:trPr>
        <w:tc>
          <w:tcPr>
            <w:tcW w:w="9857" w:type="dxa"/>
            <w:gridSpan w:val="21"/>
          </w:tcPr>
          <w:p w:rsidR="0079634F" w:rsidRDefault="0079634F" w:rsidP="0079634F">
            <w:pPr>
              <w:jc w:val="both"/>
              <w:rPr>
                <w:caps/>
              </w:rPr>
            </w:pPr>
            <w:r w:rsidRPr="00757DCF">
              <w:rPr>
                <w:caps/>
              </w:rPr>
              <w:t>Blahová, M</w:t>
            </w:r>
            <w:r>
              <w:rPr>
                <w:caps/>
              </w:rPr>
              <w:t>.,</w:t>
            </w:r>
            <w:r w:rsidRPr="00757DCF">
              <w:rPr>
                <w:caps/>
              </w:rPr>
              <w:t xml:space="preserve"> Pálka, P</w:t>
            </w:r>
            <w:r>
              <w:rPr>
                <w:caps/>
              </w:rPr>
              <w:t>.,</w:t>
            </w:r>
            <w:r w:rsidRPr="00757DCF">
              <w:rPr>
                <w:caps/>
              </w:rPr>
              <w:t xml:space="preserve"> Hrabec, D. </w:t>
            </w:r>
            <w:r w:rsidRPr="00757DCF">
              <w:t xml:space="preserve">Recent Developments In The Global Business Environment. </w:t>
            </w:r>
            <w:r w:rsidRPr="00757DCF">
              <w:rPr>
                <w:i/>
              </w:rPr>
              <w:t xml:space="preserve">Ekonomický časopis, </w:t>
            </w:r>
            <w:r w:rsidRPr="00757DCF">
              <w:rPr>
                <w:caps/>
              </w:rPr>
              <w:t xml:space="preserve">2019, </w:t>
            </w:r>
            <w:r w:rsidRPr="00757DCF">
              <w:t>roč. 67, č. 3, s. 307-328</w:t>
            </w:r>
            <w:r w:rsidRPr="00757DCF">
              <w:rPr>
                <w:caps/>
              </w:rPr>
              <w:t>. ISSN 0013-3035.</w:t>
            </w:r>
            <w:r>
              <w:rPr>
                <w:caps/>
              </w:rPr>
              <w:t xml:space="preserve"> </w:t>
            </w:r>
            <w:r w:rsidRPr="00757DCF">
              <w:rPr>
                <w:caps/>
              </w:rPr>
              <w:t>(5</w:t>
            </w:r>
            <w:r>
              <w:rPr>
                <w:caps/>
              </w:rPr>
              <w:t>0%)</w:t>
            </w:r>
          </w:p>
          <w:p w:rsidR="0079634F" w:rsidRPr="00DC001A" w:rsidRDefault="0079634F" w:rsidP="0079634F">
            <w:pPr>
              <w:spacing w:line="240" w:lineRule="atLeast"/>
              <w:jc w:val="both"/>
            </w:pPr>
            <w:r w:rsidRPr="00DC001A">
              <w:t xml:space="preserve">BLAHOVÁ, M. </w:t>
            </w:r>
            <w:r w:rsidRPr="00DC001A">
              <w:rPr>
                <w:i/>
                <w:lang w:val="en-GB"/>
              </w:rPr>
              <w:t>Strategic Framework and Model for Managing Business Performance: Utilisation of Synergies of Selected Management Systems in the Global Environment</w:t>
            </w:r>
            <w:r>
              <w:rPr>
                <w:lang w:val="en-GB"/>
              </w:rPr>
              <w:t>.</w:t>
            </w:r>
            <w:r w:rsidRPr="00DC001A">
              <w:t xml:space="preserve"> </w:t>
            </w:r>
            <w:r>
              <w:t xml:space="preserve">Praha: </w:t>
            </w:r>
            <w:r w:rsidRPr="00DC001A">
              <w:t>Wolters Kluwer</w:t>
            </w:r>
            <w:r>
              <w:t>. 2017</w:t>
            </w:r>
            <w:r w:rsidRPr="00DC001A">
              <w:t>, 152</w:t>
            </w:r>
            <w:r>
              <w:t xml:space="preserve"> </w:t>
            </w:r>
            <w:r w:rsidRPr="00DC001A">
              <w:t>s. ISBN 978-80-7552-922-0.</w:t>
            </w:r>
            <w:r>
              <w:t xml:space="preserve"> </w:t>
            </w:r>
          </w:p>
          <w:p w:rsidR="0079634F" w:rsidRPr="00DC001A" w:rsidRDefault="0079634F" w:rsidP="0079634F">
            <w:pPr>
              <w:spacing w:line="240" w:lineRule="atLeast"/>
              <w:jc w:val="both"/>
            </w:pPr>
            <w:r w:rsidRPr="00DC001A">
              <w:t>BLAHOVÁ, M., PÁLKA, P.</w:t>
            </w:r>
            <w:r>
              <w:t>,</w:t>
            </w:r>
            <w:r w:rsidRPr="00DC001A">
              <w:t xml:space="preserve"> HAGHIRIAN</w:t>
            </w:r>
            <w:r>
              <w:t xml:space="preserve">, P. </w:t>
            </w:r>
            <w:r w:rsidRPr="00DC001A">
              <w:rPr>
                <w:lang w:val="en-GB"/>
              </w:rPr>
              <w:t>Remastering Contemporary Enterprise Performance Management Systems</w:t>
            </w:r>
            <w:r>
              <w:rPr>
                <w:lang w:val="en-GB"/>
              </w:rPr>
              <w:t>.</w:t>
            </w:r>
            <w:r w:rsidRPr="00DC001A">
              <w:t xml:space="preserve"> </w:t>
            </w:r>
            <w:r w:rsidRPr="00DC001A">
              <w:rPr>
                <w:i/>
                <w:lang w:val="en-GB"/>
              </w:rPr>
              <w:t>Measuring Business Excellence</w:t>
            </w:r>
            <w:r w:rsidRPr="00DC001A">
              <w:t xml:space="preserve">, </w:t>
            </w:r>
            <w:r>
              <w:t xml:space="preserve">2017, </w:t>
            </w:r>
            <w:r w:rsidRPr="00DC001A">
              <w:t>roč. 21 č. 3, s. 250-260. ISSN 1368-3047.</w:t>
            </w:r>
            <w:r>
              <w:t xml:space="preserve"> (75%)</w:t>
            </w:r>
          </w:p>
          <w:p w:rsidR="0079634F" w:rsidRDefault="0079634F" w:rsidP="0079634F">
            <w:pPr>
              <w:spacing w:line="240" w:lineRule="atLeast"/>
              <w:jc w:val="both"/>
            </w:pPr>
            <w:r w:rsidRPr="00DC001A">
              <w:t>BLAHOVÁ, M., HAGHIRIAN, P.</w:t>
            </w:r>
            <w:r>
              <w:t>,</w:t>
            </w:r>
            <w:r w:rsidRPr="00DC001A">
              <w:t xml:space="preserve"> PÁLKA, P. </w:t>
            </w:r>
            <w:r w:rsidRPr="00DC001A">
              <w:rPr>
                <w:lang w:val="en-GB"/>
              </w:rPr>
              <w:t>Major Factors Affecting Contemporar</w:t>
            </w:r>
            <w:r>
              <w:rPr>
                <w:lang w:val="en-GB"/>
              </w:rPr>
              <w:t>y Japanese Business Environment.</w:t>
            </w:r>
            <w:r w:rsidRPr="00DC001A">
              <w:rPr>
                <w:lang w:val="en-GB"/>
              </w:rPr>
              <w:t xml:space="preserve"> </w:t>
            </w:r>
            <w:r w:rsidRPr="00DC001A">
              <w:rPr>
                <w:i/>
                <w:lang w:val="en-GB"/>
              </w:rPr>
              <w:t>International Journal of Productivity and Performance Management</w:t>
            </w:r>
            <w:r w:rsidRPr="00DC001A">
              <w:t xml:space="preserve">, </w:t>
            </w:r>
            <w:r>
              <w:t xml:space="preserve">2015, </w:t>
            </w:r>
            <w:r w:rsidRPr="00DC001A">
              <w:t>roč. 64 č. 3, s. 416-433. ISSN 1741-0401.</w:t>
            </w:r>
            <w:r>
              <w:t xml:space="preserve"> (60%)</w:t>
            </w:r>
          </w:p>
          <w:p w:rsidR="0079634F" w:rsidRPr="00DC001A" w:rsidRDefault="0079634F" w:rsidP="0079634F">
            <w:pPr>
              <w:spacing w:line="240" w:lineRule="atLeast"/>
              <w:jc w:val="both"/>
            </w:pPr>
            <w:r w:rsidRPr="009D1EB4">
              <w:t xml:space="preserve">BLAHOVÁ, M. Construction of a Business Framework based on Synergies in International Corporate Sphere. In </w:t>
            </w:r>
            <w:r w:rsidRPr="009D1EB4">
              <w:rPr>
                <w:i/>
              </w:rPr>
              <w:t>Proceedings of the 13th European Conference on Management, Leadership and Governance</w:t>
            </w:r>
            <w:r w:rsidRPr="009D1EB4">
              <w:t>. London: Academic Conferences and Publishing International Limited, 2017, s. 18-26. ISSN 2048-9021. ISBN 978-1-911218-63-0</w:t>
            </w:r>
          </w:p>
          <w:p w:rsidR="0079634F" w:rsidRPr="00DC001A" w:rsidRDefault="0079634F" w:rsidP="0079634F">
            <w:pPr>
              <w:jc w:val="both"/>
              <w:rPr>
                <w:rFonts w:ascii="Helvetica" w:hAnsi="Helvetica" w:cs="Helvetica"/>
                <w:color w:val="444444"/>
                <w:sz w:val="18"/>
                <w:szCs w:val="18"/>
                <w:shd w:val="clear" w:color="auto" w:fill="FFFFFF"/>
              </w:rPr>
            </w:pPr>
            <w:r w:rsidRPr="00DC001A">
              <w:rPr>
                <w:i/>
              </w:rPr>
              <w:t>Přehled projektové činnosti:</w:t>
            </w:r>
          </w:p>
          <w:p w:rsidR="0079634F" w:rsidRPr="00DC001A" w:rsidRDefault="0079634F" w:rsidP="0079634F">
            <w:pPr>
              <w:jc w:val="both"/>
            </w:pPr>
            <w:r w:rsidRPr="00DC001A">
              <w:t xml:space="preserve">H2020 (731264): SHAPE ENERGY: </w:t>
            </w:r>
            <w:r w:rsidRPr="00DC001A">
              <w:rPr>
                <w:lang w:val="en-GB"/>
              </w:rPr>
              <w:t>Social Sciences and Humanities for Advancing Policy in European Energy</w:t>
            </w:r>
            <w:r w:rsidRPr="00DC001A">
              <w:t xml:space="preserve"> (2017-2019), spoluřešitelka</w:t>
            </w:r>
          </w:p>
          <w:p w:rsidR="0079634F" w:rsidRPr="00DC001A" w:rsidRDefault="0079634F" w:rsidP="0079634F">
            <w:pPr>
              <w:jc w:val="both"/>
            </w:pPr>
            <w:r w:rsidRPr="00DC001A">
              <w:t>GAČR (14-18597P): Tvorba strategického modelu výkonnosti založeného na synergických efektech vybraných soustav řízení (2014-2017), hlavní řešitelka</w:t>
            </w:r>
          </w:p>
          <w:p w:rsidR="0079634F" w:rsidRPr="00B17E7C" w:rsidRDefault="0079634F" w:rsidP="0079634F">
            <w:pPr>
              <w:jc w:val="both"/>
            </w:pPr>
            <w:r w:rsidRPr="00DC001A">
              <w:t>GAČR (402/09/1739): Model pro měření</w:t>
            </w:r>
            <w:r>
              <w:t xml:space="preserve"> a řízení výkonnosti podniků (2009-2011), členka týmu</w:t>
            </w:r>
          </w:p>
        </w:tc>
      </w:tr>
      <w:tr w:rsidR="0079634F" w:rsidRPr="0003498C" w:rsidTr="0079634F">
        <w:trPr>
          <w:gridAfter w:val="1"/>
          <w:wAfter w:w="77" w:type="dxa"/>
          <w:trHeight w:val="218"/>
        </w:trPr>
        <w:tc>
          <w:tcPr>
            <w:tcW w:w="9857" w:type="dxa"/>
            <w:gridSpan w:val="21"/>
            <w:shd w:val="clear" w:color="auto" w:fill="F7CAAC"/>
          </w:tcPr>
          <w:p w:rsidR="0079634F" w:rsidRPr="0003498C" w:rsidRDefault="0079634F" w:rsidP="0079634F">
            <w:pPr>
              <w:rPr>
                <w:b/>
              </w:rPr>
            </w:pPr>
            <w:r w:rsidRPr="0003498C">
              <w:rPr>
                <w:b/>
              </w:rPr>
              <w:t>Působení v zahraničí</w:t>
            </w:r>
          </w:p>
        </w:tc>
      </w:tr>
      <w:tr w:rsidR="0079634F" w:rsidRPr="0003498C" w:rsidTr="0079634F">
        <w:trPr>
          <w:gridAfter w:val="1"/>
          <w:wAfter w:w="77" w:type="dxa"/>
          <w:trHeight w:val="186"/>
        </w:trPr>
        <w:tc>
          <w:tcPr>
            <w:tcW w:w="9857" w:type="dxa"/>
            <w:gridSpan w:val="21"/>
          </w:tcPr>
          <w:p w:rsidR="0079634F" w:rsidRPr="00B17E7C" w:rsidRDefault="0079634F" w:rsidP="0079634F">
            <w:r>
              <w:rPr>
                <w:b/>
              </w:rPr>
              <w:t>06/2015:</w:t>
            </w:r>
            <w:r>
              <w:t xml:space="preserve"> LIUC Universita Cattaneo, Castellanza, Itálie, zahraniční výzkumná stáž</w:t>
            </w:r>
          </w:p>
          <w:p w:rsidR="0079634F" w:rsidRPr="00B17E7C" w:rsidRDefault="0079634F" w:rsidP="0079634F">
            <w:r>
              <w:rPr>
                <w:b/>
              </w:rPr>
              <w:t>05/2015</w:t>
            </w:r>
            <w:r>
              <w:t>: Sophia University, Tokio, Japonsko, zahraniční výzkumná stáž</w:t>
            </w:r>
          </w:p>
          <w:p w:rsidR="0079634F" w:rsidRPr="00B17E7C" w:rsidRDefault="0079634F" w:rsidP="0079634F">
            <w:r>
              <w:rPr>
                <w:b/>
              </w:rPr>
              <w:t>05-06/2014:</w:t>
            </w:r>
            <w:r>
              <w:t xml:space="preserve"> Sophia University, Tokio, Japonsko, zahraniční výzkumná stáž</w:t>
            </w:r>
          </w:p>
        </w:tc>
      </w:tr>
      <w:tr w:rsidR="0079634F" w:rsidRPr="0003498C" w:rsidTr="0079634F">
        <w:trPr>
          <w:gridAfter w:val="1"/>
          <w:wAfter w:w="77" w:type="dxa"/>
          <w:cantSplit/>
          <w:trHeight w:val="219"/>
        </w:trPr>
        <w:tc>
          <w:tcPr>
            <w:tcW w:w="2516" w:type="dxa"/>
            <w:gridSpan w:val="2"/>
            <w:shd w:val="clear" w:color="auto" w:fill="F7CAAC"/>
          </w:tcPr>
          <w:p w:rsidR="0079634F" w:rsidRPr="0003498C" w:rsidRDefault="0079634F" w:rsidP="0079634F">
            <w:pPr>
              <w:jc w:val="both"/>
              <w:rPr>
                <w:b/>
              </w:rPr>
            </w:pPr>
            <w:r w:rsidRPr="0003498C">
              <w:rPr>
                <w:b/>
              </w:rPr>
              <w:t xml:space="preserve">Podpis </w:t>
            </w:r>
          </w:p>
        </w:tc>
        <w:tc>
          <w:tcPr>
            <w:tcW w:w="4536" w:type="dxa"/>
            <w:gridSpan w:val="10"/>
          </w:tcPr>
          <w:p w:rsidR="0079634F" w:rsidRPr="0003498C" w:rsidRDefault="0079634F" w:rsidP="0079634F">
            <w:pPr>
              <w:jc w:val="both"/>
            </w:pPr>
          </w:p>
        </w:tc>
        <w:tc>
          <w:tcPr>
            <w:tcW w:w="786" w:type="dxa"/>
            <w:gridSpan w:val="3"/>
            <w:shd w:val="clear" w:color="auto" w:fill="F7CAAC"/>
          </w:tcPr>
          <w:p w:rsidR="0079634F" w:rsidRPr="0003498C" w:rsidRDefault="0079634F" w:rsidP="0079634F">
            <w:pPr>
              <w:jc w:val="both"/>
            </w:pPr>
            <w:r w:rsidRPr="0003498C">
              <w:rPr>
                <w:b/>
              </w:rPr>
              <w:t>datum</w:t>
            </w:r>
          </w:p>
        </w:tc>
        <w:tc>
          <w:tcPr>
            <w:tcW w:w="2019" w:type="dxa"/>
            <w:gridSpan w:val="6"/>
          </w:tcPr>
          <w:p w:rsidR="0079634F" w:rsidRPr="0003498C" w:rsidRDefault="0079634F" w:rsidP="0079634F">
            <w:pPr>
              <w:jc w:val="both"/>
            </w:pPr>
          </w:p>
        </w:tc>
      </w:tr>
      <w:tr w:rsidR="0079634F" w:rsidTr="0079634F">
        <w:trPr>
          <w:gridBefore w:val="1"/>
          <w:wBefore w:w="74" w:type="dxa"/>
        </w:trPr>
        <w:tc>
          <w:tcPr>
            <w:tcW w:w="9861" w:type="dxa"/>
            <w:gridSpan w:val="21"/>
            <w:tcBorders>
              <w:bottom w:val="double" w:sz="4" w:space="0" w:color="auto"/>
            </w:tcBorders>
            <w:shd w:val="clear" w:color="auto" w:fill="BDD6EE"/>
          </w:tcPr>
          <w:p w:rsidR="0079634F" w:rsidRDefault="0079634F" w:rsidP="0079634F">
            <w:pPr>
              <w:jc w:val="both"/>
              <w:rPr>
                <w:b/>
                <w:sz w:val="28"/>
              </w:rPr>
            </w:pPr>
            <w:r>
              <w:rPr>
                <w:b/>
                <w:sz w:val="28"/>
              </w:rPr>
              <w:lastRenderedPageBreak/>
              <w:t>C-I – Personální zabezpečení</w:t>
            </w:r>
          </w:p>
        </w:tc>
      </w:tr>
      <w:tr w:rsidR="0079634F" w:rsidTr="0079634F">
        <w:trPr>
          <w:gridBefore w:val="1"/>
          <w:wBefore w:w="74" w:type="dxa"/>
        </w:trPr>
        <w:tc>
          <w:tcPr>
            <w:tcW w:w="2518" w:type="dxa"/>
            <w:gridSpan w:val="2"/>
            <w:tcBorders>
              <w:top w:val="double" w:sz="4" w:space="0" w:color="auto"/>
            </w:tcBorders>
            <w:shd w:val="clear" w:color="auto" w:fill="F7CAAC"/>
          </w:tcPr>
          <w:p w:rsidR="0079634F" w:rsidRDefault="0079634F" w:rsidP="0079634F">
            <w:pPr>
              <w:jc w:val="both"/>
              <w:rPr>
                <w:b/>
              </w:rPr>
            </w:pPr>
            <w:r>
              <w:rPr>
                <w:b/>
              </w:rPr>
              <w:t>Vysoká škola</w:t>
            </w:r>
          </w:p>
        </w:tc>
        <w:tc>
          <w:tcPr>
            <w:tcW w:w="7343" w:type="dxa"/>
            <w:gridSpan w:val="19"/>
          </w:tcPr>
          <w:p w:rsidR="0079634F" w:rsidRDefault="0079634F" w:rsidP="0079634F">
            <w:pPr>
              <w:jc w:val="both"/>
            </w:pPr>
            <w:r>
              <w:t>Univerzita Tomáše Bati ve Zlíně</w:t>
            </w:r>
          </w:p>
        </w:tc>
      </w:tr>
      <w:tr w:rsidR="0079634F" w:rsidTr="0079634F">
        <w:trPr>
          <w:gridBefore w:val="1"/>
          <w:wBefore w:w="74" w:type="dxa"/>
        </w:trPr>
        <w:tc>
          <w:tcPr>
            <w:tcW w:w="2518" w:type="dxa"/>
            <w:gridSpan w:val="2"/>
            <w:shd w:val="clear" w:color="auto" w:fill="F7CAAC"/>
          </w:tcPr>
          <w:p w:rsidR="0079634F" w:rsidRDefault="0079634F" w:rsidP="0079634F">
            <w:pPr>
              <w:jc w:val="both"/>
              <w:rPr>
                <w:b/>
              </w:rPr>
            </w:pPr>
            <w:r>
              <w:rPr>
                <w:b/>
              </w:rPr>
              <w:t>Součást vysoké školy</w:t>
            </w:r>
          </w:p>
        </w:tc>
        <w:tc>
          <w:tcPr>
            <w:tcW w:w="7343" w:type="dxa"/>
            <w:gridSpan w:val="19"/>
          </w:tcPr>
          <w:p w:rsidR="0079634F" w:rsidRDefault="0079634F" w:rsidP="0079634F">
            <w:pPr>
              <w:jc w:val="both"/>
            </w:pPr>
            <w:r>
              <w:t>Fakulta managementu a ekonomiky</w:t>
            </w:r>
          </w:p>
        </w:tc>
      </w:tr>
      <w:tr w:rsidR="0079634F" w:rsidTr="0079634F">
        <w:trPr>
          <w:gridBefore w:val="1"/>
          <w:wBefore w:w="74" w:type="dxa"/>
        </w:trPr>
        <w:tc>
          <w:tcPr>
            <w:tcW w:w="2518" w:type="dxa"/>
            <w:gridSpan w:val="2"/>
            <w:shd w:val="clear" w:color="auto" w:fill="F7CAAC"/>
          </w:tcPr>
          <w:p w:rsidR="0079634F" w:rsidRDefault="0079634F" w:rsidP="0079634F">
            <w:pPr>
              <w:jc w:val="both"/>
              <w:rPr>
                <w:b/>
              </w:rPr>
            </w:pPr>
            <w:r>
              <w:rPr>
                <w:b/>
              </w:rPr>
              <w:t>Název studijního programu</w:t>
            </w:r>
          </w:p>
        </w:tc>
        <w:tc>
          <w:tcPr>
            <w:tcW w:w="7343" w:type="dxa"/>
            <w:gridSpan w:val="19"/>
          </w:tcPr>
          <w:p w:rsidR="0079634F" w:rsidRDefault="0079634F" w:rsidP="0079634F">
            <w:pPr>
              <w:jc w:val="both"/>
            </w:pPr>
            <w:r>
              <w:t>Management and Marketing</w:t>
            </w:r>
          </w:p>
        </w:tc>
      </w:tr>
      <w:tr w:rsidR="0079634F" w:rsidTr="0079634F">
        <w:trPr>
          <w:gridBefore w:val="1"/>
          <w:wBefore w:w="74" w:type="dxa"/>
        </w:trPr>
        <w:tc>
          <w:tcPr>
            <w:tcW w:w="2518" w:type="dxa"/>
            <w:gridSpan w:val="2"/>
            <w:shd w:val="clear" w:color="auto" w:fill="F7CAAC"/>
          </w:tcPr>
          <w:p w:rsidR="0079634F" w:rsidRDefault="0079634F" w:rsidP="0079634F">
            <w:pPr>
              <w:jc w:val="both"/>
              <w:rPr>
                <w:b/>
              </w:rPr>
            </w:pPr>
            <w:r>
              <w:rPr>
                <w:b/>
              </w:rPr>
              <w:t>Jméno a příjmení</w:t>
            </w:r>
          </w:p>
        </w:tc>
        <w:tc>
          <w:tcPr>
            <w:tcW w:w="4536" w:type="dxa"/>
            <w:gridSpan w:val="10"/>
          </w:tcPr>
          <w:p w:rsidR="0079634F" w:rsidRDefault="0079634F" w:rsidP="0079634F">
            <w:pPr>
              <w:jc w:val="both"/>
            </w:pPr>
            <w:r>
              <w:t>Petr BRIŠ</w:t>
            </w:r>
          </w:p>
        </w:tc>
        <w:tc>
          <w:tcPr>
            <w:tcW w:w="711" w:type="dxa"/>
            <w:gridSpan w:val="2"/>
            <w:shd w:val="clear" w:color="auto" w:fill="F7CAAC"/>
          </w:tcPr>
          <w:p w:rsidR="0079634F" w:rsidRDefault="0079634F" w:rsidP="0079634F">
            <w:pPr>
              <w:jc w:val="both"/>
              <w:rPr>
                <w:b/>
              </w:rPr>
            </w:pPr>
            <w:r>
              <w:rPr>
                <w:b/>
              </w:rPr>
              <w:t>Tituly</w:t>
            </w:r>
          </w:p>
        </w:tc>
        <w:tc>
          <w:tcPr>
            <w:tcW w:w="2096" w:type="dxa"/>
            <w:gridSpan w:val="7"/>
          </w:tcPr>
          <w:p w:rsidR="0079634F" w:rsidRDefault="0079634F" w:rsidP="0079634F">
            <w:pPr>
              <w:jc w:val="both"/>
            </w:pPr>
            <w:r>
              <w:t>doc. Ing., CSc.</w:t>
            </w:r>
          </w:p>
        </w:tc>
      </w:tr>
      <w:tr w:rsidR="0079634F" w:rsidTr="0079634F">
        <w:trPr>
          <w:gridBefore w:val="1"/>
          <w:wBefore w:w="74" w:type="dxa"/>
        </w:trPr>
        <w:tc>
          <w:tcPr>
            <w:tcW w:w="2518" w:type="dxa"/>
            <w:gridSpan w:val="2"/>
            <w:shd w:val="clear" w:color="auto" w:fill="F7CAAC"/>
          </w:tcPr>
          <w:p w:rsidR="0079634F" w:rsidRDefault="0079634F" w:rsidP="0079634F">
            <w:pPr>
              <w:jc w:val="both"/>
              <w:rPr>
                <w:b/>
              </w:rPr>
            </w:pPr>
            <w:r>
              <w:rPr>
                <w:b/>
              </w:rPr>
              <w:t>Rok narození</w:t>
            </w:r>
          </w:p>
        </w:tc>
        <w:tc>
          <w:tcPr>
            <w:tcW w:w="829" w:type="dxa"/>
            <w:gridSpan w:val="2"/>
          </w:tcPr>
          <w:p w:rsidR="0079634F" w:rsidRDefault="0079634F" w:rsidP="0079634F">
            <w:pPr>
              <w:jc w:val="both"/>
            </w:pPr>
            <w:r>
              <w:t>1955</w:t>
            </w:r>
          </w:p>
        </w:tc>
        <w:tc>
          <w:tcPr>
            <w:tcW w:w="1721" w:type="dxa"/>
            <w:gridSpan w:val="2"/>
            <w:shd w:val="clear" w:color="auto" w:fill="F7CAAC"/>
          </w:tcPr>
          <w:p w:rsidR="0079634F" w:rsidRDefault="0079634F" w:rsidP="0079634F">
            <w:pPr>
              <w:jc w:val="both"/>
              <w:rPr>
                <w:b/>
              </w:rPr>
            </w:pPr>
            <w:r>
              <w:rPr>
                <w:b/>
              </w:rPr>
              <w:t>typ vztahu k VŠ</w:t>
            </w:r>
          </w:p>
        </w:tc>
        <w:tc>
          <w:tcPr>
            <w:tcW w:w="992" w:type="dxa"/>
            <w:gridSpan w:val="4"/>
          </w:tcPr>
          <w:p w:rsidR="0079634F" w:rsidRDefault="0079634F" w:rsidP="0079634F">
            <w:pPr>
              <w:jc w:val="both"/>
            </w:pPr>
            <w:r>
              <w:t>pp</w:t>
            </w:r>
          </w:p>
        </w:tc>
        <w:tc>
          <w:tcPr>
            <w:tcW w:w="994" w:type="dxa"/>
            <w:gridSpan w:val="2"/>
            <w:shd w:val="clear" w:color="auto" w:fill="F7CAAC"/>
          </w:tcPr>
          <w:p w:rsidR="0079634F" w:rsidRDefault="0079634F" w:rsidP="0079634F">
            <w:pPr>
              <w:jc w:val="both"/>
              <w:rPr>
                <w:b/>
              </w:rPr>
            </w:pPr>
            <w:r>
              <w:rPr>
                <w:b/>
              </w:rPr>
              <w:t>rozsah</w:t>
            </w:r>
          </w:p>
        </w:tc>
        <w:tc>
          <w:tcPr>
            <w:tcW w:w="711" w:type="dxa"/>
            <w:gridSpan w:val="2"/>
          </w:tcPr>
          <w:p w:rsidR="0079634F" w:rsidRDefault="0079634F" w:rsidP="0079634F">
            <w:pPr>
              <w:jc w:val="both"/>
            </w:pPr>
            <w:r>
              <w:t>40</w:t>
            </w:r>
          </w:p>
        </w:tc>
        <w:tc>
          <w:tcPr>
            <w:tcW w:w="709" w:type="dxa"/>
            <w:gridSpan w:val="3"/>
            <w:shd w:val="clear" w:color="auto" w:fill="F7CAAC"/>
          </w:tcPr>
          <w:p w:rsidR="0079634F" w:rsidRDefault="0079634F" w:rsidP="0079634F">
            <w:pPr>
              <w:jc w:val="both"/>
              <w:rPr>
                <w:b/>
              </w:rPr>
            </w:pPr>
            <w:r>
              <w:rPr>
                <w:b/>
              </w:rPr>
              <w:t>do kdy</w:t>
            </w:r>
          </w:p>
        </w:tc>
        <w:tc>
          <w:tcPr>
            <w:tcW w:w="1387" w:type="dxa"/>
            <w:gridSpan w:val="4"/>
          </w:tcPr>
          <w:p w:rsidR="0079634F" w:rsidRDefault="0079634F" w:rsidP="0079634F">
            <w:pPr>
              <w:jc w:val="both"/>
            </w:pPr>
            <w:r>
              <w:t>N</w:t>
            </w:r>
          </w:p>
        </w:tc>
      </w:tr>
      <w:tr w:rsidR="0079634F" w:rsidTr="0079634F">
        <w:trPr>
          <w:gridBefore w:val="1"/>
          <w:wBefore w:w="74" w:type="dxa"/>
        </w:trPr>
        <w:tc>
          <w:tcPr>
            <w:tcW w:w="5068" w:type="dxa"/>
            <w:gridSpan w:val="6"/>
            <w:shd w:val="clear" w:color="auto" w:fill="F7CAAC"/>
          </w:tcPr>
          <w:p w:rsidR="0079634F" w:rsidRDefault="0079634F" w:rsidP="0079634F">
            <w:pPr>
              <w:jc w:val="both"/>
              <w:rPr>
                <w:b/>
              </w:rPr>
            </w:pPr>
            <w:r>
              <w:rPr>
                <w:b/>
              </w:rPr>
              <w:t>Typ vztahu na součásti VŠ, která uskutečňuje st. program</w:t>
            </w:r>
          </w:p>
        </w:tc>
        <w:tc>
          <w:tcPr>
            <w:tcW w:w="992" w:type="dxa"/>
            <w:gridSpan w:val="4"/>
          </w:tcPr>
          <w:p w:rsidR="0079634F" w:rsidRDefault="0079634F" w:rsidP="0079634F">
            <w:pPr>
              <w:jc w:val="both"/>
            </w:pPr>
            <w:r>
              <w:t>pp</w:t>
            </w:r>
          </w:p>
        </w:tc>
        <w:tc>
          <w:tcPr>
            <w:tcW w:w="994" w:type="dxa"/>
            <w:gridSpan w:val="2"/>
            <w:shd w:val="clear" w:color="auto" w:fill="F7CAAC"/>
          </w:tcPr>
          <w:p w:rsidR="0079634F" w:rsidRDefault="0079634F" w:rsidP="0079634F">
            <w:pPr>
              <w:jc w:val="both"/>
              <w:rPr>
                <w:b/>
              </w:rPr>
            </w:pPr>
            <w:r>
              <w:rPr>
                <w:b/>
              </w:rPr>
              <w:t>rozsah</w:t>
            </w:r>
          </w:p>
        </w:tc>
        <w:tc>
          <w:tcPr>
            <w:tcW w:w="711" w:type="dxa"/>
            <w:gridSpan w:val="2"/>
          </w:tcPr>
          <w:p w:rsidR="0079634F" w:rsidRDefault="0079634F" w:rsidP="0079634F">
            <w:pPr>
              <w:jc w:val="both"/>
            </w:pPr>
            <w:r>
              <w:t>40</w:t>
            </w:r>
          </w:p>
        </w:tc>
        <w:tc>
          <w:tcPr>
            <w:tcW w:w="709" w:type="dxa"/>
            <w:gridSpan w:val="3"/>
            <w:shd w:val="clear" w:color="auto" w:fill="F7CAAC"/>
          </w:tcPr>
          <w:p w:rsidR="0079634F" w:rsidRDefault="0079634F" w:rsidP="0079634F">
            <w:pPr>
              <w:jc w:val="both"/>
              <w:rPr>
                <w:b/>
              </w:rPr>
            </w:pPr>
            <w:r>
              <w:rPr>
                <w:b/>
              </w:rPr>
              <w:t>do kdy</w:t>
            </w:r>
          </w:p>
        </w:tc>
        <w:tc>
          <w:tcPr>
            <w:tcW w:w="1387" w:type="dxa"/>
            <w:gridSpan w:val="4"/>
          </w:tcPr>
          <w:p w:rsidR="0079634F" w:rsidRDefault="0079634F" w:rsidP="0079634F">
            <w:pPr>
              <w:jc w:val="both"/>
            </w:pPr>
            <w:r>
              <w:t>N</w:t>
            </w:r>
          </w:p>
        </w:tc>
      </w:tr>
      <w:tr w:rsidR="0079634F" w:rsidTr="0079634F">
        <w:trPr>
          <w:gridBefore w:val="1"/>
          <w:wBefore w:w="74" w:type="dxa"/>
        </w:trPr>
        <w:tc>
          <w:tcPr>
            <w:tcW w:w="6060" w:type="dxa"/>
            <w:gridSpan w:val="10"/>
            <w:shd w:val="clear" w:color="auto" w:fill="F7CAAC"/>
          </w:tcPr>
          <w:p w:rsidR="0079634F" w:rsidRDefault="0079634F" w:rsidP="0079634F">
            <w:pPr>
              <w:jc w:val="both"/>
            </w:pPr>
            <w:r>
              <w:rPr>
                <w:b/>
              </w:rPr>
              <w:t>Další současná působení jako akademický pracovník na jiných VŠ</w:t>
            </w:r>
          </w:p>
        </w:tc>
        <w:tc>
          <w:tcPr>
            <w:tcW w:w="1705" w:type="dxa"/>
            <w:gridSpan w:val="4"/>
            <w:shd w:val="clear" w:color="auto" w:fill="F7CAAC"/>
          </w:tcPr>
          <w:p w:rsidR="0079634F" w:rsidRDefault="0079634F" w:rsidP="0079634F">
            <w:pPr>
              <w:jc w:val="both"/>
              <w:rPr>
                <w:b/>
              </w:rPr>
            </w:pPr>
            <w:r>
              <w:rPr>
                <w:b/>
              </w:rPr>
              <w:t>typ prac. vztahu</w:t>
            </w:r>
          </w:p>
        </w:tc>
        <w:tc>
          <w:tcPr>
            <w:tcW w:w="2096" w:type="dxa"/>
            <w:gridSpan w:val="7"/>
            <w:shd w:val="clear" w:color="auto" w:fill="F7CAAC"/>
          </w:tcPr>
          <w:p w:rsidR="0079634F" w:rsidRDefault="0079634F" w:rsidP="0079634F">
            <w:pPr>
              <w:jc w:val="both"/>
              <w:rPr>
                <w:b/>
              </w:rPr>
            </w:pPr>
            <w:r>
              <w:rPr>
                <w:b/>
              </w:rPr>
              <w:t>rozsah</w:t>
            </w:r>
          </w:p>
        </w:tc>
      </w:tr>
      <w:tr w:rsidR="0079634F" w:rsidTr="0079634F">
        <w:trPr>
          <w:gridBefore w:val="1"/>
          <w:wBefore w:w="74" w:type="dxa"/>
        </w:trPr>
        <w:tc>
          <w:tcPr>
            <w:tcW w:w="6060" w:type="dxa"/>
            <w:gridSpan w:val="10"/>
          </w:tcPr>
          <w:p w:rsidR="0079634F" w:rsidRDefault="0079634F" w:rsidP="0079634F">
            <w:pPr>
              <w:jc w:val="both"/>
            </w:pPr>
          </w:p>
        </w:tc>
        <w:tc>
          <w:tcPr>
            <w:tcW w:w="1705" w:type="dxa"/>
            <w:gridSpan w:val="4"/>
          </w:tcPr>
          <w:p w:rsidR="0079634F" w:rsidRDefault="0079634F" w:rsidP="0079634F">
            <w:pPr>
              <w:jc w:val="both"/>
            </w:pPr>
          </w:p>
        </w:tc>
        <w:tc>
          <w:tcPr>
            <w:tcW w:w="2096" w:type="dxa"/>
            <w:gridSpan w:val="7"/>
          </w:tcPr>
          <w:p w:rsidR="0079634F" w:rsidRDefault="0079634F" w:rsidP="0079634F">
            <w:pPr>
              <w:jc w:val="both"/>
            </w:pPr>
          </w:p>
        </w:tc>
      </w:tr>
      <w:tr w:rsidR="0079634F" w:rsidTr="0079634F">
        <w:trPr>
          <w:gridBefore w:val="1"/>
          <w:wBefore w:w="74" w:type="dxa"/>
        </w:trPr>
        <w:tc>
          <w:tcPr>
            <w:tcW w:w="9861" w:type="dxa"/>
            <w:gridSpan w:val="21"/>
            <w:shd w:val="clear" w:color="auto" w:fill="F7CAAC"/>
          </w:tcPr>
          <w:p w:rsidR="0079634F" w:rsidRDefault="0079634F" w:rsidP="0079634F">
            <w:pPr>
              <w:jc w:val="both"/>
            </w:pPr>
            <w:r>
              <w:rPr>
                <w:b/>
              </w:rPr>
              <w:t>Předměty příslušného studijního programu a způsob zapojení do jejich výuky, příp. další zapojení do uskutečňování studijního programu</w:t>
            </w:r>
          </w:p>
        </w:tc>
      </w:tr>
      <w:tr w:rsidR="0079634F" w:rsidRPr="00B3222C" w:rsidTr="0079634F">
        <w:trPr>
          <w:gridBefore w:val="1"/>
          <w:wBefore w:w="74" w:type="dxa"/>
          <w:trHeight w:val="201"/>
        </w:trPr>
        <w:tc>
          <w:tcPr>
            <w:tcW w:w="9861" w:type="dxa"/>
            <w:gridSpan w:val="21"/>
            <w:tcBorders>
              <w:top w:val="nil"/>
            </w:tcBorders>
          </w:tcPr>
          <w:p w:rsidR="0079634F" w:rsidRPr="00B3222C" w:rsidRDefault="0079634F" w:rsidP="0079634F">
            <w:pPr>
              <w:jc w:val="both"/>
              <w:rPr>
                <w:b/>
              </w:rPr>
            </w:pPr>
            <w:r>
              <w:t>Business Process Management - přednášející (35%)</w:t>
            </w:r>
          </w:p>
        </w:tc>
      </w:tr>
      <w:tr w:rsidR="0079634F" w:rsidTr="0079634F">
        <w:trPr>
          <w:gridBefore w:val="1"/>
          <w:wBefore w:w="74" w:type="dxa"/>
        </w:trPr>
        <w:tc>
          <w:tcPr>
            <w:tcW w:w="9861" w:type="dxa"/>
            <w:gridSpan w:val="21"/>
            <w:shd w:val="clear" w:color="auto" w:fill="F7CAAC"/>
          </w:tcPr>
          <w:p w:rsidR="0079634F" w:rsidRDefault="0079634F" w:rsidP="0079634F">
            <w:pPr>
              <w:jc w:val="both"/>
            </w:pPr>
            <w:r>
              <w:rPr>
                <w:b/>
              </w:rPr>
              <w:t xml:space="preserve">Údaje o vzdělání na VŠ </w:t>
            </w:r>
          </w:p>
        </w:tc>
      </w:tr>
      <w:tr w:rsidR="0079634F" w:rsidRPr="00385392" w:rsidTr="0079634F">
        <w:trPr>
          <w:gridBefore w:val="1"/>
          <w:wBefore w:w="74" w:type="dxa"/>
          <w:trHeight w:val="681"/>
        </w:trPr>
        <w:tc>
          <w:tcPr>
            <w:tcW w:w="9861" w:type="dxa"/>
            <w:gridSpan w:val="21"/>
          </w:tcPr>
          <w:p w:rsidR="0079634F" w:rsidRDefault="0079634F" w:rsidP="0079634F">
            <w:pPr>
              <w:jc w:val="both"/>
              <w:rPr>
                <w:lang w:eastAsia="en-US"/>
              </w:rPr>
            </w:pPr>
            <w:r w:rsidRPr="00385392">
              <w:t xml:space="preserve">2008   </w:t>
            </w:r>
            <w:r>
              <w:t xml:space="preserve">              </w:t>
            </w:r>
            <w:r w:rsidRPr="00385392">
              <w:rPr>
                <w:lang w:eastAsia="en-US"/>
              </w:rPr>
              <w:t>Certifikován  v DTO Ostrava jako Manager kvality</w:t>
            </w:r>
          </w:p>
          <w:p w:rsidR="0079634F" w:rsidRPr="00385392" w:rsidRDefault="0079634F" w:rsidP="0079634F">
            <w:pPr>
              <w:pStyle w:val="Zkladntext"/>
              <w:tabs>
                <w:tab w:val="left" w:pos="1658"/>
              </w:tabs>
              <w:rPr>
                <w:rFonts w:ascii="Times New Roman" w:hAnsi="Times New Roman"/>
                <w:i w:val="0"/>
                <w:sz w:val="20"/>
                <w:szCs w:val="20"/>
                <w:lang w:eastAsia="en-US"/>
              </w:rPr>
            </w:pPr>
            <w:r w:rsidRPr="00385392">
              <w:rPr>
                <w:rFonts w:ascii="Times New Roman" w:hAnsi="Times New Roman"/>
                <w:i w:val="0"/>
                <w:sz w:val="20"/>
                <w:szCs w:val="20"/>
              </w:rPr>
              <w:t xml:space="preserve">1975 – 1980  </w:t>
            </w:r>
            <w:r>
              <w:rPr>
                <w:rFonts w:ascii="Times New Roman" w:hAnsi="Times New Roman"/>
                <w:i w:val="0"/>
                <w:sz w:val="20"/>
                <w:szCs w:val="20"/>
              </w:rPr>
              <w:t xml:space="preserve">   </w:t>
            </w:r>
            <w:r w:rsidRPr="00385392">
              <w:rPr>
                <w:rFonts w:ascii="Times New Roman" w:hAnsi="Times New Roman"/>
                <w:i w:val="0"/>
                <w:sz w:val="20"/>
                <w:szCs w:val="20"/>
                <w:lang w:eastAsia="en-US"/>
              </w:rPr>
              <w:t>VUT Brno, Fakulta technologická ve Zlíně</w:t>
            </w:r>
            <w:r>
              <w:rPr>
                <w:rFonts w:ascii="Times New Roman" w:hAnsi="Times New Roman"/>
                <w:i w:val="0"/>
                <w:sz w:val="20"/>
                <w:szCs w:val="20"/>
                <w:lang w:eastAsia="en-US"/>
              </w:rPr>
              <w:t xml:space="preserve">, </w:t>
            </w:r>
            <w:r w:rsidRPr="008B7889">
              <w:rPr>
                <w:rFonts w:ascii="Times New Roman" w:hAnsi="Times New Roman"/>
                <w:i w:val="0"/>
                <w:sz w:val="20"/>
                <w:szCs w:val="20"/>
              </w:rPr>
              <w:t>obor: Technologie kůže, gumy a plastických hmot</w:t>
            </w:r>
            <w:r w:rsidRPr="00591F6C">
              <w:rPr>
                <w:rFonts w:ascii="Times New Roman" w:hAnsi="Times New Roman"/>
                <w:i w:val="0"/>
                <w:sz w:val="20"/>
                <w:szCs w:val="20"/>
                <w:lang w:eastAsia="en-US"/>
              </w:rPr>
              <w:t xml:space="preserve"> (</w:t>
            </w:r>
            <w:r w:rsidRPr="00504151">
              <w:rPr>
                <w:rFonts w:ascii="Times New Roman" w:hAnsi="Times New Roman"/>
                <w:b/>
                <w:i w:val="0"/>
                <w:sz w:val="20"/>
                <w:szCs w:val="20"/>
                <w:lang w:eastAsia="en-US"/>
              </w:rPr>
              <w:t>Ing</w:t>
            </w:r>
            <w:r w:rsidRPr="00385392">
              <w:rPr>
                <w:rFonts w:ascii="Times New Roman" w:hAnsi="Times New Roman"/>
                <w:i w:val="0"/>
                <w:sz w:val="20"/>
                <w:szCs w:val="20"/>
                <w:lang w:eastAsia="en-US"/>
              </w:rPr>
              <w:t>.)</w:t>
            </w:r>
          </w:p>
          <w:p w:rsidR="0079634F" w:rsidRPr="00385392" w:rsidRDefault="0079634F" w:rsidP="0079634F">
            <w:pPr>
              <w:jc w:val="both"/>
              <w:rPr>
                <w:b/>
                <w:lang w:eastAsia="en-US"/>
              </w:rPr>
            </w:pPr>
            <w:r w:rsidRPr="00385392">
              <w:t xml:space="preserve">1985 – 1989  </w:t>
            </w:r>
            <w:r>
              <w:t xml:space="preserve">    </w:t>
            </w:r>
            <w:r w:rsidRPr="00385392">
              <w:rPr>
                <w:lang w:eastAsia="en-US"/>
              </w:rPr>
              <w:t>Moskevský technologický institut lehkého průmyslu (Rusko) (</w:t>
            </w:r>
            <w:r>
              <w:rPr>
                <w:b/>
                <w:lang w:eastAsia="en-US"/>
              </w:rPr>
              <w:t>CSc.)</w:t>
            </w:r>
          </w:p>
        </w:tc>
      </w:tr>
      <w:tr w:rsidR="0079634F" w:rsidRPr="00385392" w:rsidTr="0079634F">
        <w:trPr>
          <w:gridBefore w:val="1"/>
          <w:wBefore w:w="74" w:type="dxa"/>
        </w:trPr>
        <w:tc>
          <w:tcPr>
            <w:tcW w:w="9861" w:type="dxa"/>
            <w:gridSpan w:val="21"/>
            <w:shd w:val="clear" w:color="auto" w:fill="F7CAAC"/>
          </w:tcPr>
          <w:p w:rsidR="0079634F" w:rsidRPr="00385392" w:rsidRDefault="0079634F" w:rsidP="0079634F">
            <w:pPr>
              <w:jc w:val="both"/>
              <w:rPr>
                <w:b/>
              </w:rPr>
            </w:pPr>
            <w:r w:rsidRPr="00385392">
              <w:rPr>
                <w:b/>
              </w:rPr>
              <w:t>Údaje o odborném působení od absolvování VŠ</w:t>
            </w:r>
          </w:p>
        </w:tc>
      </w:tr>
      <w:tr w:rsidR="0079634F" w:rsidRPr="00385392" w:rsidTr="0079634F">
        <w:trPr>
          <w:gridBefore w:val="1"/>
          <w:wBefore w:w="74" w:type="dxa"/>
          <w:trHeight w:val="1090"/>
        </w:trPr>
        <w:tc>
          <w:tcPr>
            <w:tcW w:w="9861" w:type="dxa"/>
            <w:gridSpan w:val="21"/>
          </w:tcPr>
          <w:tbl>
            <w:tblPr>
              <w:tblW w:w="26032" w:type="dxa"/>
              <w:tblLayout w:type="fixed"/>
              <w:tblCellMar>
                <w:left w:w="70" w:type="dxa"/>
                <w:right w:w="70" w:type="dxa"/>
              </w:tblCellMar>
              <w:tblLook w:val="04A0" w:firstRow="1" w:lastRow="0" w:firstColumn="1" w:lastColumn="0" w:noHBand="0" w:noVBand="1"/>
            </w:tblPr>
            <w:tblGrid>
              <w:gridCol w:w="1381"/>
              <w:gridCol w:w="8543"/>
              <w:gridCol w:w="8054"/>
              <w:gridCol w:w="8054"/>
            </w:tblGrid>
            <w:tr w:rsidR="0079634F" w:rsidRPr="00385392" w:rsidTr="005108A8">
              <w:trPr>
                <w:trHeight w:val="57"/>
              </w:trPr>
              <w:tc>
                <w:tcPr>
                  <w:tcW w:w="1381" w:type="dxa"/>
                  <w:hideMark/>
                </w:tcPr>
                <w:p w:rsidR="0079634F" w:rsidRPr="00385392" w:rsidRDefault="0079634F" w:rsidP="0079634F">
                  <w:pPr>
                    <w:pStyle w:val="Zkladntext"/>
                    <w:rPr>
                      <w:rFonts w:ascii="Times New Roman" w:hAnsi="Times New Roman"/>
                      <w:i w:val="0"/>
                      <w:sz w:val="20"/>
                      <w:szCs w:val="20"/>
                      <w:lang w:eastAsia="en-US"/>
                    </w:rPr>
                  </w:pPr>
                  <w:r w:rsidRPr="00385392">
                    <w:rPr>
                      <w:rFonts w:ascii="Times New Roman" w:hAnsi="Times New Roman"/>
                      <w:i w:val="0"/>
                      <w:sz w:val="20"/>
                      <w:szCs w:val="20"/>
                      <w:lang w:eastAsia="en-US"/>
                    </w:rPr>
                    <w:t xml:space="preserve">1980-1982       </w:t>
                  </w:r>
                </w:p>
              </w:tc>
              <w:tc>
                <w:tcPr>
                  <w:tcW w:w="8543" w:type="dxa"/>
                  <w:hideMark/>
                </w:tcPr>
                <w:p w:rsidR="0079634F" w:rsidRPr="00385392" w:rsidRDefault="0079634F" w:rsidP="0079634F">
                  <w:pPr>
                    <w:pStyle w:val="Zkladntext"/>
                    <w:tabs>
                      <w:tab w:val="left" w:pos="1658"/>
                    </w:tabs>
                    <w:rPr>
                      <w:rFonts w:ascii="Times New Roman" w:hAnsi="Times New Roman"/>
                      <w:i w:val="0"/>
                      <w:sz w:val="20"/>
                      <w:szCs w:val="20"/>
                      <w:lang w:eastAsia="en-US"/>
                    </w:rPr>
                  </w:pPr>
                  <w:r w:rsidRPr="00385392">
                    <w:rPr>
                      <w:rFonts w:ascii="Times New Roman" w:hAnsi="Times New Roman"/>
                      <w:i w:val="0"/>
                      <w:sz w:val="20"/>
                      <w:szCs w:val="20"/>
                      <w:lang w:eastAsia="en-US"/>
                    </w:rPr>
                    <w:t>Výzkumný ústav kožedělný Gottwaldov, samostatný výzkumný pracovník</w:t>
                  </w:r>
                </w:p>
              </w:tc>
              <w:tc>
                <w:tcPr>
                  <w:tcW w:w="8054" w:type="dxa"/>
                </w:tcPr>
                <w:p w:rsidR="0079634F" w:rsidRPr="00385392" w:rsidRDefault="0079634F" w:rsidP="0079634F">
                  <w:pPr>
                    <w:pStyle w:val="Zkladntext"/>
                    <w:tabs>
                      <w:tab w:val="left" w:pos="1658"/>
                    </w:tabs>
                    <w:rPr>
                      <w:rFonts w:ascii="Times New Roman" w:hAnsi="Times New Roman"/>
                      <w:i w:val="0"/>
                      <w:sz w:val="20"/>
                      <w:szCs w:val="20"/>
                      <w:lang w:eastAsia="en-US"/>
                    </w:rPr>
                  </w:pPr>
                </w:p>
              </w:tc>
              <w:tc>
                <w:tcPr>
                  <w:tcW w:w="8054" w:type="dxa"/>
                </w:tcPr>
                <w:p w:rsidR="0079634F" w:rsidRPr="00385392" w:rsidRDefault="0079634F" w:rsidP="0079634F">
                  <w:pPr>
                    <w:pStyle w:val="Zkladntext"/>
                    <w:tabs>
                      <w:tab w:val="left" w:pos="1658"/>
                    </w:tabs>
                    <w:rPr>
                      <w:rFonts w:ascii="Times New Roman" w:hAnsi="Times New Roman"/>
                      <w:i w:val="0"/>
                      <w:sz w:val="20"/>
                      <w:szCs w:val="20"/>
                      <w:lang w:eastAsia="en-US"/>
                    </w:rPr>
                  </w:pPr>
                </w:p>
              </w:tc>
            </w:tr>
            <w:tr w:rsidR="0079634F" w:rsidRPr="00385392" w:rsidTr="005108A8">
              <w:trPr>
                <w:trHeight w:val="245"/>
              </w:trPr>
              <w:tc>
                <w:tcPr>
                  <w:tcW w:w="1381" w:type="dxa"/>
                  <w:hideMark/>
                </w:tcPr>
                <w:p w:rsidR="0079634F" w:rsidRPr="00385392" w:rsidRDefault="0079634F" w:rsidP="0079634F">
                  <w:pPr>
                    <w:pStyle w:val="Zkladntext"/>
                    <w:rPr>
                      <w:rFonts w:ascii="Times New Roman" w:hAnsi="Times New Roman"/>
                      <w:i w:val="0"/>
                      <w:sz w:val="20"/>
                      <w:szCs w:val="20"/>
                      <w:lang w:eastAsia="en-US"/>
                    </w:rPr>
                  </w:pPr>
                  <w:r w:rsidRPr="00385392">
                    <w:rPr>
                      <w:rFonts w:ascii="Times New Roman" w:hAnsi="Times New Roman"/>
                      <w:i w:val="0"/>
                      <w:sz w:val="20"/>
                      <w:szCs w:val="20"/>
                      <w:lang w:eastAsia="en-US"/>
                    </w:rPr>
                    <w:t xml:space="preserve">1982-1995       </w:t>
                  </w:r>
                </w:p>
              </w:tc>
              <w:tc>
                <w:tcPr>
                  <w:tcW w:w="8543" w:type="dxa"/>
                  <w:hideMark/>
                </w:tcPr>
                <w:p w:rsidR="0079634F" w:rsidRPr="00385392" w:rsidRDefault="0079634F" w:rsidP="0079634F">
                  <w:pPr>
                    <w:pStyle w:val="Zkladntext"/>
                    <w:tabs>
                      <w:tab w:val="left" w:pos="1658"/>
                    </w:tabs>
                    <w:rPr>
                      <w:rFonts w:ascii="Times New Roman" w:hAnsi="Times New Roman"/>
                      <w:i w:val="0"/>
                      <w:sz w:val="20"/>
                      <w:szCs w:val="20"/>
                      <w:lang w:eastAsia="en-US"/>
                    </w:rPr>
                  </w:pPr>
                  <w:r w:rsidRPr="00385392">
                    <w:rPr>
                      <w:rFonts w:ascii="Times New Roman" w:hAnsi="Times New Roman"/>
                      <w:i w:val="0"/>
                      <w:sz w:val="20"/>
                      <w:szCs w:val="20"/>
                      <w:lang w:eastAsia="en-US"/>
                    </w:rPr>
                    <w:t xml:space="preserve">VUT Brno, FT Zlín, Ústav kožedělné technologie, Odborný asistent </w:t>
                  </w:r>
                </w:p>
              </w:tc>
              <w:tc>
                <w:tcPr>
                  <w:tcW w:w="8054" w:type="dxa"/>
                </w:tcPr>
                <w:p w:rsidR="0079634F" w:rsidRPr="00385392" w:rsidRDefault="0079634F" w:rsidP="0079634F">
                  <w:pPr>
                    <w:pStyle w:val="Zkladntext"/>
                    <w:tabs>
                      <w:tab w:val="left" w:pos="1658"/>
                    </w:tabs>
                    <w:rPr>
                      <w:rFonts w:ascii="Times New Roman" w:hAnsi="Times New Roman"/>
                      <w:i w:val="0"/>
                      <w:sz w:val="20"/>
                      <w:szCs w:val="20"/>
                      <w:lang w:eastAsia="en-US"/>
                    </w:rPr>
                  </w:pPr>
                </w:p>
              </w:tc>
              <w:tc>
                <w:tcPr>
                  <w:tcW w:w="8054" w:type="dxa"/>
                </w:tcPr>
                <w:p w:rsidR="0079634F" w:rsidRPr="00385392" w:rsidRDefault="0079634F" w:rsidP="0079634F">
                  <w:pPr>
                    <w:pStyle w:val="Zkladntext"/>
                    <w:tabs>
                      <w:tab w:val="left" w:pos="1658"/>
                    </w:tabs>
                    <w:rPr>
                      <w:rFonts w:ascii="Times New Roman" w:hAnsi="Times New Roman"/>
                      <w:i w:val="0"/>
                      <w:sz w:val="20"/>
                      <w:szCs w:val="20"/>
                      <w:lang w:eastAsia="en-US"/>
                    </w:rPr>
                  </w:pPr>
                </w:p>
              </w:tc>
            </w:tr>
            <w:tr w:rsidR="0079634F" w:rsidRPr="00385392" w:rsidTr="005108A8">
              <w:trPr>
                <w:trHeight w:val="57"/>
              </w:trPr>
              <w:tc>
                <w:tcPr>
                  <w:tcW w:w="1381" w:type="dxa"/>
                  <w:hideMark/>
                </w:tcPr>
                <w:p w:rsidR="0079634F" w:rsidRPr="00385392" w:rsidRDefault="0079634F" w:rsidP="0079634F">
                  <w:pPr>
                    <w:pStyle w:val="Zkladntext"/>
                    <w:rPr>
                      <w:rFonts w:ascii="Times New Roman" w:hAnsi="Times New Roman"/>
                      <w:i w:val="0"/>
                      <w:sz w:val="20"/>
                      <w:szCs w:val="20"/>
                      <w:lang w:eastAsia="en-US"/>
                    </w:rPr>
                  </w:pPr>
                  <w:r w:rsidRPr="00385392">
                    <w:rPr>
                      <w:rFonts w:ascii="Times New Roman" w:hAnsi="Times New Roman"/>
                      <w:i w:val="0"/>
                      <w:sz w:val="20"/>
                      <w:szCs w:val="20"/>
                      <w:lang w:eastAsia="en-US"/>
                    </w:rPr>
                    <w:t>1995-1998</w:t>
                  </w:r>
                </w:p>
              </w:tc>
              <w:tc>
                <w:tcPr>
                  <w:tcW w:w="8543" w:type="dxa"/>
                  <w:hideMark/>
                </w:tcPr>
                <w:p w:rsidR="0079634F" w:rsidRPr="00385392" w:rsidRDefault="0079634F" w:rsidP="0079634F">
                  <w:pPr>
                    <w:pStyle w:val="Zkladntext"/>
                    <w:tabs>
                      <w:tab w:val="left" w:pos="1658"/>
                    </w:tabs>
                    <w:rPr>
                      <w:rFonts w:ascii="Times New Roman" w:hAnsi="Times New Roman"/>
                      <w:i w:val="0"/>
                      <w:sz w:val="20"/>
                      <w:szCs w:val="20"/>
                      <w:lang w:eastAsia="en-US"/>
                    </w:rPr>
                  </w:pPr>
                  <w:r w:rsidRPr="00385392">
                    <w:rPr>
                      <w:rFonts w:ascii="Times New Roman" w:hAnsi="Times New Roman"/>
                      <w:i w:val="0"/>
                      <w:sz w:val="20"/>
                      <w:szCs w:val="20"/>
                      <w:lang w:eastAsia="en-US"/>
                    </w:rPr>
                    <w:t>Areta Akustika, Zlín, ředitel</w:t>
                  </w:r>
                </w:p>
              </w:tc>
              <w:tc>
                <w:tcPr>
                  <w:tcW w:w="8054" w:type="dxa"/>
                </w:tcPr>
                <w:p w:rsidR="0079634F" w:rsidRPr="00385392" w:rsidRDefault="0079634F" w:rsidP="0079634F">
                  <w:pPr>
                    <w:pStyle w:val="Zkladntext"/>
                    <w:tabs>
                      <w:tab w:val="left" w:pos="1658"/>
                    </w:tabs>
                    <w:rPr>
                      <w:rFonts w:ascii="Times New Roman" w:hAnsi="Times New Roman"/>
                      <w:i w:val="0"/>
                      <w:sz w:val="20"/>
                      <w:szCs w:val="20"/>
                      <w:lang w:eastAsia="en-US"/>
                    </w:rPr>
                  </w:pPr>
                </w:p>
              </w:tc>
              <w:tc>
                <w:tcPr>
                  <w:tcW w:w="8054" w:type="dxa"/>
                </w:tcPr>
                <w:p w:rsidR="0079634F" w:rsidRPr="00385392" w:rsidRDefault="0079634F" w:rsidP="0079634F">
                  <w:pPr>
                    <w:pStyle w:val="Zkladntext"/>
                    <w:tabs>
                      <w:tab w:val="left" w:pos="1658"/>
                    </w:tabs>
                    <w:rPr>
                      <w:rFonts w:ascii="Times New Roman" w:hAnsi="Times New Roman"/>
                      <w:i w:val="0"/>
                      <w:sz w:val="20"/>
                      <w:szCs w:val="20"/>
                      <w:lang w:eastAsia="en-US"/>
                    </w:rPr>
                  </w:pPr>
                </w:p>
              </w:tc>
            </w:tr>
            <w:tr w:rsidR="0079634F" w:rsidRPr="00385392" w:rsidTr="005108A8">
              <w:trPr>
                <w:trHeight w:val="57"/>
              </w:trPr>
              <w:tc>
                <w:tcPr>
                  <w:tcW w:w="1381" w:type="dxa"/>
                  <w:hideMark/>
                </w:tcPr>
                <w:p w:rsidR="0079634F" w:rsidRPr="00385392" w:rsidRDefault="0079634F" w:rsidP="0079634F">
                  <w:pPr>
                    <w:jc w:val="both"/>
                    <w:rPr>
                      <w:lang w:eastAsia="en-US"/>
                    </w:rPr>
                  </w:pPr>
                  <w:r w:rsidRPr="00385392">
                    <w:rPr>
                      <w:lang w:eastAsia="en-US"/>
                    </w:rPr>
                    <w:t xml:space="preserve">1995-2001       </w:t>
                  </w:r>
                </w:p>
              </w:tc>
              <w:tc>
                <w:tcPr>
                  <w:tcW w:w="8543" w:type="dxa"/>
                  <w:hideMark/>
                </w:tcPr>
                <w:p w:rsidR="0079634F" w:rsidRPr="00385392" w:rsidRDefault="0079634F" w:rsidP="0079634F">
                  <w:pPr>
                    <w:pStyle w:val="Zkladntext"/>
                    <w:tabs>
                      <w:tab w:val="left" w:pos="1658"/>
                    </w:tabs>
                    <w:rPr>
                      <w:rFonts w:ascii="Times New Roman" w:hAnsi="Times New Roman"/>
                      <w:i w:val="0"/>
                      <w:sz w:val="20"/>
                      <w:szCs w:val="20"/>
                      <w:lang w:eastAsia="en-US"/>
                    </w:rPr>
                  </w:pPr>
                  <w:r w:rsidRPr="00385392">
                    <w:rPr>
                      <w:rFonts w:ascii="Times New Roman" w:hAnsi="Times New Roman"/>
                      <w:i w:val="0"/>
                      <w:sz w:val="20"/>
                      <w:szCs w:val="20"/>
                      <w:lang w:eastAsia="en-US"/>
                    </w:rPr>
                    <w:t>VUT Brno, FT Zlín, Ústav fyziky a materiálového inženýrství, výzkumný pracovník, odborný asistent</w:t>
                  </w:r>
                </w:p>
              </w:tc>
              <w:tc>
                <w:tcPr>
                  <w:tcW w:w="8054" w:type="dxa"/>
                </w:tcPr>
                <w:p w:rsidR="0079634F" w:rsidRPr="00385392" w:rsidRDefault="0079634F" w:rsidP="0079634F">
                  <w:pPr>
                    <w:pStyle w:val="Zkladntext"/>
                    <w:tabs>
                      <w:tab w:val="left" w:pos="1658"/>
                    </w:tabs>
                    <w:rPr>
                      <w:rFonts w:ascii="Times New Roman" w:hAnsi="Times New Roman"/>
                      <w:i w:val="0"/>
                      <w:sz w:val="20"/>
                      <w:szCs w:val="20"/>
                      <w:lang w:eastAsia="en-US"/>
                    </w:rPr>
                  </w:pPr>
                </w:p>
              </w:tc>
              <w:tc>
                <w:tcPr>
                  <w:tcW w:w="8054" w:type="dxa"/>
                </w:tcPr>
                <w:p w:rsidR="0079634F" w:rsidRPr="00385392" w:rsidRDefault="0079634F" w:rsidP="0079634F">
                  <w:pPr>
                    <w:pStyle w:val="Zkladntext"/>
                    <w:tabs>
                      <w:tab w:val="left" w:pos="1658"/>
                    </w:tabs>
                    <w:rPr>
                      <w:rFonts w:ascii="Times New Roman" w:hAnsi="Times New Roman"/>
                      <w:i w:val="0"/>
                      <w:sz w:val="20"/>
                      <w:szCs w:val="20"/>
                      <w:lang w:eastAsia="en-US"/>
                    </w:rPr>
                  </w:pPr>
                </w:p>
              </w:tc>
            </w:tr>
            <w:tr w:rsidR="0079634F" w:rsidRPr="00385392" w:rsidTr="005108A8">
              <w:trPr>
                <w:trHeight w:val="57"/>
              </w:trPr>
              <w:tc>
                <w:tcPr>
                  <w:tcW w:w="1381" w:type="dxa"/>
                  <w:hideMark/>
                </w:tcPr>
                <w:p w:rsidR="0079634F" w:rsidRPr="00385392" w:rsidRDefault="0079634F" w:rsidP="0079634F">
                  <w:pPr>
                    <w:jc w:val="both"/>
                    <w:rPr>
                      <w:lang w:eastAsia="en-US"/>
                    </w:rPr>
                  </w:pPr>
                  <w:r w:rsidRPr="00385392">
                    <w:rPr>
                      <w:lang w:eastAsia="en-US"/>
                    </w:rPr>
                    <w:t xml:space="preserve">2001- dosud     </w:t>
                  </w:r>
                </w:p>
              </w:tc>
              <w:tc>
                <w:tcPr>
                  <w:tcW w:w="8543" w:type="dxa"/>
                  <w:hideMark/>
                </w:tcPr>
                <w:p w:rsidR="0079634F" w:rsidRPr="00385392" w:rsidRDefault="0079634F" w:rsidP="0079634F">
                  <w:pPr>
                    <w:jc w:val="both"/>
                    <w:rPr>
                      <w:lang w:eastAsia="en-US"/>
                    </w:rPr>
                  </w:pPr>
                  <w:r w:rsidRPr="00385392">
                    <w:rPr>
                      <w:lang w:eastAsia="en-US"/>
                    </w:rPr>
                    <w:t>Univerzita Tomáše Bati ve Zlíně, FAME, docent</w:t>
                  </w:r>
                </w:p>
              </w:tc>
              <w:tc>
                <w:tcPr>
                  <w:tcW w:w="8054" w:type="dxa"/>
                </w:tcPr>
                <w:p w:rsidR="0079634F" w:rsidRPr="00385392" w:rsidRDefault="0079634F" w:rsidP="0079634F">
                  <w:pPr>
                    <w:jc w:val="both"/>
                    <w:rPr>
                      <w:lang w:eastAsia="en-US"/>
                    </w:rPr>
                  </w:pPr>
                </w:p>
              </w:tc>
              <w:tc>
                <w:tcPr>
                  <w:tcW w:w="8054" w:type="dxa"/>
                </w:tcPr>
                <w:p w:rsidR="0079634F" w:rsidRPr="00385392" w:rsidRDefault="0079634F" w:rsidP="0079634F">
                  <w:pPr>
                    <w:jc w:val="both"/>
                    <w:rPr>
                      <w:lang w:eastAsia="en-US"/>
                    </w:rPr>
                  </w:pPr>
                </w:p>
              </w:tc>
            </w:tr>
          </w:tbl>
          <w:p w:rsidR="0079634F" w:rsidRPr="00385392" w:rsidRDefault="0079634F" w:rsidP="0079634F">
            <w:pPr>
              <w:jc w:val="both"/>
            </w:pPr>
          </w:p>
        </w:tc>
      </w:tr>
      <w:tr w:rsidR="0079634F" w:rsidTr="0079634F">
        <w:trPr>
          <w:gridBefore w:val="1"/>
          <w:wBefore w:w="74" w:type="dxa"/>
          <w:trHeight w:val="250"/>
        </w:trPr>
        <w:tc>
          <w:tcPr>
            <w:tcW w:w="9861" w:type="dxa"/>
            <w:gridSpan w:val="21"/>
            <w:shd w:val="clear" w:color="auto" w:fill="F7CAAC"/>
          </w:tcPr>
          <w:p w:rsidR="0079634F" w:rsidRDefault="0079634F" w:rsidP="0079634F">
            <w:pPr>
              <w:jc w:val="both"/>
            </w:pPr>
            <w:r>
              <w:rPr>
                <w:b/>
              </w:rPr>
              <w:t>Zkušenosti s vedením kvalifikačních a rigorózních prací</w:t>
            </w:r>
          </w:p>
        </w:tc>
      </w:tr>
      <w:tr w:rsidR="0079634F" w:rsidTr="0079634F">
        <w:trPr>
          <w:gridBefore w:val="1"/>
          <w:wBefore w:w="74" w:type="dxa"/>
          <w:trHeight w:val="98"/>
        </w:trPr>
        <w:tc>
          <w:tcPr>
            <w:tcW w:w="9861" w:type="dxa"/>
            <w:gridSpan w:val="21"/>
          </w:tcPr>
          <w:p w:rsidR="0079634F" w:rsidRDefault="0079634F" w:rsidP="0079634F">
            <w:pPr>
              <w:jc w:val="both"/>
            </w:pPr>
            <w:r>
              <w:t>Počet vedených bakalářských prací – 45</w:t>
            </w:r>
          </w:p>
          <w:p w:rsidR="0079634F" w:rsidRDefault="0079634F" w:rsidP="0079634F">
            <w:pPr>
              <w:jc w:val="both"/>
            </w:pPr>
            <w:r>
              <w:t>Počet vedených diplomových prací – 83</w:t>
            </w:r>
          </w:p>
          <w:p w:rsidR="0079634F" w:rsidRDefault="0079634F" w:rsidP="0079634F">
            <w:pPr>
              <w:jc w:val="both"/>
            </w:pPr>
            <w:r>
              <w:t xml:space="preserve">Počet vedených disertačních prací – 5 </w:t>
            </w:r>
          </w:p>
        </w:tc>
      </w:tr>
      <w:tr w:rsidR="0079634F" w:rsidTr="0079634F">
        <w:trPr>
          <w:gridBefore w:val="1"/>
          <w:wBefore w:w="74" w:type="dxa"/>
          <w:cantSplit/>
        </w:trPr>
        <w:tc>
          <w:tcPr>
            <w:tcW w:w="3347" w:type="dxa"/>
            <w:gridSpan w:val="4"/>
            <w:tcBorders>
              <w:top w:val="single" w:sz="12" w:space="0" w:color="auto"/>
            </w:tcBorders>
            <w:shd w:val="clear" w:color="auto" w:fill="F7CAAC"/>
          </w:tcPr>
          <w:p w:rsidR="0079634F" w:rsidRDefault="0079634F" w:rsidP="0079634F">
            <w:pPr>
              <w:jc w:val="both"/>
            </w:pPr>
            <w:r>
              <w:rPr>
                <w:b/>
              </w:rPr>
              <w:t xml:space="preserve">Obor habilitačního řízení </w:t>
            </w:r>
          </w:p>
        </w:tc>
        <w:tc>
          <w:tcPr>
            <w:tcW w:w="2245" w:type="dxa"/>
            <w:gridSpan w:val="4"/>
            <w:tcBorders>
              <w:top w:val="single" w:sz="12" w:space="0" w:color="auto"/>
            </w:tcBorders>
            <w:shd w:val="clear" w:color="auto" w:fill="F7CAAC"/>
          </w:tcPr>
          <w:p w:rsidR="0079634F" w:rsidRDefault="0079634F" w:rsidP="0079634F">
            <w:pPr>
              <w:jc w:val="both"/>
            </w:pPr>
            <w:r>
              <w:rPr>
                <w:b/>
              </w:rPr>
              <w:t>Rok udělení hodnosti</w:t>
            </w:r>
          </w:p>
        </w:tc>
        <w:tc>
          <w:tcPr>
            <w:tcW w:w="2248" w:type="dxa"/>
            <w:gridSpan w:val="7"/>
            <w:tcBorders>
              <w:top w:val="single" w:sz="12" w:space="0" w:color="auto"/>
              <w:right w:val="single" w:sz="12" w:space="0" w:color="auto"/>
            </w:tcBorders>
            <w:shd w:val="clear" w:color="auto" w:fill="F7CAAC"/>
          </w:tcPr>
          <w:p w:rsidR="0079634F" w:rsidRDefault="0079634F" w:rsidP="0079634F">
            <w:pPr>
              <w:jc w:val="both"/>
            </w:pPr>
            <w:r>
              <w:rPr>
                <w:b/>
              </w:rPr>
              <w:t>Řízení konáno na VŠ</w:t>
            </w:r>
          </w:p>
        </w:tc>
        <w:tc>
          <w:tcPr>
            <w:tcW w:w="2021" w:type="dxa"/>
            <w:gridSpan w:val="6"/>
            <w:tcBorders>
              <w:top w:val="single" w:sz="12" w:space="0" w:color="auto"/>
              <w:left w:val="single" w:sz="12" w:space="0" w:color="auto"/>
            </w:tcBorders>
            <w:shd w:val="clear" w:color="auto" w:fill="F7CAAC"/>
          </w:tcPr>
          <w:p w:rsidR="0079634F" w:rsidRDefault="0079634F" w:rsidP="0079634F">
            <w:pPr>
              <w:jc w:val="both"/>
              <w:rPr>
                <w:b/>
              </w:rPr>
            </w:pPr>
            <w:r>
              <w:rPr>
                <w:b/>
              </w:rPr>
              <w:t>Ohlasy publikací</w:t>
            </w:r>
          </w:p>
        </w:tc>
      </w:tr>
      <w:tr w:rsidR="0079634F" w:rsidTr="0079634F">
        <w:trPr>
          <w:gridBefore w:val="1"/>
          <w:wBefore w:w="74" w:type="dxa"/>
          <w:cantSplit/>
        </w:trPr>
        <w:tc>
          <w:tcPr>
            <w:tcW w:w="3347" w:type="dxa"/>
            <w:gridSpan w:val="4"/>
          </w:tcPr>
          <w:p w:rsidR="0079634F" w:rsidRDefault="0079634F" w:rsidP="0079634F">
            <w:pPr>
              <w:spacing w:line="276" w:lineRule="auto"/>
              <w:jc w:val="both"/>
            </w:pPr>
            <w:r>
              <w:rPr>
                <w:lang w:eastAsia="en-US"/>
              </w:rPr>
              <w:t>Řízení průmyslových systémů</w:t>
            </w:r>
          </w:p>
        </w:tc>
        <w:tc>
          <w:tcPr>
            <w:tcW w:w="2245" w:type="dxa"/>
            <w:gridSpan w:val="4"/>
          </w:tcPr>
          <w:p w:rsidR="0079634F" w:rsidRDefault="0079634F" w:rsidP="0079634F">
            <w:pPr>
              <w:jc w:val="both"/>
            </w:pPr>
            <w:r>
              <w:t>2004</w:t>
            </w:r>
          </w:p>
        </w:tc>
        <w:tc>
          <w:tcPr>
            <w:tcW w:w="2248" w:type="dxa"/>
            <w:gridSpan w:val="7"/>
            <w:tcBorders>
              <w:right w:val="single" w:sz="12" w:space="0" w:color="auto"/>
            </w:tcBorders>
          </w:tcPr>
          <w:p w:rsidR="0079634F" w:rsidRDefault="0079634F" w:rsidP="0079634F">
            <w:pPr>
              <w:jc w:val="both"/>
            </w:pPr>
            <w:r>
              <w:t>VŠB TU Ostrava</w:t>
            </w:r>
          </w:p>
        </w:tc>
        <w:tc>
          <w:tcPr>
            <w:tcW w:w="634" w:type="dxa"/>
            <w:gridSpan w:val="2"/>
            <w:tcBorders>
              <w:left w:val="single" w:sz="12" w:space="0" w:color="auto"/>
            </w:tcBorders>
            <w:shd w:val="clear" w:color="auto" w:fill="F7CAAC"/>
          </w:tcPr>
          <w:p w:rsidR="0079634F" w:rsidRDefault="0079634F" w:rsidP="0079634F">
            <w:pPr>
              <w:jc w:val="both"/>
            </w:pPr>
            <w:r>
              <w:rPr>
                <w:b/>
              </w:rPr>
              <w:t>WOS</w:t>
            </w:r>
          </w:p>
        </w:tc>
        <w:tc>
          <w:tcPr>
            <w:tcW w:w="693" w:type="dxa"/>
            <w:gridSpan w:val="2"/>
            <w:shd w:val="clear" w:color="auto" w:fill="F7CAAC"/>
          </w:tcPr>
          <w:p w:rsidR="0079634F" w:rsidRDefault="0079634F" w:rsidP="0079634F">
            <w:pPr>
              <w:jc w:val="both"/>
              <w:rPr>
                <w:sz w:val="18"/>
              </w:rPr>
            </w:pPr>
            <w:r>
              <w:rPr>
                <w:b/>
                <w:sz w:val="18"/>
              </w:rPr>
              <w:t>Scopus</w:t>
            </w:r>
          </w:p>
        </w:tc>
        <w:tc>
          <w:tcPr>
            <w:tcW w:w="694" w:type="dxa"/>
            <w:gridSpan w:val="2"/>
            <w:shd w:val="clear" w:color="auto" w:fill="F7CAAC"/>
          </w:tcPr>
          <w:p w:rsidR="0079634F" w:rsidRDefault="0079634F" w:rsidP="0079634F">
            <w:pPr>
              <w:jc w:val="both"/>
            </w:pPr>
            <w:r>
              <w:rPr>
                <w:b/>
                <w:sz w:val="18"/>
              </w:rPr>
              <w:t>ostatní</w:t>
            </w:r>
          </w:p>
        </w:tc>
      </w:tr>
      <w:tr w:rsidR="0079634F" w:rsidTr="0079634F">
        <w:trPr>
          <w:gridBefore w:val="1"/>
          <w:wBefore w:w="74" w:type="dxa"/>
          <w:cantSplit/>
          <w:trHeight w:val="70"/>
        </w:trPr>
        <w:tc>
          <w:tcPr>
            <w:tcW w:w="3347" w:type="dxa"/>
            <w:gridSpan w:val="4"/>
            <w:shd w:val="clear" w:color="auto" w:fill="F7CAAC"/>
          </w:tcPr>
          <w:p w:rsidR="0079634F" w:rsidRDefault="0079634F" w:rsidP="0079634F">
            <w:pPr>
              <w:jc w:val="both"/>
            </w:pPr>
            <w:r>
              <w:rPr>
                <w:b/>
              </w:rPr>
              <w:t>Obor jmenovacího řízení</w:t>
            </w:r>
          </w:p>
        </w:tc>
        <w:tc>
          <w:tcPr>
            <w:tcW w:w="2245" w:type="dxa"/>
            <w:gridSpan w:val="4"/>
            <w:shd w:val="clear" w:color="auto" w:fill="F7CAAC"/>
          </w:tcPr>
          <w:p w:rsidR="0079634F" w:rsidRDefault="0079634F" w:rsidP="0079634F">
            <w:pPr>
              <w:jc w:val="both"/>
            </w:pPr>
            <w:r>
              <w:rPr>
                <w:b/>
              </w:rPr>
              <w:t>Rok udělení hodnosti</w:t>
            </w:r>
          </w:p>
        </w:tc>
        <w:tc>
          <w:tcPr>
            <w:tcW w:w="2248" w:type="dxa"/>
            <w:gridSpan w:val="7"/>
            <w:tcBorders>
              <w:right w:val="single" w:sz="12" w:space="0" w:color="auto"/>
            </w:tcBorders>
            <w:shd w:val="clear" w:color="auto" w:fill="F7CAAC"/>
          </w:tcPr>
          <w:p w:rsidR="0079634F" w:rsidRDefault="0079634F" w:rsidP="0079634F">
            <w:pPr>
              <w:jc w:val="both"/>
            </w:pPr>
            <w:r>
              <w:rPr>
                <w:b/>
              </w:rPr>
              <w:t>Řízení konáno na VŠ</w:t>
            </w:r>
          </w:p>
        </w:tc>
        <w:tc>
          <w:tcPr>
            <w:tcW w:w="634" w:type="dxa"/>
            <w:gridSpan w:val="2"/>
            <w:vMerge w:val="restart"/>
            <w:tcBorders>
              <w:left w:val="single" w:sz="12" w:space="0" w:color="auto"/>
            </w:tcBorders>
          </w:tcPr>
          <w:p w:rsidR="0079634F" w:rsidRDefault="0079634F" w:rsidP="0079634F">
            <w:pPr>
              <w:jc w:val="both"/>
              <w:rPr>
                <w:b/>
              </w:rPr>
            </w:pPr>
            <w:r>
              <w:rPr>
                <w:b/>
              </w:rPr>
              <w:t>3</w:t>
            </w:r>
          </w:p>
        </w:tc>
        <w:tc>
          <w:tcPr>
            <w:tcW w:w="693" w:type="dxa"/>
            <w:gridSpan w:val="2"/>
            <w:vMerge w:val="restart"/>
          </w:tcPr>
          <w:p w:rsidR="0079634F" w:rsidRDefault="0079634F" w:rsidP="0079634F">
            <w:pPr>
              <w:jc w:val="both"/>
              <w:rPr>
                <w:b/>
              </w:rPr>
            </w:pPr>
            <w:r>
              <w:rPr>
                <w:b/>
              </w:rPr>
              <w:t>5</w:t>
            </w:r>
          </w:p>
        </w:tc>
        <w:tc>
          <w:tcPr>
            <w:tcW w:w="694" w:type="dxa"/>
            <w:gridSpan w:val="2"/>
            <w:vMerge w:val="restart"/>
          </w:tcPr>
          <w:p w:rsidR="0079634F" w:rsidRDefault="0079634F" w:rsidP="0079634F">
            <w:pPr>
              <w:jc w:val="both"/>
              <w:rPr>
                <w:b/>
              </w:rPr>
            </w:pPr>
          </w:p>
        </w:tc>
      </w:tr>
      <w:tr w:rsidR="0079634F" w:rsidTr="0079634F">
        <w:trPr>
          <w:gridBefore w:val="1"/>
          <w:wBefore w:w="74" w:type="dxa"/>
          <w:trHeight w:val="164"/>
        </w:trPr>
        <w:tc>
          <w:tcPr>
            <w:tcW w:w="3347" w:type="dxa"/>
            <w:gridSpan w:val="4"/>
          </w:tcPr>
          <w:p w:rsidR="0079634F" w:rsidRPr="0079634F" w:rsidRDefault="0079634F" w:rsidP="0079634F">
            <w:pPr>
              <w:jc w:val="both"/>
              <w:rPr>
                <w:sz w:val="16"/>
              </w:rPr>
            </w:pPr>
          </w:p>
        </w:tc>
        <w:tc>
          <w:tcPr>
            <w:tcW w:w="2245" w:type="dxa"/>
            <w:gridSpan w:val="4"/>
          </w:tcPr>
          <w:p w:rsidR="0079634F" w:rsidRPr="0079634F" w:rsidRDefault="0079634F" w:rsidP="0079634F">
            <w:pPr>
              <w:jc w:val="both"/>
              <w:rPr>
                <w:sz w:val="16"/>
              </w:rPr>
            </w:pPr>
          </w:p>
        </w:tc>
        <w:tc>
          <w:tcPr>
            <w:tcW w:w="2248" w:type="dxa"/>
            <w:gridSpan w:val="7"/>
            <w:tcBorders>
              <w:right w:val="single" w:sz="12" w:space="0" w:color="auto"/>
            </w:tcBorders>
          </w:tcPr>
          <w:p w:rsidR="0079634F" w:rsidRPr="0079634F" w:rsidRDefault="0079634F" w:rsidP="0079634F">
            <w:pPr>
              <w:jc w:val="both"/>
              <w:rPr>
                <w:sz w:val="16"/>
              </w:rPr>
            </w:pPr>
          </w:p>
        </w:tc>
        <w:tc>
          <w:tcPr>
            <w:tcW w:w="634" w:type="dxa"/>
            <w:gridSpan w:val="2"/>
            <w:vMerge/>
            <w:tcBorders>
              <w:left w:val="single" w:sz="12" w:space="0" w:color="auto"/>
            </w:tcBorders>
            <w:vAlign w:val="center"/>
          </w:tcPr>
          <w:p w:rsidR="0079634F" w:rsidRDefault="0079634F" w:rsidP="0079634F">
            <w:pPr>
              <w:rPr>
                <w:b/>
              </w:rPr>
            </w:pPr>
          </w:p>
        </w:tc>
        <w:tc>
          <w:tcPr>
            <w:tcW w:w="693" w:type="dxa"/>
            <w:gridSpan w:val="2"/>
            <w:vMerge/>
            <w:vAlign w:val="center"/>
          </w:tcPr>
          <w:p w:rsidR="0079634F" w:rsidRDefault="0079634F" w:rsidP="0079634F">
            <w:pPr>
              <w:rPr>
                <w:b/>
              </w:rPr>
            </w:pPr>
          </w:p>
        </w:tc>
        <w:tc>
          <w:tcPr>
            <w:tcW w:w="694" w:type="dxa"/>
            <w:gridSpan w:val="2"/>
            <w:vMerge/>
            <w:vAlign w:val="center"/>
          </w:tcPr>
          <w:p w:rsidR="0079634F" w:rsidRDefault="0079634F" w:rsidP="0079634F">
            <w:pPr>
              <w:rPr>
                <w:b/>
              </w:rPr>
            </w:pPr>
          </w:p>
        </w:tc>
      </w:tr>
      <w:tr w:rsidR="0079634F" w:rsidTr="0079634F">
        <w:trPr>
          <w:gridBefore w:val="1"/>
          <w:wBefore w:w="74" w:type="dxa"/>
        </w:trPr>
        <w:tc>
          <w:tcPr>
            <w:tcW w:w="9861" w:type="dxa"/>
            <w:gridSpan w:val="21"/>
            <w:shd w:val="clear" w:color="auto" w:fill="F7CAAC"/>
          </w:tcPr>
          <w:p w:rsidR="0079634F" w:rsidRDefault="0079634F" w:rsidP="0079634F">
            <w:pPr>
              <w:jc w:val="both"/>
              <w:rPr>
                <w:b/>
              </w:rPr>
            </w:pPr>
            <w:r>
              <w:rPr>
                <w:b/>
              </w:rPr>
              <w:t xml:space="preserve">Přehled o nejvýznamnější publikační a další tvůrčí činnosti nebo další profesní činnosti u odborníků z praxe vztahující se k zabezpečovaným předmětům </w:t>
            </w:r>
          </w:p>
        </w:tc>
      </w:tr>
      <w:tr w:rsidR="0079634F" w:rsidRPr="00DD40A0" w:rsidTr="0079634F">
        <w:trPr>
          <w:gridBefore w:val="1"/>
          <w:wBefore w:w="74" w:type="dxa"/>
          <w:trHeight w:val="694"/>
        </w:trPr>
        <w:tc>
          <w:tcPr>
            <w:tcW w:w="9861" w:type="dxa"/>
            <w:gridSpan w:val="21"/>
          </w:tcPr>
          <w:p w:rsidR="0079634F" w:rsidRDefault="0079634F" w:rsidP="0079634F">
            <w:pPr>
              <w:pStyle w:val="xmsolist"/>
              <w:jc w:val="both"/>
              <w:rPr>
                <w:color w:val="000000"/>
                <w:sz w:val="20"/>
                <w:szCs w:val="20"/>
              </w:rPr>
            </w:pPr>
            <w:r w:rsidRPr="00A92E36">
              <w:rPr>
                <w:color w:val="000000"/>
                <w:sz w:val="20"/>
                <w:szCs w:val="20"/>
              </w:rPr>
              <w:t xml:space="preserve">BRIŠ, P., KUNDERA, D., YOUSAF, M. Quality Management of Production Organizations Under the New Standard of IATF. In </w:t>
            </w:r>
            <w:r w:rsidRPr="00A92E36">
              <w:rPr>
                <w:i/>
                <w:color w:val="000000"/>
                <w:sz w:val="20"/>
                <w:szCs w:val="20"/>
              </w:rPr>
              <w:t>Proceedings of the 5th International Conference on Finance and Economics</w:t>
            </w:r>
            <w:r w:rsidRPr="00A92E36">
              <w:rPr>
                <w:color w:val="000000"/>
                <w:sz w:val="20"/>
                <w:szCs w:val="20"/>
              </w:rPr>
              <w:t>. Zlín: Fakulta managementu a ekonomiky, UTB ve Zlíně, 2018, s. 421-435. ISBN 978-80-7454-767-6. (85%)</w:t>
            </w:r>
          </w:p>
          <w:p w:rsidR="0079634F" w:rsidRDefault="0079634F" w:rsidP="0079634F">
            <w:pPr>
              <w:pStyle w:val="xmsolist"/>
              <w:jc w:val="both"/>
              <w:rPr>
                <w:sz w:val="20"/>
                <w:szCs w:val="20"/>
              </w:rPr>
            </w:pPr>
            <w:r w:rsidRPr="00E02B72">
              <w:rPr>
                <w:color w:val="000000"/>
                <w:sz w:val="20"/>
                <w:szCs w:val="20"/>
              </w:rPr>
              <w:t xml:space="preserve">BRIS, P., PATERMANN, J., CERMAKOVA, M. </w:t>
            </w:r>
            <w:r w:rsidRPr="00A4061B">
              <w:rPr>
                <w:sz w:val="20"/>
                <w:szCs w:val="20"/>
              </w:rPr>
              <w:t xml:space="preserve">Improvement of Quality Management and Performance of the Non-profit Organization Providing Social and Health Care. In. </w:t>
            </w:r>
            <w:r w:rsidRPr="00A4061B">
              <w:rPr>
                <w:rStyle w:val="xfield"/>
                <w:i/>
                <w:iCs/>
                <w:sz w:val="20"/>
                <w:szCs w:val="20"/>
                <w:bdr w:val="none" w:sz="0" w:space="0" w:color="auto" w:frame="1"/>
              </w:rPr>
              <w:t>Proceedings of</w:t>
            </w:r>
            <w:r w:rsidRPr="00A4061B">
              <w:rPr>
                <w:rStyle w:val="xfield"/>
                <w:i/>
                <w:iCs/>
                <w:sz w:val="20"/>
                <w:szCs w:val="20"/>
              </w:rPr>
              <w:t xml:space="preserve"> </w:t>
            </w:r>
            <w:r w:rsidRPr="00A4061B">
              <w:rPr>
                <w:i/>
                <w:iCs/>
                <w:sz w:val="20"/>
                <w:szCs w:val="20"/>
              </w:rPr>
              <w:t>The 4</w:t>
            </w:r>
            <w:r w:rsidRPr="00A4061B">
              <w:rPr>
                <w:i/>
                <w:iCs/>
                <w:sz w:val="20"/>
                <w:szCs w:val="20"/>
                <w:vertAlign w:val="superscript"/>
              </w:rPr>
              <w:t xml:space="preserve">th </w:t>
            </w:r>
            <w:r w:rsidRPr="00A4061B">
              <w:rPr>
                <w:i/>
                <w:iCs/>
                <w:sz w:val="20"/>
                <w:szCs w:val="20"/>
              </w:rPr>
              <w:t>International Conference on Finance and Economics ICFE 2017</w:t>
            </w:r>
            <w:r w:rsidRPr="00A4061B">
              <w:rPr>
                <w:sz w:val="20"/>
                <w:szCs w:val="20"/>
              </w:rPr>
              <w:t xml:space="preserve">. Ho Chi Minh City, Vietnam: Ton Duc Thang University, 2017. s. 399-416. ISBN 978-80-87990-11-7. </w:t>
            </w:r>
            <w:hyperlink r:id="rId19" w:history="1">
              <w:r w:rsidRPr="00A4061B">
                <w:rPr>
                  <w:rStyle w:val="Hypertextovodkaz"/>
                  <w:sz w:val="20"/>
                  <w:szCs w:val="20"/>
                </w:rPr>
                <w:t>http://icfe2017.tdt.edu.vn/sites/icfe2017/files/2017-09/ICFE2017-Proceedings.pdf</w:t>
              </w:r>
            </w:hyperlink>
            <w:r w:rsidRPr="00A4061B">
              <w:rPr>
                <w:sz w:val="20"/>
                <w:szCs w:val="20"/>
              </w:rPr>
              <w:t xml:space="preserve"> (85%).</w:t>
            </w:r>
          </w:p>
          <w:p w:rsidR="0079634F" w:rsidRPr="003819DD" w:rsidRDefault="0079634F" w:rsidP="0079634F">
            <w:pPr>
              <w:pStyle w:val="xmsolist"/>
              <w:jc w:val="both"/>
              <w:rPr>
                <w:sz w:val="16"/>
                <w:szCs w:val="20"/>
              </w:rPr>
            </w:pPr>
            <w:r w:rsidRPr="003819DD">
              <w:rPr>
                <w:rFonts w:eastAsia="Times New Roman"/>
                <w:bCs/>
                <w:sz w:val="20"/>
              </w:rPr>
              <w:t>BRIŠ</w:t>
            </w:r>
            <w:r w:rsidRPr="003819DD">
              <w:rPr>
                <w:rFonts w:eastAsia="Times New Roman"/>
                <w:sz w:val="20"/>
              </w:rPr>
              <w:t xml:space="preserve">, </w:t>
            </w:r>
            <w:r w:rsidRPr="003819DD">
              <w:rPr>
                <w:rFonts w:eastAsia="Times New Roman"/>
                <w:bCs/>
                <w:sz w:val="20"/>
              </w:rPr>
              <w:t>P</w:t>
            </w:r>
            <w:r>
              <w:rPr>
                <w:rFonts w:eastAsia="Times New Roman"/>
                <w:bCs/>
                <w:sz w:val="20"/>
              </w:rPr>
              <w:t>.,</w:t>
            </w:r>
            <w:r w:rsidRPr="003819DD">
              <w:rPr>
                <w:rFonts w:eastAsia="Times New Roman"/>
                <w:sz w:val="20"/>
              </w:rPr>
              <w:t xml:space="preserve"> </w:t>
            </w:r>
            <w:r w:rsidRPr="003819DD">
              <w:rPr>
                <w:rFonts w:eastAsia="Times New Roman"/>
                <w:bCs/>
                <w:sz w:val="20"/>
              </w:rPr>
              <w:t>KOLÁŘOVÁ</w:t>
            </w:r>
            <w:r w:rsidRPr="003819DD">
              <w:rPr>
                <w:rFonts w:eastAsia="Times New Roman"/>
                <w:sz w:val="20"/>
              </w:rPr>
              <w:t xml:space="preserve">, </w:t>
            </w:r>
            <w:r w:rsidRPr="003819DD">
              <w:rPr>
                <w:rFonts w:eastAsia="Times New Roman"/>
                <w:bCs/>
                <w:sz w:val="20"/>
              </w:rPr>
              <w:t>E</w:t>
            </w:r>
            <w:r>
              <w:rPr>
                <w:rFonts w:eastAsia="Times New Roman"/>
                <w:bCs/>
                <w:sz w:val="20"/>
              </w:rPr>
              <w:t>.,</w:t>
            </w:r>
            <w:r w:rsidRPr="003819DD">
              <w:rPr>
                <w:rFonts w:eastAsia="Times New Roman"/>
                <w:sz w:val="20"/>
              </w:rPr>
              <w:t xml:space="preserve"> </w:t>
            </w:r>
            <w:r w:rsidRPr="003819DD">
              <w:rPr>
                <w:rFonts w:eastAsia="Times New Roman"/>
                <w:bCs/>
                <w:sz w:val="20"/>
              </w:rPr>
              <w:t>KOLUMBER</w:t>
            </w:r>
            <w:r w:rsidRPr="003819DD">
              <w:rPr>
                <w:rFonts w:eastAsia="Times New Roman"/>
                <w:sz w:val="20"/>
              </w:rPr>
              <w:t xml:space="preserve">, </w:t>
            </w:r>
            <w:r w:rsidRPr="003819DD">
              <w:rPr>
                <w:rFonts w:eastAsia="Times New Roman"/>
                <w:bCs/>
                <w:sz w:val="20"/>
              </w:rPr>
              <w:t>Š</w:t>
            </w:r>
            <w:r w:rsidRPr="003819DD">
              <w:rPr>
                <w:rFonts w:eastAsia="Times New Roman"/>
                <w:sz w:val="20"/>
              </w:rPr>
              <w:t xml:space="preserve">. ENFORCING BSC AND QMS TOOLS DURING THEQUALITATIVE CORPORATION MANAGEMENT. In </w:t>
            </w:r>
            <w:r w:rsidRPr="003819DD">
              <w:rPr>
                <w:rFonts w:eastAsia="Times New Roman"/>
                <w:i/>
                <w:iCs/>
                <w:sz w:val="20"/>
              </w:rPr>
              <w:t>Proceedings of the 8th International Scientific Conference Finance and Performance of Firms in Science, Education and Practice</w:t>
            </w:r>
            <w:r w:rsidRPr="003819DD">
              <w:rPr>
                <w:rFonts w:eastAsia="Times New Roman"/>
                <w:sz w:val="20"/>
              </w:rPr>
              <w:t>. Zlín: Fakulta managementu a ekonomiky, UTB ve Zlíně, 2017, s. 110-124. ISBN 978-80-7454-653-2.</w:t>
            </w:r>
            <w:r>
              <w:rPr>
                <w:rFonts w:eastAsia="Times New Roman"/>
                <w:sz w:val="20"/>
              </w:rPr>
              <w:t xml:space="preserve"> (50%)</w:t>
            </w:r>
          </w:p>
          <w:p w:rsidR="0079634F" w:rsidRPr="00325BC1" w:rsidRDefault="0079634F" w:rsidP="0079634F">
            <w:pPr>
              <w:pStyle w:val="Seznam"/>
              <w:tabs>
                <w:tab w:val="left" w:pos="624"/>
              </w:tabs>
              <w:ind w:left="0" w:firstLine="0"/>
              <w:jc w:val="both"/>
              <w:rPr>
                <w:i/>
                <w:sz w:val="20"/>
              </w:rPr>
            </w:pPr>
            <w:r w:rsidRPr="00363949">
              <w:rPr>
                <w:sz w:val="20"/>
              </w:rPr>
              <w:t xml:space="preserve">CERMAKOVA, M., BRIS, P. Managing the Costs of Quality in a Czech Manufacturing Company. </w:t>
            </w:r>
            <w:r w:rsidRPr="00363949">
              <w:rPr>
                <w:i/>
                <w:sz w:val="20"/>
              </w:rPr>
              <w:t>Scientific Papers of the University of Pardubice</w:t>
            </w:r>
            <w:r w:rsidRPr="00363949">
              <w:rPr>
                <w:sz w:val="20"/>
              </w:rPr>
              <w:t xml:space="preserve">. </w:t>
            </w:r>
            <w:r w:rsidRPr="00363949">
              <w:rPr>
                <w:i/>
                <w:sz w:val="20"/>
              </w:rPr>
              <w:t>Series D</w:t>
            </w:r>
            <w:r w:rsidRPr="00363949">
              <w:rPr>
                <w:sz w:val="20"/>
              </w:rPr>
              <w:t>. Pardubice: Faculty of Economics &amp; Administration, Volume 24, Issue 41. 2017. ISSN 1211-555X (10%).</w:t>
            </w:r>
          </w:p>
          <w:p w:rsidR="0079634F" w:rsidRPr="00363949" w:rsidRDefault="0079634F" w:rsidP="0079634F">
            <w:pPr>
              <w:jc w:val="both"/>
            </w:pPr>
            <w:r w:rsidRPr="00363949">
              <w:t xml:space="preserve">KOLUMBER, Š., BRIŠ, P. Improving the Competitiveness of Organizations by Using a Link between Established Quality Management System and Balanced Scorecard. In </w:t>
            </w:r>
            <w:r w:rsidRPr="00363949">
              <w:rPr>
                <w:i/>
                <w:iCs/>
              </w:rPr>
              <w:t>Proceedings of The 4th International Conference on Industrial Engineering and Operations Management</w:t>
            </w:r>
            <w:r w:rsidRPr="00363949">
              <w:t>. Novi: IEOM Society, 2014, s. 1982-1989. ISSN 2169-8767. ISBN 978-0-9855497-1-8 (90%).</w:t>
            </w:r>
          </w:p>
          <w:p w:rsidR="0079634F" w:rsidRDefault="0079634F" w:rsidP="0079634F">
            <w:pPr>
              <w:jc w:val="both"/>
              <w:rPr>
                <w:i/>
              </w:rPr>
            </w:pPr>
            <w:r>
              <w:rPr>
                <w:i/>
              </w:rPr>
              <w:t>Užitné vzory a patenty:</w:t>
            </w:r>
          </w:p>
          <w:p w:rsidR="0079634F" w:rsidRDefault="0079634F" w:rsidP="0079634F">
            <w:pPr>
              <w:jc w:val="both"/>
            </w:pPr>
            <w:r w:rsidRPr="00000845">
              <w:rPr>
                <w:bCs/>
              </w:rPr>
              <w:t>BRIŠ</w:t>
            </w:r>
            <w:r w:rsidRPr="00000845">
              <w:t xml:space="preserve">, </w:t>
            </w:r>
            <w:r w:rsidRPr="00000845">
              <w:rPr>
                <w:bCs/>
              </w:rPr>
              <w:t>P.,</w:t>
            </w:r>
            <w:r w:rsidRPr="00000845">
              <w:t xml:space="preserve"> </w:t>
            </w:r>
            <w:r w:rsidRPr="00000845">
              <w:rPr>
                <w:bCs/>
              </w:rPr>
              <w:t>KUBĚNA</w:t>
            </w:r>
            <w:r w:rsidRPr="00000845">
              <w:t xml:space="preserve">, </w:t>
            </w:r>
            <w:r w:rsidRPr="00000845">
              <w:rPr>
                <w:bCs/>
              </w:rPr>
              <w:t>J</w:t>
            </w:r>
            <w:r w:rsidRPr="00000845">
              <w:t>.</w:t>
            </w:r>
            <w:r>
              <w:t xml:space="preserve"> Způsob výroby integrálních dílců na bázi lehčeného polystyrenu se zabudovanými funkčními a/nebo ozdobnými prvky. 2017. (90%)</w:t>
            </w:r>
          </w:p>
          <w:p w:rsidR="0079634F" w:rsidRPr="00DD40A0" w:rsidRDefault="0079634F" w:rsidP="0079634F">
            <w:r w:rsidRPr="00000845">
              <w:rPr>
                <w:bCs/>
              </w:rPr>
              <w:t>BRIŠ</w:t>
            </w:r>
            <w:r w:rsidRPr="00000845">
              <w:t xml:space="preserve">, </w:t>
            </w:r>
            <w:r w:rsidRPr="00000845">
              <w:rPr>
                <w:bCs/>
              </w:rPr>
              <w:t>P.,</w:t>
            </w:r>
            <w:r w:rsidRPr="00000845">
              <w:t xml:space="preserve"> </w:t>
            </w:r>
            <w:r w:rsidRPr="00000845">
              <w:rPr>
                <w:bCs/>
              </w:rPr>
              <w:t>TURČÍN</w:t>
            </w:r>
            <w:r w:rsidRPr="00000845">
              <w:t xml:space="preserve">, </w:t>
            </w:r>
            <w:r w:rsidRPr="00000845">
              <w:rPr>
                <w:bCs/>
              </w:rPr>
              <w:t>J</w:t>
            </w:r>
            <w:r w:rsidRPr="00000845">
              <w:t>.</w:t>
            </w:r>
            <w:r>
              <w:t xml:space="preserve"> Vodní motor. 2013. (90%)</w:t>
            </w:r>
          </w:p>
        </w:tc>
      </w:tr>
      <w:tr w:rsidR="0079634F" w:rsidTr="0079634F">
        <w:trPr>
          <w:gridBefore w:val="1"/>
          <w:wBefore w:w="74" w:type="dxa"/>
          <w:trHeight w:val="218"/>
        </w:trPr>
        <w:tc>
          <w:tcPr>
            <w:tcW w:w="9861" w:type="dxa"/>
            <w:gridSpan w:val="21"/>
            <w:shd w:val="clear" w:color="auto" w:fill="F7CAAC"/>
          </w:tcPr>
          <w:p w:rsidR="0079634F" w:rsidRDefault="0079634F" w:rsidP="0079634F">
            <w:pPr>
              <w:rPr>
                <w:b/>
              </w:rPr>
            </w:pPr>
            <w:r>
              <w:rPr>
                <w:b/>
              </w:rPr>
              <w:t>Působení v zahraničí</w:t>
            </w:r>
          </w:p>
        </w:tc>
      </w:tr>
      <w:tr w:rsidR="0079634F" w:rsidTr="0079634F">
        <w:trPr>
          <w:gridBefore w:val="1"/>
          <w:wBefore w:w="74" w:type="dxa"/>
          <w:trHeight w:val="133"/>
        </w:trPr>
        <w:tc>
          <w:tcPr>
            <w:tcW w:w="9861" w:type="dxa"/>
            <w:gridSpan w:val="21"/>
          </w:tcPr>
          <w:p w:rsidR="0079634F" w:rsidRDefault="0079634F" w:rsidP="0079634F">
            <w:pPr>
              <w:jc w:val="both"/>
              <w:rPr>
                <w:b/>
              </w:rPr>
            </w:pPr>
          </w:p>
        </w:tc>
      </w:tr>
      <w:tr w:rsidR="0079634F" w:rsidTr="0079634F">
        <w:trPr>
          <w:gridBefore w:val="1"/>
          <w:wBefore w:w="74" w:type="dxa"/>
          <w:cantSplit/>
          <w:trHeight w:val="64"/>
        </w:trPr>
        <w:tc>
          <w:tcPr>
            <w:tcW w:w="2518" w:type="dxa"/>
            <w:gridSpan w:val="2"/>
            <w:shd w:val="clear" w:color="auto" w:fill="F7CAAC"/>
          </w:tcPr>
          <w:p w:rsidR="0079634F" w:rsidRDefault="0079634F" w:rsidP="0079634F">
            <w:pPr>
              <w:jc w:val="both"/>
              <w:rPr>
                <w:b/>
              </w:rPr>
            </w:pPr>
            <w:r>
              <w:rPr>
                <w:b/>
              </w:rPr>
              <w:t xml:space="preserve">Podpis </w:t>
            </w:r>
          </w:p>
        </w:tc>
        <w:tc>
          <w:tcPr>
            <w:tcW w:w="4536" w:type="dxa"/>
            <w:gridSpan w:val="10"/>
          </w:tcPr>
          <w:p w:rsidR="0079634F" w:rsidRDefault="0079634F" w:rsidP="0079634F">
            <w:pPr>
              <w:jc w:val="both"/>
            </w:pPr>
          </w:p>
        </w:tc>
        <w:tc>
          <w:tcPr>
            <w:tcW w:w="786" w:type="dxa"/>
            <w:gridSpan w:val="3"/>
            <w:shd w:val="clear" w:color="auto" w:fill="F7CAAC"/>
          </w:tcPr>
          <w:p w:rsidR="0079634F" w:rsidRDefault="0079634F" w:rsidP="0079634F">
            <w:pPr>
              <w:jc w:val="both"/>
            </w:pPr>
            <w:r>
              <w:rPr>
                <w:b/>
              </w:rPr>
              <w:t>datum</w:t>
            </w:r>
          </w:p>
        </w:tc>
        <w:tc>
          <w:tcPr>
            <w:tcW w:w="2021" w:type="dxa"/>
            <w:gridSpan w:val="6"/>
          </w:tcPr>
          <w:p w:rsidR="0079634F" w:rsidRDefault="0079634F" w:rsidP="0079634F">
            <w:pPr>
              <w:jc w:val="both"/>
            </w:pPr>
          </w:p>
        </w:tc>
      </w:tr>
      <w:tr w:rsidR="004842AA" w:rsidTr="0079634F">
        <w:trPr>
          <w:gridAfter w:val="1"/>
          <w:wAfter w:w="77" w:type="dxa"/>
        </w:trPr>
        <w:tc>
          <w:tcPr>
            <w:tcW w:w="9858" w:type="dxa"/>
            <w:gridSpan w:val="21"/>
            <w:tcBorders>
              <w:bottom w:val="double" w:sz="4" w:space="0" w:color="auto"/>
            </w:tcBorders>
            <w:shd w:val="clear" w:color="auto" w:fill="BDD6EE"/>
          </w:tcPr>
          <w:p w:rsidR="004842AA" w:rsidRDefault="004842AA" w:rsidP="004842AA">
            <w:pPr>
              <w:jc w:val="both"/>
              <w:rPr>
                <w:b/>
                <w:sz w:val="28"/>
              </w:rPr>
            </w:pPr>
            <w:r>
              <w:rPr>
                <w:b/>
                <w:sz w:val="28"/>
              </w:rPr>
              <w:lastRenderedPageBreak/>
              <w:t>C-I – Personální zabezpečení</w:t>
            </w:r>
          </w:p>
        </w:tc>
      </w:tr>
      <w:tr w:rsidR="004842AA" w:rsidTr="0079634F">
        <w:trPr>
          <w:gridAfter w:val="1"/>
          <w:wAfter w:w="77" w:type="dxa"/>
        </w:trPr>
        <w:tc>
          <w:tcPr>
            <w:tcW w:w="2517" w:type="dxa"/>
            <w:gridSpan w:val="2"/>
            <w:tcBorders>
              <w:top w:val="double" w:sz="4" w:space="0" w:color="auto"/>
            </w:tcBorders>
            <w:shd w:val="clear" w:color="auto" w:fill="F7CAAC"/>
          </w:tcPr>
          <w:p w:rsidR="004842AA" w:rsidRDefault="004842AA" w:rsidP="004842AA">
            <w:pPr>
              <w:jc w:val="both"/>
              <w:rPr>
                <w:b/>
              </w:rPr>
            </w:pPr>
            <w:r>
              <w:rPr>
                <w:b/>
              </w:rPr>
              <w:t>Vysoká škola</w:t>
            </w:r>
          </w:p>
        </w:tc>
        <w:tc>
          <w:tcPr>
            <w:tcW w:w="7341" w:type="dxa"/>
            <w:gridSpan w:val="19"/>
          </w:tcPr>
          <w:p w:rsidR="004842AA" w:rsidRDefault="004842AA" w:rsidP="004842AA">
            <w:pPr>
              <w:jc w:val="both"/>
            </w:pPr>
            <w:r>
              <w:t>Univerzita Tomáše Bati ve Zlíně</w:t>
            </w:r>
          </w:p>
        </w:tc>
      </w:tr>
      <w:tr w:rsidR="004842AA" w:rsidTr="0079634F">
        <w:trPr>
          <w:gridAfter w:val="1"/>
          <w:wAfter w:w="77" w:type="dxa"/>
        </w:trPr>
        <w:tc>
          <w:tcPr>
            <w:tcW w:w="2517" w:type="dxa"/>
            <w:gridSpan w:val="2"/>
            <w:shd w:val="clear" w:color="auto" w:fill="F7CAAC"/>
          </w:tcPr>
          <w:p w:rsidR="004842AA" w:rsidRDefault="004842AA" w:rsidP="004842AA">
            <w:pPr>
              <w:jc w:val="both"/>
              <w:rPr>
                <w:b/>
              </w:rPr>
            </w:pPr>
            <w:r>
              <w:rPr>
                <w:b/>
              </w:rPr>
              <w:t>Součást vysoké školy</w:t>
            </w:r>
          </w:p>
        </w:tc>
        <w:tc>
          <w:tcPr>
            <w:tcW w:w="7341" w:type="dxa"/>
            <w:gridSpan w:val="19"/>
          </w:tcPr>
          <w:p w:rsidR="004842AA" w:rsidRDefault="004842AA" w:rsidP="004842AA">
            <w:pPr>
              <w:jc w:val="both"/>
            </w:pPr>
            <w:r>
              <w:t>Fakulta managementu a ekonomiky</w:t>
            </w:r>
          </w:p>
        </w:tc>
      </w:tr>
      <w:tr w:rsidR="004842AA" w:rsidTr="0079634F">
        <w:trPr>
          <w:gridAfter w:val="1"/>
          <w:wAfter w:w="77" w:type="dxa"/>
        </w:trPr>
        <w:tc>
          <w:tcPr>
            <w:tcW w:w="2517" w:type="dxa"/>
            <w:gridSpan w:val="2"/>
            <w:shd w:val="clear" w:color="auto" w:fill="F7CAAC"/>
          </w:tcPr>
          <w:p w:rsidR="004842AA" w:rsidRDefault="004842AA" w:rsidP="004842AA">
            <w:pPr>
              <w:jc w:val="both"/>
              <w:rPr>
                <w:b/>
              </w:rPr>
            </w:pPr>
            <w:r>
              <w:rPr>
                <w:b/>
              </w:rPr>
              <w:t>Název studijního programu</w:t>
            </w:r>
          </w:p>
        </w:tc>
        <w:tc>
          <w:tcPr>
            <w:tcW w:w="7341" w:type="dxa"/>
            <w:gridSpan w:val="19"/>
          </w:tcPr>
          <w:p w:rsidR="004842AA" w:rsidRDefault="00914242" w:rsidP="004842AA">
            <w:pPr>
              <w:jc w:val="both"/>
            </w:pPr>
            <w:r>
              <w:t>Management and Marketing</w:t>
            </w:r>
          </w:p>
        </w:tc>
      </w:tr>
      <w:tr w:rsidR="004842AA" w:rsidTr="0079634F">
        <w:trPr>
          <w:gridAfter w:val="1"/>
          <w:wAfter w:w="77" w:type="dxa"/>
        </w:trPr>
        <w:tc>
          <w:tcPr>
            <w:tcW w:w="2517" w:type="dxa"/>
            <w:gridSpan w:val="2"/>
            <w:shd w:val="clear" w:color="auto" w:fill="F7CAAC"/>
          </w:tcPr>
          <w:p w:rsidR="004842AA" w:rsidRDefault="004842AA" w:rsidP="004842AA">
            <w:pPr>
              <w:jc w:val="both"/>
              <w:rPr>
                <w:b/>
              </w:rPr>
            </w:pPr>
            <w:r>
              <w:rPr>
                <w:b/>
              </w:rPr>
              <w:t>Jméno a příjmení</w:t>
            </w:r>
          </w:p>
        </w:tc>
        <w:tc>
          <w:tcPr>
            <w:tcW w:w="4536" w:type="dxa"/>
            <w:gridSpan w:val="10"/>
          </w:tcPr>
          <w:p w:rsidR="004842AA" w:rsidRDefault="004842AA" w:rsidP="004842AA">
            <w:pPr>
              <w:jc w:val="both"/>
            </w:pPr>
            <w:r>
              <w:t>Zuzana DOHNALOVÁ</w:t>
            </w:r>
          </w:p>
        </w:tc>
        <w:tc>
          <w:tcPr>
            <w:tcW w:w="709" w:type="dxa"/>
            <w:gridSpan w:val="2"/>
            <w:shd w:val="clear" w:color="auto" w:fill="F7CAAC"/>
          </w:tcPr>
          <w:p w:rsidR="004842AA" w:rsidRDefault="004842AA" w:rsidP="004842AA">
            <w:pPr>
              <w:jc w:val="both"/>
              <w:rPr>
                <w:b/>
              </w:rPr>
            </w:pPr>
            <w:r>
              <w:rPr>
                <w:b/>
              </w:rPr>
              <w:t>Tituly</w:t>
            </w:r>
          </w:p>
        </w:tc>
        <w:tc>
          <w:tcPr>
            <w:tcW w:w="2096" w:type="dxa"/>
            <w:gridSpan w:val="7"/>
          </w:tcPr>
          <w:p w:rsidR="004842AA" w:rsidRDefault="004842AA" w:rsidP="004842AA">
            <w:pPr>
              <w:jc w:val="both"/>
            </w:pPr>
            <w:r>
              <w:t>doc. Ing., Ph.D.</w:t>
            </w:r>
          </w:p>
        </w:tc>
      </w:tr>
      <w:tr w:rsidR="004842AA" w:rsidTr="0079634F">
        <w:trPr>
          <w:gridAfter w:val="1"/>
          <w:wAfter w:w="77" w:type="dxa"/>
        </w:trPr>
        <w:tc>
          <w:tcPr>
            <w:tcW w:w="2517" w:type="dxa"/>
            <w:gridSpan w:val="2"/>
            <w:shd w:val="clear" w:color="auto" w:fill="F7CAAC"/>
          </w:tcPr>
          <w:p w:rsidR="004842AA" w:rsidRDefault="004842AA" w:rsidP="004842AA">
            <w:pPr>
              <w:jc w:val="both"/>
              <w:rPr>
                <w:b/>
              </w:rPr>
            </w:pPr>
            <w:r>
              <w:rPr>
                <w:b/>
              </w:rPr>
              <w:t>Rok narození</w:t>
            </w:r>
          </w:p>
        </w:tc>
        <w:tc>
          <w:tcPr>
            <w:tcW w:w="829" w:type="dxa"/>
            <w:gridSpan w:val="2"/>
          </w:tcPr>
          <w:p w:rsidR="004842AA" w:rsidRDefault="004842AA" w:rsidP="004842AA">
            <w:pPr>
              <w:jc w:val="both"/>
            </w:pPr>
            <w:r>
              <w:t>1966</w:t>
            </w:r>
          </w:p>
        </w:tc>
        <w:tc>
          <w:tcPr>
            <w:tcW w:w="1721" w:type="dxa"/>
            <w:gridSpan w:val="2"/>
            <w:shd w:val="clear" w:color="auto" w:fill="F7CAAC"/>
          </w:tcPr>
          <w:p w:rsidR="004842AA" w:rsidRDefault="004842AA" w:rsidP="004842AA">
            <w:pPr>
              <w:jc w:val="both"/>
              <w:rPr>
                <w:b/>
              </w:rPr>
            </w:pPr>
            <w:r>
              <w:rPr>
                <w:b/>
              </w:rPr>
              <w:t>typ vztahu k VŠ</w:t>
            </w:r>
          </w:p>
        </w:tc>
        <w:tc>
          <w:tcPr>
            <w:tcW w:w="992" w:type="dxa"/>
            <w:gridSpan w:val="4"/>
          </w:tcPr>
          <w:p w:rsidR="004842AA" w:rsidRDefault="004842AA" w:rsidP="004842AA">
            <w:pPr>
              <w:jc w:val="both"/>
            </w:pPr>
            <w:r>
              <w:t>pp</w:t>
            </w:r>
          </w:p>
        </w:tc>
        <w:tc>
          <w:tcPr>
            <w:tcW w:w="994" w:type="dxa"/>
            <w:gridSpan w:val="2"/>
            <w:shd w:val="clear" w:color="auto" w:fill="F7CAAC"/>
          </w:tcPr>
          <w:p w:rsidR="004842AA" w:rsidRDefault="004842AA" w:rsidP="004842AA">
            <w:pPr>
              <w:jc w:val="both"/>
              <w:rPr>
                <w:b/>
              </w:rPr>
            </w:pPr>
            <w:r>
              <w:rPr>
                <w:b/>
              </w:rPr>
              <w:t>rozsah</w:t>
            </w:r>
          </w:p>
        </w:tc>
        <w:tc>
          <w:tcPr>
            <w:tcW w:w="709" w:type="dxa"/>
            <w:gridSpan w:val="2"/>
          </w:tcPr>
          <w:p w:rsidR="004842AA" w:rsidRDefault="004842AA" w:rsidP="004842AA">
            <w:pPr>
              <w:jc w:val="both"/>
            </w:pPr>
            <w:r>
              <w:t>40</w:t>
            </w:r>
          </w:p>
        </w:tc>
        <w:tc>
          <w:tcPr>
            <w:tcW w:w="709" w:type="dxa"/>
            <w:gridSpan w:val="3"/>
            <w:shd w:val="clear" w:color="auto" w:fill="F7CAAC"/>
          </w:tcPr>
          <w:p w:rsidR="004842AA" w:rsidRDefault="004842AA" w:rsidP="004842AA">
            <w:pPr>
              <w:jc w:val="both"/>
              <w:rPr>
                <w:b/>
              </w:rPr>
            </w:pPr>
            <w:r>
              <w:rPr>
                <w:b/>
              </w:rPr>
              <w:t>do kdy</w:t>
            </w:r>
          </w:p>
        </w:tc>
        <w:tc>
          <w:tcPr>
            <w:tcW w:w="1387" w:type="dxa"/>
            <w:gridSpan w:val="4"/>
          </w:tcPr>
          <w:p w:rsidR="004842AA" w:rsidRDefault="004842AA" w:rsidP="004842AA">
            <w:pPr>
              <w:jc w:val="both"/>
            </w:pPr>
            <w:r>
              <w:t>N</w:t>
            </w:r>
          </w:p>
        </w:tc>
      </w:tr>
      <w:tr w:rsidR="004842AA" w:rsidTr="0079634F">
        <w:trPr>
          <w:gridAfter w:val="1"/>
          <w:wAfter w:w="77" w:type="dxa"/>
        </w:trPr>
        <w:tc>
          <w:tcPr>
            <w:tcW w:w="5067" w:type="dxa"/>
            <w:gridSpan w:val="6"/>
            <w:shd w:val="clear" w:color="auto" w:fill="F7CAAC"/>
          </w:tcPr>
          <w:p w:rsidR="004842AA" w:rsidRDefault="004842AA" w:rsidP="004842AA">
            <w:pPr>
              <w:jc w:val="both"/>
              <w:rPr>
                <w:b/>
              </w:rPr>
            </w:pPr>
            <w:r>
              <w:rPr>
                <w:b/>
              </w:rPr>
              <w:t>Typ vztahu na součásti VŠ, která uskutečňuje st. program</w:t>
            </w:r>
          </w:p>
        </w:tc>
        <w:tc>
          <w:tcPr>
            <w:tcW w:w="992" w:type="dxa"/>
            <w:gridSpan w:val="4"/>
          </w:tcPr>
          <w:p w:rsidR="004842AA" w:rsidRDefault="004842AA" w:rsidP="004842AA">
            <w:pPr>
              <w:jc w:val="both"/>
            </w:pPr>
            <w:r>
              <w:t>pp</w:t>
            </w:r>
          </w:p>
        </w:tc>
        <w:tc>
          <w:tcPr>
            <w:tcW w:w="994" w:type="dxa"/>
            <w:gridSpan w:val="2"/>
            <w:shd w:val="clear" w:color="auto" w:fill="F7CAAC"/>
          </w:tcPr>
          <w:p w:rsidR="004842AA" w:rsidRDefault="004842AA" w:rsidP="004842AA">
            <w:pPr>
              <w:jc w:val="both"/>
              <w:rPr>
                <w:b/>
              </w:rPr>
            </w:pPr>
            <w:r>
              <w:rPr>
                <w:b/>
              </w:rPr>
              <w:t>rozsah</w:t>
            </w:r>
          </w:p>
        </w:tc>
        <w:tc>
          <w:tcPr>
            <w:tcW w:w="709" w:type="dxa"/>
            <w:gridSpan w:val="2"/>
          </w:tcPr>
          <w:p w:rsidR="004842AA" w:rsidRDefault="004842AA" w:rsidP="004842AA">
            <w:pPr>
              <w:jc w:val="both"/>
            </w:pPr>
            <w:r>
              <w:t>40</w:t>
            </w:r>
          </w:p>
        </w:tc>
        <w:tc>
          <w:tcPr>
            <w:tcW w:w="709" w:type="dxa"/>
            <w:gridSpan w:val="3"/>
            <w:shd w:val="clear" w:color="auto" w:fill="F7CAAC"/>
          </w:tcPr>
          <w:p w:rsidR="004842AA" w:rsidRDefault="004842AA" w:rsidP="004842AA">
            <w:pPr>
              <w:jc w:val="both"/>
              <w:rPr>
                <w:b/>
              </w:rPr>
            </w:pPr>
            <w:r>
              <w:rPr>
                <w:b/>
              </w:rPr>
              <w:t>do kdy</w:t>
            </w:r>
          </w:p>
        </w:tc>
        <w:tc>
          <w:tcPr>
            <w:tcW w:w="1387" w:type="dxa"/>
            <w:gridSpan w:val="4"/>
          </w:tcPr>
          <w:p w:rsidR="004842AA" w:rsidRDefault="004842AA" w:rsidP="004842AA">
            <w:pPr>
              <w:jc w:val="both"/>
            </w:pPr>
            <w:r>
              <w:t>N</w:t>
            </w:r>
          </w:p>
        </w:tc>
      </w:tr>
      <w:tr w:rsidR="004842AA" w:rsidTr="0079634F">
        <w:trPr>
          <w:gridAfter w:val="1"/>
          <w:wAfter w:w="77" w:type="dxa"/>
        </w:trPr>
        <w:tc>
          <w:tcPr>
            <w:tcW w:w="6059" w:type="dxa"/>
            <w:gridSpan w:val="10"/>
            <w:shd w:val="clear" w:color="auto" w:fill="F7CAAC"/>
          </w:tcPr>
          <w:p w:rsidR="004842AA" w:rsidRDefault="004842AA" w:rsidP="004842AA">
            <w:pPr>
              <w:jc w:val="both"/>
            </w:pPr>
            <w:r>
              <w:rPr>
                <w:b/>
              </w:rPr>
              <w:t>Další současná působení jako akademický pracovník na jiných VŠ</w:t>
            </w:r>
          </w:p>
        </w:tc>
        <w:tc>
          <w:tcPr>
            <w:tcW w:w="1703" w:type="dxa"/>
            <w:gridSpan w:val="4"/>
            <w:shd w:val="clear" w:color="auto" w:fill="F7CAAC"/>
          </w:tcPr>
          <w:p w:rsidR="004842AA" w:rsidRDefault="004842AA" w:rsidP="004842AA">
            <w:pPr>
              <w:jc w:val="both"/>
              <w:rPr>
                <w:b/>
              </w:rPr>
            </w:pPr>
            <w:r>
              <w:rPr>
                <w:b/>
              </w:rPr>
              <w:t>typ prac. vztahu</w:t>
            </w:r>
          </w:p>
        </w:tc>
        <w:tc>
          <w:tcPr>
            <w:tcW w:w="2096" w:type="dxa"/>
            <w:gridSpan w:val="7"/>
            <w:shd w:val="clear" w:color="auto" w:fill="F7CAAC"/>
          </w:tcPr>
          <w:p w:rsidR="004842AA" w:rsidRDefault="004842AA" w:rsidP="004842AA">
            <w:pPr>
              <w:jc w:val="both"/>
              <w:rPr>
                <w:b/>
              </w:rPr>
            </w:pPr>
            <w:r>
              <w:rPr>
                <w:b/>
              </w:rPr>
              <w:t>rozsah</w:t>
            </w:r>
          </w:p>
        </w:tc>
      </w:tr>
      <w:tr w:rsidR="004842AA" w:rsidTr="0079634F">
        <w:trPr>
          <w:gridAfter w:val="1"/>
          <w:wAfter w:w="77" w:type="dxa"/>
        </w:trPr>
        <w:tc>
          <w:tcPr>
            <w:tcW w:w="6059" w:type="dxa"/>
            <w:gridSpan w:val="10"/>
          </w:tcPr>
          <w:p w:rsidR="004842AA" w:rsidRDefault="004842AA" w:rsidP="004842AA">
            <w:pPr>
              <w:jc w:val="both"/>
            </w:pPr>
            <w:r>
              <w:t>Univerzita Palackého Olomouc</w:t>
            </w:r>
          </w:p>
        </w:tc>
        <w:tc>
          <w:tcPr>
            <w:tcW w:w="1703" w:type="dxa"/>
            <w:gridSpan w:val="4"/>
          </w:tcPr>
          <w:p w:rsidR="004842AA" w:rsidRDefault="004842AA" w:rsidP="004842AA">
            <w:pPr>
              <w:jc w:val="both"/>
            </w:pPr>
            <w:r>
              <w:t>pp</w:t>
            </w:r>
          </w:p>
        </w:tc>
        <w:tc>
          <w:tcPr>
            <w:tcW w:w="2096" w:type="dxa"/>
            <w:gridSpan w:val="7"/>
          </w:tcPr>
          <w:p w:rsidR="004842AA" w:rsidRPr="001C1E59" w:rsidRDefault="004842AA" w:rsidP="004842AA">
            <w:pPr>
              <w:jc w:val="both"/>
            </w:pPr>
            <w:r w:rsidRPr="001C1E59">
              <w:t>8</w:t>
            </w:r>
          </w:p>
        </w:tc>
      </w:tr>
      <w:tr w:rsidR="004842AA" w:rsidTr="0079634F">
        <w:trPr>
          <w:gridAfter w:val="1"/>
          <w:wAfter w:w="77" w:type="dxa"/>
        </w:trPr>
        <w:tc>
          <w:tcPr>
            <w:tcW w:w="9858" w:type="dxa"/>
            <w:gridSpan w:val="21"/>
            <w:shd w:val="clear" w:color="auto" w:fill="F7CAAC"/>
          </w:tcPr>
          <w:p w:rsidR="004842AA" w:rsidRDefault="004842AA" w:rsidP="004842AA">
            <w:pPr>
              <w:jc w:val="both"/>
            </w:pPr>
            <w:r>
              <w:rPr>
                <w:b/>
              </w:rPr>
              <w:t>Předměty příslušného studijního programu a způsob zapojení do jejich výuky, příp. další zapojení do uskutečňování studijního programu</w:t>
            </w:r>
          </w:p>
        </w:tc>
      </w:tr>
      <w:tr w:rsidR="004842AA" w:rsidTr="0079634F">
        <w:trPr>
          <w:gridAfter w:val="1"/>
          <w:wAfter w:w="77" w:type="dxa"/>
          <w:trHeight w:val="328"/>
        </w:trPr>
        <w:tc>
          <w:tcPr>
            <w:tcW w:w="9858" w:type="dxa"/>
            <w:gridSpan w:val="21"/>
            <w:tcBorders>
              <w:top w:val="nil"/>
            </w:tcBorders>
          </w:tcPr>
          <w:p w:rsidR="004842AA" w:rsidRDefault="00CA0F94" w:rsidP="004842AA">
            <w:pPr>
              <w:jc w:val="both"/>
            </w:pPr>
            <w:r>
              <w:t xml:space="preserve">Microeconomics II </w:t>
            </w:r>
            <w:r w:rsidR="004842AA">
              <w:t>- garant, přednášející (100%)</w:t>
            </w:r>
          </w:p>
        </w:tc>
      </w:tr>
      <w:tr w:rsidR="004842AA" w:rsidTr="0079634F">
        <w:trPr>
          <w:gridAfter w:val="1"/>
          <w:wAfter w:w="77" w:type="dxa"/>
        </w:trPr>
        <w:tc>
          <w:tcPr>
            <w:tcW w:w="9858" w:type="dxa"/>
            <w:gridSpan w:val="21"/>
            <w:shd w:val="clear" w:color="auto" w:fill="F7CAAC"/>
          </w:tcPr>
          <w:p w:rsidR="004842AA" w:rsidRDefault="004842AA" w:rsidP="004842AA">
            <w:pPr>
              <w:jc w:val="both"/>
            </w:pPr>
            <w:r>
              <w:rPr>
                <w:b/>
              </w:rPr>
              <w:t xml:space="preserve">Údaje o vzdělání na VŠ </w:t>
            </w:r>
          </w:p>
        </w:tc>
      </w:tr>
      <w:tr w:rsidR="004842AA" w:rsidTr="0079634F">
        <w:trPr>
          <w:gridAfter w:val="1"/>
          <w:wAfter w:w="77" w:type="dxa"/>
          <w:trHeight w:val="464"/>
        </w:trPr>
        <w:tc>
          <w:tcPr>
            <w:tcW w:w="9858" w:type="dxa"/>
            <w:gridSpan w:val="21"/>
          </w:tcPr>
          <w:p w:rsidR="004842AA" w:rsidRPr="00C41EBA" w:rsidRDefault="004842AA" w:rsidP="004842AA">
            <w:pPr>
              <w:ind w:left="1418" w:hanging="1418"/>
            </w:pPr>
            <w:r w:rsidRPr="001C1E59">
              <w:rPr>
                <w:b/>
              </w:rPr>
              <w:t>1984-1988:</w:t>
            </w:r>
            <w:r w:rsidRPr="00C41EBA">
              <w:tab/>
              <w:t xml:space="preserve">VUT Brno, Fakulta technologická, obor Ekonomika a řízení spotřebního průmyslu </w:t>
            </w:r>
            <w:r>
              <w:t>(</w:t>
            </w:r>
            <w:r w:rsidRPr="001C1E59">
              <w:rPr>
                <w:b/>
              </w:rPr>
              <w:t>Ing.</w:t>
            </w:r>
            <w:r>
              <w:t>)</w:t>
            </w:r>
          </w:p>
          <w:p w:rsidR="004842AA" w:rsidRDefault="004842AA" w:rsidP="004842AA">
            <w:pPr>
              <w:rPr>
                <w:b/>
              </w:rPr>
            </w:pPr>
            <w:r w:rsidRPr="001C1E59">
              <w:rPr>
                <w:b/>
              </w:rPr>
              <w:t>2000-2003:</w:t>
            </w:r>
            <w:r>
              <w:tab/>
            </w:r>
            <w:r w:rsidRPr="00C41EBA">
              <w:t>UTB ve Zlíně, Fakulta managementu a ekonomiky</w:t>
            </w:r>
            <w:r w:rsidRPr="003E3FA1">
              <w:t>, obor „</w:t>
            </w:r>
            <w:r>
              <w:t xml:space="preserve">Ekonomika a management podniku“ </w:t>
            </w:r>
            <w:r w:rsidRPr="00485D73">
              <w:rPr>
                <w:b/>
              </w:rPr>
              <w:t>(Ph.D.)</w:t>
            </w:r>
          </w:p>
        </w:tc>
      </w:tr>
      <w:tr w:rsidR="004842AA" w:rsidTr="0079634F">
        <w:trPr>
          <w:gridAfter w:val="1"/>
          <w:wAfter w:w="77" w:type="dxa"/>
        </w:trPr>
        <w:tc>
          <w:tcPr>
            <w:tcW w:w="9858" w:type="dxa"/>
            <w:gridSpan w:val="21"/>
            <w:shd w:val="clear" w:color="auto" w:fill="F7CAAC"/>
          </w:tcPr>
          <w:p w:rsidR="004842AA" w:rsidRDefault="004842AA" w:rsidP="004842AA">
            <w:pPr>
              <w:jc w:val="both"/>
              <w:rPr>
                <w:b/>
              </w:rPr>
            </w:pPr>
            <w:r>
              <w:rPr>
                <w:b/>
              </w:rPr>
              <w:t>Údaje o odborném působení od absolvování VŠ</w:t>
            </w:r>
          </w:p>
        </w:tc>
      </w:tr>
      <w:tr w:rsidR="004842AA" w:rsidTr="0079634F">
        <w:trPr>
          <w:gridAfter w:val="1"/>
          <w:wAfter w:w="77" w:type="dxa"/>
          <w:trHeight w:val="1090"/>
        </w:trPr>
        <w:tc>
          <w:tcPr>
            <w:tcW w:w="9858" w:type="dxa"/>
            <w:gridSpan w:val="21"/>
          </w:tcPr>
          <w:p w:rsidR="004842AA" w:rsidRPr="00C41EBA" w:rsidRDefault="004842AA" w:rsidP="004842AA">
            <w:pPr>
              <w:snapToGrid w:val="0"/>
              <w:rPr>
                <w:bCs/>
              </w:rPr>
            </w:pPr>
            <w:r w:rsidRPr="001C1E59">
              <w:rPr>
                <w:b/>
                <w:bCs/>
              </w:rPr>
              <w:t>1994 – 1998:</w:t>
            </w:r>
            <w:r w:rsidRPr="00C41EBA">
              <w:rPr>
                <w:bCs/>
              </w:rPr>
              <w:tab/>
            </w:r>
            <w:r>
              <w:rPr>
                <w:bCs/>
              </w:rPr>
              <w:t>Učitel ekonomických předmětů,</w:t>
            </w:r>
            <w:r w:rsidRPr="00C41EBA">
              <w:rPr>
                <w:bCs/>
              </w:rPr>
              <w:t xml:space="preserve"> </w:t>
            </w:r>
            <w:r>
              <w:rPr>
                <w:bCs/>
              </w:rPr>
              <w:t xml:space="preserve">Soukromá obchodní akademie </w:t>
            </w:r>
            <w:r w:rsidRPr="00C41EBA">
              <w:rPr>
                <w:bCs/>
              </w:rPr>
              <w:t>Otrokovic</w:t>
            </w:r>
            <w:r>
              <w:rPr>
                <w:bCs/>
              </w:rPr>
              <w:t>e</w:t>
            </w:r>
          </w:p>
          <w:p w:rsidR="004842AA" w:rsidRDefault="004842AA" w:rsidP="004842AA">
            <w:r w:rsidRPr="001C1E59">
              <w:rPr>
                <w:b/>
              </w:rPr>
              <w:t>1998 – 2001:</w:t>
            </w:r>
            <w:r w:rsidRPr="00C41EBA">
              <w:tab/>
              <w:t xml:space="preserve">Odborný asistent VUT Brno, </w:t>
            </w:r>
            <w:r>
              <w:t>Fakulta managementu a ekonomiky</w:t>
            </w:r>
          </w:p>
          <w:p w:rsidR="004842AA" w:rsidRPr="00C41EBA" w:rsidRDefault="004842AA" w:rsidP="004842AA">
            <w:r w:rsidRPr="001C1E59">
              <w:rPr>
                <w:b/>
              </w:rPr>
              <w:t>2001 – dosud:</w:t>
            </w:r>
            <w:r>
              <w:t xml:space="preserve">     </w:t>
            </w:r>
            <w:r>
              <w:rPr>
                <w:color w:val="000000"/>
                <w:szCs w:val="24"/>
              </w:rPr>
              <w:t>UTB ve Zlíně, Fakulta managementu a ekonomiky, akademický pracovník</w:t>
            </w:r>
          </w:p>
          <w:p w:rsidR="004842AA" w:rsidRPr="00C41EBA" w:rsidRDefault="004842AA" w:rsidP="004842AA">
            <w:r w:rsidRPr="001C1E59">
              <w:rPr>
                <w:b/>
              </w:rPr>
              <w:t>2000 – 2004:</w:t>
            </w:r>
            <w:r w:rsidRPr="00C41EBA">
              <w:tab/>
              <w:t>členka AS UTB, členka ekonomické komise AS UTB</w:t>
            </w:r>
          </w:p>
          <w:p w:rsidR="004842AA" w:rsidRPr="00C41EBA" w:rsidRDefault="004842AA" w:rsidP="004842AA">
            <w:r w:rsidRPr="001C1E59">
              <w:rPr>
                <w:b/>
              </w:rPr>
              <w:t>2004 – 2007:</w:t>
            </w:r>
            <w:r w:rsidRPr="00C41EBA">
              <w:tab/>
              <w:t>místopředsedkyně AS UTB, členka ekonomické komise AS UTB</w:t>
            </w:r>
          </w:p>
          <w:p w:rsidR="004842AA" w:rsidRDefault="004842AA" w:rsidP="004842AA">
            <w:pPr>
              <w:jc w:val="both"/>
            </w:pPr>
            <w:r w:rsidRPr="001C1E59">
              <w:rPr>
                <w:b/>
              </w:rPr>
              <w:t>2006 – dosud:</w:t>
            </w:r>
            <w:r w:rsidRPr="00C41EBA">
              <w:tab/>
              <w:t>ředitelka Ústavu ekonomie</w:t>
            </w:r>
            <w:r>
              <w:t>,</w:t>
            </w:r>
            <w:r w:rsidRPr="00C41EBA">
              <w:t xml:space="preserve"> </w:t>
            </w:r>
            <w:r>
              <w:t>Fakulta managementu a ekonomiky</w:t>
            </w:r>
            <w:r w:rsidRPr="00C41EBA">
              <w:t>, UTB ve Zlíně</w:t>
            </w:r>
          </w:p>
        </w:tc>
      </w:tr>
      <w:tr w:rsidR="004842AA" w:rsidTr="0079634F">
        <w:trPr>
          <w:gridAfter w:val="1"/>
          <w:wAfter w:w="77" w:type="dxa"/>
          <w:trHeight w:val="250"/>
        </w:trPr>
        <w:tc>
          <w:tcPr>
            <w:tcW w:w="9858" w:type="dxa"/>
            <w:gridSpan w:val="21"/>
            <w:shd w:val="clear" w:color="auto" w:fill="F7CAAC"/>
          </w:tcPr>
          <w:p w:rsidR="004842AA" w:rsidRDefault="004842AA" w:rsidP="004842AA">
            <w:pPr>
              <w:jc w:val="both"/>
            </w:pPr>
            <w:r>
              <w:rPr>
                <w:b/>
              </w:rPr>
              <w:t>Zkušenosti s vedením kvalifikačních a rigorózních prací</w:t>
            </w:r>
          </w:p>
        </w:tc>
      </w:tr>
      <w:tr w:rsidR="004842AA" w:rsidTr="0079634F">
        <w:trPr>
          <w:gridAfter w:val="1"/>
          <w:wAfter w:w="77" w:type="dxa"/>
          <w:trHeight w:val="370"/>
        </w:trPr>
        <w:tc>
          <w:tcPr>
            <w:tcW w:w="9858" w:type="dxa"/>
            <w:gridSpan w:val="21"/>
          </w:tcPr>
          <w:p w:rsidR="004842AA" w:rsidRDefault="004842AA" w:rsidP="004842AA">
            <w:pPr>
              <w:jc w:val="both"/>
            </w:pPr>
            <w:r>
              <w:t xml:space="preserve">Počet vedených bakalářských prací – 52 </w:t>
            </w:r>
          </w:p>
          <w:p w:rsidR="004842AA" w:rsidRDefault="004842AA" w:rsidP="004842AA">
            <w:pPr>
              <w:jc w:val="both"/>
            </w:pPr>
            <w:r>
              <w:t>Počet vedených diplomových prací – 18</w:t>
            </w:r>
          </w:p>
          <w:p w:rsidR="004842AA" w:rsidRDefault="004842AA" w:rsidP="004842AA">
            <w:pPr>
              <w:jc w:val="both"/>
            </w:pPr>
            <w:r>
              <w:t>Počet vedených disertačních prací - 1</w:t>
            </w:r>
          </w:p>
        </w:tc>
      </w:tr>
      <w:tr w:rsidR="004842AA" w:rsidTr="0079634F">
        <w:trPr>
          <w:gridAfter w:val="1"/>
          <w:wAfter w:w="77" w:type="dxa"/>
          <w:cantSplit/>
        </w:trPr>
        <w:tc>
          <w:tcPr>
            <w:tcW w:w="3346" w:type="dxa"/>
            <w:gridSpan w:val="4"/>
            <w:tcBorders>
              <w:top w:val="single" w:sz="12" w:space="0" w:color="auto"/>
            </w:tcBorders>
            <w:shd w:val="clear" w:color="auto" w:fill="F7CAAC"/>
          </w:tcPr>
          <w:p w:rsidR="004842AA" w:rsidRDefault="004842AA" w:rsidP="004842AA">
            <w:pPr>
              <w:jc w:val="both"/>
            </w:pPr>
            <w:r>
              <w:rPr>
                <w:b/>
              </w:rPr>
              <w:t xml:space="preserve">Obor habilitačního řízení </w:t>
            </w:r>
          </w:p>
        </w:tc>
        <w:tc>
          <w:tcPr>
            <w:tcW w:w="2245" w:type="dxa"/>
            <w:gridSpan w:val="4"/>
            <w:tcBorders>
              <w:top w:val="single" w:sz="12" w:space="0" w:color="auto"/>
            </w:tcBorders>
            <w:shd w:val="clear" w:color="auto" w:fill="F7CAAC"/>
          </w:tcPr>
          <w:p w:rsidR="004842AA" w:rsidRDefault="004842AA" w:rsidP="004842AA">
            <w:pPr>
              <w:jc w:val="both"/>
            </w:pPr>
            <w:r>
              <w:rPr>
                <w:b/>
              </w:rPr>
              <w:t>Rok udělení hodnosti</w:t>
            </w:r>
          </w:p>
        </w:tc>
        <w:tc>
          <w:tcPr>
            <w:tcW w:w="2248" w:type="dxa"/>
            <w:gridSpan w:val="7"/>
            <w:tcBorders>
              <w:top w:val="single" w:sz="12" w:space="0" w:color="auto"/>
              <w:right w:val="single" w:sz="12" w:space="0" w:color="auto"/>
            </w:tcBorders>
            <w:shd w:val="clear" w:color="auto" w:fill="F7CAAC"/>
          </w:tcPr>
          <w:p w:rsidR="004842AA" w:rsidRDefault="004842AA" w:rsidP="004842AA">
            <w:pPr>
              <w:jc w:val="both"/>
            </w:pPr>
            <w:r>
              <w:rPr>
                <w:b/>
              </w:rPr>
              <w:t>Řízení konáno na VŠ</w:t>
            </w:r>
          </w:p>
        </w:tc>
        <w:tc>
          <w:tcPr>
            <w:tcW w:w="2019" w:type="dxa"/>
            <w:gridSpan w:val="6"/>
            <w:tcBorders>
              <w:top w:val="single" w:sz="12" w:space="0" w:color="auto"/>
              <w:left w:val="single" w:sz="12" w:space="0" w:color="auto"/>
            </w:tcBorders>
            <w:shd w:val="clear" w:color="auto" w:fill="F7CAAC"/>
          </w:tcPr>
          <w:p w:rsidR="004842AA" w:rsidRDefault="004842AA" w:rsidP="004842AA">
            <w:pPr>
              <w:jc w:val="both"/>
              <w:rPr>
                <w:b/>
              </w:rPr>
            </w:pPr>
            <w:r>
              <w:rPr>
                <w:b/>
              </w:rPr>
              <w:t>Ohlasy publikací</w:t>
            </w:r>
          </w:p>
        </w:tc>
      </w:tr>
      <w:tr w:rsidR="004842AA" w:rsidTr="0079634F">
        <w:trPr>
          <w:gridAfter w:val="1"/>
          <w:wAfter w:w="77" w:type="dxa"/>
          <w:cantSplit/>
        </w:trPr>
        <w:tc>
          <w:tcPr>
            <w:tcW w:w="3346" w:type="dxa"/>
            <w:gridSpan w:val="4"/>
          </w:tcPr>
          <w:p w:rsidR="004842AA" w:rsidRDefault="004842AA" w:rsidP="004842AA">
            <w:pPr>
              <w:jc w:val="both"/>
            </w:pPr>
            <w:r>
              <w:t>Ekonomika a management podniku</w:t>
            </w:r>
          </w:p>
        </w:tc>
        <w:tc>
          <w:tcPr>
            <w:tcW w:w="2245" w:type="dxa"/>
            <w:gridSpan w:val="4"/>
          </w:tcPr>
          <w:p w:rsidR="004842AA" w:rsidRDefault="004842AA" w:rsidP="004842AA">
            <w:pPr>
              <w:jc w:val="both"/>
            </w:pPr>
            <w:r>
              <w:t>2009</w:t>
            </w:r>
          </w:p>
        </w:tc>
        <w:tc>
          <w:tcPr>
            <w:tcW w:w="2248" w:type="dxa"/>
            <w:gridSpan w:val="7"/>
            <w:tcBorders>
              <w:right w:val="single" w:sz="12" w:space="0" w:color="auto"/>
            </w:tcBorders>
          </w:tcPr>
          <w:p w:rsidR="004842AA" w:rsidRDefault="004842AA" w:rsidP="004842AA">
            <w:pPr>
              <w:jc w:val="both"/>
            </w:pPr>
            <w:r>
              <w:t>UTB ve Zlině, FAME</w:t>
            </w:r>
          </w:p>
        </w:tc>
        <w:tc>
          <w:tcPr>
            <w:tcW w:w="632" w:type="dxa"/>
            <w:gridSpan w:val="2"/>
            <w:tcBorders>
              <w:left w:val="single" w:sz="12" w:space="0" w:color="auto"/>
            </w:tcBorders>
            <w:shd w:val="clear" w:color="auto" w:fill="F7CAAC"/>
          </w:tcPr>
          <w:p w:rsidR="004842AA" w:rsidRDefault="004842AA" w:rsidP="004842AA">
            <w:pPr>
              <w:jc w:val="both"/>
            </w:pPr>
            <w:r>
              <w:rPr>
                <w:b/>
              </w:rPr>
              <w:t>WOS</w:t>
            </w:r>
          </w:p>
        </w:tc>
        <w:tc>
          <w:tcPr>
            <w:tcW w:w="693" w:type="dxa"/>
            <w:gridSpan w:val="2"/>
            <w:shd w:val="clear" w:color="auto" w:fill="F7CAAC"/>
          </w:tcPr>
          <w:p w:rsidR="004842AA" w:rsidRDefault="004842AA" w:rsidP="004842AA">
            <w:pPr>
              <w:jc w:val="both"/>
              <w:rPr>
                <w:sz w:val="18"/>
              </w:rPr>
            </w:pPr>
            <w:r>
              <w:rPr>
                <w:b/>
                <w:sz w:val="18"/>
              </w:rPr>
              <w:t>Scopus</w:t>
            </w:r>
          </w:p>
        </w:tc>
        <w:tc>
          <w:tcPr>
            <w:tcW w:w="694" w:type="dxa"/>
            <w:gridSpan w:val="2"/>
            <w:shd w:val="clear" w:color="auto" w:fill="F7CAAC"/>
          </w:tcPr>
          <w:p w:rsidR="004842AA" w:rsidRDefault="004842AA" w:rsidP="004842AA">
            <w:pPr>
              <w:jc w:val="both"/>
            </w:pPr>
            <w:r>
              <w:rPr>
                <w:b/>
                <w:sz w:val="18"/>
              </w:rPr>
              <w:t>ostatní</w:t>
            </w:r>
          </w:p>
        </w:tc>
      </w:tr>
      <w:tr w:rsidR="004842AA" w:rsidTr="0079634F">
        <w:trPr>
          <w:gridAfter w:val="1"/>
          <w:wAfter w:w="77" w:type="dxa"/>
          <w:cantSplit/>
          <w:trHeight w:val="70"/>
        </w:trPr>
        <w:tc>
          <w:tcPr>
            <w:tcW w:w="3346" w:type="dxa"/>
            <w:gridSpan w:val="4"/>
            <w:shd w:val="clear" w:color="auto" w:fill="F7CAAC"/>
          </w:tcPr>
          <w:p w:rsidR="004842AA" w:rsidRDefault="004842AA" w:rsidP="004842AA">
            <w:pPr>
              <w:jc w:val="both"/>
            </w:pPr>
            <w:r>
              <w:rPr>
                <w:b/>
              </w:rPr>
              <w:t>Obor jmenovacího řízení</w:t>
            </w:r>
          </w:p>
        </w:tc>
        <w:tc>
          <w:tcPr>
            <w:tcW w:w="2245" w:type="dxa"/>
            <w:gridSpan w:val="4"/>
            <w:shd w:val="clear" w:color="auto" w:fill="F7CAAC"/>
          </w:tcPr>
          <w:p w:rsidR="004842AA" w:rsidRDefault="004842AA" w:rsidP="004842AA">
            <w:pPr>
              <w:jc w:val="both"/>
            </w:pPr>
            <w:r>
              <w:rPr>
                <w:b/>
              </w:rPr>
              <w:t>Rok udělení hodnosti</w:t>
            </w:r>
          </w:p>
        </w:tc>
        <w:tc>
          <w:tcPr>
            <w:tcW w:w="2248" w:type="dxa"/>
            <w:gridSpan w:val="7"/>
            <w:tcBorders>
              <w:right w:val="single" w:sz="12" w:space="0" w:color="auto"/>
            </w:tcBorders>
            <w:shd w:val="clear" w:color="auto" w:fill="F7CAAC"/>
          </w:tcPr>
          <w:p w:rsidR="004842AA" w:rsidRDefault="004842AA" w:rsidP="004842AA">
            <w:pPr>
              <w:jc w:val="both"/>
            </w:pPr>
            <w:r>
              <w:rPr>
                <w:b/>
              </w:rPr>
              <w:t>Řízení konáno na VŠ</w:t>
            </w:r>
          </w:p>
        </w:tc>
        <w:tc>
          <w:tcPr>
            <w:tcW w:w="632" w:type="dxa"/>
            <w:gridSpan w:val="2"/>
            <w:vMerge w:val="restart"/>
            <w:tcBorders>
              <w:left w:val="single" w:sz="12" w:space="0" w:color="auto"/>
            </w:tcBorders>
          </w:tcPr>
          <w:p w:rsidR="004842AA" w:rsidRDefault="004842AA" w:rsidP="004842AA">
            <w:pPr>
              <w:jc w:val="both"/>
              <w:rPr>
                <w:b/>
              </w:rPr>
            </w:pPr>
            <w:r>
              <w:rPr>
                <w:b/>
              </w:rPr>
              <w:t>0</w:t>
            </w:r>
          </w:p>
        </w:tc>
        <w:tc>
          <w:tcPr>
            <w:tcW w:w="693" w:type="dxa"/>
            <w:gridSpan w:val="2"/>
            <w:vMerge w:val="restart"/>
          </w:tcPr>
          <w:p w:rsidR="004842AA" w:rsidRDefault="004842AA" w:rsidP="004842AA">
            <w:pPr>
              <w:jc w:val="both"/>
              <w:rPr>
                <w:b/>
              </w:rPr>
            </w:pPr>
            <w:r>
              <w:rPr>
                <w:b/>
              </w:rPr>
              <w:t>2</w:t>
            </w:r>
          </w:p>
        </w:tc>
        <w:tc>
          <w:tcPr>
            <w:tcW w:w="694" w:type="dxa"/>
            <w:gridSpan w:val="2"/>
            <w:vMerge w:val="restart"/>
          </w:tcPr>
          <w:p w:rsidR="004842AA" w:rsidRDefault="004842AA" w:rsidP="004842AA">
            <w:pPr>
              <w:jc w:val="both"/>
              <w:rPr>
                <w:b/>
              </w:rPr>
            </w:pPr>
            <w:r>
              <w:rPr>
                <w:b/>
              </w:rPr>
              <w:t>12</w:t>
            </w:r>
          </w:p>
        </w:tc>
      </w:tr>
      <w:tr w:rsidR="004842AA" w:rsidTr="0079634F">
        <w:trPr>
          <w:gridAfter w:val="1"/>
          <w:wAfter w:w="77" w:type="dxa"/>
          <w:trHeight w:val="205"/>
        </w:trPr>
        <w:tc>
          <w:tcPr>
            <w:tcW w:w="3346" w:type="dxa"/>
            <w:gridSpan w:val="4"/>
          </w:tcPr>
          <w:p w:rsidR="004842AA" w:rsidRDefault="004842AA" w:rsidP="004842AA">
            <w:pPr>
              <w:jc w:val="both"/>
            </w:pPr>
          </w:p>
        </w:tc>
        <w:tc>
          <w:tcPr>
            <w:tcW w:w="2245" w:type="dxa"/>
            <w:gridSpan w:val="4"/>
          </w:tcPr>
          <w:p w:rsidR="004842AA" w:rsidRDefault="004842AA" w:rsidP="004842AA">
            <w:pPr>
              <w:jc w:val="both"/>
            </w:pPr>
          </w:p>
        </w:tc>
        <w:tc>
          <w:tcPr>
            <w:tcW w:w="2248" w:type="dxa"/>
            <w:gridSpan w:val="7"/>
            <w:tcBorders>
              <w:right w:val="single" w:sz="12" w:space="0" w:color="auto"/>
            </w:tcBorders>
          </w:tcPr>
          <w:p w:rsidR="004842AA" w:rsidRDefault="004842AA" w:rsidP="004842AA">
            <w:pPr>
              <w:jc w:val="both"/>
            </w:pPr>
          </w:p>
        </w:tc>
        <w:tc>
          <w:tcPr>
            <w:tcW w:w="632" w:type="dxa"/>
            <w:gridSpan w:val="2"/>
            <w:vMerge/>
            <w:tcBorders>
              <w:left w:val="single" w:sz="12" w:space="0" w:color="auto"/>
            </w:tcBorders>
            <w:vAlign w:val="center"/>
          </w:tcPr>
          <w:p w:rsidR="004842AA" w:rsidRDefault="004842AA" w:rsidP="004842AA">
            <w:pPr>
              <w:rPr>
                <w:b/>
              </w:rPr>
            </w:pPr>
          </w:p>
        </w:tc>
        <w:tc>
          <w:tcPr>
            <w:tcW w:w="693" w:type="dxa"/>
            <w:gridSpan w:val="2"/>
            <w:vMerge/>
            <w:vAlign w:val="center"/>
          </w:tcPr>
          <w:p w:rsidR="004842AA" w:rsidRDefault="004842AA" w:rsidP="004842AA">
            <w:pPr>
              <w:rPr>
                <w:b/>
              </w:rPr>
            </w:pPr>
          </w:p>
        </w:tc>
        <w:tc>
          <w:tcPr>
            <w:tcW w:w="694" w:type="dxa"/>
            <w:gridSpan w:val="2"/>
            <w:vMerge/>
            <w:vAlign w:val="center"/>
          </w:tcPr>
          <w:p w:rsidR="004842AA" w:rsidRDefault="004842AA" w:rsidP="004842AA">
            <w:pPr>
              <w:rPr>
                <w:b/>
              </w:rPr>
            </w:pPr>
          </w:p>
        </w:tc>
      </w:tr>
      <w:tr w:rsidR="004842AA" w:rsidTr="0079634F">
        <w:trPr>
          <w:gridAfter w:val="1"/>
          <w:wAfter w:w="77" w:type="dxa"/>
        </w:trPr>
        <w:tc>
          <w:tcPr>
            <w:tcW w:w="9858" w:type="dxa"/>
            <w:gridSpan w:val="21"/>
            <w:shd w:val="clear" w:color="auto" w:fill="F7CAAC"/>
          </w:tcPr>
          <w:p w:rsidR="004842AA" w:rsidRDefault="004842AA" w:rsidP="004842AA">
            <w:pPr>
              <w:jc w:val="both"/>
              <w:rPr>
                <w:b/>
              </w:rPr>
            </w:pPr>
            <w:r>
              <w:rPr>
                <w:b/>
              </w:rPr>
              <w:t xml:space="preserve">Přehled o nejvýznamnější publikační a další tvůrčí činnosti nebo další profesní činnosti u odborníků z praxe vztahující se k zabezpečovaným předmětům </w:t>
            </w:r>
          </w:p>
        </w:tc>
      </w:tr>
      <w:tr w:rsidR="004842AA" w:rsidTr="0079634F">
        <w:trPr>
          <w:gridAfter w:val="1"/>
          <w:wAfter w:w="77" w:type="dxa"/>
          <w:trHeight w:val="992"/>
        </w:trPr>
        <w:tc>
          <w:tcPr>
            <w:tcW w:w="9858" w:type="dxa"/>
            <w:gridSpan w:val="21"/>
          </w:tcPr>
          <w:p w:rsidR="0079634F" w:rsidRPr="00AD0AD9" w:rsidRDefault="0079634F" w:rsidP="0079634F">
            <w:pPr>
              <w:jc w:val="both"/>
            </w:pPr>
            <w:r w:rsidRPr="00AD0AD9">
              <w:rPr>
                <w:caps/>
              </w:rPr>
              <w:t>Dohnalová</w:t>
            </w:r>
            <w:r w:rsidRPr="00AD0AD9">
              <w:t xml:space="preserve">, Z. Asymmetry of Information between Employers and High School Graduates in Czech Republic's Labour Market. </w:t>
            </w:r>
            <w:r w:rsidRPr="00AD0AD9">
              <w:rPr>
                <w:i/>
              </w:rPr>
              <w:t>International Journal of Interdisciplinary Educational Studies</w:t>
            </w:r>
            <w:r w:rsidRPr="00AD0AD9">
              <w:t xml:space="preserve">, 2016, roč. 11, č. 2, s. 1-13. ISSN 2327-011X. </w:t>
            </w:r>
            <w:r w:rsidRPr="00AD0AD9">
              <w:rPr>
                <w:shd w:val="clear" w:color="auto" w:fill="FFFFFF"/>
              </w:rPr>
              <w:t>DOI: 10.18848/2327-011X/CGP/v11i02/1-13</w:t>
            </w:r>
          </w:p>
          <w:p w:rsidR="0079634F" w:rsidRDefault="0079634F" w:rsidP="0079634F">
            <w:pPr>
              <w:jc w:val="both"/>
            </w:pPr>
            <w:r w:rsidRPr="00AD0AD9">
              <w:rPr>
                <w:caps/>
              </w:rPr>
              <w:t>Dohnalová</w:t>
            </w:r>
            <w:r w:rsidRPr="00AD0AD9">
              <w:t xml:space="preserve">, Z., </w:t>
            </w:r>
            <w:r w:rsidRPr="00AD0AD9">
              <w:rPr>
                <w:caps/>
              </w:rPr>
              <w:t>Zimola,</w:t>
            </w:r>
            <w:r w:rsidRPr="00AD0AD9">
              <w:t xml:space="preserve"> B. Contemporary risks concerning young adults’ adaptation to the labour market. In </w:t>
            </w:r>
            <w:r w:rsidRPr="00AD0AD9">
              <w:rPr>
                <w:i/>
              </w:rPr>
              <w:t>International Business and Global Economy</w:t>
            </w:r>
            <w:r w:rsidRPr="00AD0AD9">
              <w:t xml:space="preserve"> 2016. Graňsk: Wydawnictwo Uniwersytetu Gdańskiego, 2016, s. 549-563. ISSN 2300-6102. </w:t>
            </w:r>
            <w:hyperlink r:id="rId20" w:history="1">
              <w:r w:rsidRPr="00AD0AD9">
                <w:t>DOI 10.4467/23539496IB.16.040.5621</w:t>
              </w:r>
            </w:hyperlink>
            <w:r w:rsidRPr="00AD0AD9">
              <w:t xml:space="preserve"> (70%). </w:t>
            </w:r>
          </w:p>
          <w:p w:rsidR="0079634F" w:rsidRPr="00AD0AD9" w:rsidRDefault="0079634F" w:rsidP="0079634F">
            <w:pPr>
              <w:jc w:val="both"/>
            </w:pPr>
            <w:r w:rsidRPr="00AD0AD9">
              <w:t xml:space="preserve">DOHNALOVÁ, Z., ZIMOLA, B. Corporate Stakeholder Management. </w:t>
            </w:r>
            <w:r w:rsidRPr="00AD0AD9">
              <w:rPr>
                <w:i/>
              </w:rPr>
              <w:t>Procedia: Social and Behavioral Sciences</w:t>
            </w:r>
            <w:r w:rsidRPr="00AD0AD9">
              <w:t xml:space="preserve">, 2014, roč. 110, č. 121, s. 879-886. ISSN 1877-0428. </w:t>
            </w:r>
            <w:hyperlink r:id="rId21" w:tgtFrame="_blank" w:tooltip="Persistent link using digital object identifier" w:history="1">
              <w:r w:rsidRPr="00AD0AD9">
                <w:t>https://doi.org/10.1016/j.sbspro.2013.12.933</w:t>
              </w:r>
            </w:hyperlink>
            <w:r w:rsidRPr="00AD0AD9">
              <w:t xml:space="preserve"> (50%).</w:t>
            </w:r>
          </w:p>
          <w:p w:rsidR="0079634F" w:rsidRPr="00AD0AD9" w:rsidRDefault="0079634F" w:rsidP="0079634F">
            <w:pPr>
              <w:jc w:val="both"/>
            </w:pPr>
            <w:r w:rsidRPr="00AD0AD9">
              <w:t xml:space="preserve">SOBOTKOVÁ, E., DOHNALOVÁ, Z. Modern Problems of the Integration of Graduates in the Czech Labour Market. </w:t>
            </w:r>
            <w:r w:rsidRPr="00AD0AD9">
              <w:rPr>
                <w:i/>
              </w:rPr>
              <w:t>Procedia: Social and Behavioral Sciences</w:t>
            </w:r>
            <w:r w:rsidRPr="00AD0AD9">
              <w:t>, 2014, č. 143, s. 1048-1054. ISSN 1877-0428. DOI: 10.1016/j.sbspro.2014.07.553 (25%).</w:t>
            </w:r>
          </w:p>
          <w:p w:rsidR="0079634F" w:rsidRPr="00AD0AD9" w:rsidRDefault="0079634F" w:rsidP="0079634F">
            <w:pPr>
              <w:jc w:val="both"/>
            </w:pPr>
            <w:r w:rsidRPr="00AD0AD9">
              <w:t xml:space="preserve">DOHNALOVÁ, Z. </w:t>
            </w:r>
            <w:r w:rsidRPr="00AD0AD9">
              <w:rPr>
                <w:i/>
              </w:rPr>
              <w:t>Mikroekonomie</w:t>
            </w:r>
            <w:r w:rsidRPr="00AD0AD9">
              <w:t>. 1. vyd. Žilina: Georg Žilina, 2014, 185 s. ISBN 978-80-8154-033-2.</w:t>
            </w:r>
          </w:p>
          <w:p w:rsidR="0079634F" w:rsidRPr="00AD0AD9" w:rsidRDefault="0079634F" w:rsidP="0079634F">
            <w:pPr>
              <w:jc w:val="both"/>
              <w:rPr>
                <w:rFonts w:ascii="Helvetica" w:hAnsi="Helvetica" w:cs="Helvetica"/>
                <w:color w:val="444444"/>
                <w:sz w:val="18"/>
                <w:szCs w:val="18"/>
                <w:shd w:val="clear" w:color="auto" w:fill="FFFFFF"/>
              </w:rPr>
            </w:pPr>
            <w:r w:rsidRPr="00AD0AD9">
              <w:rPr>
                <w:i/>
              </w:rPr>
              <w:t>Přehled projektové činnosti:</w:t>
            </w:r>
          </w:p>
          <w:p w:rsidR="004842AA" w:rsidRPr="00454FC5" w:rsidRDefault="0079634F" w:rsidP="0079634F">
            <w:pPr>
              <w:jc w:val="both"/>
            </w:pPr>
            <w:r w:rsidRPr="00AD0AD9">
              <w:t>TAČR – TD020291Výzkum vývoje profesní orientace studentů středních škol s ohledem na parametrizaci jejich dalšího studia a trh práce 2014-2015 (hlavní řešitel)</w:t>
            </w:r>
          </w:p>
        </w:tc>
      </w:tr>
      <w:tr w:rsidR="004842AA" w:rsidTr="0079634F">
        <w:trPr>
          <w:gridAfter w:val="1"/>
          <w:wAfter w:w="77" w:type="dxa"/>
          <w:trHeight w:val="218"/>
        </w:trPr>
        <w:tc>
          <w:tcPr>
            <w:tcW w:w="9858" w:type="dxa"/>
            <w:gridSpan w:val="21"/>
            <w:shd w:val="clear" w:color="auto" w:fill="F7CAAC"/>
          </w:tcPr>
          <w:p w:rsidR="004842AA" w:rsidRDefault="004842AA" w:rsidP="004842AA">
            <w:pPr>
              <w:rPr>
                <w:b/>
              </w:rPr>
            </w:pPr>
            <w:r>
              <w:rPr>
                <w:b/>
              </w:rPr>
              <w:t>Působení v zahraničí</w:t>
            </w:r>
          </w:p>
        </w:tc>
      </w:tr>
      <w:tr w:rsidR="004842AA" w:rsidTr="0079634F">
        <w:trPr>
          <w:gridAfter w:val="1"/>
          <w:wAfter w:w="77" w:type="dxa"/>
          <w:trHeight w:val="56"/>
        </w:trPr>
        <w:tc>
          <w:tcPr>
            <w:tcW w:w="9858" w:type="dxa"/>
            <w:gridSpan w:val="21"/>
          </w:tcPr>
          <w:p w:rsidR="004842AA" w:rsidRDefault="004842AA" w:rsidP="004842AA">
            <w:pPr>
              <w:rPr>
                <w:b/>
              </w:rPr>
            </w:pPr>
          </w:p>
        </w:tc>
      </w:tr>
      <w:tr w:rsidR="004842AA" w:rsidTr="0079634F">
        <w:trPr>
          <w:gridAfter w:val="1"/>
          <w:wAfter w:w="77" w:type="dxa"/>
          <w:cantSplit/>
          <w:trHeight w:val="89"/>
        </w:trPr>
        <w:tc>
          <w:tcPr>
            <w:tcW w:w="2517" w:type="dxa"/>
            <w:gridSpan w:val="2"/>
            <w:shd w:val="clear" w:color="auto" w:fill="F7CAAC"/>
          </w:tcPr>
          <w:p w:rsidR="004842AA" w:rsidRDefault="004842AA" w:rsidP="004842AA">
            <w:pPr>
              <w:jc w:val="both"/>
              <w:rPr>
                <w:b/>
              </w:rPr>
            </w:pPr>
            <w:r>
              <w:rPr>
                <w:b/>
              </w:rPr>
              <w:t xml:space="preserve">Podpis </w:t>
            </w:r>
          </w:p>
        </w:tc>
        <w:tc>
          <w:tcPr>
            <w:tcW w:w="4536" w:type="dxa"/>
            <w:gridSpan w:val="10"/>
          </w:tcPr>
          <w:p w:rsidR="004842AA" w:rsidRDefault="004842AA" w:rsidP="004842AA">
            <w:pPr>
              <w:jc w:val="both"/>
            </w:pPr>
          </w:p>
        </w:tc>
        <w:tc>
          <w:tcPr>
            <w:tcW w:w="786" w:type="dxa"/>
            <w:gridSpan w:val="3"/>
            <w:shd w:val="clear" w:color="auto" w:fill="F7CAAC"/>
          </w:tcPr>
          <w:p w:rsidR="004842AA" w:rsidRDefault="004842AA" w:rsidP="004842AA">
            <w:pPr>
              <w:jc w:val="both"/>
            </w:pPr>
            <w:r>
              <w:rPr>
                <w:b/>
              </w:rPr>
              <w:t>datum</w:t>
            </w:r>
          </w:p>
        </w:tc>
        <w:tc>
          <w:tcPr>
            <w:tcW w:w="2019" w:type="dxa"/>
            <w:gridSpan w:val="6"/>
          </w:tcPr>
          <w:p w:rsidR="004842AA" w:rsidRDefault="004842AA" w:rsidP="004842AA">
            <w:pPr>
              <w:jc w:val="both"/>
            </w:pPr>
          </w:p>
        </w:tc>
      </w:tr>
    </w:tbl>
    <w:p w:rsidR="004842AA" w:rsidRDefault="004842AA">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450F1" w:rsidTr="002450F1">
        <w:tc>
          <w:tcPr>
            <w:tcW w:w="9859" w:type="dxa"/>
            <w:gridSpan w:val="11"/>
            <w:tcBorders>
              <w:bottom w:val="double" w:sz="4" w:space="0" w:color="auto"/>
            </w:tcBorders>
            <w:shd w:val="clear" w:color="auto" w:fill="BDD6EE"/>
          </w:tcPr>
          <w:p w:rsidR="002450F1" w:rsidRDefault="002450F1" w:rsidP="002450F1">
            <w:pPr>
              <w:jc w:val="both"/>
              <w:rPr>
                <w:b/>
                <w:sz w:val="28"/>
              </w:rPr>
            </w:pPr>
            <w:r>
              <w:rPr>
                <w:b/>
                <w:sz w:val="28"/>
              </w:rPr>
              <w:lastRenderedPageBreak/>
              <w:t>C-I – Personální zabezpečení</w:t>
            </w:r>
          </w:p>
        </w:tc>
      </w:tr>
      <w:tr w:rsidR="002450F1" w:rsidTr="002450F1">
        <w:tc>
          <w:tcPr>
            <w:tcW w:w="2518" w:type="dxa"/>
            <w:tcBorders>
              <w:top w:val="double" w:sz="4" w:space="0" w:color="auto"/>
            </w:tcBorders>
            <w:shd w:val="clear" w:color="auto" w:fill="F7CAAC"/>
          </w:tcPr>
          <w:p w:rsidR="002450F1" w:rsidRDefault="002450F1" w:rsidP="002450F1">
            <w:pPr>
              <w:jc w:val="both"/>
              <w:rPr>
                <w:b/>
              </w:rPr>
            </w:pPr>
            <w:r>
              <w:rPr>
                <w:b/>
              </w:rPr>
              <w:t>Vysoká škola</w:t>
            </w:r>
          </w:p>
        </w:tc>
        <w:tc>
          <w:tcPr>
            <w:tcW w:w="7341" w:type="dxa"/>
            <w:gridSpan w:val="10"/>
          </w:tcPr>
          <w:p w:rsidR="002450F1" w:rsidRDefault="002450F1" w:rsidP="002450F1">
            <w:pPr>
              <w:jc w:val="both"/>
            </w:pPr>
            <w:r>
              <w:t>Univerzita Tomáše Bati ve Zlíně</w:t>
            </w:r>
          </w:p>
        </w:tc>
      </w:tr>
      <w:tr w:rsidR="002450F1" w:rsidTr="002450F1">
        <w:tc>
          <w:tcPr>
            <w:tcW w:w="2518" w:type="dxa"/>
            <w:shd w:val="clear" w:color="auto" w:fill="F7CAAC"/>
          </w:tcPr>
          <w:p w:rsidR="002450F1" w:rsidRDefault="002450F1" w:rsidP="002450F1">
            <w:pPr>
              <w:jc w:val="both"/>
              <w:rPr>
                <w:b/>
              </w:rPr>
            </w:pPr>
            <w:r>
              <w:rPr>
                <w:b/>
              </w:rPr>
              <w:t>Součást vysoké školy</w:t>
            </w:r>
          </w:p>
        </w:tc>
        <w:tc>
          <w:tcPr>
            <w:tcW w:w="7341" w:type="dxa"/>
            <w:gridSpan w:val="10"/>
          </w:tcPr>
          <w:p w:rsidR="002450F1" w:rsidRDefault="002450F1" w:rsidP="002450F1">
            <w:pPr>
              <w:jc w:val="both"/>
            </w:pPr>
            <w:r>
              <w:t>Fakulta managementu a ekonomiky</w:t>
            </w:r>
          </w:p>
        </w:tc>
      </w:tr>
      <w:tr w:rsidR="002450F1" w:rsidTr="002450F1">
        <w:tc>
          <w:tcPr>
            <w:tcW w:w="2518" w:type="dxa"/>
            <w:shd w:val="clear" w:color="auto" w:fill="F7CAAC"/>
          </w:tcPr>
          <w:p w:rsidR="002450F1" w:rsidRDefault="002450F1" w:rsidP="002450F1">
            <w:pPr>
              <w:jc w:val="both"/>
              <w:rPr>
                <w:b/>
              </w:rPr>
            </w:pPr>
            <w:r>
              <w:rPr>
                <w:b/>
              </w:rPr>
              <w:t>Název studijního programu</w:t>
            </w:r>
          </w:p>
        </w:tc>
        <w:tc>
          <w:tcPr>
            <w:tcW w:w="7341" w:type="dxa"/>
            <w:gridSpan w:val="10"/>
          </w:tcPr>
          <w:p w:rsidR="002450F1" w:rsidRDefault="00914242" w:rsidP="002450F1">
            <w:pPr>
              <w:jc w:val="both"/>
            </w:pPr>
            <w:r>
              <w:t>Management and Marketing</w:t>
            </w:r>
          </w:p>
        </w:tc>
      </w:tr>
      <w:tr w:rsidR="002450F1" w:rsidTr="002450F1">
        <w:tc>
          <w:tcPr>
            <w:tcW w:w="2518" w:type="dxa"/>
            <w:shd w:val="clear" w:color="auto" w:fill="F7CAAC"/>
          </w:tcPr>
          <w:p w:rsidR="002450F1" w:rsidRDefault="002450F1" w:rsidP="002450F1">
            <w:pPr>
              <w:jc w:val="both"/>
              <w:rPr>
                <w:b/>
              </w:rPr>
            </w:pPr>
            <w:r>
              <w:rPr>
                <w:b/>
              </w:rPr>
              <w:t>Jméno a příjmení</w:t>
            </w:r>
          </w:p>
        </w:tc>
        <w:tc>
          <w:tcPr>
            <w:tcW w:w="4536" w:type="dxa"/>
            <w:gridSpan w:val="5"/>
          </w:tcPr>
          <w:p w:rsidR="002450F1" w:rsidRDefault="002450F1" w:rsidP="002450F1">
            <w:pPr>
              <w:jc w:val="both"/>
            </w:pPr>
            <w:r>
              <w:t>Ján DVORSKÝ</w:t>
            </w:r>
          </w:p>
        </w:tc>
        <w:tc>
          <w:tcPr>
            <w:tcW w:w="709" w:type="dxa"/>
            <w:shd w:val="clear" w:color="auto" w:fill="F7CAAC"/>
          </w:tcPr>
          <w:p w:rsidR="002450F1" w:rsidRDefault="002450F1" w:rsidP="002450F1">
            <w:pPr>
              <w:jc w:val="both"/>
              <w:rPr>
                <w:b/>
              </w:rPr>
            </w:pPr>
            <w:r>
              <w:rPr>
                <w:b/>
              </w:rPr>
              <w:t>Tituly</w:t>
            </w:r>
          </w:p>
        </w:tc>
        <w:tc>
          <w:tcPr>
            <w:tcW w:w="2096" w:type="dxa"/>
            <w:gridSpan w:val="4"/>
          </w:tcPr>
          <w:p w:rsidR="002450F1" w:rsidRDefault="002450F1" w:rsidP="002450F1">
            <w:pPr>
              <w:jc w:val="both"/>
            </w:pPr>
            <w:r>
              <w:t>Ing., PhD.</w:t>
            </w:r>
          </w:p>
        </w:tc>
      </w:tr>
      <w:tr w:rsidR="002450F1" w:rsidTr="002450F1">
        <w:tc>
          <w:tcPr>
            <w:tcW w:w="2518" w:type="dxa"/>
            <w:shd w:val="clear" w:color="auto" w:fill="F7CAAC"/>
          </w:tcPr>
          <w:p w:rsidR="002450F1" w:rsidRDefault="002450F1" w:rsidP="002450F1">
            <w:pPr>
              <w:jc w:val="both"/>
              <w:rPr>
                <w:b/>
              </w:rPr>
            </w:pPr>
            <w:r>
              <w:rPr>
                <w:b/>
              </w:rPr>
              <w:t>Rok narození</w:t>
            </w:r>
          </w:p>
        </w:tc>
        <w:tc>
          <w:tcPr>
            <w:tcW w:w="829" w:type="dxa"/>
          </w:tcPr>
          <w:p w:rsidR="002450F1" w:rsidRDefault="002450F1" w:rsidP="002450F1">
            <w:pPr>
              <w:jc w:val="both"/>
            </w:pPr>
            <w:r>
              <w:t>1988</w:t>
            </w:r>
          </w:p>
        </w:tc>
        <w:tc>
          <w:tcPr>
            <w:tcW w:w="1721" w:type="dxa"/>
            <w:shd w:val="clear" w:color="auto" w:fill="F7CAAC"/>
          </w:tcPr>
          <w:p w:rsidR="002450F1" w:rsidRDefault="002450F1" w:rsidP="002450F1">
            <w:pPr>
              <w:jc w:val="both"/>
              <w:rPr>
                <w:b/>
              </w:rPr>
            </w:pPr>
            <w:r>
              <w:rPr>
                <w:b/>
              </w:rPr>
              <w:t>typ vztahu k VŠ</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09" w:type="dxa"/>
          </w:tcPr>
          <w:p w:rsidR="002450F1" w:rsidRDefault="002450F1" w:rsidP="002450F1">
            <w:pPr>
              <w:jc w:val="both"/>
            </w:pPr>
            <w:r>
              <w:t>40</w:t>
            </w:r>
          </w:p>
        </w:tc>
        <w:tc>
          <w:tcPr>
            <w:tcW w:w="709" w:type="dxa"/>
            <w:gridSpan w:val="2"/>
            <w:shd w:val="clear" w:color="auto" w:fill="F7CAAC"/>
          </w:tcPr>
          <w:p w:rsidR="002450F1" w:rsidRDefault="002450F1" w:rsidP="002450F1">
            <w:pPr>
              <w:jc w:val="both"/>
              <w:rPr>
                <w:b/>
              </w:rPr>
            </w:pPr>
            <w:r>
              <w:rPr>
                <w:b/>
              </w:rPr>
              <w:t>do kdy</w:t>
            </w:r>
          </w:p>
        </w:tc>
        <w:tc>
          <w:tcPr>
            <w:tcW w:w="1387" w:type="dxa"/>
            <w:gridSpan w:val="2"/>
          </w:tcPr>
          <w:p w:rsidR="002450F1" w:rsidRDefault="002450F1" w:rsidP="0074748F">
            <w:pPr>
              <w:jc w:val="both"/>
            </w:pPr>
            <w:r>
              <w:t>08/</w:t>
            </w:r>
            <w:del w:id="245" w:author="Pavla Trefilová" w:date="2019-09-10T14:34:00Z">
              <w:r w:rsidDel="0074748F">
                <w:delText>2019</w:delText>
              </w:r>
            </w:del>
            <w:ins w:id="246" w:author="Pavla Trefilová" w:date="2019-09-10T14:34:00Z">
              <w:r w:rsidR="0074748F">
                <w:t>2021</w:t>
              </w:r>
            </w:ins>
          </w:p>
        </w:tc>
      </w:tr>
      <w:tr w:rsidR="002450F1" w:rsidTr="002450F1">
        <w:tc>
          <w:tcPr>
            <w:tcW w:w="5068" w:type="dxa"/>
            <w:gridSpan w:val="3"/>
            <w:shd w:val="clear" w:color="auto" w:fill="F7CAAC"/>
          </w:tcPr>
          <w:p w:rsidR="002450F1" w:rsidRDefault="002450F1" w:rsidP="002450F1">
            <w:pPr>
              <w:jc w:val="both"/>
              <w:rPr>
                <w:b/>
              </w:rPr>
            </w:pPr>
            <w:r>
              <w:rPr>
                <w:b/>
              </w:rPr>
              <w:t>Typ vztahu na součásti VŠ, která uskutečňuje st. program</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09" w:type="dxa"/>
          </w:tcPr>
          <w:p w:rsidR="002450F1" w:rsidRDefault="002450F1" w:rsidP="002450F1">
            <w:pPr>
              <w:jc w:val="both"/>
            </w:pPr>
            <w:r>
              <w:t>40</w:t>
            </w:r>
          </w:p>
        </w:tc>
        <w:tc>
          <w:tcPr>
            <w:tcW w:w="709" w:type="dxa"/>
            <w:gridSpan w:val="2"/>
            <w:shd w:val="clear" w:color="auto" w:fill="F7CAAC"/>
          </w:tcPr>
          <w:p w:rsidR="002450F1" w:rsidRDefault="002450F1" w:rsidP="002450F1">
            <w:pPr>
              <w:jc w:val="both"/>
              <w:rPr>
                <w:b/>
              </w:rPr>
            </w:pPr>
            <w:r>
              <w:rPr>
                <w:b/>
              </w:rPr>
              <w:t>do kdy</w:t>
            </w:r>
          </w:p>
        </w:tc>
        <w:tc>
          <w:tcPr>
            <w:tcW w:w="1387" w:type="dxa"/>
            <w:gridSpan w:val="2"/>
          </w:tcPr>
          <w:p w:rsidR="002450F1" w:rsidRDefault="002450F1" w:rsidP="0074748F">
            <w:pPr>
              <w:jc w:val="both"/>
            </w:pPr>
            <w:r>
              <w:t>08/</w:t>
            </w:r>
            <w:del w:id="247" w:author="Pavla Trefilová" w:date="2019-09-10T14:34:00Z">
              <w:r w:rsidDel="0074748F">
                <w:delText>2019</w:delText>
              </w:r>
            </w:del>
            <w:ins w:id="248" w:author="Pavla Trefilová" w:date="2019-09-10T14:34:00Z">
              <w:r w:rsidR="0074748F">
                <w:t>2021</w:t>
              </w:r>
            </w:ins>
          </w:p>
        </w:tc>
      </w:tr>
      <w:tr w:rsidR="002450F1" w:rsidTr="002450F1">
        <w:tc>
          <w:tcPr>
            <w:tcW w:w="6060" w:type="dxa"/>
            <w:gridSpan w:val="5"/>
            <w:shd w:val="clear" w:color="auto" w:fill="F7CAAC"/>
          </w:tcPr>
          <w:p w:rsidR="002450F1" w:rsidRDefault="002450F1" w:rsidP="002450F1">
            <w:pPr>
              <w:jc w:val="both"/>
            </w:pPr>
            <w:r>
              <w:rPr>
                <w:b/>
              </w:rPr>
              <w:t>Další současná působení jako akademický pracovník na jiných VŠ</w:t>
            </w:r>
          </w:p>
        </w:tc>
        <w:tc>
          <w:tcPr>
            <w:tcW w:w="1703" w:type="dxa"/>
            <w:gridSpan w:val="2"/>
            <w:shd w:val="clear" w:color="auto" w:fill="F7CAAC"/>
          </w:tcPr>
          <w:p w:rsidR="002450F1" w:rsidRDefault="002450F1" w:rsidP="002450F1">
            <w:pPr>
              <w:jc w:val="both"/>
              <w:rPr>
                <w:b/>
              </w:rPr>
            </w:pPr>
            <w:r>
              <w:rPr>
                <w:b/>
              </w:rPr>
              <w:t>typ prac. vztahu</w:t>
            </w:r>
          </w:p>
        </w:tc>
        <w:tc>
          <w:tcPr>
            <w:tcW w:w="2096" w:type="dxa"/>
            <w:gridSpan w:val="4"/>
            <w:shd w:val="clear" w:color="auto" w:fill="F7CAAC"/>
          </w:tcPr>
          <w:p w:rsidR="002450F1" w:rsidRDefault="002450F1" w:rsidP="002450F1">
            <w:pPr>
              <w:jc w:val="both"/>
              <w:rPr>
                <w:b/>
              </w:rPr>
            </w:pPr>
            <w:r>
              <w:rPr>
                <w:b/>
              </w:rPr>
              <w:t>Rozsah</w:t>
            </w: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9859" w:type="dxa"/>
            <w:gridSpan w:val="11"/>
            <w:shd w:val="clear" w:color="auto" w:fill="F7CAAC"/>
          </w:tcPr>
          <w:p w:rsidR="002450F1" w:rsidRDefault="002450F1" w:rsidP="002450F1">
            <w:pPr>
              <w:jc w:val="both"/>
            </w:pPr>
            <w:r>
              <w:rPr>
                <w:b/>
              </w:rPr>
              <w:t>Předměty příslušného studijního programu a způsob zapojení do jejich výuky, příp. další zapojení do uskutečňování studijního programu</w:t>
            </w:r>
          </w:p>
        </w:tc>
      </w:tr>
      <w:tr w:rsidR="002450F1" w:rsidTr="002450F1">
        <w:trPr>
          <w:trHeight w:val="466"/>
        </w:trPr>
        <w:tc>
          <w:tcPr>
            <w:tcW w:w="9859" w:type="dxa"/>
            <w:gridSpan w:val="11"/>
            <w:tcBorders>
              <w:top w:val="nil"/>
            </w:tcBorders>
          </w:tcPr>
          <w:p w:rsidR="002450F1" w:rsidRDefault="002450F1" w:rsidP="002450F1">
            <w:pPr>
              <w:jc w:val="both"/>
            </w:pPr>
            <w:r w:rsidRPr="008361F3">
              <w:t xml:space="preserve">Econometrics - přednášející </w:t>
            </w:r>
            <w:r>
              <w:t>(4</w:t>
            </w:r>
            <w:r w:rsidRPr="008361F3">
              <w:t>0%)</w:t>
            </w:r>
          </w:p>
        </w:tc>
      </w:tr>
      <w:tr w:rsidR="002450F1" w:rsidTr="002450F1">
        <w:tc>
          <w:tcPr>
            <w:tcW w:w="9859" w:type="dxa"/>
            <w:gridSpan w:val="11"/>
            <w:shd w:val="clear" w:color="auto" w:fill="F7CAAC"/>
          </w:tcPr>
          <w:p w:rsidR="002450F1" w:rsidRDefault="002450F1" w:rsidP="002450F1">
            <w:pPr>
              <w:jc w:val="both"/>
            </w:pPr>
            <w:r>
              <w:rPr>
                <w:b/>
              </w:rPr>
              <w:t xml:space="preserve">Údaje o vzdělání na VŠ </w:t>
            </w:r>
          </w:p>
        </w:tc>
      </w:tr>
      <w:tr w:rsidR="002450F1" w:rsidTr="002450F1">
        <w:trPr>
          <w:trHeight w:val="1055"/>
        </w:trPr>
        <w:tc>
          <w:tcPr>
            <w:tcW w:w="9859" w:type="dxa"/>
            <w:gridSpan w:val="11"/>
          </w:tcPr>
          <w:p w:rsidR="002450F1" w:rsidRDefault="002450F1" w:rsidP="002450F1">
            <w:pPr>
              <w:jc w:val="both"/>
            </w:pPr>
            <w:r>
              <w:rPr>
                <w:b/>
              </w:rPr>
              <w:t xml:space="preserve">2013 – 2017: </w:t>
            </w:r>
            <w:r>
              <w:t>Žilinská Univerzita v Žiline, Fakulta bezpečnostního inženýrství, studijní odbor: Občanská bezpečnost</w:t>
            </w:r>
          </w:p>
          <w:p w:rsidR="002450F1" w:rsidRDefault="002450F1" w:rsidP="002450F1">
            <w:pPr>
              <w:jc w:val="both"/>
              <w:rPr>
                <w:b/>
              </w:rPr>
            </w:pPr>
            <w:r>
              <w:t xml:space="preserve">                      </w:t>
            </w:r>
            <w:r>
              <w:rPr>
                <w:b/>
              </w:rPr>
              <w:t>(PhD.)</w:t>
            </w:r>
          </w:p>
          <w:p w:rsidR="002450F1" w:rsidRPr="00C32C65" w:rsidRDefault="002450F1" w:rsidP="002450F1">
            <w:pPr>
              <w:ind w:left="1172" w:hanging="1172"/>
              <w:jc w:val="both"/>
              <w:rPr>
                <w:b/>
              </w:rPr>
            </w:pPr>
            <w:r>
              <w:rPr>
                <w:b/>
              </w:rPr>
              <w:t xml:space="preserve">2010 – 2012: </w:t>
            </w:r>
            <w:r>
              <w:t xml:space="preserve">Ekonomická Univerzita v Bratislavě, Fakulta hospodářské informatiky, studijní odbor: Kvantitativní metody v ekonomii </w:t>
            </w:r>
            <w:r>
              <w:rPr>
                <w:b/>
              </w:rPr>
              <w:t>(Ing.)</w:t>
            </w:r>
          </w:p>
          <w:p w:rsidR="002450F1" w:rsidRDefault="002450F1" w:rsidP="002450F1">
            <w:pPr>
              <w:jc w:val="both"/>
            </w:pPr>
            <w:r>
              <w:rPr>
                <w:b/>
              </w:rPr>
              <w:t xml:space="preserve">2007 – 2010: </w:t>
            </w:r>
            <w:r>
              <w:t>Univerzita Komenského v Bratislavě, Fakulta matematiky, fyzicky a informatiky, studijní odbor: statistika</w:t>
            </w:r>
          </w:p>
          <w:p w:rsidR="002450F1" w:rsidRPr="0072564B" w:rsidRDefault="002450F1" w:rsidP="002450F1">
            <w:pPr>
              <w:jc w:val="both"/>
            </w:pPr>
            <w:r>
              <w:t xml:space="preserve">                      </w:t>
            </w:r>
            <w:r>
              <w:rPr>
                <w:b/>
              </w:rPr>
              <w:t>(Bc.)</w:t>
            </w:r>
          </w:p>
        </w:tc>
      </w:tr>
      <w:tr w:rsidR="002450F1" w:rsidTr="002450F1">
        <w:tc>
          <w:tcPr>
            <w:tcW w:w="9859" w:type="dxa"/>
            <w:gridSpan w:val="11"/>
            <w:shd w:val="clear" w:color="auto" w:fill="F7CAAC"/>
          </w:tcPr>
          <w:p w:rsidR="002450F1" w:rsidRDefault="002450F1" w:rsidP="002450F1">
            <w:pPr>
              <w:jc w:val="both"/>
              <w:rPr>
                <w:b/>
              </w:rPr>
            </w:pPr>
            <w:r>
              <w:rPr>
                <w:b/>
              </w:rPr>
              <w:t>Údaje o odborném působení od absolvování VŠ</w:t>
            </w:r>
          </w:p>
        </w:tc>
      </w:tr>
      <w:tr w:rsidR="002450F1" w:rsidTr="002450F1">
        <w:trPr>
          <w:trHeight w:val="811"/>
        </w:trPr>
        <w:tc>
          <w:tcPr>
            <w:tcW w:w="9859" w:type="dxa"/>
            <w:gridSpan w:val="11"/>
          </w:tcPr>
          <w:p w:rsidR="002450F1" w:rsidRPr="00726183" w:rsidRDefault="002450F1" w:rsidP="002450F1">
            <w:pPr>
              <w:jc w:val="both"/>
            </w:pPr>
            <w:r>
              <w:rPr>
                <w:b/>
              </w:rPr>
              <w:t xml:space="preserve">05/2013: </w:t>
            </w:r>
            <w:r>
              <w:t>Certifikát přípravy auditora na výkon extérního auditu v systéme manažerství kvality (Auditor kvality – externí)</w:t>
            </w:r>
          </w:p>
          <w:p w:rsidR="002450F1" w:rsidRPr="00726183" w:rsidRDefault="002450F1" w:rsidP="002450F1">
            <w:pPr>
              <w:jc w:val="both"/>
            </w:pPr>
            <w:r>
              <w:rPr>
                <w:b/>
              </w:rPr>
              <w:t xml:space="preserve">09/2014 – 09/2016: </w:t>
            </w:r>
            <w:r>
              <w:t>Dubnický Technologický Inštitút v Dubnici nad Váhom, akademický pracovník</w:t>
            </w:r>
          </w:p>
          <w:p w:rsidR="002450F1" w:rsidRPr="00726183" w:rsidRDefault="002450F1" w:rsidP="002450F1">
            <w:pPr>
              <w:jc w:val="both"/>
            </w:pPr>
            <w:r>
              <w:rPr>
                <w:b/>
              </w:rPr>
              <w:t xml:space="preserve">09/2016 – dosud: </w:t>
            </w:r>
            <w:r>
              <w:t>Univerzita Tomáše Bati ve Zlíně, Fakulta managementu a ekonomiky, akademický pracovník</w:t>
            </w:r>
          </w:p>
        </w:tc>
      </w:tr>
      <w:tr w:rsidR="002450F1" w:rsidTr="002450F1">
        <w:trPr>
          <w:trHeight w:val="250"/>
        </w:trPr>
        <w:tc>
          <w:tcPr>
            <w:tcW w:w="9859" w:type="dxa"/>
            <w:gridSpan w:val="11"/>
            <w:shd w:val="clear" w:color="auto" w:fill="F7CAAC"/>
          </w:tcPr>
          <w:p w:rsidR="002450F1" w:rsidRDefault="002450F1" w:rsidP="002450F1">
            <w:pPr>
              <w:jc w:val="both"/>
            </w:pPr>
            <w:r>
              <w:rPr>
                <w:b/>
              </w:rPr>
              <w:t>Zkušenosti s vedením kvalifikačních a rigorózních prací</w:t>
            </w:r>
          </w:p>
        </w:tc>
      </w:tr>
      <w:tr w:rsidR="002450F1" w:rsidTr="002450F1">
        <w:trPr>
          <w:trHeight w:val="355"/>
        </w:trPr>
        <w:tc>
          <w:tcPr>
            <w:tcW w:w="9859" w:type="dxa"/>
            <w:gridSpan w:val="11"/>
          </w:tcPr>
          <w:p w:rsidR="002450F1" w:rsidRDefault="002450F1" w:rsidP="002450F1">
            <w:pPr>
              <w:jc w:val="both"/>
            </w:pPr>
            <w:r>
              <w:t xml:space="preserve">Počet vedených bakalářských prací – 13 </w:t>
            </w:r>
          </w:p>
          <w:p w:rsidR="002450F1" w:rsidRDefault="002450F1" w:rsidP="002450F1">
            <w:pPr>
              <w:jc w:val="both"/>
            </w:pPr>
            <w:r>
              <w:t>Počet vedených diplomových prací – 1</w:t>
            </w:r>
          </w:p>
        </w:tc>
      </w:tr>
      <w:tr w:rsidR="002450F1" w:rsidTr="002450F1">
        <w:trPr>
          <w:cantSplit/>
        </w:trPr>
        <w:tc>
          <w:tcPr>
            <w:tcW w:w="3347" w:type="dxa"/>
            <w:gridSpan w:val="2"/>
            <w:tcBorders>
              <w:top w:val="single" w:sz="12" w:space="0" w:color="auto"/>
            </w:tcBorders>
            <w:shd w:val="clear" w:color="auto" w:fill="F7CAAC"/>
          </w:tcPr>
          <w:p w:rsidR="002450F1" w:rsidRDefault="002450F1" w:rsidP="002450F1">
            <w:pPr>
              <w:jc w:val="both"/>
            </w:pPr>
            <w:r>
              <w:rPr>
                <w:b/>
              </w:rPr>
              <w:t xml:space="preserve">Obor habilitačního řízení </w:t>
            </w:r>
          </w:p>
        </w:tc>
        <w:tc>
          <w:tcPr>
            <w:tcW w:w="2245" w:type="dxa"/>
            <w:gridSpan w:val="2"/>
            <w:tcBorders>
              <w:top w:val="single" w:sz="12" w:space="0" w:color="auto"/>
            </w:tcBorders>
            <w:shd w:val="clear" w:color="auto" w:fill="F7CAAC"/>
          </w:tcPr>
          <w:p w:rsidR="002450F1" w:rsidRDefault="002450F1" w:rsidP="002450F1">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450F1" w:rsidRDefault="002450F1" w:rsidP="002450F1">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450F1" w:rsidRDefault="002450F1" w:rsidP="002450F1">
            <w:pPr>
              <w:jc w:val="both"/>
              <w:rPr>
                <w:b/>
              </w:rPr>
            </w:pPr>
            <w:r>
              <w:rPr>
                <w:b/>
              </w:rPr>
              <w:t>Ohlasy publikací</w:t>
            </w:r>
          </w:p>
        </w:tc>
      </w:tr>
      <w:tr w:rsidR="002450F1" w:rsidTr="002450F1">
        <w:trPr>
          <w:cantSplit/>
          <w:trHeight w:val="240"/>
        </w:trPr>
        <w:tc>
          <w:tcPr>
            <w:tcW w:w="3347" w:type="dxa"/>
            <w:gridSpan w:val="2"/>
          </w:tcPr>
          <w:p w:rsidR="002450F1" w:rsidRDefault="002450F1" w:rsidP="002450F1">
            <w:pPr>
              <w:jc w:val="both"/>
            </w:pPr>
          </w:p>
        </w:tc>
        <w:tc>
          <w:tcPr>
            <w:tcW w:w="2245" w:type="dxa"/>
            <w:gridSpan w:val="2"/>
          </w:tcPr>
          <w:p w:rsidR="002450F1" w:rsidRDefault="002450F1" w:rsidP="002450F1">
            <w:pPr>
              <w:jc w:val="both"/>
            </w:pPr>
          </w:p>
        </w:tc>
        <w:tc>
          <w:tcPr>
            <w:tcW w:w="2248" w:type="dxa"/>
            <w:gridSpan w:val="4"/>
            <w:tcBorders>
              <w:right w:val="single" w:sz="12" w:space="0" w:color="auto"/>
            </w:tcBorders>
          </w:tcPr>
          <w:p w:rsidR="002450F1" w:rsidRDefault="002450F1" w:rsidP="002450F1">
            <w:pPr>
              <w:jc w:val="both"/>
            </w:pPr>
          </w:p>
        </w:tc>
        <w:tc>
          <w:tcPr>
            <w:tcW w:w="632" w:type="dxa"/>
            <w:tcBorders>
              <w:left w:val="single" w:sz="12" w:space="0" w:color="auto"/>
            </w:tcBorders>
            <w:shd w:val="clear" w:color="auto" w:fill="F7CAAC"/>
          </w:tcPr>
          <w:p w:rsidR="002450F1" w:rsidRDefault="002450F1" w:rsidP="002450F1">
            <w:pPr>
              <w:jc w:val="both"/>
            </w:pPr>
            <w:r>
              <w:rPr>
                <w:b/>
              </w:rPr>
              <w:t>WOS</w:t>
            </w:r>
          </w:p>
        </w:tc>
        <w:tc>
          <w:tcPr>
            <w:tcW w:w="693" w:type="dxa"/>
            <w:shd w:val="clear" w:color="auto" w:fill="F7CAAC"/>
          </w:tcPr>
          <w:p w:rsidR="002450F1" w:rsidRDefault="002450F1" w:rsidP="002450F1">
            <w:pPr>
              <w:jc w:val="both"/>
              <w:rPr>
                <w:sz w:val="18"/>
              </w:rPr>
            </w:pPr>
            <w:r>
              <w:rPr>
                <w:b/>
                <w:sz w:val="18"/>
              </w:rPr>
              <w:t>Scopus</w:t>
            </w:r>
          </w:p>
        </w:tc>
        <w:tc>
          <w:tcPr>
            <w:tcW w:w="694" w:type="dxa"/>
            <w:shd w:val="clear" w:color="auto" w:fill="F7CAAC"/>
          </w:tcPr>
          <w:p w:rsidR="002450F1" w:rsidRDefault="002450F1" w:rsidP="002450F1">
            <w:pPr>
              <w:jc w:val="both"/>
            </w:pPr>
            <w:r>
              <w:rPr>
                <w:b/>
                <w:sz w:val="18"/>
              </w:rPr>
              <w:t>ostatní</w:t>
            </w:r>
          </w:p>
        </w:tc>
      </w:tr>
      <w:tr w:rsidR="002450F1" w:rsidTr="002450F1">
        <w:trPr>
          <w:cantSplit/>
          <w:trHeight w:val="70"/>
        </w:trPr>
        <w:tc>
          <w:tcPr>
            <w:tcW w:w="3347" w:type="dxa"/>
            <w:gridSpan w:val="2"/>
            <w:shd w:val="clear" w:color="auto" w:fill="F7CAAC"/>
          </w:tcPr>
          <w:p w:rsidR="002450F1" w:rsidRDefault="002450F1" w:rsidP="002450F1">
            <w:pPr>
              <w:jc w:val="both"/>
            </w:pPr>
            <w:r>
              <w:rPr>
                <w:b/>
              </w:rPr>
              <w:t>Obor jmenovacího řízení</w:t>
            </w:r>
          </w:p>
        </w:tc>
        <w:tc>
          <w:tcPr>
            <w:tcW w:w="2245" w:type="dxa"/>
            <w:gridSpan w:val="2"/>
            <w:shd w:val="clear" w:color="auto" w:fill="F7CAAC"/>
          </w:tcPr>
          <w:p w:rsidR="002450F1" w:rsidRDefault="002450F1" w:rsidP="002450F1">
            <w:pPr>
              <w:jc w:val="both"/>
            </w:pPr>
            <w:r>
              <w:rPr>
                <w:b/>
              </w:rPr>
              <w:t>Rok udělení hodnosti</w:t>
            </w:r>
          </w:p>
        </w:tc>
        <w:tc>
          <w:tcPr>
            <w:tcW w:w="2248" w:type="dxa"/>
            <w:gridSpan w:val="4"/>
            <w:tcBorders>
              <w:right w:val="single" w:sz="12" w:space="0" w:color="auto"/>
            </w:tcBorders>
            <w:shd w:val="clear" w:color="auto" w:fill="F7CAAC"/>
          </w:tcPr>
          <w:p w:rsidR="002450F1" w:rsidRDefault="002450F1" w:rsidP="002450F1">
            <w:pPr>
              <w:jc w:val="both"/>
            </w:pPr>
            <w:r>
              <w:rPr>
                <w:b/>
              </w:rPr>
              <w:t>Řízení konáno na VŠ</w:t>
            </w:r>
          </w:p>
        </w:tc>
        <w:tc>
          <w:tcPr>
            <w:tcW w:w="632" w:type="dxa"/>
            <w:vMerge w:val="restart"/>
            <w:tcBorders>
              <w:left w:val="single" w:sz="12" w:space="0" w:color="auto"/>
            </w:tcBorders>
          </w:tcPr>
          <w:p w:rsidR="002450F1" w:rsidRPr="00157546" w:rsidRDefault="002F454B" w:rsidP="002450F1">
            <w:pPr>
              <w:jc w:val="center"/>
            </w:pPr>
            <w:r>
              <w:t>11</w:t>
            </w:r>
          </w:p>
        </w:tc>
        <w:tc>
          <w:tcPr>
            <w:tcW w:w="693" w:type="dxa"/>
            <w:vMerge w:val="restart"/>
          </w:tcPr>
          <w:p w:rsidR="002450F1" w:rsidRPr="009B7315" w:rsidRDefault="002450F1" w:rsidP="002450F1">
            <w:pPr>
              <w:jc w:val="center"/>
            </w:pPr>
            <w:r>
              <w:t>2</w:t>
            </w:r>
            <w:r w:rsidR="002F454B">
              <w:t>5</w:t>
            </w:r>
          </w:p>
        </w:tc>
        <w:tc>
          <w:tcPr>
            <w:tcW w:w="694" w:type="dxa"/>
            <w:vMerge w:val="restart"/>
          </w:tcPr>
          <w:p w:rsidR="002450F1" w:rsidRPr="009B7315" w:rsidRDefault="002450F1" w:rsidP="002450F1">
            <w:pPr>
              <w:jc w:val="center"/>
            </w:pPr>
            <w:r>
              <w:t>10</w:t>
            </w:r>
          </w:p>
        </w:tc>
      </w:tr>
      <w:tr w:rsidR="002450F1" w:rsidTr="002450F1">
        <w:trPr>
          <w:trHeight w:val="205"/>
        </w:trPr>
        <w:tc>
          <w:tcPr>
            <w:tcW w:w="3347" w:type="dxa"/>
            <w:gridSpan w:val="2"/>
          </w:tcPr>
          <w:p w:rsidR="002450F1" w:rsidRDefault="002450F1" w:rsidP="002450F1">
            <w:pPr>
              <w:jc w:val="both"/>
            </w:pPr>
          </w:p>
        </w:tc>
        <w:tc>
          <w:tcPr>
            <w:tcW w:w="2245" w:type="dxa"/>
            <w:gridSpan w:val="2"/>
          </w:tcPr>
          <w:p w:rsidR="002450F1" w:rsidRDefault="002450F1" w:rsidP="002450F1">
            <w:pPr>
              <w:jc w:val="both"/>
            </w:pPr>
          </w:p>
        </w:tc>
        <w:tc>
          <w:tcPr>
            <w:tcW w:w="2248" w:type="dxa"/>
            <w:gridSpan w:val="4"/>
            <w:tcBorders>
              <w:right w:val="single" w:sz="12" w:space="0" w:color="auto"/>
            </w:tcBorders>
          </w:tcPr>
          <w:p w:rsidR="002450F1" w:rsidRDefault="002450F1" w:rsidP="002450F1">
            <w:pPr>
              <w:jc w:val="both"/>
            </w:pPr>
          </w:p>
        </w:tc>
        <w:tc>
          <w:tcPr>
            <w:tcW w:w="632" w:type="dxa"/>
            <w:vMerge/>
            <w:tcBorders>
              <w:left w:val="single" w:sz="12" w:space="0" w:color="auto"/>
            </w:tcBorders>
            <w:vAlign w:val="center"/>
          </w:tcPr>
          <w:p w:rsidR="002450F1" w:rsidRDefault="002450F1" w:rsidP="002450F1">
            <w:pPr>
              <w:rPr>
                <w:b/>
              </w:rPr>
            </w:pPr>
          </w:p>
        </w:tc>
        <w:tc>
          <w:tcPr>
            <w:tcW w:w="693" w:type="dxa"/>
            <w:vMerge/>
            <w:vAlign w:val="center"/>
          </w:tcPr>
          <w:p w:rsidR="002450F1" w:rsidRDefault="002450F1" w:rsidP="002450F1">
            <w:pPr>
              <w:rPr>
                <w:b/>
              </w:rPr>
            </w:pPr>
          </w:p>
        </w:tc>
        <w:tc>
          <w:tcPr>
            <w:tcW w:w="694" w:type="dxa"/>
            <w:vMerge/>
            <w:vAlign w:val="center"/>
          </w:tcPr>
          <w:p w:rsidR="002450F1" w:rsidRDefault="002450F1" w:rsidP="002450F1">
            <w:pPr>
              <w:rPr>
                <w:b/>
              </w:rPr>
            </w:pPr>
          </w:p>
        </w:tc>
      </w:tr>
      <w:tr w:rsidR="002450F1" w:rsidTr="002450F1">
        <w:tc>
          <w:tcPr>
            <w:tcW w:w="9859" w:type="dxa"/>
            <w:gridSpan w:val="11"/>
            <w:shd w:val="clear" w:color="auto" w:fill="F7CAAC"/>
          </w:tcPr>
          <w:p w:rsidR="002450F1" w:rsidRDefault="002450F1" w:rsidP="002450F1">
            <w:pPr>
              <w:jc w:val="both"/>
              <w:rPr>
                <w:b/>
              </w:rPr>
            </w:pPr>
            <w:r>
              <w:rPr>
                <w:b/>
              </w:rPr>
              <w:t xml:space="preserve">Přehled o nejvýznamnější publikační a další tvůrčí činnosti nebo další profesní činnosti u odborníků z praxe vztahující se k zabezpečovaným předmětům </w:t>
            </w:r>
          </w:p>
        </w:tc>
      </w:tr>
      <w:tr w:rsidR="002450F1" w:rsidTr="002450F1">
        <w:trPr>
          <w:trHeight w:val="2347"/>
        </w:trPr>
        <w:tc>
          <w:tcPr>
            <w:tcW w:w="9859" w:type="dxa"/>
            <w:gridSpan w:val="11"/>
          </w:tcPr>
          <w:p w:rsidR="002450F1" w:rsidRDefault="002450F1" w:rsidP="002450F1">
            <w:pPr>
              <w:jc w:val="both"/>
            </w:pPr>
            <w:r>
              <w:t>STAŇKOVÁ</w:t>
            </w:r>
            <w:r w:rsidRPr="00AE48B6">
              <w:t xml:space="preserve">, P., </w:t>
            </w:r>
            <w:r>
              <w:t>PAPADAKI</w:t>
            </w:r>
            <w:r w:rsidRPr="00AE48B6">
              <w:t>, Š., D</w:t>
            </w:r>
            <w:r>
              <w:t>VORSKÝ</w:t>
            </w:r>
            <w:r w:rsidRPr="00AE48B6">
              <w:t>, J.  Comparative Analysis of the Perception of Advantages and Disadvantages of Hospital Horizontal Integration. </w:t>
            </w:r>
            <w:r w:rsidRPr="00AE48B6">
              <w:rPr>
                <w:i/>
              </w:rPr>
              <w:t>E+ M Ekonomie a Management,</w:t>
            </w:r>
            <w:r>
              <w:t xml:space="preserve"> 2018,  21(1), 101-115. (20%)</w:t>
            </w:r>
          </w:p>
          <w:p w:rsidR="002450F1" w:rsidRDefault="002450F1" w:rsidP="002450F1">
            <w:pPr>
              <w:jc w:val="both"/>
              <w:rPr>
                <w:iCs/>
              </w:rPr>
            </w:pPr>
            <w:r>
              <w:t xml:space="preserve">LAZÁNYI, K., VIRGLEROVÁ, Z., </w:t>
            </w:r>
            <w:r w:rsidRPr="001B11CE">
              <w:rPr>
                <w:lang w:val="en-US"/>
              </w:rPr>
              <w:t>DVORSKÝ, J., DANKUS, R. An Analysis of Factors Related to „Taking Risks“, according to Selected Socio-Demographic Factors.</w:t>
            </w:r>
            <w:r>
              <w:t xml:space="preserve"> </w:t>
            </w:r>
            <w:r>
              <w:rPr>
                <w:i/>
              </w:rPr>
              <w:t xml:space="preserve">Acta Polytechnica Hungarica. </w:t>
            </w:r>
            <w:r w:rsidRPr="00E63C12">
              <w:t>2017, Vol</w:t>
            </w:r>
            <w:r>
              <w:t>ume</w:t>
            </w:r>
            <w:r w:rsidRPr="00E63C12">
              <w:t xml:space="preserve"> 14</w:t>
            </w:r>
            <w:r>
              <w:t>, Issue</w:t>
            </w:r>
            <w:r w:rsidRPr="00E63C12">
              <w:t xml:space="preserve"> 7. ISSN 1785-8860</w:t>
            </w:r>
            <w:r w:rsidRPr="00A81C67">
              <w:t xml:space="preserve">. </w:t>
            </w:r>
            <w:r w:rsidRPr="00A81C67">
              <w:rPr>
                <w:iCs/>
              </w:rPr>
              <w:t>DOI: 10.12700/</w:t>
            </w:r>
            <w:r w:rsidRPr="008361F3">
              <w:rPr>
                <w:iCs/>
              </w:rPr>
              <w:t>APH.14.7.2017.7.3</w:t>
            </w:r>
          </w:p>
          <w:p w:rsidR="002450F1" w:rsidRPr="008361F3" w:rsidRDefault="002450F1" w:rsidP="002450F1">
            <w:pPr>
              <w:jc w:val="both"/>
            </w:pPr>
            <w:r w:rsidRPr="008361F3">
              <w:rPr>
                <w:iCs/>
              </w:rPr>
              <w:t xml:space="preserve"> </w:t>
            </w:r>
            <w:hyperlink r:id="rId22" w:history="1">
              <w:r w:rsidRPr="008361F3">
                <w:rPr>
                  <w:rStyle w:val="Hypertextovodkaz"/>
                  <w:iCs/>
                </w:rPr>
                <w:t>http://www.uni-obuda.hu/journal/Lazanyi_Virglerova_Dvorsky_Dapkus_78.pdf</w:t>
              </w:r>
            </w:hyperlink>
            <w:r w:rsidRPr="008361F3">
              <w:rPr>
                <w:iCs/>
              </w:rPr>
              <w:t xml:space="preserve"> </w:t>
            </w:r>
            <w:r w:rsidRPr="008361F3">
              <w:t xml:space="preserve">(35%). </w:t>
            </w:r>
          </w:p>
          <w:p w:rsidR="002450F1" w:rsidRPr="008361F3" w:rsidRDefault="002450F1" w:rsidP="002450F1">
            <w:pPr>
              <w:jc w:val="both"/>
              <w:rPr>
                <w:lang w:val="en-US"/>
              </w:rPr>
            </w:pPr>
            <w:r w:rsidRPr="008361F3">
              <w:t xml:space="preserve">PAPADAKI, Š., NOVÁK, P., DVORSKÝ, J. </w:t>
            </w:r>
            <w:r w:rsidRPr="008361F3">
              <w:rPr>
                <w:lang w:val="en-US"/>
              </w:rPr>
              <w:t xml:space="preserve">Attitude of university students to entrepreneurship. </w:t>
            </w:r>
            <w:r w:rsidRPr="008361F3">
              <w:rPr>
                <w:i/>
                <w:lang w:val="en-US"/>
              </w:rPr>
              <w:t>Economic Annals-XXI</w:t>
            </w:r>
            <w:r w:rsidRPr="008361F3">
              <w:rPr>
                <w:lang w:val="en-US"/>
              </w:rPr>
              <w:t>. 2017, Volume 166, Issue 7-8, pp. 100-104. ISSN 1728-6220.</w:t>
            </w:r>
            <w:r w:rsidRPr="008361F3">
              <w:t xml:space="preserve"> </w:t>
            </w:r>
            <w:r w:rsidRPr="008361F3">
              <w:rPr>
                <w:lang w:val="en-US"/>
              </w:rPr>
              <w:t xml:space="preserve">DOI: 10.21003/ea.V166-20 (25%). </w:t>
            </w:r>
          </w:p>
          <w:p w:rsidR="002450F1" w:rsidRPr="008361F3" w:rsidRDefault="002450F1" w:rsidP="002450F1">
            <w:pPr>
              <w:jc w:val="both"/>
              <w:rPr>
                <w:lang w:val="en-US"/>
              </w:rPr>
            </w:pPr>
            <w:r w:rsidRPr="008361F3">
              <w:rPr>
                <w:lang w:val="en-US"/>
              </w:rPr>
              <w:t xml:space="preserve">BELÁS, J., DVORSKÝ, J., TYLL, L., ZVARÍKOVÁ, K. Entrepreneurship of university students: Important factors and the propensity for entrepreneurship. </w:t>
            </w:r>
            <w:r w:rsidRPr="008361F3">
              <w:rPr>
                <w:i/>
                <w:lang w:val="en-US"/>
              </w:rPr>
              <w:t>Administratie si Management Public.</w:t>
            </w:r>
            <w:r w:rsidRPr="008361F3">
              <w:rPr>
                <w:lang w:val="en-US"/>
              </w:rPr>
              <w:t xml:space="preserve"> 2017, Volume 28, pp. 6-25. ISSN 1583-9583. </w:t>
            </w:r>
            <w:hyperlink r:id="rId23" w:history="1">
              <w:r w:rsidRPr="008361F3">
                <w:rPr>
                  <w:rStyle w:val="Hypertextovodkaz"/>
                  <w:lang w:val="en-US"/>
                </w:rPr>
                <w:t>http://www.ramp.ase.ro/en/_data/files/articole/2017/28-01.pdf</w:t>
              </w:r>
            </w:hyperlink>
            <w:r w:rsidRPr="008361F3">
              <w:rPr>
                <w:lang w:val="en-US"/>
              </w:rPr>
              <w:t xml:space="preserve">  (35%).</w:t>
            </w:r>
          </w:p>
          <w:p w:rsidR="002450F1" w:rsidRPr="003819DD" w:rsidRDefault="002450F1" w:rsidP="002450F1">
            <w:pPr>
              <w:jc w:val="both"/>
              <w:rPr>
                <w:lang w:val="en-US"/>
              </w:rPr>
            </w:pPr>
            <w:r w:rsidRPr="008361F3">
              <w:rPr>
                <w:lang w:val="en-US"/>
              </w:rPr>
              <w:t xml:space="preserve">KOZUBÍKOVÁ, L., DVORSKÝ, J., CEPEL, M., BALCERZAK, A. P. Important characteristics of an entrepreneur in relation to risk taking: Czech Republic case study. </w:t>
            </w:r>
            <w:r w:rsidRPr="008361F3">
              <w:rPr>
                <w:i/>
                <w:lang w:val="en-US"/>
              </w:rPr>
              <w:t xml:space="preserve">Journal of International Studies. </w:t>
            </w:r>
            <w:r w:rsidRPr="008361F3">
              <w:rPr>
                <w:lang w:val="en-US"/>
              </w:rPr>
              <w:t>2017,</w:t>
            </w:r>
            <w:r w:rsidRPr="008361F3">
              <w:rPr>
                <w:i/>
                <w:lang w:val="en-US"/>
              </w:rPr>
              <w:t xml:space="preserve"> </w:t>
            </w:r>
            <w:r w:rsidRPr="008361F3">
              <w:rPr>
                <w:lang w:val="en-US"/>
              </w:rPr>
              <w:t>Volume 10, Issue 3, pp. 220-233. ISSN 2071-8330.</w:t>
            </w:r>
            <w:r w:rsidRPr="008361F3">
              <w:t xml:space="preserve"> </w:t>
            </w:r>
            <w:r w:rsidRPr="008361F3">
              <w:rPr>
                <w:lang w:val="en-US"/>
              </w:rPr>
              <w:t>DOI: 10.1425</w:t>
            </w:r>
            <w:r>
              <w:rPr>
                <w:lang w:val="en-US"/>
              </w:rPr>
              <w:t>4/2071-8330.2017/10-3/16 (37%).</w:t>
            </w:r>
          </w:p>
        </w:tc>
      </w:tr>
      <w:tr w:rsidR="002450F1" w:rsidTr="002450F1">
        <w:trPr>
          <w:trHeight w:val="218"/>
        </w:trPr>
        <w:tc>
          <w:tcPr>
            <w:tcW w:w="9859" w:type="dxa"/>
            <w:gridSpan w:val="11"/>
            <w:shd w:val="clear" w:color="auto" w:fill="F7CAAC"/>
          </w:tcPr>
          <w:p w:rsidR="002450F1" w:rsidRDefault="002450F1" w:rsidP="002450F1">
            <w:pPr>
              <w:rPr>
                <w:b/>
              </w:rPr>
            </w:pPr>
            <w:r>
              <w:rPr>
                <w:b/>
              </w:rPr>
              <w:t>Působení v zahraničí</w:t>
            </w:r>
          </w:p>
        </w:tc>
      </w:tr>
      <w:tr w:rsidR="002450F1" w:rsidTr="002450F1">
        <w:trPr>
          <w:trHeight w:val="328"/>
        </w:trPr>
        <w:tc>
          <w:tcPr>
            <w:tcW w:w="9859" w:type="dxa"/>
            <w:gridSpan w:val="11"/>
          </w:tcPr>
          <w:p w:rsidR="002450F1" w:rsidRPr="00821985" w:rsidRDefault="002450F1" w:rsidP="002450F1">
            <w:pPr>
              <w:jc w:val="both"/>
            </w:pPr>
            <w:r>
              <w:rPr>
                <w:b/>
              </w:rPr>
              <w:t xml:space="preserve">03/2015 – 07/2015: </w:t>
            </w:r>
            <w:r>
              <w:t>České Vysoké Učení Technické v Praze, Fakulta elektrotechnická, Stáž –Studijní pobyt doktoranda</w:t>
            </w:r>
          </w:p>
        </w:tc>
      </w:tr>
      <w:tr w:rsidR="002450F1" w:rsidTr="002450F1">
        <w:trPr>
          <w:cantSplit/>
          <w:trHeight w:val="261"/>
        </w:trPr>
        <w:tc>
          <w:tcPr>
            <w:tcW w:w="2518" w:type="dxa"/>
            <w:shd w:val="clear" w:color="auto" w:fill="F7CAAC"/>
          </w:tcPr>
          <w:p w:rsidR="002450F1" w:rsidRDefault="002450F1" w:rsidP="002450F1">
            <w:pPr>
              <w:jc w:val="both"/>
              <w:rPr>
                <w:b/>
              </w:rPr>
            </w:pPr>
            <w:r>
              <w:rPr>
                <w:b/>
              </w:rPr>
              <w:t xml:space="preserve">Podpis </w:t>
            </w:r>
          </w:p>
        </w:tc>
        <w:tc>
          <w:tcPr>
            <w:tcW w:w="4536" w:type="dxa"/>
            <w:gridSpan w:val="5"/>
          </w:tcPr>
          <w:p w:rsidR="002450F1" w:rsidRDefault="002450F1" w:rsidP="002450F1">
            <w:pPr>
              <w:jc w:val="both"/>
            </w:pPr>
          </w:p>
        </w:tc>
        <w:tc>
          <w:tcPr>
            <w:tcW w:w="786" w:type="dxa"/>
            <w:gridSpan w:val="2"/>
            <w:shd w:val="clear" w:color="auto" w:fill="F7CAAC"/>
          </w:tcPr>
          <w:p w:rsidR="002450F1" w:rsidRDefault="002450F1" w:rsidP="002450F1">
            <w:pPr>
              <w:jc w:val="both"/>
            </w:pPr>
            <w:r>
              <w:rPr>
                <w:b/>
              </w:rPr>
              <w:t>datum</w:t>
            </w:r>
          </w:p>
        </w:tc>
        <w:tc>
          <w:tcPr>
            <w:tcW w:w="2019" w:type="dxa"/>
            <w:gridSpan w:val="3"/>
          </w:tcPr>
          <w:p w:rsidR="002450F1" w:rsidRDefault="002450F1" w:rsidP="002450F1">
            <w:pPr>
              <w:jc w:val="both"/>
            </w:pPr>
          </w:p>
        </w:tc>
      </w:tr>
    </w:tbl>
    <w:p w:rsidR="005E497A" w:rsidRDefault="005E497A">
      <w:pPr>
        <w:spacing w:after="160" w:line="259" w:lineRule="auto"/>
      </w:pPr>
    </w:p>
    <w:p w:rsidR="005E497A" w:rsidRDefault="005E497A">
      <w:pPr>
        <w:spacing w:after="160" w:line="259" w:lineRule="auto"/>
      </w:pPr>
      <w:r>
        <w:br w:type="page"/>
      </w:r>
    </w:p>
    <w:tbl>
      <w:tblPr>
        <w:tblW w:w="985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4"/>
        <w:gridCol w:w="829"/>
        <w:gridCol w:w="1721"/>
        <w:gridCol w:w="524"/>
        <w:gridCol w:w="468"/>
        <w:gridCol w:w="711"/>
        <w:gridCol w:w="992"/>
        <w:gridCol w:w="79"/>
        <w:gridCol w:w="632"/>
        <w:gridCol w:w="693"/>
        <w:gridCol w:w="694"/>
      </w:tblGrid>
      <w:tr w:rsidR="00560F47" w:rsidRPr="00560F47" w:rsidTr="00234630">
        <w:tc>
          <w:tcPr>
            <w:tcW w:w="9857" w:type="dxa"/>
            <w:gridSpan w:val="11"/>
            <w:tcBorders>
              <w:top w:val="single" w:sz="4" w:space="0" w:color="auto"/>
              <w:left w:val="single" w:sz="4" w:space="0" w:color="auto"/>
              <w:bottom w:val="double" w:sz="4" w:space="0" w:color="auto"/>
              <w:right w:val="single" w:sz="4" w:space="0" w:color="auto"/>
            </w:tcBorders>
            <w:shd w:val="clear" w:color="auto" w:fill="BDD6EE"/>
            <w:hideMark/>
          </w:tcPr>
          <w:p w:rsidR="00560F47" w:rsidRPr="00560F47" w:rsidRDefault="00560F47" w:rsidP="00560F47">
            <w:pPr>
              <w:jc w:val="both"/>
              <w:rPr>
                <w:b/>
                <w:sz w:val="28"/>
              </w:rPr>
            </w:pPr>
            <w:r w:rsidRPr="00560F47">
              <w:rPr>
                <w:b/>
                <w:sz w:val="28"/>
              </w:rPr>
              <w:lastRenderedPageBreak/>
              <w:t>C-I – Personální zabezpečení</w:t>
            </w:r>
          </w:p>
        </w:tc>
      </w:tr>
      <w:tr w:rsidR="00560F47" w:rsidRPr="00560F47" w:rsidTr="00234630">
        <w:tc>
          <w:tcPr>
            <w:tcW w:w="2514" w:type="dxa"/>
            <w:tcBorders>
              <w:top w:val="doub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rPr>
                <w:b/>
              </w:rPr>
            </w:pPr>
            <w:r w:rsidRPr="00560F47">
              <w:rPr>
                <w:b/>
              </w:rPr>
              <w:t>Vysoká škola</w:t>
            </w:r>
          </w:p>
        </w:tc>
        <w:tc>
          <w:tcPr>
            <w:tcW w:w="7343" w:type="dxa"/>
            <w:gridSpan w:val="10"/>
            <w:tcBorders>
              <w:top w:val="single" w:sz="4" w:space="0" w:color="auto"/>
              <w:left w:val="single" w:sz="4" w:space="0" w:color="auto"/>
              <w:bottom w:val="single" w:sz="4" w:space="0" w:color="auto"/>
              <w:right w:val="single" w:sz="4" w:space="0" w:color="auto"/>
            </w:tcBorders>
            <w:hideMark/>
          </w:tcPr>
          <w:p w:rsidR="00560F47" w:rsidRPr="00560F47" w:rsidRDefault="00560F47" w:rsidP="00560F47">
            <w:pPr>
              <w:jc w:val="both"/>
            </w:pPr>
            <w:r w:rsidRPr="00560F47">
              <w:t>Univerzita Tomáše Bati ve Zlíně</w:t>
            </w:r>
          </w:p>
        </w:tc>
      </w:tr>
      <w:tr w:rsidR="00560F47" w:rsidRPr="00560F47" w:rsidTr="00234630">
        <w:tc>
          <w:tcPr>
            <w:tcW w:w="2514" w:type="dxa"/>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rPr>
                <w:b/>
              </w:rPr>
            </w:pPr>
            <w:r w:rsidRPr="00560F47">
              <w:rPr>
                <w:b/>
              </w:rPr>
              <w:t>Součást vysoké školy</w:t>
            </w:r>
          </w:p>
        </w:tc>
        <w:tc>
          <w:tcPr>
            <w:tcW w:w="7343" w:type="dxa"/>
            <w:gridSpan w:val="10"/>
            <w:tcBorders>
              <w:top w:val="single" w:sz="4" w:space="0" w:color="auto"/>
              <w:left w:val="single" w:sz="4" w:space="0" w:color="auto"/>
              <w:bottom w:val="single" w:sz="4" w:space="0" w:color="auto"/>
              <w:right w:val="single" w:sz="4" w:space="0" w:color="auto"/>
            </w:tcBorders>
            <w:hideMark/>
          </w:tcPr>
          <w:p w:rsidR="00560F47" w:rsidRPr="00560F47" w:rsidRDefault="00560F47" w:rsidP="00560F47">
            <w:pPr>
              <w:jc w:val="both"/>
            </w:pPr>
            <w:r w:rsidRPr="00560F47">
              <w:t>Fakulta managementu a ekonomiky</w:t>
            </w:r>
          </w:p>
        </w:tc>
      </w:tr>
      <w:tr w:rsidR="00560F47" w:rsidRPr="00560F47" w:rsidTr="00234630">
        <w:tc>
          <w:tcPr>
            <w:tcW w:w="2514" w:type="dxa"/>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rPr>
                <w:b/>
              </w:rPr>
            </w:pPr>
            <w:r w:rsidRPr="00560F47">
              <w:rPr>
                <w:b/>
              </w:rPr>
              <w:t>Název studijního programu</w:t>
            </w:r>
          </w:p>
        </w:tc>
        <w:tc>
          <w:tcPr>
            <w:tcW w:w="7343" w:type="dxa"/>
            <w:gridSpan w:val="10"/>
            <w:tcBorders>
              <w:top w:val="single" w:sz="4" w:space="0" w:color="auto"/>
              <w:left w:val="single" w:sz="4" w:space="0" w:color="auto"/>
              <w:bottom w:val="single" w:sz="4" w:space="0" w:color="auto"/>
              <w:right w:val="single" w:sz="4" w:space="0" w:color="auto"/>
            </w:tcBorders>
            <w:hideMark/>
          </w:tcPr>
          <w:p w:rsidR="00560F47" w:rsidRPr="00560F47" w:rsidRDefault="00914242" w:rsidP="00560F47">
            <w:pPr>
              <w:jc w:val="both"/>
            </w:pPr>
            <w:r>
              <w:t>Management and Marketing</w:t>
            </w:r>
          </w:p>
        </w:tc>
      </w:tr>
      <w:tr w:rsidR="00560F47" w:rsidRPr="00560F47" w:rsidTr="00234630">
        <w:tc>
          <w:tcPr>
            <w:tcW w:w="2514" w:type="dxa"/>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rPr>
                <w:b/>
              </w:rPr>
            </w:pPr>
            <w:r w:rsidRPr="00560F47">
              <w:rPr>
                <w:b/>
              </w:rPr>
              <w:t>Jméno a příjmení</w:t>
            </w:r>
          </w:p>
        </w:tc>
        <w:tc>
          <w:tcPr>
            <w:tcW w:w="4253" w:type="dxa"/>
            <w:gridSpan w:val="5"/>
            <w:tcBorders>
              <w:top w:val="single" w:sz="4" w:space="0" w:color="auto"/>
              <w:left w:val="single" w:sz="4" w:space="0" w:color="auto"/>
              <w:bottom w:val="single" w:sz="4" w:space="0" w:color="auto"/>
              <w:right w:val="single" w:sz="4" w:space="0" w:color="auto"/>
            </w:tcBorders>
            <w:hideMark/>
          </w:tcPr>
          <w:p w:rsidR="00560F47" w:rsidRPr="00560F47" w:rsidRDefault="00560F47" w:rsidP="00560F47">
            <w:pPr>
              <w:jc w:val="both"/>
            </w:pPr>
            <w:r w:rsidRPr="00560F47">
              <w:t>Aleš GREGAR</w:t>
            </w:r>
          </w:p>
        </w:tc>
        <w:tc>
          <w:tcPr>
            <w:tcW w:w="992" w:type="dxa"/>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rPr>
                <w:b/>
              </w:rPr>
            </w:pPr>
            <w:r w:rsidRPr="00560F47">
              <w:rPr>
                <w:b/>
              </w:rPr>
              <w:t>Tituly</w:t>
            </w:r>
          </w:p>
        </w:tc>
        <w:tc>
          <w:tcPr>
            <w:tcW w:w="2098" w:type="dxa"/>
            <w:gridSpan w:val="4"/>
            <w:tcBorders>
              <w:top w:val="single" w:sz="4" w:space="0" w:color="auto"/>
              <w:left w:val="single" w:sz="4" w:space="0" w:color="auto"/>
              <w:bottom w:val="single" w:sz="4" w:space="0" w:color="auto"/>
              <w:right w:val="single" w:sz="4" w:space="0" w:color="auto"/>
            </w:tcBorders>
            <w:hideMark/>
          </w:tcPr>
          <w:p w:rsidR="00560F47" w:rsidRPr="00560F47" w:rsidRDefault="00560F47" w:rsidP="00560F47">
            <w:pPr>
              <w:jc w:val="both"/>
            </w:pPr>
            <w:r w:rsidRPr="00560F47">
              <w:t>doc. PhDr. Ing., CSc.</w:t>
            </w:r>
          </w:p>
        </w:tc>
      </w:tr>
      <w:tr w:rsidR="00560F47" w:rsidRPr="00560F47" w:rsidTr="00234630">
        <w:tc>
          <w:tcPr>
            <w:tcW w:w="2514" w:type="dxa"/>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rPr>
                <w:b/>
              </w:rPr>
            </w:pPr>
            <w:r w:rsidRPr="00560F47">
              <w:rPr>
                <w:b/>
              </w:rPr>
              <w:t>Rok narození</w:t>
            </w:r>
          </w:p>
        </w:tc>
        <w:tc>
          <w:tcPr>
            <w:tcW w:w="829" w:type="dxa"/>
            <w:tcBorders>
              <w:top w:val="single" w:sz="4" w:space="0" w:color="auto"/>
              <w:left w:val="single" w:sz="4" w:space="0" w:color="auto"/>
              <w:bottom w:val="single" w:sz="4" w:space="0" w:color="auto"/>
              <w:right w:val="single" w:sz="4" w:space="0" w:color="auto"/>
            </w:tcBorders>
            <w:hideMark/>
          </w:tcPr>
          <w:p w:rsidR="00560F47" w:rsidRPr="00560F47" w:rsidRDefault="00560F47" w:rsidP="00560F47">
            <w:pPr>
              <w:jc w:val="both"/>
            </w:pPr>
            <w:r w:rsidRPr="00560F47">
              <w:t>1945</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rPr>
                <w:b/>
              </w:rPr>
            </w:pPr>
            <w:r w:rsidRPr="00560F47">
              <w:rPr>
                <w:b/>
              </w:rPr>
              <w:t>typ vztahu k VŠ</w:t>
            </w:r>
          </w:p>
        </w:tc>
        <w:tc>
          <w:tcPr>
            <w:tcW w:w="992" w:type="dxa"/>
            <w:gridSpan w:val="2"/>
            <w:tcBorders>
              <w:top w:val="single" w:sz="4" w:space="0" w:color="auto"/>
              <w:left w:val="single" w:sz="4" w:space="0" w:color="auto"/>
              <w:bottom w:val="single" w:sz="4" w:space="0" w:color="auto"/>
              <w:right w:val="single" w:sz="4" w:space="0" w:color="auto"/>
            </w:tcBorders>
            <w:hideMark/>
          </w:tcPr>
          <w:p w:rsidR="00560F47" w:rsidRPr="00560F47" w:rsidRDefault="00560F47" w:rsidP="00560F47">
            <w:pPr>
              <w:jc w:val="both"/>
            </w:pPr>
            <w:r w:rsidRPr="00560F47">
              <w:t>pp</w:t>
            </w:r>
          </w:p>
        </w:tc>
        <w:tc>
          <w:tcPr>
            <w:tcW w:w="711" w:type="dxa"/>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rPr>
                <w:b/>
              </w:rPr>
            </w:pPr>
            <w:r w:rsidRPr="00560F47">
              <w:rPr>
                <w:b/>
              </w:rPr>
              <w:t>rozsah</w:t>
            </w:r>
          </w:p>
        </w:tc>
        <w:tc>
          <w:tcPr>
            <w:tcW w:w="992" w:type="dxa"/>
            <w:tcBorders>
              <w:top w:val="single" w:sz="4" w:space="0" w:color="auto"/>
              <w:left w:val="single" w:sz="4" w:space="0" w:color="auto"/>
              <w:bottom w:val="single" w:sz="4" w:space="0" w:color="auto"/>
              <w:right w:val="single" w:sz="4" w:space="0" w:color="auto"/>
            </w:tcBorders>
            <w:hideMark/>
          </w:tcPr>
          <w:p w:rsidR="00560F47" w:rsidRPr="00560F47" w:rsidRDefault="00560F47" w:rsidP="00560F47">
            <w:pPr>
              <w:jc w:val="both"/>
            </w:pPr>
            <w:r w:rsidRPr="00560F47">
              <w:t>40</w:t>
            </w:r>
          </w:p>
        </w:tc>
        <w:tc>
          <w:tcPr>
            <w:tcW w:w="711" w:type="dxa"/>
            <w:gridSpan w:val="2"/>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rPr>
                <w:b/>
              </w:rPr>
            </w:pPr>
            <w:r w:rsidRPr="00560F47">
              <w:rPr>
                <w:b/>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rsidR="00560F47" w:rsidRPr="00560F47" w:rsidRDefault="00560F47" w:rsidP="00560F47">
            <w:pPr>
              <w:jc w:val="both"/>
            </w:pPr>
            <w:r w:rsidRPr="00560F47">
              <w:t xml:space="preserve">N </w:t>
            </w:r>
          </w:p>
        </w:tc>
      </w:tr>
      <w:tr w:rsidR="00560F47" w:rsidRPr="00560F47" w:rsidTr="00234630">
        <w:tc>
          <w:tcPr>
            <w:tcW w:w="5064" w:type="dxa"/>
            <w:gridSpan w:val="3"/>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rPr>
                <w:b/>
              </w:rPr>
            </w:pPr>
            <w:r w:rsidRPr="00560F47">
              <w:rPr>
                <w:b/>
              </w:rPr>
              <w:t>Typ vztahu na součásti VŠ, která uskutečňuje st. program</w:t>
            </w:r>
          </w:p>
        </w:tc>
        <w:tc>
          <w:tcPr>
            <w:tcW w:w="992" w:type="dxa"/>
            <w:gridSpan w:val="2"/>
            <w:tcBorders>
              <w:top w:val="single" w:sz="4" w:space="0" w:color="auto"/>
              <w:left w:val="single" w:sz="4" w:space="0" w:color="auto"/>
              <w:bottom w:val="single" w:sz="4" w:space="0" w:color="auto"/>
              <w:right w:val="single" w:sz="4" w:space="0" w:color="auto"/>
            </w:tcBorders>
            <w:hideMark/>
          </w:tcPr>
          <w:p w:rsidR="00560F47" w:rsidRPr="00560F47" w:rsidRDefault="00560F47" w:rsidP="00560F47">
            <w:pPr>
              <w:jc w:val="both"/>
            </w:pPr>
            <w:r w:rsidRPr="00560F47">
              <w:t>pp</w:t>
            </w:r>
          </w:p>
        </w:tc>
        <w:tc>
          <w:tcPr>
            <w:tcW w:w="711" w:type="dxa"/>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rPr>
                <w:b/>
              </w:rPr>
            </w:pPr>
            <w:r w:rsidRPr="00560F47">
              <w:rPr>
                <w:b/>
              </w:rPr>
              <w:t>rozsah</w:t>
            </w:r>
          </w:p>
        </w:tc>
        <w:tc>
          <w:tcPr>
            <w:tcW w:w="992" w:type="dxa"/>
            <w:tcBorders>
              <w:top w:val="single" w:sz="4" w:space="0" w:color="auto"/>
              <w:left w:val="single" w:sz="4" w:space="0" w:color="auto"/>
              <w:bottom w:val="single" w:sz="4" w:space="0" w:color="auto"/>
              <w:right w:val="single" w:sz="4" w:space="0" w:color="auto"/>
            </w:tcBorders>
            <w:hideMark/>
          </w:tcPr>
          <w:p w:rsidR="00560F47" w:rsidRPr="00560F47" w:rsidRDefault="00560F47" w:rsidP="00560F47">
            <w:pPr>
              <w:jc w:val="both"/>
            </w:pPr>
            <w:r w:rsidRPr="00560F47">
              <w:t>40</w:t>
            </w:r>
          </w:p>
        </w:tc>
        <w:tc>
          <w:tcPr>
            <w:tcW w:w="711" w:type="dxa"/>
            <w:gridSpan w:val="2"/>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rPr>
                <w:b/>
              </w:rPr>
            </w:pPr>
            <w:r w:rsidRPr="00560F47">
              <w:rPr>
                <w:b/>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rsidR="00560F47" w:rsidRPr="00560F47" w:rsidRDefault="00560F47" w:rsidP="00560F47">
            <w:pPr>
              <w:jc w:val="both"/>
            </w:pPr>
            <w:r w:rsidRPr="00560F47">
              <w:t xml:space="preserve">N </w:t>
            </w:r>
          </w:p>
        </w:tc>
      </w:tr>
      <w:tr w:rsidR="00560F47" w:rsidRPr="00560F47" w:rsidTr="00234630">
        <w:tc>
          <w:tcPr>
            <w:tcW w:w="6056" w:type="dxa"/>
            <w:gridSpan w:val="5"/>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pPr>
            <w:r w:rsidRPr="00560F47">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rPr>
                <w:b/>
              </w:rPr>
            </w:pPr>
            <w:r w:rsidRPr="00560F47">
              <w:rPr>
                <w:b/>
              </w:rPr>
              <w:t>typ prac. vztahu</w:t>
            </w:r>
          </w:p>
        </w:tc>
        <w:tc>
          <w:tcPr>
            <w:tcW w:w="2098" w:type="dxa"/>
            <w:gridSpan w:val="4"/>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rPr>
                <w:b/>
              </w:rPr>
            </w:pPr>
            <w:r w:rsidRPr="00560F47">
              <w:rPr>
                <w:b/>
              </w:rPr>
              <w:t>rozsah</w:t>
            </w:r>
          </w:p>
        </w:tc>
      </w:tr>
      <w:tr w:rsidR="00560F47" w:rsidRPr="00560F47" w:rsidTr="00234630">
        <w:tc>
          <w:tcPr>
            <w:tcW w:w="6056" w:type="dxa"/>
            <w:gridSpan w:val="5"/>
            <w:tcBorders>
              <w:top w:val="single" w:sz="4" w:space="0" w:color="auto"/>
              <w:left w:val="single" w:sz="4" w:space="0" w:color="auto"/>
              <w:bottom w:val="single" w:sz="4" w:space="0" w:color="auto"/>
              <w:right w:val="single" w:sz="4" w:space="0" w:color="auto"/>
            </w:tcBorders>
          </w:tcPr>
          <w:p w:rsidR="00560F47" w:rsidRPr="00560F47" w:rsidRDefault="00560F47" w:rsidP="00560F47">
            <w:pPr>
              <w:jc w:val="both"/>
            </w:pPr>
          </w:p>
        </w:tc>
        <w:tc>
          <w:tcPr>
            <w:tcW w:w="1703" w:type="dxa"/>
            <w:gridSpan w:val="2"/>
            <w:tcBorders>
              <w:top w:val="single" w:sz="4" w:space="0" w:color="auto"/>
              <w:left w:val="single" w:sz="4" w:space="0" w:color="auto"/>
              <w:bottom w:val="single" w:sz="4" w:space="0" w:color="auto"/>
              <w:right w:val="single" w:sz="4" w:space="0" w:color="auto"/>
            </w:tcBorders>
          </w:tcPr>
          <w:p w:rsidR="00560F47" w:rsidRPr="00560F47" w:rsidRDefault="00560F47" w:rsidP="00560F47">
            <w:pPr>
              <w:jc w:val="both"/>
            </w:pPr>
          </w:p>
        </w:tc>
        <w:tc>
          <w:tcPr>
            <w:tcW w:w="2098" w:type="dxa"/>
            <w:gridSpan w:val="4"/>
            <w:tcBorders>
              <w:top w:val="single" w:sz="4" w:space="0" w:color="auto"/>
              <w:left w:val="single" w:sz="4" w:space="0" w:color="auto"/>
              <w:bottom w:val="single" w:sz="4" w:space="0" w:color="auto"/>
              <w:right w:val="single" w:sz="4" w:space="0" w:color="auto"/>
            </w:tcBorders>
          </w:tcPr>
          <w:p w:rsidR="00560F47" w:rsidRPr="00560F47" w:rsidRDefault="00560F47" w:rsidP="00560F47">
            <w:pPr>
              <w:jc w:val="both"/>
            </w:pPr>
          </w:p>
        </w:tc>
      </w:tr>
      <w:tr w:rsidR="00560F47" w:rsidRPr="00560F47" w:rsidTr="00234630">
        <w:tc>
          <w:tcPr>
            <w:tcW w:w="9857" w:type="dxa"/>
            <w:gridSpan w:val="11"/>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pPr>
            <w:r w:rsidRPr="00560F47">
              <w:rPr>
                <w:b/>
              </w:rPr>
              <w:t>Předměty příslušného studijního programu a způsob zapojení do jejich výuky, příp. další zapojení do uskutečňování studijního programu</w:t>
            </w:r>
          </w:p>
        </w:tc>
      </w:tr>
      <w:tr w:rsidR="00560F47" w:rsidRPr="00560F47" w:rsidTr="00234630">
        <w:trPr>
          <w:trHeight w:val="196"/>
        </w:trPr>
        <w:tc>
          <w:tcPr>
            <w:tcW w:w="9857" w:type="dxa"/>
            <w:gridSpan w:val="11"/>
            <w:tcBorders>
              <w:top w:val="nil"/>
              <w:left w:val="single" w:sz="4" w:space="0" w:color="auto"/>
              <w:bottom w:val="single" w:sz="4" w:space="0" w:color="auto"/>
              <w:right w:val="single" w:sz="4" w:space="0" w:color="auto"/>
            </w:tcBorders>
            <w:hideMark/>
          </w:tcPr>
          <w:p w:rsidR="00560F47" w:rsidRPr="00560F47" w:rsidRDefault="002F454B" w:rsidP="00560F47">
            <w:pPr>
              <w:jc w:val="both"/>
            </w:pPr>
            <w:r w:rsidRPr="00AE35A6">
              <w:t xml:space="preserve">Bata´s Management </w:t>
            </w:r>
            <w:r>
              <w:t>S</w:t>
            </w:r>
            <w:r w:rsidR="005108A8">
              <w:t>yste</w:t>
            </w:r>
            <w:r>
              <w:t>m – garant, přednášející (100%)</w:t>
            </w:r>
          </w:p>
        </w:tc>
      </w:tr>
      <w:tr w:rsidR="00560F47" w:rsidRPr="00560F47" w:rsidTr="00234630">
        <w:tc>
          <w:tcPr>
            <w:tcW w:w="9857" w:type="dxa"/>
            <w:gridSpan w:val="11"/>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pPr>
            <w:r w:rsidRPr="00560F47">
              <w:rPr>
                <w:b/>
              </w:rPr>
              <w:t xml:space="preserve">Údaje o vzdělání na VŠ </w:t>
            </w:r>
          </w:p>
        </w:tc>
      </w:tr>
      <w:tr w:rsidR="00560F47" w:rsidRPr="00560F47" w:rsidTr="00234630">
        <w:trPr>
          <w:trHeight w:val="624"/>
        </w:trPr>
        <w:tc>
          <w:tcPr>
            <w:tcW w:w="9857" w:type="dxa"/>
            <w:gridSpan w:val="11"/>
            <w:tcBorders>
              <w:top w:val="single" w:sz="4" w:space="0" w:color="auto"/>
              <w:left w:val="single" w:sz="4" w:space="0" w:color="auto"/>
              <w:bottom w:val="single" w:sz="4" w:space="0" w:color="auto"/>
              <w:right w:val="single" w:sz="4" w:space="0" w:color="auto"/>
            </w:tcBorders>
            <w:hideMark/>
          </w:tcPr>
          <w:tbl>
            <w:tblPr>
              <w:tblStyle w:val="Mkatabulky4"/>
              <w:tblW w:w="10027" w:type="dxa"/>
              <w:tblLayout w:type="fixed"/>
              <w:tblLook w:val="04A0" w:firstRow="1" w:lastRow="0" w:firstColumn="1" w:lastColumn="0" w:noHBand="0" w:noVBand="1"/>
            </w:tblPr>
            <w:tblGrid>
              <w:gridCol w:w="1239"/>
              <w:gridCol w:w="8788"/>
            </w:tblGrid>
            <w:tr w:rsidR="00560F47" w:rsidRPr="00560F47" w:rsidTr="00234630">
              <w:tc>
                <w:tcPr>
                  <w:tcW w:w="1239" w:type="dxa"/>
                  <w:tcBorders>
                    <w:top w:val="nil"/>
                    <w:left w:val="nil"/>
                    <w:bottom w:val="nil"/>
                    <w:right w:val="nil"/>
                  </w:tcBorders>
                  <w:hideMark/>
                </w:tcPr>
                <w:p w:rsidR="00560F47" w:rsidRPr="00560F47" w:rsidRDefault="00560F47" w:rsidP="00560F47">
                  <w:pPr>
                    <w:jc w:val="both"/>
                  </w:pPr>
                  <w:r w:rsidRPr="00560F47">
                    <w:t>1962-1967</w:t>
                  </w:r>
                </w:p>
              </w:tc>
              <w:tc>
                <w:tcPr>
                  <w:tcW w:w="8788" w:type="dxa"/>
                  <w:tcBorders>
                    <w:top w:val="nil"/>
                    <w:left w:val="nil"/>
                    <w:bottom w:val="nil"/>
                    <w:right w:val="nil"/>
                  </w:tcBorders>
                  <w:hideMark/>
                </w:tcPr>
                <w:p w:rsidR="00560F47" w:rsidRPr="00560F47" w:rsidRDefault="00560F47" w:rsidP="00560F47">
                  <w:pPr>
                    <w:jc w:val="both"/>
                  </w:pPr>
                  <w:r w:rsidRPr="00560F47">
                    <w:t xml:space="preserve">SVŠT Bratislava, Strojní fakulta, obor ekonomika a řízení </w:t>
                  </w:r>
                  <w:r w:rsidRPr="00560F47">
                    <w:rPr>
                      <w:b/>
                    </w:rPr>
                    <w:t>(Ing.)</w:t>
                  </w:r>
                </w:p>
              </w:tc>
            </w:tr>
            <w:tr w:rsidR="00560F47" w:rsidRPr="00560F47" w:rsidTr="00234630">
              <w:tc>
                <w:tcPr>
                  <w:tcW w:w="1239" w:type="dxa"/>
                  <w:tcBorders>
                    <w:top w:val="nil"/>
                    <w:left w:val="nil"/>
                    <w:bottom w:val="nil"/>
                    <w:right w:val="nil"/>
                  </w:tcBorders>
                  <w:hideMark/>
                </w:tcPr>
                <w:p w:rsidR="00560F47" w:rsidRPr="00560F47" w:rsidRDefault="00560F47" w:rsidP="00560F47">
                  <w:pPr>
                    <w:jc w:val="both"/>
                  </w:pPr>
                  <w:r w:rsidRPr="00560F47">
                    <w:t>1982</w:t>
                  </w:r>
                </w:p>
              </w:tc>
              <w:tc>
                <w:tcPr>
                  <w:tcW w:w="8788" w:type="dxa"/>
                  <w:tcBorders>
                    <w:top w:val="nil"/>
                    <w:left w:val="nil"/>
                    <w:bottom w:val="nil"/>
                    <w:right w:val="nil"/>
                  </w:tcBorders>
                  <w:hideMark/>
                </w:tcPr>
                <w:p w:rsidR="00560F47" w:rsidRPr="00560F47" w:rsidRDefault="00560F47" w:rsidP="00560F47">
                  <w:pPr>
                    <w:jc w:val="both"/>
                  </w:pPr>
                  <w:r w:rsidRPr="00560F47">
                    <w:t>UP Olomouc, Filozofická fakulta, obor psychologie (</w:t>
                  </w:r>
                  <w:r w:rsidRPr="00560F47">
                    <w:rPr>
                      <w:b/>
                    </w:rPr>
                    <w:t>PhDr.)</w:t>
                  </w:r>
                </w:p>
              </w:tc>
            </w:tr>
            <w:tr w:rsidR="00560F47" w:rsidRPr="00560F47" w:rsidTr="00234630">
              <w:tc>
                <w:tcPr>
                  <w:tcW w:w="1239" w:type="dxa"/>
                  <w:tcBorders>
                    <w:top w:val="nil"/>
                    <w:left w:val="nil"/>
                    <w:bottom w:val="nil"/>
                    <w:right w:val="nil"/>
                  </w:tcBorders>
                  <w:hideMark/>
                </w:tcPr>
                <w:p w:rsidR="00560F47" w:rsidRPr="00560F47" w:rsidRDefault="00560F47" w:rsidP="00560F47">
                  <w:pPr>
                    <w:jc w:val="both"/>
                  </w:pPr>
                  <w:r w:rsidRPr="00560F47">
                    <w:t>1991</w:t>
                  </w:r>
                </w:p>
              </w:tc>
              <w:tc>
                <w:tcPr>
                  <w:tcW w:w="8788" w:type="dxa"/>
                  <w:tcBorders>
                    <w:top w:val="nil"/>
                    <w:left w:val="nil"/>
                    <w:bottom w:val="nil"/>
                    <w:right w:val="nil"/>
                  </w:tcBorders>
                  <w:hideMark/>
                </w:tcPr>
                <w:p w:rsidR="00560F47" w:rsidRPr="00560F47" w:rsidRDefault="00560F47" w:rsidP="00560F47">
                  <w:pPr>
                    <w:jc w:val="both"/>
                  </w:pPr>
                  <w:r w:rsidRPr="00560F47">
                    <w:t xml:space="preserve">VŠE Praha, Podniko-hospodářská fakulta, stud. kand. věd </w:t>
                  </w:r>
                  <w:r w:rsidRPr="00560F47">
                    <w:rPr>
                      <w:b/>
                    </w:rPr>
                    <w:t>(CSc.)</w:t>
                  </w:r>
                </w:p>
              </w:tc>
            </w:tr>
          </w:tbl>
          <w:p w:rsidR="00560F47" w:rsidRPr="00560F47" w:rsidRDefault="00560F47" w:rsidP="00560F47">
            <w:pPr>
              <w:jc w:val="both"/>
              <w:rPr>
                <w:b/>
                <w:sz w:val="12"/>
              </w:rPr>
            </w:pPr>
          </w:p>
        </w:tc>
      </w:tr>
      <w:tr w:rsidR="00560F47" w:rsidRPr="00560F47" w:rsidTr="00234630">
        <w:tc>
          <w:tcPr>
            <w:tcW w:w="9857" w:type="dxa"/>
            <w:gridSpan w:val="11"/>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rPr>
                <w:b/>
              </w:rPr>
            </w:pPr>
            <w:r w:rsidRPr="00560F47">
              <w:rPr>
                <w:b/>
              </w:rPr>
              <w:t>Údaje o odborném působení od absolvování VŠ</w:t>
            </w:r>
          </w:p>
        </w:tc>
      </w:tr>
      <w:tr w:rsidR="00560F47" w:rsidRPr="00560F47" w:rsidTr="00234630">
        <w:trPr>
          <w:trHeight w:val="709"/>
        </w:trPr>
        <w:tc>
          <w:tcPr>
            <w:tcW w:w="9857" w:type="dxa"/>
            <w:gridSpan w:val="11"/>
            <w:tcBorders>
              <w:top w:val="single" w:sz="4" w:space="0" w:color="auto"/>
              <w:left w:val="single" w:sz="4" w:space="0" w:color="auto"/>
              <w:bottom w:val="single" w:sz="4" w:space="0" w:color="auto"/>
              <w:right w:val="single" w:sz="4" w:space="0" w:color="auto"/>
            </w:tcBorders>
            <w:hideMark/>
          </w:tcPr>
          <w:tbl>
            <w:tblPr>
              <w:tblStyle w:val="Mkatabulky4"/>
              <w:tblW w:w="9744" w:type="dxa"/>
              <w:tblLayout w:type="fixed"/>
              <w:tblLook w:val="04A0" w:firstRow="1" w:lastRow="0" w:firstColumn="1" w:lastColumn="0" w:noHBand="0" w:noVBand="1"/>
            </w:tblPr>
            <w:tblGrid>
              <w:gridCol w:w="1381"/>
              <w:gridCol w:w="8363"/>
            </w:tblGrid>
            <w:tr w:rsidR="00560F47" w:rsidRPr="00560F47" w:rsidTr="00234630">
              <w:tc>
                <w:tcPr>
                  <w:tcW w:w="1381" w:type="dxa"/>
                  <w:tcBorders>
                    <w:top w:val="nil"/>
                    <w:left w:val="nil"/>
                    <w:bottom w:val="nil"/>
                    <w:right w:val="nil"/>
                  </w:tcBorders>
                  <w:hideMark/>
                </w:tcPr>
                <w:p w:rsidR="00560F47" w:rsidRPr="00560F47" w:rsidRDefault="00560F47" w:rsidP="00560F47">
                  <w:pPr>
                    <w:jc w:val="both"/>
                  </w:pPr>
                  <w:r w:rsidRPr="00560F47">
                    <w:t>1967-1969</w:t>
                  </w:r>
                </w:p>
              </w:tc>
              <w:tc>
                <w:tcPr>
                  <w:tcW w:w="8363" w:type="dxa"/>
                  <w:tcBorders>
                    <w:top w:val="nil"/>
                    <w:left w:val="nil"/>
                    <w:bottom w:val="nil"/>
                    <w:right w:val="nil"/>
                  </w:tcBorders>
                  <w:hideMark/>
                </w:tcPr>
                <w:p w:rsidR="00560F47" w:rsidRPr="00560F47" w:rsidRDefault="00560F47" w:rsidP="00560F47">
                  <w:pPr>
                    <w:jc w:val="both"/>
                  </w:pPr>
                  <w:r w:rsidRPr="00560F47">
                    <w:t>Aritma Praha, obchodně technické služby</w:t>
                  </w:r>
                </w:p>
              </w:tc>
            </w:tr>
            <w:tr w:rsidR="00560F47" w:rsidRPr="00560F47" w:rsidTr="00234630">
              <w:tc>
                <w:tcPr>
                  <w:tcW w:w="1381" w:type="dxa"/>
                  <w:tcBorders>
                    <w:top w:val="nil"/>
                    <w:left w:val="nil"/>
                    <w:bottom w:val="nil"/>
                    <w:right w:val="nil"/>
                  </w:tcBorders>
                  <w:hideMark/>
                </w:tcPr>
                <w:p w:rsidR="00560F47" w:rsidRPr="00560F47" w:rsidRDefault="00560F47" w:rsidP="00560F47">
                  <w:pPr>
                    <w:jc w:val="both"/>
                  </w:pPr>
                  <w:r w:rsidRPr="00560F47">
                    <w:t>1970-1981</w:t>
                  </w:r>
                </w:p>
              </w:tc>
              <w:tc>
                <w:tcPr>
                  <w:tcW w:w="8363" w:type="dxa"/>
                  <w:tcBorders>
                    <w:top w:val="nil"/>
                    <w:left w:val="nil"/>
                    <w:bottom w:val="nil"/>
                    <w:right w:val="nil"/>
                  </w:tcBorders>
                  <w:hideMark/>
                </w:tcPr>
                <w:p w:rsidR="00560F47" w:rsidRPr="00560F47" w:rsidRDefault="00560F47" w:rsidP="00560F47">
                  <w:pPr>
                    <w:jc w:val="both"/>
                  </w:pPr>
                  <w:r w:rsidRPr="00560F47">
                    <w:t>Barum Otrokovice, ekonomický úsek</w:t>
                  </w:r>
                </w:p>
              </w:tc>
            </w:tr>
            <w:tr w:rsidR="00560F47" w:rsidRPr="00560F47" w:rsidTr="00234630">
              <w:tc>
                <w:tcPr>
                  <w:tcW w:w="1381" w:type="dxa"/>
                  <w:tcBorders>
                    <w:top w:val="nil"/>
                    <w:left w:val="nil"/>
                    <w:bottom w:val="nil"/>
                    <w:right w:val="nil"/>
                  </w:tcBorders>
                  <w:hideMark/>
                </w:tcPr>
                <w:p w:rsidR="00560F47" w:rsidRPr="00560F47" w:rsidRDefault="00560F47" w:rsidP="00560F47">
                  <w:pPr>
                    <w:jc w:val="both"/>
                  </w:pPr>
                  <w:r w:rsidRPr="00560F47">
                    <w:t>1981-1991</w:t>
                  </w:r>
                </w:p>
              </w:tc>
              <w:tc>
                <w:tcPr>
                  <w:tcW w:w="8363" w:type="dxa"/>
                  <w:tcBorders>
                    <w:top w:val="nil"/>
                    <w:left w:val="nil"/>
                    <w:bottom w:val="nil"/>
                    <w:right w:val="nil"/>
                  </w:tcBorders>
                  <w:hideMark/>
                </w:tcPr>
                <w:p w:rsidR="00560F47" w:rsidRPr="00560F47" w:rsidRDefault="00560F47" w:rsidP="00560F47">
                  <w:pPr>
                    <w:jc w:val="both"/>
                  </w:pPr>
                  <w:r w:rsidRPr="00560F47">
                    <w:t>Barumprojekt Zlín, úsek ekonomických analýz a projektování,</w:t>
                  </w:r>
                </w:p>
              </w:tc>
            </w:tr>
            <w:tr w:rsidR="00560F47" w:rsidRPr="00560F47" w:rsidTr="00234630">
              <w:tc>
                <w:tcPr>
                  <w:tcW w:w="1381" w:type="dxa"/>
                  <w:tcBorders>
                    <w:top w:val="nil"/>
                    <w:left w:val="nil"/>
                    <w:bottom w:val="nil"/>
                    <w:right w:val="nil"/>
                  </w:tcBorders>
                  <w:hideMark/>
                </w:tcPr>
                <w:p w:rsidR="00560F47" w:rsidRPr="00560F47" w:rsidRDefault="00560F47" w:rsidP="00560F47">
                  <w:pPr>
                    <w:jc w:val="both"/>
                  </w:pPr>
                  <w:r w:rsidRPr="00560F47">
                    <w:t>1991-1994</w:t>
                  </w:r>
                </w:p>
              </w:tc>
              <w:tc>
                <w:tcPr>
                  <w:tcW w:w="8363" w:type="dxa"/>
                  <w:tcBorders>
                    <w:top w:val="nil"/>
                    <w:left w:val="nil"/>
                    <w:bottom w:val="nil"/>
                    <w:right w:val="nil"/>
                  </w:tcBorders>
                  <w:hideMark/>
                </w:tcPr>
                <w:p w:rsidR="00560F47" w:rsidRPr="00560F47" w:rsidRDefault="00560F47" w:rsidP="00560F47">
                  <w:pPr>
                    <w:jc w:val="both"/>
                  </w:pPr>
                  <w:r w:rsidRPr="00560F47">
                    <w:t>Technoplast Chropyně, personální ředitel</w:t>
                  </w:r>
                </w:p>
              </w:tc>
            </w:tr>
            <w:tr w:rsidR="00560F47" w:rsidRPr="00560F47" w:rsidTr="00234630">
              <w:tc>
                <w:tcPr>
                  <w:tcW w:w="1381" w:type="dxa"/>
                  <w:tcBorders>
                    <w:top w:val="nil"/>
                    <w:left w:val="nil"/>
                    <w:bottom w:val="nil"/>
                    <w:right w:val="nil"/>
                  </w:tcBorders>
                  <w:hideMark/>
                </w:tcPr>
                <w:p w:rsidR="00560F47" w:rsidRPr="00560F47" w:rsidRDefault="00560F47" w:rsidP="00560F47">
                  <w:pPr>
                    <w:jc w:val="both"/>
                  </w:pPr>
                  <w:r w:rsidRPr="00560F47">
                    <w:t>1994-1995</w:t>
                  </w:r>
                </w:p>
              </w:tc>
              <w:tc>
                <w:tcPr>
                  <w:tcW w:w="8363" w:type="dxa"/>
                  <w:tcBorders>
                    <w:top w:val="nil"/>
                    <w:left w:val="nil"/>
                    <w:bottom w:val="nil"/>
                    <w:right w:val="nil"/>
                  </w:tcBorders>
                  <w:hideMark/>
                </w:tcPr>
                <w:p w:rsidR="00560F47" w:rsidRPr="00560F47" w:rsidRDefault="00560F47" w:rsidP="00560F47">
                  <w:pPr>
                    <w:jc w:val="both"/>
                  </w:pPr>
                  <w:r w:rsidRPr="00560F47">
                    <w:t>ZPS Zlín, personální ředitel</w:t>
                  </w:r>
                </w:p>
              </w:tc>
            </w:tr>
            <w:tr w:rsidR="00560F47" w:rsidRPr="00560F47" w:rsidTr="00234630">
              <w:tc>
                <w:tcPr>
                  <w:tcW w:w="1381" w:type="dxa"/>
                  <w:tcBorders>
                    <w:top w:val="nil"/>
                    <w:left w:val="nil"/>
                    <w:bottom w:val="nil"/>
                    <w:right w:val="nil"/>
                  </w:tcBorders>
                  <w:hideMark/>
                </w:tcPr>
                <w:p w:rsidR="00560F47" w:rsidRPr="00560F47" w:rsidRDefault="00560F47" w:rsidP="00560F47">
                  <w:pPr>
                    <w:jc w:val="both"/>
                  </w:pPr>
                  <w:r w:rsidRPr="00560F47">
                    <w:t>1995 - dosud</w:t>
                  </w:r>
                </w:p>
              </w:tc>
              <w:tc>
                <w:tcPr>
                  <w:tcW w:w="8363" w:type="dxa"/>
                  <w:tcBorders>
                    <w:top w:val="nil"/>
                    <w:left w:val="nil"/>
                    <w:bottom w:val="nil"/>
                    <w:right w:val="nil"/>
                  </w:tcBorders>
                  <w:hideMark/>
                </w:tcPr>
                <w:p w:rsidR="00560F47" w:rsidRPr="00560F47" w:rsidRDefault="00560F47" w:rsidP="00560F47">
                  <w:pPr>
                    <w:jc w:val="both"/>
                  </w:pPr>
                  <w:r w:rsidRPr="00560F47">
                    <w:t>FaME UTB, docent, ředitel Ústavu managementu, prorektor UTB pro pedagogickou činnost (2001-2004), proděkan FaME UTB pro KS a CŽV (2004-2007), prorektor UTB pro mezinárodní vztahy (2009 - 2015), docent, Ústav managementu a marketingu, FaME UTB (2015 – dosud)</w:t>
                  </w:r>
                </w:p>
              </w:tc>
            </w:tr>
          </w:tbl>
          <w:p w:rsidR="00560F47" w:rsidRPr="00560F47" w:rsidRDefault="00560F47" w:rsidP="00560F47">
            <w:pPr>
              <w:jc w:val="both"/>
            </w:pPr>
          </w:p>
        </w:tc>
      </w:tr>
      <w:tr w:rsidR="00560F47" w:rsidRPr="00560F47" w:rsidTr="00234630">
        <w:trPr>
          <w:trHeight w:val="250"/>
        </w:trPr>
        <w:tc>
          <w:tcPr>
            <w:tcW w:w="9857" w:type="dxa"/>
            <w:gridSpan w:val="11"/>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pPr>
            <w:r w:rsidRPr="00560F47">
              <w:rPr>
                <w:b/>
              </w:rPr>
              <w:t>Zkušenosti s vedením kvalifikačních a rigorózních prací</w:t>
            </w:r>
          </w:p>
        </w:tc>
      </w:tr>
      <w:tr w:rsidR="00560F47" w:rsidRPr="00560F47" w:rsidTr="00234630">
        <w:trPr>
          <w:trHeight w:val="158"/>
        </w:trPr>
        <w:tc>
          <w:tcPr>
            <w:tcW w:w="9857" w:type="dxa"/>
            <w:gridSpan w:val="11"/>
            <w:tcBorders>
              <w:top w:val="single" w:sz="4" w:space="0" w:color="auto"/>
              <w:left w:val="single" w:sz="4" w:space="0" w:color="auto"/>
              <w:bottom w:val="single" w:sz="4" w:space="0" w:color="auto"/>
              <w:right w:val="single" w:sz="4" w:space="0" w:color="auto"/>
            </w:tcBorders>
            <w:hideMark/>
          </w:tcPr>
          <w:p w:rsidR="00560F47" w:rsidRPr="00560F47" w:rsidRDefault="00560F47" w:rsidP="00560F47">
            <w:pPr>
              <w:jc w:val="both"/>
            </w:pPr>
            <w:r w:rsidRPr="00560F47">
              <w:t xml:space="preserve">Počet vedených bakalářských prací – 25 </w:t>
            </w:r>
          </w:p>
          <w:p w:rsidR="00560F47" w:rsidRPr="00560F47" w:rsidRDefault="00560F47" w:rsidP="00560F47">
            <w:pPr>
              <w:jc w:val="both"/>
            </w:pPr>
            <w:r w:rsidRPr="00560F47">
              <w:t>Počet vedených diplomových prací – 64</w:t>
            </w:r>
          </w:p>
          <w:p w:rsidR="00560F47" w:rsidRPr="00560F47" w:rsidRDefault="00560F47" w:rsidP="00560F47">
            <w:pPr>
              <w:jc w:val="both"/>
            </w:pPr>
            <w:r w:rsidRPr="00560F47">
              <w:t>Počet vedených disertačních prací - 12</w:t>
            </w:r>
          </w:p>
        </w:tc>
      </w:tr>
      <w:tr w:rsidR="00560F47" w:rsidRPr="00560F47" w:rsidTr="00234630">
        <w:trPr>
          <w:cantSplit/>
        </w:trPr>
        <w:tc>
          <w:tcPr>
            <w:tcW w:w="3343"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pPr>
            <w:r w:rsidRPr="00560F47">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pPr>
            <w:r w:rsidRPr="00560F47">
              <w:rPr>
                <w:b/>
              </w:rPr>
              <w:t>Rok udělení hodnosti</w:t>
            </w:r>
          </w:p>
        </w:tc>
        <w:tc>
          <w:tcPr>
            <w:tcW w:w="2250" w:type="dxa"/>
            <w:gridSpan w:val="4"/>
            <w:tcBorders>
              <w:top w:val="single" w:sz="12" w:space="0" w:color="auto"/>
              <w:left w:val="single" w:sz="4" w:space="0" w:color="auto"/>
              <w:bottom w:val="single" w:sz="4" w:space="0" w:color="auto"/>
              <w:right w:val="single" w:sz="12" w:space="0" w:color="auto"/>
            </w:tcBorders>
            <w:shd w:val="clear" w:color="auto" w:fill="F7CAAC"/>
            <w:hideMark/>
          </w:tcPr>
          <w:p w:rsidR="00560F47" w:rsidRPr="00560F47" w:rsidRDefault="00560F47" w:rsidP="00560F47">
            <w:pPr>
              <w:jc w:val="both"/>
            </w:pPr>
            <w:r w:rsidRPr="00560F47">
              <w:rPr>
                <w:b/>
              </w:rPr>
              <w:t>Řízení konáno na VŠ</w:t>
            </w:r>
          </w:p>
        </w:tc>
        <w:tc>
          <w:tcPr>
            <w:tcW w:w="2019" w:type="dxa"/>
            <w:gridSpan w:val="3"/>
            <w:tcBorders>
              <w:top w:val="single" w:sz="12" w:space="0" w:color="auto"/>
              <w:left w:val="single" w:sz="12" w:space="0" w:color="auto"/>
              <w:bottom w:val="single" w:sz="4" w:space="0" w:color="auto"/>
              <w:right w:val="single" w:sz="4" w:space="0" w:color="auto"/>
            </w:tcBorders>
            <w:shd w:val="clear" w:color="auto" w:fill="F7CAAC"/>
            <w:hideMark/>
          </w:tcPr>
          <w:p w:rsidR="00560F47" w:rsidRPr="00560F47" w:rsidRDefault="00560F47" w:rsidP="00560F47">
            <w:pPr>
              <w:jc w:val="both"/>
              <w:rPr>
                <w:b/>
              </w:rPr>
            </w:pPr>
            <w:r w:rsidRPr="00560F47">
              <w:rPr>
                <w:b/>
              </w:rPr>
              <w:t>Ohlasy publikací</w:t>
            </w:r>
          </w:p>
        </w:tc>
      </w:tr>
      <w:tr w:rsidR="00560F47" w:rsidRPr="00560F47" w:rsidTr="00234630">
        <w:trPr>
          <w:cantSplit/>
        </w:trPr>
        <w:tc>
          <w:tcPr>
            <w:tcW w:w="3343" w:type="dxa"/>
            <w:gridSpan w:val="2"/>
            <w:tcBorders>
              <w:top w:val="single" w:sz="4" w:space="0" w:color="auto"/>
              <w:left w:val="single" w:sz="4" w:space="0" w:color="auto"/>
              <w:bottom w:val="single" w:sz="4" w:space="0" w:color="auto"/>
              <w:right w:val="single" w:sz="4" w:space="0" w:color="auto"/>
            </w:tcBorders>
            <w:hideMark/>
          </w:tcPr>
          <w:p w:rsidR="00560F47" w:rsidRPr="00560F47" w:rsidRDefault="00560F47" w:rsidP="00560F47">
            <w:pPr>
              <w:jc w:val="both"/>
            </w:pPr>
            <w:r w:rsidRPr="00560F47">
              <w:t>Odvětvová ekonomika a management</w:t>
            </w:r>
          </w:p>
        </w:tc>
        <w:tc>
          <w:tcPr>
            <w:tcW w:w="2245" w:type="dxa"/>
            <w:gridSpan w:val="2"/>
            <w:tcBorders>
              <w:top w:val="single" w:sz="4" w:space="0" w:color="auto"/>
              <w:left w:val="single" w:sz="4" w:space="0" w:color="auto"/>
              <w:bottom w:val="single" w:sz="4" w:space="0" w:color="auto"/>
              <w:right w:val="single" w:sz="4" w:space="0" w:color="auto"/>
            </w:tcBorders>
            <w:hideMark/>
          </w:tcPr>
          <w:p w:rsidR="00560F47" w:rsidRPr="00560F47" w:rsidRDefault="00560F47" w:rsidP="00560F47">
            <w:pPr>
              <w:jc w:val="both"/>
            </w:pPr>
            <w:r w:rsidRPr="00560F47">
              <w:t>2001</w:t>
            </w:r>
          </w:p>
        </w:tc>
        <w:tc>
          <w:tcPr>
            <w:tcW w:w="2250" w:type="dxa"/>
            <w:gridSpan w:val="4"/>
            <w:tcBorders>
              <w:top w:val="single" w:sz="4" w:space="0" w:color="auto"/>
              <w:left w:val="single" w:sz="4" w:space="0" w:color="auto"/>
              <w:bottom w:val="single" w:sz="4" w:space="0" w:color="auto"/>
              <w:right w:val="single" w:sz="12" w:space="0" w:color="auto"/>
            </w:tcBorders>
            <w:hideMark/>
          </w:tcPr>
          <w:p w:rsidR="00560F47" w:rsidRPr="00560F47" w:rsidRDefault="00560F47" w:rsidP="00560F47">
            <w:pPr>
              <w:jc w:val="both"/>
            </w:pPr>
            <w:r w:rsidRPr="00560F47">
              <w:t>VUT Brno</w:t>
            </w:r>
          </w:p>
        </w:tc>
        <w:tc>
          <w:tcPr>
            <w:tcW w:w="632" w:type="dxa"/>
            <w:tcBorders>
              <w:top w:val="single" w:sz="4" w:space="0" w:color="auto"/>
              <w:left w:val="single" w:sz="12" w:space="0" w:color="auto"/>
              <w:bottom w:val="single" w:sz="4" w:space="0" w:color="auto"/>
              <w:right w:val="single" w:sz="4" w:space="0" w:color="auto"/>
            </w:tcBorders>
            <w:shd w:val="clear" w:color="auto" w:fill="F7CAAC"/>
            <w:hideMark/>
          </w:tcPr>
          <w:p w:rsidR="00560F47" w:rsidRPr="00560F47" w:rsidRDefault="00560F47" w:rsidP="00560F47">
            <w:pPr>
              <w:jc w:val="both"/>
            </w:pPr>
            <w:r w:rsidRPr="00560F47">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rPr>
                <w:sz w:val="18"/>
              </w:rPr>
            </w:pPr>
            <w:r w:rsidRPr="00560F47">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pPr>
            <w:r w:rsidRPr="00560F47">
              <w:rPr>
                <w:b/>
                <w:sz w:val="18"/>
              </w:rPr>
              <w:t>ostatní</w:t>
            </w:r>
          </w:p>
        </w:tc>
      </w:tr>
      <w:tr w:rsidR="00560F47" w:rsidRPr="00560F47" w:rsidTr="00234630">
        <w:trPr>
          <w:cantSplit/>
          <w:trHeight w:val="70"/>
        </w:trPr>
        <w:tc>
          <w:tcPr>
            <w:tcW w:w="3343" w:type="dxa"/>
            <w:gridSpan w:val="2"/>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pPr>
            <w:r w:rsidRPr="00560F47">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pPr>
            <w:r w:rsidRPr="00560F47">
              <w:rPr>
                <w:b/>
              </w:rPr>
              <w:t>Rok udělení hodnosti</w:t>
            </w:r>
          </w:p>
        </w:tc>
        <w:tc>
          <w:tcPr>
            <w:tcW w:w="2250" w:type="dxa"/>
            <w:gridSpan w:val="4"/>
            <w:tcBorders>
              <w:top w:val="single" w:sz="4" w:space="0" w:color="auto"/>
              <w:left w:val="single" w:sz="4" w:space="0" w:color="auto"/>
              <w:bottom w:val="single" w:sz="4" w:space="0" w:color="auto"/>
              <w:right w:val="single" w:sz="12" w:space="0" w:color="auto"/>
            </w:tcBorders>
            <w:shd w:val="clear" w:color="auto" w:fill="F7CAAC"/>
            <w:hideMark/>
          </w:tcPr>
          <w:p w:rsidR="00560F47" w:rsidRPr="00560F47" w:rsidRDefault="00560F47" w:rsidP="00560F47">
            <w:pPr>
              <w:jc w:val="both"/>
            </w:pPr>
            <w:r w:rsidRPr="00560F47">
              <w:rPr>
                <w:b/>
              </w:rPr>
              <w:t>Řízení konáno na VŠ</w:t>
            </w:r>
          </w:p>
        </w:tc>
        <w:tc>
          <w:tcPr>
            <w:tcW w:w="632" w:type="dxa"/>
            <w:vMerge w:val="restart"/>
            <w:tcBorders>
              <w:top w:val="single" w:sz="4" w:space="0" w:color="auto"/>
              <w:left w:val="single" w:sz="12" w:space="0" w:color="auto"/>
              <w:bottom w:val="single" w:sz="4" w:space="0" w:color="auto"/>
              <w:right w:val="single" w:sz="4" w:space="0" w:color="auto"/>
            </w:tcBorders>
            <w:hideMark/>
          </w:tcPr>
          <w:p w:rsidR="00560F47" w:rsidRPr="00560F47" w:rsidRDefault="00560F47" w:rsidP="00560F47">
            <w:pPr>
              <w:jc w:val="both"/>
              <w:rPr>
                <w:b/>
              </w:rPr>
            </w:pPr>
            <w:r w:rsidRPr="00560F47">
              <w:rPr>
                <w:b/>
              </w:rPr>
              <w:t>6</w:t>
            </w:r>
          </w:p>
        </w:tc>
        <w:tc>
          <w:tcPr>
            <w:tcW w:w="693" w:type="dxa"/>
            <w:vMerge w:val="restart"/>
            <w:tcBorders>
              <w:top w:val="single" w:sz="4" w:space="0" w:color="auto"/>
              <w:left w:val="single" w:sz="4" w:space="0" w:color="auto"/>
              <w:bottom w:val="single" w:sz="4" w:space="0" w:color="auto"/>
              <w:right w:val="single" w:sz="4" w:space="0" w:color="auto"/>
            </w:tcBorders>
            <w:hideMark/>
          </w:tcPr>
          <w:p w:rsidR="00560F47" w:rsidRPr="00560F47" w:rsidRDefault="005108A8" w:rsidP="00560F47">
            <w:pPr>
              <w:jc w:val="both"/>
              <w:rPr>
                <w:b/>
              </w:rPr>
            </w:pPr>
            <w:r>
              <w:rPr>
                <w:b/>
              </w:rPr>
              <w:t>2</w:t>
            </w:r>
          </w:p>
        </w:tc>
        <w:tc>
          <w:tcPr>
            <w:tcW w:w="694" w:type="dxa"/>
            <w:vMerge w:val="restart"/>
            <w:tcBorders>
              <w:top w:val="single" w:sz="4" w:space="0" w:color="auto"/>
              <w:left w:val="single" w:sz="4" w:space="0" w:color="auto"/>
              <w:bottom w:val="single" w:sz="4" w:space="0" w:color="auto"/>
              <w:right w:val="single" w:sz="4" w:space="0" w:color="auto"/>
            </w:tcBorders>
            <w:hideMark/>
          </w:tcPr>
          <w:p w:rsidR="00560F47" w:rsidRPr="00560F47" w:rsidRDefault="00560F47" w:rsidP="00560F47">
            <w:pPr>
              <w:jc w:val="both"/>
              <w:rPr>
                <w:b/>
              </w:rPr>
            </w:pPr>
            <w:r w:rsidRPr="00560F47">
              <w:rPr>
                <w:b/>
              </w:rPr>
              <w:t>38</w:t>
            </w:r>
          </w:p>
        </w:tc>
      </w:tr>
      <w:tr w:rsidR="00560F47" w:rsidRPr="00560F47" w:rsidTr="00234630">
        <w:trPr>
          <w:trHeight w:val="70"/>
        </w:trPr>
        <w:tc>
          <w:tcPr>
            <w:tcW w:w="3343" w:type="dxa"/>
            <w:gridSpan w:val="2"/>
            <w:tcBorders>
              <w:top w:val="single" w:sz="4" w:space="0" w:color="auto"/>
              <w:left w:val="single" w:sz="4" w:space="0" w:color="auto"/>
              <w:bottom w:val="single" w:sz="4" w:space="0" w:color="auto"/>
              <w:right w:val="single" w:sz="4" w:space="0" w:color="auto"/>
            </w:tcBorders>
          </w:tcPr>
          <w:p w:rsidR="00560F47" w:rsidRPr="00560F47" w:rsidRDefault="00560F47" w:rsidP="00560F47">
            <w:pPr>
              <w:jc w:val="both"/>
            </w:pPr>
          </w:p>
        </w:tc>
        <w:tc>
          <w:tcPr>
            <w:tcW w:w="2245" w:type="dxa"/>
            <w:gridSpan w:val="2"/>
            <w:tcBorders>
              <w:top w:val="single" w:sz="4" w:space="0" w:color="auto"/>
              <w:left w:val="single" w:sz="4" w:space="0" w:color="auto"/>
              <w:bottom w:val="single" w:sz="4" w:space="0" w:color="auto"/>
              <w:right w:val="single" w:sz="4" w:space="0" w:color="auto"/>
            </w:tcBorders>
          </w:tcPr>
          <w:p w:rsidR="00560F47" w:rsidRPr="00560F47" w:rsidRDefault="00560F47" w:rsidP="00560F47">
            <w:pPr>
              <w:jc w:val="both"/>
            </w:pPr>
          </w:p>
        </w:tc>
        <w:tc>
          <w:tcPr>
            <w:tcW w:w="2250" w:type="dxa"/>
            <w:gridSpan w:val="4"/>
            <w:tcBorders>
              <w:top w:val="single" w:sz="4" w:space="0" w:color="auto"/>
              <w:left w:val="single" w:sz="4" w:space="0" w:color="auto"/>
              <w:bottom w:val="single" w:sz="4" w:space="0" w:color="auto"/>
              <w:right w:val="single" w:sz="12" w:space="0" w:color="auto"/>
            </w:tcBorders>
          </w:tcPr>
          <w:p w:rsidR="00560F47" w:rsidRPr="00560F47" w:rsidRDefault="00560F47" w:rsidP="00560F47">
            <w:pPr>
              <w:jc w:val="both"/>
            </w:pPr>
          </w:p>
        </w:tc>
        <w:tc>
          <w:tcPr>
            <w:tcW w:w="632" w:type="dxa"/>
            <w:vMerge/>
            <w:tcBorders>
              <w:top w:val="single" w:sz="4" w:space="0" w:color="auto"/>
              <w:left w:val="single" w:sz="12" w:space="0" w:color="auto"/>
              <w:bottom w:val="single" w:sz="4" w:space="0" w:color="auto"/>
              <w:right w:val="single" w:sz="4" w:space="0" w:color="auto"/>
            </w:tcBorders>
            <w:vAlign w:val="center"/>
            <w:hideMark/>
          </w:tcPr>
          <w:p w:rsidR="00560F47" w:rsidRPr="00560F47" w:rsidRDefault="00560F47" w:rsidP="00560F47">
            <w:pPr>
              <w:rPr>
                <w:b/>
              </w:rPr>
            </w:pPr>
          </w:p>
        </w:tc>
        <w:tc>
          <w:tcPr>
            <w:tcW w:w="693" w:type="dxa"/>
            <w:vMerge/>
            <w:tcBorders>
              <w:top w:val="single" w:sz="4" w:space="0" w:color="auto"/>
              <w:left w:val="single" w:sz="4" w:space="0" w:color="auto"/>
              <w:bottom w:val="single" w:sz="4" w:space="0" w:color="auto"/>
              <w:right w:val="single" w:sz="4" w:space="0" w:color="auto"/>
            </w:tcBorders>
            <w:vAlign w:val="center"/>
            <w:hideMark/>
          </w:tcPr>
          <w:p w:rsidR="00560F47" w:rsidRPr="00560F47" w:rsidRDefault="00560F47" w:rsidP="00560F47">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rsidR="00560F47" w:rsidRPr="00560F47" w:rsidRDefault="00560F47" w:rsidP="00560F47">
            <w:pPr>
              <w:rPr>
                <w:b/>
              </w:rPr>
            </w:pPr>
          </w:p>
        </w:tc>
      </w:tr>
      <w:tr w:rsidR="00560F47" w:rsidRPr="00560F47" w:rsidTr="00234630">
        <w:tc>
          <w:tcPr>
            <w:tcW w:w="9857" w:type="dxa"/>
            <w:gridSpan w:val="11"/>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rPr>
                <w:b/>
              </w:rPr>
            </w:pPr>
            <w:r w:rsidRPr="00560F47">
              <w:rPr>
                <w:b/>
              </w:rPr>
              <w:t xml:space="preserve">Přehled o nejvýznamnější publikační a další tvůrčí činnosti nebo další profesní činnosti u odborníků z praxe vztahující se k zabezpečovaným předmětům </w:t>
            </w:r>
          </w:p>
        </w:tc>
      </w:tr>
      <w:tr w:rsidR="00560F47" w:rsidRPr="00560F47" w:rsidTr="00234630">
        <w:trPr>
          <w:trHeight w:val="708"/>
        </w:trPr>
        <w:tc>
          <w:tcPr>
            <w:tcW w:w="9857" w:type="dxa"/>
            <w:gridSpan w:val="11"/>
            <w:tcBorders>
              <w:top w:val="single" w:sz="4" w:space="0" w:color="auto"/>
              <w:left w:val="single" w:sz="4" w:space="0" w:color="auto"/>
              <w:bottom w:val="single" w:sz="4" w:space="0" w:color="auto"/>
              <w:right w:val="single" w:sz="4" w:space="0" w:color="auto"/>
            </w:tcBorders>
            <w:hideMark/>
          </w:tcPr>
          <w:p w:rsidR="00560F47" w:rsidRPr="00560F47" w:rsidRDefault="00560F47" w:rsidP="00560F47">
            <w:pPr>
              <w:jc w:val="both"/>
            </w:pPr>
            <w:r w:rsidRPr="00560F47">
              <w:t>KURUPPUGE, R. H., GREGAR, A. Employees’ organizational preferences: A study on family businesses. </w:t>
            </w:r>
            <w:r w:rsidRPr="00560F47">
              <w:rPr>
                <w:i/>
                <w:iCs/>
                <w:bdr w:val="none" w:sz="0" w:space="0" w:color="auto" w:frame="1"/>
              </w:rPr>
              <w:t>Economics and Sociology</w:t>
            </w:r>
            <w:r w:rsidRPr="00560F47">
              <w:t xml:space="preserve">. 2018, vol. 11, iss. 1, s. 255-266. ISSN 2071-789X. DOI: </w:t>
            </w:r>
            <w:hyperlink r:id="rId24" w:history="1">
              <w:r w:rsidRPr="00560F47">
                <w:rPr>
                  <w:color w:val="0000FF"/>
                  <w:u w:val="single"/>
                </w:rPr>
                <w:t>https://doi.org/10.14254/2071-789X.2018/11-1/17</w:t>
              </w:r>
            </w:hyperlink>
            <w:r w:rsidRPr="00560F47">
              <w:t xml:space="preserve"> (10%)</w:t>
            </w:r>
          </w:p>
          <w:p w:rsidR="00560F47" w:rsidRPr="00560F47" w:rsidRDefault="00560F47" w:rsidP="00560F47">
            <w:pPr>
              <w:jc w:val="both"/>
            </w:pPr>
            <w:r w:rsidRPr="00560F47">
              <w:t xml:space="preserve">SAHA, N., CHATTERJEE, B., GREGAR, A., SAHA, P. The impact of SHRM on sustainable organizational learning and performance development. </w:t>
            </w:r>
            <w:r w:rsidRPr="00560F47">
              <w:rPr>
                <w:i/>
                <w:iCs/>
                <w:bdr w:val="none" w:sz="0" w:space="0" w:color="auto" w:frame="1"/>
              </w:rPr>
              <w:t>International Journal of Organizational Leadership</w:t>
            </w:r>
            <w:r w:rsidRPr="00560F47">
              <w:t>. 2016, vol. 5, iss. 1, s. 63-75. ISSN 2383-1103. Dostupné z: </w:t>
            </w:r>
            <w:hyperlink r:id="rId25" w:history="1">
              <w:r w:rsidRPr="00560F47">
                <w:rPr>
                  <w:color w:val="0000FF"/>
                  <w:u w:val="single"/>
                </w:rPr>
                <w:t>http://aimijournal.com/Jg/0/1/b0ad8f15-aab9-4f7c-925d-62e949e51eca/1</w:t>
              </w:r>
            </w:hyperlink>
            <w:r w:rsidRPr="00560F47">
              <w:t>. (15%)</w:t>
            </w:r>
          </w:p>
          <w:p w:rsidR="00560F47" w:rsidRPr="00560F47" w:rsidRDefault="00560F47" w:rsidP="00560F47">
            <w:pPr>
              <w:jc w:val="both"/>
            </w:pPr>
            <w:r w:rsidRPr="00560F47">
              <w:t xml:space="preserve">PEJŘOVÁ, I., GREGAR, A. Older Workers: Do They Know Their Working Potential? </w:t>
            </w:r>
            <w:r w:rsidRPr="00560F47">
              <w:rPr>
                <w:i/>
              </w:rPr>
              <w:t>In Proceedings of The 3rd International Conference on Finance and Economics ICFE 2016.</w:t>
            </w:r>
            <w:r w:rsidRPr="00560F47">
              <w:t xml:space="preserve"> Vietnam, Ho Chi Minh City: TDTU, 2016, pp. 499-508. ISBN 978-80-7454-599-3. (50%)</w:t>
            </w:r>
          </w:p>
          <w:p w:rsidR="00560F47" w:rsidRPr="00560F47" w:rsidRDefault="00560F47" w:rsidP="00560F47">
            <w:pPr>
              <w:jc w:val="both"/>
            </w:pPr>
            <w:r w:rsidRPr="00560F47">
              <w:t>JAYAWARDENA, C., GREGAR, A. Impact of Strategic Emotional Intelligence to Transformational Leadership of Managers: A Case Study</w:t>
            </w:r>
            <w:r w:rsidRPr="00560F47">
              <w:rPr>
                <w:i/>
              </w:rPr>
              <w:t>. International Journal of Social, Education, Economics and Management Engineering,</w:t>
            </w:r>
            <w:r w:rsidRPr="00560F47">
              <w:t xml:space="preserve"> 2014, Vol. 08, No. 09, pp 182-186. ISSN 1307-6892. (60%)</w:t>
            </w:r>
          </w:p>
          <w:p w:rsidR="00560F47" w:rsidRPr="00560F47" w:rsidRDefault="00560F47" w:rsidP="00560F47">
            <w:pPr>
              <w:jc w:val="both"/>
              <w:rPr>
                <w:rFonts w:ascii="Helvetica" w:hAnsi="Helvetica" w:cs="Helvetica"/>
                <w:color w:val="444444"/>
                <w:sz w:val="18"/>
                <w:szCs w:val="18"/>
                <w:shd w:val="clear" w:color="auto" w:fill="FFFFFF"/>
              </w:rPr>
            </w:pPr>
            <w:r w:rsidRPr="00560F47">
              <w:rPr>
                <w:i/>
              </w:rPr>
              <w:t>Přehled projektové činnosti:</w:t>
            </w:r>
          </w:p>
          <w:p w:rsidR="00560F47" w:rsidRPr="00560F47" w:rsidRDefault="00560F47" w:rsidP="00560F47">
            <w:pPr>
              <w:tabs>
                <w:tab w:val="left" w:pos="709"/>
              </w:tabs>
            </w:pPr>
            <w:r w:rsidRPr="00560F47">
              <w:t>TA ČR TD010129 Výkonový potenciál pracovníků 50+ a specifické formy řízení lidských zdrojů podniku 2012-2013 (hlavní řešitel).</w:t>
            </w:r>
          </w:p>
        </w:tc>
      </w:tr>
      <w:tr w:rsidR="00560F47" w:rsidRPr="00560F47" w:rsidTr="00234630">
        <w:trPr>
          <w:trHeight w:val="218"/>
        </w:trPr>
        <w:tc>
          <w:tcPr>
            <w:tcW w:w="9857" w:type="dxa"/>
            <w:gridSpan w:val="11"/>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rPr>
                <w:b/>
              </w:rPr>
            </w:pPr>
            <w:r w:rsidRPr="00560F47">
              <w:rPr>
                <w:b/>
              </w:rPr>
              <w:t>Působení v zahraničí</w:t>
            </w:r>
          </w:p>
        </w:tc>
      </w:tr>
      <w:tr w:rsidR="00560F47" w:rsidRPr="00560F47" w:rsidTr="00234630">
        <w:trPr>
          <w:trHeight w:val="138"/>
        </w:trPr>
        <w:tc>
          <w:tcPr>
            <w:tcW w:w="9857" w:type="dxa"/>
            <w:gridSpan w:val="11"/>
            <w:tcBorders>
              <w:top w:val="single" w:sz="4" w:space="0" w:color="auto"/>
              <w:left w:val="single" w:sz="4" w:space="0" w:color="auto"/>
              <w:bottom w:val="single" w:sz="4" w:space="0" w:color="auto"/>
              <w:right w:val="single" w:sz="4" w:space="0" w:color="auto"/>
            </w:tcBorders>
          </w:tcPr>
          <w:p w:rsidR="00560F47" w:rsidRPr="00560F47" w:rsidRDefault="00560F47" w:rsidP="00560F47">
            <w:pPr>
              <w:rPr>
                <w:b/>
              </w:rPr>
            </w:pPr>
          </w:p>
        </w:tc>
      </w:tr>
      <w:tr w:rsidR="00560F47" w:rsidRPr="00560F47" w:rsidTr="00234630">
        <w:trPr>
          <w:cantSplit/>
          <w:trHeight w:val="283"/>
        </w:trPr>
        <w:tc>
          <w:tcPr>
            <w:tcW w:w="2514" w:type="dxa"/>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rPr>
                <w:b/>
              </w:rPr>
            </w:pPr>
            <w:r w:rsidRPr="00560F47">
              <w:rPr>
                <w:b/>
              </w:rPr>
              <w:t xml:space="preserve">Podpis </w:t>
            </w:r>
          </w:p>
        </w:tc>
        <w:tc>
          <w:tcPr>
            <w:tcW w:w="4253" w:type="dxa"/>
            <w:gridSpan w:val="5"/>
            <w:tcBorders>
              <w:top w:val="single" w:sz="4" w:space="0" w:color="auto"/>
              <w:left w:val="single" w:sz="4" w:space="0" w:color="auto"/>
              <w:bottom w:val="single" w:sz="4" w:space="0" w:color="auto"/>
              <w:right w:val="single" w:sz="4" w:space="0" w:color="auto"/>
            </w:tcBorders>
          </w:tcPr>
          <w:p w:rsidR="00560F47" w:rsidRPr="00560F47" w:rsidRDefault="00560F47" w:rsidP="00560F47">
            <w:pPr>
              <w:jc w:val="both"/>
            </w:pPr>
          </w:p>
        </w:tc>
        <w:tc>
          <w:tcPr>
            <w:tcW w:w="1071" w:type="dxa"/>
            <w:gridSpan w:val="2"/>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pPr>
            <w:r w:rsidRPr="00560F47">
              <w:rPr>
                <w:b/>
              </w:rPr>
              <w:t>datum</w:t>
            </w:r>
          </w:p>
        </w:tc>
        <w:tc>
          <w:tcPr>
            <w:tcW w:w="2019" w:type="dxa"/>
            <w:gridSpan w:val="3"/>
            <w:tcBorders>
              <w:top w:val="single" w:sz="4" w:space="0" w:color="auto"/>
              <w:left w:val="single" w:sz="4" w:space="0" w:color="auto"/>
              <w:bottom w:val="single" w:sz="4" w:space="0" w:color="auto"/>
              <w:right w:val="single" w:sz="4" w:space="0" w:color="auto"/>
            </w:tcBorders>
          </w:tcPr>
          <w:p w:rsidR="00560F47" w:rsidRPr="00560F47" w:rsidRDefault="00560F47" w:rsidP="00560F47">
            <w:pPr>
              <w:jc w:val="both"/>
            </w:pPr>
          </w:p>
        </w:tc>
      </w:tr>
    </w:tbl>
    <w:p w:rsidR="004842AA" w:rsidRDefault="004842AA">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450F1" w:rsidTr="002450F1">
        <w:tc>
          <w:tcPr>
            <w:tcW w:w="9859" w:type="dxa"/>
            <w:gridSpan w:val="11"/>
            <w:tcBorders>
              <w:bottom w:val="double" w:sz="4" w:space="0" w:color="auto"/>
            </w:tcBorders>
            <w:shd w:val="clear" w:color="auto" w:fill="BDD6EE"/>
          </w:tcPr>
          <w:p w:rsidR="002450F1" w:rsidRDefault="002450F1" w:rsidP="002450F1">
            <w:pPr>
              <w:jc w:val="both"/>
              <w:rPr>
                <w:b/>
                <w:sz w:val="28"/>
              </w:rPr>
            </w:pPr>
            <w:r>
              <w:rPr>
                <w:b/>
                <w:sz w:val="28"/>
              </w:rPr>
              <w:lastRenderedPageBreak/>
              <w:t>C-I – Personální zabezpečení</w:t>
            </w:r>
          </w:p>
        </w:tc>
      </w:tr>
      <w:tr w:rsidR="002450F1" w:rsidTr="002450F1">
        <w:tc>
          <w:tcPr>
            <w:tcW w:w="2518" w:type="dxa"/>
            <w:tcBorders>
              <w:top w:val="double" w:sz="4" w:space="0" w:color="auto"/>
            </w:tcBorders>
            <w:shd w:val="clear" w:color="auto" w:fill="F7CAAC"/>
          </w:tcPr>
          <w:p w:rsidR="002450F1" w:rsidRDefault="002450F1" w:rsidP="002450F1">
            <w:pPr>
              <w:jc w:val="both"/>
              <w:rPr>
                <w:b/>
              </w:rPr>
            </w:pPr>
            <w:r>
              <w:rPr>
                <w:b/>
              </w:rPr>
              <w:t>Vysoká škola</w:t>
            </w:r>
          </w:p>
        </w:tc>
        <w:tc>
          <w:tcPr>
            <w:tcW w:w="7341" w:type="dxa"/>
            <w:gridSpan w:val="10"/>
          </w:tcPr>
          <w:p w:rsidR="002450F1" w:rsidRDefault="002450F1" w:rsidP="002450F1">
            <w:pPr>
              <w:jc w:val="both"/>
            </w:pPr>
            <w:r>
              <w:t>Univerzita Tomáše Bati ve Zlíně</w:t>
            </w:r>
          </w:p>
        </w:tc>
      </w:tr>
      <w:tr w:rsidR="002450F1" w:rsidTr="002450F1">
        <w:tc>
          <w:tcPr>
            <w:tcW w:w="2518" w:type="dxa"/>
            <w:shd w:val="clear" w:color="auto" w:fill="F7CAAC"/>
          </w:tcPr>
          <w:p w:rsidR="002450F1" w:rsidRDefault="002450F1" w:rsidP="002450F1">
            <w:pPr>
              <w:jc w:val="both"/>
              <w:rPr>
                <w:b/>
              </w:rPr>
            </w:pPr>
            <w:r>
              <w:rPr>
                <w:b/>
              </w:rPr>
              <w:t>Součást vysoké školy</w:t>
            </w:r>
          </w:p>
        </w:tc>
        <w:tc>
          <w:tcPr>
            <w:tcW w:w="7341" w:type="dxa"/>
            <w:gridSpan w:val="10"/>
          </w:tcPr>
          <w:p w:rsidR="002450F1" w:rsidRDefault="002450F1" w:rsidP="002450F1">
            <w:pPr>
              <w:jc w:val="both"/>
            </w:pPr>
            <w:r>
              <w:t>Fakulta managementu a ekonomiky</w:t>
            </w:r>
          </w:p>
        </w:tc>
      </w:tr>
      <w:tr w:rsidR="002450F1" w:rsidTr="002450F1">
        <w:tc>
          <w:tcPr>
            <w:tcW w:w="2518" w:type="dxa"/>
            <w:shd w:val="clear" w:color="auto" w:fill="F7CAAC"/>
          </w:tcPr>
          <w:p w:rsidR="002450F1" w:rsidRDefault="002450F1" w:rsidP="002450F1">
            <w:pPr>
              <w:jc w:val="both"/>
              <w:rPr>
                <w:b/>
              </w:rPr>
            </w:pPr>
            <w:r>
              <w:rPr>
                <w:b/>
              </w:rPr>
              <w:t>Název studijního programu</w:t>
            </w:r>
          </w:p>
        </w:tc>
        <w:tc>
          <w:tcPr>
            <w:tcW w:w="7341" w:type="dxa"/>
            <w:gridSpan w:val="10"/>
          </w:tcPr>
          <w:p w:rsidR="002450F1" w:rsidRDefault="00914242" w:rsidP="002450F1">
            <w:pPr>
              <w:jc w:val="both"/>
            </w:pPr>
            <w:r>
              <w:t>Management and Marketing</w:t>
            </w:r>
          </w:p>
        </w:tc>
      </w:tr>
      <w:tr w:rsidR="002450F1" w:rsidTr="002450F1">
        <w:tc>
          <w:tcPr>
            <w:tcW w:w="2518" w:type="dxa"/>
            <w:shd w:val="clear" w:color="auto" w:fill="F7CAAC"/>
          </w:tcPr>
          <w:p w:rsidR="002450F1" w:rsidRDefault="002450F1" w:rsidP="002450F1">
            <w:pPr>
              <w:jc w:val="both"/>
              <w:rPr>
                <w:b/>
              </w:rPr>
            </w:pPr>
            <w:r>
              <w:rPr>
                <w:b/>
              </w:rPr>
              <w:t>Jméno a příjmení</w:t>
            </w:r>
          </w:p>
        </w:tc>
        <w:tc>
          <w:tcPr>
            <w:tcW w:w="4536" w:type="dxa"/>
            <w:gridSpan w:val="5"/>
          </w:tcPr>
          <w:p w:rsidR="002450F1" w:rsidRDefault="002450F1" w:rsidP="002450F1">
            <w:pPr>
              <w:jc w:val="both"/>
            </w:pPr>
            <w:r>
              <w:t>Lubor HOMOLKA</w:t>
            </w:r>
          </w:p>
        </w:tc>
        <w:tc>
          <w:tcPr>
            <w:tcW w:w="709" w:type="dxa"/>
            <w:shd w:val="clear" w:color="auto" w:fill="F7CAAC"/>
          </w:tcPr>
          <w:p w:rsidR="002450F1" w:rsidRDefault="002450F1" w:rsidP="002450F1">
            <w:pPr>
              <w:jc w:val="both"/>
              <w:rPr>
                <w:b/>
              </w:rPr>
            </w:pPr>
            <w:r>
              <w:rPr>
                <w:b/>
              </w:rPr>
              <w:t>Tituly</w:t>
            </w:r>
          </w:p>
        </w:tc>
        <w:tc>
          <w:tcPr>
            <w:tcW w:w="2096" w:type="dxa"/>
            <w:gridSpan w:val="4"/>
          </w:tcPr>
          <w:p w:rsidR="002450F1" w:rsidRDefault="002450F1" w:rsidP="002450F1">
            <w:pPr>
              <w:jc w:val="both"/>
            </w:pPr>
            <w:r>
              <w:t>Ing., Ph.D.</w:t>
            </w:r>
          </w:p>
        </w:tc>
      </w:tr>
      <w:tr w:rsidR="002450F1" w:rsidTr="002450F1">
        <w:tc>
          <w:tcPr>
            <w:tcW w:w="2518" w:type="dxa"/>
            <w:shd w:val="clear" w:color="auto" w:fill="F7CAAC"/>
          </w:tcPr>
          <w:p w:rsidR="002450F1" w:rsidRDefault="002450F1" w:rsidP="002450F1">
            <w:pPr>
              <w:jc w:val="both"/>
              <w:rPr>
                <w:b/>
              </w:rPr>
            </w:pPr>
            <w:r>
              <w:rPr>
                <w:b/>
              </w:rPr>
              <w:t>Rok narození</w:t>
            </w:r>
          </w:p>
        </w:tc>
        <w:tc>
          <w:tcPr>
            <w:tcW w:w="829" w:type="dxa"/>
          </w:tcPr>
          <w:p w:rsidR="002450F1" w:rsidRDefault="002450F1" w:rsidP="002450F1">
            <w:pPr>
              <w:jc w:val="both"/>
            </w:pPr>
            <w:r>
              <w:t>1985</w:t>
            </w:r>
          </w:p>
        </w:tc>
        <w:tc>
          <w:tcPr>
            <w:tcW w:w="1721" w:type="dxa"/>
            <w:shd w:val="clear" w:color="auto" w:fill="F7CAAC"/>
          </w:tcPr>
          <w:p w:rsidR="002450F1" w:rsidRDefault="002450F1" w:rsidP="002450F1">
            <w:pPr>
              <w:jc w:val="both"/>
              <w:rPr>
                <w:b/>
              </w:rPr>
            </w:pPr>
            <w:r>
              <w:rPr>
                <w:b/>
              </w:rPr>
              <w:t>typ vztahu k VŠ</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09" w:type="dxa"/>
          </w:tcPr>
          <w:p w:rsidR="002450F1" w:rsidRDefault="002450F1" w:rsidP="002450F1">
            <w:pPr>
              <w:jc w:val="both"/>
            </w:pPr>
            <w:r>
              <w:t>40</w:t>
            </w:r>
          </w:p>
        </w:tc>
        <w:tc>
          <w:tcPr>
            <w:tcW w:w="709" w:type="dxa"/>
            <w:gridSpan w:val="2"/>
            <w:shd w:val="clear" w:color="auto" w:fill="F7CAAC"/>
          </w:tcPr>
          <w:p w:rsidR="002450F1" w:rsidRDefault="002450F1" w:rsidP="002450F1">
            <w:pPr>
              <w:jc w:val="both"/>
              <w:rPr>
                <w:b/>
              </w:rPr>
            </w:pPr>
            <w:r>
              <w:rPr>
                <w:b/>
              </w:rPr>
              <w:t>do kdy</w:t>
            </w:r>
          </w:p>
        </w:tc>
        <w:tc>
          <w:tcPr>
            <w:tcW w:w="1387" w:type="dxa"/>
            <w:gridSpan w:val="2"/>
          </w:tcPr>
          <w:p w:rsidR="002450F1" w:rsidRDefault="002450F1" w:rsidP="002450F1">
            <w:pPr>
              <w:jc w:val="both"/>
            </w:pPr>
            <w:r>
              <w:t>N</w:t>
            </w:r>
          </w:p>
        </w:tc>
      </w:tr>
      <w:tr w:rsidR="002450F1" w:rsidTr="002450F1">
        <w:tc>
          <w:tcPr>
            <w:tcW w:w="5068" w:type="dxa"/>
            <w:gridSpan w:val="3"/>
            <w:shd w:val="clear" w:color="auto" w:fill="F7CAAC"/>
          </w:tcPr>
          <w:p w:rsidR="002450F1" w:rsidRDefault="002450F1" w:rsidP="002450F1">
            <w:pPr>
              <w:jc w:val="both"/>
              <w:rPr>
                <w:b/>
              </w:rPr>
            </w:pPr>
            <w:r>
              <w:rPr>
                <w:b/>
              </w:rPr>
              <w:t>Typ vztahu na součásti VŠ, která uskutečňuje st. program</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09" w:type="dxa"/>
          </w:tcPr>
          <w:p w:rsidR="002450F1" w:rsidRDefault="002450F1" w:rsidP="002450F1">
            <w:pPr>
              <w:jc w:val="both"/>
            </w:pPr>
            <w:r>
              <w:t>40</w:t>
            </w:r>
          </w:p>
        </w:tc>
        <w:tc>
          <w:tcPr>
            <w:tcW w:w="709" w:type="dxa"/>
            <w:gridSpan w:val="2"/>
            <w:shd w:val="clear" w:color="auto" w:fill="F7CAAC"/>
          </w:tcPr>
          <w:p w:rsidR="002450F1" w:rsidRDefault="002450F1" w:rsidP="002450F1">
            <w:pPr>
              <w:jc w:val="both"/>
              <w:rPr>
                <w:b/>
              </w:rPr>
            </w:pPr>
            <w:r>
              <w:rPr>
                <w:b/>
              </w:rPr>
              <w:t>do kdy</w:t>
            </w:r>
          </w:p>
        </w:tc>
        <w:tc>
          <w:tcPr>
            <w:tcW w:w="1387" w:type="dxa"/>
            <w:gridSpan w:val="2"/>
          </w:tcPr>
          <w:p w:rsidR="002450F1" w:rsidRDefault="002450F1" w:rsidP="002450F1">
            <w:pPr>
              <w:jc w:val="both"/>
            </w:pPr>
            <w:r>
              <w:t>N</w:t>
            </w:r>
          </w:p>
        </w:tc>
      </w:tr>
      <w:tr w:rsidR="002450F1" w:rsidTr="002450F1">
        <w:tc>
          <w:tcPr>
            <w:tcW w:w="6060" w:type="dxa"/>
            <w:gridSpan w:val="5"/>
            <w:shd w:val="clear" w:color="auto" w:fill="F7CAAC"/>
          </w:tcPr>
          <w:p w:rsidR="002450F1" w:rsidRDefault="002450F1" w:rsidP="002450F1">
            <w:pPr>
              <w:jc w:val="both"/>
            </w:pPr>
            <w:r>
              <w:rPr>
                <w:b/>
              </w:rPr>
              <w:t>Další současná působení jako akademický pracovník na jiných VŠ</w:t>
            </w:r>
          </w:p>
        </w:tc>
        <w:tc>
          <w:tcPr>
            <w:tcW w:w="1703" w:type="dxa"/>
            <w:gridSpan w:val="2"/>
            <w:shd w:val="clear" w:color="auto" w:fill="F7CAAC"/>
          </w:tcPr>
          <w:p w:rsidR="002450F1" w:rsidRDefault="002450F1" w:rsidP="002450F1">
            <w:pPr>
              <w:jc w:val="both"/>
              <w:rPr>
                <w:b/>
              </w:rPr>
            </w:pPr>
            <w:r>
              <w:rPr>
                <w:b/>
              </w:rPr>
              <w:t>typ prac. vztahu</w:t>
            </w:r>
          </w:p>
        </w:tc>
        <w:tc>
          <w:tcPr>
            <w:tcW w:w="2096" w:type="dxa"/>
            <w:gridSpan w:val="4"/>
            <w:shd w:val="clear" w:color="auto" w:fill="F7CAAC"/>
          </w:tcPr>
          <w:p w:rsidR="002450F1" w:rsidRDefault="002450F1" w:rsidP="002450F1">
            <w:pPr>
              <w:jc w:val="both"/>
              <w:rPr>
                <w:b/>
              </w:rPr>
            </w:pPr>
            <w:r>
              <w:rPr>
                <w:b/>
              </w:rPr>
              <w:t>Rozsah</w:t>
            </w: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9859" w:type="dxa"/>
            <w:gridSpan w:val="11"/>
            <w:shd w:val="clear" w:color="auto" w:fill="F7CAAC"/>
          </w:tcPr>
          <w:p w:rsidR="002450F1" w:rsidRDefault="002450F1" w:rsidP="002450F1">
            <w:pPr>
              <w:jc w:val="both"/>
            </w:pPr>
            <w:r>
              <w:rPr>
                <w:b/>
              </w:rPr>
              <w:t>Předměty příslušného studijního programu a způsob zapojení do jejich výuky, příp. další zapojení do uskutečňování studijního programu</w:t>
            </w:r>
          </w:p>
        </w:tc>
      </w:tr>
      <w:tr w:rsidR="002450F1" w:rsidTr="002450F1">
        <w:trPr>
          <w:trHeight w:val="813"/>
        </w:trPr>
        <w:tc>
          <w:tcPr>
            <w:tcW w:w="9859" w:type="dxa"/>
            <w:gridSpan w:val="11"/>
            <w:tcBorders>
              <w:top w:val="nil"/>
            </w:tcBorders>
          </w:tcPr>
          <w:p w:rsidR="002450F1" w:rsidRDefault="005108A8" w:rsidP="002450F1">
            <w:pPr>
              <w:jc w:val="both"/>
            </w:pPr>
            <w:r w:rsidRPr="005108A8">
              <w:t xml:space="preserve">Econometrics </w:t>
            </w:r>
            <w:r w:rsidR="002450F1">
              <w:t xml:space="preserve">– </w:t>
            </w:r>
            <w:r>
              <w:t>garant, přednášející (6</w:t>
            </w:r>
            <w:r w:rsidR="002450F1">
              <w:t>0%)</w:t>
            </w:r>
          </w:p>
          <w:p w:rsidR="005108A8" w:rsidRDefault="005108A8" w:rsidP="002450F1">
            <w:pPr>
              <w:jc w:val="both"/>
            </w:pPr>
            <w:r>
              <w:t>Risk M</w:t>
            </w:r>
            <w:r w:rsidRPr="00D22D61">
              <w:t>anagement</w:t>
            </w:r>
            <w:r>
              <w:t xml:space="preserve"> – garant, přednášející (60%)</w:t>
            </w:r>
          </w:p>
        </w:tc>
      </w:tr>
      <w:tr w:rsidR="002450F1" w:rsidTr="002450F1">
        <w:tc>
          <w:tcPr>
            <w:tcW w:w="9859" w:type="dxa"/>
            <w:gridSpan w:val="11"/>
            <w:shd w:val="clear" w:color="auto" w:fill="F7CAAC"/>
          </w:tcPr>
          <w:p w:rsidR="002450F1" w:rsidRDefault="002450F1" w:rsidP="002450F1">
            <w:pPr>
              <w:jc w:val="both"/>
            </w:pPr>
            <w:r>
              <w:rPr>
                <w:b/>
              </w:rPr>
              <w:t xml:space="preserve">Údaje o vzdělání na VŠ </w:t>
            </w:r>
          </w:p>
        </w:tc>
      </w:tr>
      <w:tr w:rsidR="002450F1" w:rsidTr="002450F1">
        <w:trPr>
          <w:trHeight w:val="743"/>
        </w:trPr>
        <w:tc>
          <w:tcPr>
            <w:tcW w:w="9859" w:type="dxa"/>
            <w:gridSpan w:val="11"/>
          </w:tcPr>
          <w:p w:rsidR="002450F1" w:rsidRPr="009C77D2" w:rsidRDefault="002450F1" w:rsidP="002450F1">
            <w:pPr>
              <w:jc w:val="both"/>
              <w:rPr>
                <w:color w:val="000000"/>
                <w:szCs w:val="24"/>
              </w:rPr>
            </w:pPr>
            <w:r>
              <w:rPr>
                <w:b/>
              </w:rPr>
              <w:t>2010-</w:t>
            </w:r>
            <w:r w:rsidRPr="00A32BF6">
              <w:rPr>
                <w:b/>
              </w:rPr>
              <w:t>2015</w:t>
            </w:r>
            <w:r w:rsidRPr="009C77D2">
              <w:t xml:space="preserve"> </w:t>
            </w:r>
            <w:r>
              <w:t xml:space="preserve">  </w:t>
            </w:r>
            <w:r w:rsidRPr="009C77D2">
              <w:rPr>
                <w:color w:val="000000"/>
                <w:szCs w:val="24"/>
              </w:rPr>
              <w:t>Univerzita Tomáše Bati ve Zlíně, Fakulta managementu a ekonomiky, obor Finance (</w:t>
            </w:r>
            <w:r w:rsidRPr="00A32BF6">
              <w:rPr>
                <w:b/>
                <w:color w:val="000000"/>
                <w:szCs w:val="24"/>
              </w:rPr>
              <w:t>Ph.D.</w:t>
            </w:r>
            <w:r w:rsidRPr="009C77D2">
              <w:rPr>
                <w:color w:val="000000"/>
                <w:szCs w:val="24"/>
              </w:rPr>
              <w:t>)</w:t>
            </w:r>
          </w:p>
          <w:p w:rsidR="002450F1" w:rsidRPr="009C77D2" w:rsidRDefault="002450F1" w:rsidP="002450F1">
            <w:pPr>
              <w:jc w:val="both"/>
              <w:rPr>
                <w:color w:val="000000"/>
                <w:szCs w:val="24"/>
              </w:rPr>
            </w:pPr>
            <w:r>
              <w:rPr>
                <w:b/>
              </w:rPr>
              <w:t>2008-</w:t>
            </w:r>
            <w:r w:rsidRPr="00A32BF6">
              <w:rPr>
                <w:b/>
              </w:rPr>
              <w:t>2010</w:t>
            </w:r>
            <w:r w:rsidRPr="009C77D2">
              <w:rPr>
                <w:b/>
              </w:rPr>
              <w:t xml:space="preserve"> </w:t>
            </w:r>
            <w:r>
              <w:rPr>
                <w:b/>
              </w:rPr>
              <w:t xml:space="preserve">  </w:t>
            </w:r>
            <w:r w:rsidRPr="009A3584">
              <w:rPr>
                <w:color w:val="000000"/>
                <w:szCs w:val="24"/>
              </w:rPr>
              <w:t>Univerzita Tomáše Bati ve Zlíně, Fakulta managementu a ekonomiky, obor</w:t>
            </w:r>
            <w:r>
              <w:rPr>
                <w:color w:val="000000"/>
                <w:szCs w:val="24"/>
              </w:rPr>
              <w:t xml:space="preserve"> Finance (</w:t>
            </w:r>
            <w:r w:rsidRPr="00A32BF6">
              <w:rPr>
                <w:b/>
                <w:color w:val="000000"/>
                <w:szCs w:val="24"/>
              </w:rPr>
              <w:t>Ing.</w:t>
            </w:r>
            <w:r>
              <w:rPr>
                <w:color w:val="000000"/>
                <w:szCs w:val="24"/>
              </w:rPr>
              <w:t>)</w:t>
            </w:r>
          </w:p>
          <w:p w:rsidR="002450F1" w:rsidRPr="009C77D2" w:rsidRDefault="002450F1" w:rsidP="002450F1">
            <w:pPr>
              <w:jc w:val="both"/>
              <w:rPr>
                <w:color w:val="000000"/>
                <w:szCs w:val="24"/>
              </w:rPr>
            </w:pPr>
            <w:r>
              <w:rPr>
                <w:b/>
              </w:rPr>
              <w:t>2005-</w:t>
            </w:r>
            <w:r w:rsidRPr="00A32BF6">
              <w:rPr>
                <w:b/>
              </w:rPr>
              <w:t>2008</w:t>
            </w:r>
            <w:r w:rsidRPr="009C77D2">
              <w:rPr>
                <w:b/>
              </w:rPr>
              <w:t xml:space="preserve"> </w:t>
            </w:r>
            <w:r>
              <w:rPr>
                <w:b/>
              </w:rPr>
              <w:t xml:space="preserve">  </w:t>
            </w:r>
            <w:r w:rsidRPr="009A3584">
              <w:rPr>
                <w:color w:val="000000"/>
                <w:szCs w:val="24"/>
              </w:rPr>
              <w:t>Univerzita Tomáše Bati ve Zlíně, Fakulta managementu a ekonomiky, obor Ekonomika a management</w:t>
            </w:r>
            <w:r>
              <w:rPr>
                <w:color w:val="000000"/>
                <w:szCs w:val="24"/>
              </w:rPr>
              <w:t xml:space="preserve"> (</w:t>
            </w:r>
            <w:r w:rsidRPr="00A32BF6">
              <w:rPr>
                <w:b/>
                <w:color w:val="000000"/>
                <w:szCs w:val="24"/>
              </w:rPr>
              <w:t>Bc.</w:t>
            </w:r>
            <w:r>
              <w:rPr>
                <w:color w:val="000000"/>
                <w:szCs w:val="24"/>
              </w:rPr>
              <w:t>)</w:t>
            </w:r>
          </w:p>
        </w:tc>
      </w:tr>
      <w:tr w:rsidR="002450F1" w:rsidTr="002450F1">
        <w:tc>
          <w:tcPr>
            <w:tcW w:w="9859" w:type="dxa"/>
            <w:gridSpan w:val="11"/>
            <w:shd w:val="clear" w:color="auto" w:fill="F7CAAC"/>
          </w:tcPr>
          <w:p w:rsidR="002450F1" w:rsidRDefault="002450F1" w:rsidP="002450F1">
            <w:pPr>
              <w:jc w:val="both"/>
              <w:rPr>
                <w:b/>
              </w:rPr>
            </w:pPr>
            <w:r>
              <w:rPr>
                <w:b/>
              </w:rPr>
              <w:t>Údaje o odborném působení od absolvování VŠ</w:t>
            </w:r>
          </w:p>
        </w:tc>
      </w:tr>
      <w:tr w:rsidR="002450F1" w:rsidTr="002450F1">
        <w:trPr>
          <w:trHeight w:val="730"/>
        </w:trPr>
        <w:tc>
          <w:tcPr>
            <w:tcW w:w="9859" w:type="dxa"/>
            <w:gridSpan w:val="11"/>
          </w:tcPr>
          <w:p w:rsidR="002450F1" w:rsidRDefault="002450F1" w:rsidP="002450F1">
            <w:pPr>
              <w:tabs>
                <w:tab w:val="left" w:pos="2127"/>
              </w:tabs>
              <w:autoSpaceDE w:val="0"/>
              <w:autoSpaceDN w:val="0"/>
              <w:adjustRightInd w:val="0"/>
              <w:rPr>
                <w:color w:val="000000"/>
                <w:szCs w:val="24"/>
              </w:rPr>
            </w:pPr>
            <w:r>
              <w:rPr>
                <w:b/>
                <w:bCs/>
                <w:color w:val="000000"/>
                <w:szCs w:val="24"/>
              </w:rPr>
              <w:t xml:space="preserve">02/2004 - 12/2004:  </w:t>
            </w:r>
            <w:r>
              <w:rPr>
                <w:bCs/>
                <w:color w:val="000000"/>
                <w:szCs w:val="24"/>
              </w:rPr>
              <w:t>SAB Finance a.s., o</w:t>
            </w:r>
            <w:r w:rsidRPr="008E460F">
              <w:rPr>
                <w:bCs/>
                <w:color w:val="000000"/>
                <w:szCs w:val="24"/>
              </w:rPr>
              <w:t xml:space="preserve">bor praxe: </w:t>
            </w:r>
            <w:r>
              <w:rPr>
                <w:color w:val="000000"/>
                <w:szCs w:val="24"/>
              </w:rPr>
              <w:t>Finance, Řízení rizik</w:t>
            </w:r>
          </w:p>
          <w:p w:rsidR="002450F1" w:rsidRDefault="002450F1" w:rsidP="002450F1">
            <w:pPr>
              <w:tabs>
                <w:tab w:val="left" w:pos="2127"/>
              </w:tabs>
              <w:autoSpaceDE w:val="0"/>
              <w:autoSpaceDN w:val="0"/>
              <w:adjustRightInd w:val="0"/>
              <w:rPr>
                <w:color w:val="000000"/>
                <w:szCs w:val="24"/>
              </w:rPr>
            </w:pPr>
            <w:r>
              <w:rPr>
                <w:b/>
                <w:color w:val="000000"/>
                <w:szCs w:val="24"/>
              </w:rPr>
              <w:t>02</w:t>
            </w:r>
            <w:r w:rsidRPr="00B10230">
              <w:rPr>
                <w:b/>
                <w:color w:val="000000"/>
                <w:szCs w:val="24"/>
              </w:rPr>
              <w:t>/20</w:t>
            </w:r>
            <w:r>
              <w:rPr>
                <w:b/>
                <w:color w:val="000000"/>
                <w:szCs w:val="24"/>
              </w:rPr>
              <w:t>16</w:t>
            </w:r>
            <w:r w:rsidRPr="00B10230">
              <w:rPr>
                <w:b/>
                <w:color w:val="000000"/>
                <w:szCs w:val="24"/>
              </w:rPr>
              <w:t xml:space="preserve"> – </w:t>
            </w:r>
            <w:r>
              <w:rPr>
                <w:b/>
                <w:color w:val="000000"/>
                <w:szCs w:val="24"/>
              </w:rPr>
              <w:t>05/2017</w:t>
            </w:r>
            <w:r w:rsidRPr="00B10230">
              <w:rPr>
                <w:b/>
                <w:color w:val="000000"/>
                <w:szCs w:val="24"/>
              </w:rPr>
              <w:t>:</w:t>
            </w:r>
            <w:r>
              <w:rPr>
                <w:color w:val="000000"/>
                <w:szCs w:val="24"/>
              </w:rPr>
              <w:t xml:space="preserve"> Senior Analyst, Baoviet Securities (Vietnam), obor praxe: Analýza trhu, Prediktivní modelování</w:t>
            </w:r>
          </w:p>
          <w:p w:rsidR="002450F1" w:rsidRPr="00AE2EBC" w:rsidRDefault="002450F1" w:rsidP="002450F1">
            <w:pPr>
              <w:tabs>
                <w:tab w:val="left" w:pos="2127"/>
              </w:tabs>
              <w:autoSpaceDE w:val="0"/>
              <w:autoSpaceDN w:val="0"/>
              <w:adjustRightInd w:val="0"/>
              <w:rPr>
                <w:color w:val="000000"/>
                <w:szCs w:val="24"/>
              </w:rPr>
            </w:pPr>
            <w:r>
              <w:rPr>
                <w:b/>
                <w:color w:val="000000"/>
                <w:szCs w:val="24"/>
              </w:rPr>
              <w:t xml:space="preserve">09/2017 – dosud:    </w:t>
            </w:r>
            <w:r>
              <w:rPr>
                <w:color w:val="000000"/>
                <w:szCs w:val="24"/>
              </w:rPr>
              <w:t>UTB ve Zlíně, Fakulta managementu a ekonomiky, akademický pracovník</w:t>
            </w:r>
          </w:p>
        </w:tc>
      </w:tr>
      <w:tr w:rsidR="002450F1" w:rsidTr="002450F1">
        <w:trPr>
          <w:trHeight w:val="250"/>
        </w:trPr>
        <w:tc>
          <w:tcPr>
            <w:tcW w:w="9859" w:type="dxa"/>
            <w:gridSpan w:val="11"/>
            <w:shd w:val="clear" w:color="auto" w:fill="F7CAAC"/>
          </w:tcPr>
          <w:p w:rsidR="002450F1" w:rsidRDefault="002450F1" w:rsidP="002450F1">
            <w:pPr>
              <w:jc w:val="both"/>
            </w:pPr>
            <w:r>
              <w:rPr>
                <w:b/>
              </w:rPr>
              <w:t>Zkušenosti s vedením kvalifikačních a rigorózních prací</w:t>
            </w:r>
          </w:p>
        </w:tc>
      </w:tr>
      <w:tr w:rsidR="002450F1" w:rsidTr="002450F1">
        <w:trPr>
          <w:trHeight w:val="303"/>
        </w:trPr>
        <w:tc>
          <w:tcPr>
            <w:tcW w:w="9859" w:type="dxa"/>
            <w:gridSpan w:val="11"/>
          </w:tcPr>
          <w:p w:rsidR="002450F1" w:rsidRDefault="002450F1" w:rsidP="002450F1">
            <w:pPr>
              <w:jc w:val="both"/>
            </w:pPr>
            <w:r>
              <w:t xml:space="preserve">Počet vedených bakalářských prací – 1 </w:t>
            </w:r>
          </w:p>
          <w:p w:rsidR="002450F1" w:rsidRDefault="002450F1" w:rsidP="002450F1">
            <w:pPr>
              <w:jc w:val="both"/>
            </w:pPr>
            <w:r>
              <w:t>Konzultant disertační práce - 1</w:t>
            </w:r>
          </w:p>
        </w:tc>
      </w:tr>
      <w:tr w:rsidR="002450F1" w:rsidTr="002450F1">
        <w:trPr>
          <w:cantSplit/>
        </w:trPr>
        <w:tc>
          <w:tcPr>
            <w:tcW w:w="3347" w:type="dxa"/>
            <w:gridSpan w:val="2"/>
            <w:tcBorders>
              <w:top w:val="single" w:sz="12" w:space="0" w:color="auto"/>
            </w:tcBorders>
            <w:shd w:val="clear" w:color="auto" w:fill="F7CAAC"/>
          </w:tcPr>
          <w:p w:rsidR="002450F1" w:rsidRDefault="002450F1" w:rsidP="002450F1">
            <w:pPr>
              <w:jc w:val="both"/>
            </w:pPr>
            <w:r>
              <w:rPr>
                <w:b/>
              </w:rPr>
              <w:t xml:space="preserve">Obor habilitačního řízení </w:t>
            </w:r>
          </w:p>
        </w:tc>
        <w:tc>
          <w:tcPr>
            <w:tcW w:w="2245" w:type="dxa"/>
            <w:gridSpan w:val="2"/>
            <w:tcBorders>
              <w:top w:val="single" w:sz="12" w:space="0" w:color="auto"/>
            </w:tcBorders>
            <w:shd w:val="clear" w:color="auto" w:fill="F7CAAC"/>
          </w:tcPr>
          <w:p w:rsidR="002450F1" w:rsidRDefault="002450F1" w:rsidP="002450F1">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450F1" w:rsidRDefault="002450F1" w:rsidP="002450F1">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450F1" w:rsidRDefault="002450F1" w:rsidP="002450F1">
            <w:pPr>
              <w:jc w:val="both"/>
              <w:rPr>
                <w:b/>
              </w:rPr>
            </w:pPr>
            <w:r>
              <w:rPr>
                <w:b/>
              </w:rPr>
              <w:t>Ohlasy publikací</w:t>
            </w:r>
          </w:p>
        </w:tc>
      </w:tr>
      <w:tr w:rsidR="002450F1" w:rsidTr="002450F1">
        <w:trPr>
          <w:cantSplit/>
        </w:trPr>
        <w:tc>
          <w:tcPr>
            <w:tcW w:w="3347" w:type="dxa"/>
            <w:gridSpan w:val="2"/>
          </w:tcPr>
          <w:p w:rsidR="002450F1" w:rsidRDefault="002450F1" w:rsidP="002450F1">
            <w:pPr>
              <w:jc w:val="both"/>
            </w:pPr>
          </w:p>
        </w:tc>
        <w:tc>
          <w:tcPr>
            <w:tcW w:w="2245" w:type="dxa"/>
            <w:gridSpan w:val="2"/>
          </w:tcPr>
          <w:p w:rsidR="002450F1" w:rsidRDefault="002450F1" w:rsidP="002450F1">
            <w:pPr>
              <w:jc w:val="both"/>
            </w:pPr>
          </w:p>
        </w:tc>
        <w:tc>
          <w:tcPr>
            <w:tcW w:w="2248" w:type="dxa"/>
            <w:gridSpan w:val="4"/>
            <w:tcBorders>
              <w:right w:val="single" w:sz="12" w:space="0" w:color="auto"/>
            </w:tcBorders>
          </w:tcPr>
          <w:p w:rsidR="002450F1" w:rsidRDefault="002450F1" w:rsidP="002450F1">
            <w:pPr>
              <w:jc w:val="both"/>
            </w:pPr>
          </w:p>
        </w:tc>
        <w:tc>
          <w:tcPr>
            <w:tcW w:w="632" w:type="dxa"/>
            <w:tcBorders>
              <w:left w:val="single" w:sz="12" w:space="0" w:color="auto"/>
            </w:tcBorders>
            <w:shd w:val="clear" w:color="auto" w:fill="F7CAAC"/>
          </w:tcPr>
          <w:p w:rsidR="002450F1" w:rsidRDefault="002450F1" w:rsidP="002450F1">
            <w:pPr>
              <w:jc w:val="both"/>
            </w:pPr>
            <w:r>
              <w:rPr>
                <w:b/>
              </w:rPr>
              <w:t>WOS</w:t>
            </w:r>
          </w:p>
        </w:tc>
        <w:tc>
          <w:tcPr>
            <w:tcW w:w="693" w:type="dxa"/>
            <w:shd w:val="clear" w:color="auto" w:fill="F7CAAC"/>
          </w:tcPr>
          <w:p w:rsidR="002450F1" w:rsidRDefault="002450F1" w:rsidP="002450F1">
            <w:pPr>
              <w:jc w:val="both"/>
              <w:rPr>
                <w:sz w:val="18"/>
              </w:rPr>
            </w:pPr>
            <w:r>
              <w:rPr>
                <w:b/>
                <w:sz w:val="18"/>
              </w:rPr>
              <w:t>Scopus</w:t>
            </w:r>
          </w:p>
        </w:tc>
        <w:tc>
          <w:tcPr>
            <w:tcW w:w="694" w:type="dxa"/>
            <w:shd w:val="clear" w:color="auto" w:fill="F7CAAC"/>
          </w:tcPr>
          <w:p w:rsidR="002450F1" w:rsidRDefault="002450F1" w:rsidP="002450F1">
            <w:pPr>
              <w:jc w:val="both"/>
            </w:pPr>
            <w:r>
              <w:rPr>
                <w:b/>
                <w:sz w:val="18"/>
              </w:rPr>
              <w:t>ostatní</w:t>
            </w:r>
          </w:p>
        </w:tc>
      </w:tr>
      <w:tr w:rsidR="002450F1" w:rsidTr="002450F1">
        <w:trPr>
          <w:cantSplit/>
          <w:trHeight w:val="70"/>
        </w:trPr>
        <w:tc>
          <w:tcPr>
            <w:tcW w:w="3347" w:type="dxa"/>
            <w:gridSpan w:val="2"/>
            <w:shd w:val="clear" w:color="auto" w:fill="F7CAAC"/>
          </w:tcPr>
          <w:p w:rsidR="002450F1" w:rsidRDefault="002450F1" w:rsidP="002450F1">
            <w:pPr>
              <w:jc w:val="both"/>
            </w:pPr>
            <w:r>
              <w:rPr>
                <w:b/>
              </w:rPr>
              <w:t>Obor jmenovacího řízení</w:t>
            </w:r>
          </w:p>
        </w:tc>
        <w:tc>
          <w:tcPr>
            <w:tcW w:w="2245" w:type="dxa"/>
            <w:gridSpan w:val="2"/>
            <w:shd w:val="clear" w:color="auto" w:fill="F7CAAC"/>
          </w:tcPr>
          <w:p w:rsidR="002450F1" w:rsidRDefault="002450F1" w:rsidP="002450F1">
            <w:pPr>
              <w:jc w:val="both"/>
            </w:pPr>
            <w:r>
              <w:rPr>
                <w:b/>
              </w:rPr>
              <w:t>Rok udělení hodnosti</w:t>
            </w:r>
          </w:p>
        </w:tc>
        <w:tc>
          <w:tcPr>
            <w:tcW w:w="2248" w:type="dxa"/>
            <w:gridSpan w:val="4"/>
            <w:tcBorders>
              <w:right w:val="single" w:sz="12" w:space="0" w:color="auto"/>
            </w:tcBorders>
            <w:shd w:val="clear" w:color="auto" w:fill="F7CAAC"/>
          </w:tcPr>
          <w:p w:rsidR="002450F1" w:rsidRDefault="002450F1" w:rsidP="002450F1">
            <w:pPr>
              <w:jc w:val="both"/>
            </w:pPr>
            <w:r>
              <w:rPr>
                <w:b/>
              </w:rPr>
              <w:t>Řízení konáno na VŠ</w:t>
            </w:r>
          </w:p>
        </w:tc>
        <w:tc>
          <w:tcPr>
            <w:tcW w:w="632" w:type="dxa"/>
            <w:vMerge w:val="restart"/>
            <w:tcBorders>
              <w:left w:val="single" w:sz="12" w:space="0" w:color="auto"/>
            </w:tcBorders>
          </w:tcPr>
          <w:p w:rsidR="002450F1" w:rsidRDefault="005108A8" w:rsidP="005108A8">
            <w:pPr>
              <w:jc w:val="both"/>
              <w:rPr>
                <w:b/>
              </w:rPr>
            </w:pPr>
            <w:r>
              <w:rPr>
                <w:b/>
              </w:rPr>
              <w:t>65</w:t>
            </w:r>
          </w:p>
        </w:tc>
        <w:tc>
          <w:tcPr>
            <w:tcW w:w="693" w:type="dxa"/>
            <w:vMerge w:val="restart"/>
          </w:tcPr>
          <w:p w:rsidR="002450F1" w:rsidRDefault="005108A8" w:rsidP="002450F1">
            <w:pPr>
              <w:jc w:val="both"/>
              <w:rPr>
                <w:b/>
              </w:rPr>
            </w:pPr>
            <w:r>
              <w:rPr>
                <w:b/>
              </w:rPr>
              <w:t>28</w:t>
            </w:r>
          </w:p>
        </w:tc>
        <w:tc>
          <w:tcPr>
            <w:tcW w:w="694" w:type="dxa"/>
            <w:vMerge w:val="restart"/>
          </w:tcPr>
          <w:p w:rsidR="002450F1" w:rsidRDefault="002450F1" w:rsidP="002450F1">
            <w:pPr>
              <w:jc w:val="both"/>
              <w:rPr>
                <w:b/>
              </w:rPr>
            </w:pPr>
            <w:r>
              <w:rPr>
                <w:b/>
              </w:rPr>
              <w:t>64</w:t>
            </w:r>
          </w:p>
        </w:tc>
      </w:tr>
      <w:tr w:rsidR="002450F1" w:rsidTr="002450F1">
        <w:trPr>
          <w:trHeight w:val="205"/>
        </w:trPr>
        <w:tc>
          <w:tcPr>
            <w:tcW w:w="3347" w:type="dxa"/>
            <w:gridSpan w:val="2"/>
          </w:tcPr>
          <w:p w:rsidR="002450F1" w:rsidRDefault="002450F1" w:rsidP="002450F1">
            <w:pPr>
              <w:jc w:val="both"/>
            </w:pPr>
          </w:p>
        </w:tc>
        <w:tc>
          <w:tcPr>
            <w:tcW w:w="2245" w:type="dxa"/>
            <w:gridSpan w:val="2"/>
          </w:tcPr>
          <w:p w:rsidR="002450F1" w:rsidRDefault="002450F1" w:rsidP="002450F1">
            <w:pPr>
              <w:jc w:val="both"/>
            </w:pPr>
          </w:p>
        </w:tc>
        <w:tc>
          <w:tcPr>
            <w:tcW w:w="2248" w:type="dxa"/>
            <w:gridSpan w:val="4"/>
            <w:tcBorders>
              <w:right w:val="single" w:sz="12" w:space="0" w:color="auto"/>
            </w:tcBorders>
          </w:tcPr>
          <w:p w:rsidR="002450F1" w:rsidRDefault="002450F1" w:rsidP="002450F1">
            <w:pPr>
              <w:jc w:val="both"/>
            </w:pPr>
          </w:p>
        </w:tc>
        <w:tc>
          <w:tcPr>
            <w:tcW w:w="632" w:type="dxa"/>
            <w:vMerge/>
            <w:tcBorders>
              <w:left w:val="single" w:sz="12" w:space="0" w:color="auto"/>
            </w:tcBorders>
            <w:vAlign w:val="center"/>
          </w:tcPr>
          <w:p w:rsidR="002450F1" w:rsidRDefault="002450F1" w:rsidP="002450F1">
            <w:pPr>
              <w:rPr>
                <w:b/>
              </w:rPr>
            </w:pPr>
          </w:p>
        </w:tc>
        <w:tc>
          <w:tcPr>
            <w:tcW w:w="693" w:type="dxa"/>
            <w:vMerge/>
            <w:vAlign w:val="center"/>
          </w:tcPr>
          <w:p w:rsidR="002450F1" w:rsidRDefault="002450F1" w:rsidP="002450F1">
            <w:pPr>
              <w:rPr>
                <w:b/>
              </w:rPr>
            </w:pPr>
          </w:p>
        </w:tc>
        <w:tc>
          <w:tcPr>
            <w:tcW w:w="694" w:type="dxa"/>
            <w:vMerge/>
            <w:vAlign w:val="center"/>
          </w:tcPr>
          <w:p w:rsidR="002450F1" w:rsidRDefault="002450F1" w:rsidP="002450F1">
            <w:pPr>
              <w:rPr>
                <w:b/>
              </w:rPr>
            </w:pPr>
          </w:p>
        </w:tc>
      </w:tr>
      <w:tr w:rsidR="002450F1" w:rsidTr="002450F1">
        <w:tc>
          <w:tcPr>
            <w:tcW w:w="9859" w:type="dxa"/>
            <w:gridSpan w:val="11"/>
            <w:shd w:val="clear" w:color="auto" w:fill="F7CAAC"/>
          </w:tcPr>
          <w:p w:rsidR="002450F1" w:rsidRDefault="002450F1" w:rsidP="002450F1">
            <w:pPr>
              <w:jc w:val="both"/>
              <w:rPr>
                <w:b/>
              </w:rPr>
            </w:pPr>
            <w:r>
              <w:rPr>
                <w:b/>
              </w:rPr>
              <w:t xml:space="preserve">Přehled o nejvýznamnější publikační a další tvůrčí činnosti nebo další profesní činnosti u odborníků z praxe vztahující se k zabezpečovaným předmětům </w:t>
            </w:r>
          </w:p>
        </w:tc>
      </w:tr>
      <w:tr w:rsidR="002450F1" w:rsidTr="002450F1">
        <w:trPr>
          <w:trHeight w:val="2347"/>
        </w:trPr>
        <w:tc>
          <w:tcPr>
            <w:tcW w:w="9859" w:type="dxa"/>
            <w:gridSpan w:val="11"/>
          </w:tcPr>
          <w:p w:rsidR="0079634F" w:rsidRPr="00AD0AD9" w:rsidRDefault="0079634F" w:rsidP="0079634F">
            <w:pPr>
              <w:jc w:val="both"/>
            </w:pPr>
            <w:r w:rsidRPr="00AD0AD9">
              <w:rPr>
                <w:caps/>
              </w:rPr>
              <w:t>Dohnalová</w:t>
            </w:r>
            <w:r w:rsidRPr="00AD0AD9">
              <w:t xml:space="preserve">, Z. Asymmetry of Information between Employers and High School Graduates in Czech Republic's Labour Market. </w:t>
            </w:r>
            <w:r w:rsidRPr="00AD0AD9">
              <w:rPr>
                <w:i/>
              </w:rPr>
              <w:t>International Journal of Interdisciplinary Educational Studies</w:t>
            </w:r>
            <w:r w:rsidRPr="00AD0AD9">
              <w:t xml:space="preserve">, 2016, roč. 11, č. 2, s. 1-13. ISSN 2327-011X. </w:t>
            </w:r>
            <w:r w:rsidRPr="00AD0AD9">
              <w:rPr>
                <w:shd w:val="clear" w:color="auto" w:fill="FFFFFF"/>
              </w:rPr>
              <w:t>DOI: 10.18848/2327-011X/CGP/v11i02/1-13</w:t>
            </w:r>
          </w:p>
          <w:p w:rsidR="0079634F" w:rsidRDefault="0079634F" w:rsidP="0079634F">
            <w:pPr>
              <w:jc w:val="both"/>
            </w:pPr>
            <w:r w:rsidRPr="00AD0AD9">
              <w:rPr>
                <w:caps/>
              </w:rPr>
              <w:t>Dohnalová</w:t>
            </w:r>
            <w:r w:rsidRPr="00AD0AD9">
              <w:t xml:space="preserve">, Z., </w:t>
            </w:r>
            <w:r w:rsidRPr="00AD0AD9">
              <w:rPr>
                <w:caps/>
              </w:rPr>
              <w:t>Zimola,</w:t>
            </w:r>
            <w:r w:rsidRPr="00AD0AD9">
              <w:t xml:space="preserve"> B. Contemporary risks concerning young adults’ adaptation to the labour market. In </w:t>
            </w:r>
            <w:r w:rsidRPr="00AD0AD9">
              <w:rPr>
                <w:i/>
              </w:rPr>
              <w:t>International Business and Global Economy</w:t>
            </w:r>
            <w:r w:rsidRPr="00AD0AD9">
              <w:t xml:space="preserve"> 2016. Graňsk: Wydawnictwo Uniwersytetu Gdańskiego, 2016, s. 549-563. ISSN 2300-6102. </w:t>
            </w:r>
            <w:hyperlink r:id="rId26" w:history="1">
              <w:r w:rsidRPr="00AD0AD9">
                <w:t>DOI 10.4467/23539496IB.16.040.5621</w:t>
              </w:r>
            </w:hyperlink>
            <w:r w:rsidRPr="00AD0AD9">
              <w:t xml:space="preserve"> (70%). </w:t>
            </w:r>
          </w:p>
          <w:p w:rsidR="0079634F" w:rsidRPr="00AD0AD9" w:rsidRDefault="0079634F" w:rsidP="0079634F">
            <w:pPr>
              <w:jc w:val="both"/>
            </w:pPr>
            <w:r w:rsidRPr="00AD0AD9">
              <w:t xml:space="preserve">DOHNALOVÁ, Z., ZIMOLA, B. Corporate Stakeholder Management. </w:t>
            </w:r>
            <w:r w:rsidRPr="00AD0AD9">
              <w:rPr>
                <w:i/>
              </w:rPr>
              <w:t>Procedia: Social and Behavioral Sciences</w:t>
            </w:r>
            <w:r w:rsidRPr="00AD0AD9">
              <w:t xml:space="preserve">, 2014, roč. 110, č. 121, s. 879-886. ISSN 1877-0428. </w:t>
            </w:r>
            <w:hyperlink r:id="rId27" w:tgtFrame="_blank" w:tooltip="Persistent link using digital object identifier" w:history="1">
              <w:r w:rsidRPr="00AD0AD9">
                <w:t>https://doi.org/10.1016/j.sbspro.2013.12.933</w:t>
              </w:r>
            </w:hyperlink>
            <w:r w:rsidRPr="00AD0AD9">
              <w:t xml:space="preserve"> (50%).</w:t>
            </w:r>
          </w:p>
          <w:p w:rsidR="0079634F" w:rsidRPr="00AD0AD9" w:rsidRDefault="0079634F" w:rsidP="0079634F">
            <w:pPr>
              <w:jc w:val="both"/>
            </w:pPr>
            <w:r w:rsidRPr="00AD0AD9">
              <w:t xml:space="preserve">SOBOTKOVÁ, E., DOHNALOVÁ, Z. Modern Problems of the Integration of Graduates in the Czech Labour Market. </w:t>
            </w:r>
            <w:r w:rsidRPr="00AD0AD9">
              <w:rPr>
                <w:i/>
              </w:rPr>
              <w:t>Procedia: Social and Behavioral Sciences</w:t>
            </w:r>
            <w:r w:rsidRPr="00AD0AD9">
              <w:t>, 2014, č. 143, s. 1048-1054. ISSN 1877-0428. DOI: 10.1016/j.sbspro.2014.07.553 (25%).</w:t>
            </w:r>
          </w:p>
          <w:p w:rsidR="0079634F" w:rsidRPr="00AD0AD9" w:rsidRDefault="0079634F" w:rsidP="0079634F">
            <w:pPr>
              <w:jc w:val="both"/>
            </w:pPr>
            <w:r w:rsidRPr="00AD0AD9">
              <w:t xml:space="preserve">DOHNALOVÁ, Z. </w:t>
            </w:r>
            <w:r w:rsidRPr="00AD0AD9">
              <w:rPr>
                <w:i/>
              </w:rPr>
              <w:t>Mikroekonomie</w:t>
            </w:r>
            <w:r w:rsidRPr="00AD0AD9">
              <w:t>. 1. vyd. Žilina: Georg Žilina, 2014, 185 s. ISBN 978-80-8154-033-2.</w:t>
            </w:r>
          </w:p>
          <w:p w:rsidR="0079634F" w:rsidRPr="00AD0AD9" w:rsidRDefault="0079634F" w:rsidP="0079634F">
            <w:pPr>
              <w:jc w:val="both"/>
              <w:rPr>
                <w:rFonts w:ascii="Helvetica" w:hAnsi="Helvetica" w:cs="Helvetica"/>
                <w:color w:val="444444"/>
                <w:sz w:val="18"/>
                <w:szCs w:val="18"/>
                <w:shd w:val="clear" w:color="auto" w:fill="FFFFFF"/>
              </w:rPr>
            </w:pPr>
            <w:r w:rsidRPr="00AD0AD9">
              <w:rPr>
                <w:i/>
              </w:rPr>
              <w:t>Přehled projektové činnosti:</w:t>
            </w:r>
          </w:p>
          <w:p w:rsidR="002450F1" w:rsidRDefault="0079634F" w:rsidP="0079634F">
            <w:pPr>
              <w:jc w:val="both"/>
              <w:rPr>
                <w:b/>
              </w:rPr>
            </w:pPr>
            <w:r w:rsidRPr="00AD0AD9">
              <w:t>TAČR – TD020291Výzkum vývoje profesní orientace studentů středních škol s ohledem na parametrizaci jejich dalšího studia a trh práce 2014-2015 (hlavní řešitel)</w:t>
            </w:r>
          </w:p>
        </w:tc>
      </w:tr>
      <w:tr w:rsidR="002450F1" w:rsidTr="002450F1">
        <w:trPr>
          <w:trHeight w:val="218"/>
        </w:trPr>
        <w:tc>
          <w:tcPr>
            <w:tcW w:w="9859" w:type="dxa"/>
            <w:gridSpan w:val="11"/>
            <w:shd w:val="clear" w:color="auto" w:fill="F7CAAC"/>
          </w:tcPr>
          <w:p w:rsidR="002450F1" w:rsidRDefault="002450F1" w:rsidP="002450F1">
            <w:pPr>
              <w:rPr>
                <w:b/>
              </w:rPr>
            </w:pPr>
            <w:r>
              <w:rPr>
                <w:b/>
              </w:rPr>
              <w:t xml:space="preserve">Působení v zahraničí: </w:t>
            </w:r>
          </w:p>
        </w:tc>
      </w:tr>
      <w:tr w:rsidR="002450F1" w:rsidTr="002450F1">
        <w:trPr>
          <w:trHeight w:val="202"/>
        </w:trPr>
        <w:tc>
          <w:tcPr>
            <w:tcW w:w="9859" w:type="dxa"/>
            <w:gridSpan w:val="11"/>
          </w:tcPr>
          <w:p w:rsidR="002450F1" w:rsidRPr="00B314E3" w:rsidRDefault="002450F1" w:rsidP="002450F1">
            <w:r>
              <w:t xml:space="preserve">2016 - </w:t>
            </w:r>
            <w:r w:rsidRPr="00B314E3">
              <w:t>Ton Duc Than University, Vietnam</w:t>
            </w:r>
            <w:r>
              <w:t xml:space="preserve"> -</w:t>
            </w:r>
            <w:r w:rsidRPr="00B314E3">
              <w:t xml:space="preserve"> </w:t>
            </w:r>
            <w:r>
              <w:t>p</w:t>
            </w:r>
            <w:r w:rsidRPr="00B314E3">
              <w:t>řednášky a cvičení</w:t>
            </w:r>
            <w:r>
              <w:t xml:space="preserve"> (</w:t>
            </w:r>
            <w:r w:rsidRPr="00B314E3">
              <w:t>3 měsíce</w:t>
            </w:r>
            <w:r>
              <w:t>)</w:t>
            </w:r>
          </w:p>
        </w:tc>
      </w:tr>
      <w:tr w:rsidR="002450F1" w:rsidTr="002450F1">
        <w:trPr>
          <w:cantSplit/>
          <w:trHeight w:val="106"/>
        </w:trPr>
        <w:tc>
          <w:tcPr>
            <w:tcW w:w="2518" w:type="dxa"/>
            <w:shd w:val="clear" w:color="auto" w:fill="F7CAAC"/>
          </w:tcPr>
          <w:p w:rsidR="002450F1" w:rsidRDefault="002450F1" w:rsidP="002450F1">
            <w:pPr>
              <w:jc w:val="both"/>
              <w:rPr>
                <w:b/>
              </w:rPr>
            </w:pPr>
            <w:r>
              <w:rPr>
                <w:b/>
              </w:rPr>
              <w:t xml:space="preserve">Podpis </w:t>
            </w:r>
          </w:p>
        </w:tc>
        <w:tc>
          <w:tcPr>
            <w:tcW w:w="4536" w:type="dxa"/>
            <w:gridSpan w:val="5"/>
          </w:tcPr>
          <w:p w:rsidR="002450F1" w:rsidRDefault="002450F1" w:rsidP="002450F1">
            <w:pPr>
              <w:jc w:val="both"/>
            </w:pPr>
          </w:p>
        </w:tc>
        <w:tc>
          <w:tcPr>
            <w:tcW w:w="786" w:type="dxa"/>
            <w:gridSpan w:val="2"/>
            <w:shd w:val="clear" w:color="auto" w:fill="F7CAAC"/>
          </w:tcPr>
          <w:p w:rsidR="002450F1" w:rsidRDefault="002450F1" w:rsidP="002450F1">
            <w:pPr>
              <w:jc w:val="both"/>
            </w:pPr>
            <w:r>
              <w:rPr>
                <w:b/>
              </w:rPr>
              <w:t>datum</w:t>
            </w:r>
          </w:p>
        </w:tc>
        <w:tc>
          <w:tcPr>
            <w:tcW w:w="2019" w:type="dxa"/>
            <w:gridSpan w:val="3"/>
          </w:tcPr>
          <w:p w:rsidR="002450F1" w:rsidRDefault="002450F1" w:rsidP="002450F1">
            <w:pPr>
              <w:jc w:val="both"/>
            </w:pPr>
          </w:p>
        </w:tc>
      </w:tr>
    </w:tbl>
    <w:p w:rsidR="009A4263" w:rsidRDefault="009A4263">
      <w:pPr>
        <w:spacing w:after="160" w:line="259" w:lineRule="auto"/>
        <w:rPr>
          <w:ins w:id="249" w:author="Pavla Trefilová" w:date="2019-09-16T08:52:00Z"/>
        </w:rPr>
      </w:pPr>
    </w:p>
    <w:p w:rsidR="009A4263" w:rsidRDefault="009A4263">
      <w:pPr>
        <w:spacing w:after="160" w:line="259" w:lineRule="auto"/>
        <w:rPr>
          <w:ins w:id="250" w:author="Pavla Trefilová" w:date="2019-09-16T08:52:00Z"/>
        </w:rPr>
      </w:pPr>
      <w:bookmarkStart w:id="251" w:name="_GoBack"/>
      <w:bookmarkEnd w:id="251"/>
      <w:ins w:id="252" w:author="Pavla Trefilová" w:date="2019-09-16T08:52:00Z">
        <w:r>
          <w:br w:type="page"/>
        </w:r>
      </w:ins>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A4263" w:rsidRPr="009A4263" w:rsidTr="00FC7DFD">
        <w:trPr>
          <w:ins w:id="253" w:author="Pavla Trefilová" w:date="2019-09-16T08:53:00Z"/>
        </w:trPr>
        <w:tc>
          <w:tcPr>
            <w:tcW w:w="9859" w:type="dxa"/>
            <w:gridSpan w:val="11"/>
            <w:tcBorders>
              <w:bottom w:val="double" w:sz="4" w:space="0" w:color="auto"/>
            </w:tcBorders>
            <w:shd w:val="clear" w:color="auto" w:fill="BDD6EE"/>
          </w:tcPr>
          <w:p w:rsidR="009A4263" w:rsidRPr="009A4263" w:rsidRDefault="009A4263" w:rsidP="009A4263">
            <w:pPr>
              <w:jc w:val="both"/>
              <w:rPr>
                <w:ins w:id="254" w:author="Pavla Trefilová" w:date="2019-09-16T08:53:00Z"/>
                <w:b/>
                <w:sz w:val="28"/>
              </w:rPr>
            </w:pPr>
            <w:ins w:id="255" w:author="Pavla Trefilová" w:date="2019-09-16T08:53:00Z">
              <w:r w:rsidRPr="009A4263">
                <w:rPr>
                  <w:b/>
                  <w:sz w:val="28"/>
                </w:rPr>
                <w:lastRenderedPageBreak/>
                <w:t>C-I – Personální zabezpečení</w:t>
              </w:r>
            </w:ins>
          </w:p>
        </w:tc>
      </w:tr>
      <w:tr w:rsidR="009A4263" w:rsidRPr="009A4263" w:rsidTr="00FC7DFD">
        <w:trPr>
          <w:ins w:id="256" w:author="Pavla Trefilová" w:date="2019-09-16T08:53:00Z"/>
        </w:trPr>
        <w:tc>
          <w:tcPr>
            <w:tcW w:w="2518" w:type="dxa"/>
            <w:tcBorders>
              <w:top w:val="double" w:sz="4" w:space="0" w:color="auto"/>
            </w:tcBorders>
            <w:shd w:val="clear" w:color="auto" w:fill="F7CAAC"/>
          </w:tcPr>
          <w:p w:rsidR="009A4263" w:rsidRPr="009A4263" w:rsidRDefault="009A4263" w:rsidP="009A4263">
            <w:pPr>
              <w:jc w:val="both"/>
              <w:rPr>
                <w:ins w:id="257" w:author="Pavla Trefilová" w:date="2019-09-16T08:53:00Z"/>
                <w:b/>
              </w:rPr>
            </w:pPr>
            <w:ins w:id="258" w:author="Pavla Trefilová" w:date="2019-09-16T08:53:00Z">
              <w:r w:rsidRPr="009A4263">
                <w:rPr>
                  <w:b/>
                </w:rPr>
                <w:t>Vysoká škola</w:t>
              </w:r>
            </w:ins>
          </w:p>
        </w:tc>
        <w:tc>
          <w:tcPr>
            <w:tcW w:w="7341" w:type="dxa"/>
            <w:gridSpan w:val="10"/>
          </w:tcPr>
          <w:p w:rsidR="009A4263" w:rsidRPr="009A4263" w:rsidRDefault="009A4263" w:rsidP="009A4263">
            <w:pPr>
              <w:jc w:val="both"/>
              <w:rPr>
                <w:ins w:id="259" w:author="Pavla Trefilová" w:date="2019-09-16T08:53:00Z"/>
              </w:rPr>
            </w:pPr>
            <w:ins w:id="260" w:author="Pavla Trefilová" w:date="2019-09-16T08:53:00Z">
              <w:r w:rsidRPr="009A4263">
                <w:t>Univerzita Tomáše Bati ve Zlíně</w:t>
              </w:r>
            </w:ins>
          </w:p>
        </w:tc>
      </w:tr>
      <w:tr w:rsidR="009A4263" w:rsidRPr="009A4263" w:rsidTr="00FC7DFD">
        <w:trPr>
          <w:ins w:id="261" w:author="Pavla Trefilová" w:date="2019-09-16T08:53:00Z"/>
        </w:trPr>
        <w:tc>
          <w:tcPr>
            <w:tcW w:w="2518" w:type="dxa"/>
            <w:shd w:val="clear" w:color="auto" w:fill="F7CAAC"/>
          </w:tcPr>
          <w:p w:rsidR="009A4263" w:rsidRPr="009A4263" w:rsidRDefault="009A4263" w:rsidP="009A4263">
            <w:pPr>
              <w:jc w:val="both"/>
              <w:rPr>
                <w:ins w:id="262" w:author="Pavla Trefilová" w:date="2019-09-16T08:53:00Z"/>
                <w:b/>
              </w:rPr>
            </w:pPr>
            <w:ins w:id="263" w:author="Pavla Trefilová" w:date="2019-09-16T08:53:00Z">
              <w:r w:rsidRPr="009A4263">
                <w:rPr>
                  <w:b/>
                </w:rPr>
                <w:t>Součást vysoké školy</w:t>
              </w:r>
            </w:ins>
          </w:p>
        </w:tc>
        <w:tc>
          <w:tcPr>
            <w:tcW w:w="7341" w:type="dxa"/>
            <w:gridSpan w:val="10"/>
          </w:tcPr>
          <w:p w:rsidR="009A4263" w:rsidRPr="009A4263" w:rsidRDefault="009A4263" w:rsidP="009A4263">
            <w:pPr>
              <w:jc w:val="both"/>
              <w:rPr>
                <w:ins w:id="264" w:author="Pavla Trefilová" w:date="2019-09-16T08:53:00Z"/>
              </w:rPr>
            </w:pPr>
            <w:ins w:id="265" w:author="Pavla Trefilová" w:date="2019-09-16T08:53:00Z">
              <w:r w:rsidRPr="009A4263">
                <w:t>Fakulta managementu a ekonomiky</w:t>
              </w:r>
            </w:ins>
          </w:p>
        </w:tc>
      </w:tr>
      <w:tr w:rsidR="006949F7" w:rsidRPr="009A4263" w:rsidTr="00FC7DFD">
        <w:trPr>
          <w:ins w:id="266" w:author="Pavla Trefilová" w:date="2019-09-16T08:53:00Z"/>
        </w:trPr>
        <w:tc>
          <w:tcPr>
            <w:tcW w:w="2518" w:type="dxa"/>
            <w:shd w:val="clear" w:color="auto" w:fill="F7CAAC"/>
          </w:tcPr>
          <w:p w:rsidR="006949F7" w:rsidRPr="009A4263" w:rsidRDefault="006949F7" w:rsidP="006949F7">
            <w:pPr>
              <w:jc w:val="both"/>
              <w:rPr>
                <w:ins w:id="267" w:author="Pavla Trefilová" w:date="2019-09-16T08:53:00Z"/>
                <w:b/>
              </w:rPr>
            </w:pPr>
            <w:ins w:id="268" w:author="Pavla Trefilová" w:date="2019-09-16T08:53:00Z">
              <w:r w:rsidRPr="009A4263">
                <w:rPr>
                  <w:b/>
                </w:rPr>
                <w:t>Název studijního programu</w:t>
              </w:r>
            </w:ins>
          </w:p>
        </w:tc>
        <w:tc>
          <w:tcPr>
            <w:tcW w:w="7341" w:type="dxa"/>
            <w:gridSpan w:val="10"/>
          </w:tcPr>
          <w:p w:rsidR="006949F7" w:rsidRPr="009A4263" w:rsidRDefault="006949F7" w:rsidP="006949F7">
            <w:pPr>
              <w:jc w:val="both"/>
              <w:rPr>
                <w:ins w:id="269" w:author="Pavla Trefilová" w:date="2019-09-16T08:53:00Z"/>
              </w:rPr>
            </w:pPr>
            <w:ins w:id="270" w:author="Pavla Trefilová" w:date="2019-09-16T08:54:00Z">
              <w:r>
                <w:t>Management and Marketing</w:t>
              </w:r>
            </w:ins>
          </w:p>
        </w:tc>
      </w:tr>
      <w:tr w:rsidR="006949F7" w:rsidRPr="009A4263" w:rsidTr="00FC7DFD">
        <w:trPr>
          <w:ins w:id="271" w:author="Pavla Trefilová" w:date="2019-09-16T08:53:00Z"/>
        </w:trPr>
        <w:tc>
          <w:tcPr>
            <w:tcW w:w="2518" w:type="dxa"/>
            <w:shd w:val="clear" w:color="auto" w:fill="F7CAAC"/>
          </w:tcPr>
          <w:p w:rsidR="006949F7" w:rsidRPr="009A4263" w:rsidRDefault="006949F7" w:rsidP="006949F7">
            <w:pPr>
              <w:jc w:val="both"/>
              <w:rPr>
                <w:ins w:id="272" w:author="Pavla Trefilová" w:date="2019-09-16T08:53:00Z"/>
                <w:b/>
              </w:rPr>
            </w:pPr>
            <w:ins w:id="273" w:author="Pavla Trefilová" w:date="2019-09-16T08:53:00Z">
              <w:r w:rsidRPr="009A4263">
                <w:rPr>
                  <w:b/>
                </w:rPr>
                <w:t>Jméno a příjmení</w:t>
              </w:r>
            </w:ins>
          </w:p>
        </w:tc>
        <w:tc>
          <w:tcPr>
            <w:tcW w:w="4536" w:type="dxa"/>
            <w:gridSpan w:val="5"/>
          </w:tcPr>
          <w:p w:rsidR="006949F7" w:rsidRPr="009A4263" w:rsidRDefault="006949F7" w:rsidP="006949F7">
            <w:pPr>
              <w:jc w:val="both"/>
              <w:rPr>
                <w:ins w:id="274" w:author="Pavla Trefilová" w:date="2019-09-16T08:53:00Z"/>
              </w:rPr>
            </w:pPr>
            <w:ins w:id="275" w:author="Pavla Trefilová" w:date="2019-09-16T08:53:00Z">
              <w:r w:rsidRPr="009A4263">
                <w:t>Eva CHMELAŘOVÁ</w:t>
              </w:r>
            </w:ins>
          </w:p>
        </w:tc>
        <w:tc>
          <w:tcPr>
            <w:tcW w:w="709" w:type="dxa"/>
            <w:shd w:val="clear" w:color="auto" w:fill="F7CAAC"/>
          </w:tcPr>
          <w:p w:rsidR="006949F7" w:rsidRPr="009A4263" w:rsidRDefault="006949F7" w:rsidP="006949F7">
            <w:pPr>
              <w:jc w:val="both"/>
              <w:rPr>
                <w:ins w:id="276" w:author="Pavla Trefilová" w:date="2019-09-16T08:53:00Z"/>
                <w:b/>
              </w:rPr>
            </w:pPr>
            <w:ins w:id="277" w:author="Pavla Trefilová" w:date="2019-09-16T08:53:00Z">
              <w:r w:rsidRPr="009A4263">
                <w:rPr>
                  <w:b/>
                </w:rPr>
                <w:t>Tituly</w:t>
              </w:r>
            </w:ins>
          </w:p>
        </w:tc>
        <w:tc>
          <w:tcPr>
            <w:tcW w:w="2096" w:type="dxa"/>
            <w:gridSpan w:val="4"/>
          </w:tcPr>
          <w:p w:rsidR="006949F7" w:rsidRPr="009A4263" w:rsidRDefault="006949F7" w:rsidP="006949F7">
            <w:pPr>
              <w:jc w:val="both"/>
              <w:rPr>
                <w:ins w:id="278" w:author="Pavla Trefilová" w:date="2019-09-16T08:53:00Z"/>
              </w:rPr>
            </w:pPr>
            <w:ins w:id="279" w:author="Pavla Trefilová" w:date="2019-09-16T08:53:00Z">
              <w:r w:rsidRPr="009A4263">
                <w:t>Mgr.</w:t>
              </w:r>
            </w:ins>
          </w:p>
        </w:tc>
      </w:tr>
      <w:tr w:rsidR="006949F7" w:rsidRPr="009A4263" w:rsidTr="00FC7DFD">
        <w:trPr>
          <w:ins w:id="280" w:author="Pavla Trefilová" w:date="2019-09-16T08:53:00Z"/>
        </w:trPr>
        <w:tc>
          <w:tcPr>
            <w:tcW w:w="2518" w:type="dxa"/>
            <w:shd w:val="clear" w:color="auto" w:fill="F7CAAC"/>
          </w:tcPr>
          <w:p w:rsidR="006949F7" w:rsidRPr="009A4263" w:rsidRDefault="006949F7" w:rsidP="006949F7">
            <w:pPr>
              <w:jc w:val="both"/>
              <w:rPr>
                <w:ins w:id="281" w:author="Pavla Trefilová" w:date="2019-09-16T08:53:00Z"/>
                <w:b/>
              </w:rPr>
            </w:pPr>
            <w:ins w:id="282" w:author="Pavla Trefilová" w:date="2019-09-16T08:53:00Z">
              <w:r w:rsidRPr="009A4263">
                <w:rPr>
                  <w:b/>
                </w:rPr>
                <w:t>Rok narození</w:t>
              </w:r>
            </w:ins>
          </w:p>
        </w:tc>
        <w:tc>
          <w:tcPr>
            <w:tcW w:w="829" w:type="dxa"/>
          </w:tcPr>
          <w:p w:rsidR="006949F7" w:rsidRPr="009A4263" w:rsidRDefault="006949F7" w:rsidP="006949F7">
            <w:pPr>
              <w:jc w:val="both"/>
              <w:rPr>
                <w:ins w:id="283" w:author="Pavla Trefilová" w:date="2019-09-16T08:53:00Z"/>
                <w:highlight w:val="yellow"/>
              </w:rPr>
            </w:pPr>
            <w:ins w:id="284" w:author="Pavla Trefilová" w:date="2019-09-16T08:53:00Z">
              <w:r w:rsidRPr="009A4263">
                <w:t>1978</w:t>
              </w:r>
            </w:ins>
          </w:p>
        </w:tc>
        <w:tc>
          <w:tcPr>
            <w:tcW w:w="1721" w:type="dxa"/>
            <w:shd w:val="clear" w:color="auto" w:fill="F7CAAC"/>
          </w:tcPr>
          <w:p w:rsidR="006949F7" w:rsidRPr="009A4263" w:rsidRDefault="006949F7" w:rsidP="006949F7">
            <w:pPr>
              <w:jc w:val="both"/>
              <w:rPr>
                <w:ins w:id="285" w:author="Pavla Trefilová" w:date="2019-09-16T08:53:00Z"/>
                <w:b/>
              </w:rPr>
            </w:pPr>
            <w:ins w:id="286" w:author="Pavla Trefilová" w:date="2019-09-16T08:53:00Z">
              <w:r w:rsidRPr="009A4263">
                <w:rPr>
                  <w:b/>
                </w:rPr>
                <w:t>typ vztahu k VŠ</w:t>
              </w:r>
            </w:ins>
          </w:p>
        </w:tc>
        <w:tc>
          <w:tcPr>
            <w:tcW w:w="992" w:type="dxa"/>
            <w:gridSpan w:val="2"/>
          </w:tcPr>
          <w:p w:rsidR="006949F7" w:rsidRPr="009A4263" w:rsidRDefault="006949F7" w:rsidP="006949F7">
            <w:pPr>
              <w:jc w:val="both"/>
              <w:rPr>
                <w:ins w:id="287" w:author="Pavla Trefilová" w:date="2019-09-16T08:53:00Z"/>
              </w:rPr>
            </w:pPr>
            <w:ins w:id="288" w:author="Pavla Trefilová" w:date="2019-09-16T08:53:00Z">
              <w:r w:rsidRPr="009A4263">
                <w:t>pp</w:t>
              </w:r>
            </w:ins>
          </w:p>
        </w:tc>
        <w:tc>
          <w:tcPr>
            <w:tcW w:w="994" w:type="dxa"/>
            <w:shd w:val="clear" w:color="auto" w:fill="F7CAAC"/>
          </w:tcPr>
          <w:p w:rsidR="006949F7" w:rsidRPr="009A4263" w:rsidRDefault="006949F7" w:rsidP="006949F7">
            <w:pPr>
              <w:jc w:val="both"/>
              <w:rPr>
                <w:ins w:id="289" w:author="Pavla Trefilová" w:date="2019-09-16T08:53:00Z"/>
                <w:b/>
              </w:rPr>
            </w:pPr>
            <w:ins w:id="290" w:author="Pavla Trefilová" w:date="2019-09-16T08:53:00Z">
              <w:r w:rsidRPr="009A4263">
                <w:rPr>
                  <w:b/>
                </w:rPr>
                <w:t>rozsah</w:t>
              </w:r>
            </w:ins>
          </w:p>
        </w:tc>
        <w:tc>
          <w:tcPr>
            <w:tcW w:w="709" w:type="dxa"/>
          </w:tcPr>
          <w:p w:rsidR="006949F7" w:rsidRPr="009A4263" w:rsidRDefault="006949F7" w:rsidP="006949F7">
            <w:pPr>
              <w:jc w:val="both"/>
              <w:rPr>
                <w:ins w:id="291" w:author="Pavla Trefilová" w:date="2019-09-16T08:53:00Z"/>
              </w:rPr>
            </w:pPr>
            <w:ins w:id="292" w:author="Pavla Trefilová" w:date="2019-09-16T08:53:00Z">
              <w:r w:rsidRPr="009A4263">
                <w:t>40</w:t>
              </w:r>
            </w:ins>
          </w:p>
        </w:tc>
        <w:tc>
          <w:tcPr>
            <w:tcW w:w="709" w:type="dxa"/>
            <w:gridSpan w:val="2"/>
            <w:shd w:val="clear" w:color="auto" w:fill="F7CAAC"/>
          </w:tcPr>
          <w:p w:rsidR="006949F7" w:rsidRPr="009A4263" w:rsidRDefault="006949F7" w:rsidP="006949F7">
            <w:pPr>
              <w:jc w:val="both"/>
              <w:rPr>
                <w:ins w:id="293" w:author="Pavla Trefilová" w:date="2019-09-16T08:53:00Z"/>
                <w:b/>
              </w:rPr>
            </w:pPr>
            <w:ins w:id="294" w:author="Pavla Trefilová" w:date="2019-09-16T08:53:00Z">
              <w:r w:rsidRPr="009A4263">
                <w:rPr>
                  <w:b/>
                </w:rPr>
                <w:t>do kdy</w:t>
              </w:r>
            </w:ins>
          </w:p>
        </w:tc>
        <w:tc>
          <w:tcPr>
            <w:tcW w:w="1387" w:type="dxa"/>
            <w:gridSpan w:val="2"/>
          </w:tcPr>
          <w:p w:rsidR="006949F7" w:rsidRPr="009A4263" w:rsidRDefault="006949F7" w:rsidP="006949F7">
            <w:pPr>
              <w:jc w:val="both"/>
              <w:rPr>
                <w:ins w:id="295" w:author="Pavla Trefilová" w:date="2019-09-16T08:53:00Z"/>
              </w:rPr>
            </w:pPr>
            <w:ins w:id="296" w:author="Pavla Trefilová" w:date="2019-09-16T08:53:00Z">
              <w:r w:rsidRPr="009A4263">
                <w:t>08/2022</w:t>
              </w:r>
            </w:ins>
          </w:p>
        </w:tc>
      </w:tr>
      <w:tr w:rsidR="006949F7" w:rsidRPr="009A4263" w:rsidTr="00FC7DFD">
        <w:trPr>
          <w:ins w:id="297" w:author="Pavla Trefilová" w:date="2019-09-16T08:53:00Z"/>
        </w:trPr>
        <w:tc>
          <w:tcPr>
            <w:tcW w:w="5068" w:type="dxa"/>
            <w:gridSpan w:val="3"/>
            <w:shd w:val="clear" w:color="auto" w:fill="F7CAAC"/>
          </w:tcPr>
          <w:p w:rsidR="006949F7" w:rsidRPr="009A4263" w:rsidRDefault="006949F7" w:rsidP="006949F7">
            <w:pPr>
              <w:jc w:val="both"/>
              <w:rPr>
                <w:ins w:id="298" w:author="Pavla Trefilová" w:date="2019-09-16T08:53:00Z"/>
                <w:b/>
              </w:rPr>
            </w:pPr>
            <w:ins w:id="299" w:author="Pavla Trefilová" w:date="2019-09-16T08:53:00Z">
              <w:r w:rsidRPr="009A4263">
                <w:rPr>
                  <w:b/>
                </w:rPr>
                <w:t>Typ vztahu na součásti VŠ, která uskutečňuje st. program</w:t>
              </w:r>
            </w:ins>
          </w:p>
        </w:tc>
        <w:tc>
          <w:tcPr>
            <w:tcW w:w="992" w:type="dxa"/>
            <w:gridSpan w:val="2"/>
          </w:tcPr>
          <w:p w:rsidR="006949F7" w:rsidRPr="009A4263" w:rsidRDefault="006949F7" w:rsidP="006949F7">
            <w:pPr>
              <w:jc w:val="both"/>
              <w:rPr>
                <w:ins w:id="300" w:author="Pavla Trefilová" w:date="2019-09-16T08:53:00Z"/>
              </w:rPr>
            </w:pPr>
          </w:p>
        </w:tc>
        <w:tc>
          <w:tcPr>
            <w:tcW w:w="994" w:type="dxa"/>
            <w:shd w:val="clear" w:color="auto" w:fill="F7CAAC"/>
          </w:tcPr>
          <w:p w:rsidR="006949F7" w:rsidRPr="009A4263" w:rsidRDefault="006949F7" w:rsidP="006949F7">
            <w:pPr>
              <w:jc w:val="both"/>
              <w:rPr>
                <w:ins w:id="301" w:author="Pavla Trefilová" w:date="2019-09-16T08:53:00Z"/>
                <w:b/>
              </w:rPr>
            </w:pPr>
            <w:ins w:id="302" w:author="Pavla Trefilová" w:date="2019-09-16T08:53:00Z">
              <w:r w:rsidRPr="009A4263">
                <w:rPr>
                  <w:b/>
                </w:rPr>
                <w:t>rozsah</w:t>
              </w:r>
            </w:ins>
          </w:p>
        </w:tc>
        <w:tc>
          <w:tcPr>
            <w:tcW w:w="709" w:type="dxa"/>
          </w:tcPr>
          <w:p w:rsidR="006949F7" w:rsidRPr="009A4263" w:rsidRDefault="006949F7" w:rsidP="006949F7">
            <w:pPr>
              <w:jc w:val="both"/>
              <w:rPr>
                <w:ins w:id="303" w:author="Pavla Trefilová" w:date="2019-09-16T08:53:00Z"/>
              </w:rPr>
            </w:pPr>
          </w:p>
        </w:tc>
        <w:tc>
          <w:tcPr>
            <w:tcW w:w="709" w:type="dxa"/>
            <w:gridSpan w:val="2"/>
            <w:shd w:val="clear" w:color="auto" w:fill="F7CAAC"/>
          </w:tcPr>
          <w:p w:rsidR="006949F7" w:rsidRPr="009A4263" w:rsidRDefault="006949F7" w:rsidP="006949F7">
            <w:pPr>
              <w:jc w:val="both"/>
              <w:rPr>
                <w:ins w:id="304" w:author="Pavla Trefilová" w:date="2019-09-16T08:53:00Z"/>
                <w:b/>
              </w:rPr>
            </w:pPr>
            <w:ins w:id="305" w:author="Pavla Trefilová" w:date="2019-09-16T08:53:00Z">
              <w:r w:rsidRPr="009A4263">
                <w:rPr>
                  <w:b/>
                </w:rPr>
                <w:t>do kdy</w:t>
              </w:r>
            </w:ins>
          </w:p>
        </w:tc>
        <w:tc>
          <w:tcPr>
            <w:tcW w:w="1387" w:type="dxa"/>
            <w:gridSpan w:val="2"/>
          </w:tcPr>
          <w:p w:rsidR="006949F7" w:rsidRPr="009A4263" w:rsidRDefault="006949F7" w:rsidP="006949F7">
            <w:pPr>
              <w:jc w:val="both"/>
              <w:rPr>
                <w:ins w:id="306" w:author="Pavla Trefilová" w:date="2019-09-16T08:53:00Z"/>
              </w:rPr>
            </w:pPr>
          </w:p>
        </w:tc>
      </w:tr>
      <w:tr w:rsidR="006949F7" w:rsidRPr="009A4263" w:rsidTr="00FC7DFD">
        <w:trPr>
          <w:ins w:id="307" w:author="Pavla Trefilová" w:date="2019-09-16T08:53:00Z"/>
        </w:trPr>
        <w:tc>
          <w:tcPr>
            <w:tcW w:w="6060" w:type="dxa"/>
            <w:gridSpan w:val="5"/>
            <w:shd w:val="clear" w:color="auto" w:fill="F7CAAC"/>
          </w:tcPr>
          <w:p w:rsidR="006949F7" w:rsidRPr="009A4263" w:rsidRDefault="006949F7" w:rsidP="006949F7">
            <w:pPr>
              <w:jc w:val="both"/>
              <w:rPr>
                <w:ins w:id="308" w:author="Pavla Trefilová" w:date="2019-09-16T08:53:00Z"/>
              </w:rPr>
            </w:pPr>
            <w:ins w:id="309" w:author="Pavla Trefilová" w:date="2019-09-16T08:53:00Z">
              <w:r w:rsidRPr="009A4263">
                <w:rPr>
                  <w:b/>
                </w:rPr>
                <w:t>Další současná působení jako akademický pracovník na jiných VŠ</w:t>
              </w:r>
            </w:ins>
          </w:p>
        </w:tc>
        <w:tc>
          <w:tcPr>
            <w:tcW w:w="1703" w:type="dxa"/>
            <w:gridSpan w:val="2"/>
            <w:shd w:val="clear" w:color="auto" w:fill="F7CAAC"/>
          </w:tcPr>
          <w:p w:rsidR="006949F7" w:rsidRPr="009A4263" w:rsidRDefault="006949F7" w:rsidP="006949F7">
            <w:pPr>
              <w:jc w:val="both"/>
              <w:rPr>
                <w:ins w:id="310" w:author="Pavla Trefilová" w:date="2019-09-16T08:53:00Z"/>
                <w:b/>
              </w:rPr>
            </w:pPr>
            <w:ins w:id="311" w:author="Pavla Trefilová" w:date="2019-09-16T08:53:00Z">
              <w:r w:rsidRPr="009A4263">
                <w:rPr>
                  <w:b/>
                </w:rPr>
                <w:t>typ prac. vztahu</w:t>
              </w:r>
            </w:ins>
          </w:p>
        </w:tc>
        <w:tc>
          <w:tcPr>
            <w:tcW w:w="2096" w:type="dxa"/>
            <w:gridSpan w:val="4"/>
            <w:shd w:val="clear" w:color="auto" w:fill="F7CAAC"/>
          </w:tcPr>
          <w:p w:rsidR="006949F7" w:rsidRPr="009A4263" w:rsidRDefault="006949F7" w:rsidP="006949F7">
            <w:pPr>
              <w:jc w:val="both"/>
              <w:rPr>
                <w:ins w:id="312" w:author="Pavla Trefilová" w:date="2019-09-16T08:53:00Z"/>
                <w:b/>
              </w:rPr>
            </w:pPr>
            <w:ins w:id="313" w:author="Pavla Trefilová" w:date="2019-09-16T08:53:00Z">
              <w:r w:rsidRPr="009A4263">
                <w:rPr>
                  <w:b/>
                </w:rPr>
                <w:t>rozsah</w:t>
              </w:r>
            </w:ins>
          </w:p>
        </w:tc>
      </w:tr>
      <w:tr w:rsidR="006949F7" w:rsidRPr="009A4263" w:rsidTr="00FC7DFD">
        <w:trPr>
          <w:ins w:id="314" w:author="Pavla Trefilová" w:date="2019-09-16T08:53:00Z"/>
        </w:trPr>
        <w:tc>
          <w:tcPr>
            <w:tcW w:w="6060" w:type="dxa"/>
            <w:gridSpan w:val="5"/>
          </w:tcPr>
          <w:p w:rsidR="006949F7" w:rsidRPr="009A4263" w:rsidRDefault="006949F7" w:rsidP="006949F7">
            <w:pPr>
              <w:jc w:val="both"/>
              <w:rPr>
                <w:ins w:id="315" w:author="Pavla Trefilová" w:date="2019-09-16T08:53:00Z"/>
              </w:rPr>
            </w:pPr>
          </w:p>
        </w:tc>
        <w:tc>
          <w:tcPr>
            <w:tcW w:w="1703" w:type="dxa"/>
            <w:gridSpan w:val="2"/>
          </w:tcPr>
          <w:p w:rsidR="006949F7" w:rsidRPr="009A4263" w:rsidRDefault="006949F7" w:rsidP="006949F7">
            <w:pPr>
              <w:jc w:val="both"/>
              <w:rPr>
                <w:ins w:id="316" w:author="Pavla Trefilová" w:date="2019-09-16T08:53:00Z"/>
              </w:rPr>
            </w:pPr>
          </w:p>
        </w:tc>
        <w:tc>
          <w:tcPr>
            <w:tcW w:w="2096" w:type="dxa"/>
            <w:gridSpan w:val="4"/>
          </w:tcPr>
          <w:p w:rsidR="006949F7" w:rsidRPr="009A4263" w:rsidRDefault="006949F7" w:rsidP="006949F7">
            <w:pPr>
              <w:jc w:val="both"/>
              <w:rPr>
                <w:ins w:id="317" w:author="Pavla Trefilová" w:date="2019-09-16T08:53:00Z"/>
              </w:rPr>
            </w:pPr>
          </w:p>
        </w:tc>
      </w:tr>
      <w:tr w:rsidR="006949F7" w:rsidRPr="009A4263" w:rsidTr="00FC7DFD">
        <w:trPr>
          <w:ins w:id="318" w:author="Pavla Trefilová" w:date="2019-09-16T08:53:00Z"/>
        </w:trPr>
        <w:tc>
          <w:tcPr>
            <w:tcW w:w="6060" w:type="dxa"/>
            <w:gridSpan w:val="5"/>
          </w:tcPr>
          <w:p w:rsidR="006949F7" w:rsidRPr="009A4263" w:rsidRDefault="006949F7" w:rsidP="006949F7">
            <w:pPr>
              <w:jc w:val="both"/>
              <w:rPr>
                <w:ins w:id="319" w:author="Pavla Trefilová" w:date="2019-09-16T08:53:00Z"/>
              </w:rPr>
            </w:pPr>
          </w:p>
        </w:tc>
        <w:tc>
          <w:tcPr>
            <w:tcW w:w="1703" w:type="dxa"/>
            <w:gridSpan w:val="2"/>
          </w:tcPr>
          <w:p w:rsidR="006949F7" w:rsidRPr="009A4263" w:rsidRDefault="006949F7" w:rsidP="006949F7">
            <w:pPr>
              <w:jc w:val="both"/>
              <w:rPr>
                <w:ins w:id="320" w:author="Pavla Trefilová" w:date="2019-09-16T08:53:00Z"/>
              </w:rPr>
            </w:pPr>
          </w:p>
        </w:tc>
        <w:tc>
          <w:tcPr>
            <w:tcW w:w="2096" w:type="dxa"/>
            <w:gridSpan w:val="4"/>
          </w:tcPr>
          <w:p w:rsidR="006949F7" w:rsidRPr="009A4263" w:rsidRDefault="006949F7" w:rsidP="006949F7">
            <w:pPr>
              <w:jc w:val="both"/>
              <w:rPr>
                <w:ins w:id="321" w:author="Pavla Trefilová" w:date="2019-09-16T08:53:00Z"/>
              </w:rPr>
            </w:pPr>
          </w:p>
        </w:tc>
      </w:tr>
      <w:tr w:rsidR="006949F7" w:rsidRPr="009A4263" w:rsidTr="00FC7DFD">
        <w:trPr>
          <w:ins w:id="322" w:author="Pavla Trefilová" w:date="2019-09-16T08:53:00Z"/>
        </w:trPr>
        <w:tc>
          <w:tcPr>
            <w:tcW w:w="6060" w:type="dxa"/>
            <w:gridSpan w:val="5"/>
          </w:tcPr>
          <w:p w:rsidR="006949F7" w:rsidRPr="009A4263" w:rsidRDefault="006949F7" w:rsidP="006949F7">
            <w:pPr>
              <w:jc w:val="both"/>
              <w:rPr>
                <w:ins w:id="323" w:author="Pavla Trefilová" w:date="2019-09-16T08:53:00Z"/>
              </w:rPr>
            </w:pPr>
          </w:p>
        </w:tc>
        <w:tc>
          <w:tcPr>
            <w:tcW w:w="1703" w:type="dxa"/>
            <w:gridSpan w:val="2"/>
          </w:tcPr>
          <w:p w:rsidR="006949F7" w:rsidRPr="009A4263" w:rsidRDefault="006949F7" w:rsidP="006949F7">
            <w:pPr>
              <w:jc w:val="both"/>
              <w:rPr>
                <w:ins w:id="324" w:author="Pavla Trefilová" w:date="2019-09-16T08:53:00Z"/>
              </w:rPr>
            </w:pPr>
          </w:p>
        </w:tc>
        <w:tc>
          <w:tcPr>
            <w:tcW w:w="2096" w:type="dxa"/>
            <w:gridSpan w:val="4"/>
          </w:tcPr>
          <w:p w:rsidR="006949F7" w:rsidRPr="009A4263" w:rsidRDefault="006949F7" w:rsidP="006949F7">
            <w:pPr>
              <w:jc w:val="both"/>
              <w:rPr>
                <w:ins w:id="325" w:author="Pavla Trefilová" w:date="2019-09-16T08:53:00Z"/>
              </w:rPr>
            </w:pPr>
          </w:p>
        </w:tc>
      </w:tr>
      <w:tr w:rsidR="006949F7" w:rsidRPr="009A4263" w:rsidTr="00FC7DFD">
        <w:trPr>
          <w:ins w:id="326" w:author="Pavla Trefilová" w:date="2019-09-16T08:53:00Z"/>
        </w:trPr>
        <w:tc>
          <w:tcPr>
            <w:tcW w:w="6060" w:type="dxa"/>
            <w:gridSpan w:val="5"/>
          </w:tcPr>
          <w:p w:rsidR="006949F7" w:rsidRPr="009A4263" w:rsidRDefault="006949F7" w:rsidP="006949F7">
            <w:pPr>
              <w:jc w:val="both"/>
              <w:rPr>
                <w:ins w:id="327" w:author="Pavla Trefilová" w:date="2019-09-16T08:53:00Z"/>
              </w:rPr>
            </w:pPr>
          </w:p>
        </w:tc>
        <w:tc>
          <w:tcPr>
            <w:tcW w:w="1703" w:type="dxa"/>
            <w:gridSpan w:val="2"/>
          </w:tcPr>
          <w:p w:rsidR="006949F7" w:rsidRPr="009A4263" w:rsidRDefault="006949F7" w:rsidP="006949F7">
            <w:pPr>
              <w:jc w:val="both"/>
              <w:rPr>
                <w:ins w:id="328" w:author="Pavla Trefilová" w:date="2019-09-16T08:53:00Z"/>
              </w:rPr>
            </w:pPr>
          </w:p>
        </w:tc>
        <w:tc>
          <w:tcPr>
            <w:tcW w:w="2096" w:type="dxa"/>
            <w:gridSpan w:val="4"/>
          </w:tcPr>
          <w:p w:rsidR="006949F7" w:rsidRPr="009A4263" w:rsidRDefault="006949F7" w:rsidP="006949F7">
            <w:pPr>
              <w:jc w:val="both"/>
              <w:rPr>
                <w:ins w:id="329" w:author="Pavla Trefilová" w:date="2019-09-16T08:53:00Z"/>
              </w:rPr>
            </w:pPr>
          </w:p>
        </w:tc>
      </w:tr>
      <w:tr w:rsidR="006949F7" w:rsidRPr="009A4263" w:rsidTr="00FC7DFD">
        <w:trPr>
          <w:ins w:id="330" w:author="Pavla Trefilová" w:date="2019-09-16T08:53:00Z"/>
        </w:trPr>
        <w:tc>
          <w:tcPr>
            <w:tcW w:w="9859" w:type="dxa"/>
            <w:gridSpan w:val="11"/>
            <w:shd w:val="clear" w:color="auto" w:fill="F7CAAC"/>
          </w:tcPr>
          <w:p w:rsidR="006949F7" w:rsidRPr="009A4263" w:rsidRDefault="006949F7" w:rsidP="006949F7">
            <w:pPr>
              <w:jc w:val="both"/>
              <w:rPr>
                <w:ins w:id="331" w:author="Pavla Trefilová" w:date="2019-09-16T08:53:00Z"/>
              </w:rPr>
            </w:pPr>
            <w:ins w:id="332" w:author="Pavla Trefilová" w:date="2019-09-16T08:53:00Z">
              <w:r w:rsidRPr="009A4263">
                <w:rPr>
                  <w:b/>
                </w:rPr>
                <w:t>Předměty příslušného studijního programu a způsob zapojení do jejich výuky, příp. další zapojení do uskutečňování studijního programu</w:t>
              </w:r>
            </w:ins>
          </w:p>
        </w:tc>
      </w:tr>
      <w:tr w:rsidR="006949F7" w:rsidRPr="009A4263" w:rsidTr="00FC7DFD">
        <w:trPr>
          <w:trHeight w:val="324"/>
          <w:ins w:id="333" w:author="Pavla Trefilová" w:date="2019-09-16T08:53:00Z"/>
        </w:trPr>
        <w:tc>
          <w:tcPr>
            <w:tcW w:w="9859" w:type="dxa"/>
            <w:gridSpan w:val="11"/>
            <w:tcBorders>
              <w:top w:val="nil"/>
            </w:tcBorders>
          </w:tcPr>
          <w:p w:rsidR="006949F7" w:rsidRPr="009A4263" w:rsidRDefault="006949F7" w:rsidP="006949F7">
            <w:pPr>
              <w:jc w:val="both"/>
              <w:rPr>
                <w:ins w:id="334" w:author="Pavla Trefilová" w:date="2019-09-16T08:53:00Z"/>
              </w:rPr>
            </w:pPr>
            <w:ins w:id="335" w:author="Pavla Trefilová" w:date="2019-09-16T08:53:00Z">
              <w:r w:rsidRPr="009A4263">
                <w:rPr>
                  <w:rFonts w:eastAsiaTheme="minorHAnsi"/>
                  <w:szCs w:val="22"/>
                  <w:lang w:eastAsia="en-US"/>
                </w:rPr>
                <w:t>Business English – garant, přednášející (100%)</w:t>
              </w:r>
            </w:ins>
          </w:p>
        </w:tc>
      </w:tr>
      <w:tr w:rsidR="006949F7" w:rsidRPr="009A4263" w:rsidTr="00FC7DFD">
        <w:trPr>
          <w:ins w:id="336" w:author="Pavla Trefilová" w:date="2019-09-16T08:53:00Z"/>
        </w:trPr>
        <w:tc>
          <w:tcPr>
            <w:tcW w:w="9859" w:type="dxa"/>
            <w:gridSpan w:val="11"/>
            <w:shd w:val="clear" w:color="auto" w:fill="F7CAAC"/>
          </w:tcPr>
          <w:p w:rsidR="006949F7" w:rsidRPr="009A4263" w:rsidRDefault="006949F7" w:rsidP="006949F7">
            <w:pPr>
              <w:jc w:val="both"/>
              <w:rPr>
                <w:ins w:id="337" w:author="Pavla Trefilová" w:date="2019-09-16T08:53:00Z"/>
              </w:rPr>
            </w:pPr>
            <w:ins w:id="338" w:author="Pavla Trefilová" w:date="2019-09-16T08:53:00Z">
              <w:r w:rsidRPr="009A4263">
                <w:rPr>
                  <w:b/>
                </w:rPr>
                <w:t xml:space="preserve">Údaje o vzdělání na VŠ </w:t>
              </w:r>
            </w:ins>
          </w:p>
        </w:tc>
      </w:tr>
      <w:tr w:rsidR="006949F7" w:rsidRPr="009A4263" w:rsidTr="00FC7DFD">
        <w:trPr>
          <w:trHeight w:val="745"/>
          <w:ins w:id="339" w:author="Pavla Trefilová" w:date="2019-09-16T08:53:00Z"/>
        </w:trPr>
        <w:tc>
          <w:tcPr>
            <w:tcW w:w="9859" w:type="dxa"/>
            <w:gridSpan w:val="11"/>
          </w:tcPr>
          <w:p w:rsidR="006949F7" w:rsidRPr="009A4263" w:rsidRDefault="006949F7" w:rsidP="006949F7">
            <w:pPr>
              <w:ind w:left="1104" w:hanging="1104"/>
              <w:jc w:val="both"/>
              <w:rPr>
                <w:ins w:id="340" w:author="Pavla Trefilová" w:date="2019-09-16T08:53:00Z"/>
              </w:rPr>
            </w:pPr>
            <w:ins w:id="341" w:author="Pavla Trefilová" w:date="2019-09-16T08:53:00Z">
              <w:r w:rsidRPr="009A4263">
                <w:rPr>
                  <w:b/>
                </w:rPr>
                <w:t>1996-2001:</w:t>
              </w:r>
              <w:r w:rsidRPr="009A4263">
                <w:t xml:space="preserve">   Ostravská univerzita, Filozofická fakulta – anglistika a bohemistika, učitelství českého a anglického jazyka pro SŠ</w:t>
              </w:r>
            </w:ins>
          </w:p>
        </w:tc>
      </w:tr>
      <w:tr w:rsidR="006949F7" w:rsidRPr="009A4263" w:rsidTr="00FC7DFD">
        <w:trPr>
          <w:ins w:id="342" w:author="Pavla Trefilová" w:date="2019-09-16T08:53:00Z"/>
        </w:trPr>
        <w:tc>
          <w:tcPr>
            <w:tcW w:w="9859" w:type="dxa"/>
            <w:gridSpan w:val="11"/>
            <w:shd w:val="clear" w:color="auto" w:fill="F7CAAC"/>
          </w:tcPr>
          <w:p w:rsidR="006949F7" w:rsidRPr="009A4263" w:rsidRDefault="006949F7" w:rsidP="006949F7">
            <w:pPr>
              <w:jc w:val="both"/>
              <w:rPr>
                <w:ins w:id="343" w:author="Pavla Trefilová" w:date="2019-09-16T08:53:00Z"/>
                <w:b/>
              </w:rPr>
            </w:pPr>
            <w:ins w:id="344" w:author="Pavla Trefilová" w:date="2019-09-16T08:53:00Z">
              <w:r w:rsidRPr="009A4263">
                <w:rPr>
                  <w:b/>
                </w:rPr>
                <w:t>Údaje o odborném působení od absolvování VŠ</w:t>
              </w:r>
            </w:ins>
          </w:p>
        </w:tc>
      </w:tr>
      <w:tr w:rsidR="006949F7" w:rsidRPr="009A4263" w:rsidTr="00FC7DFD">
        <w:trPr>
          <w:trHeight w:val="605"/>
          <w:ins w:id="345" w:author="Pavla Trefilová" w:date="2019-09-16T08:53:00Z"/>
        </w:trPr>
        <w:tc>
          <w:tcPr>
            <w:tcW w:w="9859" w:type="dxa"/>
            <w:gridSpan w:val="11"/>
          </w:tcPr>
          <w:p w:rsidR="006949F7" w:rsidRPr="009A4263" w:rsidRDefault="006949F7" w:rsidP="006949F7">
            <w:pPr>
              <w:jc w:val="both"/>
              <w:rPr>
                <w:ins w:id="346" w:author="Pavla Trefilová" w:date="2019-09-16T08:53:00Z"/>
                <w:b/>
              </w:rPr>
            </w:pPr>
            <w:ins w:id="347" w:author="Pavla Trefilová" w:date="2019-09-16T08:53:00Z">
              <w:r w:rsidRPr="009A4263">
                <w:rPr>
                  <w:b/>
                </w:rPr>
                <w:t xml:space="preserve">2001-2004   </w:t>
              </w:r>
              <w:r w:rsidRPr="009A4263">
                <w:t>Channel Crossings, Praha</w:t>
              </w:r>
            </w:ins>
          </w:p>
          <w:p w:rsidR="006949F7" w:rsidRPr="009A4263" w:rsidRDefault="006949F7" w:rsidP="006949F7">
            <w:pPr>
              <w:jc w:val="both"/>
              <w:rPr>
                <w:ins w:id="348" w:author="Pavla Trefilová" w:date="2019-09-16T08:53:00Z"/>
              </w:rPr>
            </w:pPr>
            <w:ins w:id="349" w:author="Pavla Trefilová" w:date="2019-09-16T08:53:00Z">
              <w:r w:rsidRPr="009A4263">
                <w:rPr>
                  <w:b/>
                </w:rPr>
                <w:t xml:space="preserve">2005-2013   </w:t>
              </w:r>
              <w:r w:rsidRPr="009A4263">
                <w:t>Gymnázium a Jazyková škola s právem státní jazykové zkoušky Zlín</w:t>
              </w:r>
            </w:ins>
          </w:p>
          <w:p w:rsidR="006949F7" w:rsidRPr="009A4263" w:rsidRDefault="006949F7" w:rsidP="006949F7">
            <w:pPr>
              <w:jc w:val="both"/>
              <w:rPr>
                <w:ins w:id="350" w:author="Pavla Trefilová" w:date="2019-09-16T08:53:00Z"/>
              </w:rPr>
            </w:pPr>
            <w:ins w:id="351" w:author="Pavla Trefilová" w:date="2019-09-16T08:53:00Z">
              <w:r w:rsidRPr="009A4263">
                <w:rPr>
                  <w:b/>
                </w:rPr>
                <w:t xml:space="preserve">2013-dosud </w:t>
              </w:r>
              <w:r w:rsidRPr="009A4263">
                <w:t>Univerzita Tomáše Bati ve Zlíně, Fakulta humanitních studií, Centrum jazykového vzdělávání, akademický pracovník – lektor</w:t>
              </w:r>
            </w:ins>
          </w:p>
          <w:p w:rsidR="006949F7" w:rsidRPr="009A4263" w:rsidRDefault="006949F7" w:rsidP="006949F7">
            <w:pPr>
              <w:jc w:val="both"/>
              <w:rPr>
                <w:ins w:id="352" w:author="Pavla Trefilová" w:date="2019-09-16T08:53:00Z"/>
              </w:rPr>
            </w:pPr>
          </w:p>
          <w:p w:rsidR="006949F7" w:rsidRPr="009A4263" w:rsidRDefault="006949F7" w:rsidP="006949F7">
            <w:pPr>
              <w:jc w:val="both"/>
              <w:rPr>
                <w:ins w:id="353" w:author="Pavla Trefilová" w:date="2019-09-16T08:53:00Z"/>
              </w:rPr>
            </w:pPr>
          </w:p>
        </w:tc>
      </w:tr>
      <w:tr w:rsidR="006949F7" w:rsidRPr="009A4263" w:rsidTr="00FC7DFD">
        <w:trPr>
          <w:trHeight w:val="250"/>
          <w:ins w:id="354" w:author="Pavla Trefilová" w:date="2019-09-16T08:53:00Z"/>
        </w:trPr>
        <w:tc>
          <w:tcPr>
            <w:tcW w:w="9859" w:type="dxa"/>
            <w:gridSpan w:val="11"/>
            <w:shd w:val="clear" w:color="auto" w:fill="F7CAAC"/>
          </w:tcPr>
          <w:p w:rsidR="006949F7" w:rsidRPr="009A4263" w:rsidRDefault="006949F7" w:rsidP="006949F7">
            <w:pPr>
              <w:jc w:val="both"/>
              <w:rPr>
                <w:ins w:id="355" w:author="Pavla Trefilová" w:date="2019-09-16T08:53:00Z"/>
              </w:rPr>
            </w:pPr>
            <w:ins w:id="356" w:author="Pavla Trefilová" w:date="2019-09-16T08:53:00Z">
              <w:r w:rsidRPr="009A4263">
                <w:rPr>
                  <w:b/>
                </w:rPr>
                <w:t>Zkušenosti s vedením kvalifikačních a rigorózních prací</w:t>
              </w:r>
            </w:ins>
          </w:p>
        </w:tc>
      </w:tr>
      <w:tr w:rsidR="006949F7" w:rsidRPr="009A4263" w:rsidTr="00FC7DFD">
        <w:trPr>
          <w:trHeight w:val="420"/>
          <w:ins w:id="357" w:author="Pavla Trefilová" w:date="2019-09-16T08:53:00Z"/>
        </w:trPr>
        <w:tc>
          <w:tcPr>
            <w:tcW w:w="9859" w:type="dxa"/>
            <w:gridSpan w:val="11"/>
          </w:tcPr>
          <w:p w:rsidR="006949F7" w:rsidRPr="009A4263" w:rsidRDefault="006949F7" w:rsidP="006949F7">
            <w:pPr>
              <w:jc w:val="both"/>
              <w:rPr>
                <w:ins w:id="358" w:author="Pavla Trefilová" w:date="2019-09-16T08:53:00Z"/>
              </w:rPr>
            </w:pPr>
            <w:ins w:id="359" w:author="Pavla Trefilová" w:date="2019-09-16T08:53:00Z">
              <w:r w:rsidRPr="009A4263">
                <w:t>Počet vedených bakalářských prací – 1</w:t>
              </w:r>
            </w:ins>
          </w:p>
          <w:p w:rsidR="006949F7" w:rsidRPr="009A4263" w:rsidRDefault="006949F7" w:rsidP="006949F7">
            <w:pPr>
              <w:jc w:val="both"/>
              <w:rPr>
                <w:ins w:id="360" w:author="Pavla Trefilová" w:date="2019-09-16T08:53:00Z"/>
              </w:rPr>
            </w:pPr>
            <w:ins w:id="361" w:author="Pavla Trefilová" w:date="2019-09-16T08:53:00Z">
              <w:r w:rsidRPr="009A4263">
                <w:t>Počet vedených diplomových prací – 0</w:t>
              </w:r>
            </w:ins>
          </w:p>
        </w:tc>
      </w:tr>
      <w:tr w:rsidR="006949F7" w:rsidRPr="009A4263" w:rsidTr="00FC7DFD">
        <w:trPr>
          <w:cantSplit/>
          <w:ins w:id="362" w:author="Pavla Trefilová" w:date="2019-09-16T08:53:00Z"/>
        </w:trPr>
        <w:tc>
          <w:tcPr>
            <w:tcW w:w="3347" w:type="dxa"/>
            <w:gridSpan w:val="2"/>
            <w:tcBorders>
              <w:top w:val="single" w:sz="12" w:space="0" w:color="auto"/>
            </w:tcBorders>
            <w:shd w:val="clear" w:color="auto" w:fill="F7CAAC"/>
          </w:tcPr>
          <w:p w:rsidR="006949F7" w:rsidRPr="009A4263" w:rsidRDefault="006949F7" w:rsidP="006949F7">
            <w:pPr>
              <w:jc w:val="both"/>
              <w:rPr>
                <w:ins w:id="363" w:author="Pavla Trefilová" w:date="2019-09-16T08:53:00Z"/>
              </w:rPr>
            </w:pPr>
            <w:ins w:id="364" w:author="Pavla Trefilová" w:date="2019-09-16T08:53:00Z">
              <w:r w:rsidRPr="009A4263">
                <w:rPr>
                  <w:b/>
                </w:rPr>
                <w:t xml:space="preserve">Obor habilitačního řízení </w:t>
              </w:r>
            </w:ins>
          </w:p>
        </w:tc>
        <w:tc>
          <w:tcPr>
            <w:tcW w:w="2245" w:type="dxa"/>
            <w:gridSpan w:val="2"/>
            <w:tcBorders>
              <w:top w:val="single" w:sz="12" w:space="0" w:color="auto"/>
            </w:tcBorders>
            <w:shd w:val="clear" w:color="auto" w:fill="F7CAAC"/>
          </w:tcPr>
          <w:p w:rsidR="006949F7" w:rsidRPr="009A4263" w:rsidRDefault="006949F7" w:rsidP="006949F7">
            <w:pPr>
              <w:jc w:val="both"/>
              <w:rPr>
                <w:ins w:id="365" w:author="Pavla Trefilová" w:date="2019-09-16T08:53:00Z"/>
              </w:rPr>
            </w:pPr>
            <w:ins w:id="366" w:author="Pavla Trefilová" w:date="2019-09-16T08:53:00Z">
              <w:r w:rsidRPr="009A4263">
                <w:rPr>
                  <w:b/>
                </w:rPr>
                <w:t>Rok udělení hodnosti</w:t>
              </w:r>
            </w:ins>
          </w:p>
        </w:tc>
        <w:tc>
          <w:tcPr>
            <w:tcW w:w="2248" w:type="dxa"/>
            <w:gridSpan w:val="4"/>
            <w:tcBorders>
              <w:top w:val="single" w:sz="12" w:space="0" w:color="auto"/>
              <w:right w:val="single" w:sz="12" w:space="0" w:color="auto"/>
            </w:tcBorders>
            <w:shd w:val="clear" w:color="auto" w:fill="F7CAAC"/>
          </w:tcPr>
          <w:p w:rsidR="006949F7" w:rsidRPr="009A4263" w:rsidRDefault="006949F7" w:rsidP="006949F7">
            <w:pPr>
              <w:jc w:val="both"/>
              <w:rPr>
                <w:ins w:id="367" w:author="Pavla Trefilová" w:date="2019-09-16T08:53:00Z"/>
              </w:rPr>
            </w:pPr>
            <w:ins w:id="368" w:author="Pavla Trefilová" w:date="2019-09-16T08:53:00Z">
              <w:r w:rsidRPr="009A4263">
                <w:rPr>
                  <w:b/>
                </w:rPr>
                <w:t>Řízení konáno na VŠ</w:t>
              </w:r>
            </w:ins>
          </w:p>
        </w:tc>
        <w:tc>
          <w:tcPr>
            <w:tcW w:w="2019" w:type="dxa"/>
            <w:gridSpan w:val="3"/>
            <w:tcBorders>
              <w:top w:val="single" w:sz="12" w:space="0" w:color="auto"/>
              <w:left w:val="single" w:sz="12" w:space="0" w:color="auto"/>
            </w:tcBorders>
            <w:shd w:val="clear" w:color="auto" w:fill="F7CAAC"/>
          </w:tcPr>
          <w:p w:rsidR="006949F7" w:rsidRPr="009A4263" w:rsidRDefault="006949F7" w:rsidP="006949F7">
            <w:pPr>
              <w:jc w:val="both"/>
              <w:rPr>
                <w:ins w:id="369" w:author="Pavla Trefilová" w:date="2019-09-16T08:53:00Z"/>
                <w:b/>
              </w:rPr>
            </w:pPr>
            <w:ins w:id="370" w:author="Pavla Trefilová" w:date="2019-09-16T08:53:00Z">
              <w:r w:rsidRPr="009A4263">
                <w:rPr>
                  <w:b/>
                </w:rPr>
                <w:t>Ohlasy publikací</w:t>
              </w:r>
            </w:ins>
          </w:p>
        </w:tc>
      </w:tr>
      <w:tr w:rsidR="006949F7" w:rsidRPr="009A4263" w:rsidTr="00FC7DFD">
        <w:trPr>
          <w:cantSplit/>
          <w:ins w:id="371" w:author="Pavla Trefilová" w:date="2019-09-16T08:53:00Z"/>
        </w:trPr>
        <w:tc>
          <w:tcPr>
            <w:tcW w:w="3347" w:type="dxa"/>
            <w:gridSpan w:val="2"/>
          </w:tcPr>
          <w:p w:rsidR="006949F7" w:rsidRPr="009A4263" w:rsidRDefault="006949F7" w:rsidP="006949F7">
            <w:pPr>
              <w:jc w:val="both"/>
              <w:rPr>
                <w:ins w:id="372" w:author="Pavla Trefilová" w:date="2019-09-16T08:53:00Z"/>
              </w:rPr>
            </w:pPr>
          </w:p>
        </w:tc>
        <w:tc>
          <w:tcPr>
            <w:tcW w:w="2245" w:type="dxa"/>
            <w:gridSpan w:val="2"/>
          </w:tcPr>
          <w:p w:rsidR="006949F7" w:rsidRPr="009A4263" w:rsidRDefault="006949F7" w:rsidP="006949F7">
            <w:pPr>
              <w:jc w:val="both"/>
              <w:rPr>
                <w:ins w:id="373" w:author="Pavla Trefilová" w:date="2019-09-16T08:53:00Z"/>
              </w:rPr>
            </w:pPr>
          </w:p>
        </w:tc>
        <w:tc>
          <w:tcPr>
            <w:tcW w:w="2248" w:type="dxa"/>
            <w:gridSpan w:val="4"/>
            <w:tcBorders>
              <w:right w:val="single" w:sz="12" w:space="0" w:color="auto"/>
            </w:tcBorders>
          </w:tcPr>
          <w:p w:rsidR="006949F7" w:rsidRPr="009A4263" w:rsidRDefault="006949F7" w:rsidP="006949F7">
            <w:pPr>
              <w:jc w:val="both"/>
              <w:rPr>
                <w:ins w:id="374" w:author="Pavla Trefilová" w:date="2019-09-16T08:53:00Z"/>
              </w:rPr>
            </w:pPr>
          </w:p>
        </w:tc>
        <w:tc>
          <w:tcPr>
            <w:tcW w:w="632" w:type="dxa"/>
            <w:tcBorders>
              <w:left w:val="single" w:sz="12" w:space="0" w:color="auto"/>
            </w:tcBorders>
            <w:shd w:val="clear" w:color="auto" w:fill="F7CAAC"/>
          </w:tcPr>
          <w:p w:rsidR="006949F7" w:rsidRPr="009A4263" w:rsidRDefault="006949F7" w:rsidP="006949F7">
            <w:pPr>
              <w:jc w:val="both"/>
              <w:rPr>
                <w:ins w:id="375" w:author="Pavla Trefilová" w:date="2019-09-16T08:53:00Z"/>
              </w:rPr>
            </w:pPr>
            <w:ins w:id="376" w:author="Pavla Trefilová" w:date="2019-09-16T08:53:00Z">
              <w:r w:rsidRPr="009A4263">
                <w:rPr>
                  <w:b/>
                </w:rPr>
                <w:t>WOS</w:t>
              </w:r>
            </w:ins>
          </w:p>
        </w:tc>
        <w:tc>
          <w:tcPr>
            <w:tcW w:w="693" w:type="dxa"/>
            <w:shd w:val="clear" w:color="auto" w:fill="F7CAAC"/>
          </w:tcPr>
          <w:p w:rsidR="006949F7" w:rsidRPr="009A4263" w:rsidRDefault="006949F7" w:rsidP="006949F7">
            <w:pPr>
              <w:jc w:val="both"/>
              <w:rPr>
                <w:ins w:id="377" w:author="Pavla Trefilová" w:date="2019-09-16T08:53:00Z"/>
                <w:sz w:val="18"/>
              </w:rPr>
            </w:pPr>
            <w:ins w:id="378" w:author="Pavla Trefilová" w:date="2019-09-16T08:53:00Z">
              <w:r w:rsidRPr="009A4263">
                <w:rPr>
                  <w:b/>
                  <w:sz w:val="18"/>
                </w:rPr>
                <w:t>Scopus</w:t>
              </w:r>
            </w:ins>
          </w:p>
        </w:tc>
        <w:tc>
          <w:tcPr>
            <w:tcW w:w="694" w:type="dxa"/>
            <w:shd w:val="clear" w:color="auto" w:fill="F7CAAC"/>
          </w:tcPr>
          <w:p w:rsidR="006949F7" w:rsidRPr="009A4263" w:rsidRDefault="006949F7" w:rsidP="006949F7">
            <w:pPr>
              <w:jc w:val="both"/>
              <w:rPr>
                <w:ins w:id="379" w:author="Pavla Trefilová" w:date="2019-09-16T08:53:00Z"/>
              </w:rPr>
            </w:pPr>
            <w:ins w:id="380" w:author="Pavla Trefilová" w:date="2019-09-16T08:53:00Z">
              <w:r w:rsidRPr="009A4263">
                <w:rPr>
                  <w:b/>
                  <w:sz w:val="18"/>
                </w:rPr>
                <w:t>ostatní</w:t>
              </w:r>
            </w:ins>
          </w:p>
        </w:tc>
      </w:tr>
      <w:tr w:rsidR="006949F7" w:rsidRPr="009A4263" w:rsidTr="00FC7DFD">
        <w:trPr>
          <w:cantSplit/>
          <w:trHeight w:val="70"/>
          <w:ins w:id="381" w:author="Pavla Trefilová" w:date="2019-09-16T08:53:00Z"/>
        </w:trPr>
        <w:tc>
          <w:tcPr>
            <w:tcW w:w="3347" w:type="dxa"/>
            <w:gridSpan w:val="2"/>
            <w:shd w:val="clear" w:color="auto" w:fill="F7CAAC"/>
          </w:tcPr>
          <w:p w:rsidR="006949F7" w:rsidRPr="009A4263" w:rsidRDefault="006949F7" w:rsidP="006949F7">
            <w:pPr>
              <w:jc w:val="both"/>
              <w:rPr>
                <w:ins w:id="382" w:author="Pavla Trefilová" w:date="2019-09-16T08:53:00Z"/>
              </w:rPr>
            </w:pPr>
            <w:ins w:id="383" w:author="Pavla Trefilová" w:date="2019-09-16T08:53:00Z">
              <w:r w:rsidRPr="009A4263">
                <w:rPr>
                  <w:b/>
                </w:rPr>
                <w:t>Obor jmenovacího řízení</w:t>
              </w:r>
            </w:ins>
          </w:p>
        </w:tc>
        <w:tc>
          <w:tcPr>
            <w:tcW w:w="2245" w:type="dxa"/>
            <w:gridSpan w:val="2"/>
            <w:shd w:val="clear" w:color="auto" w:fill="F7CAAC"/>
          </w:tcPr>
          <w:p w:rsidR="006949F7" w:rsidRPr="009A4263" w:rsidRDefault="006949F7" w:rsidP="006949F7">
            <w:pPr>
              <w:jc w:val="both"/>
              <w:rPr>
                <w:ins w:id="384" w:author="Pavla Trefilová" w:date="2019-09-16T08:53:00Z"/>
              </w:rPr>
            </w:pPr>
            <w:ins w:id="385" w:author="Pavla Trefilová" w:date="2019-09-16T08:53:00Z">
              <w:r w:rsidRPr="009A4263">
                <w:rPr>
                  <w:b/>
                </w:rPr>
                <w:t>Rok udělení hodnosti</w:t>
              </w:r>
            </w:ins>
          </w:p>
        </w:tc>
        <w:tc>
          <w:tcPr>
            <w:tcW w:w="2248" w:type="dxa"/>
            <w:gridSpan w:val="4"/>
            <w:tcBorders>
              <w:right w:val="single" w:sz="12" w:space="0" w:color="auto"/>
            </w:tcBorders>
            <w:shd w:val="clear" w:color="auto" w:fill="F7CAAC"/>
          </w:tcPr>
          <w:p w:rsidR="006949F7" w:rsidRPr="009A4263" w:rsidRDefault="006949F7" w:rsidP="006949F7">
            <w:pPr>
              <w:jc w:val="both"/>
              <w:rPr>
                <w:ins w:id="386" w:author="Pavla Trefilová" w:date="2019-09-16T08:53:00Z"/>
              </w:rPr>
            </w:pPr>
            <w:ins w:id="387" w:author="Pavla Trefilová" w:date="2019-09-16T08:53:00Z">
              <w:r w:rsidRPr="009A4263">
                <w:rPr>
                  <w:b/>
                </w:rPr>
                <w:t>Řízení konáno na VŠ</w:t>
              </w:r>
            </w:ins>
          </w:p>
        </w:tc>
        <w:tc>
          <w:tcPr>
            <w:tcW w:w="632" w:type="dxa"/>
            <w:vMerge w:val="restart"/>
            <w:tcBorders>
              <w:left w:val="single" w:sz="12" w:space="0" w:color="auto"/>
            </w:tcBorders>
          </w:tcPr>
          <w:p w:rsidR="006949F7" w:rsidRPr="009A4263" w:rsidRDefault="006949F7" w:rsidP="006949F7">
            <w:pPr>
              <w:jc w:val="both"/>
              <w:rPr>
                <w:ins w:id="388" w:author="Pavla Trefilová" w:date="2019-09-16T08:53:00Z"/>
                <w:b/>
              </w:rPr>
            </w:pPr>
            <w:ins w:id="389" w:author="Pavla Trefilová" w:date="2019-09-16T08:53:00Z">
              <w:r w:rsidRPr="009A4263">
                <w:rPr>
                  <w:b/>
                </w:rPr>
                <w:t>0</w:t>
              </w:r>
            </w:ins>
          </w:p>
        </w:tc>
        <w:tc>
          <w:tcPr>
            <w:tcW w:w="693" w:type="dxa"/>
            <w:vMerge w:val="restart"/>
          </w:tcPr>
          <w:p w:rsidR="006949F7" w:rsidRPr="009A4263" w:rsidRDefault="006949F7" w:rsidP="006949F7">
            <w:pPr>
              <w:jc w:val="both"/>
              <w:rPr>
                <w:ins w:id="390" w:author="Pavla Trefilová" w:date="2019-09-16T08:53:00Z"/>
                <w:b/>
              </w:rPr>
            </w:pPr>
            <w:ins w:id="391" w:author="Pavla Trefilová" w:date="2019-09-16T08:53:00Z">
              <w:r w:rsidRPr="009A4263">
                <w:rPr>
                  <w:b/>
                </w:rPr>
                <w:t>0</w:t>
              </w:r>
            </w:ins>
          </w:p>
        </w:tc>
        <w:tc>
          <w:tcPr>
            <w:tcW w:w="694" w:type="dxa"/>
            <w:vMerge w:val="restart"/>
          </w:tcPr>
          <w:p w:rsidR="006949F7" w:rsidRPr="009A4263" w:rsidRDefault="006949F7" w:rsidP="006949F7">
            <w:pPr>
              <w:jc w:val="both"/>
              <w:rPr>
                <w:ins w:id="392" w:author="Pavla Trefilová" w:date="2019-09-16T08:53:00Z"/>
                <w:b/>
              </w:rPr>
            </w:pPr>
            <w:ins w:id="393" w:author="Pavla Trefilová" w:date="2019-09-16T08:53:00Z">
              <w:r w:rsidRPr="009A4263">
                <w:rPr>
                  <w:b/>
                </w:rPr>
                <w:t>0</w:t>
              </w:r>
            </w:ins>
          </w:p>
        </w:tc>
      </w:tr>
      <w:tr w:rsidR="006949F7" w:rsidRPr="009A4263" w:rsidTr="00FC7DFD">
        <w:trPr>
          <w:trHeight w:val="205"/>
          <w:ins w:id="394" w:author="Pavla Trefilová" w:date="2019-09-16T08:53:00Z"/>
        </w:trPr>
        <w:tc>
          <w:tcPr>
            <w:tcW w:w="3347" w:type="dxa"/>
            <w:gridSpan w:val="2"/>
          </w:tcPr>
          <w:p w:rsidR="006949F7" w:rsidRPr="009A4263" w:rsidRDefault="006949F7" w:rsidP="006949F7">
            <w:pPr>
              <w:jc w:val="both"/>
              <w:rPr>
                <w:ins w:id="395" w:author="Pavla Trefilová" w:date="2019-09-16T08:53:00Z"/>
              </w:rPr>
            </w:pPr>
          </w:p>
        </w:tc>
        <w:tc>
          <w:tcPr>
            <w:tcW w:w="2245" w:type="dxa"/>
            <w:gridSpan w:val="2"/>
          </w:tcPr>
          <w:p w:rsidR="006949F7" w:rsidRPr="009A4263" w:rsidRDefault="006949F7" w:rsidP="006949F7">
            <w:pPr>
              <w:jc w:val="both"/>
              <w:rPr>
                <w:ins w:id="396" w:author="Pavla Trefilová" w:date="2019-09-16T08:53:00Z"/>
              </w:rPr>
            </w:pPr>
          </w:p>
        </w:tc>
        <w:tc>
          <w:tcPr>
            <w:tcW w:w="2248" w:type="dxa"/>
            <w:gridSpan w:val="4"/>
            <w:tcBorders>
              <w:right w:val="single" w:sz="12" w:space="0" w:color="auto"/>
            </w:tcBorders>
          </w:tcPr>
          <w:p w:rsidR="006949F7" w:rsidRPr="009A4263" w:rsidRDefault="006949F7" w:rsidP="006949F7">
            <w:pPr>
              <w:jc w:val="both"/>
              <w:rPr>
                <w:ins w:id="397" w:author="Pavla Trefilová" w:date="2019-09-16T08:53:00Z"/>
              </w:rPr>
            </w:pPr>
          </w:p>
        </w:tc>
        <w:tc>
          <w:tcPr>
            <w:tcW w:w="632" w:type="dxa"/>
            <w:vMerge/>
            <w:tcBorders>
              <w:left w:val="single" w:sz="12" w:space="0" w:color="auto"/>
            </w:tcBorders>
            <w:vAlign w:val="center"/>
          </w:tcPr>
          <w:p w:rsidR="006949F7" w:rsidRPr="009A4263" w:rsidRDefault="006949F7" w:rsidP="006949F7">
            <w:pPr>
              <w:rPr>
                <w:ins w:id="398" w:author="Pavla Trefilová" w:date="2019-09-16T08:53:00Z"/>
                <w:b/>
              </w:rPr>
            </w:pPr>
          </w:p>
        </w:tc>
        <w:tc>
          <w:tcPr>
            <w:tcW w:w="693" w:type="dxa"/>
            <w:vMerge/>
            <w:vAlign w:val="center"/>
          </w:tcPr>
          <w:p w:rsidR="006949F7" w:rsidRPr="009A4263" w:rsidRDefault="006949F7" w:rsidP="006949F7">
            <w:pPr>
              <w:rPr>
                <w:ins w:id="399" w:author="Pavla Trefilová" w:date="2019-09-16T08:53:00Z"/>
                <w:b/>
              </w:rPr>
            </w:pPr>
          </w:p>
        </w:tc>
        <w:tc>
          <w:tcPr>
            <w:tcW w:w="694" w:type="dxa"/>
            <w:vMerge/>
            <w:vAlign w:val="center"/>
          </w:tcPr>
          <w:p w:rsidR="006949F7" w:rsidRPr="009A4263" w:rsidRDefault="006949F7" w:rsidP="006949F7">
            <w:pPr>
              <w:rPr>
                <w:ins w:id="400" w:author="Pavla Trefilová" w:date="2019-09-16T08:53:00Z"/>
                <w:b/>
              </w:rPr>
            </w:pPr>
          </w:p>
        </w:tc>
      </w:tr>
      <w:tr w:rsidR="006949F7" w:rsidRPr="009A4263" w:rsidTr="00FC7DFD">
        <w:trPr>
          <w:ins w:id="401" w:author="Pavla Trefilová" w:date="2019-09-16T08:53:00Z"/>
        </w:trPr>
        <w:tc>
          <w:tcPr>
            <w:tcW w:w="9859" w:type="dxa"/>
            <w:gridSpan w:val="11"/>
            <w:shd w:val="clear" w:color="auto" w:fill="F7CAAC"/>
          </w:tcPr>
          <w:p w:rsidR="006949F7" w:rsidRPr="009A4263" w:rsidRDefault="006949F7" w:rsidP="006949F7">
            <w:pPr>
              <w:jc w:val="both"/>
              <w:rPr>
                <w:ins w:id="402" w:author="Pavla Trefilová" w:date="2019-09-16T08:53:00Z"/>
                <w:b/>
              </w:rPr>
            </w:pPr>
            <w:ins w:id="403" w:author="Pavla Trefilová" w:date="2019-09-16T08:53:00Z">
              <w:r w:rsidRPr="009A4263">
                <w:rPr>
                  <w:b/>
                </w:rPr>
                <w:t xml:space="preserve">Přehled o nejvýznamnější publikační a další tvůrčí činnosti nebo další profesní činnosti u odborníků z praxe vztahující se k zabezpečovaným předmětům </w:t>
              </w:r>
            </w:ins>
          </w:p>
        </w:tc>
      </w:tr>
      <w:tr w:rsidR="006949F7" w:rsidRPr="009A4263" w:rsidTr="00FC7DFD">
        <w:trPr>
          <w:trHeight w:val="2365"/>
          <w:ins w:id="404" w:author="Pavla Trefilová" w:date="2019-09-16T08:53:00Z"/>
        </w:trPr>
        <w:tc>
          <w:tcPr>
            <w:tcW w:w="9859" w:type="dxa"/>
            <w:gridSpan w:val="11"/>
          </w:tcPr>
          <w:p w:rsidR="006949F7" w:rsidRPr="009A4263" w:rsidRDefault="006949F7" w:rsidP="006949F7">
            <w:pPr>
              <w:jc w:val="both"/>
              <w:rPr>
                <w:ins w:id="405" w:author="Pavla Trefilová" w:date="2019-09-16T08:53:00Z"/>
                <w:i/>
              </w:rPr>
            </w:pPr>
          </w:p>
          <w:p w:rsidR="006949F7" w:rsidRPr="009A4263" w:rsidRDefault="006949F7" w:rsidP="006949F7">
            <w:pPr>
              <w:jc w:val="both"/>
              <w:rPr>
                <w:ins w:id="406" w:author="Pavla Trefilová" w:date="2019-09-16T08:53:00Z"/>
                <w:i/>
              </w:rPr>
            </w:pPr>
          </w:p>
          <w:p w:rsidR="006949F7" w:rsidRPr="009A4263" w:rsidRDefault="006949F7" w:rsidP="006949F7">
            <w:pPr>
              <w:jc w:val="both"/>
              <w:rPr>
                <w:ins w:id="407" w:author="Pavla Trefilová" w:date="2019-09-16T08:53:00Z"/>
                <w:i/>
              </w:rPr>
            </w:pPr>
          </w:p>
          <w:p w:rsidR="006949F7" w:rsidRPr="009A4263" w:rsidRDefault="006949F7" w:rsidP="006949F7">
            <w:pPr>
              <w:jc w:val="both"/>
              <w:rPr>
                <w:ins w:id="408" w:author="Pavla Trefilová" w:date="2019-09-16T08:53:00Z"/>
                <w:b/>
              </w:rPr>
            </w:pPr>
          </w:p>
        </w:tc>
      </w:tr>
      <w:tr w:rsidR="006949F7" w:rsidRPr="009A4263" w:rsidTr="00FC7DFD">
        <w:trPr>
          <w:trHeight w:val="218"/>
          <w:ins w:id="409" w:author="Pavla Trefilová" w:date="2019-09-16T08:53:00Z"/>
        </w:trPr>
        <w:tc>
          <w:tcPr>
            <w:tcW w:w="9859" w:type="dxa"/>
            <w:gridSpan w:val="11"/>
            <w:shd w:val="clear" w:color="auto" w:fill="F7CAAC"/>
          </w:tcPr>
          <w:p w:rsidR="006949F7" w:rsidRPr="009A4263" w:rsidRDefault="006949F7" w:rsidP="006949F7">
            <w:pPr>
              <w:rPr>
                <w:ins w:id="410" w:author="Pavla Trefilová" w:date="2019-09-16T08:53:00Z"/>
                <w:b/>
              </w:rPr>
            </w:pPr>
            <w:ins w:id="411" w:author="Pavla Trefilová" w:date="2019-09-16T08:53:00Z">
              <w:r w:rsidRPr="009A4263">
                <w:rPr>
                  <w:b/>
                </w:rPr>
                <w:t>Působení v zahraničí</w:t>
              </w:r>
            </w:ins>
          </w:p>
        </w:tc>
      </w:tr>
      <w:tr w:rsidR="006949F7" w:rsidRPr="009A4263" w:rsidTr="00FC7DFD">
        <w:trPr>
          <w:trHeight w:val="186"/>
          <w:ins w:id="412" w:author="Pavla Trefilová" w:date="2019-09-16T08:53:00Z"/>
        </w:trPr>
        <w:tc>
          <w:tcPr>
            <w:tcW w:w="9859" w:type="dxa"/>
            <w:gridSpan w:val="11"/>
          </w:tcPr>
          <w:p w:rsidR="006949F7" w:rsidRPr="009A4263" w:rsidRDefault="006949F7" w:rsidP="006949F7">
            <w:pPr>
              <w:rPr>
                <w:ins w:id="413" w:author="Pavla Trefilová" w:date="2019-09-16T08:53:00Z"/>
                <w:b/>
              </w:rPr>
            </w:pPr>
          </w:p>
        </w:tc>
      </w:tr>
      <w:tr w:rsidR="006949F7" w:rsidRPr="009A4263" w:rsidTr="00FC7DFD">
        <w:trPr>
          <w:cantSplit/>
          <w:trHeight w:val="219"/>
          <w:ins w:id="414" w:author="Pavla Trefilová" w:date="2019-09-16T08:53:00Z"/>
        </w:trPr>
        <w:tc>
          <w:tcPr>
            <w:tcW w:w="2518" w:type="dxa"/>
            <w:shd w:val="clear" w:color="auto" w:fill="F7CAAC"/>
          </w:tcPr>
          <w:p w:rsidR="006949F7" w:rsidRPr="009A4263" w:rsidRDefault="006949F7" w:rsidP="006949F7">
            <w:pPr>
              <w:jc w:val="both"/>
              <w:rPr>
                <w:ins w:id="415" w:author="Pavla Trefilová" w:date="2019-09-16T08:53:00Z"/>
                <w:b/>
              </w:rPr>
            </w:pPr>
            <w:ins w:id="416" w:author="Pavla Trefilová" w:date="2019-09-16T08:53:00Z">
              <w:r w:rsidRPr="009A4263">
                <w:rPr>
                  <w:b/>
                </w:rPr>
                <w:t xml:space="preserve">Podpis </w:t>
              </w:r>
            </w:ins>
          </w:p>
        </w:tc>
        <w:tc>
          <w:tcPr>
            <w:tcW w:w="4536" w:type="dxa"/>
            <w:gridSpan w:val="5"/>
          </w:tcPr>
          <w:p w:rsidR="006949F7" w:rsidRPr="009A4263" w:rsidRDefault="006949F7" w:rsidP="006949F7">
            <w:pPr>
              <w:jc w:val="both"/>
              <w:rPr>
                <w:ins w:id="417" w:author="Pavla Trefilová" w:date="2019-09-16T08:53:00Z"/>
              </w:rPr>
            </w:pPr>
          </w:p>
        </w:tc>
        <w:tc>
          <w:tcPr>
            <w:tcW w:w="786" w:type="dxa"/>
            <w:gridSpan w:val="2"/>
            <w:shd w:val="clear" w:color="auto" w:fill="F7CAAC"/>
          </w:tcPr>
          <w:p w:rsidR="006949F7" w:rsidRPr="009A4263" w:rsidRDefault="006949F7" w:rsidP="006949F7">
            <w:pPr>
              <w:jc w:val="both"/>
              <w:rPr>
                <w:ins w:id="418" w:author="Pavla Trefilová" w:date="2019-09-16T08:53:00Z"/>
              </w:rPr>
            </w:pPr>
            <w:ins w:id="419" w:author="Pavla Trefilová" w:date="2019-09-16T08:53:00Z">
              <w:r w:rsidRPr="009A4263">
                <w:rPr>
                  <w:b/>
                </w:rPr>
                <w:t>datum</w:t>
              </w:r>
            </w:ins>
          </w:p>
        </w:tc>
        <w:tc>
          <w:tcPr>
            <w:tcW w:w="2019" w:type="dxa"/>
            <w:gridSpan w:val="3"/>
          </w:tcPr>
          <w:p w:rsidR="006949F7" w:rsidRPr="009A4263" w:rsidRDefault="006949F7" w:rsidP="006949F7">
            <w:pPr>
              <w:jc w:val="both"/>
              <w:rPr>
                <w:ins w:id="420" w:author="Pavla Trefilová" w:date="2019-09-16T08:53:00Z"/>
              </w:rPr>
            </w:pPr>
          </w:p>
        </w:tc>
      </w:tr>
    </w:tbl>
    <w:p w:rsidR="004842AA" w:rsidRDefault="004842AA">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450F1" w:rsidTr="002450F1">
        <w:tc>
          <w:tcPr>
            <w:tcW w:w="9859" w:type="dxa"/>
            <w:gridSpan w:val="11"/>
            <w:tcBorders>
              <w:bottom w:val="double" w:sz="4" w:space="0" w:color="auto"/>
            </w:tcBorders>
            <w:shd w:val="clear" w:color="auto" w:fill="BDD6EE"/>
          </w:tcPr>
          <w:p w:rsidR="002450F1" w:rsidRDefault="002450F1" w:rsidP="002450F1">
            <w:pPr>
              <w:jc w:val="both"/>
              <w:rPr>
                <w:b/>
                <w:sz w:val="28"/>
              </w:rPr>
            </w:pPr>
            <w:r>
              <w:rPr>
                <w:b/>
                <w:sz w:val="28"/>
              </w:rPr>
              <w:lastRenderedPageBreak/>
              <w:t>C-I – Personální zabezpečení</w:t>
            </w:r>
          </w:p>
        </w:tc>
      </w:tr>
      <w:tr w:rsidR="002450F1" w:rsidTr="002450F1">
        <w:tc>
          <w:tcPr>
            <w:tcW w:w="2518" w:type="dxa"/>
            <w:tcBorders>
              <w:top w:val="double" w:sz="4" w:space="0" w:color="auto"/>
            </w:tcBorders>
            <w:shd w:val="clear" w:color="auto" w:fill="F7CAAC"/>
          </w:tcPr>
          <w:p w:rsidR="002450F1" w:rsidRDefault="002450F1" w:rsidP="002450F1">
            <w:pPr>
              <w:jc w:val="both"/>
              <w:rPr>
                <w:b/>
              </w:rPr>
            </w:pPr>
            <w:r>
              <w:rPr>
                <w:b/>
              </w:rPr>
              <w:t>Vysoká škola</w:t>
            </w:r>
          </w:p>
        </w:tc>
        <w:tc>
          <w:tcPr>
            <w:tcW w:w="7341" w:type="dxa"/>
            <w:gridSpan w:val="10"/>
          </w:tcPr>
          <w:p w:rsidR="002450F1" w:rsidRDefault="002450F1" w:rsidP="002450F1">
            <w:pPr>
              <w:jc w:val="both"/>
            </w:pPr>
            <w:r>
              <w:t>Univerzita Tomáše Bati ve Zlíně</w:t>
            </w:r>
          </w:p>
        </w:tc>
      </w:tr>
      <w:tr w:rsidR="002450F1" w:rsidTr="002450F1">
        <w:tc>
          <w:tcPr>
            <w:tcW w:w="2518" w:type="dxa"/>
            <w:shd w:val="clear" w:color="auto" w:fill="F7CAAC"/>
          </w:tcPr>
          <w:p w:rsidR="002450F1" w:rsidRDefault="002450F1" w:rsidP="002450F1">
            <w:pPr>
              <w:jc w:val="both"/>
              <w:rPr>
                <w:b/>
              </w:rPr>
            </w:pPr>
            <w:r>
              <w:rPr>
                <w:b/>
              </w:rPr>
              <w:t>Součást vysoké školy</w:t>
            </w:r>
          </w:p>
        </w:tc>
        <w:tc>
          <w:tcPr>
            <w:tcW w:w="7341" w:type="dxa"/>
            <w:gridSpan w:val="10"/>
          </w:tcPr>
          <w:p w:rsidR="002450F1" w:rsidRDefault="002450F1" w:rsidP="002450F1">
            <w:pPr>
              <w:jc w:val="both"/>
            </w:pPr>
            <w:r>
              <w:t>Fakulta managementu a ekonomiky</w:t>
            </w:r>
          </w:p>
        </w:tc>
      </w:tr>
      <w:tr w:rsidR="002450F1" w:rsidTr="002450F1">
        <w:tc>
          <w:tcPr>
            <w:tcW w:w="2518" w:type="dxa"/>
            <w:shd w:val="clear" w:color="auto" w:fill="F7CAAC"/>
          </w:tcPr>
          <w:p w:rsidR="002450F1" w:rsidRDefault="002450F1" w:rsidP="002450F1">
            <w:pPr>
              <w:jc w:val="both"/>
              <w:rPr>
                <w:b/>
              </w:rPr>
            </w:pPr>
            <w:r>
              <w:rPr>
                <w:b/>
              </w:rPr>
              <w:t>Název studijního programu</w:t>
            </w:r>
          </w:p>
        </w:tc>
        <w:tc>
          <w:tcPr>
            <w:tcW w:w="7341" w:type="dxa"/>
            <w:gridSpan w:val="10"/>
          </w:tcPr>
          <w:p w:rsidR="002450F1" w:rsidRDefault="00914242" w:rsidP="002450F1">
            <w:pPr>
              <w:jc w:val="both"/>
            </w:pPr>
            <w:r>
              <w:t>Management and Marketing</w:t>
            </w:r>
          </w:p>
        </w:tc>
      </w:tr>
      <w:tr w:rsidR="002450F1" w:rsidTr="002450F1">
        <w:tc>
          <w:tcPr>
            <w:tcW w:w="2518" w:type="dxa"/>
            <w:shd w:val="clear" w:color="auto" w:fill="F7CAAC"/>
          </w:tcPr>
          <w:p w:rsidR="002450F1" w:rsidRDefault="002450F1" w:rsidP="002450F1">
            <w:pPr>
              <w:jc w:val="both"/>
              <w:rPr>
                <w:b/>
              </w:rPr>
            </w:pPr>
            <w:r>
              <w:rPr>
                <w:b/>
              </w:rPr>
              <w:t>Jméno a příjmení</w:t>
            </w:r>
          </w:p>
        </w:tc>
        <w:tc>
          <w:tcPr>
            <w:tcW w:w="4536" w:type="dxa"/>
            <w:gridSpan w:val="5"/>
          </w:tcPr>
          <w:p w:rsidR="002450F1" w:rsidRDefault="002450F1" w:rsidP="002450F1">
            <w:pPr>
              <w:jc w:val="both"/>
            </w:pPr>
            <w:r>
              <w:t>Miloslava CHOVANCOVÁ</w:t>
            </w:r>
          </w:p>
        </w:tc>
        <w:tc>
          <w:tcPr>
            <w:tcW w:w="709" w:type="dxa"/>
            <w:shd w:val="clear" w:color="auto" w:fill="F7CAAC"/>
          </w:tcPr>
          <w:p w:rsidR="002450F1" w:rsidRDefault="002450F1" w:rsidP="002450F1">
            <w:pPr>
              <w:jc w:val="both"/>
              <w:rPr>
                <w:b/>
              </w:rPr>
            </w:pPr>
            <w:r>
              <w:rPr>
                <w:b/>
              </w:rPr>
              <w:t>Tituly</w:t>
            </w:r>
          </w:p>
        </w:tc>
        <w:tc>
          <w:tcPr>
            <w:tcW w:w="2096" w:type="dxa"/>
            <w:gridSpan w:val="4"/>
          </w:tcPr>
          <w:p w:rsidR="002450F1" w:rsidRDefault="002450F1" w:rsidP="002450F1">
            <w:pPr>
              <w:jc w:val="both"/>
            </w:pPr>
            <w:r>
              <w:t>doc. Ing., CSc.</w:t>
            </w:r>
          </w:p>
        </w:tc>
      </w:tr>
      <w:tr w:rsidR="002450F1" w:rsidTr="002450F1">
        <w:tc>
          <w:tcPr>
            <w:tcW w:w="2518" w:type="dxa"/>
            <w:shd w:val="clear" w:color="auto" w:fill="F7CAAC"/>
          </w:tcPr>
          <w:p w:rsidR="002450F1" w:rsidRDefault="002450F1" w:rsidP="002450F1">
            <w:pPr>
              <w:jc w:val="both"/>
              <w:rPr>
                <w:b/>
              </w:rPr>
            </w:pPr>
            <w:r>
              <w:rPr>
                <w:b/>
              </w:rPr>
              <w:t>Rok narození</w:t>
            </w:r>
          </w:p>
        </w:tc>
        <w:tc>
          <w:tcPr>
            <w:tcW w:w="829" w:type="dxa"/>
          </w:tcPr>
          <w:p w:rsidR="002450F1" w:rsidRDefault="002450F1" w:rsidP="002450F1">
            <w:pPr>
              <w:jc w:val="both"/>
            </w:pPr>
            <w:r>
              <w:t>1952</w:t>
            </w:r>
          </w:p>
        </w:tc>
        <w:tc>
          <w:tcPr>
            <w:tcW w:w="1721" w:type="dxa"/>
            <w:shd w:val="clear" w:color="auto" w:fill="F7CAAC"/>
          </w:tcPr>
          <w:p w:rsidR="002450F1" w:rsidRDefault="002450F1" w:rsidP="002450F1">
            <w:pPr>
              <w:jc w:val="both"/>
              <w:rPr>
                <w:b/>
              </w:rPr>
            </w:pPr>
            <w:r>
              <w:rPr>
                <w:b/>
              </w:rPr>
              <w:t>typ vztahu k VŠ</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09" w:type="dxa"/>
          </w:tcPr>
          <w:p w:rsidR="002450F1" w:rsidRDefault="002450F1" w:rsidP="002450F1">
            <w:pPr>
              <w:jc w:val="both"/>
            </w:pPr>
            <w:r>
              <w:t>40</w:t>
            </w:r>
          </w:p>
        </w:tc>
        <w:tc>
          <w:tcPr>
            <w:tcW w:w="709" w:type="dxa"/>
            <w:gridSpan w:val="2"/>
            <w:shd w:val="clear" w:color="auto" w:fill="F7CAAC"/>
          </w:tcPr>
          <w:p w:rsidR="002450F1" w:rsidRDefault="002450F1" w:rsidP="002450F1">
            <w:pPr>
              <w:jc w:val="both"/>
              <w:rPr>
                <w:b/>
              </w:rPr>
            </w:pPr>
            <w:r>
              <w:rPr>
                <w:b/>
              </w:rPr>
              <w:t>do kdy</w:t>
            </w:r>
          </w:p>
        </w:tc>
        <w:tc>
          <w:tcPr>
            <w:tcW w:w="1387" w:type="dxa"/>
            <w:gridSpan w:val="2"/>
          </w:tcPr>
          <w:p w:rsidR="002450F1" w:rsidRDefault="002450F1" w:rsidP="002450F1">
            <w:pPr>
              <w:jc w:val="both"/>
            </w:pPr>
            <w:r>
              <w:t>N</w:t>
            </w:r>
          </w:p>
        </w:tc>
      </w:tr>
      <w:tr w:rsidR="002450F1" w:rsidTr="002450F1">
        <w:tc>
          <w:tcPr>
            <w:tcW w:w="5068" w:type="dxa"/>
            <w:gridSpan w:val="3"/>
            <w:shd w:val="clear" w:color="auto" w:fill="F7CAAC"/>
          </w:tcPr>
          <w:p w:rsidR="002450F1" w:rsidRDefault="002450F1" w:rsidP="002450F1">
            <w:pPr>
              <w:jc w:val="both"/>
              <w:rPr>
                <w:b/>
              </w:rPr>
            </w:pPr>
            <w:r>
              <w:rPr>
                <w:b/>
              </w:rPr>
              <w:t>Typ vztahu na součásti VŠ, která uskutečňuje st. program</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09" w:type="dxa"/>
          </w:tcPr>
          <w:p w:rsidR="002450F1" w:rsidRDefault="002450F1" w:rsidP="002450F1">
            <w:pPr>
              <w:jc w:val="both"/>
            </w:pPr>
            <w:r>
              <w:t>40</w:t>
            </w:r>
          </w:p>
        </w:tc>
        <w:tc>
          <w:tcPr>
            <w:tcW w:w="709" w:type="dxa"/>
            <w:gridSpan w:val="2"/>
            <w:shd w:val="clear" w:color="auto" w:fill="F7CAAC"/>
          </w:tcPr>
          <w:p w:rsidR="002450F1" w:rsidRDefault="002450F1" w:rsidP="002450F1">
            <w:pPr>
              <w:jc w:val="both"/>
              <w:rPr>
                <w:b/>
              </w:rPr>
            </w:pPr>
            <w:r>
              <w:rPr>
                <w:b/>
              </w:rPr>
              <w:t>do kdy</w:t>
            </w:r>
          </w:p>
        </w:tc>
        <w:tc>
          <w:tcPr>
            <w:tcW w:w="1387" w:type="dxa"/>
            <w:gridSpan w:val="2"/>
          </w:tcPr>
          <w:p w:rsidR="002450F1" w:rsidRDefault="002450F1" w:rsidP="002450F1">
            <w:pPr>
              <w:jc w:val="both"/>
            </w:pPr>
            <w:r>
              <w:t>N</w:t>
            </w:r>
          </w:p>
        </w:tc>
      </w:tr>
      <w:tr w:rsidR="002450F1" w:rsidTr="002450F1">
        <w:tc>
          <w:tcPr>
            <w:tcW w:w="6060" w:type="dxa"/>
            <w:gridSpan w:val="5"/>
            <w:shd w:val="clear" w:color="auto" w:fill="F7CAAC"/>
          </w:tcPr>
          <w:p w:rsidR="002450F1" w:rsidRDefault="002450F1" w:rsidP="002450F1">
            <w:pPr>
              <w:jc w:val="both"/>
            </w:pPr>
            <w:r>
              <w:rPr>
                <w:b/>
              </w:rPr>
              <w:t>Další současná působení jako akademický pracovník na jiných VŠ</w:t>
            </w:r>
          </w:p>
        </w:tc>
        <w:tc>
          <w:tcPr>
            <w:tcW w:w="1703" w:type="dxa"/>
            <w:gridSpan w:val="2"/>
            <w:shd w:val="clear" w:color="auto" w:fill="F7CAAC"/>
          </w:tcPr>
          <w:p w:rsidR="002450F1" w:rsidRDefault="002450F1" w:rsidP="002450F1">
            <w:pPr>
              <w:jc w:val="both"/>
              <w:rPr>
                <w:b/>
              </w:rPr>
            </w:pPr>
            <w:r>
              <w:rPr>
                <w:b/>
              </w:rPr>
              <w:t>typ prac. vztahu</w:t>
            </w:r>
          </w:p>
        </w:tc>
        <w:tc>
          <w:tcPr>
            <w:tcW w:w="2096" w:type="dxa"/>
            <w:gridSpan w:val="4"/>
            <w:shd w:val="clear" w:color="auto" w:fill="F7CAAC"/>
          </w:tcPr>
          <w:p w:rsidR="002450F1" w:rsidRDefault="002450F1" w:rsidP="002450F1">
            <w:pPr>
              <w:jc w:val="both"/>
              <w:rPr>
                <w:b/>
              </w:rPr>
            </w:pPr>
            <w:r>
              <w:rPr>
                <w:b/>
              </w:rPr>
              <w:t>rozsah</w:t>
            </w:r>
          </w:p>
        </w:tc>
      </w:tr>
      <w:tr w:rsidR="002450F1" w:rsidTr="002450F1">
        <w:tc>
          <w:tcPr>
            <w:tcW w:w="6060" w:type="dxa"/>
            <w:gridSpan w:val="5"/>
          </w:tcPr>
          <w:p w:rsidR="002450F1" w:rsidRDefault="002450F1" w:rsidP="002450F1">
            <w:pPr>
              <w:jc w:val="both"/>
            </w:pPr>
            <w:r>
              <w:t>MVŠO Olomouc</w:t>
            </w:r>
          </w:p>
        </w:tc>
        <w:tc>
          <w:tcPr>
            <w:tcW w:w="1703" w:type="dxa"/>
            <w:gridSpan w:val="2"/>
          </w:tcPr>
          <w:p w:rsidR="002450F1" w:rsidRDefault="002450F1" w:rsidP="002450F1">
            <w:pPr>
              <w:jc w:val="both"/>
            </w:pPr>
            <w:r>
              <w:t>pp</w:t>
            </w:r>
          </w:p>
        </w:tc>
        <w:tc>
          <w:tcPr>
            <w:tcW w:w="2096" w:type="dxa"/>
            <w:gridSpan w:val="4"/>
          </w:tcPr>
          <w:p w:rsidR="002450F1" w:rsidRDefault="002450F1" w:rsidP="002450F1">
            <w:pPr>
              <w:jc w:val="both"/>
            </w:pPr>
            <w:r>
              <w:t>20 h/t</w:t>
            </w: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9859" w:type="dxa"/>
            <w:gridSpan w:val="11"/>
            <w:shd w:val="clear" w:color="auto" w:fill="F7CAAC"/>
          </w:tcPr>
          <w:p w:rsidR="002450F1" w:rsidRDefault="002450F1" w:rsidP="002450F1">
            <w:pPr>
              <w:jc w:val="both"/>
            </w:pPr>
            <w:r>
              <w:rPr>
                <w:b/>
              </w:rPr>
              <w:t>Předměty příslušného studijního programu a způsob zapojení do jejich výuky, příp. další zapojení do uskutečňování studijního programu</w:t>
            </w:r>
          </w:p>
        </w:tc>
      </w:tr>
      <w:tr w:rsidR="002450F1" w:rsidRPr="0071709E" w:rsidTr="002450F1">
        <w:trPr>
          <w:trHeight w:val="466"/>
        </w:trPr>
        <w:tc>
          <w:tcPr>
            <w:tcW w:w="9859" w:type="dxa"/>
            <w:gridSpan w:val="11"/>
            <w:tcBorders>
              <w:top w:val="nil"/>
            </w:tcBorders>
          </w:tcPr>
          <w:p w:rsidR="005108A8" w:rsidRDefault="005108A8" w:rsidP="002450F1">
            <w:pPr>
              <w:jc w:val="both"/>
            </w:pPr>
            <w:r>
              <w:t>Strategic M</w:t>
            </w:r>
            <w:r w:rsidRPr="00AE35A6">
              <w:t>anagement</w:t>
            </w:r>
            <w:r>
              <w:t xml:space="preserve"> – garant, přednášející (60%)</w:t>
            </w:r>
          </w:p>
          <w:p w:rsidR="005108A8" w:rsidRDefault="005108A8" w:rsidP="002450F1">
            <w:pPr>
              <w:jc w:val="both"/>
            </w:pPr>
            <w:r>
              <w:t>Applied Marketing Research – garant, přednášející (60%)</w:t>
            </w:r>
          </w:p>
          <w:p w:rsidR="005108A8" w:rsidRDefault="005108A8" w:rsidP="002450F1">
            <w:pPr>
              <w:jc w:val="both"/>
            </w:pPr>
            <w:r>
              <w:t>Brand M</w:t>
            </w:r>
            <w:r w:rsidRPr="007A2ED2">
              <w:t>anagement</w:t>
            </w:r>
            <w:r>
              <w:t xml:space="preserve"> – garant, přednášející (60%)</w:t>
            </w:r>
          </w:p>
          <w:p w:rsidR="002450F1" w:rsidRPr="0071709E" w:rsidRDefault="005108A8" w:rsidP="002450F1">
            <w:pPr>
              <w:jc w:val="both"/>
              <w:rPr>
                <w:b/>
              </w:rPr>
            </w:pPr>
            <w:r w:rsidRPr="00375676">
              <w:t>Consumer Behaviour</w:t>
            </w:r>
            <w:r>
              <w:t xml:space="preserve"> – garant, přednášející (100%)</w:t>
            </w:r>
          </w:p>
        </w:tc>
      </w:tr>
      <w:tr w:rsidR="002450F1" w:rsidTr="002450F1">
        <w:tc>
          <w:tcPr>
            <w:tcW w:w="9859" w:type="dxa"/>
            <w:gridSpan w:val="11"/>
            <w:shd w:val="clear" w:color="auto" w:fill="F7CAAC"/>
          </w:tcPr>
          <w:p w:rsidR="002450F1" w:rsidRDefault="002450F1" w:rsidP="002450F1">
            <w:pPr>
              <w:jc w:val="both"/>
            </w:pPr>
            <w:r>
              <w:rPr>
                <w:b/>
              </w:rPr>
              <w:t xml:space="preserve">Údaje o vzdělání na VŠ </w:t>
            </w:r>
          </w:p>
        </w:tc>
      </w:tr>
      <w:tr w:rsidR="002450F1" w:rsidRPr="001D67F5" w:rsidTr="002450F1">
        <w:trPr>
          <w:trHeight w:val="797"/>
        </w:trPr>
        <w:tc>
          <w:tcPr>
            <w:tcW w:w="9859" w:type="dxa"/>
            <w:gridSpan w:val="11"/>
          </w:tcPr>
          <w:p w:rsidR="002450F1" w:rsidRPr="00BF4207" w:rsidRDefault="002450F1" w:rsidP="002450F1">
            <w:pPr>
              <w:jc w:val="both"/>
              <w:rPr>
                <w:rFonts w:eastAsia="Calibri"/>
                <w:sz w:val="22"/>
                <w:szCs w:val="22"/>
              </w:rPr>
            </w:pPr>
            <w:r w:rsidRPr="00202A56">
              <w:rPr>
                <w:b/>
              </w:rPr>
              <w:t>1981 - 1987</w:t>
            </w:r>
            <w:r w:rsidRPr="00202A56">
              <w:rPr>
                <w:rFonts w:eastAsia="Calibri"/>
                <w:b/>
              </w:rPr>
              <w:t>:</w:t>
            </w:r>
            <w:r>
              <w:rPr>
                <w:rFonts w:eastAsia="Calibri"/>
              </w:rPr>
              <w:t xml:space="preserve"> Mendelova univerzita</w:t>
            </w:r>
            <w:r w:rsidRPr="00543486">
              <w:rPr>
                <w:rFonts w:eastAsia="Calibri"/>
              </w:rPr>
              <w:t xml:space="preserve"> </w:t>
            </w:r>
            <w:r>
              <w:rPr>
                <w:rFonts w:eastAsia="Calibri"/>
              </w:rPr>
              <w:t>Brno, Agronomická fakulta</w:t>
            </w:r>
            <w:r w:rsidRPr="00543486">
              <w:rPr>
                <w:rFonts w:eastAsia="Calibri"/>
              </w:rPr>
              <w:t xml:space="preserve">, obor Speciální zootechnika </w:t>
            </w:r>
            <w:r w:rsidRPr="00BF4207">
              <w:rPr>
                <w:rFonts w:eastAsia="Calibri"/>
              </w:rPr>
              <w:t>(CSc</w:t>
            </w:r>
            <w:r w:rsidRPr="00BF4207">
              <w:rPr>
                <w:rFonts w:eastAsia="Calibri"/>
                <w:sz w:val="22"/>
                <w:szCs w:val="22"/>
              </w:rPr>
              <w:t>.)</w:t>
            </w:r>
          </w:p>
          <w:p w:rsidR="002450F1" w:rsidRDefault="002450F1" w:rsidP="002450F1">
            <w:pPr>
              <w:jc w:val="both"/>
            </w:pPr>
            <w:r w:rsidRPr="00202A56">
              <w:rPr>
                <w:b/>
              </w:rPr>
              <w:t>1977 - 1979:</w:t>
            </w:r>
            <w:r>
              <w:t xml:space="preserve"> Pedagogický postgraduál; Pedagogický institut; VŠZ Brno</w:t>
            </w:r>
          </w:p>
          <w:p w:rsidR="002450F1" w:rsidRPr="001D67F5" w:rsidRDefault="002450F1" w:rsidP="00A85A86">
            <w:pPr>
              <w:jc w:val="both"/>
            </w:pPr>
            <w:r w:rsidRPr="00202A56">
              <w:rPr>
                <w:b/>
              </w:rPr>
              <w:t>1971 - 1976:</w:t>
            </w:r>
            <w:r>
              <w:t xml:space="preserve"> Mendelova univerzita Brno (dříve VŠZ), Agronomická fakulta</w:t>
            </w:r>
            <w:r w:rsidRPr="00BF4207">
              <w:t xml:space="preserve"> (Ing.)</w:t>
            </w:r>
          </w:p>
        </w:tc>
      </w:tr>
      <w:tr w:rsidR="002450F1" w:rsidTr="002450F1">
        <w:tc>
          <w:tcPr>
            <w:tcW w:w="9859" w:type="dxa"/>
            <w:gridSpan w:val="11"/>
            <w:shd w:val="clear" w:color="auto" w:fill="F7CAAC"/>
          </w:tcPr>
          <w:p w:rsidR="002450F1" w:rsidRDefault="002450F1" w:rsidP="002450F1">
            <w:pPr>
              <w:jc w:val="both"/>
              <w:rPr>
                <w:b/>
              </w:rPr>
            </w:pPr>
            <w:r>
              <w:rPr>
                <w:b/>
              </w:rPr>
              <w:t>Údaje o odborném působení od absolvování VŠ</w:t>
            </w:r>
          </w:p>
        </w:tc>
      </w:tr>
      <w:tr w:rsidR="002450F1" w:rsidTr="002450F1">
        <w:trPr>
          <w:trHeight w:val="1090"/>
        </w:trPr>
        <w:tc>
          <w:tcPr>
            <w:tcW w:w="9859" w:type="dxa"/>
            <w:gridSpan w:val="11"/>
          </w:tcPr>
          <w:p w:rsidR="002450F1" w:rsidRPr="009A69B6" w:rsidRDefault="002450F1" w:rsidP="002450F1">
            <w:r w:rsidRPr="00202A56">
              <w:rPr>
                <w:b/>
              </w:rPr>
              <w:t>1976 - 1979</w:t>
            </w:r>
            <w:r w:rsidRPr="009A69B6">
              <w:t xml:space="preserve">  odborná asi</w:t>
            </w:r>
            <w:r>
              <w:t>stentka, Mendelova univerzita (dříve VŠZ) AF</w:t>
            </w:r>
            <w:r w:rsidRPr="009A69B6">
              <w:t xml:space="preserve"> Brno</w:t>
            </w:r>
          </w:p>
          <w:p w:rsidR="002450F1" w:rsidRPr="009A69B6" w:rsidRDefault="002450F1" w:rsidP="002450F1">
            <w:pPr>
              <w:rPr>
                <w:iCs/>
              </w:rPr>
            </w:pPr>
            <w:r w:rsidRPr="00202A56">
              <w:rPr>
                <w:b/>
                <w:iCs/>
              </w:rPr>
              <w:t>1979 - 1990</w:t>
            </w:r>
            <w:r w:rsidRPr="009A69B6">
              <w:rPr>
                <w:iCs/>
              </w:rPr>
              <w:t xml:space="preserve">  projektant, </w:t>
            </w:r>
            <w:r>
              <w:t xml:space="preserve">Agrochemický podnik, </w:t>
            </w:r>
            <w:r w:rsidRPr="009A69B6">
              <w:t>Staré Město u Uh.  Hradiště</w:t>
            </w:r>
          </w:p>
          <w:p w:rsidR="002450F1" w:rsidRPr="009A69B6" w:rsidRDefault="002450F1" w:rsidP="002450F1">
            <w:r w:rsidRPr="00202A56">
              <w:rPr>
                <w:b/>
              </w:rPr>
              <w:t>1990 - 1995</w:t>
            </w:r>
            <w:r>
              <w:t xml:space="preserve">  středoškolská učitelka,</w:t>
            </w:r>
            <w:r w:rsidRPr="009A69B6">
              <w:t xml:space="preserve"> SZTŠ Staré Město u Uh</w:t>
            </w:r>
            <w:r>
              <w:t xml:space="preserve">erského Hradiště </w:t>
            </w:r>
          </w:p>
          <w:p w:rsidR="002450F1" w:rsidRPr="009A69B6" w:rsidRDefault="002450F1" w:rsidP="002450F1">
            <w:pPr>
              <w:rPr>
                <w:u w:val="single"/>
              </w:rPr>
            </w:pPr>
            <w:r w:rsidRPr="00202A56">
              <w:rPr>
                <w:b/>
              </w:rPr>
              <w:t>1995 - 1996</w:t>
            </w:r>
            <w:r w:rsidRPr="009A69B6">
              <w:t xml:space="preserve"> odborná asistentka,</w:t>
            </w:r>
            <w:r>
              <w:t xml:space="preserve"> </w:t>
            </w:r>
            <w:r w:rsidRPr="009A69B6">
              <w:t>Polytechnický ins</w:t>
            </w:r>
            <w:r>
              <w:t>titut Kunovice</w:t>
            </w:r>
          </w:p>
          <w:p w:rsidR="002450F1" w:rsidRPr="009A69B6" w:rsidRDefault="002450F1" w:rsidP="002450F1">
            <w:r w:rsidRPr="00202A56">
              <w:rPr>
                <w:b/>
              </w:rPr>
              <w:t>1996 - 1997</w:t>
            </w:r>
            <w:r w:rsidRPr="009A69B6">
              <w:t xml:space="preserve"> poradce pro o</w:t>
            </w:r>
            <w:r>
              <w:t>bchodní a marketingovou činnost</w:t>
            </w:r>
            <w:r w:rsidRPr="009A69B6">
              <w:t xml:space="preserve">, OSVČ     </w:t>
            </w:r>
          </w:p>
          <w:p w:rsidR="002450F1" w:rsidRDefault="002450F1" w:rsidP="002450F1">
            <w:r w:rsidRPr="00202A56">
              <w:rPr>
                <w:b/>
              </w:rPr>
              <w:t>1997 - 1998</w:t>
            </w:r>
            <w:r w:rsidRPr="009A69B6">
              <w:t xml:space="preserve"> personální manažer, KYOCERA GROUP, AVX Czech Republic, s.r.o.</w:t>
            </w:r>
            <w:r>
              <w:t>, Uh. Hradiště</w:t>
            </w:r>
          </w:p>
          <w:p w:rsidR="002450F1" w:rsidRPr="009A69B6" w:rsidRDefault="002450F1" w:rsidP="002450F1">
            <w:r w:rsidRPr="00202A56">
              <w:rPr>
                <w:b/>
              </w:rPr>
              <w:t>2009 -  2012</w:t>
            </w:r>
            <w:r>
              <w:t xml:space="preserve"> vysokoškolský učitel, VŠLG Přerov (jpp. 0,5)</w:t>
            </w:r>
          </w:p>
          <w:p w:rsidR="002450F1" w:rsidRDefault="002450F1" w:rsidP="002450F1">
            <w:pPr>
              <w:jc w:val="both"/>
            </w:pPr>
            <w:r w:rsidRPr="00202A56">
              <w:rPr>
                <w:b/>
                <w:bCs/>
              </w:rPr>
              <w:t>1998 -  dosud</w:t>
            </w:r>
            <w:r w:rsidRPr="009A69B6">
              <w:rPr>
                <w:bCs/>
              </w:rPr>
              <w:t xml:space="preserve"> FaME UTB  Zlíně, docent</w:t>
            </w:r>
            <w:r w:rsidRPr="009A69B6">
              <w:rPr>
                <w:sz w:val="18"/>
                <w:szCs w:val="18"/>
              </w:rPr>
              <w:t xml:space="preserve">                                          </w:t>
            </w:r>
          </w:p>
        </w:tc>
      </w:tr>
      <w:tr w:rsidR="002450F1" w:rsidTr="002450F1">
        <w:trPr>
          <w:trHeight w:val="250"/>
        </w:trPr>
        <w:tc>
          <w:tcPr>
            <w:tcW w:w="9859" w:type="dxa"/>
            <w:gridSpan w:val="11"/>
            <w:shd w:val="clear" w:color="auto" w:fill="F7CAAC"/>
          </w:tcPr>
          <w:p w:rsidR="002450F1" w:rsidRDefault="002450F1" w:rsidP="002450F1">
            <w:pPr>
              <w:jc w:val="both"/>
            </w:pPr>
            <w:r>
              <w:rPr>
                <w:b/>
              </w:rPr>
              <w:t>Zkušenosti s vedením kvalifikačních a rigorózních prací</w:t>
            </w:r>
          </w:p>
        </w:tc>
      </w:tr>
      <w:tr w:rsidR="002450F1" w:rsidTr="002450F1">
        <w:trPr>
          <w:trHeight w:val="410"/>
        </w:trPr>
        <w:tc>
          <w:tcPr>
            <w:tcW w:w="9859" w:type="dxa"/>
            <w:gridSpan w:val="11"/>
          </w:tcPr>
          <w:p w:rsidR="002450F1" w:rsidRDefault="002450F1" w:rsidP="002450F1">
            <w:pPr>
              <w:jc w:val="both"/>
            </w:pPr>
            <w:r>
              <w:t>Počet vedených bakalářských prací – 88</w:t>
            </w:r>
          </w:p>
          <w:p w:rsidR="002450F1" w:rsidRDefault="002450F1" w:rsidP="002450F1">
            <w:pPr>
              <w:jc w:val="both"/>
            </w:pPr>
            <w:r>
              <w:t>Počet vedených diplomových prací – 83</w:t>
            </w:r>
          </w:p>
          <w:p w:rsidR="002450F1" w:rsidRDefault="002450F1" w:rsidP="002450F1">
            <w:pPr>
              <w:jc w:val="both"/>
            </w:pPr>
            <w:r>
              <w:t>Počet vedených disertačních prací – 6</w:t>
            </w:r>
          </w:p>
        </w:tc>
      </w:tr>
      <w:tr w:rsidR="002450F1" w:rsidTr="002450F1">
        <w:trPr>
          <w:cantSplit/>
        </w:trPr>
        <w:tc>
          <w:tcPr>
            <w:tcW w:w="3347" w:type="dxa"/>
            <w:gridSpan w:val="2"/>
            <w:tcBorders>
              <w:top w:val="single" w:sz="12" w:space="0" w:color="auto"/>
            </w:tcBorders>
            <w:shd w:val="clear" w:color="auto" w:fill="F7CAAC"/>
          </w:tcPr>
          <w:p w:rsidR="002450F1" w:rsidRDefault="002450F1" w:rsidP="002450F1">
            <w:pPr>
              <w:jc w:val="both"/>
            </w:pPr>
            <w:r>
              <w:rPr>
                <w:b/>
              </w:rPr>
              <w:t xml:space="preserve">Obor habilitačního řízení </w:t>
            </w:r>
          </w:p>
        </w:tc>
        <w:tc>
          <w:tcPr>
            <w:tcW w:w="2245" w:type="dxa"/>
            <w:gridSpan w:val="2"/>
            <w:tcBorders>
              <w:top w:val="single" w:sz="12" w:space="0" w:color="auto"/>
            </w:tcBorders>
            <w:shd w:val="clear" w:color="auto" w:fill="F7CAAC"/>
          </w:tcPr>
          <w:p w:rsidR="002450F1" w:rsidRDefault="002450F1" w:rsidP="002450F1">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450F1" w:rsidRDefault="002450F1" w:rsidP="002450F1">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450F1" w:rsidRDefault="002450F1" w:rsidP="002450F1">
            <w:pPr>
              <w:jc w:val="both"/>
              <w:rPr>
                <w:b/>
              </w:rPr>
            </w:pPr>
            <w:r>
              <w:rPr>
                <w:b/>
              </w:rPr>
              <w:t>Ohlasy publikací</w:t>
            </w:r>
          </w:p>
        </w:tc>
      </w:tr>
      <w:tr w:rsidR="002450F1" w:rsidTr="002450F1">
        <w:trPr>
          <w:cantSplit/>
        </w:trPr>
        <w:tc>
          <w:tcPr>
            <w:tcW w:w="3347" w:type="dxa"/>
            <w:gridSpan w:val="2"/>
          </w:tcPr>
          <w:p w:rsidR="002450F1" w:rsidRPr="00A85A86" w:rsidRDefault="00A85A86" w:rsidP="002450F1">
            <w:pPr>
              <w:jc w:val="both"/>
            </w:pPr>
            <w:r w:rsidRPr="00A85A86">
              <w:rPr>
                <w:bCs/>
              </w:rPr>
              <w:t>Ekonomika podniku a management</w:t>
            </w:r>
          </w:p>
        </w:tc>
        <w:tc>
          <w:tcPr>
            <w:tcW w:w="2245" w:type="dxa"/>
            <w:gridSpan w:val="2"/>
          </w:tcPr>
          <w:p w:rsidR="002450F1" w:rsidRDefault="002450F1" w:rsidP="002450F1">
            <w:pPr>
              <w:jc w:val="both"/>
            </w:pPr>
            <w:r>
              <w:t>2008</w:t>
            </w:r>
          </w:p>
        </w:tc>
        <w:tc>
          <w:tcPr>
            <w:tcW w:w="2248" w:type="dxa"/>
            <w:gridSpan w:val="4"/>
            <w:tcBorders>
              <w:right w:val="single" w:sz="12" w:space="0" w:color="auto"/>
            </w:tcBorders>
          </w:tcPr>
          <w:p w:rsidR="002450F1" w:rsidRDefault="002450F1" w:rsidP="002450F1">
            <w:pPr>
              <w:jc w:val="both"/>
            </w:pPr>
            <w:r>
              <w:t>UTB ve Zlíně</w:t>
            </w:r>
          </w:p>
        </w:tc>
        <w:tc>
          <w:tcPr>
            <w:tcW w:w="632" w:type="dxa"/>
            <w:tcBorders>
              <w:left w:val="single" w:sz="12" w:space="0" w:color="auto"/>
            </w:tcBorders>
            <w:shd w:val="clear" w:color="auto" w:fill="F7CAAC"/>
          </w:tcPr>
          <w:p w:rsidR="002450F1" w:rsidRDefault="002450F1" w:rsidP="002450F1">
            <w:pPr>
              <w:jc w:val="both"/>
            </w:pPr>
            <w:r>
              <w:rPr>
                <w:b/>
              </w:rPr>
              <w:t>WOS</w:t>
            </w:r>
          </w:p>
        </w:tc>
        <w:tc>
          <w:tcPr>
            <w:tcW w:w="693" w:type="dxa"/>
            <w:shd w:val="clear" w:color="auto" w:fill="F7CAAC"/>
          </w:tcPr>
          <w:p w:rsidR="002450F1" w:rsidRDefault="002450F1" w:rsidP="002450F1">
            <w:pPr>
              <w:jc w:val="both"/>
              <w:rPr>
                <w:sz w:val="18"/>
              </w:rPr>
            </w:pPr>
            <w:r>
              <w:rPr>
                <w:b/>
                <w:sz w:val="18"/>
              </w:rPr>
              <w:t>Scopus</w:t>
            </w:r>
          </w:p>
        </w:tc>
        <w:tc>
          <w:tcPr>
            <w:tcW w:w="694" w:type="dxa"/>
            <w:shd w:val="clear" w:color="auto" w:fill="F7CAAC"/>
          </w:tcPr>
          <w:p w:rsidR="002450F1" w:rsidRDefault="002450F1" w:rsidP="002450F1">
            <w:pPr>
              <w:jc w:val="both"/>
            </w:pPr>
            <w:r>
              <w:rPr>
                <w:b/>
                <w:sz w:val="18"/>
              </w:rPr>
              <w:t>ostatní</w:t>
            </w:r>
          </w:p>
        </w:tc>
      </w:tr>
      <w:tr w:rsidR="002450F1" w:rsidTr="002450F1">
        <w:trPr>
          <w:cantSplit/>
          <w:trHeight w:val="70"/>
        </w:trPr>
        <w:tc>
          <w:tcPr>
            <w:tcW w:w="3347" w:type="dxa"/>
            <w:gridSpan w:val="2"/>
            <w:shd w:val="clear" w:color="auto" w:fill="F7CAAC"/>
          </w:tcPr>
          <w:p w:rsidR="002450F1" w:rsidRDefault="002450F1" w:rsidP="002450F1">
            <w:pPr>
              <w:jc w:val="both"/>
            </w:pPr>
            <w:r>
              <w:rPr>
                <w:b/>
              </w:rPr>
              <w:t>Obor jmenovacího řízení</w:t>
            </w:r>
          </w:p>
        </w:tc>
        <w:tc>
          <w:tcPr>
            <w:tcW w:w="2245" w:type="dxa"/>
            <w:gridSpan w:val="2"/>
            <w:shd w:val="clear" w:color="auto" w:fill="F7CAAC"/>
          </w:tcPr>
          <w:p w:rsidR="002450F1" w:rsidRDefault="002450F1" w:rsidP="002450F1">
            <w:pPr>
              <w:jc w:val="both"/>
            </w:pPr>
            <w:r>
              <w:rPr>
                <w:b/>
              </w:rPr>
              <w:t>Rok udělení hodnosti</w:t>
            </w:r>
          </w:p>
        </w:tc>
        <w:tc>
          <w:tcPr>
            <w:tcW w:w="2248" w:type="dxa"/>
            <w:gridSpan w:val="4"/>
            <w:tcBorders>
              <w:right w:val="single" w:sz="12" w:space="0" w:color="auto"/>
            </w:tcBorders>
            <w:shd w:val="clear" w:color="auto" w:fill="F7CAAC"/>
          </w:tcPr>
          <w:p w:rsidR="002450F1" w:rsidRDefault="002450F1" w:rsidP="002450F1">
            <w:pPr>
              <w:jc w:val="both"/>
            </w:pPr>
            <w:r>
              <w:rPr>
                <w:b/>
              </w:rPr>
              <w:t>Řízení konáno na VŠ</w:t>
            </w:r>
          </w:p>
        </w:tc>
        <w:tc>
          <w:tcPr>
            <w:tcW w:w="632" w:type="dxa"/>
            <w:vMerge w:val="restart"/>
            <w:tcBorders>
              <w:left w:val="single" w:sz="12" w:space="0" w:color="auto"/>
            </w:tcBorders>
          </w:tcPr>
          <w:p w:rsidR="002450F1" w:rsidRDefault="002450F1" w:rsidP="002450F1">
            <w:pPr>
              <w:jc w:val="center"/>
              <w:rPr>
                <w:b/>
              </w:rPr>
            </w:pPr>
            <w:r>
              <w:rPr>
                <w:b/>
              </w:rPr>
              <w:t>12</w:t>
            </w:r>
          </w:p>
        </w:tc>
        <w:tc>
          <w:tcPr>
            <w:tcW w:w="693" w:type="dxa"/>
            <w:vMerge w:val="restart"/>
          </w:tcPr>
          <w:p w:rsidR="002450F1" w:rsidRDefault="005108A8" w:rsidP="002450F1">
            <w:pPr>
              <w:jc w:val="center"/>
              <w:rPr>
                <w:b/>
              </w:rPr>
            </w:pPr>
            <w:r>
              <w:rPr>
                <w:b/>
              </w:rPr>
              <w:t>12</w:t>
            </w:r>
          </w:p>
        </w:tc>
        <w:tc>
          <w:tcPr>
            <w:tcW w:w="694" w:type="dxa"/>
            <w:vMerge w:val="restart"/>
          </w:tcPr>
          <w:p w:rsidR="002450F1" w:rsidRDefault="002450F1" w:rsidP="002450F1">
            <w:pPr>
              <w:jc w:val="center"/>
              <w:rPr>
                <w:b/>
              </w:rPr>
            </w:pPr>
            <w:r>
              <w:rPr>
                <w:b/>
              </w:rPr>
              <w:t>129</w:t>
            </w:r>
          </w:p>
        </w:tc>
      </w:tr>
      <w:tr w:rsidR="002450F1" w:rsidTr="002450F1">
        <w:trPr>
          <w:trHeight w:val="205"/>
        </w:trPr>
        <w:tc>
          <w:tcPr>
            <w:tcW w:w="3347" w:type="dxa"/>
            <w:gridSpan w:val="2"/>
          </w:tcPr>
          <w:p w:rsidR="002450F1" w:rsidRDefault="002450F1" w:rsidP="002450F1">
            <w:pPr>
              <w:jc w:val="both"/>
            </w:pPr>
          </w:p>
        </w:tc>
        <w:tc>
          <w:tcPr>
            <w:tcW w:w="2245" w:type="dxa"/>
            <w:gridSpan w:val="2"/>
          </w:tcPr>
          <w:p w:rsidR="002450F1" w:rsidRDefault="002450F1" w:rsidP="002450F1">
            <w:pPr>
              <w:jc w:val="both"/>
            </w:pPr>
          </w:p>
        </w:tc>
        <w:tc>
          <w:tcPr>
            <w:tcW w:w="2248" w:type="dxa"/>
            <w:gridSpan w:val="4"/>
            <w:tcBorders>
              <w:right w:val="single" w:sz="12" w:space="0" w:color="auto"/>
            </w:tcBorders>
          </w:tcPr>
          <w:p w:rsidR="002450F1" w:rsidRDefault="002450F1" w:rsidP="002450F1">
            <w:pPr>
              <w:jc w:val="both"/>
            </w:pPr>
          </w:p>
        </w:tc>
        <w:tc>
          <w:tcPr>
            <w:tcW w:w="632" w:type="dxa"/>
            <w:vMerge/>
            <w:tcBorders>
              <w:left w:val="single" w:sz="12" w:space="0" w:color="auto"/>
            </w:tcBorders>
            <w:vAlign w:val="center"/>
          </w:tcPr>
          <w:p w:rsidR="002450F1" w:rsidRDefault="002450F1" w:rsidP="002450F1">
            <w:pPr>
              <w:rPr>
                <w:b/>
              </w:rPr>
            </w:pPr>
          </w:p>
        </w:tc>
        <w:tc>
          <w:tcPr>
            <w:tcW w:w="693" w:type="dxa"/>
            <w:vMerge/>
            <w:vAlign w:val="center"/>
          </w:tcPr>
          <w:p w:rsidR="002450F1" w:rsidRDefault="002450F1" w:rsidP="002450F1">
            <w:pPr>
              <w:rPr>
                <w:b/>
              </w:rPr>
            </w:pPr>
          </w:p>
        </w:tc>
        <w:tc>
          <w:tcPr>
            <w:tcW w:w="694" w:type="dxa"/>
            <w:vMerge/>
            <w:vAlign w:val="center"/>
          </w:tcPr>
          <w:p w:rsidR="002450F1" w:rsidRDefault="002450F1" w:rsidP="002450F1">
            <w:pPr>
              <w:rPr>
                <w:b/>
              </w:rPr>
            </w:pPr>
          </w:p>
        </w:tc>
      </w:tr>
      <w:tr w:rsidR="002450F1" w:rsidTr="002450F1">
        <w:tc>
          <w:tcPr>
            <w:tcW w:w="9859" w:type="dxa"/>
            <w:gridSpan w:val="11"/>
            <w:shd w:val="clear" w:color="auto" w:fill="F7CAAC"/>
          </w:tcPr>
          <w:p w:rsidR="002450F1" w:rsidRDefault="002450F1" w:rsidP="002450F1">
            <w:pPr>
              <w:jc w:val="both"/>
              <w:rPr>
                <w:b/>
              </w:rPr>
            </w:pPr>
            <w:r>
              <w:rPr>
                <w:b/>
              </w:rPr>
              <w:t xml:space="preserve">Přehled o nejvýznamnější publikační a další tvůrčí činnosti nebo další profesní činnosti u odborníků z praxe vztahující se k zabezpečovaným předmětům </w:t>
            </w:r>
          </w:p>
        </w:tc>
      </w:tr>
      <w:tr w:rsidR="0079634F" w:rsidRPr="00A76DEE" w:rsidTr="002450F1">
        <w:trPr>
          <w:trHeight w:val="2347"/>
        </w:trPr>
        <w:tc>
          <w:tcPr>
            <w:tcW w:w="9859" w:type="dxa"/>
            <w:gridSpan w:val="11"/>
          </w:tcPr>
          <w:p w:rsidR="0079634F" w:rsidRDefault="0079634F" w:rsidP="0079634F">
            <w:pPr>
              <w:jc w:val="both"/>
            </w:pPr>
            <w:r w:rsidRPr="00FD5435">
              <w:t>HAZIRI, F</w:t>
            </w:r>
            <w:r>
              <w:t>.,</w:t>
            </w:r>
            <w:r w:rsidRPr="00FD5435">
              <w:t xml:space="preserve"> CHOVANCOVÁ, M. Game mechanics differences for Kosovans social media purchasers. In </w:t>
            </w:r>
            <w:r w:rsidRPr="00FD5435">
              <w:rPr>
                <w:i/>
              </w:rPr>
              <w:t>Economic and Social Development: 13th International Scientific Conference on Economic and Social Development.</w:t>
            </w:r>
            <w:r w:rsidRPr="00FD5435">
              <w:t xml:space="preserve"> Berlín: Varazdin Development and Entrepreneurship Agency, 2018, s. 141-149. ISSN 1849-7535.</w:t>
            </w:r>
            <w:r>
              <w:t xml:space="preserve"> (35%)</w:t>
            </w:r>
          </w:p>
          <w:p w:rsidR="0079634F" w:rsidDel="004C1B6C" w:rsidRDefault="0079634F" w:rsidP="0079634F">
            <w:pPr>
              <w:jc w:val="both"/>
              <w:rPr>
                <w:del w:id="421" w:author="Michal Pilík" w:date="2019-09-10T10:19:00Z"/>
              </w:rPr>
            </w:pPr>
            <w:del w:id="422" w:author="Michal Pilík" w:date="2019-09-10T10:19:00Z">
              <w:r w:rsidRPr="00A76DEE" w:rsidDel="004C1B6C">
                <w:delText>SHAW, S., CHOVANCOVÁ</w:delText>
              </w:r>
              <w:r w:rsidDel="004C1B6C">
                <w:delText xml:space="preserve">, M., BEJTKOVSKÝ, J. Consumer Behaviour and </w:delText>
              </w:r>
              <w:r w:rsidRPr="00A76DEE" w:rsidDel="004C1B6C">
                <w:delText xml:space="preserve">Warranty Claim: A Study on Czech Consumers. </w:delText>
              </w:r>
              <w:r w:rsidRPr="00A76DEE" w:rsidDel="004C1B6C">
                <w:rPr>
                  <w:i/>
                </w:rPr>
                <w:delText>Economics and Sociology</w:delText>
              </w:r>
              <w:r w:rsidDel="004C1B6C">
                <w:delText>. 2017, Volume 10, Issue 3, pp. 90-</w:delText>
              </w:r>
              <w:r w:rsidRPr="00A76DEE" w:rsidDel="004C1B6C">
                <w:delText>101.</w:delText>
              </w:r>
              <w:r w:rsidDel="004C1B6C">
                <w:delText xml:space="preserve"> ISSN 2071-789X.</w:delText>
              </w:r>
              <w:r w:rsidRPr="00A76DEE" w:rsidDel="004C1B6C">
                <w:delText xml:space="preserve"> doi:10.14254/2071-789X.2017/10-3/7</w:delText>
              </w:r>
              <w:r w:rsidDel="004C1B6C">
                <w:delText xml:space="preserve"> (40%).</w:delText>
              </w:r>
            </w:del>
          </w:p>
          <w:p w:rsidR="0079634F" w:rsidRDefault="0079634F" w:rsidP="0079634F">
            <w:pPr>
              <w:jc w:val="both"/>
              <w:rPr>
                <w:color w:val="000000"/>
              </w:rPr>
            </w:pPr>
            <w:r w:rsidRPr="00FD5435">
              <w:rPr>
                <w:color w:val="000000"/>
              </w:rPr>
              <w:t>ASAMOAH, E</w:t>
            </w:r>
            <w:r>
              <w:rPr>
                <w:color w:val="000000"/>
              </w:rPr>
              <w:t>.</w:t>
            </w:r>
            <w:r w:rsidRPr="00FD5435">
              <w:rPr>
                <w:color w:val="000000"/>
              </w:rPr>
              <w:t xml:space="preserve"> S</w:t>
            </w:r>
            <w:r>
              <w:rPr>
                <w:color w:val="000000"/>
              </w:rPr>
              <w:t>.,</w:t>
            </w:r>
            <w:r w:rsidRPr="00FD5435">
              <w:rPr>
                <w:color w:val="000000"/>
              </w:rPr>
              <w:t xml:space="preserve"> CHOVANCOVÁ, M. The Effect of Cultural Orientation on the Purchasing Decisions of Consumers: a Cross Cultural Comparative Study. </w:t>
            </w:r>
            <w:r w:rsidRPr="00FD5435">
              <w:rPr>
                <w:i/>
                <w:color w:val="000000"/>
              </w:rPr>
              <w:t>International Journal of Contemporary Management</w:t>
            </w:r>
            <w:r w:rsidRPr="00FD5435">
              <w:rPr>
                <w:color w:val="000000"/>
              </w:rPr>
              <w:t>, 2016, roč. 15, č. 1, s. 7-32. ISSN 2449-8920</w:t>
            </w:r>
            <w:r>
              <w:rPr>
                <w:color w:val="000000"/>
              </w:rPr>
              <w:t>. (50%)</w:t>
            </w:r>
          </w:p>
          <w:p w:rsidR="0079634F" w:rsidRDefault="0079634F" w:rsidP="0079634F">
            <w:pPr>
              <w:jc w:val="both"/>
              <w:rPr>
                <w:bCs/>
                <w:color w:val="000000"/>
                <w:kern w:val="36"/>
                <w:bdr w:val="none" w:sz="0" w:space="0" w:color="auto" w:frame="1"/>
              </w:rPr>
            </w:pPr>
            <w:r>
              <w:rPr>
                <w:color w:val="000000"/>
              </w:rPr>
              <w:t>OSAKWE, C.</w:t>
            </w:r>
            <w:r w:rsidRPr="00275C78">
              <w:rPr>
                <w:color w:val="000000"/>
              </w:rPr>
              <w:t xml:space="preserve">N., CHOVANCOVÁ, </w:t>
            </w:r>
            <w:r>
              <w:rPr>
                <w:color w:val="000000"/>
              </w:rPr>
              <w:t>M., AGU, M.</w:t>
            </w:r>
            <w:r w:rsidRPr="00275C78">
              <w:rPr>
                <w:color w:val="000000"/>
              </w:rPr>
              <w:t xml:space="preserve"> Understanding the key drivers of eMarketplace uptake among Micro and Small-sized Businesses (MSBs) in an emerging economy. </w:t>
            </w:r>
            <w:r w:rsidRPr="00275C78">
              <w:rPr>
                <w:bCs/>
                <w:i/>
                <w:color w:val="000000"/>
                <w:kern w:val="36"/>
              </w:rPr>
              <w:t>Transformations  in </w:t>
            </w:r>
            <w:r w:rsidRPr="00275C78">
              <w:rPr>
                <w:bCs/>
                <w:i/>
                <w:color w:val="000000"/>
                <w:kern w:val="36"/>
                <w:bdr w:val="none" w:sz="0" w:space="0" w:color="auto" w:frame="1"/>
              </w:rPr>
              <w:t xml:space="preserve">Business &amp; Economics. (TIBE). </w:t>
            </w:r>
            <w:r>
              <w:rPr>
                <w:bCs/>
                <w:color w:val="000000"/>
                <w:kern w:val="36"/>
                <w:bdr w:val="none" w:sz="0" w:space="0" w:color="auto" w:frame="1"/>
              </w:rPr>
              <w:t xml:space="preserve">2016, Volume </w:t>
            </w:r>
            <w:r w:rsidRPr="00275C78">
              <w:rPr>
                <w:bCs/>
                <w:color w:val="000000"/>
                <w:kern w:val="36"/>
                <w:bdr w:val="none" w:sz="0" w:space="0" w:color="auto" w:frame="1"/>
              </w:rPr>
              <w:t>15</w:t>
            </w:r>
            <w:r>
              <w:rPr>
                <w:bCs/>
                <w:color w:val="000000"/>
                <w:kern w:val="36"/>
                <w:bdr w:val="none" w:sz="0" w:space="0" w:color="auto" w:frame="1"/>
              </w:rPr>
              <w:t xml:space="preserve">, Issue </w:t>
            </w:r>
            <w:r w:rsidRPr="00275C78">
              <w:rPr>
                <w:bCs/>
                <w:color w:val="000000"/>
                <w:kern w:val="36"/>
                <w:bdr w:val="none" w:sz="0" w:space="0" w:color="auto" w:frame="1"/>
              </w:rPr>
              <w:t>3</w:t>
            </w:r>
            <w:r>
              <w:rPr>
                <w:bCs/>
                <w:color w:val="000000"/>
                <w:kern w:val="36"/>
                <w:bdr w:val="none" w:sz="0" w:space="0" w:color="auto" w:frame="1"/>
              </w:rPr>
              <w:t>, pp.</w:t>
            </w:r>
            <w:r w:rsidRPr="00275C78">
              <w:rPr>
                <w:bCs/>
                <w:color w:val="000000"/>
                <w:kern w:val="36"/>
                <w:bdr w:val="none" w:sz="0" w:space="0" w:color="auto" w:frame="1"/>
              </w:rPr>
              <w:t xml:space="preserve"> 239-258. </w:t>
            </w:r>
            <w:r>
              <w:rPr>
                <w:bCs/>
                <w:color w:val="000000"/>
                <w:kern w:val="36"/>
                <w:bdr w:val="none" w:sz="0" w:space="0" w:color="auto" w:frame="1"/>
              </w:rPr>
              <w:t xml:space="preserve">ISSN </w:t>
            </w:r>
            <w:r w:rsidRPr="00671016">
              <w:rPr>
                <w:bCs/>
                <w:color w:val="000000"/>
                <w:kern w:val="36"/>
                <w:bdr w:val="none" w:sz="0" w:space="0" w:color="auto" w:frame="1"/>
              </w:rPr>
              <w:t>1648 – 4460</w:t>
            </w:r>
            <w:r>
              <w:rPr>
                <w:bCs/>
                <w:color w:val="000000"/>
                <w:kern w:val="36"/>
                <w:bdr w:val="none" w:sz="0" w:space="0" w:color="auto" w:frame="1"/>
              </w:rPr>
              <w:t xml:space="preserve"> (30%).</w:t>
            </w:r>
          </w:p>
          <w:p w:rsidR="0079634F" w:rsidRPr="00A76DEE" w:rsidRDefault="0079634F" w:rsidP="0079634F">
            <w:pPr>
              <w:tabs>
                <w:tab w:val="left" w:pos="0"/>
              </w:tabs>
              <w:contextualSpacing/>
              <w:jc w:val="both"/>
            </w:pPr>
            <w:r>
              <w:t xml:space="preserve">CHOVANCOVA, M. OSAKWE, C.N., </w:t>
            </w:r>
            <w:r w:rsidRPr="00275C78">
              <w:t>OGBONNA</w:t>
            </w:r>
            <w:r>
              <w:t>, B.U.</w:t>
            </w:r>
            <w:r w:rsidRPr="00275C78">
              <w:t xml:space="preserve"> Building strong customer relationships through brand orientation in small service firms: an empirical investigation. </w:t>
            </w:r>
            <w:r>
              <w:rPr>
                <w:i/>
              </w:rPr>
              <w:t>Croatian Economic Survey.</w:t>
            </w:r>
            <w:r w:rsidRPr="00275C78">
              <w:t xml:space="preserve"> </w:t>
            </w:r>
            <w:r>
              <w:t>2015,</w:t>
            </w:r>
            <w:r w:rsidRPr="00275C78">
              <w:rPr>
                <w:bCs/>
                <w:lang w:val="en-GB"/>
              </w:rPr>
              <w:t xml:space="preserve"> </w:t>
            </w:r>
            <w:r>
              <w:rPr>
                <w:bCs/>
                <w:lang w:val="en-GB"/>
              </w:rPr>
              <w:t xml:space="preserve">Volume </w:t>
            </w:r>
            <w:r w:rsidRPr="00275C78">
              <w:t>17</w:t>
            </w:r>
            <w:r>
              <w:t>, Issue</w:t>
            </w:r>
            <w:r w:rsidRPr="00275C78">
              <w:t xml:space="preserve"> 1</w:t>
            </w:r>
            <w:r w:rsidRPr="00275C78">
              <w:rPr>
                <w:bCs/>
                <w:lang w:val="en-GB"/>
              </w:rPr>
              <w:t xml:space="preserve">, </w:t>
            </w:r>
            <w:r>
              <w:rPr>
                <w:bCs/>
                <w:lang w:val="en-GB"/>
              </w:rPr>
              <w:t>pp.</w:t>
            </w:r>
            <w:r w:rsidRPr="00275C78">
              <w:rPr>
                <w:bCs/>
                <w:lang w:val="en-GB"/>
              </w:rPr>
              <w:t xml:space="preserve"> </w:t>
            </w:r>
            <w:r>
              <w:t xml:space="preserve">111-138. ISSN </w:t>
            </w:r>
            <w:r w:rsidRPr="006A1378">
              <w:t>1330-4860</w:t>
            </w:r>
            <w:r>
              <w:t>. doi:</w:t>
            </w:r>
            <w:r w:rsidRPr="00974904">
              <w:t>10.15179/ces.17.1.4</w:t>
            </w:r>
            <w:r>
              <w:t xml:space="preserve"> (10%).</w:t>
            </w:r>
          </w:p>
        </w:tc>
      </w:tr>
      <w:tr w:rsidR="0079634F" w:rsidTr="002450F1">
        <w:trPr>
          <w:trHeight w:val="218"/>
        </w:trPr>
        <w:tc>
          <w:tcPr>
            <w:tcW w:w="9859" w:type="dxa"/>
            <w:gridSpan w:val="11"/>
            <w:shd w:val="clear" w:color="auto" w:fill="F7CAAC"/>
          </w:tcPr>
          <w:p w:rsidR="0079634F" w:rsidRDefault="0079634F" w:rsidP="0079634F">
            <w:pPr>
              <w:rPr>
                <w:b/>
              </w:rPr>
            </w:pPr>
            <w:r>
              <w:rPr>
                <w:b/>
              </w:rPr>
              <w:t>Působení v zahraničí</w:t>
            </w:r>
          </w:p>
        </w:tc>
      </w:tr>
      <w:tr w:rsidR="0079634F" w:rsidRPr="00974904" w:rsidTr="002450F1">
        <w:trPr>
          <w:trHeight w:val="328"/>
        </w:trPr>
        <w:tc>
          <w:tcPr>
            <w:tcW w:w="9859" w:type="dxa"/>
            <w:gridSpan w:val="11"/>
          </w:tcPr>
          <w:p w:rsidR="0079634F" w:rsidRPr="00974904" w:rsidRDefault="0079634F" w:rsidP="0079634F">
            <w:pPr>
              <w:jc w:val="both"/>
              <w:rPr>
                <w:rFonts w:eastAsia="Arial Unicode MS"/>
              </w:rPr>
            </w:pPr>
            <w:r w:rsidRPr="00543486">
              <w:rPr>
                <w:rFonts w:eastAsia="Arial Unicode MS"/>
              </w:rPr>
              <w:lastRenderedPageBreak/>
              <w:t>01/1992 - 06/1992: University of Wis</w:t>
            </w:r>
            <w:r>
              <w:rPr>
                <w:rFonts w:eastAsia="Arial Unicode MS"/>
              </w:rPr>
              <w:t>consin River Falls; Wisco</w:t>
            </w:r>
            <w:r w:rsidRPr="00974904">
              <w:rPr>
                <w:rFonts w:eastAsia="Arial Unicode MS"/>
              </w:rPr>
              <w:t>nsin, U.S.A. (6 měsíců), výzkum a výuka: (Agribusiness, Marketing,  Cooperative Management)</w:t>
            </w:r>
          </w:p>
          <w:p w:rsidR="0079634F" w:rsidRPr="00974904" w:rsidRDefault="0079634F" w:rsidP="0079634F">
            <w:pPr>
              <w:jc w:val="both"/>
              <w:rPr>
                <w:b/>
              </w:rPr>
            </w:pPr>
            <w:r w:rsidRPr="00974904">
              <w:rPr>
                <w:rFonts w:eastAsia="Arial Unicode MS"/>
              </w:rPr>
              <w:t>07/1992 – 12/1992: Georgetown University; Washington, D.C., U.S.A. (6 měsíců), výzkum a výuka: (Business Management, Marketing, Communication Management, Organizational Behavior);  Georgetown University Program; Certificate: Business Management and Communication</w:t>
            </w:r>
          </w:p>
        </w:tc>
      </w:tr>
      <w:tr w:rsidR="0079634F" w:rsidTr="002450F1">
        <w:trPr>
          <w:cantSplit/>
          <w:trHeight w:val="230"/>
        </w:trPr>
        <w:tc>
          <w:tcPr>
            <w:tcW w:w="2518" w:type="dxa"/>
            <w:shd w:val="clear" w:color="auto" w:fill="F7CAAC"/>
          </w:tcPr>
          <w:p w:rsidR="0079634F" w:rsidRDefault="0079634F" w:rsidP="0079634F">
            <w:pPr>
              <w:jc w:val="both"/>
              <w:rPr>
                <w:b/>
              </w:rPr>
            </w:pPr>
            <w:r>
              <w:rPr>
                <w:b/>
              </w:rPr>
              <w:t xml:space="preserve">Podpis </w:t>
            </w:r>
          </w:p>
        </w:tc>
        <w:tc>
          <w:tcPr>
            <w:tcW w:w="4536" w:type="dxa"/>
            <w:gridSpan w:val="5"/>
          </w:tcPr>
          <w:p w:rsidR="0079634F" w:rsidRDefault="0079634F" w:rsidP="0079634F">
            <w:pPr>
              <w:jc w:val="both"/>
            </w:pPr>
          </w:p>
        </w:tc>
        <w:tc>
          <w:tcPr>
            <w:tcW w:w="786" w:type="dxa"/>
            <w:gridSpan w:val="2"/>
            <w:shd w:val="clear" w:color="auto" w:fill="F7CAAC"/>
          </w:tcPr>
          <w:p w:rsidR="0079634F" w:rsidRDefault="0079634F" w:rsidP="0079634F">
            <w:pPr>
              <w:jc w:val="both"/>
            </w:pPr>
            <w:r>
              <w:rPr>
                <w:b/>
              </w:rPr>
              <w:t>datum</w:t>
            </w:r>
          </w:p>
        </w:tc>
        <w:tc>
          <w:tcPr>
            <w:tcW w:w="2019" w:type="dxa"/>
            <w:gridSpan w:val="3"/>
          </w:tcPr>
          <w:p w:rsidR="0079634F" w:rsidRDefault="0079634F" w:rsidP="0079634F">
            <w:pPr>
              <w:jc w:val="both"/>
            </w:pPr>
          </w:p>
        </w:tc>
      </w:tr>
    </w:tbl>
    <w:p w:rsidR="004842AA" w:rsidRDefault="004842AA">
      <w:pPr>
        <w:spacing w:after="160" w:line="259" w:lineRule="auto"/>
      </w:pPr>
      <w:r>
        <w:br w:type="page"/>
      </w:r>
    </w:p>
    <w:tbl>
      <w:tblPr>
        <w:tblW w:w="999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47"/>
        <w:gridCol w:w="829"/>
        <w:gridCol w:w="1718"/>
        <w:gridCol w:w="524"/>
        <w:gridCol w:w="468"/>
        <w:gridCol w:w="994"/>
        <w:gridCol w:w="711"/>
        <w:gridCol w:w="77"/>
        <w:gridCol w:w="634"/>
        <w:gridCol w:w="694"/>
        <w:gridCol w:w="696"/>
      </w:tblGrid>
      <w:tr w:rsidR="002450F1" w:rsidTr="00560F47">
        <w:tc>
          <w:tcPr>
            <w:tcW w:w="9992" w:type="dxa"/>
            <w:gridSpan w:val="11"/>
            <w:tcBorders>
              <w:top w:val="single" w:sz="4" w:space="0" w:color="auto"/>
              <w:left w:val="single" w:sz="4" w:space="0" w:color="auto"/>
              <w:bottom w:val="double" w:sz="4" w:space="0" w:color="auto"/>
              <w:right w:val="single" w:sz="4" w:space="0" w:color="auto"/>
            </w:tcBorders>
            <w:shd w:val="clear" w:color="auto" w:fill="BDD6EE"/>
          </w:tcPr>
          <w:p w:rsidR="002450F1" w:rsidRDefault="002450F1" w:rsidP="002450F1">
            <w:pPr>
              <w:jc w:val="both"/>
              <w:rPr>
                <w:b/>
                <w:sz w:val="28"/>
              </w:rPr>
            </w:pPr>
            <w:r>
              <w:rPr>
                <w:b/>
                <w:sz w:val="28"/>
              </w:rPr>
              <w:lastRenderedPageBreak/>
              <w:t>C-I – Personální zabezpečení</w:t>
            </w:r>
          </w:p>
        </w:tc>
      </w:tr>
      <w:tr w:rsidR="002450F1" w:rsidTr="00560F47">
        <w:tc>
          <w:tcPr>
            <w:tcW w:w="2647" w:type="dxa"/>
            <w:tcBorders>
              <w:top w:val="double" w:sz="4" w:space="0" w:color="auto"/>
            </w:tcBorders>
            <w:shd w:val="clear" w:color="auto" w:fill="F7CAAC"/>
          </w:tcPr>
          <w:p w:rsidR="002450F1" w:rsidRDefault="002450F1" w:rsidP="002450F1">
            <w:pPr>
              <w:jc w:val="both"/>
              <w:rPr>
                <w:b/>
              </w:rPr>
            </w:pPr>
            <w:r>
              <w:rPr>
                <w:b/>
              </w:rPr>
              <w:t>Vysoká škola</w:t>
            </w:r>
          </w:p>
        </w:tc>
        <w:tc>
          <w:tcPr>
            <w:tcW w:w="7345" w:type="dxa"/>
            <w:gridSpan w:val="10"/>
          </w:tcPr>
          <w:p w:rsidR="002450F1" w:rsidRDefault="002450F1" w:rsidP="002450F1">
            <w:pPr>
              <w:jc w:val="both"/>
            </w:pPr>
            <w:r>
              <w:t>Univerzita Tomáše Bati ve Zlíně</w:t>
            </w:r>
          </w:p>
        </w:tc>
      </w:tr>
      <w:tr w:rsidR="002450F1" w:rsidTr="00560F47">
        <w:tc>
          <w:tcPr>
            <w:tcW w:w="2647" w:type="dxa"/>
            <w:shd w:val="clear" w:color="auto" w:fill="F7CAAC"/>
          </w:tcPr>
          <w:p w:rsidR="002450F1" w:rsidRDefault="002450F1" w:rsidP="002450F1">
            <w:pPr>
              <w:jc w:val="both"/>
              <w:rPr>
                <w:b/>
              </w:rPr>
            </w:pPr>
            <w:r>
              <w:rPr>
                <w:b/>
              </w:rPr>
              <w:t>Součást vysoké školy</w:t>
            </w:r>
          </w:p>
        </w:tc>
        <w:tc>
          <w:tcPr>
            <w:tcW w:w="7345" w:type="dxa"/>
            <w:gridSpan w:val="10"/>
          </w:tcPr>
          <w:p w:rsidR="002450F1" w:rsidRDefault="002450F1" w:rsidP="002450F1">
            <w:pPr>
              <w:jc w:val="both"/>
            </w:pPr>
            <w:r>
              <w:t>Fakulta managementu a ekonomiky</w:t>
            </w:r>
          </w:p>
        </w:tc>
      </w:tr>
      <w:tr w:rsidR="002450F1" w:rsidTr="00560F47">
        <w:tc>
          <w:tcPr>
            <w:tcW w:w="2647" w:type="dxa"/>
            <w:shd w:val="clear" w:color="auto" w:fill="F7CAAC"/>
          </w:tcPr>
          <w:p w:rsidR="002450F1" w:rsidRDefault="002450F1" w:rsidP="002450F1">
            <w:pPr>
              <w:jc w:val="both"/>
              <w:rPr>
                <w:b/>
              </w:rPr>
            </w:pPr>
            <w:r>
              <w:rPr>
                <w:b/>
              </w:rPr>
              <w:t>Název studijního programu</w:t>
            </w:r>
          </w:p>
        </w:tc>
        <w:tc>
          <w:tcPr>
            <w:tcW w:w="7345" w:type="dxa"/>
            <w:gridSpan w:val="10"/>
          </w:tcPr>
          <w:p w:rsidR="002450F1" w:rsidRDefault="00914242" w:rsidP="002450F1">
            <w:pPr>
              <w:jc w:val="both"/>
            </w:pPr>
            <w:r>
              <w:t>Management and Marketing</w:t>
            </w:r>
          </w:p>
        </w:tc>
      </w:tr>
      <w:tr w:rsidR="002450F1" w:rsidTr="00560F47">
        <w:tc>
          <w:tcPr>
            <w:tcW w:w="2647" w:type="dxa"/>
            <w:shd w:val="clear" w:color="auto" w:fill="F7CAAC"/>
          </w:tcPr>
          <w:p w:rsidR="002450F1" w:rsidRDefault="002450F1" w:rsidP="002450F1">
            <w:pPr>
              <w:jc w:val="both"/>
              <w:rPr>
                <w:b/>
              </w:rPr>
            </w:pPr>
            <w:r>
              <w:rPr>
                <w:b/>
              </w:rPr>
              <w:t>Jméno a příjmení</w:t>
            </w:r>
          </w:p>
        </w:tc>
        <w:tc>
          <w:tcPr>
            <w:tcW w:w="4533" w:type="dxa"/>
            <w:gridSpan w:val="5"/>
          </w:tcPr>
          <w:p w:rsidR="002450F1" w:rsidRPr="00331E15" w:rsidRDefault="002450F1" w:rsidP="002450F1">
            <w:pPr>
              <w:jc w:val="both"/>
              <w:rPr>
                <w:highlight w:val="yellow"/>
              </w:rPr>
            </w:pPr>
            <w:r w:rsidRPr="00CF654C">
              <w:t>Adriana KNÁPKOVÁ</w:t>
            </w:r>
          </w:p>
        </w:tc>
        <w:tc>
          <w:tcPr>
            <w:tcW w:w="711" w:type="dxa"/>
            <w:shd w:val="clear" w:color="auto" w:fill="F7CAAC"/>
          </w:tcPr>
          <w:p w:rsidR="002450F1" w:rsidRDefault="002450F1" w:rsidP="002450F1">
            <w:pPr>
              <w:jc w:val="both"/>
              <w:rPr>
                <w:b/>
              </w:rPr>
            </w:pPr>
            <w:r>
              <w:rPr>
                <w:b/>
              </w:rPr>
              <w:t>Tituly</w:t>
            </w:r>
          </w:p>
        </w:tc>
        <w:tc>
          <w:tcPr>
            <w:tcW w:w="2101" w:type="dxa"/>
            <w:gridSpan w:val="4"/>
          </w:tcPr>
          <w:p w:rsidR="002450F1" w:rsidRDefault="002450F1" w:rsidP="002450F1">
            <w:pPr>
              <w:jc w:val="both"/>
            </w:pPr>
            <w:r>
              <w:t>doc. Ing., Ph.D.</w:t>
            </w:r>
          </w:p>
        </w:tc>
      </w:tr>
      <w:tr w:rsidR="002450F1" w:rsidTr="00560F47">
        <w:tc>
          <w:tcPr>
            <w:tcW w:w="2647" w:type="dxa"/>
            <w:shd w:val="clear" w:color="auto" w:fill="F7CAAC"/>
          </w:tcPr>
          <w:p w:rsidR="002450F1" w:rsidRDefault="002450F1" w:rsidP="002450F1">
            <w:pPr>
              <w:jc w:val="both"/>
              <w:rPr>
                <w:b/>
              </w:rPr>
            </w:pPr>
            <w:r>
              <w:rPr>
                <w:b/>
              </w:rPr>
              <w:t>Rok narození</w:t>
            </w:r>
          </w:p>
        </w:tc>
        <w:tc>
          <w:tcPr>
            <w:tcW w:w="829" w:type="dxa"/>
          </w:tcPr>
          <w:p w:rsidR="002450F1" w:rsidRDefault="002450F1" w:rsidP="002450F1">
            <w:pPr>
              <w:jc w:val="both"/>
            </w:pPr>
            <w:r>
              <w:t>1977</w:t>
            </w:r>
          </w:p>
        </w:tc>
        <w:tc>
          <w:tcPr>
            <w:tcW w:w="1718" w:type="dxa"/>
            <w:shd w:val="clear" w:color="auto" w:fill="F7CAAC"/>
          </w:tcPr>
          <w:p w:rsidR="002450F1" w:rsidRDefault="002450F1" w:rsidP="002450F1">
            <w:pPr>
              <w:jc w:val="both"/>
              <w:rPr>
                <w:b/>
              </w:rPr>
            </w:pPr>
            <w:r>
              <w:rPr>
                <w:b/>
              </w:rPr>
              <w:t>typ vztahu k VŠ</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11" w:type="dxa"/>
          </w:tcPr>
          <w:p w:rsidR="002450F1" w:rsidRDefault="002450F1" w:rsidP="002450F1">
            <w:pPr>
              <w:jc w:val="both"/>
            </w:pPr>
            <w:r>
              <w:t>40</w:t>
            </w:r>
          </w:p>
        </w:tc>
        <w:tc>
          <w:tcPr>
            <w:tcW w:w="711" w:type="dxa"/>
            <w:gridSpan w:val="2"/>
            <w:shd w:val="clear" w:color="auto" w:fill="F7CAAC"/>
          </w:tcPr>
          <w:p w:rsidR="002450F1" w:rsidRDefault="002450F1" w:rsidP="002450F1">
            <w:pPr>
              <w:jc w:val="both"/>
              <w:rPr>
                <w:b/>
              </w:rPr>
            </w:pPr>
            <w:r>
              <w:rPr>
                <w:b/>
              </w:rPr>
              <w:t>do kdy</w:t>
            </w:r>
          </w:p>
        </w:tc>
        <w:tc>
          <w:tcPr>
            <w:tcW w:w="1390" w:type="dxa"/>
            <w:gridSpan w:val="2"/>
          </w:tcPr>
          <w:p w:rsidR="002450F1" w:rsidRDefault="002450F1" w:rsidP="002450F1">
            <w:pPr>
              <w:jc w:val="both"/>
            </w:pPr>
            <w:r>
              <w:t>N</w:t>
            </w:r>
          </w:p>
        </w:tc>
      </w:tr>
      <w:tr w:rsidR="002450F1" w:rsidTr="00560F47">
        <w:tc>
          <w:tcPr>
            <w:tcW w:w="5194" w:type="dxa"/>
            <w:gridSpan w:val="3"/>
            <w:shd w:val="clear" w:color="auto" w:fill="F7CAAC"/>
          </w:tcPr>
          <w:p w:rsidR="002450F1" w:rsidRDefault="002450F1" w:rsidP="002450F1">
            <w:pPr>
              <w:jc w:val="both"/>
              <w:rPr>
                <w:b/>
              </w:rPr>
            </w:pPr>
            <w:r>
              <w:rPr>
                <w:b/>
              </w:rPr>
              <w:t>Typ vztahu na součásti VŠ, která uskutečňuje st. program</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11" w:type="dxa"/>
          </w:tcPr>
          <w:p w:rsidR="002450F1" w:rsidRDefault="002450F1" w:rsidP="002450F1">
            <w:pPr>
              <w:jc w:val="both"/>
            </w:pPr>
            <w:r>
              <w:t>40</w:t>
            </w:r>
          </w:p>
        </w:tc>
        <w:tc>
          <w:tcPr>
            <w:tcW w:w="711" w:type="dxa"/>
            <w:gridSpan w:val="2"/>
            <w:shd w:val="clear" w:color="auto" w:fill="F7CAAC"/>
          </w:tcPr>
          <w:p w:rsidR="002450F1" w:rsidRDefault="002450F1" w:rsidP="002450F1">
            <w:pPr>
              <w:jc w:val="both"/>
              <w:rPr>
                <w:b/>
              </w:rPr>
            </w:pPr>
            <w:r>
              <w:rPr>
                <w:b/>
              </w:rPr>
              <w:t>do kdy</w:t>
            </w:r>
          </w:p>
        </w:tc>
        <w:tc>
          <w:tcPr>
            <w:tcW w:w="1390" w:type="dxa"/>
            <w:gridSpan w:val="2"/>
          </w:tcPr>
          <w:p w:rsidR="002450F1" w:rsidRDefault="002450F1" w:rsidP="002450F1">
            <w:pPr>
              <w:jc w:val="both"/>
            </w:pPr>
            <w:r>
              <w:t>N</w:t>
            </w:r>
          </w:p>
        </w:tc>
      </w:tr>
      <w:tr w:rsidR="002450F1" w:rsidTr="00560F47">
        <w:tc>
          <w:tcPr>
            <w:tcW w:w="6186" w:type="dxa"/>
            <w:gridSpan w:val="5"/>
            <w:shd w:val="clear" w:color="auto" w:fill="F7CAAC"/>
          </w:tcPr>
          <w:p w:rsidR="002450F1" w:rsidRDefault="002450F1" w:rsidP="002450F1">
            <w:pPr>
              <w:jc w:val="both"/>
            </w:pPr>
            <w:r>
              <w:rPr>
                <w:b/>
              </w:rPr>
              <w:t>Další současná působení jako akademický pracovník na jiných VŠ</w:t>
            </w:r>
          </w:p>
        </w:tc>
        <w:tc>
          <w:tcPr>
            <w:tcW w:w="1705" w:type="dxa"/>
            <w:gridSpan w:val="2"/>
            <w:shd w:val="clear" w:color="auto" w:fill="F7CAAC"/>
          </w:tcPr>
          <w:p w:rsidR="002450F1" w:rsidRDefault="002450F1" w:rsidP="002450F1">
            <w:pPr>
              <w:jc w:val="both"/>
              <w:rPr>
                <w:b/>
              </w:rPr>
            </w:pPr>
            <w:r>
              <w:rPr>
                <w:b/>
              </w:rPr>
              <w:t>typ prac. vztahu</w:t>
            </w:r>
          </w:p>
        </w:tc>
        <w:tc>
          <w:tcPr>
            <w:tcW w:w="2101" w:type="dxa"/>
            <w:gridSpan w:val="4"/>
            <w:shd w:val="clear" w:color="auto" w:fill="F7CAAC"/>
          </w:tcPr>
          <w:p w:rsidR="002450F1" w:rsidRDefault="002450F1" w:rsidP="002450F1">
            <w:pPr>
              <w:jc w:val="both"/>
              <w:rPr>
                <w:b/>
              </w:rPr>
            </w:pPr>
            <w:r>
              <w:rPr>
                <w:b/>
              </w:rPr>
              <w:t>rozsah</w:t>
            </w:r>
          </w:p>
        </w:tc>
      </w:tr>
      <w:tr w:rsidR="002450F1" w:rsidTr="00560F47">
        <w:tc>
          <w:tcPr>
            <w:tcW w:w="6186" w:type="dxa"/>
            <w:gridSpan w:val="5"/>
          </w:tcPr>
          <w:p w:rsidR="002450F1" w:rsidRDefault="002450F1" w:rsidP="002450F1">
            <w:pPr>
              <w:jc w:val="both"/>
            </w:pPr>
          </w:p>
        </w:tc>
        <w:tc>
          <w:tcPr>
            <w:tcW w:w="1705" w:type="dxa"/>
            <w:gridSpan w:val="2"/>
          </w:tcPr>
          <w:p w:rsidR="002450F1" w:rsidRDefault="002450F1" w:rsidP="002450F1">
            <w:pPr>
              <w:jc w:val="both"/>
            </w:pPr>
          </w:p>
        </w:tc>
        <w:tc>
          <w:tcPr>
            <w:tcW w:w="2101" w:type="dxa"/>
            <w:gridSpan w:val="4"/>
          </w:tcPr>
          <w:p w:rsidR="002450F1" w:rsidRDefault="002450F1" w:rsidP="002450F1">
            <w:pPr>
              <w:jc w:val="both"/>
            </w:pPr>
          </w:p>
        </w:tc>
      </w:tr>
      <w:tr w:rsidR="002450F1" w:rsidTr="00560F47">
        <w:tc>
          <w:tcPr>
            <w:tcW w:w="9992" w:type="dxa"/>
            <w:gridSpan w:val="11"/>
            <w:shd w:val="clear" w:color="auto" w:fill="F7CAAC"/>
          </w:tcPr>
          <w:p w:rsidR="002450F1" w:rsidRDefault="002450F1" w:rsidP="002450F1">
            <w:pPr>
              <w:jc w:val="both"/>
            </w:pPr>
            <w:r>
              <w:rPr>
                <w:b/>
              </w:rPr>
              <w:t>Předměty příslušného studijního programu a způsob zapojení do jejich výuky, příp. další zapojení do uskutečňování studijního programu</w:t>
            </w:r>
          </w:p>
        </w:tc>
      </w:tr>
      <w:tr w:rsidR="002450F1" w:rsidTr="00560F47">
        <w:trPr>
          <w:trHeight w:val="218"/>
        </w:trPr>
        <w:tc>
          <w:tcPr>
            <w:tcW w:w="9992" w:type="dxa"/>
            <w:gridSpan w:val="11"/>
            <w:tcBorders>
              <w:top w:val="nil"/>
            </w:tcBorders>
          </w:tcPr>
          <w:p w:rsidR="002450F1" w:rsidRDefault="002450F1" w:rsidP="002450F1">
            <w:pPr>
              <w:jc w:val="both"/>
            </w:pPr>
            <w:r>
              <w:t>Firms and Competitiveness - garant, přednášející (70%)</w:t>
            </w:r>
          </w:p>
        </w:tc>
      </w:tr>
      <w:tr w:rsidR="002450F1" w:rsidTr="00560F47">
        <w:tc>
          <w:tcPr>
            <w:tcW w:w="9992" w:type="dxa"/>
            <w:gridSpan w:val="11"/>
            <w:shd w:val="clear" w:color="auto" w:fill="F7CAAC"/>
          </w:tcPr>
          <w:p w:rsidR="002450F1" w:rsidRDefault="002450F1" w:rsidP="002450F1">
            <w:pPr>
              <w:jc w:val="both"/>
            </w:pPr>
            <w:r>
              <w:rPr>
                <w:b/>
              </w:rPr>
              <w:t xml:space="preserve">Údaje o vzdělání na VŠ </w:t>
            </w:r>
          </w:p>
        </w:tc>
      </w:tr>
      <w:tr w:rsidR="002450F1" w:rsidRPr="00BE3A80" w:rsidTr="00560F47">
        <w:trPr>
          <w:trHeight w:val="511"/>
        </w:trPr>
        <w:tc>
          <w:tcPr>
            <w:tcW w:w="9992" w:type="dxa"/>
            <w:gridSpan w:val="11"/>
          </w:tcPr>
          <w:p w:rsidR="002450F1" w:rsidRDefault="002450F1" w:rsidP="002450F1">
            <w:pPr>
              <w:ind w:left="1239" w:hanging="1239"/>
              <w:jc w:val="both"/>
              <w:rPr>
                <w:b/>
              </w:rPr>
            </w:pPr>
            <w:r w:rsidRPr="00170B36">
              <w:rPr>
                <w:b/>
              </w:rPr>
              <w:t>2001 – 2005</w:t>
            </w:r>
            <w:r>
              <w:t xml:space="preserve">: </w:t>
            </w:r>
            <w:r w:rsidRPr="009A3584">
              <w:rPr>
                <w:color w:val="000000"/>
                <w:szCs w:val="24"/>
              </w:rPr>
              <w:t>Univerzita Tomáše Bati ve Zlíně, Fakulta managementu a ekonomi</w:t>
            </w:r>
            <w:r>
              <w:rPr>
                <w:color w:val="000000"/>
                <w:szCs w:val="24"/>
              </w:rPr>
              <w:t xml:space="preserve">ky, obor Ekonomika a management </w:t>
            </w:r>
            <w:r>
              <w:t>(</w:t>
            </w:r>
            <w:r w:rsidRPr="00170B36">
              <w:rPr>
                <w:b/>
              </w:rPr>
              <w:t>Ph.D.</w:t>
            </w:r>
            <w:r>
              <w:t>)</w:t>
            </w:r>
          </w:p>
          <w:p w:rsidR="002450F1" w:rsidRPr="00BE3A80" w:rsidRDefault="002450F1" w:rsidP="002450F1">
            <w:pPr>
              <w:jc w:val="both"/>
            </w:pPr>
            <w:r w:rsidRPr="00170B36">
              <w:rPr>
                <w:b/>
              </w:rPr>
              <w:t>1999 – 2001</w:t>
            </w:r>
            <w:r>
              <w:t>: magisterské studium, FaME UTB ve Zlíně (</w:t>
            </w:r>
            <w:r w:rsidRPr="00170B36">
              <w:rPr>
                <w:b/>
              </w:rPr>
              <w:t>Ing.</w:t>
            </w:r>
            <w:r>
              <w:t>)</w:t>
            </w:r>
          </w:p>
        </w:tc>
      </w:tr>
      <w:tr w:rsidR="002450F1" w:rsidTr="00560F47">
        <w:tc>
          <w:tcPr>
            <w:tcW w:w="9992" w:type="dxa"/>
            <w:gridSpan w:val="11"/>
            <w:shd w:val="clear" w:color="auto" w:fill="F7CAAC"/>
          </w:tcPr>
          <w:p w:rsidR="002450F1" w:rsidRDefault="002450F1" w:rsidP="002450F1">
            <w:pPr>
              <w:jc w:val="both"/>
              <w:rPr>
                <w:b/>
              </w:rPr>
            </w:pPr>
            <w:r>
              <w:rPr>
                <w:b/>
              </w:rPr>
              <w:t>Údaje o odborném působení od absolvování VŠ</w:t>
            </w:r>
          </w:p>
        </w:tc>
      </w:tr>
      <w:tr w:rsidR="002450F1" w:rsidTr="00560F47">
        <w:trPr>
          <w:trHeight w:val="555"/>
        </w:trPr>
        <w:tc>
          <w:tcPr>
            <w:tcW w:w="9992" w:type="dxa"/>
            <w:gridSpan w:val="11"/>
          </w:tcPr>
          <w:p w:rsidR="0079634F" w:rsidRDefault="0079634F" w:rsidP="0079634F">
            <w:pPr>
              <w:jc w:val="both"/>
            </w:pPr>
            <w:r w:rsidRPr="00170B36">
              <w:rPr>
                <w:b/>
              </w:rPr>
              <w:t>2002 – dosud</w:t>
            </w:r>
            <w:r>
              <w:t>: UTB FaME ve Zlíně (odborná asistentka, od roku 2014 docentka)</w:t>
            </w:r>
          </w:p>
          <w:p w:rsidR="0079634F" w:rsidRDefault="0079634F" w:rsidP="0079634F">
            <w:pPr>
              <w:jc w:val="both"/>
            </w:pPr>
            <w:r w:rsidRPr="00170B36">
              <w:rPr>
                <w:b/>
              </w:rPr>
              <w:t>2008 – 2014</w:t>
            </w:r>
            <w:r>
              <w:t>: proděkanka pro vědu a výzkum na FaME UTB ve Zlíně</w:t>
            </w:r>
          </w:p>
          <w:p w:rsidR="0079634F" w:rsidRDefault="0079634F" w:rsidP="0079634F">
            <w:pPr>
              <w:jc w:val="both"/>
            </w:pPr>
            <w:r w:rsidRPr="00170B36">
              <w:rPr>
                <w:b/>
              </w:rPr>
              <w:t xml:space="preserve">2015 – </w:t>
            </w:r>
            <w:r>
              <w:rPr>
                <w:b/>
              </w:rPr>
              <w:t>I/2019</w:t>
            </w:r>
            <w:r>
              <w:t>: prorektorka pro sociální záležitosti na UTB ve Zlíně</w:t>
            </w:r>
          </w:p>
          <w:p w:rsidR="002450F1" w:rsidRDefault="0079634F" w:rsidP="0079634F">
            <w:pPr>
              <w:jc w:val="both"/>
            </w:pPr>
            <w:r>
              <w:rPr>
                <w:b/>
              </w:rPr>
              <w:t>II/2019 - dosud</w:t>
            </w:r>
            <w:r>
              <w:t>: prorektorka pro vnitřní a vnější vztahy na UTB ve Zlíně</w:t>
            </w:r>
          </w:p>
        </w:tc>
      </w:tr>
      <w:tr w:rsidR="002450F1" w:rsidTr="00560F47">
        <w:trPr>
          <w:trHeight w:val="250"/>
        </w:trPr>
        <w:tc>
          <w:tcPr>
            <w:tcW w:w="9992" w:type="dxa"/>
            <w:gridSpan w:val="11"/>
            <w:shd w:val="clear" w:color="auto" w:fill="F7CAAC"/>
          </w:tcPr>
          <w:p w:rsidR="002450F1" w:rsidRDefault="002450F1" w:rsidP="002450F1">
            <w:pPr>
              <w:jc w:val="both"/>
            </w:pPr>
            <w:r>
              <w:rPr>
                <w:b/>
              </w:rPr>
              <w:t>Zkušenosti s vedením kvalifikačních a rigorózních prací</w:t>
            </w:r>
          </w:p>
        </w:tc>
      </w:tr>
      <w:tr w:rsidR="002450F1" w:rsidTr="00560F47">
        <w:trPr>
          <w:trHeight w:val="88"/>
        </w:trPr>
        <w:tc>
          <w:tcPr>
            <w:tcW w:w="9992" w:type="dxa"/>
            <w:gridSpan w:val="11"/>
          </w:tcPr>
          <w:p w:rsidR="002450F1" w:rsidRDefault="002450F1" w:rsidP="002450F1">
            <w:pPr>
              <w:jc w:val="both"/>
            </w:pPr>
            <w:r>
              <w:t xml:space="preserve">Počet vedených bakalářských prací – 37 </w:t>
            </w:r>
          </w:p>
          <w:p w:rsidR="002450F1" w:rsidRDefault="002450F1" w:rsidP="002450F1">
            <w:pPr>
              <w:jc w:val="both"/>
            </w:pPr>
            <w:r>
              <w:t>Počet vedených diplomových prací – 69</w:t>
            </w:r>
          </w:p>
        </w:tc>
      </w:tr>
      <w:tr w:rsidR="002450F1" w:rsidTr="00560F47">
        <w:trPr>
          <w:cantSplit/>
        </w:trPr>
        <w:tc>
          <w:tcPr>
            <w:tcW w:w="3476" w:type="dxa"/>
            <w:gridSpan w:val="2"/>
            <w:tcBorders>
              <w:top w:val="single" w:sz="12" w:space="0" w:color="auto"/>
            </w:tcBorders>
            <w:shd w:val="clear" w:color="auto" w:fill="F7CAAC"/>
          </w:tcPr>
          <w:p w:rsidR="002450F1" w:rsidRDefault="002450F1" w:rsidP="002450F1">
            <w:pPr>
              <w:jc w:val="both"/>
            </w:pPr>
            <w:r>
              <w:rPr>
                <w:b/>
              </w:rPr>
              <w:t xml:space="preserve">Obor habilitačního řízení </w:t>
            </w:r>
          </w:p>
        </w:tc>
        <w:tc>
          <w:tcPr>
            <w:tcW w:w="2242" w:type="dxa"/>
            <w:gridSpan w:val="2"/>
            <w:tcBorders>
              <w:top w:val="single" w:sz="12" w:space="0" w:color="auto"/>
            </w:tcBorders>
            <w:shd w:val="clear" w:color="auto" w:fill="F7CAAC"/>
          </w:tcPr>
          <w:p w:rsidR="002450F1" w:rsidRDefault="002450F1" w:rsidP="002450F1">
            <w:pPr>
              <w:jc w:val="both"/>
            </w:pPr>
            <w:r>
              <w:rPr>
                <w:b/>
              </w:rPr>
              <w:t>Rok udělení hodnosti</w:t>
            </w:r>
          </w:p>
        </w:tc>
        <w:tc>
          <w:tcPr>
            <w:tcW w:w="2250" w:type="dxa"/>
            <w:gridSpan w:val="4"/>
            <w:tcBorders>
              <w:top w:val="single" w:sz="12" w:space="0" w:color="auto"/>
              <w:right w:val="single" w:sz="12" w:space="0" w:color="auto"/>
            </w:tcBorders>
            <w:shd w:val="clear" w:color="auto" w:fill="F7CAAC"/>
          </w:tcPr>
          <w:p w:rsidR="002450F1" w:rsidRDefault="002450F1" w:rsidP="002450F1">
            <w:pPr>
              <w:jc w:val="both"/>
            </w:pPr>
            <w:r>
              <w:rPr>
                <w:b/>
              </w:rPr>
              <w:t>Řízení konáno na VŠ</w:t>
            </w:r>
          </w:p>
        </w:tc>
        <w:tc>
          <w:tcPr>
            <w:tcW w:w="2024" w:type="dxa"/>
            <w:gridSpan w:val="3"/>
            <w:tcBorders>
              <w:top w:val="single" w:sz="12" w:space="0" w:color="auto"/>
              <w:left w:val="single" w:sz="12" w:space="0" w:color="auto"/>
            </w:tcBorders>
            <w:shd w:val="clear" w:color="auto" w:fill="F7CAAC"/>
          </w:tcPr>
          <w:p w:rsidR="002450F1" w:rsidRDefault="002450F1" w:rsidP="002450F1">
            <w:pPr>
              <w:jc w:val="both"/>
              <w:rPr>
                <w:b/>
              </w:rPr>
            </w:pPr>
            <w:r>
              <w:rPr>
                <w:b/>
              </w:rPr>
              <w:t>Ohlasy publikací</w:t>
            </w:r>
          </w:p>
        </w:tc>
      </w:tr>
      <w:tr w:rsidR="002450F1" w:rsidTr="00560F47">
        <w:trPr>
          <w:cantSplit/>
        </w:trPr>
        <w:tc>
          <w:tcPr>
            <w:tcW w:w="3476" w:type="dxa"/>
            <w:gridSpan w:val="2"/>
          </w:tcPr>
          <w:p w:rsidR="002450F1" w:rsidRDefault="002450F1" w:rsidP="002450F1">
            <w:pPr>
              <w:jc w:val="both"/>
            </w:pPr>
            <w:r>
              <w:t>Management a ekonomika</w:t>
            </w:r>
          </w:p>
        </w:tc>
        <w:tc>
          <w:tcPr>
            <w:tcW w:w="2242" w:type="dxa"/>
            <w:gridSpan w:val="2"/>
          </w:tcPr>
          <w:p w:rsidR="002450F1" w:rsidRDefault="002450F1" w:rsidP="002450F1">
            <w:pPr>
              <w:jc w:val="both"/>
            </w:pPr>
            <w:r>
              <w:t>2014</w:t>
            </w:r>
          </w:p>
        </w:tc>
        <w:tc>
          <w:tcPr>
            <w:tcW w:w="2250" w:type="dxa"/>
            <w:gridSpan w:val="4"/>
            <w:tcBorders>
              <w:right w:val="single" w:sz="12" w:space="0" w:color="auto"/>
            </w:tcBorders>
          </w:tcPr>
          <w:p w:rsidR="002450F1" w:rsidRDefault="002450F1" w:rsidP="002450F1">
            <w:pPr>
              <w:jc w:val="both"/>
            </w:pPr>
            <w:r>
              <w:t>UTB ve Zlíně</w:t>
            </w:r>
          </w:p>
        </w:tc>
        <w:tc>
          <w:tcPr>
            <w:tcW w:w="634" w:type="dxa"/>
            <w:tcBorders>
              <w:left w:val="single" w:sz="12" w:space="0" w:color="auto"/>
            </w:tcBorders>
            <w:shd w:val="clear" w:color="auto" w:fill="F7CAAC"/>
          </w:tcPr>
          <w:p w:rsidR="002450F1" w:rsidRDefault="002450F1" w:rsidP="002450F1">
            <w:pPr>
              <w:jc w:val="both"/>
            </w:pPr>
            <w:r>
              <w:rPr>
                <w:b/>
              </w:rPr>
              <w:t>WOS</w:t>
            </w:r>
          </w:p>
        </w:tc>
        <w:tc>
          <w:tcPr>
            <w:tcW w:w="694" w:type="dxa"/>
            <w:shd w:val="clear" w:color="auto" w:fill="F7CAAC"/>
          </w:tcPr>
          <w:p w:rsidR="002450F1" w:rsidRDefault="002450F1" w:rsidP="002450F1">
            <w:pPr>
              <w:jc w:val="both"/>
              <w:rPr>
                <w:sz w:val="18"/>
              </w:rPr>
            </w:pPr>
            <w:r>
              <w:rPr>
                <w:b/>
                <w:sz w:val="18"/>
              </w:rPr>
              <w:t>Scopus</w:t>
            </w:r>
          </w:p>
        </w:tc>
        <w:tc>
          <w:tcPr>
            <w:tcW w:w="696" w:type="dxa"/>
            <w:shd w:val="clear" w:color="auto" w:fill="F7CAAC"/>
          </w:tcPr>
          <w:p w:rsidR="002450F1" w:rsidRDefault="002450F1" w:rsidP="002450F1">
            <w:pPr>
              <w:jc w:val="both"/>
            </w:pPr>
            <w:r>
              <w:rPr>
                <w:b/>
                <w:sz w:val="18"/>
              </w:rPr>
              <w:t>ostatní</w:t>
            </w:r>
          </w:p>
        </w:tc>
      </w:tr>
      <w:tr w:rsidR="00C7227D" w:rsidTr="00560F47">
        <w:trPr>
          <w:cantSplit/>
          <w:trHeight w:val="70"/>
        </w:trPr>
        <w:tc>
          <w:tcPr>
            <w:tcW w:w="3476" w:type="dxa"/>
            <w:gridSpan w:val="2"/>
            <w:shd w:val="clear" w:color="auto" w:fill="F7CAAC"/>
          </w:tcPr>
          <w:p w:rsidR="00C7227D" w:rsidRDefault="00C7227D" w:rsidP="00C7227D">
            <w:pPr>
              <w:jc w:val="both"/>
            </w:pPr>
            <w:r>
              <w:rPr>
                <w:b/>
              </w:rPr>
              <w:t>Obor jmenovacího řízení</w:t>
            </w:r>
          </w:p>
        </w:tc>
        <w:tc>
          <w:tcPr>
            <w:tcW w:w="2242" w:type="dxa"/>
            <w:gridSpan w:val="2"/>
            <w:shd w:val="clear" w:color="auto" w:fill="F7CAAC"/>
          </w:tcPr>
          <w:p w:rsidR="00C7227D" w:rsidRDefault="00C7227D" w:rsidP="00C7227D">
            <w:pPr>
              <w:jc w:val="both"/>
            </w:pPr>
            <w:r>
              <w:rPr>
                <w:b/>
              </w:rPr>
              <w:t>Rok udělení hodnosti</w:t>
            </w:r>
          </w:p>
        </w:tc>
        <w:tc>
          <w:tcPr>
            <w:tcW w:w="2250" w:type="dxa"/>
            <w:gridSpan w:val="4"/>
            <w:tcBorders>
              <w:right w:val="single" w:sz="12" w:space="0" w:color="auto"/>
            </w:tcBorders>
            <w:shd w:val="clear" w:color="auto" w:fill="F7CAAC"/>
          </w:tcPr>
          <w:p w:rsidR="00C7227D" w:rsidRDefault="00C7227D" w:rsidP="00C7227D">
            <w:pPr>
              <w:jc w:val="both"/>
            </w:pPr>
            <w:r>
              <w:rPr>
                <w:b/>
              </w:rPr>
              <w:t>Řízení konáno na VŠ</w:t>
            </w:r>
          </w:p>
        </w:tc>
        <w:tc>
          <w:tcPr>
            <w:tcW w:w="634" w:type="dxa"/>
            <w:vMerge w:val="restart"/>
            <w:tcBorders>
              <w:left w:val="single" w:sz="12" w:space="0" w:color="auto"/>
            </w:tcBorders>
          </w:tcPr>
          <w:p w:rsidR="00C7227D" w:rsidRDefault="00C7227D" w:rsidP="00C7227D">
            <w:pPr>
              <w:jc w:val="both"/>
              <w:rPr>
                <w:b/>
              </w:rPr>
            </w:pPr>
            <w:r>
              <w:rPr>
                <w:b/>
              </w:rPr>
              <w:t>21</w:t>
            </w:r>
          </w:p>
        </w:tc>
        <w:tc>
          <w:tcPr>
            <w:tcW w:w="694" w:type="dxa"/>
            <w:vMerge w:val="restart"/>
          </w:tcPr>
          <w:p w:rsidR="00C7227D" w:rsidRDefault="00C7227D" w:rsidP="00C7227D">
            <w:pPr>
              <w:jc w:val="both"/>
              <w:rPr>
                <w:b/>
              </w:rPr>
            </w:pPr>
            <w:r>
              <w:rPr>
                <w:b/>
              </w:rPr>
              <w:t>32</w:t>
            </w:r>
          </w:p>
        </w:tc>
        <w:tc>
          <w:tcPr>
            <w:tcW w:w="696" w:type="dxa"/>
            <w:vMerge w:val="restart"/>
          </w:tcPr>
          <w:p w:rsidR="00C7227D" w:rsidRDefault="00C7227D" w:rsidP="00C7227D">
            <w:pPr>
              <w:jc w:val="both"/>
              <w:rPr>
                <w:b/>
              </w:rPr>
            </w:pPr>
            <w:r>
              <w:rPr>
                <w:b/>
              </w:rPr>
              <w:t>450</w:t>
            </w:r>
          </w:p>
        </w:tc>
      </w:tr>
      <w:tr w:rsidR="002450F1" w:rsidTr="00560F47">
        <w:trPr>
          <w:trHeight w:val="205"/>
        </w:trPr>
        <w:tc>
          <w:tcPr>
            <w:tcW w:w="3476" w:type="dxa"/>
            <w:gridSpan w:val="2"/>
          </w:tcPr>
          <w:p w:rsidR="002450F1" w:rsidRDefault="002450F1" w:rsidP="002450F1">
            <w:pPr>
              <w:jc w:val="both"/>
            </w:pPr>
          </w:p>
        </w:tc>
        <w:tc>
          <w:tcPr>
            <w:tcW w:w="2242" w:type="dxa"/>
            <w:gridSpan w:val="2"/>
          </w:tcPr>
          <w:p w:rsidR="002450F1" w:rsidRDefault="002450F1" w:rsidP="002450F1">
            <w:pPr>
              <w:jc w:val="both"/>
            </w:pPr>
          </w:p>
        </w:tc>
        <w:tc>
          <w:tcPr>
            <w:tcW w:w="2250" w:type="dxa"/>
            <w:gridSpan w:val="4"/>
            <w:tcBorders>
              <w:right w:val="single" w:sz="12" w:space="0" w:color="auto"/>
            </w:tcBorders>
          </w:tcPr>
          <w:p w:rsidR="002450F1" w:rsidRDefault="002450F1" w:rsidP="002450F1">
            <w:pPr>
              <w:jc w:val="both"/>
            </w:pPr>
          </w:p>
        </w:tc>
        <w:tc>
          <w:tcPr>
            <w:tcW w:w="634" w:type="dxa"/>
            <w:vMerge/>
            <w:tcBorders>
              <w:left w:val="single" w:sz="12" w:space="0" w:color="auto"/>
            </w:tcBorders>
            <w:vAlign w:val="center"/>
          </w:tcPr>
          <w:p w:rsidR="002450F1" w:rsidRDefault="002450F1" w:rsidP="002450F1">
            <w:pPr>
              <w:rPr>
                <w:b/>
              </w:rPr>
            </w:pPr>
          </w:p>
        </w:tc>
        <w:tc>
          <w:tcPr>
            <w:tcW w:w="694" w:type="dxa"/>
            <w:vMerge/>
            <w:vAlign w:val="center"/>
          </w:tcPr>
          <w:p w:rsidR="002450F1" w:rsidRDefault="002450F1" w:rsidP="002450F1">
            <w:pPr>
              <w:rPr>
                <w:b/>
              </w:rPr>
            </w:pPr>
          </w:p>
        </w:tc>
        <w:tc>
          <w:tcPr>
            <w:tcW w:w="696" w:type="dxa"/>
            <w:vMerge/>
            <w:vAlign w:val="center"/>
          </w:tcPr>
          <w:p w:rsidR="002450F1" w:rsidRDefault="002450F1" w:rsidP="002450F1">
            <w:pPr>
              <w:rPr>
                <w:b/>
              </w:rPr>
            </w:pPr>
          </w:p>
        </w:tc>
      </w:tr>
      <w:tr w:rsidR="002450F1" w:rsidTr="00560F47">
        <w:tc>
          <w:tcPr>
            <w:tcW w:w="9992" w:type="dxa"/>
            <w:gridSpan w:val="11"/>
            <w:shd w:val="clear" w:color="auto" w:fill="F7CAAC"/>
          </w:tcPr>
          <w:p w:rsidR="002450F1" w:rsidRDefault="002450F1" w:rsidP="002450F1">
            <w:pPr>
              <w:jc w:val="both"/>
              <w:rPr>
                <w:b/>
              </w:rPr>
            </w:pPr>
            <w:r>
              <w:rPr>
                <w:b/>
              </w:rPr>
              <w:t xml:space="preserve">Přehled o nejvýznamnější publikační a další tvůrčí činnosti nebo další profesní činnosti u odborníků z praxe vztahující se k zabezpečovaným předmětům </w:t>
            </w:r>
          </w:p>
        </w:tc>
      </w:tr>
      <w:tr w:rsidR="00C7227D" w:rsidRPr="007075CC" w:rsidTr="00560F47">
        <w:trPr>
          <w:trHeight w:val="141"/>
        </w:trPr>
        <w:tc>
          <w:tcPr>
            <w:tcW w:w="9992" w:type="dxa"/>
            <w:gridSpan w:val="11"/>
          </w:tcPr>
          <w:p w:rsidR="00C7227D" w:rsidRDefault="00C7227D" w:rsidP="00C7227D">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B21536">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(20%)</w:t>
            </w:r>
          </w:p>
          <w:p w:rsidR="00C7227D" w:rsidRPr="00904FD5" w:rsidRDefault="00C7227D" w:rsidP="00C7227D">
            <w:pPr>
              <w:jc w:val="both"/>
            </w:pPr>
            <w:r w:rsidRPr="00904FD5">
              <w:rPr>
                <w:caps/>
              </w:rPr>
              <w:t>Knápková, A., Pavelková, D., Remeš, D., Šteker, K.</w:t>
            </w:r>
            <w:r w:rsidRPr="00904FD5">
              <w:t xml:space="preserve"> </w:t>
            </w:r>
            <w:r w:rsidRPr="00904FD5">
              <w:rPr>
                <w:i/>
              </w:rPr>
              <w:t xml:space="preserve">Finanční analýza – komplexní průvodce s příklady – </w:t>
            </w:r>
            <w:r w:rsidRPr="000F7003">
              <w:t>3. kompletně aktualizované vydání.</w:t>
            </w:r>
            <w:r w:rsidRPr="00904FD5">
              <w:t xml:space="preserve"> Praha: Grada, 2017, 232 s. ISBN 978-80-271-0563-2</w:t>
            </w:r>
            <w:r>
              <w:t xml:space="preserve"> (40%)</w:t>
            </w:r>
            <w:r w:rsidRPr="00904FD5">
              <w:t>.</w:t>
            </w:r>
          </w:p>
          <w:p w:rsidR="00C7227D" w:rsidRPr="000F3FD7" w:rsidRDefault="00C7227D" w:rsidP="00C7227D">
            <w:pPr>
              <w:jc w:val="both"/>
            </w:pPr>
            <w:r w:rsidRPr="000F3FD7">
              <w:t xml:space="preserve">ALIU, F., KNÁPKOVÁ, A. Portfolio risk of international diversification of Kosovo Pension fund. </w:t>
            </w:r>
            <w:r w:rsidRPr="000F3FD7">
              <w:rPr>
                <w:i/>
              </w:rPr>
              <w:t>Acta Universitatis Agriculturae et Silviculturae Mendelianae Brunensis</w:t>
            </w:r>
            <w:r w:rsidRPr="000F3FD7">
              <w:t xml:space="preserve">. 2017, Volume 65, Issue 1, pp. 237-244. ISSN 1211-8516. </w:t>
            </w:r>
            <w:hyperlink r:id="rId28" w:history="1">
              <w:r w:rsidRPr="000F3FD7">
                <w:rPr>
                  <w:rStyle w:val="Hypertextovodkaz"/>
                  <w:shd w:val="clear" w:color="auto" w:fill="FFFFFF"/>
                </w:rPr>
                <w:t>https://doi.org/10.11118/actaun201765010237</w:t>
              </w:r>
            </w:hyperlink>
            <w:r w:rsidRPr="000F3FD7">
              <w:rPr>
                <w:shd w:val="clear" w:color="auto" w:fill="FFFFFF"/>
              </w:rPr>
              <w:t xml:space="preserve"> (50%).</w:t>
            </w:r>
          </w:p>
          <w:p w:rsidR="00C7227D" w:rsidRPr="00025DD0" w:rsidRDefault="00C7227D" w:rsidP="00C7227D">
            <w:pPr>
              <w:shd w:val="clear" w:color="auto" w:fill="FFFFFF"/>
              <w:jc w:val="both"/>
            </w:pPr>
            <w:r w:rsidRPr="000F3FD7">
              <w:t xml:space="preserve">KNÁPKOVÁ, A., HOMOLKA, L., PAVELKOVÁ, D. Využití Balanced Scorecard a vliv jeho využívání na finanční výkonnost podniků v ČR. </w:t>
            </w:r>
            <w:r w:rsidRPr="000F3FD7">
              <w:rPr>
                <w:i/>
                <w:iCs/>
              </w:rPr>
              <w:t>E+M Ekonomie a Management</w:t>
            </w:r>
            <w:r w:rsidRPr="000F3FD7">
              <w:t xml:space="preserve">, 2014, roč. 17, č. 2, s. 146-160. ISSN 1212-3609 (33%), </w:t>
            </w:r>
            <w:r w:rsidRPr="000F3FD7">
              <w:rPr>
                <w:bCs/>
              </w:rPr>
              <w:t xml:space="preserve">DOI: </w:t>
            </w:r>
            <w:hyperlink r:id="rId29" w:tgtFrame="_blank" w:history="1">
              <w:r w:rsidRPr="000F3FD7">
                <w:t>dx.doi.org/10.15240/tul/001/2014-2-011</w:t>
              </w:r>
            </w:hyperlink>
            <w:r w:rsidRPr="000F3FD7">
              <w:t xml:space="preserve"> (34%).</w:t>
            </w:r>
          </w:p>
          <w:p w:rsidR="00C7227D" w:rsidRPr="00904FD5" w:rsidRDefault="00C7227D" w:rsidP="00C7227D">
            <w:pPr>
              <w:jc w:val="both"/>
            </w:pPr>
            <w:r w:rsidRPr="00904FD5">
              <w:t xml:space="preserve">KNÁPKOVÁ, A., HOMOLKA, L, PAVELKOVÁ, D. Utilization of Activity Based Costing and the Effect of its Use on the Financial Performance. </w:t>
            </w:r>
            <w:r w:rsidRPr="00904FD5">
              <w:rPr>
                <w:i/>
              </w:rPr>
              <w:t>Scientific Papers of the University of Pardubice, Series D.</w:t>
            </w:r>
            <w:r w:rsidRPr="00904FD5">
              <w:t xml:space="preserve"> 2014, Vol. XXI, No. 32, pp. 41-53. </w:t>
            </w:r>
            <w:r w:rsidRPr="00904FD5">
              <w:rPr>
                <w:shd w:val="clear" w:color="auto" w:fill="FFFFFF"/>
              </w:rPr>
              <w:t>ISSN 1211-555X</w:t>
            </w:r>
            <w:r>
              <w:rPr>
                <w:shd w:val="clear" w:color="auto" w:fill="FFFFFF"/>
              </w:rPr>
              <w:t xml:space="preserve"> (60%)</w:t>
            </w:r>
            <w:r w:rsidRPr="00904FD5">
              <w:rPr>
                <w:shd w:val="clear" w:color="auto" w:fill="FFFFFF"/>
              </w:rPr>
              <w:t xml:space="preserve">. </w:t>
            </w:r>
          </w:p>
          <w:p w:rsidR="00C7227D" w:rsidRDefault="00C7227D" w:rsidP="00C7227D">
            <w:pPr>
              <w:jc w:val="both"/>
            </w:pPr>
            <w:r w:rsidRPr="00E66B0B">
              <w:rPr>
                <w:i/>
              </w:rPr>
              <w:t>Přehled projektové činnosti:</w:t>
            </w:r>
          </w:p>
          <w:p w:rsidR="00C7227D" w:rsidRDefault="00C7227D" w:rsidP="00C7227D">
            <w:pPr>
              <w:tabs>
                <w:tab w:val="left" w:pos="1134"/>
              </w:tabs>
            </w:pPr>
            <w:r>
              <w:t>TA ČR TD010158</w:t>
            </w:r>
            <w:r w:rsidRPr="006D5892">
              <w:t xml:space="preserve"> Klastrová politika České republiky a jejích regionů pro globální konkurenceschopnost a udržitelný růst</w:t>
            </w:r>
            <w:r>
              <w:t xml:space="preserve"> 2012-2013 (člen řešitelského týmu).</w:t>
            </w:r>
          </w:p>
          <w:p w:rsidR="00C7227D" w:rsidRDefault="00C7227D" w:rsidP="00C7227D">
            <w:pPr>
              <w:tabs>
                <w:tab w:val="left" w:pos="2565"/>
              </w:tabs>
            </w:pPr>
            <w:r w:rsidRPr="00DC71A4">
              <w:t xml:space="preserve">GAČR </w:t>
            </w:r>
            <w:r>
              <w:t>16-25536S</w:t>
            </w:r>
            <w:r w:rsidRPr="00DC71A4">
              <w:t xml:space="preserve"> Metodika tvorby modelu predikce sektorové a podnikové výkonnosti v makroekonomických souvislostech</w:t>
            </w:r>
            <w:r>
              <w:t xml:space="preserve"> 2016-2018 (člen řešitelského týmu)</w:t>
            </w:r>
            <w:r w:rsidRPr="00DC71A4">
              <w:t>.</w:t>
            </w:r>
          </w:p>
          <w:p w:rsidR="00C7227D" w:rsidRDefault="00C7227D" w:rsidP="00C7227D">
            <w:pPr>
              <w:tabs>
                <w:tab w:val="left" w:pos="2565"/>
              </w:tabs>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rsidR="00C7227D" w:rsidRDefault="00C7227D" w:rsidP="00C7227D">
            <w:pPr>
              <w:tabs>
                <w:tab w:val="left" w:pos="2565"/>
              </w:tabs>
            </w:pPr>
            <w:r w:rsidRPr="00F30A63">
              <w:t>GA ČR 402/09/1739 Tvorba modelu pro měření a řízení výkonnosti podniků 2009-2011 (hlavní řešitel)</w:t>
            </w:r>
            <w:r>
              <w:t>.</w:t>
            </w:r>
          </w:p>
          <w:p w:rsidR="00C7227D" w:rsidRPr="00F30A63" w:rsidRDefault="00C7227D" w:rsidP="00C7227D">
            <w:pPr>
              <w:tabs>
                <w:tab w:val="left" w:pos="2565"/>
              </w:tabs>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rsidR="00C7227D" w:rsidRPr="007075CC" w:rsidRDefault="00C7227D" w:rsidP="00C7227D">
            <w:pPr>
              <w:tabs>
                <w:tab w:val="left" w:pos="2565"/>
              </w:tabs>
              <w:jc w:val="both"/>
            </w:pPr>
            <w:r>
              <w:t>GA ČR 402/06/1526 Měření a řízení výkonnosti klastrů 2006-2009 (člen řešitelského týmu).</w:t>
            </w:r>
          </w:p>
        </w:tc>
      </w:tr>
      <w:tr w:rsidR="00C7227D" w:rsidTr="00560F47">
        <w:trPr>
          <w:trHeight w:val="218"/>
        </w:trPr>
        <w:tc>
          <w:tcPr>
            <w:tcW w:w="9992" w:type="dxa"/>
            <w:gridSpan w:val="11"/>
            <w:shd w:val="clear" w:color="auto" w:fill="F7CAAC"/>
          </w:tcPr>
          <w:p w:rsidR="00C7227D" w:rsidRDefault="00C7227D" w:rsidP="00C7227D">
            <w:pPr>
              <w:rPr>
                <w:b/>
              </w:rPr>
            </w:pPr>
            <w:r>
              <w:rPr>
                <w:b/>
              </w:rPr>
              <w:t>Působení v zahraničí</w:t>
            </w:r>
          </w:p>
        </w:tc>
      </w:tr>
      <w:tr w:rsidR="00C7227D" w:rsidTr="00560F47">
        <w:trPr>
          <w:trHeight w:val="104"/>
        </w:trPr>
        <w:tc>
          <w:tcPr>
            <w:tcW w:w="9992" w:type="dxa"/>
            <w:gridSpan w:val="11"/>
          </w:tcPr>
          <w:p w:rsidR="00C7227D" w:rsidRDefault="00C7227D" w:rsidP="00C7227D">
            <w:pPr>
              <w:pStyle w:val="Dosaenvzdln"/>
              <w:numPr>
                <w:ilvl w:val="0"/>
                <w:numId w:val="0"/>
              </w:numPr>
              <w:spacing w:beforeAutospacing="0" w:after="0" w:afterAutospacing="0" w:line="240" w:lineRule="auto"/>
              <w:ind w:left="360" w:hanging="360"/>
              <w:rPr>
                <w:b/>
              </w:rPr>
            </w:pPr>
          </w:p>
        </w:tc>
      </w:tr>
      <w:tr w:rsidR="00C7227D" w:rsidTr="00560F47">
        <w:trPr>
          <w:cantSplit/>
          <w:trHeight w:val="136"/>
        </w:trPr>
        <w:tc>
          <w:tcPr>
            <w:tcW w:w="2647" w:type="dxa"/>
            <w:shd w:val="clear" w:color="auto" w:fill="F7CAAC"/>
          </w:tcPr>
          <w:p w:rsidR="00C7227D" w:rsidRDefault="00C7227D" w:rsidP="00C7227D">
            <w:pPr>
              <w:jc w:val="both"/>
              <w:rPr>
                <w:b/>
              </w:rPr>
            </w:pPr>
            <w:r>
              <w:rPr>
                <w:b/>
              </w:rPr>
              <w:t xml:space="preserve">Podpis </w:t>
            </w:r>
          </w:p>
        </w:tc>
        <w:tc>
          <w:tcPr>
            <w:tcW w:w="4533" w:type="dxa"/>
            <w:gridSpan w:val="5"/>
          </w:tcPr>
          <w:p w:rsidR="00C7227D" w:rsidRDefault="00C7227D" w:rsidP="00C7227D">
            <w:pPr>
              <w:jc w:val="both"/>
            </w:pPr>
          </w:p>
        </w:tc>
        <w:tc>
          <w:tcPr>
            <w:tcW w:w="788" w:type="dxa"/>
            <w:gridSpan w:val="2"/>
            <w:shd w:val="clear" w:color="auto" w:fill="F7CAAC"/>
          </w:tcPr>
          <w:p w:rsidR="00C7227D" w:rsidRDefault="00C7227D" w:rsidP="00C7227D">
            <w:pPr>
              <w:jc w:val="both"/>
            </w:pPr>
            <w:r>
              <w:rPr>
                <w:b/>
              </w:rPr>
              <w:t>datum</w:t>
            </w:r>
          </w:p>
        </w:tc>
        <w:tc>
          <w:tcPr>
            <w:tcW w:w="2024" w:type="dxa"/>
            <w:gridSpan w:val="3"/>
          </w:tcPr>
          <w:p w:rsidR="00C7227D" w:rsidRDefault="00C7227D" w:rsidP="00C7227D">
            <w:pPr>
              <w:jc w:val="both"/>
            </w:pPr>
          </w:p>
        </w:tc>
      </w:tr>
    </w:tbl>
    <w:p w:rsidR="004842AA" w:rsidRDefault="004842AA">
      <w:pPr>
        <w:spacing w:after="160" w:line="259" w:lineRule="auto"/>
      </w:pPr>
      <w:r>
        <w:lastRenderedPageBreak/>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450F1" w:rsidTr="002450F1">
        <w:tc>
          <w:tcPr>
            <w:tcW w:w="9859" w:type="dxa"/>
            <w:gridSpan w:val="11"/>
            <w:tcBorders>
              <w:bottom w:val="double" w:sz="4" w:space="0" w:color="auto"/>
            </w:tcBorders>
            <w:shd w:val="clear" w:color="auto" w:fill="BDD6EE"/>
          </w:tcPr>
          <w:p w:rsidR="002450F1" w:rsidRDefault="002450F1" w:rsidP="002450F1">
            <w:pPr>
              <w:jc w:val="both"/>
              <w:rPr>
                <w:b/>
                <w:sz w:val="28"/>
              </w:rPr>
            </w:pPr>
            <w:r>
              <w:rPr>
                <w:b/>
                <w:sz w:val="28"/>
              </w:rPr>
              <w:lastRenderedPageBreak/>
              <w:t>C-I – Personální zabezpečení</w:t>
            </w:r>
          </w:p>
        </w:tc>
      </w:tr>
      <w:tr w:rsidR="002450F1" w:rsidTr="002450F1">
        <w:tc>
          <w:tcPr>
            <w:tcW w:w="2518" w:type="dxa"/>
            <w:tcBorders>
              <w:top w:val="double" w:sz="4" w:space="0" w:color="auto"/>
            </w:tcBorders>
            <w:shd w:val="clear" w:color="auto" w:fill="F7CAAC"/>
          </w:tcPr>
          <w:p w:rsidR="002450F1" w:rsidRDefault="002450F1" w:rsidP="002450F1">
            <w:pPr>
              <w:jc w:val="both"/>
              <w:rPr>
                <w:b/>
              </w:rPr>
            </w:pPr>
            <w:r>
              <w:rPr>
                <w:b/>
              </w:rPr>
              <w:t>Vysoká škola</w:t>
            </w:r>
          </w:p>
        </w:tc>
        <w:tc>
          <w:tcPr>
            <w:tcW w:w="7341" w:type="dxa"/>
            <w:gridSpan w:val="10"/>
          </w:tcPr>
          <w:p w:rsidR="002450F1" w:rsidRDefault="002450F1" w:rsidP="002450F1">
            <w:pPr>
              <w:jc w:val="both"/>
            </w:pPr>
            <w:r>
              <w:t>Univerzita Tomáše Bati ve Zlíně</w:t>
            </w:r>
          </w:p>
        </w:tc>
      </w:tr>
      <w:tr w:rsidR="002450F1" w:rsidTr="002450F1">
        <w:tc>
          <w:tcPr>
            <w:tcW w:w="2518" w:type="dxa"/>
            <w:shd w:val="clear" w:color="auto" w:fill="F7CAAC"/>
          </w:tcPr>
          <w:p w:rsidR="002450F1" w:rsidRDefault="002450F1" w:rsidP="002450F1">
            <w:pPr>
              <w:jc w:val="both"/>
              <w:rPr>
                <w:b/>
              </w:rPr>
            </w:pPr>
            <w:r>
              <w:rPr>
                <w:b/>
              </w:rPr>
              <w:t>Součást vysoké školy</w:t>
            </w:r>
          </w:p>
        </w:tc>
        <w:tc>
          <w:tcPr>
            <w:tcW w:w="7341" w:type="dxa"/>
            <w:gridSpan w:val="10"/>
          </w:tcPr>
          <w:p w:rsidR="002450F1" w:rsidRDefault="002450F1" w:rsidP="002450F1">
            <w:pPr>
              <w:jc w:val="both"/>
            </w:pPr>
            <w:r>
              <w:t>Fakulta managementu a ekonomiky</w:t>
            </w:r>
          </w:p>
        </w:tc>
      </w:tr>
      <w:tr w:rsidR="002450F1" w:rsidTr="002450F1">
        <w:tc>
          <w:tcPr>
            <w:tcW w:w="2518" w:type="dxa"/>
            <w:shd w:val="clear" w:color="auto" w:fill="F7CAAC"/>
          </w:tcPr>
          <w:p w:rsidR="002450F1" w:rsidRDefault="002450F1" w:rsidP="002450F1">
            <w:pPr>
              <w:jc w:val="both"/>
              <w:rPr>
                <w:b/>
              </w:rPr>
            </w:pPr>
            <w:r>
              <w:rPr>
                <w:b/>
              </w:rPr>
              <w:t>Název studijního programu</w:t>
            </w:r>
          </w:p>
        </w:tc>
        <w:tc>
          <w:tcPr>
            <w:tcW w:w="7341" w:type="dxa"/>
            <w:gridSpan w:val="10"/>
          </w:tcPr>
          <w:p w:rsidR="002450F1" w:rsidRDefault="00914242" w:rsidP="002450F1">
            <w:pPr>
              <w:jc w:val="both"/>
            </w:pPr>
            <w:r>
              <w:t>Management and Marketing</w:t>
            </w:r>
          </w:p>
        </w:tc>
      </w:tr>
      <w:tr w:rsidR="002450F1" w:rsidTr="002450F1">
        <w:tc>
          <w:tcPr>
            <w:tcW w:w="2518" w:type="dxa"/>
            <w:shd w:val="clear" w:color="auto" w:fill="F7CAAC"/>
          </w:tcPr>
          <w:p w:rsidR="002450F1" w:rsidRDefault="002450F1" w:rsidP="002450F1">
            <w:pPr>
              <w:jc w:val="both"/>
              <w:rPr>
                <w:b/>
              </w:rPr>
            </w:pPr>
            <w:r>
              <w:rPr>
                <w:b/>
              </w:rPr>
              <w:t>Jméno a příjmení</w:t>
            </w:r>
          </w:p>
        </w:tc>
        <w:tc>
          <w:tcPr>
            <w:tcW w:w="4536" w:type="dxa"/>
            <w:gridSpan w:val="5"/>
          </w:tcPr>
          <w:p w:rsidR="002450F1" w:rsidRDefault="002450F1" w:rsidP="002450F1">
            <w:pPr>
              <w:jc w:val="both"/>
            </w:pPr>
            <w:r>
              <w:t>Alena KOLČAVOVÁ</w:t>
            </w:r>
          </w:p>
        </w:tc>
        <w:tc>
          <w:tcPr>
            <w:tcW w:w="709" w:type="dxa"/>
            <w:shd w:val="clear" w:color="auto" w:fill="F7CAAC"/>
          </w:tcPr>
          <w:p w:rsidR="002450F1" w:rsidRDefault="002450F1" w:rsidP="002450F1">
            <w:pPr>
              <w:jc w:val="both"/>
              <w:rPr>
                <w:b/>
              </w:rPr>
            </w:pPr>
            <w:r>
              <w:rPr>
                <w:b/>
              </w:rPr>
              <w:t>Tituly</w:t>
            </w:r>
          </w:p>
        </w:tc>
        <w:tc>
          <w:tcPr>
            <w:tcW w:w="2096" w:type="dxa"/>
            <w:gridSpan w:val="4"/>
          </w:tcPr>
          <w:p w:rsidR="002450F1" w:rsidRDefault="002450F1" w:rsidP="002450F1">
            <w:pPr>
              <w:jc w:val="both"/>
            </w:pPr>
            <w:r>
              <w:t>Mgr., Ph.D.</w:t>
            </w:r>
          </w:p>
        </w:tc>
      </w:tr>
      <w:tr w:rsidR="002450F1" w:rsidTr="002450F1">
        <w:tc>
          <w:tcPr>
            <w:tcW w:w="2518" w:type="dxa"/>
            <w:shd w:val="clear" w:color="auto" w:fill="F7CAAC"/>
          </w:tcPr>
          <w:p w:rsidR="002450F1" w:rsidRDefault="002450F1" w:rsidP="002450F1">
            <w:pPr>
              <w:jc w:val="both"/>
              <w:rPr>
                <w:b/>
              </w:rPr>
            </w:pPr>
            <w:r>
              <w:rPr>
                <w:b/>
              </w:rPr>
              <w:t>Rok narození</w:t>
            </w:r>
          </w:p>
        </w:tc>
        <w:tc>
          <w:tcPr>
            <w:tcW w:w="829" w:type="dxa"/>
          </w:tcPr>
          <w:p w:rsidR="002450F1" w:rsidRDefault="002450F1" w:rsidP="002450F1">
            <w:pPr>
              <w:jc w:val="both"/>
            </w:pPr>
            <w:r>
              <w:t>1964</w:t>
            </w:r>
          </w:p>
        </w:tc>
        <w:tc>
          <w:tcPr>
            <w:tcW w:w="1721" w:type="dxa"/>
            <w:shd w:val="clear" w:color="auto" w:fill="F7CAAC"/>
          </w:tcPr>
          <w:p w:rsidR="002450F1" w:rsidRDefault="002450F1" w:rsidP="002450F1">
            <w:pPr>
              <w:jc w:val="both"/>
              <w:rPr>
                <w:b/>
              </w:rPr>
            </w:pPr>
            <w:r>
              <w:rPr>
                <w:b/>
              </w:rPr>
              <w:t>typ vztahu k VŠ</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09" w:type="dxa"/>
          </w:tcPr>
          <w:p w:rsidR="002450F1" w:rsidRDefault="002450F1" w:rsidP="002450F1">
            <w:pPr>
              <w:jc w:val="both"/>
            </w:pPr>
            <w:r>
              <w:t>40</w:t>
            </w:r>
          </w:p>
        </w:tc>
        <w:tc>
          <w:tcPr>
            <w:tcW w:w="709" w:type="dxa"/>
            <w:gridSpan w:val="2"/>
            <w:shd w:val="clear" w:color="auto" w:fill="F7CAAC"/>
          </w:tcPr>
          <w:p w:rsidR="002450F1" w:rsidRDefault="002450F1" w:rsidP="002450F1">
            <w:pPr>
              <w:jc w:val="both"/>
              <w:rPr>
                <w:b/>
              </w:rPr>
            </w:pPr>
            <w:r>
              <w:rPr>
                <w:b/>
              </w:rPr>
              <w:t>do kdy</w:t>
            </w:r>
          </w:p>
        </w:tc>
        <w:tc>
          <w:tcPr>
            <w:tcW w:w="1387" w:type="dxa"/>
            <w:gridSpan w:val="2"/>
          </w:tcPr>
          <w:p w:rsidR="002450F1" w:rsidRDefault="002450F1" w:rsidP="002450F1">
            <w:pPr>
              <w:jc w:val="both"/>
            </w:pPr>
            <w:r>
              <w:t>N</w:t>
            </w:r>
          </w:p>
        </w:tc>
      </w:tr>
      <w:tr w:rsidR="002450F1" w:rsidTr="002450F1">
        <w:tc>
          <w:tcPr>
            <w:tcW w:w="5068" w:type="dxa"/>
            <w:gridSpan w:val="3"/>
            <w:shd w:val="clear" w:color="auto" w:fill="F7CAAC"/>
          </w:tcPr>
          <w:p w:rsidR="002450F1" w:rsidRDefault="002450F1" w:rsidP="002450F1">
            <w:pPr>
              <w:jc w:val="both"/>
              <w:rPr>
                <w:b/>
              </w:rPr>
            </w:pPr>
            <w:r>
              <w:rPr>
                <w:b/>
              </w:rPr>
              <w:t>Typ vztahu na součásti VŠ, která uskutečňuje st. program</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09" w:type="dxa"/>
          </w:tcPr>
          <w:p w:rsidR="002450F1" w:rsidRDefault="002450F1" w:rsidP="002450F1">
            <w:pPr>
              <w:jc w:val="both"/>
            </w:pPr>
            <w:r>
              <w:t>40</w:t>
            </w:r>
          </w:p>
        </w:tc>
        <w:tc>
          <w:tcPr>
            <w:tcW w:w="709" w:type="dxa"/>
            <w:gridSpan w:val="2"/>
            <w:shd w:val="clear" w:color="auto" w:fill="F7CAAC"/>
          </w:tcPr>
          <w:p w:rsidR="002450F1" w:rsidRDefault="002450F1" w:rsidP="002450F1">
            <w:pPr>
              <w:jc w:val="both"/>
              <w:rPr>
                <w:b/>
              </w:rPr>
            </w:pPr>
            <w:r>
              <w:rPr>
                <w:b/>
              </w:rPr>
              <w:t>do kdy</w:t>
            </w:r>
          </w:p>
        </w:tc>
        <w:tc>
          <w:tcPr>
            <w:tcW w:w="1387" w:type="dxa"/>
            <w:gridSpan w:val="2"/>
          </w:tcPr>
          <w:p w:rsidR="002450F1" w:rsidRDefault="002450F1" w:rsidP="002450F1">
            <w:pPr>
              <w:jc w:val="both"/>
            </w:pPr>
            <w:r>
              <w:t>N</w:t>
            </w:r>
          </w:p>
        </w:tc>
      </w:tr>
      <w:tr w:rsidR="002450F1" w:rsidTr="002450F1">
        <w:tc>
          <w:tcPr>
            <w:tcW w:w="6060" w:type="dxa"/>
            <w:gridSpan w:val="5"/>
            <w:shd w:val="clear" w:color="auto" w:fill="F7CAAC"/>
          </w:tcPr>
          <w:p w:rsidR="002450F1" w:rsidRDefault="002450F1" w:rsidP="002450F1">
            <w:pPr>
              <w:jc w:val="both"/>
            </w:pPr>
            <w:r>
              <w:rPr>
                <w:b/>
              </w:rPr>
              <w:t>Další současná působení jako akademický pracovník na jiných VŠ</w:t>
            </w:r>
          </w:p>
        </w:tc>
        <w:tc>
          <w:tcPr>
            <w:tcW w:w="1703" w:type="dxa"/>
            <w:gridSpan w:val="2"/>
            <w:shd w:val="clear" w:color="auto" w:fill="F7CAAC"/>
          </w:tcPr>
          <w:p w:rsidR="002450F1" w:rsidRDefault="002450F1" w:rsidP="002450F1">
            <w:pPr>
              <w:jc w:val="both"/>
              <w:rPr>
                <w:b/>
              </w:rPr>
            </w:pPr>
            <w:r>
              <w:rPr>
                <w:b/>
              </w:rPr>
              <w:t>typ prac. vztahu</w:t>
            </w:r>
          </w:p>
        </w:tc>
        <w:tc>
          <w:tcPr>
            <w:tcW w:w="2096" w:type="dxa"/>
            <w:gridSpan w:val="4"/>
            <w:shd w:val="clear" w:color="auto" w:fill="F7CAAC"/>
          </w:tcPr>
          <w:p w:rsidR="002450F1" w:rsidRDefault="002450F1" w:rsidP="002450F1">
            <w:pPr>
              <w:jc w:val="both"/>
              <w:rPr>
                <w:b/>
              </w:rPr>
            </w:pPr>
            <w:r>
              <w:rPr>
                <w:b/>
              </w:rPr>
              <w:t>rozsah</w:t>
            </w: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9859" w:type="dxa"/>
            <w:gridSpan w:val="11"/>
            <w:shd w:val="clear" w:color="auto" w:fill="F7CAAC"/>
          </w:tcPr>
          <w:p w:rsidR="002450F1" w:rsidRDefault="002450F1" w:rsidP="002450F1">
            <w:pPr>
              <w:jc w:val="both"/>
            </w:pPr>
            <w:r>
              <w:rPr>
                <w:b/>
              </w:rPr>
              <w:t>Předměty příslušného studijního programu a způsob zapojení do jejich výuky, příp. další zapojení do uskutečňování studijního programu</w:t>
            </w:r>
          </w:p>
        </w:tc>
      </w:tr>
      <w:tr w:rsidR="002450F1" w:rsidTr="002450F1">
        <w:trPr>
          <w:trHeight w:val="338"/>
        </w:trPr>
        <w:tc>
          <w:tcPr>
            <w:tcW w:w="9859" w:type="dxa"/>
            <w:gridSpan w:val="11"/>
            <w:tcBorders>
              <w:top w:val="nil"/>
            </w:tcBorders>
          </w:tcPr>
          <w:p w:rsidR="002450F1" w:rsidRDefault="002450F1" w:rsidP="002450F1">
            <w:pPr>
              <w:jc w:val="both"/>
              <w:rPr>
                <w:color w:val="000000"/>
                <w:szCs w:val="17"/>
                <w:shd w:val="clear" w:color="auto" w:fill="FFFFFF"/>
              </w:rPr>
            </w:pPr>
            <w:r w:rsidRPr="00C17093">
              <w:rPr>
                <w:color w:val="000000"/>
                <w:szCs w:val="17"/>
                <w:shd w:val="clear" w:color="auto" w:fill="FFFFFF"/>
              </w:rPr>
              <w:t>Quantitative Decision-making Methods</w:t>
            </w:r>
            <w:r>
              <w:rPr>
                <w:color w:val="000000"/>
                <w:szCs w:val="17"/>
                <w:shd w:val="clear" w:color="auto" w:fill="FFFFFF"/>
              </w:rPr>
              <w:t xml:space="preserve"> </w:t>
            </w:r>
            <w:r>
              <w:t>– garant, přednášející (60%)</w:t>
            </w:r>
          </w:p>
          <w:p w:rsidR="002450F1" w:rsidRDefault="002450F1" w:rsidP="002450F1">
            <w:r w:rsidRPr="00D22D61">
              <w:t>Risk management</w:t>
            </w:r>
            <w:r>
              <w:t xml:space="preserve"> – přednášející (40%)</w:t>
            </w:r>
          </w:p>
        </w:tc>
      </w:tr>
      <w:tr w:rsidR="002450F1" w:rsidTr="002450F1">
        <w:tc>
          <w:tcPr>
            <w:tcW w:w="9859" w:type="dxa"/>
            <w:gridSpan w:val="11"/>
            <w:shd w:val="clear" w:color="auto" w:fill="F7CAAC"/>
          </w:tcPr>
          <w:p w:rsidR="002450F1" w:rsidRDefault="002450F1" w:rsidP="002450F1">
            <w:pPr>
              <w:jc w:val="both"/>
            </w:pPr>
            <w:r>
              <w:rPr>
                <w:b/>
              </w:rPr>
              <w:t xml:space="preserve">Údaje o vzdělání na VŠ </w:t>
            </w:r>
          </w:p>
        </w:tc>
      </w:tr>
      <w:tr w:rsidR="002450F1" w:rsidTr="002450F1">
        <w:trPr>
          <w:trHeight w:val="871"/>
        </w:trPr>
        <w:tc>
          <w:tcPr>
            <w:tcW w:w="9859" w:type="dxa"/>
            <w:gridSpan w:val="11"/>
          </w:tcPr>
          <w:p w:rsidR="002450F1" w:rsidRDefault="002450F1" w:rsidP="002450F1">
            <w:pPr>
              <w:jc w:val="both"/>
              <w:rPr>
                <w:b/>
              </w:rPr>
            </w:pPr>
            <w:r w:rsidRPr="007E492D">
              <w:rPr>
                <w:b/>
              </w:rPr>
              <w:t>2001 – 2005</w:t>
            </w:r>
            <w:r>
              <w:t xml:space="preserve"> : Univerzita Tomáše Bati ve Zlíně, Fakulta managementu a ekonomiky, obor Ekonomika a management </w:t>
            </w:r>
            <w:r>
              <w:br/>
              <w:t xml:space="preserve">                       </w:t>
            </w:r>
            <w:r w:rsidRPr="007E492D">
              <w:rPr>
                <w:b/>
              </w:rPr>
              <w:t>(Ph.D.)</w:t>
            </w:r>
          </w:p>
          <w:p w:rsidR="002450F1" w:rsidRDefault="002450F1" w:rsidP="002450F1">
            <w:pPr>
              <w:rPr>
                <w:b/>
              </w:rPr>
            </w:pPr>
            <w:r w:rsidRPr="00F12947">
              <w:rPr>
                <w:b/>
              </w:rPr>
              <w:t>1982 – 1987</w:t>
            </w:r>
            <w:r>
              <w:t xml:space="preserve">: Masarykova univerzita v Brně, Přírodovědecká fakulta, obor: Matematika – biologie </w:t>
            </w:r>
            <w:r w:rsidRPr="007E492D">
              <w:rPr>
                <w:b/>
              </w:rPr>
              <w:t>(Mgr.)</w:t>
            </w:r>
          </w:p>
        </w:tc>
      </w:tr>
      <w:tr w:rsidR="002450F1" w:rsidTr="002450F1">
        <w:tc>
          <w:tcPr>
            <w:tcW w:w="9859" w:type="dxa"/>
            <w:gridSpan w:val="11"/>
            <w:shd w:val="clear" w:color="auto" w:fill="F7CAAC"/>
          </w:tcPr>
          <w:p w:rsidR="002450F1" w:rsidRDefault="002450F1" w:rsidP="002450F1">
            <w:pPr>
              <w:jc w:val="both"/>
              <w:rPr>
                <w:b/>
              </w:rPr>
            </w:pPr>
            <w:r>
              <w:rPr>
                <w:b/>
              </w:rPr>
              <w:t>Údaje o odborném působení od absolvování VŠ</w:t>
            </w:r>
          </w:p>
        </w:tc>
      </w:tr>
      <w:tr w:rsidR="002450F1" w:rsidTr="002450F1">
        <w:trPr>
          <w:trHeight w:val="1191"/>
        </w:trPr>
        <w:tc>
          <w:tcPr>
            <w:tcW w:w="9859" w:type="dxa"/>
            <w:gridSpan w:val="11"/>
          </w:tcPr>
          <w:p w:rsidR="002450F1" w:rsidRPr="00961BC9" w:rsidRDefault="002450F1" w:rsidP="002450F1">
            <w:r w:rsidRPr="007E492D">
              <w:rPr>
                <w:b/>
              </w:rPr>
              <w:t>1987-1989:</w:t>
            </w:r>
            <w:r w:rsidRPr="00961BC9">
              <w:t xml:space="preserve"> 5. ZŠ v Uherském Hradišti - učitelka</w:t>
            </w:r>
          </w:p>
          <w:p w:rsidR="002450F1" w:rsidRPr="00961BC9" w:rsidRDefault="002450F1" w:rsidP="002450F1">
            <w:r w:rsidRPr="007E492D">
              <w:rPr>
                <w:b/>
              </w:rPr>
              <w:t>1995-1997:</w:t>
            </w:r>
            <w:r w:rsidRPr="00961BC9">
              <w:t xml:space="preserve"> Obchodní akademie v Uherském Hradišti - učitelka</w:t>
            </w:r>
          </w:p>
          <w:p w:rsidR="002450F1" w:rsidRPr="00961BC9" w:rsidRDefault="002450F1" w:rsidP="002450F1">
            <w:r w:rsidRPr="007E492D">
              <w:rPr>
                <w:b/>
              </w:rPr>
              <w:t>2000-2004:</w:t>
            </w:r>
            <w:r w:rsidRPr="00961BC9">
              <w:t xml:space="preserve"> UTB ve Zlíně, FaME, Ústav informatiky a statistiky - asistentka</w:t>
            </w:r>
          </w:p>
          <w:p w:rsidR="002450F1" w:rsidRPr="00961BC9" w:rsidRDefault="002450F1" w:rsidP="002450F1">
            <w:pPr>
              <w:jc w:val="both"/>
            </w:pPr>
            <w:r w:rsidRPr="007E492D">
              <w:rPr>
                <w:b/>
              </w:rPr>
              <w:t>2005-2011:</w:t>
            </w:r>
            <w:r w:rsidRPr="00961BC9">
              <w:t xml:space="preserve"> UTB ve Zlíně, FaME, Ústav informatiky a statistiky </w:t>
            </w:r>
            <w:r>
              <w:t>–</w:t>
            </w:r>
            <w:r w:rsidRPr="00961BC9">
              <w:t xml:space="preserve"> </w:t>
            </w:r>
            <w:r>
              <w:t>odborná asistentka</w:t>
            </w:r>
          </w:p>
          <w:p w:rsidR="002450F1" w:rsidRDefault="002450F1" w:rsidP="002450F1">
            <w:pPr>
              <w:jc w:val="both"/>
            </w:pPr>
            <w:r w:rsidRPr="007E492D">
              <w:rPr>
                <w:b/>
              </w:rPr>
              <w:t xml:space="preserve">2011- </w:t>
            </w:r>
            <w:r>
              <w:rPr>
                <w:b/>
              </w:rPr>
              <w:t>dosud</w:t>
            </w:r>
            <w:r w:rsidRPr="007E492D">
              <w:rPr>
                <w:b/>
              </w:rPr>
              <w:t>:</w:t>
            </w:r>
            <w:r w:rsidRPr="00961BC9">
              <w:t xml:space="preserve"> UTB ve Zlíně, FaME, Ústav statistiky a kvantitativních metod – odborná asistentka</w:t>
            </w:r>
            <w:r>
              <w:t xml:space="preserve"> </w:t>
            </w:r>
          </w:p>
        </w:tc>
      </w:tr>
      <w:tr w:rsidR="002450F1" w:rsidTr="002450F1">
        <w:trPr>
          <w:trHeight w:val="250"/>
        </w:trPr>
        <w:tc>
          <w:tcPr>
            <w:tcW w:w="9859" w:type="dxa"/>
            <w:gridSpan w:val="11"/>
            <w:shd w:val="clear" w:color="auto" w:fill="F7CAAC"/>
          </w:tcPr>
          <w:p w:rsidR="002450F1" w:rsidRDefault="002450F1" w:rsidP="002450F1">
            <w:pPr>
              <w:jc w:val="both"/>
            </w:pPr>
            <w:r>
              <w:rPr>
                <w:b/>
              </w:rPr>
              <w:t>Zkušenosti s vedením kvalifikačních a rigorózních prací</w:t>
            </w:r>
          </w:p>
        </w:tc>
      </w:tr>
      <w:tr w:rsidR="002450F1" w:rsidTr="002450F1">
        <w:trPr>
          <w:trHeight w:val="304"/>
        </w:trPr>
        <w:tc>
          <w:tcPr>
            <w:tcW w:w="9859" w:type="dxa"/>
            <w:gridSpan w:val="11"/>
          </w:tcPr>
          <w:p w:rsidR="002450F1" w:rsidRDefault="002450F1" w:rsidP="002450F1">
            <w:pPr>
              <w:jc w:val="both"/>
            </w:pPr>
            <w:r>
              <w:t xml:space="preserve">Počet vedených bakalářských prací – 0 </w:t>
            </w:r>
          </w:p>
          <w:p w:rsidR="002450F1" w:rsidRDefault="002450F1" w:rsidP="002450F1">
            <w:pPr>
              <w:jc w:val="both"/>
            </w:pPr>
            <w:r>
              <w:t>Počet vedených diplomových prací – 10</w:t>
            </w:r>
          </w:p>
        </w:tc>
      </w:tr>
      <w:tr w:rsidR="002450F1" w:rsidTr="002450F1">
        <w:trPr>
          <w:cantSplit/>
        </w:trPr>
        <w:tc>
          <w:tcPr>
            <w:tcW w:w="3347" w:type="dxa"/>
            <w:gridSpan w:val="2"/>
            <w:tcBorders>
              <w:top w:val="single" w:sz="12" w:space="0" w:color="auto"/>
            </w:tcBorders>
            <w:shd w:val="clear" w:color="auto" w:fill="F7CAAC"/>
          </w:tcPr>
          <w:p w:rsidR="002450F1" w:rsidRDefault="002450F1" w:rsidP="002450F1">
            <w:pPr>
              <w:jc w:val="both"/>
            </w:pPr>
            <w:r>
              <w:rPr>
                <w:b/>
              </w:rPr>
              <w:t xml:space="preserve">Obor habilitačního řízení </w:t>
            </w:r>
          </w:p>
        </w:tc>
        <w:tc>
          <w:tcPr>
            <w:tcW w:w="2245" w:type="dxa"/>
            <w:gridSpan w:val="2"/>
            <w:tcBorders>
              <w:top w:val="single" w:sz="12" w:space="0" w:color="auto"/>
            </w:tcBorders>
            <w:shd w:val="clear" w:color="auto" w:fill="F7CAAC"/>
          </w:tcPr>
          <w:p w:rsidR="002450F1" w:rsidRDefault="002450F1" w:rsidP="002450F1">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450F1" w:rsidRDefault="002450F1" w:rsidP="002450F1">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450F1" w:rsidRDefault="002450F1" w:rsidP="002450F1">
            <w:pPr>
              <w:jc w:val="both"/>
              <w:rPr>
                <w:b/>
              </w:rPr>
            </w:pPr>
            <w:r>
              <w:rPr>
                <w:b/>
              </w:rPr>
              <w:t>Ohlasy publikací</w:t>
            </w:r>
          </w:p>
        </w:tc>
      </w:tr>
      <w:tr w:rsidR="002450F1" w:rsidTr="002450F1">
        <w:trPr>
          <w:cantSplit/>
        </w:trPr>
        <w:tc>
          <w:tcPr>
            <w:tcW w:w="3347" w:type="dxa"/>
            <w:gridSpan w:val="2"/>
          </w:tcPr>
          <w:p w:rsidR="002450F1" w:rsidRDefault="002450F1" w:rsidP="002450F1">
            <w:pPr>
              <w:jc w:val="both"/>
            </w:pPr>
          </w:p>
        </w:tc>
        <w:tc>
          <w:tcPr>
            <w:tcW w:w="2245" w:type="dxa"/>
            <w:gridSpan w:val="2"/>
          </w:tcPr>
          <w:p w:rsidR="002450F1" w:rsidRDefault="002450F1" w:rsidP="002450F1">
            <w:pPr>
              <w:jc w:val="both"/>
            </w:pPr>
          </w:p>
        </w:tc>
        <w:tc>
          <w:tcPr>
            <w:tcW w:w="2248" w:type="dxa"/>
            <w:gridSpan w:val="4"/>
            <w:tcBorders>
              <w:right w:val="single" w:sz="12" w:space="0" w:color="auto"/>
            </w:tcBorders>
          </w:tcPr>
          <w:p w:rsidR="002450F1" w:rsidRDefault="002450F1" w:rsidP="002450F1">
            <w:pPr>
              <w:jc w:val="both"/>
            </w:pPr>
          </w:p>
        </w:tc>
        <w:tc>
          <w:tcPr>
            <w:tcW w:w="632" w:type="dxa"/>
            <w:tcBorders>
              <w:left w:val="single" w:sz="12" w:space="0" w:color="auto"/>
            </w:tcBorders>
            <w:shd w:val="clear" w:color="auto" w:fill="F7CAAC"/>
          </w:tcPr>
          <w:p w:rsidR="002450F1" w:rsidRDefault="002450F1" w:rsidP="002450F1">
            <w:pPr>
              <w:jc w:val="both"/>
            </w:pPr>
            <w:r>
              <w:rPr>
                <w:b/>
              </w:rPr>
              <w:t>WOS</w:t>
            </w:r>
          </w:p>
        </w:tc>
        <w:tc>
          <w:tcPr>
            <w:tcW w:w="693" w:type="dxa"/>
            <w:shd w:val="clear" w:color="auto" w:fill="F7CAAC"/>
          </w:tcPr>
          <w:p w:rsidR="002450F1" w:rsidRDefault="002450F1" w:rsidP="002450F1">
            <w:pPr>
              <w:jc w:val="both"/>
              <w:rPr>
                <w:sz w:val="18"/>
              </w:rPr>
            </w:pPr>
            <w:r>
              <w:rPr>
                <w:b/>
                <w:sz w:val="18"/>
              </w:rPr>
              <w:t>Scopus</w:t>
            </w:r>
          </w:p>
        </w:tc>
        <w:tc>
          <w:tcPr>
            <w:tcW w:w="694" w:type="dxa"/>
            <w:shd w:val="clear" w:color="auto" w:fill="F7CAAC"/>
          </w:tcPr>
          <w:p w:rsidR="002450F1" w:rsidRDefault="002450F1" w:rsidP="002450F1">
            <w:pPr>
              <w:jc w:val="both"/>
            </w:pPr>
            <w:r>
              <w:rPr>
                <w:b/>
                <w:sz w:val="18"/>
              </w:rPr>
              <w:t>ostatní</w:t>
            </w:r>
          </w:p>
        </w:tc>
      </w:tr>
      <w:tr w:rsidR="002450F1" w:rsidTr="002450F1">
        <w:trPr>
          <w:cantSplit/>
          <w:trHeight w:val="70"/>
        </w:trPr>
        <w:tc>
          <w:tcPr>
            <w:tcW w:w="3347" w:type="dxa"/>
            <w:gridSpan w:val="2"/>
            <w:shd w:val="clear" w:color="auto" w:fill="F7CAAC"/>
          </w:tcPr>
          <w:p w:rsidR="002450F1" w:rsidRDefault="002450F1" w:rsidP="002450F1">
            <w:pPr>
              <w:jc w:val="both"/>
            </w:pPr>
            <w:r>
              <w:rPr>
                <w:b/>
              </w:rPr>
              <w:t>Obor jmenovacího řízení</w:t>
            </w:r>
          </w:p>
        </w:tc>
        <w:tc>
          <w:tcPr>
            <w:tcW w:w="2245" w:type="dxa"/>
            <w:gridSpan w:val="2"/>
            <w:shd w:val="clear" w:color="auto" w:fill="F7CAAC"/>
          </w:tcPr>
          <w:p w:rsidR="002450F1" w:rsidRDefault="002450F1" w:rsidP="002450F1">
            <w:pPr>
              <w:jc w:val="both"/>
            </w:pPr>
            <w:r>
              <w:rPr>
                <w:b/>
              </w:rPr>
              <w:t>Rok udělení hodnosti</w:t>
            </w:r>
          </w:p>
        </w:tc>
        <w:tc>
          <w:tcPr>
            <w:tcW w:w="2248" w:type="dxa"/>
            <w:gridSpan w:val="4"/>
            <w:tcBorders>
              <w:right w:val="single" w:sz="12" w:space="0" w:color="auto"/>
            </w:tcBorders>
            <w:shd w:val="clear" w:color="auto" w:fill="F7CAAC"/>
          </w:tcPr>
          <w:p w:rsidR="002450F1" w:rsidRDefault="002450F1" w:rsidP="002450F1">
            <w:pPr>
              <w:jc w:val="both"/>
            </w:pPr>
            <w:r>
              <w:rPr>
                <w:b/>
              </w:rPr>
              <w:t>Řízení konáno na VŠ</w:t>
            </w:r>
          </w:p>
        </w:tc>
        <w:tc>
          <w:tcPr>
            <w:tcW w:w="632" w:type="dxa"/>
            <w:vMerge w:val="restart"/>
            <w:tcBorders>
              <w:left w:val="single" w:sz="12" w:space="0" w:color="auto"/>
            </w:tcBorders>
          </w:tcPr>
          <w:p w:rsidR="002450F1" w:rsidRDefault="002450F1" w:rsidP="002450F1">
            <w:pPr>
              <w:jc w:val="both"/>
              <w:rPr>
                <w:b/>
              </w:rPr>
            </w:pPr>
            <w:r>
              <w:rPr>
                <w:b/>
              </w:rPr>
              <w:t>0</w:t>
            </w:r>
          </w:p>
        </w:tc>
        <w:tc>
          <w:tcPr>
            <w:tcW w:w="693" w:type="dxa"/>
            <w:vMerge w:val="restart"/>
          </w:tcPr>
          <w:p w:rsidR="002450F1" w:rsidRDefault="002C034A" w:rsidP="002450F1">
            <w:pPr>
              <w:jc w:val="both"/>
              <w:rPr>
                <w:b/>
              </w:rPr>
            </w:pPr>
            <w:r>
              <w:rPr>
                <w:b/>
              </w:rPr>
              <w:t>1</w:t>
            </w:r>
          </w:p>
        </w:tc>
        <w:tc>
          <w:tcPr>
            <w:tcW w:w="694" w:type="dxa"/>
            <w:vMerge w:val="restart"/>
          </w:tcPr>
          <w:p w:rsidR="002450F1" w:rsidRDefault="002450F1" w:rsidP="002450F1">
            <w:pPr>
              <w:jc w:val="both"/>
              <w:rPr>
                <w:b/>
              </w:rPr>
            </w:pPr>
            <w:r>
              <w:rPr>
                <w:b/>
              </w:rPr>
              <w:t>15</w:t>
            </w:r>
          </w:p>
        </w:tc>
      </w:tr>
      <w:tr w:rsidR="002450F1" w:rsidTr="002450F1">
        <w:trPr>
          <w:trHeight w:val="205"/>
        </w:trPr>
        <w:tc>
          <w:tcPr>
            <w:tcW w:w="3347" w:type="dxa"/>
            <w:gridSpan w:val="2"/>
          </w:tcPr>
          <w:p w:rsidR="002450F1" w:rsidRDefault="002450F1" w:rsidP="002450F1">
            <w:pPr>
              <w:jc w:val="both"/>
            </w:pPr>
          </w:p>
        </w:tc>
        <w:tc>
          <w:tcPr>
            <w:tcW w:w="2245" w:type="dxa"/>
            <w:gridSpan w:val="2"/>
          </w:tcPr>
          <w:p w:rsidR="002450F1" w:rsidRDefault="002450F1" w:rsidP="002450F1">
            <w:pPr>
              <w:jc w:val="both"/>
            </w:pPr>
          </w:p>
        </w:tc>
        <w:tc>
          <w:tcPr>
            <w:tcW w:w="2248" w:type="dxa"/>
            <w:gridSpan w:val="4"/>
            <w:tcBorders>
              <w:right w:val="single" w:sz="12" w:space="0" w:color="auto"/>
            </w:tcBorders>
          </w:tcPr>
          <w:p w:rsidR="002450F1" w:rsidRDefault="002450F1" w:rsidP="002450F1">
            <w:pPr>
              <w:jc w:val="both"/>
            </w:pPr>
          </w:p>
        </w:tc>
        <w:tc>
          <w:tcPr>
            <w:tcW w:w="632" w:type="dxa"/>
            <w:vMerge/>
            <w:tcBorders>
              <w:left w:val="single" w:sz="12" w:space="0" w:color="auto"/>
            </w:tcBorders>
            <w:vAlign w:val="center"/>
          </w:tcPr>
          <w:p w:rsidR="002450F1" w:rsidRDefault="002450F1" w:rsidP="002450F1">
            <w:pPr>
              <w:rPr>
                <w:b/>
              </w:rPr>
            </w:pPr>
          </w:p>
        </w:tc>
        <w:tc>
          <w:tcPr>
            <w:tcW w:w="693" w:type="dxa"/>
            <w:vMerge/>
            <w:vAlign w:val="center"/>
          </w:tcPr>
          <w:p w:rsidR="002450F1" w:rsidRDefault="002450F1" w:rsidP="002450F1">
            <w:pPr>
              <w:rPr>
                <w:b/>
              </w:rPr>
            </w:pPr>
          </w:p>
        </w:tc>
        <w:tc>
          <w:tcPr>
            <w:tcW w:w="694" w:type="dxa"/>
            <w:vMerge/>
            <w:vAlign w:val="center"/>
          </w:tcPr>
          <w:p w:rsidR="002450F1" w:rsidRDefault="002450F1" w:rsidP="002450F1">
            <w:pPr>
              <w:rPr>
                <w:b/>
              </w:rPr>
            </w:pPr>
          </w:p>
        </w:tc>
      </w:tr>
      <w:tr w:rsidR="002450F1" w:rsidTr="002450F1">
        <w:tc>
          <w:tcPr>
            <w:tcW w:w="9859" w:type="dxa"/>
            <w:gridSpan w:val="11"/>
            <w:shd w:val="clear" w:color="auto" w:fill="F7CAAC"/>
          </w:tcPr>
          <w:p w:rsidR="002450F1" w:rsidRDefault="002450F1" w:rsidP="002450F1">
            <w:pPr>
              <w:jc w:val="both"/>
              <w:rPr>
                <w:b/>
              </w:rPr>
            </w:pPr>
            <w:r>
              <w:rPr>
                <w:b/>
              </w:rPr>
              <w:t xml:space="preserve">Přehled o nejvýznamnější publikační a další tvůrčí činnosti nebo další profesní činnosti u odborníků z praxe vztahující se k zabezpečovaným předmětům </w:t>
            </w:r>
          </w:p>
        </w:tc>
      </w:tr>
      <w:tr w:rsidR="0079634F" w:rsidTr="002450F1">
        <w:trPr>
          <w:trHeight w:val="2347"/>
        </w:trPr>
        <w:tc>
          <w:tcPr>
            <w:tcW w:w="9859" w:type="dxa"/>
            <w:gridSpan w:val="11"/>
          </w:tcPr>
          <w:p w:rsidR="0079634F" w:rsidRPr="00F84311" w:rsidRDefault="0079634F" w:rsidP="0079634F">
            <w:pPr>
              <w:jc w:val="both"/>
            </w:pPr>
            <w:r w:rsidRPr="00F84311">
              <w:rPr>
                <w:bCs/>
              </w:rPr>
              <w:t>HÝBLOVÁ</w:t>
            </w:r>
            <w:r w:rsidRPr="00F84311">
              <w:t xml:space="preserve">, </w:t>
            </w:r>
            <w:r w:rsidRPr="00F84311">
              <w:rPr>
                <w:bCs/>
              </w:rPr>
              <w:t>E.,</w:t>
            </w:r>
            <w:r w:rsidRPr="00F84311">
              <w:t xml:space="preserve"> </w:t>
            </w:r>
            <w:r w:rsidRPr="00F84311">
              <w:rPr>
                <w:bCs/>
              </w:rPr>
              <w:t>KOLČAVOVÁ, A</w:t>
            </w:r>
            <w:r w:rsidRPr="00F84311">
              <w:t xml:space="preserve">. The consequences of “options” in the directive 2013/34/eu of the european parliament and of the council on the financial statements. </w:t>
            </w:r>
            <w:r w:rsidRPr="00F84311">
              <w:rPr>
                <w:i/>
                <w:iCs/>
              </w:rPr>
              <w:t>Acta Universitatis Agriculturae et Silviculturae Mendelianae Brunensis</w:t>
            </w:r>
            <w:r w:rsidRPr="00F84311">
              <w:rPr>
                <w:i/>
              </w:rPr>
              <w:t>,</w:t>
            </w:r>
            <w:r w:rsidRPr="00F84311">
              <w:t xml:space="preserve"> 2017, roč. 2017, č. 4/2017, s. 1349-1357. ISSN 1211-8516. </w:t>
            </w:r>
            <w:r w:rsidRPr="00F84311">
              <w:rPr>
                <w:shd w:val="clear" w:color="auto" w:fill="FFFFFF"/>
              </w:rPr>
              <w:t>https://doi.org/10.11118/actaun201765041349</w:t>
            </w:r>
            <w:r w:rsidRPr="00F84311">
              <w:t xml:space="preserve"> (50%). </w:t>
            </w:r>
          </w:p>
          <w:p w:rsidR="0079634F" w:rsidRPr="00F84311" w:rsidRDefault="0079634F" w:rsidP="0079634F">
            <w:pPr>
              <w:jc w:val="both"/>
            </w:pPr>
            <w:r w:rsidRPr="00F84311">
              <w:rPr>
                <w:bCs/>
              </w:rPr>
              <w:t>URBÁNEK</w:t>
            </w:r>
            <w:r w:rsidRPr="00F84311">
              <w:t xml:space="preserve">, </w:t>
            </w:r>
            <w:r w:rsidRPr="00F84311">
              <w:rPr>
                <w:bCs/>
              </w:rPr>
              <w:t>T., KOLČAVOVÁ</w:t>
            </w:r>
            <w:r w:rsidRPr="00F84311">
              <w:t xml:space="preserve">, </w:t>
            </w:r>
            <w:r w:rsidRPr="00F84311">
              <w:rPr>
                <w:bCs/>
              </w:rPr>
              <w:t>A., KUNČAR, A.</w:t>
            </w:r>
            <w:r w:rsidRPr="00F84311">
              <w:t xml:space="preserve"> Inferring productivity factor for use case point method. In </w:t>
            </w:r>
            <w:r w:rsidRPr="00F84311">
              <w:rPr>
                <w:i/>
                <w:iCs/>
              </w:rPr>
              <w:t>Annals of DAAAM International 2017</w:t>
            </w:r>
            <w:r w:rsidRPr="00F84311">
              <w:rPr>
                <w:iCs/>
              </w:rPr>
              <w:t>, Volume 28</w:t>
            </w:r>
            <w:r w:rsidRPr="00F84311">
              <w:t xml:space="preserve">. Vienna: DAAAM International Vienna, 2017, s. 1-5. ISSN 2304-1382. ISBN 978-3-902734-14-3. </w:t>
            </w:r>
            <w:r w:rsidRPr="00F84311">
              <w:rPr>
                <w:shd w:val="clear" w:color="auto" w:fill="FFFFFF"/>
              </w:rPr>
              <w:t>DOI: 10.2507/28th.daaam.proceedings.084 </w:t>
            </w:r>
            <w:r w:rsidRPr="00F84311">
              <w:t xml:space="preserve"> (25%). </w:t>
            </w:r>
          </w:p>
          <w:p w:rsidR="0079634F" w:rsidDel="004C1B6C" w:rsidRDefault="0079634F" w:rsidP="0079634F">
            <w:pPr>
              <w:jc w:val="both"/>
              <w:rPr>
                <w:del w:id="423" w:author="Michal Pilík" w:date="2019-09-10T10:18:00Z"/>
              </w:rPr>
            </w:pPr>
            <w:del w:id="424" w:author="Michal Pilík" w:date="2019-09-10T10:18:00Z">
              <w:r w:rsidRPr="00FD5435" w:rsidDel="004C1B6C">
                <w:delText>AWWAMA, E</w:delText>
              </w:r>
              <w:r w:rsidDel="004C1B6C">
                <w:delText>.,</w:delText>
              </w:r>
              <w:r w:rsidRPr="00FD5435" w:rsidDel="004C1B6C">
                <w:delText xml:space="preserve"> KRAYEM, S</w:delText>
              </w:r>
              <w:r w:rsidDel="004C1B6C">
                <w:delText>.,</w:delText>
              </w:r>
              <w:r w:rsidRPr="00FD5435" w:rsidDel="004C1B6C">
                <w:delText xml:space="preserve"> LAZAR, </w:delText>
              </w:r>
              <w:r w:rsidDel="004C1B6C">
                <w:delText>I.,</w:delText>
              </w:r>
              <w:r w:rsidRPr="00FD5435" w:rsidDel="004C1B6C">
                <w:delText xml:space="preserve"> KOLČAVOVÁ, A</w:delText>
              </w:r>
              <w:r w:rsidDel="004C1B6C">
                <w:delText>.,</w:delText>
              </w:r>
              <w:r w:rsidRPr="00FD5435" w:rsidDel="004C1B6C">
                <w:delText xml:space="preserve"> PÁTÍKOVÁ, Z. Distribuce televizního signálu mezi vysílačem a anténou pomocí EVENT-B. In </w:delText>
              </w:r>
              <w:r w:rsidRPr="00FD5435" w:rsidDel="004C1B6C">
                <w:rPr>
                  <w:i/>
                </w:rPr>
                <w:delText>International Masaryk Conference for Ph.D. Students and Young Researchers</w:delText>
              </w:r>
              <w:r w:rsidDel="004C1B6C">
                <w:rPr>
                  <w:i/>
                </w:rPr>
                <w:delText>.</w:delText>
              </w:r>
              <w:r w:rsidRPr="00FD5435" w:rsidDel="004C1B6C">
                <w:delText xml:space="preserve"> 2016</w:delText>
              </w:r>
              <w:r w:rsidDel="004C1B6C">
                <w:delText>,</w:delText>
              </w:r>
              <w:r w:rsidRPr="00FD5435" w:rsidDel="004C1B6C">
                <w:delText xml:space="preserve"> vol. VII. Brno: Masarykova univerzita, 2016, s. 1558-1566. ISBN 978-80-87952-17-7.</w:delText>
              </w:r>
              <w:r w:rsidDel="004C1B6C">
                <w:delText xml:space="preserve"> (10%)</w:delText>
              </w:r>
            </w:del>
          </w:p>
          <w:p w:rsidR="0079634F" w:rsidRDefault="0079634F" w:rsidP="0079634F">
            <w:pPr>
              <w:jc w:val="both"/>
              <w:rPr>
                <w:ins w:id="425" w:author="Michal Pilík" w:date="2019-09-10T10:29:00Z"/>
              </w:rPr>
            </w:pPr>
            <w:r w:rsidRPr="00FD5435">
              <w:t>JAŠEK, R</w:t>
            </w:r>
            <w:r>
              <w:t>.,</w:t>
            </w:r>
            <w:r w:rsidRPr="00FD5435">
              <w:t xml:space="preserve"> KRÁLÍK, L</w:t>
            </w:r>
            <w:r>
              <w:t>.,</w:t>
            </w:r>
            <w:r w:rsidRPr="00FD5435">
              <w:t xml:space="preserve"> ŽÁK, R</w:t>
            </w:r>
            <w:r>
              <w:t>.,</w:t>
            </w:r>
            <w:r w:rsidRPr="00FD5435">
              <w:t xml:space="preserve"> KOLČAVOVÁ, A. Differences between ITIL® v2 and ITIL® v3 with respect to service transition and service operation. In </w:t>
            </w:r>
            <w:r w:rsidRPr="00FD5435">
              <w:rPr>
                <w:i/>
              </w:rPr>
              <w:t>AIP Conference Proceedings</w:t>
            </w:r>
            <w:r w:rsidRPr="00FD5435">
              <w:t>. Melville: AIP Publishing, 2015, s. nestrankovano. ISSN 0094-243X. ISBN 978-0-7354-1287-3</w:t>
            </w:r>
            <w:r>
              <w:t>. (5%)</w:t>
            </w:r>
          </w:p>
          <w:p w:rsidR="00E82750" w:rsidRDefault="00E82750" w:rsidP="00E82750">
            <w:pPr>
              <w:jc w:val="both"/>
              <w:rPr>
                <w:ins w:id="426" w:author="Michal Pilík" w:date="2019-09-10T10:29:00Z"/>
                <w:color w:val="222222"/>
                <w:shd w:val="clear" w:color="auto" w:fill="F8F8F8"/>
              </w:rPr>
            </w:pPr>
            <w:ins w:id="427" w:author="Michal Pilík" w:date="2019-09-10T10:29:00Z">
              <w:r w:rsidRPr="00D70111">
                <w:t xml:space="preserve">KOLČAVOVÁ, A. Reduction of Total Cost of a Company Using Optimalisation Method. </w:t>
              </w:r>
              <w:r w:rsidRPr="003A5827">
                <w:rPr>
                  <w:rStyle w:val="obdpole6"/>
                  <w:i/>
                  <w:color w:val="222222"/>
                  <w:shd w:val="clear" w:color="auto" w:fill="F8F8F8"/>
                </w:rPr>
                <w:t>Informační bulletin České statistické společnosti</w:t>
              </w:r>
              <w:r w:rsidRPr="003A5827">
                <w:rPr>
                  <w:i/>
                  <w:color w:val="222222"/>
                  <w:shd w:val="clear" w:color="auto" w:fill="F8F8F8"/>
                </w:rPr>
                <w:t>.</w:t>
              </w:r>
              <w:r w:rsidRPr="003A5827">
                <w:rPr>
                  <w:color w:val="222222"/>
                  <w:shd w:val="clear" w:color="auto" w:fill="F8F8F8"/>
                </w:rPr>
                <w:t xml:space="preserve"> (2012) Roč. 23, číslo 3, s. 79-86. ISSN 1210-8022.</w:t>
              </w:r>
              <w:r>
                <w:rPr>
                  <w:color w:val="222222"/>
                  <w:shd w:val="clear" w:color="auto" w:fill="F8F8F8"/>
                </w:rPr>
                <w:t xml:space="preserve"> (100%)</w:t>
              </w:r>
            </w:ins>
          </w:p>
          <w:p w:rsidR="00E82750" w:rsidRPr="00E82750" w:rsidRDefault="00E82750" w:rsidP="0079634F">
            <w:pPr>
              <w:jc w:val="both"/>
              <w:rPr>
                <w:color w:val="222222"/>
                <w:shd w:val="clear" w:color="auto" w:fill="F8F8F8"/>
                <w:rPrChange w:id="428" w:author="Michal Pilík" w:date="2019-09-10T10:29:00Z">
                  <w:rPr>
                    <w:b/>
                  </w:rPr>
                </w:rPrChange>
              </w:rPr>
            </w:pPr>
            <w:ins w:id="429" w:author="Michal Pilík" w:date="2019-09-10T10:29:00Z">
              <w:r>
                <w:rPr>
                  <w:color w:val="222222"/>
                  <w:shd w:val="clear" w:color="auto" w:fill="F8F8F8"/>
                </w:rPr>
                <w:t xml:space="preserve">KOLČAVOVÁ, A. </w:t>
              </w:r>
              <w:r w:rsidRPr="00D70111">
                <w:rPr>
                  <w:color w:val="222222"/>
                  <w:shd w:val="clear" w:color="auto" w:fill="F8F8F8"/>
                </w:rPr>
                <w:t>Ukázka využití programu WinQSB při řešení úloh operační analýzy</w:t>
              </w:r>
              <w:r>
                <w:rPr>
                  <w:color w:val="222222"/>
                  <w:shd w:val="clear" w:color="auto" w:fill="F8F8F8"/>
                </w:rPr>
                <w:t xml:space="preserve">. </w:t>
              </w:r>
              <w:r w:rsidRPr="00984391">
                <w:rPr>
                  <w:rStyle w:val="obdpole6"/>
                  <w:i/>
                  <w:color w:val="222222"/>
                  <w:shd w:val="clear" w:color="auto" w:fill="F8F8F8"/>
                </w:rPr>
                <w:t>Informační bulletin České statistické společnosti</w:t>
              </w:r>
              <w:r w:rsidRPr="00984391">
                <w:rPr>
                  <w:i/>
                  <w:color w:val="222222"/>
                  <w:shd w:val="clear" w:color="auto" w:fill="F8F8F8"/>
                </w:rPr>
                <w:t>.</w:t>
              </w:r>
              <w:r w:rsidRPr="00984391">
                <w:rPr>
                  <w:color w:val="222222"/>
                  <w:shd w:val="clear" w:color="auto" w:fill="F8F8F8"/>
                </w:rPr>
                <w:t xml:space="preserve"> (2012) Roč. 23, číslo </w:t>
              </w:r>
              <w:r>
                <w:rPr>
                  <w:color w:val="222222"/>
                  <w:shd w:val="clear" w:color="auto" w:fill="F8F8F8"/>
                </w:rPr>
                <w:t>4</w:t>
              </w:r>
              <w:r w:rsidRPr="00984391">
                <w:rPr>
                  <w:color w:val="222222"/>
                  <w:shd w:val="clear" w:color="auto" w:fill="F8F8F8"/>
                </w:rPr>
                <w:t xml:space="preserve">, s. </w:t>
              </w:r>
              <w:r>
                <w:rPr>
                  <w:color w:val="222222"/>
                  <w:shd w:val="clear" w:color="auto" w:fill="F8F8F8"/>
                </w:rPr>
                <w:t>86</w:t>
              </w:r>
              <w:r w:rsidRPr="00984391">
                <w:rPr>
                  <w:color w:val="222222"/>
                  <w:shd w:val="clear" w:color="auto" w:fill="F8F8F8"/>
                </w:rPr>
                <w:t>-</w:t>
              </w:r>
              <w:r>
                <w:rPr>
                  <w:color w:val="222222"/>
                  <w:shd w:val="clear" w:color="auto" w:fill="F8F8F8"/>
                </w:rPr>
                <w:t>92</w:t>
              </w:r>
              <w:r w:rsidRPr="00984391">
                <w:rPr>
                  <w:color w:val="222222"/>
                  <w:shd w:val="clear" w:color="auto" w:fill="F8F8F8"/>
                </w:rPr>
                <w:t>. ISSN 1210-8022.</w:t>
              </w:r>
              <w:r>
                <w:rPr>
                  <w:color w:val="222222"/>
                  <w:shd w:val="clear" w:color="auto" w:fill="F8F8F8"/>
                </w:rPr>
                <w:t xml:space="preserve"> (100%)</w:t>
              </w:r>
            </w:ins>
          </w:p>
        </w:tc>
      </w:tr>
      <w:tr w:rsidR="0079634F" w:rsidTr="002450F1">
        <w:trPr>
          <w:trHeight w:val="218"/>
        </w:trPr>
        <w:tc>
          <w:tcPr>
            <w:tcW w:w="9859" w:type="dxa"/>
            <w:gridSpan w:val="11"/>
            <w:shd w:val="clear" w:color="auto" w:fill="F7CAAC"/>
          </w:tcPr>
          <w:p w:rsidR="0079634F" w:rsidRDefault="0079634F" w:rsidP="0079634F">
            <w:pPr>
              <w:rPr>
                <w:b/>
              </w:rPr>
            </w:pPr>
            <w:r>
              <w:rPr>
                <w:b/>
              </w:rPr>
              <w:t>Působení v zahraničí</w:t>
            </w:r>
          </w:p>
        </w:tc>
      </w:tr>
      <w:tr w:rsidR="0079634F" w:rsidTr="002450F1">
        <w:trPr>
          <w:trHeight w:val="106"/>
        </w:trPr>
        <w:tc>
          <w:tcPr>
            <w:tcW w:w="9859" w:type="dxa"/>
            <w:gridSpan w:val="11"/>
          </w:tcPr>
          <w:p w:rsidR="0079634F" w:rsidRDefault="0079634F" w:rsidP="0079634F">
            <w:pPr>
              <w:rPr>
                <w:b/>
              </w:rPr>
            </w:pPr>
          </w:p>
        </w:tc>
      </w:tr>
      <w:tr w:rsidR="0079634F" w:rsidTr="002450F1">
        <w:trPr>
          <w:cantSplit/>
          <w:trHeight w:val="152"/>
        </w:trPr>
        <w:tc>
          <w:tcPr>
            <w:tcW w:w="2518" w:type="dxa"/>
            <w:shd w:val="clear" w:color="auto" w:fill="F7CAAC"/>
          </w:tcPr>
          <w:p w:rsidR="0079634F" w:rsidRDefault="0079634F" w:rsidP="0079634F">
            <w:pPr>
              <w:jc w:val="both"/>
              <w:rPr>
                <w:b/>
              </w:rPr>
            </w:pPr>
            <w:r>
              <w:rPr>
                <w:b/>
              </w:rPr>
              <w:t xml:space="preserve">Podpis </w:t>
            </w:r>
          </w:p>
        </w:tc>
        <w:tc>
          <w:tcPr>
            <w:tcW w:w="4536" w:type="dxa"/>
            <w:gridSpan w:val="5"/>
          </w:tcPr>
          <w:p w:rsidR="0079634F" w:rsidRDefault="0079634F" w:rsidP="0079634F">
            <w:pPr>
              <w:jc w:val="both"/>
            </w:pPr>
          </w:p>
        </w:tc>
        <w:tc>
          <w:tcPr>
            <w:tcW w:w="786" w:type="dxa"/>
            <w:gridSpan w:val="2"/>
            <w:shd w:val="clear" w:color="auto" w:fill="F7CAAC"/>
          </w:tcPr>
          <w:p w:rsidR="0079634F" w:rsidRDefault="0079634F" w:rsidP="0079634F">
            <w:pPr>
              <w:jc w:val="both"/>
            </w:pPr>
            <w:r>
              <w:rPr>
                <w:b/>
              </w:rPr>
              <w:t>datum</w:t>
            </w:r>
          </w:p>
        </w:tc>
        <w:tc>
          <w:tcPr>
            <w:tcW w:w="2019" w:type="dxa"/>
            <w:gridSpan w:val="3"/>
          </w:tcPr>
          <w:p w:rsidR="0079634F" w:rsidRDefault="0079634F" w:rsidP="0079634F">
            <w:pPr>
              <w:jc w:val="both"/>
            </w:pPr>
          </w:p>
        </w:tc>
      </w:tr>
    </w:tbl>
    <w:p w:rsidR="004842AA" w:rsidRDefault="004842AA">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840"/>
        <w:gridCol w:w="485"/>
        <w:gridCol w:w="694"/>
      </w:tblGrid>
      <w:tr w:rsidR="002450F1" w:rsidTr="002450F1">
        <w:tc>
          <w:tcPr>
            <w:tcW w:w="9859" w:type="dxa"/>
            <w:gridSpan w:val="11"/>
            <w:tcBorders>
              <w:bottom w:val="double" w:sz="4" w:space="0" w:color="auto"/>
            </w:tcBorders>
            <w:shd w:val="clear" w:color="auto" w:fill="BDD6EE"/>
          </w:tcPr>
          <w:p w:rsidR="002450F1" w:rsidRDefault="002450F1" w:rsidP="002450F1">
            <w:pPr>
              <w:jc w:val="both"/>
              <w:rPr>
                <w:b/>
                <w:sz w:val="28"/>
              </w:rPr>
            </w:pPr>
            <w:r>
              <w:rPr>
                <w:b/>
                <w:sz w:val="28"/>
              </w:rPr>
              <w:lastRenderedPageBreak/>
              <w:t>C-I – Personální zabezpečení</w:t>
            </w:r>
          </w:p>
        </w:tc>
      </w:tr>
      <w:tr w:rsidR="002450F1" w:rsidTr="002450F1">
        <w:tc>
          <w:tcPr>
            <w:tcW w:w="2518" w:type="dxa"/>
            <w:tcBorders>
              <w:top w:val="double" w:sz="4" w:space="0" w:color="auto"/>
            </w:tcBorders>
            <w:shd w:val="clear" w:color="auto" w:fill="F7CAAC"/>
          </w:tcPr>
          <w:p w:rsidR="002450F1" w:rsidRDefault="002450F1" w:rsidP="002450F1">
            <w:pPr>
              <w:jc w:val="both"/>
              <w:rPr>
                <w:b/>
              </w:rPr>
            </w:pPr>
            <w:r>
              <w:rPr>
                <w:b/>
              </w:rPr>
              <w:t>Vysoká škola</w:t>
            </w:r>
          </w:p>
        </w:tc>
        <w:tc>
          <w:tcPr>
            <w:tcW w:w="7341" w:type="dxa"/>
            <w:gridSpan w:val="10"/>
          </w:tcPr>
          <w:p w:rsidR="002450F1" w:rsidRDefault="002450F1" w:rsidP="002450F1">
            <w:pPr>
              <w:jc w:val="both"/>
            </w:pPr>
            <w:r>
              <w:t>Univerzita Tomáše Bati ve Zlíně</w:t>
            </w:r>
          </w:p>
        </w:tc>
      </w:tr>
      <w:tr w:rsidR="002450F1" w:rsidTr="002450F1">
        <w:tc>
          <w:tcPr>
            <w:tcW w:w="2518" w:type="dxa"/>
            <w:shd w:val="clear" w:color="auto" w:fill="F7CAAC"/>
          </w:tcPr>
          <w:p w:rsidR="002450F1" w:rsidRDefault="002450F1" w:rsidP="002450F1">
            <w:pPr>
              <w:jc w:val="both"/>
              <w:rPr>
                <w:b/>
              </w:rPr>
            </w:pPr>
            <w:r>
              <w:rPr>
                <w:b/>
              </w:rPr>
              <w:t>Součást vysoké školy</w:t>
            </w:r>
          </w:p>
        </w:tc>
        <w:tc>
          <w:tcPr>
            <w:tcW w:w="7341" w:type="dxa"/>
            <w:gridSpan w:val="10"/>
          </w:tcPr>
          <w:p w:rsidR="002450F1" w:rsidRDefault="002450F1" w:rsidP="002450F1">
            <w:pPr>
              <w:jc w:val="both"/>
            </w:pPr>
            <w:r>
              <w:t>Fakulta managementu a ekonomiky</w:t>
            </w:r>
          </w:p>
        </w:tc>
      </w:tr>
      <w:tr w:rsidR="002450F1" w:rsidTr="002450F1">
        <w:tc>
          <w:tcPr>
            <w:tcW w:w="2518" w:type="dxa"/>
            <w:shd w:val="clear" w:color="auto" w:fill="F7CAAC"/>
          </w:tcPr>
          <w:p w:rsidR="002450F1" w:rsidRDefault="002450F1" w:rsidP="002450F1">
            <w:pPr>
              <w:jc w:val="both"/>
              <w:rPr>
                <w:b/>
              </w:rPr>
            </w:pPr>
            <w:r>
              <w:rPr>
                <w:b/>
              </w:rPr>
              <w:t>Název studijního programu</w:t>
            </w:r>
          </w:p>
        </w:tc>
        <w:tc>
          <w:tcPr>
            <w:tcW w:w="7341" w:type="dxa"/>
            <w:gridSpan w:val="10"/>
          </w:tcPr>
          <w:p w:rsidR="002450F1" w:rsidRDefault="00914242" w:rsidP="002450F1">
            <w:pPr>
              <w:jc w:val="both"/>
            </w:pPr>
            <w:r>
              <w:t>Management and Marketing</w:t>
            </w:r>
          </w:p>
        </w:tc>
      </w:tr>
      <w:tr w:rsidR="002450F1" w:rsidTr="002450F1">
        <w:tc>
          <w:tcPr>
            <w:tcW w:w="2518" w:type="dxa"/>
            <w:shd w:val="clear" w:color="auto" w:fill="F7CAAC"/>
          </w:tcPr>
          <w:p w:rsidR="002450F1" w:rsidRDefault="002450F1" w:rsidP="002450F1">
            <w:pPr>
              <w:jc w:val="both"/>
              <w:rPr>
                <w:b/>
              </w:rPr>
            </w:pPr>
            <w:r>
              <w:rPr>
                <w:b/>
              </w:rPr>
              <w:t>Jméno a příjmení</w:t>
            </w:r>
          </w:p>
        </w:tc>
        <w:tc>
          <w:tcPr>
            <w:tcW w:w="4536" w:type="dxa"/>
            <w:gridSpan w:val="5"/>
          </w:tcPr>
          <w:p w:rsidR="002450F1" w:rsidRDefault="002450F1" w:rsidP="002450F1">
            <w:pPr>
              <w:jc w:val="both"/>
            </w:pPr>
            <w:r>
              <w:t>Vratislav KOZÁK</w:t>
            </w:r>
          </w:p>
        </w:tc>
        <w:tc>
          <w:tcPr>
            <w:tcW w:w="709" w:type="dxa"/>
            <w:shd w:val="clear" w:color="auto" w:fill="F7CAAC"/>
          </w:tcPr>
          <w:p w:rsidR="002450F1" w:rsidRDefault="002450F1" w:rsidP="002450F1">
            <w:pPr>
              <w:jc w:val="both"/>
              <w:rPr>
                <w:b/>
              </w:rPr>
            </w:pPr>
            <w:r>
              <w:rPr>
                <w:b/>
              </w:rPr>
              <w:t>Tituly</w:t>
            </w:r>
          </w:p>
        </w:tc>
        <w:tc>
          <w:tcPr>
            <w:tcW w:w="2096" w:type="dxa"/>
            <w:gridSpan w:val="4"/>
          </w:tcPr>
          <w:p w:rsidR="002450F1" w:rsidRDefault="002450F1" w:rsidP="002450F1">
            <w:pPr>
              <w:jc w:val="both"/>
            </w:pPr>
            <w:r>
              <w:t>doc. Ing., Ph.D.</w:t>
            </w:r>
          </w:p>
        </w:tc>
      </w:tr>
      <w:tr w:rsidR="002450F1" w:rsidTr="002450F1">
        <w:tc>
          <w:tcPr>
            <w:tcW w:w="2518" w:type="dxa"/>
            <w:shd w:val="clear" w:color="auto" w:fill="F7CAAC"/>
          </w:tcPr>
          <w:p w:rsidR="002450F1" w:rsidRDefault="002450F1" w:rsidP="002450F1">
            <w:pPr>
              <w:jc w:val="both"/>
              <w:rPr>
                <w:b/>
              </w:rPr>
            </w:pPr>
            <w:r>
              <w:rPr>
                <w:b/>
              </w:rPr>
              <w:t>Rok narození</w:t>
            </w:r>
          </w:p>
        </w:tc>
        <w:tc>
          <w:tcPr>
            <w:tcW w:w="829" w:type="dxa"/>
          </w:tcPr>
          <w:p w:rsidR="002450F1" w:rsidRDefault="002450F1" w:rsidP="002450F1">
            <w:pPr>
              <w:jc w:val="both"/>
            </w:pPr>
            <w:r>
              <w:t>1956</w:t>
            </w:r>
          </w:p>
        </w:tc>
        <w:tc>
          <w:tcPr>
            <w:tcW w:w="1721" w:type="dxa"/>
            <w:shd w:val="clear" w:color="auto" w:fill="F7CAAC"/>
          </w:tcPr>
          <w:p w:rsidR="002450F1" w:rsidRDefault="002450F1" w:rsidP="002450F1">
            <w:pPr>
              <w:jc w:val="both"/>
              <w:rPr>
                <w:b/>
              </w:rPr>
            </w:pPr>
            <w:r>
              <w:rPr>
                <w:b/>
              </w:rPr>
              <w:t>typ vztahu k VŠ</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09" w:type="dxa"/>
          </w:tcPr>
          <w:p w:rsidR="002450F1" w:rsidRDefault="002450F1" w:rsidP="002450F1">
            <w:pPr>
              <w:jc w:val="both"/>
            </w:pPr>
            <w:r>
              <w:t>40</w:t>
            </w:r>
          </w:p>
        </w:tc>
        <w:tc>
          <w:tcPr>
            <w:tcW w:w="917" w:type="dxa"/>
            <w:gridSpan w:val="2"/>
            <w:shd w:val="clear" w:color="auto" w:fill="F7CAAC"/>
          </w:tcPr>
          <w:p w:rsidR="002450F1" w:rsidRDefault="002450F1" w:rsidP="002450F1">
            <w:pPr>
              <w:jc w:val="both"/>
              <w:rPr>
                <w:b/>
              </w:rPr>
            </w:pPr>
            <w:r>
              <w:rPr>
                <w:b/>
              </w:rPr>
              <w:t>do kdy</w:t>
            </w:r>
          </w:p>
        </w:tc>
        <w:tc>
          <w:tcPr>
            <w:tcW w:w="1179" w:type="dxa"/>
            <w:gridSpan w:val="2"/>
          </w:tcPr>
          <w:p w:rsidR="002450F1" w:rsidRDefault="002450F1" w:rsidP="002450F1">
            <w:pPr>
              <w:jc w:val="both"/>
            </w:pPr>
            <w:r>
              <w:t>N</w:t>
            </w:r>
          </w:p>
        </w:tc>
      </w:tr>
      <w:tr w:rsidR="002450F1" w:rsidTr="002450F1">
        <w:tc>
          <w:tcPr>
            <w:tcW w:w="5068" w:type="dxa"/>
            <w:gridSpan w:val="3"/>
            <w:shd w:val="clear" w:color="auto" w:fill="F7CAAC"/>
          </w:tcPr>
          <w:p w:rsidR="002450F1" w:rsidRDefault="002450F1" w:rsidP="002450F1">
            <w:pPr>
              <w:jc w:val="both"/>
              <w:rPr>
                <w:b/>
              </w:rPr>
            </w:pPr>
            <w:r>
              <w:rPr>
                <w:b/>
              </w:rPr>
              <w:t>Typ vztahu na součásti VŠ, která uskutečňuje st. program</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09" w:type="dxa"/>
          </w:tcPr>
          <w:p w:rsidR="002450F1" w:rsidRDefault="002450F1" w:rsidP="002450F1">
            <w:pPr>
              <w:jc w:val="both"/>
            </w:pPr>
            <w:r>
              <w:t>40</w:t>
            </w:r>
          </w:p>
        </w:tc>
        <w:tc>
          <w:tcPr>
            <w:tcW w:w="917" w:type="dxa"/>
            <w:gridSpan w:val="2"/>
            <w:shd w:val="clear" w:color="auto" w:fill="F7CAAC"/>
          </w:tcPr>
          <w:p w:rsidR="002450F1" w:rsidRDefault="002450F1" w:rsidP="002450F1">
            <w:pPr>
              <w:jc w:val="both"/>
              <w:rPr>
                <w:b/>
              </w:rPr>
            </w:pPr>
            <w:r>
              <w:rPr>
                <w:b/>
              </w:rPr>
              <w:t>do kdy</w:t>
            </w:r>
          </w:p>
        </w:tc>
        <w:tc>
          <w:tcPr>
            <w:tcW w:w="1179" w:type="dxa"/>
            <w:gridSpan w:val="2"/>
          </w:tcPr>
          <w:p w:rsidR="002450F1" w:rsidRDefault="002450F1" w:rsidP="002450F1">
            <w:pPr>
              <w:jc w:val="both"/>
            </w:pPr>
            <w:r>
              <w:t>N</w:t>
            </w:r>
          </w:p>
        </w:tc>
      </w:tr>
      <w:tr w:rsidR="002450F1" w:rsidTr="002450F1">
        <w:tc>
          <w:tcPr>
            <w:tcW w:w="6060" w:type="dxa"/>
            <w:gridSpan w:val="5"/>
            <w:shd w:val="clear" w:color="auto" w:fill="F7CAAC"/>
          </w:tcPr>
          <w:p w:rsidR="002450F1" w:rsidRDefault="002450F1" w:rsidP="002450F1">
            <w:pPr>
              <w:jc w:val="both"/>
            </w:pPr>
            <w:r>
              <w:rPr>
                <w:b/>
              </w:rPr>
              <w:t>Další současná působení jako akademický pracovník na jiných VŠ</w:t>
            </w:r>
          </w:p>
        </w:tc>
        <w:tc>
          <w:tcPr>
            <w:tcW w:w="1703" w:type="dxa"/>
            <w:gridSpan w:val="2"/>
            <w:shd w:val="clear" w:color="auto" w:fill="F7CAAC"/>
          </w:tcPr>
          <w:p w:rsidR="002450F1" w:rsidRDefault="002450F1" w:rsidP="002450F1">
            <w:pPr>
              <w:jc w:val="both"/>
              <w:rPr>
                <w:b/>
              </w:rPr>
            </w:pPr>
            <w:r>
              <w:rPr>
                <w:b/>
              </w:rPr>
              <w:t>typ prac. vztahu</w:t>
            </w:r>
          </w:p>
        </w:tc>
        <w:tc>
          <w:tcPr>
            <w:tcW w:w="2096" w:type="dxa"/>
            <w:gridSpan w:val="4"/>
            <w:shd w:val="clear" w:color="auto" w:fill="F7CAAC"/>
          </w:tcPr>
          <w:p w:rsidR="002450F1" w:rsidRDefault="002450F1" w:rsidP="002450F1">
            <w:pPr>
              <w:jc w:val="both"/>
              <w:rPr>
                <w:b/>
              </w:rPr>
            </w:pPr>
            <w:r>
              <w:rPr>
                <w:b/>
              </w:rPr>
              <w:t>rozsah</w:t>
            </w:r>
          </w:p>
        </w:tc>
      </w:tr>
      <w:tr w:rsidR="002450F1" w:rsidTr="002450F1">
        <w:tc>
          <w:tcPr>
            <w:tcW w:w="6060" w:type="dxa"/>
            <w:gridSpan w:val="5"/>
          </w:tcPr>
          <w:p w:rsidR="002450F1" w:rsidRDefault="002450F1" w:rsidP="002450F1">
            <w:pPr>
              <w:jc w:val="both"/>
            </w:pPr>
            <w:r>
              <w:t>VŠ obchodní a hotelová Brno</w:t>
            </w:r>
          </w:p>
        </w:tc>
        <w:tc>
          <w:tcPr>
            <w:tcW w:w="1703" w:type="dxa"/>
            <w:gridSpan w:val="2"/>
          </w:tcPr>
          <w:p w:rsidR="002450F1" w:rsidRDefault="002450F1" w:rsidP="002450F1">
            <w:pPr>
              <w:jc w:val="both"/>
            </w:pPr>
            <w:r>
              <w:t>pp</w:t>
            </w:r>
          </w:p>
        </w:tc>
        <w:tc>
          <w:tcPr>
            <w:tcW w:w="2096" w:type="dxa"/>
            <w:gridSpan w:val="4"/>
          </w:tcPr>
          <w:p w:rsidR="002450F1" w:rsidRDefault="002450F1" w:rsidP="002450F1">
            <w:pPr>
              <w:jc w:val="both"/>
            </w:pPr>
            <w:r>
              <w:t>20 h/t</w:t>
            </w: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9859" w:type="dxa"/>
            <w:gridSpan w:val="11"/>
            <w:shd w:val="clear" w:color="auto" w:fill="F7CAAC"/>
          </w:tcPr>
          <w:p w:rsidR="002450F1" w:rsidRDefault="002450F1" w:rsidP="002450F1">
            <w:pPr>
              <w:jc w:val="both"/>
            </w:pPr>
            <w:r>
              <w:rPr>
                <w:b/>
              </w:rPr>
              <w:t>Předměty příslušného studijního programu a způsob zapojení do jejich výuky, příp. další zapojení do uskutečňování studijního programu</w:t>
            </w:r>
          </w:p>
        </w:tc>
      </w:tr>
      <w:tr w:rsidR="002450F1" w:rsidTr="002450F1">
        <w:trPr>
          <w:trHeight w:val="360"/>
        </w:trPr>
        <w:tc>
          <w:tcPr>
            <w:tcW w:w="9859" w:type="dxa"/>
            <w:gridSpan w:val="11"/>
            <w:tcBorders>
              <w:top w:val="nil"/>
            </w:tcBorders>
          </w:tcPr>
          <w:p w:rsidR="002450F1" w:rsidRDefault="005108A8" w:rsidP="005108A8">
            <w:pPr>
              <w:jc w:val="both"/>
            </w:pPr>
            <w:r>
              <w:t>Customer Relationship Management</w:t>
            </w:r>
            <w:r w:rsidR="002450F1">
              <w:t xml:space="preserve"> – </w:t>
            </w:r>
            <w:r>
              <w:t xml:space="preserve">garant, </w:t>
            </w:r>
            <w:r w:rsidR="002450F1">
              <w:t>přednášející (</w:t>
            </w:r>
            <w:r>
              <w:t>10</w:t>
            </w:r>
            <w:r w:rsidR="002450F1">
              <w:t>0%)</w:t>
            </w:r>
          </w:p>
        </w:tc>
      </w:tr>
      <w:tr w:rsidR="002450F1" w:rsidTr="002450F1">
        <w:tc>
          <w:tcPr>
            <w:tcW w:w="9859" w:type="dxa"/>
            <w:gridSpan w:val="11"/>
            <w:shd w:val="clear" w:color="auto" w:fill="F7CAAC"/>
          </w:tcPr>
          <w:p w:rsidR="002450F1" w:rsidRDefault="002450F1" w:rsidP="002450F1">
            <w:pPr>
              <w:jc w:val="both"/>
            </w:pPr>
            <w:r>
              <w:rPr>
                <w:b/>
              </w:rPr>
              <w:t xml:space="preserve">Údaje o vzdělání na VŠ </w:t>
            </w:r>
          </w:p>
        </w:tc>
      </w:tr>
      <w:tr w:rsidR="002450F1" w:rsidTr="002450F1">
        <w:trPr>
          <w:trHeight w:val="743"/>
        </w:trPr>
        <w:tc>
          <w:tcPr>
            <w:tcW w:w="9859" w:type="dxa"/>
            <w:gridSpan w:val="11"/>
          </w:tcPr>
          <w:p w:rsidR="002450F1" w:rsidRPr="00E67D5A" w:rsidRDefault="002450F1" w:rsidP="002450F1">
            <w:pPr>
              <w:ind w:left="1097" w:hanging="1097"/>
            </w:pPr>
            <w:r w:rsidRPr="00E67D5A">
              <w:t>1996 – 2000 Vysoké učení technické v Brně, Fakulta podnikatelská, obor Ekonomika a řízení podniku (</w:t>
            </w:r>
            <w:r w:rsidRPr="00504151">
              <w:rPr>
                <w:b/>
              </w:rPr>
              <w:t>Ph.D</w:t>
            </w:r>
            <w:r>
              <w:t>.</w:t>
            </w:r>
            <w:r w:rsidRPr="00E67D5A">
              <w:t>)</w:t>
            </w:r>
          </w:p>
          <w:p w:rsidR="002450F1" w:rsidRPr="00504151" w:rsidRDefault="002450F1" w:rsidP="002450F1">
            <w:pPr>
              <w:ind w:left="1097" w:hanging="1097"/>
            </w:pPr>
            <w:r w:rsidRPr="00E67D5A">
              <w:t>1975 – 1980 Vysoká škola chemicko technologická v Praze, Fakulta potravinářské a biochemické technologie, obor kvasná che</w:t>
            </w:r>
            <w:r>
              <w:t>mie a bioinženýrství</w:t>
            </w:r>
            <w:r w:rsidRPr="00E67D5A">
              <w:t xml:space="preserve"> </w:t>
            </w:r>
            <w:r w:rsidRPr="00504151">
              <w:rPr>
                <w:b/>
              </w:rPr>
              <w:t>(Ing</w:t>
            </w:r>
            <w:r w:rsidRPr="00E67D5A">
              <w:t xml:space="preserve">.) </w:t>
            </w:r>
          </w:p>
        </w:tc>
      </w:tr>
      <w:tr w:rsidR="002450F1" w:rsidTr="002450F1">
        <w:tc>
          <w:tcPr>
            <w:tcW w:w="9859" w:type="dxa"/>
            <w:gridSpan w:val="11"/>
            <w:shd w:val="clear" w:color="auto" w:fill="F7CAAC"/>
          </w:tcPr>
          <w:p w:rsidR="002450F1" w:rsidRDefault="002450F1" w:rsidP="002450F1">
            <w:pPr>
              <w:jc w:val="both"/>
              <w:rPr>
                <w:b/>
              </w:rPr>
            </w:pPr>
          </w:p>
        </w:tc>
      </w:tr>
      <w:tr w:rsidR="002450F1" w:rsidTr="002450F1">
        <w:trPr>
          <w:trHeight w:val="1090"/>
        </w:trPr>
        <w:tc>
          <w:tcPr>
            <w:tcW w:w="9859" w:type="dxa"/>
            <w:gridSpan w:val="11"/>
          </w:tcPr>
          <w:p w:rsidR="002450F1" w:rsidRPr="00966F2E" w:rsidRDefault="002450F1" w:rsidP="002450F1">
            <w:r>
              <w:t xml:space="preserve">1980 - 1987 </w:t>
            </w:r>
            <w:r>
              <w:tab/>
            </w:r>
            <w:r w:rsidRPr="00966F2E">
              <w:t>JMP Brno, technik, technolog</w:t>
            </w:r>
          </w:p>
          <w:p w:rsidR="002450F1" w:rsidRPr="00966F2E" w:rsidRDefault="002450F1" w:rsidP="002450F1">
            <w:r>
              <w:t>1987 – 1990</w:t>
            </w:r>
            <w:r>
              <w:tab/>
            </w:r>
            <w:r w:rsidRPr="00966F2E">
              <w:t>JZD AK Slušovice, vedoucí provozu, zástupce ředitele</w:t>
            </w:r>
          </w:p>
          <w:p w:rsidR="002450F1" w:rsidRPr="00966F2E" w:rsidRDefault="002450F1" w:rsidP="002450F1">
            <w:r>
              <w:t>1990 – 1993</w:t>
            </w:r>
            <w:r>
              <w:tab/>
            </w:r>
            <w:r w:rsidRPr="00966F2E">
              <w:t>Pivovary a sodovkárny Brno, a.s., ředitel OZ</w:t>
            </w:r>
          </w:p>
          <w:p w:rsidR="002450F1" w:rsidRPr="00966F2E" w:rsidRDefault="002450F1" w:rsidP="002450F1">
            <w:r>
              <w:t>1993 – 1993</w:t>
            </w:r>
            <w:r>
              <w:tab/>
            </w:r>
            <w:r w:rsidRPr="00966F2E">
              <w:t>Wüstenrot Praha, obchodní zástupce</w:t>
            </w:r>
          </w:p>
          <w:p w:rsidR="002450F1" w:rsidRPr="00966F2E" w:rsidRDefault="002450F1" w:rsidP="002450F1">
            <w:r>
              <w:t>1993 – 1994</w:t>
            </w:r>
            <w:r>
              <w:tab/>
            </w:r>
            <w:r w:rsidRPr="00966F2E">
              <w:t>V+P, a.s., obchodní zástupce</w:t>
            </w:r>
          </w:p>
          <w:p w:rsidR="002450F1" w:rsidRDefault="002450F1" w:rsidP="002450F1">
            <w:pPr>
              <w:jc w:val="both"/>
            </w:pPr>
            <w:r>
              <w:t>1994 - dosud</w:t>
            </w:r>
            <w:r>
              <w:tab/>
              <w:t xml:space="preserve">VUT v Brně, následně </w:t>
            </w:r>
            <w:r w:rsidRPr="00966F2E">
              <w:t>UTB ve Zlíně, FaME, odborný asistent, docent</w:t>
            </w:r>
          </w:p>
        </w:tc>
      </w:tr>
      <w:tr w:rsidR="002450F1" w:rsidTr="002450F1">
        <w:trPr>
          <w:trHeight w:val="250"/>
        </w:trPr>
        <w:tc>
          <w:tcPr>
            <w:tcW w:w="9859" w:type="dxa"/>
            <w:gridSpan w:val="11"/>
            <w:shd w:val="clear" w:color="auto" w:fill="F7CAAC"/>
          </w:tcPr>
          <w:p w:rsidR="002450F1" w:rsidRDefault="002450F1" w:rsidP="002450F1">
            <w:pPr>
              <w:jc w:val="both"/>
            </w:pPr>
            <w:r>
              <w:rPr>
                <w:b/>
              </w:rPr>
              <w:t>Zkušenosti s vedením kvalifikačních a rigorózních prací</w:t>
            </w:r>
          </w:p>
        </w:tc>
      </w:tr>
      <w:tr w:rsidR="002450F1" w:rsidTr="002450F1">
        <w:trPr>
          <w:trHeight w:val="188"/>
        </w:trPr>
        <w:tc>
          <w:tcPr>
            <w:tcW w:w="9859" w:type="dxa"/>
            <w:gridSpan w:val="11"/>
          </w:tcPr>
          <w:p w:rsidR="002450F1" w:rsidRDefault="002450F1" w:rsidP="002450F1">
            <w:pPr>
              <w:jc w:val="both"/>
            </w:pPr>
            <w:r>
              <w:t xml:space="preserve">Počet vedených bakalářských prací – 175 </w:t>
            </w:r>
          </w:p>
          <w:p w:rsidR="002450F1" w:rsidRDefault="002450F1" w:rsidP="002450F1">
            <w:pPr>
              <w:jc w:val="both"/>
            </w:pPr>
            <w:r>
              <w:t>Počet vedených diplomových prací – 215</w:t>
            </w:r>
          </w:p>
          <w:p w:rsidR="002450F1" w:rsidRDefault="002450F1" w:rsidP="002450F1">
            <w:pPr>
              <w:jc w:val="both"/>
            </w:pPr>
            <w:r>
              <w:t>Počet vedených disertačních prací - 6</w:t>
            </w:r>
          </w:p>
        </w:tc>
      </w:tr>
      <w:tr w:rsidR="002450F1" w:rsidTr="002450F1">
        <w:trPr>
          <w:cantSplit/>
        </w:trPr>
        <w:tc>
          <w:tcPr>
            <w:tcW w:w="3347" w:type="dxa"/>
            <w:gridSpan w:val="2"/>
            <w:tcBorders>
              <w:top w:val="single" w:sz="12" w:space="0" w:color="auto"/>
            </w:tcBorders>
            <w:shd w:val="clear" w:color="auto" w:fill="F7CAAC"/>
          </w:tcPr>
          <w:p w:rsidR="002450F1" w:rsidRDefault="002450F1" w:rsidP="002450F1">
            <w:pPr>
              <w:jc w:val="both"/>
            </w:pPr>
            <w:r>
              <w:rPr>
                <w:b/>
              </w:rPr>
              <w:t xml:space="preserve">Obor habilitačního řízení </w:t>
            </w:r>
          </w:p>
        </w:tc>
        <w:tc>
          <w:tcPr>
            <w:tcW w:w="2245" w:type="dxa"/>
            <w:gridSpan w:val="2"/>
            <w:tcBorders>
              <w:top w:val="single" w:sz="12" w:space="0" w:color="auto"/>
            </w:tcBorders>
            <w:shd w:val="clear" w:color="auto" w:fill="F7CAAC"/>
          </w:tcPr>
          <w:p w:rsidR="002450F1" w:rsidRDefault="002450F1" w:rsidP="002450F1">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450F1" w:rsidRDefault="002450F1" w:rsidP="002450F1">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450F1" w:rsidRDefault="002450F1" w:rsidP="002450F1">
            <w:pPr>
              <w:jc w:val="both"/>
              <w:rPr>
                <w:b/>
              </w:rPr>
            </w:pPr>
            <w:r>
              <w:rPr>
                <w:b/>
              </w:rPr>
              <w:t>Ohlasy publikací</w:t>
            </w:r>
          </w:p>
        </w:tc>
      </w:tr>
      <w:tr w:rsidR="002450F1" w:rsidTr="002450F1">
        <w:trPr>
          <w:cantSplit/>
        </w:trPr>
        <w:tc>
          <w:tcPr>
            <w:tcW w:w="3347" w:type="dxa"/>
            <w:gridSpan w:val="2"/>
          </w:tcPr>
          <w:p w:rsidR="002450F1" w:rsidRDefault="002450F1" w:rsidP="002450F1">
            <w:pPr>
              <w:jc w:val="both"/>
            </w:pPr>
            <w:r w:rsidRPr="00966F2E">
              <w:t>Management a ekonomika podniku</w:t>
            </w:r>
          </w:p>
        </w:tc>
        <w:tc>
          <w:tcPr>
            <w:tcW w:w="2245" w:type="dxa"/>
            <w:gridSpan w:val="2"/>
          </w:tcPr>
          <w:p w:rsidR="002450F1" w:rsidRDefault="002450F1" w:rsidP="002450F1">
            <w:pPr>
              <w:jc w:val="both"/>
            </w:pPr>
            <w:r>
              <w:t>2006</w:t>
            </w:r>
          </w:p>
        </w:tc>
        <w:tc>
          <w:tcPr>
            <w:tcW w:w="2248" w:type="dxa"/>
            <w:gridSpan w:val="4"/>
            <w:tcBorders>
              <w:right w:val="single" w:sz="12" w:space="0" w:color="auto"/>
            </w:tcBorders>
          </w:tcPr>
          <w:p w:rsidR="002450F1" w:rsidRDefault="002450F1" w:rsidP="002450F1">
            <w:pPr>
              <w:jc w:val="both"/>
            </w:pPr>
            <w:r>
              <w:t>VUT v Brně</w:t>
            </w:r>
          </w:p>
        </w:tc>
        <w:tc>
          <w:tcPr>
            <w:tcW w:w="840" w:type="dxa"/>
            <w:tcBorders>
              <w:left w:val="single" w:sz="12" w:space="0" w:color="auto"/>
            </w:tcBorders>
            <w:shd w:val="clear" w:color="auto" w:fill="F7CAAC"/>
          </w:tcPr>
          <w:p w:rsidR="002450F1" w:rsidRDefault="002450F1" w:rsidP="002450F1">
            <w:pPr>
              <w:jc w:val="both"/>
            </w:pPr>
            <w:r>
              <w:rPr>
                <w:b/>
              </w:rPr>
              <w:t>WOS</w:t>
            </w:r>
          </w:p>
        </w:tc>
        <w:tc>
          <w:tcPr>
            <w:tcW w:w="485" w:type="dxa"/>
            <w:shd w:val="clear" w:color="auto" w:fill="F7CAAC"/>
          </w:tcPr>
          <w:p w:rsidR="002450F1" w:rsidRDefault="002450F1" w:rsidP="002450F1">
            <w:pPr>
              <w:jc w:val="both"/>
              <w:rPr>
                <w:sz w:val="18"/>
              </w:rPr>
            </w:pPr>
            <w:r>
              <w:rPr>
                <w:b/>
                <w:sz w:val="18"/>
              </w:rPr>
              <w:t>Scopus</w:t>
            </w:r>
          </w:p>
        </w:tc>
        <w:tc>
          <w:tcPr>
            <w:tcW w:w="694" w:type="dxa"/>
            <w:shd w:val="clear" w:color="auto" w:fill="F7CAAC"/>
          </w:tcPr>
          <w:p w:rsidR="002450F1" w:rsidRDefault="002450F1" w:rsidP="002450F1">
            <w:pPr>
              <w:jc w:val="both"/>
            </w:pPr>
            <w:r>
              <w:rPr>
                <w:b/>
                <w:sz w:val="18"/>
              </w:rPr>
              <w:t>ostatní</w:t>
            </w:r>
          </w:p>
        </w:tc>
      </w:tr>
      <w:tr w:rsidR="002450F1" w:rsidTr="002450F1">
        <w:trPr>
          <w:cantSplit/>
          <w:trHeight w:val="70"/>
        </w:trPr>
        <w:tc>
          <w:tcPr>
            <w:tcW w:w="3347" w:type="dxa"/>
            <w:gridSpan w:val="2"/>
            <w:shd w:val="clear" w:color="auto" w:fill="F7CAAC"/>
          </w:tcPr>
          <w:p w:rsidR="002450F1" w:rsidRDefault="002450F1" w:rsidP="002450F1">
            <w:pPr>
              <w:jc w:val="both"/>
            </w:pPr>
            <w:r>
              <w:rPr>
                <w:b/>
              </w:rPr>
              <w:t>Obor jmenovacího řízení</w:t>
            </w:r>
          </w:p>
        </w:tc>
        <w:tc>
          <w:tcPr>
            <w:tcW w:w="2245" w:type="dxa"/>
            <w:gridSpan w:val="2"/>
            <w:shd w:val="clear" w:color="auto" w:fill="F7CAAC"/>
          </w:tcPr>
          <w:p w:rsidR="002450F1" w:rsidRDefault="002450F1" w:rsidP="002450F1">
            <w:pPr>
              <w:jc w:val="both"/>
            </w:pPr>
            <w:r>
              <w:rPr>
                <w:b/>
              </w:rPr>
              <w:t>Rok udělení hodnosti</w:t>
            </w:r>
          </w:p>
        </w:tc>
        <w:tc>
          <w:tcPr>
            <w:tcW w:w="2248" w:type="dxa"/>
            <w:gridSpan w:val="4"/>
            <w:tcBorders>
              <w:right w:val="single" w:sz="12" w:space="0" w:color="auto"/>
            </w:tcBorders>
            <w:shd w:val="clear" w:color="auto" w:fill="F7CAAC"/>
          </w:tcPr>
          <w:p w:rsidR="002450F1" w:rsidRDefault="002450F1" w:rsidP="002450F1">
            <w:pPr>
              <w:jc w:val="both"/>
            </w:pPr>
            <w:r>
              <w:rPr>
                <w:b/>
              </w:rPr>
              <w:t>Řízení konáno na VŠ</w:t>
            </w:r>
          </w:p>
        </w:tc>
        <w:tc>
          <w:tcPr>
            <w:tcW w:w="840" w:type="dxa"/>
            <w:vMerge w:val="restart"/>
            <w:tcBorders>
              <w:left w:val="single" w:sz="12" w:space="0" w:color="auto"/>
            </w:tcBorders>
          </w:tcPr>
          <w:p w:rsidR="002450F1" w:rsidRDefault="002C034A" w:rsidP="002450F1">
            <w:pPr>
              <w:jc w:val="both"/>
              <w:rPr>
                <w:b/>
              </w:rPr>
            </w:pPr>
            <w:r>
              <w:rPr>
                <w:b/>
              </w:rPr>
              <w:t>7</w:t>
            </w:r>
          </w:p>
        </w:tc>
        <w:tc>
          <w:tcPr>
            <w:tcW w:w="485" w:type="dxa"/>
            <w:vMerge w:val="restart"/>
          </w:tcPr>
          <w:p w:rsidR="002450F1" w:rsidRDefault="002450F1" w:rsidP="002C034A">
            <w:pPr>
              <w:jc w:val="both"/>
              <w:rPr>
                <w:b/>
              </w:rPr>
            </w:pPr>
            <w:r>
              <w:rPr>
                <w:b/>
              </w:rPr>
              <w:t>1</w:t>
            </w:r>
            <w:r w:rsidR="002C034A">
              <w:rPr>
                <w:b/>
              </w:rPr>
              <w:t>0</w:t>
            </w:r>
          </w:p>
        </w:tc>
        <w:tc>
          <w:tcPr>
            <w:tcW w:w="694" w:type="dxa"/>
            <w:vMerge w:val="restart"/>
          </w:tcPr>
          <w:p w:rsidR="002450F1" w:rsidRDefault="002450F1" w:rsidP="002450F1">
            <w:pPr>
              <w:jc w:val="both"/>
              <w:rPr>
                <w:b/>
              </w:rPr>
            </w:pPr>
            <w:r>
              <w:rPr>
                <w:b/>
              </w:rPr>
              <w:t>33</w:t>
            </w:r>
          </w:p>
        </w:tc>
      </w:tr>
      <w:tr w:rsidR="002450F1" w:rsidTr="002450F1">
        <w:trPr>
          <w:trHeight w:val="205"/>
        </w:trPr>
        <w:tc>
          <w:tcPr>
            <w:tcW w:w="3347" w:type="dxa"/>
            <w:gridSpan w:val="2"/>
          </w:tcPr>
          <w:p w:rsidR="002450F1" w:rsidRDefault="002450F1" w:rsidP="002450F1">
            <w:pPr>
              <w:jc w:val="both"/>
            </w:pPr>
          </w:p>
        </w:tc>
        <w:tc>
          <w:tcPr>
            <w:tcW w:w="2245" w:type="dxa"/>
            <w:gridSpan w:val="2"/>
          </w:tcPr>
          <w:p w:rsidR="002450F1" w:rsidRDefault="002450F1" w:rsidP="002450F1">
            <w:pPr>
              <w:jc w:val="both"/>
            </w:pPr>
          </w:p>
        </w:tc>
        <w:tc>
          <w:tcPr>
            <w:tcW w:w="2248" w:type="dxa"/>
            <w:gridSpan w:val="4"/>
            <w:tcBorders>
              <w:right w:val="single" w:sz="12" w:space="0" w:color="auto"/>
            </w:tcBorders>
          </w:tcPr>
          <w:p w:rsidR="002450F1" w:rsidRDefault="002450F1" w:rsidP="002450F1">
            <w:pPr>
              <w:jc w:val="both"/>
            </w:pPr>
          </w:p>
        </w:tc>
        <w:tc>
          <w:tcPr>
            <w:tcW w:w="840" w:type="dxa"/>
            <w:vMerge/>
            <w:tcBorders>
              <w:left w:val="single" w:sz="12" w:space="0" w:color="auto"/>
            </w:tcBorders>
            <w:vAlign w:val="center"/>
          </w:tcPr>
          <w:p w:rsidR="002450F1" w:rsidRDefault="002450F1" w:rsidP="002450F1">
            <w:pPr>
              <w:rPr>
                <w:b/>
              </w:rPr>
            </w:pPr>
          </w:p>
        </w:tc>
        <w:tc>
          <w:tcPr>
            <w:tcW w:w="485" w:type="dxa"/>
            <w:vMerge/>
            <w:vAlign w:val="center"/>
          </w:tcPr>
          <w:p w:rsidR="002450F1" w:rsidRDefault="002450F1" w:rsidP="002450F1">
            <w:pPr>
              <w:rPr>
                <w:b/>
              </w:rPr>
            </w:pPr>
          </w:p>
        </w:tc>
        <w:tc>
          <w:tcPr>
            <w:tcW w:w="694" w:type="dxa"/>
            <w:vMerge/>
            <w:vAlign w:val="center"/>
          </w:tcPr>
          <w:p w:rsidR="002450F1" w:rsidRDefault="002450F1" w:rsidP="002450F1">
            <w:pPr>
              <w:rPr>
                <w:b/>
              </w:rPr>
            </w:pPr>
          </w:p>
        </w:tc>
      </w:tr>
      <w:tr w:rsidR="002450F1" w:rsidTr="002450F1">
        <w:tc>
          <w:tcPr>
            <w:tcW w:w="9859" w:type="dxa"/>
            <w:gridSpan w:val="11"/>
            <w:shd w:val="clear" w:color="auto" w:fill="F7CAAC"/>
          </w:tcPr>
          <w:p w:rsidR="002450F1" w:rsidRDefault="002450F1" w:rsidP="002450F1">
            <w:pPr>
              <w:jc w:val="both"/>
              <w:rPr>
                <w:b/>
              </w:rPr>
            </w:pPr>
            <w:r>
              <w:rPr>
                <w:b/>
              </w:rPr>
              <w:t xml:space="preserve">Přehled o nejvýznamnější publikační a další tvůrčí činnosti nebo další profesní činnosti u odborníků z praxe vztahující se k zabezpečovaným předmětům </w:t>
            </w:r>
          </w:p>
        </w:tc>
      </w:tr>
      <w:tr w:rsidR="002450F1" w:rsidTr="002450F1">
        <w:trPr>
          <w:trHeight w:val="2347"/>
        </w:trPr>
        <w:tc>
          <w:tcPr>
            <w:tcW w:w="9859" w:type="dxa"/>
            <w:gridSpan w:val="11"/>
          </w:tcPr>
          <w:p w:rsidR="002450F1" w:rsidRPr="00796053" w:rsidRDefault="002450F1" w:rsidP="002450F1">
            <w:pPr>
              <w:tabs>
                <w:tab w:val="left" w:pos="8505"/>
              </w:tabs>
              <w:ind w:right="1"/>
              <w:jc w:val="both"/>
              <w:rPr>
                <w:rStyle w:val="Hypertextovodkaz"/>
              </w:rPr>
            </w:pPr>
            <w:r w:rsidRPr="00EA17AE">
              <w:t>KOZÁK</w:t>
            </w:r>
            <w:r>
              <w:t>,</w:t>
            </w:r>
            <w:r w:rsidRPr="00EA17AE">
              <w:t xml:space="preserve"> V</w:t>
            </w:r>
            <w:r>
              <w:t>.</w:t>
            </w:r>
            <w:r w:rsidRPr="00EA17AE">
              <w:t>, BARTÓK</w:t>
            </w:r>
            <w:r>
              <w:t xml:space="preserve">, O., </w:t>
            </w:r>
            <w:r w:rsidRPr="00EA17AE">
              <w:t>HONZKOVÁ</w:t>
            </w:r>
            <w:r>
              <w:t>, I</w:t>
            </w:r>
            <w:r w:rsidRPr="00EA17AE">
              <w:t xml:space="preserve">. Application of Destination Management for Rožnov Brewery and Rožnov Beer Spa Productivity Increase. In. </w:t>
            </w:r>
            <w:r w:rsidRPr="00EA17AE">
              <w:rPr>
                <w:rStyle w:val="field"/>
                <w:rFonts w:eastAsia="Calibri"/>
                <w:i/>
                <w:color w:val="2D2D2D"/>
                <w:bdr w:val="none" w:sz="0" w:space="0" w:color="auto" w:frame="1"/>
              </w:rPr>
              <w:t>Proceedings of</w:t>
            </w:r>
            <w:r w:rsidRPr="00EA17AE">
              <w:rPr>
                <w:rStyle w:val="field"/>
                <w:rFonts w:eastAsia="Calibri"/>
                <w:i/>
              </w:rPr>
              <w:t xml:space="preserve"> </w:t>
            </w:r>
            <w:r w:rsidRPr="00EA17AE">
              <w:rPr>
                <w:i/>
              </w:rPr>
              <w:t>The 4</w:t>
            </w:r>
            <w:r w:rsidRPr="00EA17AE">
              <w:rPr>
                <w:i/>
                <w:vertAlign w:val="superscript"/>
              </w:rPr>
              <w:t xml:space="preserve">th </w:t>
            </w:r>
            <w:r w:rsidRPr="00EA17AE">
              <w:rPr>
                <w:i/>
              </w:rPr>
              <w:t xml:space="preserve">International </w:t>
            </w:r>
            <w:r w:rsidRPr="00796053">
              <w:rPr>
                <w:i/>
              </w:rPr>
              <w:t>Conference on Finance and Economics ICFE 2017</w:t>
            </w:r>
            <w:r w:rsidRPr="00796053">
              <w:t xml:space="preserve">. Ho Chi Minh City, Vietnam: Ton Duc Thang University, 2017. s. 376-384. ISBN 978-80-87990-11-7. </w:t>
            </w:r>
            <w:hyperlink r:id="rId30" w:history="1">
              <w:r w:rsidRPr="00796053">
                <w:rPr>
                  <w:rStyle w:val="Hypertextovodkaz"/>
                </w:rPr>
                <w:t>http://icfe2017.tdt.edu.vn/sites/icfe2017/files/2017-09/ICFE2017-Proceedings.pdf</w:t>
              </w:r>
            </w:hyperlink>
            <w:r w:rsidRPr="00796053">
              <w:rPr>
                <w:rStyle w:val="Hypertextovodkaz"/>
              </w:rPr>
              <w:t xml:space="preserve"> (60%).</w:t>
            </w:r>
          </w:p>
          <w:p w:rsidR="002450F1" w:rsidRPr="00796053" w:rsidRDefault="002450F1" w:rsidP="002450F1">
            <w:pPr>
              <w:tabs>
                <w:tab w:val="left" w:pos="8505"/>
              </w:tabs>
              <w:ind w:right="1"/>
              <w:jc w:val="both"/>
              <w:rPr>
                <w:rStyle w:val="Hypertextovodkaz"/>
              </w:rPr>
            </w:pPr>
            <w:r w:rsidRPr="00796053">
              <w:t xml:space="preserve">KOZÁK, V. </w:t>
            </w:r>
            <w:r w:rsidRPr="00796053">
              <w:rPr>
                <w:rFonts w:eastAsia="HelveticaNeueLTW1G-Roman"/>
              </w:rPr>
              <w:t xml:space="preserve">Increasing competitiveness of a microbrewery: a case study of the U Fleků Brewery, Prague. </w:t>
            </w:r>
            <w:r w:rsidRPr="00796053">
              <w:rPr>
                <w:rFonts w:eastAsia="HelveticaNeueLTW1G-Roman"/>
                <w:i/>
              </w:rPr>
              <w:t xml:space="preserve">Economic Annals-XXI. </w:t>
            </w:r>
            <w:r w:rsidRPr="00796053">
              <w:rPr>
                <w:rFonts w:eastAsia="HelveticaNeueLTW1G-Roman"/>
              </w:rPr>
              <w:t>2017, Volume 164, Issue 3-4, pp. 90-93.</w:t>
            </w:r>
            <w:r w:rsidRPr="00796053">
              <w:rPr>
                <w:rFonts w:eastAsia="HelveticaNeueLTW1G-Roman"/>
                <w:b/>
              </w:rPr>
              <w:t xml:space="preserve"> </w:t>
            </w:r>
            <w:r w:rsidRPr="002450F1">
              <w:rPr>
                <w:rStyle w:val="Siln"/>
                <w:b w:val="0"/>
              </w:rPr>
              <w:t>ISSN 1728-6239.</w:t>
            </w:r>
            <w:r w:rsidRPr="00796053">
              <w:rPr>
                <w:bCs/>
              </w:rPr>
              <w:t> </w:t>
            </w:r>
            <w:hyperlink r:id="rId31" w:history="1">
              <w:r w:rsidRPr="00796053">
                <w:rPr>
                  <w:rStyle w:val="Hypertextovodkaz"/>
                </w:rPr>
                <w:t>https://doi.org/10.21003/ea.V164-20</w:t>
              </w:r>
            </w:hyperlink>
          </w:p>
          <w:p w:rsidR="002450F1" w:rsidRPr="00796053" w:rsidRDefault="002450F1" w:rsidP="002450F1">
            <w:pPr>
              <w:autoSpaceDE w:val="0"/>
              <w:autoSpaceDN w:val="0"/>
              <w:adjustRightInd w:val="0"/>
              <w:jc w:val="both"/>
            </w:pPr>
            <w:r w:rsidRPr="00796053">
              <w:t xml:space="preserve">KOZÁK, V. </w:t>
            </w:r>
            <w:r w:rsidRPr="00796053">
              <w:rPr>
                <w:bCs/>
              </w:rPr>
              <w:t xml:space="preserve">The Position of Microbreweries in the Culinary Tourism in the Czech Republic. In </w:t>
            </w:r>
            <w:r w:rsidRPr="00796053">
              <w:rPr>
                <w:i/>
                <w:iCs/>
                <w:shd w:val="clear" w:color="auto" w:fill="FDFDFE"/>
              </w:rPr>
              <w:t>16th International Scientific Conference Globalization and Its Scio-Economic Consequences</w:t>
            </w:r>
            <w:r w:rsidRPr="00796053">
              <w:rPr>
                <w:shd w:val="clear" w:color="auto" w:fill="FDFDFE"/>
              </w:rPr>
              <w:t>. Žilina: University of Zilina, 2016,</w:t>
            </w:r>
            <w:r w:rsidRPr="00796053">
              <w:t xml:space="preserve"> s. 1031-1037. ISBN 978-80-8154-191-9.</w:t>
            </w:r>
          </w:p>
          <w:p w:rsidR="002450F1" w:rsidRPr="00796053" w:rsidRDefault="002450F1" w:rsidP="002450F1">
            <w:pPr>
              <w:tabs>
                <w:tab w:val="left" w:pos="8505"/>
              </w:tabs>
              <w:ind w:right="1"/>
              <w:jc w:val="both"/>
            </w:pPr>
            <w:r w:rsidRPr="00796053">
              <w:t xml:space="preserve">KOZÁK, V., </w:t>
            </w:r>
            <w:r w:rsidRPr="00796053">
              <w:rPr>
                <w:bCs/>
              </w:rPr>
              <w:t xml:space="preserve">BARINKA, K. </w:t>
            </w:r>
            <w:r w:rsidRPr="00796053">
              <w:t>The measurement of product placement</w:t>
            </w:r>
            <w:r w:rsidRPr="00796053">
              <w:rPr>
                <w:i/>
              </w:rPr>
              <w:t>.</w:t>
            </w:r>
            <w:r w:rsidRPr="00796053">
              <w:rPr>
                <w:bCs/>
                <w:i/>
              </w:rPr>
              <w:t xml:space="preserve"> Economic Annals-ХХI.</w:t>
            </w:r>
            <w:r w:rsidRPr="00796053">
              <w:rPr>
                <w:bCs/>
              </w:rPr>
              <w:t xml:space="preserve"> 2016, Volume 161 Issue 9-10, pp. 66-70. </w:t>
            </w:r>
            <w:r w:rsidRPr="002450F1">
              <w:rPr>
                <w:rStyle w:val="Siln"/>
                <w:b w:val="0"/>
              </w:rPr>
              <w:t>ISSN 1728-6239.</w:t>
            </w:r>
            <w:r w:rsidRPr="00B5665A">
              <w:rPr>
                <w:rStyle w:val="Siln"/>
              </w:rPr>
              <w:t xml:space="preserve"> </w:t>
            </w:r>
            <w:hyperlink r:id="rId32" w:history="1">
              <w:r w:rsidRPr="00796053">
                <w:rPr>
                  <w:rStyle w:val="Hypertextovodkaz"/>
                </w:rPr>
                <w:t>https://doi.org/10.21003/ea.V161-15</w:t>
              </w:r>
            </w:hyperlink>
            <w:r w:rsidRPr="00796053">
              <w:rPr>
                <w:rStyle w:val="Hypertextovodkaz"/>
              </w:rPr>
              <w:t xml:space="preserve"> (50%).</w:t>
            </w:r>
          </w:p>
          <w:p w:rsidR="002450F1" w:rsidRDefault="002450F1" w:rsidP="002450F1">
            <w:pPr>
              <w:jc w:val="both"/>
              <w:rPr>
                <w:b/>
              </w:rPr>
            </w:pPr>
          </w:p>
        </w:tc>
      </w:tr>
      <w:tr w:rsidR="002450F1" w:rsidTr="002450F1">
        <w:trPr>
          <w:trHeight w:val="218"/>
        </w:trPr>
        <w:tc>
          <w:tcPr>
            <w:tcW w:w="9859" w:type="dxa"/>
            <w:gridSpan w:val="11"/>
            <w:shd w:val="clear" w:color="auto" w:fill="F7CAAC"/>
          </w:tcPr>
          <w:p w:rsidR="002450F1" w:rsidRDefault="002450F1" w:rsidP="002450F1">
            <w:pPr>
              <w:rPr>
                <w:b/>
              </w:rPr>
            </w:pPr>
            <w:r>
              <w:rPr>
                <w:b/>
              </w:rPr>
              <w:t>Působení v zahraničí</w:t>
            </w:r>
          </w:p>
        </w:tc>
      </w:tr>
      <w:tr w:rsidR="002450F1" w:rsidTr="002450F1">
        <w:trPr>
          <w:trHeight w:val="128"/>
        </w:trPr>
        <w:tc>
          <w:tcPr>
            <w:tcW w:w="9859" w:type="dxa"/>
            <w:gridSpan w:val="11"/>
          </w:tcPr>
          <w:p w:rsidR="002450F1" w:rsidRDefault="002450F1" w:rsidP="002450F1">
            <w:pPr>
              <w:rPr>
                <w:b/>
              </w:rPr>
            </w:pPr>
          </w:p>
        </w:tc>
      </w:tr>
      <w:tr w:rsidR="002450F1" w:rsidTr="002450F1">
        <w:trPr>
          <w:cantSplit/>
          <w:trHeight w:val="174"/>
        </w:trPr>
        <w:tc>
          <w:tcPr>
            <w:tcW w:w="2518" w:type="dxa"/>
            <w:shd w:val="clear" w:color="auto" w:fill="F7CAAC"/>
          </w:tcPr>
          <w:p w:rsidR="002450F1" w:rsidRDefault="002450F1" w:rsidP="002450F1">
            <w:pPr>
              <w:jc w:val="both"/>
              <w:rPr>
                <w:b/>
              </w:rPr>
            </w:pPr>
            <w:r>
              <w:rPr>
                <w:b/>
              </w:rPr>
              <w:t xml:space="preserve">Podpis </w:t>
            </w:r>
          </w:p>
        </w:tc>
        <w:tc>
          <w:tcPr>
            <w:tcW w:w="4536" w:type="dxa"/>
            <w:gridSpan w:val="5"/>
          </w:tcPr>
          <w:p w:rsidR="002450F1" w:rsidRDefault="002450F1" w:rsidP="002450F1">
            <w:pPr>
              <w:jc w:val="both"/>
            </w:pPr>
          </w:p>
        </w:tc>
        <w:tc>
          <w:tcPr>
            <w:tcW w:w="786" w:type="dxa"/>
            <w:gridSpan w:val="2"/>
            <w:shd w:val="clear" w:color="auto" w:fill="F7CAAC"/>
          </w:tcPr>
          <w:p w:rsidR="002450F1" w:rsidRDefault="002450F1" w:rsidP="002450F1">
            <w:pPr>
              <w:jc w:val="both"/>
            </w:pPr>
            <w:r>
              <w:rPr>
                <w:b/>
              </w:rPr>
              <w:t>datum</w:t>
            </w:r>
          </w:p>
        </w:tc>
        <w:tc>
          <w:tcPr>
            <w:tcW w:w="2019" w:type="dxa"/>
            <w:gridSpan w:val="3"/>
          </w:tcPr>
          <w:p w:rsidR="002450F1" w:rsidRDefault="002450F1" w:rsidP="002450F1">
            <w:pPr>
              <w:jc w:val="both"/>
            </w:pPr>
          </w:p>
        </w:tc>
      </w:tr>
    </w:tbl>
    <w:p w:rsidR="002450F1" w:rsidRDefault="002450F1">
      <w:pPr>
        <w:spacing w:after="160" w:line="259" w:lineRule="auto"/>
      </w:pPr>
      <w:r>
        <w:br w:type="page"/>
      </w:r>
    </w:p>
    <w:tbl>
      <w:tblPr>
        <w:tblW w:w="98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016EFB" w:rsidRPr="0003498C" w:rsidTr="002C034A">
        <w:tc>
          <w:tcPr>
            <w:tcW w:w="9859" w:type="dxa"/>
            <w:gridSpan w:val="11"/>
            <w:tcBorders>
              <w:bottom w:val="double" w:sz="4" w:space="0" w:color="auto"/>
            </w:tcBorders>
            <w:shd w:val="clear" w:color="auto" w:fill="BDD6EE"/>
          </w:tcPr>
          <w:p w:rsidR="00016EFB" w:rsidRPr="0003498C" w:rsidRDefault="00016EFB" w:rsidP="0042498A">
            <w:pPr>
              <w:jc w:val="both"/>
              <w:rPr>
                <w:b/>
                <w:sz w:val="28"/>
              </w:rPr>
            </w:pPr>
            <w:r w:rsidRPr="0003498C">
              <w:rPr>
                <w:b/>
                <w:sz w:val="28"/>
              </w:rPr>
              <w:lastRenderedPageBreak/>
              <w:t>C-I – Personální zabezpečení</w:t>
            </w:r>
          </w:p>
        </w:tc>
      </w:tr>
      <w:tr w:rsidR="00016EFB" w:rsidRPr="0003498C" w:rsidTr="002C034A">
        <w:tc>
          <w:tcPr>
            <w:tcW w:w="2518" w:type="dxa"/>
            <w:tcBorders>
              <w:top w:val="double" w:sz="4" w:space="0" w:color="auto"/>
            </w:tcBorders>
            <w:shd w:val="clear" w:color="auto" w:fill="F7CAAC"/>
          </w:tcPr>
          <w:p w:rsidR="00016EFB" w:rsidRPr="0003498C" w:rsidRDefault="00016EFB" w:rsidP="0042498A">
            <w:pPr>
              <w:jc w:val="both"/>
              <w:rPr>
                <w:b/>
              </w:rPr>
            </w:pPr>
            <w:r w:rsidRPr="0003498C">
              <w:rPr>
                <w:b/>
              </w:rPr>
              <w:t>Vysoká škola</w:t>
            </w:r>
          </w:p>
        </w:tc>
        <w:tc>
          <w:tcPr>
            <w:tcW w:w="7341" w:type="dxa"/>
            <w:gridSpan w:val="10"/>
          </w:tcPr>
          <w:p w:rsidR="00016EFB" w:rsidRPr="0003498C" w:rsidRDefault="00016EFB" w:rsidP="0042498A">
            <w:pPr>
              <w:jc w:val="both"/>
            </w:pPr>
            <w:r w:rsidRPr="0003498C">
              <w:t>Univerzita Tomáše Bati ve Zlíně</w:t>
            </w:r>
          </w:p>
        </w:tc>
      </w:tr>
      <w:tr w:rsidR="00016EFB" w:rsidRPr="0003498C" w:rsidTr="002C034A">
        <w:tc>
          <w:tcPr>
            <w:tcW w:w="2518" w:type="dxa"/>
            <w:shd w:val="clear" w:color="auto" w:fill="F7CAAC"/>
          </w:tcPr>
          <w:p w:rsidR="00016EFB" w:rsidRPr="0003498C" w:rsidRDefault="00016EFB" w:rsidP="0042498A">
            <w:pPr>
              <w:jc w:val="both"/>
              <w:rPr>
                <w:b/>
              </w:rPr>
            </w:pPr>
            <w:r w:rsidRPr="0003498C">
              <w:rPr>
                <w:b/>
              </w:rPr>
              <w:t>Součást vysoké školy</w:t>
            </w:r>
          </w:p>
        </w:tc>
        <w:tc>
          <w:tcPr>
            <w:tcW w:w="7341" w:type="dxa"/>
            <w:gridSpan w:val="10"/>
          </w:tcPr>
          <w:p w:rsidR="00016EFB" w:rsidRPr="0003498C" w:rsidRDefault="00016EFB" w:rsidP="0042498A">
            <w:pPr>
              <w:jc w:val="both"/>
            </w:pPr>
            <w:r w:rsidRPr="0003498C">
              <w:t>Fakulta managementu a ekonomiky</w:t>
            </w:r>
          </w:p>
        </w:tc>
      </w:tr>
      <w:tr w:rsidR="00016EFB" w:rsidRPr="0003498C" w:rsidTr="002C034A">
        <w:tc>
          <w:tcPr>
            <w:tcW w:w="2518" w:type="dxa"/>
            <w:shd w:val="clear" w:color="auto" w:fill="F7CAAC"/>
          </w:tcPr>
          <w:p w:rsidR="00016EFB" w:rsidRPr="0003498C" w:rsidRDefault="00016EFB" w:rsidP="0042498A">
            <w:pPr>
              <w:jc w:val="both"/>
              <w:rPr>
                <w:b/>
              </w:rPr>
            </w:pPr>
            <w:r w:rsidRPr="0003498C">
              <w:rPr>
                <w:b/>
              </w:rPr>
              <w:t>Název studijního programu</w:t>
            </w:r>
          </w:p>
        </w:tc>
        <w:tc>
          <w:tcPr>
            <w:tcW w:w="7341" w:type="dxa"/>
            <w:gridSpan w:val="10"/>
          </w:tcPr>
          <w:p w:rsidR="00016EFB" w:rsidRPr="0003498C" w:rsidRDefault="00914242" w:rsidP="0042498A">
            <w:pPr>
              <w:jc w:val="both"/>
            </w:pPr>
            <w:r>
              <w:t>Management and Marketing</w:t>
            </w:r>
          </w:p>
        </w:tc>
      </w:tr>
      <w:tr w:rsidR="00016EFB" w:rsidRPr="0003498C" w:rsidTr="002C034A">
        <w:tc>
          <w:tcPr>
            <w:tcW w:w="2518" w:type="dxa"/>
            <w:shd w:val="clear" w:color="auto" w:fill="F7CAAC"/>
          </w:tcPr>
          <w:p w:rsidR="00016EFB" w:rsidRPr="0003498C" w:rsidRDefault="00016EFB" w:rsidP="0042498A">
            <w:pPr>
              <w:jc w:val="both"/>
              <w:rPr>
                <w:b/>
              </w:rPr>
            </w:pPr>
            <w:r w:rsidRPr="0003498C">
              <w:rPr>
                <w:b/>
              </w:rPr>
              <w:t>Jméno a příjmení</w:t>
            </w:r>
          </w:p>
        </w:tc>
        <w:tc>
          <w:tcPr>
            <w:tcW w:w="4536" w:type="dxa"/>
            <w:gridSpan w:val="5"/>
          </w:tcPr>
          <w:p w:rsidR="00016EFB" w:rsidRPr="0003498C" w:rsidRDefault="00016EFB" w:rsidP="0042498A">
            <w:pPr>
              <w:jc w:val="both"/>
            </w:pPr>
            <w:r>
              <w:t>Michael Adu KWARTENG</w:t>
            </w:r>
          </w:p>
        </w:tc>
        <w:tc>
          <w:tcPr>
            <w:tcW w:w="709" w:type="dxa"/>
            <w:shd w:val="clear" w:color="auto" w:fill="F7CAAC"/>
          </w:tcPr>
          <w:p w:rsidR="00016EFB" w:rsidRPr="0003498C" w:rsidRDefault="00016EFB" w:rsidP="0042498A">
            <w:pPr>
              <w:jc w:val="both"/>
              <w:rPr>
                <w:b/>
              </w:rPr>
            </w:pPr>
            <w:r w:rsidRPr="0003498C">
              <w:rPr>
                <w:b/>
              </w:rPr>
              <w:t>Tituly</w:t>
            </w:r>
          </w:p>
        </w:tc>
        <w:tc>
          <w:tcPr>
            <w:tcW w:w="2096" w:type="dxa"/>
            <w:gridSpan w:val="4"/>
          </w:tcPr>
          <w:p w:rsidR="00016EFB" w:rsidRPr="0003498C" w:rsidRDefault="002C034A" w:rsidP="0042498A">
            <w:pPr>
              <w:jc w:val="both"/>
            </w:pPr>
            <w:r>
              <w:t>Ing., Ph.D.</w:t>
            </w:r>
          </w:p>
        </w:tc>
      </w:tr>
      <w:tr w:rsidR="00016EFB" w:rsidRPr="0003498C" w:rsidTr="002C034A">
        <w:tc>
          <w:tcPr>
            <w:tcW w:w="2518" w:type="dxa"/>
            <w:shd w:val="clear" w:color="auto" w:fill="F7CAAC"/>
          </w:tcPr>
          <w:p w:rsidR="00016EFB" w:rsidRPr="0003498C" w:rsidRDefault="00016EFB" w:rsidP="0042498A">
            <w:pPr>
              <w:jc w:val="both"/>
              <w:rPr>
                <w:b/>
              </w:rPr>
            </w:pPr>
            <w:r w:rsidRPr="0003498C">
              <w:rPr>
                <w:b/>
              </w:rPr>
              <w:t>Rok narození</w:t>
            </w:r>
          </w:p>
        </w:tc>
        <w:tc>
          <w:tcPr>
            <w:tcW w:w="829" w:type="dxa"/>
          </w:tcPr>
          <w:p w:rsidR="00016EFB" w:rsidRPr="0003498C" w:rsidRDefault="00016EFB" w:rsidP="0042498A">
            <w:pPr>
              <w:jc w:val="both"/>
            </w:pPr>
            <w:r>
              <w:t>1986</w:t>
            </w:r>
          </w:p>
        </w:tc>
        <w:tc>
          <w:tcPr>
            <w:tcW w:w="1721" w:type="dxa"/>
            <w:shd w:val="clear" w:color="auto" w:fill="F7CAAC"/>
          </w:tcPr>
          <w:p w:rsidR="00016EFB" w:rsidRPr="0003498C" w:rsidRDefault="00016EFB" w:rsidP="0042498A">
            <w:pPr>
              <w:jc w:val="both"/>
              <w:rPr>
                <w:b/>
              </w:rPr>
            </w:pPr>
            <w:r w:rsidRPr="0003498C">
              <w:rPr>
                <w:b/>
              </w:rPr>
              <w:t>typ vztahu k VŠ</w:t>
            </w:r>
          </w:p>
        </w:tc>
        <w:tc>
          <w:tcPr>
            <w:tcW w:w="992" w:type="dxa"/>
            <w:gridSpan w:val="2"/>
          </w:tcPr>
          <w:p w:rsidR="00016EFB" w:rsidRPr="0003498C" w:rsidRDefault="00016EFB" w:rsidP="0042498A">
            <w:pPr>
              <w:jc w:val="both"/>
            </w:pPr>
            <w:r>
              <w:t>pp</w:t>
            </w:r>
          </w:p>
        </w:tc>
        <w:tc>
          <w:tcPr>
            <w:tcW w:w="994" w:type="dxa"/>
            <w:shd w:val="clear" w:color="auto" w:fill="F7CAAC"/>
          </w:tcPr>
          <w:p w:rsidR="00016EFB" w:rsidRPr="0003498C" w:rsidRDefault="00016EFB" w:rsidP="0042498A">
            <w:pPr>
              <w:jc w:val="both"/>
              <w:rPr>
                <w:b/>
              </w:rPr>
            </w:pPr>
            <w:r w:rsidRPr="0003498C">
              <w:rPr>
                <w:b/>
              </w:rPr>
              <w:t>rozsah</w:t>
            </w:r>
          </w:p>
        </w:tc>
        <w:tc>
          <w:tcPr>
            <w:tcW w:w="709" w:type="dxa"/>
          </w:tcPr>
          <w:p w:rsidR="00016EFB" w:rsidRPr="0003498C" w:rsidRDefault="00016EFB" w:rsidP="0042498A">
            <w:pPr>
              <w:jc w:val="both"/>
            </w:pPr>
            <w:r>
              <w:t>40</w:t>
            </w:r>
          </w:p>
        </w:tc>
        <w:tc>
          <w:tcPr>
            <w:tcW w:w="709" w:type="dxa"/>
            <w:gridSpan w:val="2"/>
            <w:shd w:val="clear" w:color="auto" w:fill="F7CAAC"/>
          </w:tcPr>
          <w:p w:rsidR="00016EFB" w:rsidRPr="008033E1" w:rsidRDefault="00016EFB" w:rsidP="0042498A">
            <w:pPr>
              <w:jc w:val="both"/>
              <w:rPr>
                <w:b/>
                <w:sz w:val="18"/>
              </w:rPr>
            </w:pPr>
            <w:r w:rsidRPr="008033E1">
              <w:rPr>
                <w:b/>
                <w:sz w:val="18"/>
              </w:rPr>
              <w:t>do kdy</w:t>
            </w:r>
          </w:p>
        </w:tc>
        <w:tc>
          <w:tcPr>
            <w:tcW w:w="1387" w:type="dxa"/>
            <w:gridSpan w:val="2"/>
          </w:tcPr>
          <w:p w:rsidR="00016EFB" w:rsidRPr="0003498C" w:rsidRDefault="0074748F" w:rsidP="0074748F">
            <w:pPr>
              <w:jc w:val="both"/>
            </w:pPr>
            <w:ins w:id="430" w:author="Pavla Trefilová" w:date="2019-09-10T14:35:00Z">
              <w:r>
                <w:t>0</w:t>
              </w:r>
            </w:ins>
            <w:r w:rsidR="00016EFB">
              <w:t>8/</w:t>
            </w:r>
            <w:del w:id="431" w:author="Pavla Trefilová" w:date="2019-09-10T14:35:00Z">
              <w:r w:rsidR="00016EFB" w:rsidDel="0074748F">
                <w:delText>2019</w:delText>
              </w:r>
            </w:del>
            <w:ins w:id="432" w:author="Pavla Trefilová" w:date="2019-09-10T14:35:00Z">
              <w:r>
                <w:t>2022</w:t>
              </w:r>
            </w:ins>
          </w:p>
        </w:tc>
      </w:tr>
      <w:tr w:rsidR="00016EFB" w:rsidRPr="0003498C" w:rsidTr="002C034A">
        <w:tc>
          <w:tcPr>
            <w:tcW w:w="5068" w:type="dxa"/>
            <w:gridSpan w:val="3"/>
            <w:shd w:val="clear" w:color="auto" w:fill="F7CAAC"/>
          </w:tcPr>
          <w:p w:rsidR="00016EFB" w:rsidRPr="0003498C" w:rsidRDefault="00016EFB" w:rsidP="0042498A">
            <w:pPr>
              <w:jc w:val="both"/>
              <w:rPr>
                <w:b/>
              </w:rPr>
            </w:pPr>
            <w:r w:rsidRPr="0003498C">
              <w:rPr>
                <w:b/>
              </w:rPr>
              <w:t>Typ vztahu na součásti VŠ, která uskutečňuje st. program</w:t>
            </w:r>
          </w:p>
        </w:tc>
        <w:tc>
          <w:tcPr>
            <w:tcW w:w="992" w:type="dxa"/>
            <w:gridSpan w:val="2"/>
          </w:tcPr>
          <w:p w:rsidR="00016EFB" w:rsidRPr="0003498C" w:rsidRDefault="00016EFB" w:rsidP="0042498A">
            <w:pPr>
              <w:jc w:val="both"/>
            </w:pPr>
            <w:r>
              <w:t>pp</w:t>
            </w:r>
          </w:p>
        </w:tc>
        <w:tc>
          <w:tcPr>
            <w:tcW w:w="994" w:type="dxa"/>
            <w:shd w:val="clear" w:color="auto" w:fill="F7CAAC"/>
          </w:tcPr>
          <w:p w:rsidR="00016EFB" w:rsidRPr="0003498C" w:rsidRDefault="00016EFB" w:rsidP="0042498A">
            <w:pPr>
              <w:jc w:val="both"/>
              <w:rPr>
                <w:b/>
              </w:rPr>
            </w:pPr>
            <w:r w:rsidRPr="0003498C">
              <w:rPr>
                <w:b/>
              </w:rPr>
              <w:t>rozsah</w:t>
            </w:r>
          </w:p>
        </w:tc>
        <w:tc>
          <w:tcPr>
            <w:tcW w:w="709" w:type="dxa"/>
          </w:tcPr>
          <w:p w:rsidR="00016EFB" w:rsidRPr="0003498C" w:rsidRDefault="00016EFB" w:rsidP="0042498A">
            <w:pPr>
              <w:jc w:val="both"/>
            </w:pPr>
            <w:r>
              <w:t>40</w:t>
            </w:r>
          </w:p>
        </w:tc>
        <w:tc>
          <w:tcPr>
            <w:tcW w:w="709" w:type="dxa"/>
            <w:gridSpan w:val="2"/>
            <w:shd w:val="clear" w:color="auto" w:fill="F7CAAC"/>
          </w:tcPr>
          <w:p w:rsidR="00016EFB" w:rsidRPr="008033E1" w:rsidRDefault="00016EFB" w:rsidP="0042498A">
            <w:pPr>
              <w:jc w:val="both"/>
              <w:rPr>
                <w:b/>
                <w:sz w:val="18"/>
              </w:rPr>
            </w:pPr>
            <w:r w:rsidRPr="008033E1">
              <w:rPr>
                <w:b/>
                <w:sz w:val="18"/>
              </w:rPr>
              <w:t>do kdy</w:t>
            </w:r>
          </w:p>
        </w:tc>
        <w:tc>
          <w:tcPr>
            <w:tcW w:w="1387" w:type="dxa"/>
            <w:gridSpan w:val="2"/>
          </w:tcPr>
          <w:p w:rsidR="00016EFB" w:rsidRPr="0003498C" w:rsidRDefault="0074748F" w:rsidP="0042498A">
            <w:pPr>
              <w:jc w:val="both"/>
            </w:pPr>
            <w:ins w:id="433" w:author="Pavla Trefilová" w:date="2019-09-10T14:35:00Z">
              <w:r>
                <w:t>0</w:t>
              </w:r>
            </w:ins>
            <w:r w:rsidR="00016EFB">
              <w:t>8/20</w:t>
            </w:r>
            <w:ins w:id="434" w:author="Pavla Trefilová" w:date="2019-09-10T14:35:00Z">
              <w:r>
                <w:t>22</w:t>
              </w:r>
            </w:ins>
            <w:del w:id="435" w:author="Pavla Trefilová" w:date="2019-09-10T14:35:00Z">
              <w:r w:rsidR="00016EFB" w:rsidDel="0074748F">
                <w:delText>19</w:delText>
              </w:r>
            </w:del>
          </w:p>
        </w:tc>
      </w:tr>
      <w:tr w:rsidR="00016EFB" w:rsidRPr="0003498C" w:rsidTr="002C034A">
        <w:tc>
          <w:tcPr>
            <w:tcW w:w="6060" w:type="dxa"/>
            <w:gridSpan w:val="5"/>
            <w:shd w:val="clear" w:color="auto" w:fill="F7CAAC"/>
          </w:tcPr>
          <w:p w:rsidR="00016EFB" w:rsidRPr="0003498C" w:rsidRDefault="00016EFB" w:rsidP="0042498A">
            <w:pPr>
              <w:jc w:val="both"/>
            </w:pPr>
            <w:r w:rsidRPr="0003498C">
              <w:rPr>
                <w:b/>
              </w:rPr>
              <w:t>Další současná působení jako akademický pracovník na jiných VŠ</w:t>
            </w:r>
          </w:p>
        </w:tc>
        <w:tc>
          <w:tcPr>
            <w:tcW w:w="1703" w:type="dxa"/>
            <w:gridSpan w:val="2"/>
            <w:shd w:val="clear" w:color="auto" w:fill="F7CAAC"/>
          </w:tcPr>
          <w:p w:rsidR="00016EFB" w:rsidRPr="0003498C" w:rsidRDefault="00016EFB" w:rsidP="0042498A">
            <w:pPr>
              <w:jc w:val="both"/>
              <w:rPr>
                <w:b/>
              </w:rPr>
            </w:pPr>
            <w:r w:rsidRPr="0003498C">
              <w:rPr>
                <w:b/>
              </w:rPr>
              <w:t>typ prac. vztahu</w:t>
            </w:r>
          </w:p>
        </w:tc>
        <w:tc>
          <w:tcPr>
            <w:tcW w:w="2096" w:type="dxa"/>
            <w:gridSpan w:val="4"/>
            <w:shd w:val="clear" w:color="auto" w:fill="F7CAAC"/>
          </w:tcPr>
          <w:p w:rsidR="00016EFB" w:rsidRPr="0003498C" w:rsidRDefault="00016EFB" w:rsidP="0042498A">
            <w:pPr>
              <w:jc w:val="both"/>
              <w:rPr>
                <w:b/>
              </w:rPr>
            </w:pPr>
            <w:r w:rsidRPr="0003498C">
              <w:rPr>
                <w:b/>
              </w:rPr>
              <w:t>rozsah</w:t>
            </w:r>
          </w:p>
        </w:tc>
      </w:tr>
      <w:tr w:rsidR="00016EFB" w:rsidRPr="0003498C" w:rsidTr="002C034A">
        <w:tc>
          <w:tcPr>
            <w:tcW w:w="6060" w:type="dxa"/>
            <w:gridSpan w:val="5"/>
          </w:tcPr>
          <w:p w:rsidR="00016EFB" w:rsidRPr="0003498C" w:rsidRDefault="00016EFB" w:rsidP="0042498A">
            <w:pPr>
              <w:jc w:val="both"/>
            </w:pPr>
          </w:p>
        </w:tc>
        <w:tc>
          <w:tcPr>
            <w:tcW w:w="1703" w:type="dxa"/>
            <w:gridSpan w:val="2"/>
          </w:tcPr>
          <w:p w:rsidR="00016EFB" w:rsidRPr="0003498C" w:rsidRDefault="00016EFB" w:rsidP="0042498A">
            <w:pPr>
              <w:jc w:val="both"/>
            </w:pPr>
          </w:p>
        </w:tc>
        <w:tc>
          <w:tcPr>
            <w:tcW w:w="2096" w:type="dxa"/>
            <w:gridSpan w:val="4"/>
          </w:tcPr>
          <w:p w:rsidR="00016EFB" w:rsidRPr="0003498C" w:rsidRDefault="00016EFB" w:rsidP="0042498A">
            <w:pPr>
              <w:jc w:val="both"/>
            </w:pPr>
          </w:p>
        </w:tc>
      </w:tr>
      <w:tr w:rsidR="00016EFB" w:rsidRPr="0003498C" w:rsidTr="002C034A">
        <w:tc>
          <w:tcPr>
            <w:tcW w:w="6060" w:type="dxa"/>
            <w:gridSpan w:val="5"/>
          </w:tcPr>
          <w:p w:rsidR="00016EFB" w:rsidRPr="0003498C" w:rsidRDefault="00016EFB" w:rsidP="0042498A">
            <w:pPr>
              <w:jc w:val="both"/>
            </w:pPr>
          </w:p>
        </w:tc>
        <w:tc>
          <w:tcPr>
            <w:tcW w:w="1703" w:type="dxa"/>
            <w:gridSpan w:val="2"/>
          </w:tcPr>
          <w:p w:rsidR="00016EFB" w:rsidRPr="0003498C" w:rsidRDefault="00016EFB" w:rsidP="0042498A">
            <w:pPr>
              <w:jc w:val="both"/>
            </w:pPr>
          </w:p>
        </w:tc>
        <w:tc>
          <w:tcPr>
            <w:tcW w:w="2096" w:type="dxa"/>
            <w:gridSpan w:val="4"/>
          </w:tcPr>
          <w:p w:rsidR="00016EFB" w:rsidRPr="0003498C" w:rsidRDefault="00016EFB" w:rsidP="0042498A">
            <w:pPr>
              <w:jc w:val="both"/>
            </w:pPr>
          </w:p>
        </w:tc>
      </w:tr>
      <w:tr w:rsidR="00016EFB" w:rsidRPr="0003498C" w:rsidTr="002C034A">
        <w:tc>
          <w:tcPr>
            <w:tcW w:w="9859" w:type="dxa"/>
            <w:gridSpan w:val="11"/>
            <w:shd w:val="clear" w:color="auto" w:fill="F7CAAC"/>
          </w:tcPr>
          <w:p w:rsidR="00016EFB" w:rsidRPr="0003498C" w:rsidRDefault="00016EFB" w:rsidP="0042498A">
            <w:pPr>
              <w:jc w:val="both"/>
            </w:pPr>
            <w:r w:rsidRPr="0003498C">
              <w:rPr>
                <w:b/>
              </w:rPr>
              <w:t>Předměty příslušného studijního programu a způsob zapojení do jejich výuky, příp. další zapojení do uskutečňování studijního programu</w:t>
            </w:r>
          </w:p>
        </w:tc>
      </w:tr>
      <w:tr w:rsidR="00016EFB" w:rsidRPr="0003498C" w:rsidTr="002C034A">
        <w:trPr>
          <w:trHeight w:val="324"/>
        </w:trPr>
        <w:tc>
          <w:tcPr>
            <w:tcW w:w="9859" w:type="dxa"/>
            <w:gridSpan w:val="11"/>
            <w:tcBorders>
              <w:top w:val="nil"/>
            </w:tcBorders>
          </w:tcPr>
          <w:p w:rsidR="00016EFB" w:rsidRDefault="00016EFB" w:rsidP="0042498A">
            <w:pPr>
              <w:jc w:val="both"/>
            </w:pPr>
            <w:r>
              <w:t>Marketing Applicat</w:t>
            </w:r>
            <w:r w:rsidR="002C034A">
              <w:t xml:space="preserve">ions – </w:t>
            </w:r>
            <w:r w:rsidR="00313386">
              <w:t xml:space="preserve">garant, </w:t>
            </w:r>
            <w:r w:rsidR="002C034A">
              <w:t>předná</w:t>
            </w:r>
            <w:r w:rsidR="00313386">
              <w:t>šející</w:t>
            </w:r>
            <w:r w:rsidR="002C034A">
              <w:t xml:space="preserve"> (</w:t>
            </w:r>
            <w:r w:rsidR="00313386">
              <w:t>6</w:t>
            </w:r>
            <w:r w:rsidR="002C034A">
              <w:t>0%)</w:t>
            </w:r>
          </w:p>
          <w:p w:rsidR="00016EFB" w:rsidRDefault="00016EFB" w:rsidP="0042498A">
            <w:pPr>
              <w:jc w:val="both"/>
            </w:pPr>
            <w:r>
              <w:t>Brand Manag</w:t>
            </w:r>
            <w:r w:rsidR="002C034A">
              <w:t xml:space="preserve">ement – </w:t>
            </w:r>
            <w:r w:rsidR="00313386">
              <w:t>přednášející</w:t>
            </w:r>
            <w:r w:rsidR="002C034A">
              <w:t xml:space="preserve"> (40%)</w:t>
            </w:r>
          </w:p>
          <w:p w:rsidR="0036449C" w:rsidRDefault="00016EFB" w:rsidP="0042498A">
            <w:pPr>
              <w:jc w:val="both"/>
            </w:pPr>
            <w:r>
              <w:t>Applied Marketing Resea</w:t>
            </w:r>
            <w:r w:rsidR="002C034A">
              <w:t xml:space="preserve">rch – </w:t>
            </w:r>
            <w:r w:rsidR="00313386">
              <w:t>přednášející</w:t>
            </w:r>
            <w:r w:rsidR="002C034A">
              <w:t xml:space="preserve"> (40%)</w:t>
            </w:r>
          </w:p>
          <w:p w:rsidR="00313386" w:rsidRDefault="00313386" w:rsidP="0042498A">
            <w:pPr>
              <w:jc w:val="both"/>
            </w:pPr>
            <w:r>
              <w:t>Digital Marketing – přednášející (40%)</w:t>
            </w:r>
          </w:p>
          <w:p w:rsidR="00E0603D" w:rsidRPr="0003498C" w:rsidRDefault="00E0603D" w:rsidP="0042498A">
            <w:pPr>
              <w:jc w:val="both"/>
            </w:pPr>
            <w:r w:rsidRPr="00E0603D">
              <w:rPr>
                <w:lang w:val="en-GB"/>
              </w:rPr>
              <w:t>Cross Cultural Management</w:t>
            </w:r>
            <w:r>
              <w:rPr>
                <w:lang w:val="en-GB"/>
              </w:rPr>
              <w:t xml:space="preserve"> – přednášející (80%)</w:t>
            </w:r>
          </w:p>
        </w:tc>
      </w:tr>
      <w:tr w:rsidR="00016EFB" w:rsidRPr="0003498C" w:rsidTr="002C034A">
        <w:tc>
          <w:tcPr>
            <w:tcW w:w="9859" w:type="dxa"/>
            <w:gridSpan w:val="11"/>
            <w:shd w:val="clear" w:color="auto" w:fill="F7CAAC"/>
          </w:tcPr>
          <w:p w:rsidR="00016EFB" w:rsidRPr="0003498C" w:rsidRDefault="00016EFB" w:rsidP="0042498A">
            <w:pPr>
              <w:jc w:val="both"/>
            </w:pPr>
            <w:r w:rsidRPr="0003498C">
              <w:rPr>
                <w:b/>
              </w:rPr>
              <w:t xml:space="preserve">Údaje o vzdělání na VŠ </w:t>
            </w:r>
          </w:p>
        </w:tc>
      </w:tr>
      <w:tr w:rsidR="00016EFB" w:rsidRPr="0003498C" w:rsidTr="00313386">
        <w:trPr>
          <w:trHeight w:val="653"/>
        </w:trPr>
        <w:tc>
          <w:tcPr>
            <w:tcW w:w="9859" w:type="dxa"/>
            <w:gridSpan w:val="11"/>
          </w:tcPr>
          <w:p w:rsidR="00016EFB" w:rsidRPr="008033E1" w:rsidRDefault="00016EFB" w:rsidP="0042498A">
            <w:pPr>
              <w:tabs>
                <w:tab w:val="left" w:pos="1418"/>
              </w:tabs>
              <w:autoSpaceDE w:val="0"/>
              <w:autoSpaceDN w:val="0"/>
              <w:adjustRightInd w:val="0"/>
              <w:ind w:left="1416" w:hanging="1416"/>
              <w:rPr>
                <w:color w:val="000000"/>
                <w:szCs w:val="24"/>
              </w:rPr>
            </w:pPr>
            <w:r w:rsidRPr="008033E1">
              <w:rPr>
                <w:b/>
                <w:bCs/>
                <w:color w:val="000000"/>
                <w:szCs w:val="24"/>
              </w:rPr>
              <w:t>20</w:t>
            </w:r>
            <w:r>
              <w:rPr>
                <w:b/>
                <w:bCs/>
                <w:color w:val="000000"/>
                <w:szCs w:val="24"/>
              </w:rPr>
              <w:t>15</w:t>
            </w:r>
            <w:r w:rsidRPr="008033E1">
              <w:rPr>
                <w:b/>
                <w:bCs/>
                <w:color w:val="000000"/>
                <w:szCs w:val="24"/>
              </w:rPr>
              <w:t xml:space="preserve"> – 20</w:t>
            </w:r>
            <w:r>
              <w:rPr>
                <w:b/>
                <w:bCs/>
                <w:color w:val="000000"/>
                <w:szCs w:val="24"/>
              </w:rPr>
              <w:t>19</w:t>
            </w:r>
            <w:r w:rsidRPr="008033E1">
              <w:rPr>
                <w:b/>
                <w:bCs/>
                <w:color w:val="000000"/>
                <w:szCs w:val="24"/>
              </w:rPr>
              <w:t xml:space="preserve">: </w:t>
            </w:r>
            <w:r w:rsidRPr="008033E1">
              <w:rPr>
                <w:color w:val="000000"/>
                <w:szCs w:val="24"/>
              </w:rPr>
              <w:t>UTB ve Zlíně, Fakulta managementu a ekonomiky, obor Ekonomika a management (</w:t>
            </w:r>
            <w:r w:rsidRPr="008033E1">
              <w:rPr>
                <w:b/>
                <w:color w:val="000000"/>
                <w:szCs w:val="24"/>
              </w:rPr>
              <w:t>Ph.D.</w:t>
            </w:r>
            <w:r w:rsidRPr="008033E1">
              <w:rPr>
                <w:color w:val="000000"/>
                <w:szCs w:val="24"/>
              </w:rPr>
              <w:t>)</w:t>
            </w:r>
          </w:p>
          <w:p w:rsidR="00016EFB" w:rsidRPr="00E750A1" w:rsidRDefault="00016EFB" w:rsidP="0042498A">
            <w:pPr>
              <w:ind w:left="1456" w:hanging="1456"/>
              <w:jc w:val="both"/>
            </w:pPr>
            <w:r>
              <w:rPr>
                <w:b/>
                <w:bCs/>
                <w:color w:val="000000"/>
                <w:szCs w:val="24"/>
              </w:rPr>
              <w:t>2014</w:t>
            </w:r>
            <w:r w:rsidRPr="008033E1">
              <w:rPr>
                <w:b/>
                <w:bCs/>
                <w:color w:val="000000"/>
                <w:szCs w:val="24"/>
              </w:rPr>
              <w:t xml:space="preserve"> – 20</w:t>
            </w:r>
            <w:r>
              <w:rPr>
                <w:b/>
                <w:bCs/>
                <w:color w:val="000000"/>
                <w:szCs w:val="24"/>
              </w:rPr>
              <w:t>15</w:t>
            </w:r>
            <w:r w:rsidRPr="008033E1">
              <w:rPr>
                <w:b/>
                <w:bCs/>
                <w:color w:val="000000"/>
                <w:szCs w:val="24"/>
              </w:rPr>
              <w:t xml:space="preserve">: </w:t>
            </w:r>
            <w:r w:rsidRPr="008033E1">
              <w:rPr>
                <w:color w:val="000000"/>
                <w:szCs w:val="24"/>
              </w:rPr>
              <w:t xml:space="preserve">UTB ve Zlíně, Fakulta managementu a ekonomiky, obor </w:t>
            </w:r>
            <w:r>
              <w:rPr>
                <w:color w:val="000000"/>
                <w:szCs w:val="24"/>
              </w:rPr>
              <w:t>Management a marketing</w:t>
            </w:r>
            <w:r w:rsidRPr="008033E1">
              <w:rPr>
                <w:color w:val="000000"/>
                <w:szCs w:val="24"/>
              </w:rPr>
              <w:t xml:space="preserve"> (</w:t>
            </w:r>
            <w:r w:rsidRPr="008033E1">
              <w:rPr>
                <w:b/>
                <w:color w:val="000000"/>
                <w:szCs w:val="24"/>
              </w:rPr>
              <w:t>Ing.</w:t>
            </w:r>
            <w:r w:rsidRPr="008033E1">
              <w:rPr>
                <w:color w:val="000000"/>
                <w:szCs w:val="24"/>
              </w:rPr>
              <w:t>)</w:t>
            </w:r>
          </w:p>
        </w:tc>
      </w:tr>
      <w:tr w:rsidR="00016EFB" w:rsidRPr="0003498C" w:rsidTr="002C034A">
        <w:tc>
          <w:tcPr>
            <w:tcW w:w="9859" w:type="dxa"/>
            <w:gridSpan w:val="11"/>
            <w:shd w:val="clear" w:color="auto" w:fill="F7CAAC"/>
          </w:tcPr>
          <w:p w:rsidR="00016EFB" w:rsidRPr="0003498C" w:rsidRDefault="00016EFB" w:rsidP="0042498A">
            <w:pPr>
              <w:jc w:val="both"/>
              <w:rPr>
                <w:b/>
              </w:rPr>
            </w:pPr>
            <w:r w:rsidRPr="0003498C">
              <w:rPr>
                <w:b/>
              </w:rPr>
              <w:t>Údaje o odborném působení od absolvování VŠ</w:t>
            </w:r>
          </w:p>
        </w:tc>
      </w:tr>
      <w:tr w:rsidR="00016EFB" w:rsidRPr="0003498C" w:rsidTr="002C034A">
        <w:trPr>
          <w:trHeight w:val="605"/>
        </w:trPr>
        <w:tc>
          <w:tcPr>
            <w:tcW w:w="9859" w:type="dxa"/>
            <w:gridSpan w:val="11"/>
          </w:tcPr>
          <w:p w:rsidR="00016EFB" w:rsidRPr="0004111E" w:rsidRDefault="00016EFB" w:rsidP="0042498A">
            <w:pPr>
              <w:ind w:left="1456" w:hanging="1456"/>
              <w:jc w:val="both"/>
              <w:rPr>
                <w:color w:val="000000"/>
                <w:szCs w:val="24"/>
              </w:rPr>
            </w:pPr>
            <w:r w:rsidRPr="0017457F">
              <w:rPr>
                <w:b/>
                <w:color w:val="000000"/>
                <w:szCs w:val="24"/>
              </w:rPr>
              <w:t>09/2009 – 10/2011:</w:t>
            </w:r>
            <w:r w:rsidRPr="0004111E">
              <w:rPr>
                <w:color w:val="000000"/>
                <w:szCs w:val="24"/>
              </w:rPr>
              <w:t xml:space="preserve"> </w:t>
            </w:r>
            <w:r>
              <w:rPr>
                <w:color w:val="000000"/>
                <w:szCs w:val="24"/>
              </w:rPr>
              <w:t>National sevice person: Komfo Anokye Teaching Hospital, Kumasi - Ghana</w:t>
            </w:r>
          </w:p>
          <w:p w:rsidR="00016EFB" w:rsidRPr="0004111E" w:rsidRDefault="00016EFB" w:rsidP="0042498A">
            <w:pPr>
              <w:ind w:left="1456" w:hanging="1456"/>
              <w:jc w:val="both"/>
              <w:rPr>
                <w:color w:val="000000"/>
                <w:szCs w:val="24"/>
              </w:rPr>
            </w:pPr>
            <w:r w:rsidRPr="0017457F">
              <w:rPr>
                <w:b/>
                <w:color w:val="000000"/>
                <w:szCs w:val="24"/>
              </w:rPr>
              <w:t>11/2011 – 12/2013:</w:t>
            </w:r>
            <w:r w:rsidRPr="0004111E">
              <w:rPr>
                <w:color w:val="000000"/>
                <w:szCs w:val="24"/>
              </w:rPr>
              <w:t xml:space="preserve"> </w:t>
            </w:r>
            <w:r>
              <w:rPr>
                <w:color w:val="000000"/>
                <w:szCs w:val="24"/>
              </w:rPr>
              <w:t>Senior Administrative Assistant, University of Cape Coast, Cape Coast - Ghana</w:t>
            </w:r>
          </w:p>
          <w:p w:rsidR="00016EFB" w:rsidRDefault="00016EFB" w:rsidP="0042498A">
            <w:pPr>
              <w:ind w:left="1456" w:hanging="1456"/>
              <w:jc w:val="both"/>
              <w:rPr>
                <w:color w:val="000000"/>
                <w:szCs w:val="24"/>
              </w:rPr>
            </w:pPr>
            <w:r w:rsidRPr="0017457F">
              <w:rPr>
                <w:b/>
                <w:color w:val="000000"/>
                <w:szCs w:val="24"/>
              </w:rPr>
              <w:t>9/2015 – 6/2016:</w:t>
            </w:r>
            <w:r>
              <w:rPr>
                <w:color w:val="000000"/>
                <w:szCs w:val="24"/>
              </w:rPr>
              <w:t xml:space="preserve"> English language teacher – Zelenka Company Limited</w:t>
            </w:r>
          </w:p>
          <w:p w:rsidR="00016EFB" w:rsidRPr="0003498C" w:rsidRDefault="00016EFB" w:rsidP="002C034A">
            <w:pPr>
              <w:ind w:left="1456" w:hanging="1456"/>
              <w:jc w:val="both"/>
            </w:pPr>
            <w:r w:rsidRPr="0017457F">
              <w:rPr>
                <w:b/>
                <w:color w:val="000000"/>
                <w:szCs w:val="24"/>
              </w:rPr>
              <w:t xml:space="preserve">09/2015 – dosud: </w:t>
            </w:r>
            <w:r w:rsidRPr="0017457F">
              <w:rPr>
                <w:color w:val="000000"/>
                <w:szCs w:val="24"/>
              </w:rPr>
              <w:t>UTB ve Zlíně, Fakulta managementu a ekonomiky, akademický pracovník</w:t>
            </w:r>
            <w:r>
              <w:rPr>
                <w:color w:val="000000"/>
                <w:szCs w:val="24"/>
              </w:rPr>
              <w:t xml:space="preserve"> </w:t>
            </w:r>
          </w:p>
        </w:tc>
      </w:tr>
      <w:tr w:rsidR="00016EFB" w:rsidRPr="0003498C" w:rsidTr="002C034A">
        <w:trPr>
          <w:trHeight w:val="250"/>
        </w:trPr>
        <w:tc>
          <w:tcPr>
            <w:tcW w:w="9859" w:type="dxa"/>
            <w:gridSpan w:val="11"/>
            <w:shd w:val="clear" w:color="auto" w:fill="F7CAAC"/>
          </w:tcPr>
          <w:p w:rsidR="00016EFB" w:rsidRPr="0003498C" w:rsidRDefault="00016EFB" w:rsidP="0042498A">
            <w:pPr>
              <w:jc w:val="both"/>
            </w:pPr>
            <w:r w:rsidRPr="0003498C">
              <w:rPr>
                <w:b/>
              </w:rPr>
              <w:t>Zkušenosti s vedením kvalifikačních a rigorózních prací</w:t>
            </w:r>
          </w:p>
        </w:tc>
      </w:tr>
      <w:tr w:rsidR="00016EFB" w:rsidRPr="0003498C" w:rsidTr="002C034A">
        <w:trPr>
          <w:trHeight w:val="420"/>
        </w:trPr>
        <w:tc>
          <w:tcPr>
            <w:tcW w:w="9859" w:type="dxa"/>
            <w:gridSpan w:val="11"/>
          </w:tcPr>
          <w:p w:rsidR="00016EFB" w:rsidRPr="0003498C" w:rsidRDefault="00016EFB" w:rsidP="0042498A">
            <w:pPr>
              <w:jc w:val="both"/>
            </w:pPr>
            <w:r>
              <w:t xml:space="preserve"> </w:t>
            </w:r>
          </w:p>
        </w:tc>
      </w:tr>
      <w:tr w:rsidR="00016EFB" w:rsidRPr="0003498C" w:rsidTr="002C034A">
        <w:trPr>
          <w:cantSplit/>
        </w:trPr>
        <w:tc>
          <w:tcPr>
            <w:tcW w:w="3347" w:type="dxa"/>
            <w:gridSpan w:val="2"/>
            <w:tcBorders>
              <w:top w:val="single" w:sz="12" w:space="0" w:color="auto"/>
            </w:tcBorders>
            <w:shd w:val="clear" w:color="auto" w:fill="F7CAAC"/>
          </w:tcPr>
          <w:p w:rsidR="00016EFB" w:rsidRPr="0003498C" w:rsidRDefault="00016EFB" w:rsidP="0042498A">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016EFB" w:rsidRPr="0003498C" w:rsidRDefault="00016EFB" w:rsidP="0042498A">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016EFB" w:rsidRPr="0003498C" w:rsidRDefault="00016EFB" w:rsidP="0042498A">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016EFB" w:rsidRPr="0003498C" w:rsidRDefault="00016EFB" w:rsidP="0042498A">
            <w:pPr>
              <w:jc w:val="both"/>
              <w:rPr>
                <w:b/>
              </w:rPr>
            </w:pPr>
            <w:r w:rsidRPr="0003498C">
              <w:rPr>
                <w:b/>
              </w:rPr>
              <w:t>Ohlasy publikací</w:t>
            </w:r>
          </w:p>
        </w:tc>
      </w:tr>
      <w:tr w:rsidR="00016EFB" w:rsidRPr="0003498C" w:rsidTr="002C034A">
        <w:trPr>
          <w:cantSplit/>
        </w:trPr>
        <w:tc>
          <w:tcPr>
            <w:tcW w:w="3347" w:type="dxa"/>
            <w:gridSpan w:val="2"/>
          </w:tcPr>
          <w:p w:rsidR="00016EFB" w:rsidRPr="0003498C" w:rsidRDefault="00016EFB" w:rsidP="0042498A">
            <w:pPr>
              <w:jc w:val="both"/>
            </w:pPr>
          </w:p>
        </w:tc>
        <w:tc>
          <w:tcPr>
            <w:tcW w:w="2245" w:type="dxa"/>
            <w:gridSpan w:val="2"/>
          </w:tcPr>
          <w:p w:rsidR="00016EFB" w:rsidRPr="0003498C" w:rsidRDefault="00016EFB" w:rsidP="0042498A">
            <w:pPr>
              <w:jc w:val="both"/>
            </w:pPr>
          </w:p>
        </w:tc>
        <w:tc>
          <w:tcPr>
            <w:tcW w:w="2248" w:type="dxa"/>
            <w:gridSpan w:val="4"/>
            <w:tcBorders>
              <w:right w:val="single" w:sz="12" w:space="0" w:color="auto"/>
            </w:tcBorders>
          </w:tcPr>
          <w:p w:rsidR="00016EFB" w:rsidRPr="0003498C" w:rsidRDefault="00016EFB" w:rsidP="0042498A">
            <w:pPr>
              <w:jc w:val="both"/>
            </w:pPr>
          </w:p>
        </w:tc>
        <w:tc>
          <w:tcPr>
            <w:tcW w:w="632" w:type="dxa"/>
            <w:tcBorders>
              <w:left w:val="single" w:sz="12" w:space="0" w:color="auto"/>
            </w:tcBorders>
            <w:shd w:val="clear" w:color="auto" w:fill="F7CAAC"/>
          </w:tcPr>
          <w:p w:rsidR="00016EFB" w:rsidRPr="0003498C" w:rsidRDefault="00016EFB" w:rsidP="0042498A">
            <w:pPr>
              <w:jc w:val="both"/>
            </w:pPr>
            <w:r w:rsidRPr="0003498C">
              <w:rPr>
                <w:b/>
              </w:rPr>
              <w:t>WOS</w:t>
            </w:r>
          </w:p>
        </w:tc>
        <w:tc>
          <w:tcPr>
            <w:tcW w:w="693" w:type="dxa"/>
            <w:shd w:val="clear" w:color="auto" w:fill="F7CAAC"/>
          </w:tcPr>
          <w:p w:rsidR="00016EFB" w:rsidRPr="0003498C" w:rsidRDefault="00016EFB" w:rsidP="0042498A">
            <w:pPr>
              <w:jc w:val="both"/>
              <w:rPr>
                <w:sz w:val="18"/>
              </w:rPr>
            </w:pPr>
            <w:r w:rsidRPr="0003498C">
              <w:rPr>
                <w:b/>
                <w:sz w:val="18"/>
              </w:rPr>
              <w:t>Scopus</w:t>
            </w:r>
          </w:p>
        </w:tc>
        <w:tc>
          <w:tcPr>
            <w:tcW w:w="694" w:type="dxa"/>
            <w:shd w:val="clear" w:color="auto" w:fill="F7CAAC"/>
          </w:tcPr>
          <w:p w:rsidR="00016EFB" w:rsidRPr="0003498C" w:rsidRDefault="00016EFB" w:rsidP="0042498A">
            <w:pPr>
              <w:jc w:val="both"/>
            </w:pPr>
            <w:r w:rsidRPr="0003498C">
              <w:rPr>
                <w:b/>
                <w:sz w:val="18"/>
              </w:rPr>
              <w:t>ostatní</w:t>
            </w:r>
          </w:p>
        </w:tc>
      </w:tr>
      <w:tr w:rsidR="00016EFB" w:rsidRPr="0003498C" w:rsidTr="002C034A">
        <w:trPr>
          <w:cantSplit/>
          <w:trHeight w:val="70"/>
        </w:trPr>
        <w:tc>
          <w:tcPr>
            <w:tcW w:w="3347" w:type="dxa"/>
            <w:gridSpan w:val="2"/>
            <w:shd w:val="clear" w:color="auto" w:fill="F7CAAC"/>
          </w:tcPr>
          <w:p w:rsidR="00016EFB" w:rsidRPr="0003498C" w:rsidRDefault="00016EFB" w:rsidP="0042498A">
            <w:pPr>
              <w:jc w:val="both"/>
            </w:pPr>
            <w:r w:rsidRPr="0003498C">
              <w:rPr>
                <w:b/>
              </w:rPr>
              <w:t>Obor jmenovacího řízení</w:t>
            </w:r>
          </w:p>
        </w:tc>
        <w:tc>
          <w:tcPr>
            <w:tcW w:w="2245" w:type="dxa"/>
            <w:gridSpan w:val="2"/>
            <w:shd w:val="clear" w:color="auto" w:fill="F7CAAC"/>
          </w:tcPr>
          <w:p w:rsidR="00016EFB" w:rsidRPr="0003498C" w:rsidRDefault="00016EFB" w:rsidP="0042498A">
            <w:pPr>
              <w:jc w:val="both"/>
            </w:pPr>
            <w:r w:rsidRPr="0003498C">
              <w:rPr>
                <w:b/>
              </w:rPr>
              <w:t>Rok udělení hodnosti</w:t>
            </w:r>
          </w:p>
        </w:tc>
        <w:tc>
          <w:tcPr>
            <w:tcW w:w="2248" w:type="dxa"/>
            <w:gridSpan w:val="4"/>
            <w:tcBorders>
              <w:right w:val="single" w:sz="12" w:space="0" w:color="auto"/>
            </w:tcBorders>
            <w:shd w:val="clear" w:color="auto" w:fill="F7CAAC"/>
          </w:tcPr>
          <w:p w:rsidR="00016EFB" w:rsidRPr="0003498C" w:rsidRDefault="00016EFB" w:rsidP="0042498A">
            <w:pPr>
              <w:jc w:val="both"/>
            </w:pPr>
            <w:r w:rsidRPr="0003498C">
              <w:rPr>
                <w:b/>
              </w:rPr>
              <w:t>Řízení konáno na VŠ</w:t>
            </w:r>
          </w:p>
        </w:tc>
        <w:tc>
          <w:tcPr>
            <w:tcW w:w="632" w:type="dxa"/>
            <w:vMerge w:val="restart"/>
            <w:tcBorders>
              <w:left w:val="single" w:sz="12" w:space="0" w:color="auto"/>
            </w:tcBorders>
          </w:tcPr>
          <w:p w:rsidR="00016EFB" w:rsidRPr="0003498C" w:rsidRDefault="00016EFB" w:rsidP="0042498A">
            <w:pPr>
              <w:jc w:val="both"/>
              <w:rPr>
                <w:b/>
              </w:rPr>
            </w:pPr>
            <w:r>
              <w:rPr>
                <w:b/>
              </w:rPr>
              <w:t>1</w:t>
            </w:r>
          </w:p>
        </w:tc>
        <w:tc>
          <w:tcPr>
            <w:tcW w:w="693" w:type="dxa"/>
            <w:vMerge w:val="restart"/>
          </w:tcPr>
          <w:p w:rsidR="00016EFB" w:rsidRPr="0003498C" w:rsidRDefault="00016EFB" w:rsidP="0042498A">
            <w:pPr>
              <w:jc w:val="both"/>
              <w:rPr>
                <w:b/>
              </w:rPr>
            </w:pPr>
            <w:r>
              <w:rPr>
                <w:b/>
              </w:rPr>
              <w:t>4</w:t>
            </w:r>
          </w:p>
        </w:tc>
        <w:tc>
          <w:tcPr>
            <w:tcW w:w="694" w:type="dxa"/>
            <w:vMerge w:val="restart"/>
          </w:tcPr>
          <w:p w:rsidR="00016EFB" w:rsidRPr="0003498C" w:rsidRDefault="00016EFB" w:rsidP="0042498A">
            <w:pPr>
              <w:jc w:val="both"/>
              <w:rPr>
                <w:b/>
              </w:rPr>
            </w:pPr>
          </w:p>
        </w:tc>
      </w:tr>
      <w:tr w:rsidR="00016EFB" w:rsidRPr="0003498C" w:rsidTr="002C034A">
        <w:trPr>
          <w:trHeight w:val="205"/>
        </w:trPr>
        <w:tc>
          <w:tcPr>
            <w:tcW w:w="3347" w:type="dxa"/>
            <w:gridSpan w:val="2"/>
          </w:tcPr>
          <w:p w:rsidR="00016EFB" w:rsidRPr="0003498C" w:rsidRDefault="00016EFB" w:rsidP="0042498A">
            <w:pPr>
              <w:jc w:val="both"/>
            </w:pPr>
          </w:p>
        </w:tc>
        <w:tc>
          <w:tcPr>
            <w:tcW w:w="2245" w:type="dxa"/>
            <w:gridSpan w:val="2"/>
          </w:tcPr>
          <w:p w:rsidR="00016EFB" w:rsidRPr="0003498C" w:rsidRDefault="00016EFB" w:rsidP="0042498A">
            <w:pPr>
              <w:jc w:val="both"/>
            </w:pPr>
          </w:p>
        </w:tc>
        <w:tc>
          <w:tcPr>
            <w:tcW w:w="2248" w:type="dxa"/>
            <w:gridSpan w:val="4"/>
            <w:tcBorders>
              <w:right w:val="single" w:sz="12" w:space="0" w:color="auto"/>
            </w:tcBorders>
          </w:tcPr>
          <w:p w:rsidR="00016EFB" w:rsidRPr="0003498C" w:rsidRDefault="00016EFB" w:rsidP="0042498A">
            <w:pPr>
              <w:jc w:val="both"/>
            </w:pPr>
          </w:p>
        </w:tc>
        <w:tc>
          <w:tcPr>
            <w:tcW w:w="632" w:type="dxa"/>
            <w:vMerge/>
            <w:tcBorders>
              <w:left w:val="single" w:sz="12" w:space="0" w:color="auto"/>
            </w:tcBorders>
            <w:vAlign w:val="center"/>
          </w:tcPr>
          <w:p w:rsidR="00016EFB" w:rsidRPr="0003498C" w:rsidRDefault="00016EFB" w:rsidP="0042498A">
            <w:pPr>
              <w:rPr>
                <w:b/>
              </w:rPr>
            </w:pPr>
          </w:p>
        </w:tc>
        <w:tc>
          <w:tcPr>
            <w:tcW w:w="693" w:type="dxa"/>
            <w:vMerge/>
            <w:vAlign w:val="center"/>
          </w:tcPr>
          <w:p w:rsidR="00016EFB" w:rsidRPr="0003498C" w:rsidRDefault="00016EFB" w:rsidP="0042498A">
            <w:pPr>
              <w:rPr>
                <w:b/>
              </w:rPr>
            </w:pPr>
          </w:p>
        </w:tc>
        <w:tc>
          <w:tcPr>
            <w:tcW w:w="694" w:type="dxa"/>
            <w:vMerge/>
            <w:vAlign w:val="center"/>
          </w:tcPr>
          <w:p w:rsidR="00016EFB" w:rsidRPr="0003498C" w:rsidRDefault="00016EFB" w:rsidP="0042498A">
            <w:pPr>
              <w:rPr>
                <w:b/>
              </w:rPr>
            </w:pPr>
          </w:p>
        </w:tc>
      </w:tr>
      <w:tr w:rsidR="00016EFB" w:rsidRPr="0003498C" w:rsidTr="002C034A">
        <w:tc>
          <w:tcPr>
            <w:tcW w:w="9859" w:type="dxa"/>
            <w:gridSpan w:val="11"/>
            <w:shd w:val="clear" w:color="auto" w:fill="F7CAAC"/>
          </w:tcPr>
          <w:p w:rsidR="00016EFB" w:rsidRPr="0003498C" w:rsidRDefault="00016EFB" w:rsidP="0042498A">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016EFB" w:rsidRPr="0003498C" w:rsidTr="002C034A">
        <w:trPr>
          <w:trHeight w:val="3508"/>
        </w:trPr>
        <w:tc>
          <w:tcPr>
            <w:tcW w:w="9859" w:type="dxa"/>
            <w:gridSpan w:val="11"/>
          </w:tcPr>
          <w:p w:rsidR="00016EFB" w:rsidRPr="0017457F" w:rsidRDefault="00016EFB" w:rsidP="002C034A">
            <w:pPr>
              <w:jc w:val="both"/>
            </w:pPr>
            <w:r w:rsidRPr="0017457F">
              <w:t>KWARTENG, M</w:t>
            </w:r>
            <w:r w:rsidR="002C034A">
              <w:t>.</w:t>
            </w:r>
            <w:r w:rsidRPr="0017457F">
              <w:t xml:space="preserve"> A</w:t>
            </w:r>
            <w:r w:rsidR="002C034A">
              <w:t>.</w:t>
            </w:r>
            <w:r w:rsidRPr="0017457F">
              <w:t>, PIL</w:t>
            </w:r>
            <w:r>
              <w:t>Í</w:t>
            </w:r>
            <w:r w:rsidRPr="0017457F">
              <w:t>K</w:t>
            </w:r>
            <w:r w:rsidR="002C034A">
              <w:t>, M.,</w:t>
            </w:r>
            <w:r w:rsidRPr="0017457F">
              <w:t xml:space="preserve"> JURICKOVA</w:t>
            </w:r>
            <w:r w:rsidR="002C034A">
              <w:t>, E</w:t>
            </w:r>
            <w:r w:rsidRPr="0017457F">
              <w:t xml:space="preserve">. Mining Interest In Online Shoppers’ Data: An Association Rule Mining Approach. </w:t>
            </w:r>
            <w:r w:rsidRPr="0017457F">
              <w:rPr>
                <w:i/>
              </w:rPr>
              <w:t>Acta Polytechnica Hungarica.</w:t>
            </w:r>
            <w:r w:rsidRPr="0017457F">
              <w:t xml:space="preserve"> 2017, Vol. 14, No. 7., 143 – 160 pp. ISSN 1785-8860.</w:t>
            </w:r>
            <w:r>
              <w:t xml:space="preserve"> (50 %)</w:t>
            </w:r>
          </w:p>
          <w:p w:rsidR="00016EFB" w:rsidRPr="0017457F" w:rsidRDefault="00016EFB" w:rsidP="002C034A">
            <w:pPr>
              <w:jc w:val="both"/>
            </w:pPr>
            <w:r w:rsidRPr="0017457F">
              <w:t>KWARTENG, M</w:t>
            </w:r>
            <w:r w:rsidR="002C034A">
              <w:t>.</w:t>
            </w:r>
            <w:r w:rsidRPr="0017457F">
              <w:t xml:space="preserve"> A</w:t>
            </w:r>
            <w:r w:rsidR="002C034A">
              <w:t>.</w:t>
            </w:r>
            <w:r w:rsidRPr="0017457F">
              <w:t>, PILÍK</w:t>
            </w:r>
            <w:r w:rsidR="002C034A">
              <w:t>, M.,</w:t>
            </w:r>
            <w:r w:rsidRPr="0017457F">
              <w:t xml:space="preserve"> JUŘIČKOVÁ</w:t>
            </w:r>
            <w:r w:rsidR="002C034A">
              <w:t>, E</w:t>
            </w:r>
            <w:r w:rsidRPr="0017457F">
              <w:t xml:space="preserve">. Beyond cost saving. Other factor consideration in online purchases of used electronic goods: a conjoint analysis approach. </w:t>
            </w:r>
            <w:r w:rsidRPr="0017457F">
              <w:rPr>
                <w:i/>
              </w:rPr>
              <w:t xml:space="preserve">Management &amp; Marketing. Challenges for the Knowledge Society. </w:t>
            </w:r>
            <w:r w:rsidRPr="0017457F">
              <w:t xml:space="preserve">2018, Vol. 13, No. 3, pp. 1051-1063, DOI: 10.2478/mmcks-2018-0022. </w:t>
            </w:r>
            <w:r>
              <w:t>(60 %)</w:t>
            </w:r>
          </w:p>
          <w:p w:rsidR="00016EFB" w:rsidRPr="0017457F" w:rsidRDefault="00016EFB" w:rsidP="002C034A">
            <w:pPr>
              <w:jc w:val="both"/>
            </w:pPr>
            <w:r w:rsidRPr="0017457F">
              <w:t>PILÍK, M</w:t>
            </w:r>
            <w:r w:rsidR="002C034A">
              <w:t>.</w:t>
            </w:r>
            <w:r w:rsidRPr="0017457F">
              <w:t>, JUŘIČKOVÁ</w:t>
            </w:r>
            <w:r w:rsidR="002C034A">
              <w:t>, E.,</w:t>
            </w:r>
            <w:r w:rsidRPr="0017457F">
              <w:t xml:space="preserve"> KWARTENG</w:t>
            </w:r>
            <w:r w:rsidR="002C034A">
              <w:t>, M. A</w:t>
            </w:r>
            <w:r w:rsidRPr="0017457F">
              <w:t xml:space="preserve">. Online shopping behaviour in conditions of digital transformation in the Czech Republic. </w:t>
            </w:r>
            <w:r w:rsidRPr="0017457F">
              <w:rPr>
                <w:i/>
              </w:rPr>
              <w:t>Economic Annals-XXI.</w:t>
            </w:r>
            <w:r w:rsidRPr="0017457F">
              <w:t xml:space="preserve"> 2017, </w:t>
            </w:r>
            <w:r w:rsidR="0079634F">
              <w:t xml:space="preserve">Vol. </w:t>
            </w:r>
            <w:r w:rsidRPr="0017457F">
              <w:t>165</w:t>
            </w:r>
            <w:r w:rsidR="0079634F">
              <w:t xml:space="preserve">, No. </w:t>
            </w:r>
            <w:r w:rsidRPr="0017457F">
              <w:t>3-4(1). ISSN 1728-6220.</w:t>
            </w:r>
            <w:r>
              <w:t xml:space="preserve"> (20 %)</w:t>
            </w:r>
          </w:p>
          <w:p w:rsidR="00016EFB" w:rsidRPr="0017457F" w:rsidRDefault="00016EFB" w:rsidP="002C034A">
            <w:pPr>
              <w:jc w:val="both"/>
            </w:pPr>
            <w:r w:rsidRPr="0017457F">
              <w:t>KWARTENG, M</w:t>
            </w:r>
            <w:r w:rsidR="002C034A">
              <w:t>.</w:t>
            </w:r>
            <w:r w:rsidRPr="0017457F">
              <w:t xml:space="preserve"> A., NABARESEH, S</w:t>
            </w:r>
            <w:r w:rsidR="002C034A">
              <w:t>.,</w:t>
            </w:r>
            <w:r>
              <w:t xml:space="preserve"> PILÍ</w:t>
            </w:r>
            <w:r w:rsidRPr="0017457F">
              <w:t>K</w:t>
            </w:r>
            <w:r w:rsidR="002C034A">
              <w:t>, M</w:t>
            </w:r>
            <w:r w:rsidRPr="0017457F">
              <w:t>. Online shopper-vendor interactions: Identifying interestingness relations using clustering and association rules mining. In International Conference on e-Learning,</w:t>
            </w:r>
            <w:r>
              <w:t xml:space="preserve"> </w:t>
            </w:r>
            <w:r w:rsidRPr="0017457F">
              <w:t xml:space="preserve">2017, June (pp. 129-137). </w:t>
            </w:r>
            <w:r w:rsidRPr="00455ED7">
              <w:rPr>
                <w:i/>
              </w:rPr>
              <w:t>Proceedings of the 12th International Conference on e- Learning</w:t>
            </w:r>
            <w:r>
              <w:rPr>
                <w:rFonts w:ascii="Arial" w:hAnsi="Arial" w:cs="Arial"/>
                <w:color w:val="222222"/>
                <w:sz w:val="18"/>
                <w:szCs w:val="18"/>
                <w:shd w:val="clear" w:color="auto" w:fill="F8F8F8"/>
              </w:rPr>
              <w:t>  </w:t>
            </w:r>
            <w:r w:rsidRPr="0017457F">
              <w:t>Academic Conferences International Limited.</w:t>
            </w:r>
            <w:r>
              <w:t xml:space="preserve"> (90 %)</w:t>
            </w:r>
          </w:p>
          <w:p w:rsidR="00016EFB" w:rsidRDefault="00016EFB" w:rsidP="002C034A">
            <w:pPr>
              <w:jc w:val="both"/>
            </w:pPr>
            <w:r w:rsidRPr="0017457F">
              <w:t>KWARTENG, M</w:t>
            </w:r>
            <w:r w:rsidR="002C034A">
              <w:t>.</w:t>
            </w:r>
            <w:r>
              <w:t xml:space="preserve"> </w:t>
            </w:r>
            <w:r w:rsidRPr="0017457F">
              <w:t>A.</w:t>
            </w:r>
            <w:r w:rsidR="002C034A">
              <w:t>,</w:t>
            </w:r>
            <w:r w:rsidRPr="0017457F">
              <w:t xml:space="preserve"> PIL</w:t>
            </w:r>
            <w:r>
              <w:t>Í</w:t>
            </w:r>
            <w:r w:rsidRPr="0017457F">
              <w:t>K</w:t>
            </w:r>
            <w:r w:rsidR="002C034A">
              <w:t>, M</w:t>
            </w:r>
            <w:r w:rsidRPr="0017457F">
              <w:t>. Exploring consumers’ propensity for online shop</w:t>
            </w:r>
            <w:r w:rsidR="002C034A">
              <w:t xml:space="preserve">ping in a developing country: A </w:t>
            </w:r>
            <w:r w:rsidRPr="0017457F">
              <w:t xml:space="preserve">demographic perspective. </w:t>
            </w:r>
            <w:r w:rsidRPr="0017457F">
              <w:rPr>
                <w:i/>
              </w:rPr>
              <w:t>International Journal of Entrepreneurial Knowledge</w:t>
            </w:r>
            <w:r w:rsidR="0079634F">
              <w:t>.</w:t>
            </w:r>
            <w:r>
              <w:t xml:space="preserve"> </w:t>
            </w:r>
            <w:r w:rsidRPr="0017457F">
              <w:t>2016,</w:t>
            </w:r>
            <w:r w:rsidR="0079634F">
              <w:t xml:space="preserve"> Vol.</w:t>
            </w:r>
            <w:r w:rsidRPr="0017457F">
              <w:t xml:space="preserve"> 4</w:t>
            </w:r>
            <w:r w:rsidR="0079634F">
              <w:t xml:space="preserve">, No. </w:t>
            </w:r>
            <w:r w:rsidRPr="0017457F">
              <w:t>1, pp.</w:t>
            </w:r>
            <w:r>
              <w:t xml:space="preserve"> </w:t>
            </w:r>
            <w:r w:rsidRPr="0017457F">
              <w:t>90-103.</w:t>
            </w:r>
            <w:r w:rsidR="002C034A">
              <w:t xml:space="preserve"> </w:t>
            </w:r>
            <w:r w:rsidRPr="00455ED7">
              <w:t>D</w:t>
            </w:r>
            <w:r>
              <w:t>OI:</w:t>
            </w:r>
            <w:r w:rsidRPr="00455ED7">
              <w:t xml:space="preserve"> 10.1515/ijek-2016-0007</w:t>
            </w:r>
            <w:r>
              <w:t>. (80 %)</w:t>
            </w:r>
          </w:p>
          <w:p w:rsidR="00016EFB" w:rsidRDefault="00016EFB" w:rsidP="0042498A">
            <w:pPr>
              <w:jc w:val="both"/>
              <w:rPr>
                <w:i/>
              </w:rPr>
            </w:pPr>
            <w:r w:rsidRPr="0003498C">
              <w:rPr>
                <w:i/>
              </w:rPr>
              <w:t>Přehled projektové činnosti:</w:t>
            </w:r>
          </w:p>
          <w:p w:rsidR="00016EFB" w:rsidRPr="008033E1" w:rsidRDefault="00016EFB" w:rsidP="00085185">
            <w:pPr>
              <w:pStyle w:val="Odstavecseseznamem"/>
              <w:numPr>
                <w:ilvl w:val="0"/>
                <w:numId w:val="65"/>
              </w:numPr>
              <w:spacing w:after="0" w:line="240" w:lineRule="auto"/>
              <w:ind w:left="209" w:hanging="209"/>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Head of the research Team „</w:t>
            </w:r>
            <w:r w:rsidRPr="008033E1">
              <w:rPr>
                <w:rFonts w:ascii="Times New Roman" w:eastAsia="Times New Roman" w:hAnsi="Times New Roman"/>
                <w:sz w:val="20"/>
                <w:szCs w:val="20"/>
                <w:lang w:eastAsia="cs-CZ"/>
              </w:rPr>
              <w:t>Enterprise’s Competitiveness Influenced by Consumer Behavior on</w:t>
            </w:r>
            <w:r>
              <w:rPr>
                <w:rFonts w:ascii="Times New Roman" w:eastAsia="Times New Roman" w:hAnsi="Times New Roman"/>
                <w:sz w:val="20"/>
                <w:szCs w:val="20"/>
                <w:lang w:eastAsia="cs-CZ"/>
              </w:rPr>
              <w:t xml:space="preserve"> Traditional and Online Markets“</w:t>
            </w:r>
            <w:r w:rsidRPr="008033E1">
              <w:rPr>
                <w:rFonts w:ascii="Times New Roman" w:eastAsia="Times New Roman" w:hAnsi="Times New Roman"/>
                <w:sz w:val="20"/>
                <w:szCs w:val="20"/>
                <w:lang w:eastAsia="cs-CZ"/>
              </w:rPr>
              <w:t xml:space="preserve"> Internal Grant Agency of FaME TBU No. IGA/FaME/2016/006.</w:t>
            </w:r>
          </w:p>
          <w:p w:rsidR="00016EFB" w:rsidRPr="0017457F" w:rsidRDefault="00016EFB" w:rsidP="00085185">
            <w:pPr>
              <w:pStyle w:val="Odstavecseseznamem"/>
              <w:numPr>
                <w:ilvl w:val="0"/>
                <w:numId w:val="65"/>
              </w:numPr>
              <w:spacing w:after="0" w:line="240" w:lineRule="auto"/>
              <w:ind w:left="209" w:hanging="209"/>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Member of the Research Team „</w:t>
            </w:r>
            <w:r w:rsidRPr="008033E1">
              <w:rPr>
                <w:rFonts w:ascii="Times New Roman" w:eastAsia="Times New Roman" w:hAnsi="Times New Roman"/>
                <w:sz w:val="20"/>
                <w:szCs w:val="20"/>
                <w:lang w:eastAsia="cs-CZ"/>
              </w:rPr>
              <w:t>Enterprise competitiveness using sentiment analysis for</w:t>
            </w:r>
            <w:r>
              <w:rPr>
                <w:rFonts w:ascii="Times New Roman" w:eastAsia="Times New Roman" w:hAnsi="Times New Roman"/>
                <w:sz w:val="20"/>
                <w:szCs w:val="20"/>
                <w:lang w:eastAsia="cs-CZ"/>
              </w:rPr>
              <w:t xml:space="preserve"> p</w:t>
            </w:r>
            <w:r w:rsidRPr="0017457F">
              <w:rPr>
                <w:rFonts w:ascii="Times New Roman" w:eastAsia="Times New Roman" w:hAnsi="Times New Roman"/>
                <w:sz w:val="20"/>
                <w:szCs w:val="20"/>
                <w:lang w:eastAsia="cs-CZ"/>
              </w:rPr>
              <w:t>roduct and process optimization in the Czech Republic</w:t>
            </w:r>
            <w:r>
              <w:rPr>
                <w:rFonts w:ascii="Times New Roman" w:eastAsia="Times New Roman" w:hAnsi="Times New Roman"/>
                <w:sz w:val="20"/>
                <w:szCs w:val="20"/>
                <w:lang w:eastAsia="cs-CZ"/>
              </w:rPr>
              <w:t>“</w:t>
            </w:r>
            <w:r w:rsidRPr="0017457F">
              <w:rPr>
                <w:rFonts w:ascii="Times New Roman" w:eastAsia="Times New Roman" w:hAnsi="Times New Roman"/>
                <w:sz w:val="20"/>
                <w:szCs w:val="20"/>
                <w:lang w:eastAsia="cs-CZ"/>
              </w:rPr>
              <w:t xml:space="preserve"> the Internal Grant Agency of FaME</w:t>
            </w:r>
            <w:r>
              <w:rPr>
                <w:rFonts w:ascii="Times New Roman" w:eastAsia="Times New Roman" w:hAnsi="Times New Roman"/>
                <w:sz w:val="20"/>
                <w:szCs w:val="20"/>
                <w:lang w:eastAsia="cs-CZ"/>
              </w:rPr>
              <w:t xml:space="preserve"> I</w:t>
            </w:r>
            <w:r w:rsidRPr="0017457F">
              <w:rPr>
                <w:rFonts w:ascii="Times New Roman" w:eastAsia="Times New Roman" w:hAnsi="Times New Roman"/>
                <w:sz w:val="20"/>
                <w:szCs w:val="20"/>
                <w:lang w:eastAsia="cs-CZ"/>
              </w:rPr>
              <w:t>GA/FaME/2016/019</w:t>
            </w:r>
          </w:p>
        </w:tc>
      </w:tr>
      <w:tr w:rsidR="00016EFB" w:rsidRPr="0003498C" w:rsidTr="002C034A">
        <w:trPr>
          <w:trHeight w:val="218"/>
        </w:trPr>
        <w:tc>
          <w:tcPr>
            <w:tcW w:w="9859" w:type="dxa"/>
            <w:gridSpan w:val="11"/>
            <w:shd w:val="clear" w:color="auto" w:fill="F7CAAC"/>
          </w:tcPr>
          <w:p w:rsidR="00016EFB" w:rsidRPr="0003498C" w:rsidRDefault="00016EFB" w:rsidP="0042498A">
            <w:pPr>
              <w:rPr>
                <w:b/>
              </w:rPr>
            </w:pPr>
            <w:r w:rsidRPr="0003498C">
              <w:rPr>
                <w:b/>
              </w:rPr>
              <w:t>Působení v zahraničí</w:t>
            </w:r>
          </w:p>
        </w:tc>
      </w:tr>
      <w:tr w:rsidR="00016EFB" w:rsidRPr="0003498C" w:rsidTr="002C034A">
        <w:trPr>
          <w:trHeight w:val="186"/>
        </w:trPr>
        <w:tc>
          <w:tcPr>
            <w:tcW w:w="9859" w:type="dxa"/>
            <w:gridSpan w:val="11"/>
          </w:tcPr>
          <w:p w:rsidR="00016EFB" w:rsidRPr="0003498C" w:rsidRDefault="00016EFB" w:rsidP="0042498A">
            <w:pPr>
              <w:rPr>
                <w:b/>
              </w:rPr>
            </w:pPr>
          </w:p>
        </w:tc>
      </w:tr>
      <w:tr w:rsidR="00016EFB" w:rsidRPr="0003498C" w:rsidTr="002C034A">
        <w:trPr>
          <w:cantSplit/>
          <w:trHeight w:val="219"/>
        </w:trPr>
        <w:tc>
          <w:tcPr>
            <w:tcW w:w="2518" w:type="dxa"/>
            <w:shd w:val="clear" w:color="auto" w:fill="F7CAAC"/>
          </w:tcPr>
          <w:p w:rsidR="00016EFB" w:rsidRPr="0003498C" w:rsidRDefault="00016EFB" w:rsidP="0042498A">
            <w:pPr>
              <w:jc w:val="both"/>
              <w:rPr>
                <w:b/>
              </w:rPr>
            </w:pPr>
            <w:r w:rsidRPr="0003498C">
              <w:rPr>
                <w:b/>
              </w:rPr>
              <w:t xml:space="preserve">Podpis </w:t>
            </w:r>
          </w:p>
        </w:tc>
        <w:tc>
          <w:tcPr>
            <w:tcW w:w="4536" w:type="dxa"/>
            <w:gridSpan w:val="5"/>
          </w:tcPr>
          <w:p w:rsidR="00016EFB" w:rsidRPr="0003498C" w:rsidRDefault="00016EFB" w:rsidP="0042498A">
            <w:pPr>
              <w:jc w:val="both"/>
            </w:pPr>
          </w:p>
        </w:tc>
        <w:tc>
          <w:tcPr>
            <w:tcW w:w="786" w:type="dxa"/>
            <w:gridSpan w:val="2"/>
            <w:shd w:val="clear" w:color="auto" w:fill="F7CAAC"/>
          </w:tcPr>
          <w:p w:rsidR="00016EFB" w:rsidRPr="0003498C" w:rsidRDefault="00016EFB" w:rsidP="0042498A">
            <w:pPr>
              <w:jc w:val="both"/>
            </w:pPr>
            <w:r w:rsidRPr="0003498C">
              <w:rPr>
                <w:b/>
              </w:rPr>
              <w:t>datum</w:t>
            </w:r>
          </w:p>
        </w:tc>
        <w:tc>
          <w:tcPr>
            <w:tcW w:w="2019" w:type="dxa"/>
            <w:gridSpan w:val="3"/>
          </w:tcPr>
          <w:p w:rsidR="00016EFB" w:rsidRPr="0003498C" w:rsidRDefault="00016EFB" w:rsidP="0042498A">
            <w:pPr>
              <w:jc w:val="both"/>
            </w:pPr>
          </w:p>
        </w:tc>
      </w:tr>
    </w:tbl>
    <w:p w:rsidR="002C034A" w:rsidRDefault="002C034A">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47F6C" w:rsidDel="009A4263" w:rsidTr="002C034A">
        <w:trPr>
          <w:del w:id="436" w:author="Pavla Trefilová" w:date="2019-09-16T08:51:00Z"/>
        </w:trPr>
        <w:tc>
          <w:tcPr>
            <w:tcW w:w="9859" w:type="dxa"/>
            <w:gridSpan w:val="11"/>
            <w:tcBorders>
              <w:bottom w:val="double" w:sz="4" w:space="0" w:color="auto"/>
            </w:tcBorders>
            <w:shd w:val="clear" w:color="auto" w:fill="BDD6EE"/>
          </w:tcPr>
          <w:p w:rsidR="00447F6C" w:rsidDel="009A4263" w:rsidRDefault="00447F6C" w:rsidP="00447F6C">
            <w:pPr>
              <w:jc w:val="both"/>
              <w:rPr>
                <w:del w:id="437" w:author="Pavla Trefilová" w:date="2019-09-16T08:51:00Z"/>
                <w:b/>
                <w:sz w:val="28"/>
              </w:rPr>
            </w:pPr>
            <w:del w:id="438" w:author="Pavla Trefilová" w:date="2019-09-16T08:51:00Z">
              <w:r w:rsidDel="009A4263">
                <w:rPr>
                  <w:b/>
                  <w:sz w:val="28"/>
                </w:rPr>
                <w:lastRenderedPageBreak/>
                <w:delText>C-I – Personální zabezpečení</w:delText>
              </w:r>
            </w:del>
          </w:p>
        </w:tc>
      </w:tr>
      <w:tr w:rsidR="00447F6C" w:rsidDel="009A4263" w:rsidTr="002C034A">
        <w:trPr>
          <w:del w:id="439" w:author="Pavla Trefilová" w:date="2019-09-16T08:51:00Z"/>
        </w:trPr>
        <w:tc>
          <w:tcPr>
            <w:tcW w:w="2518" w:type="dxa"/>
            <w:tcBorders>
              <w:top w:val="double" w:sz="4" w:space="0" w:color="auto"/>
            </w:tcBorders>
            <w:shd w:val="clear" w:color="auto" w:fill="F7CAAC"/>
          </w:tcPr>
          <w:p w:rsidR="00447F6C" w:rsidDel="009A4263" w:rsidRDefault="00447F6C" w:rsidP="00447F6C">
            <w:pPr>
              <w:jc w:val="both"/>
              <w:rPr>
                <w:del w:id="440" w:author="Pavla Trefilová" w:date="2019-09-16T08:51:00Z"/>
                <w:b/>
              </w:rPr>
            </w:pPr>
            <w:del w:id="441" w:author="Pavla Trefilová" w:date="2019-09-16T08:51:00Z">
              <w:r w:rsidDel="009A4263">
                <w:rPr>
                  <w:b/>
                </w:rPr>
                <w:delText>Vysoká škola</w:delText>
              </w:r>
            </w:del>
          </w:p>
        </w:tc>
        <w:tc>
          <w:tcPr>
            <w:tcW w:w="7341" w:type="dxa"/>
            <w:gridSpan w:val="10"/>
          </w:tcPr>
          <w:p w:rsidR="00447F6C" w:rsidDel="009A4263" w:rsidRDefault="00447F6C" w:rsidP="00447F6C">
            <w:pPr>
              <w:jc w:val="both"/>
              <w:rPr>
                <w:del w:id="442" w:author="Pavla Trefilová" w:date="2019-09-16T08:51:00Z"/>
              </w:rPr>
            </w:pPr>
            <w:del w:id="443" w:author="Pavla Trefilová" w:date="2019-09-16T08:51:00Z">
              <w:r w:rsidDel="009A4263">
                <w:delText>Univerzita Tomáše Bati ve Zlíně</w:delText>
              </w:r>
            </w:del>
          </w:p>
        </w:tc>
      </w:tr>
      <w:tr w:rsidR="00447F6C" w:rsidDel="009A4263" w:rsidTr="002C034A">
        <w:trPr>
          <w:del w:id="444" w:author="Pavla Trefilová" w:date="2019-09-16T08:51:00Z"/>
        </w:trPr>
        <w:tc>
          <w:tcPr>
            <w:tcW w:w="2518" w:type="dxa"/>
            <w:shd w:val="clear" w:color="auto" w:fill="F7CAAC"/>
          </w:tcPr>
          <w:p w:rsidR="00447F6C" w:rsidDel="009A4263" w:rsidRDefault="00447F6C" w:rsidP="00447F6C">
            <w:pPr>
              <w:jc w:val="both"/>
              <w:rPr>
                <w:del w:id="445" w:author="Pavla Trefilová" w:date="2019-09-16T08:51:00Z"/>
                <w:b/>
              </w:rPr>
            </w:pPr>
            <w:del w:id="446" w:author="Pavla Trefilová" w:date="2019-09-16T08:51:00Z">
              <w:r w:rsidDel="009A4263">
                <w:rPr>
                  <w:b/>
                </w:rPr>
                <w:delText>Součást vysoké školy</w:delText>
              </w:r>
            </w:del>
          </w:p>
        </w:tc>
        <w:tc>
          <w:tcPr>
            <w:tcW w:w="7341" w:type="dxa"/>
            <w:gridSpan w:val="10"/>
          </w:tcPr>
          <w:p w:rsidR="00447F6C" w:rsidDel="009A4263" w:rsidRDefault="00447F6C" w:rsidP="00447F6C">
            <w:pPr>
              <w:jc w:val="both"/>
              <w:rPr>
                <w:del w:id="447" w:author="Pavla Trefilová" w:date="2019-09-16T08:51:00Z"/>
              </w:rPr>
            </w:pPr>
            <w:del w:id="448" w:author="Pavla Trefilová" w:date="2019-09-16T08:51:00Z">
              <w:r w:rsidDel="009A4263">
                <w:delText>Fakulta managementu a ekonomiky</w:delText>
              </w:r>
            </w:del>
          </w:p>
        </w:tc>
      </w:tr>
      <w:tr w:rsidR="00447F6C" w:rsidDel="009A4263" w:rsidTr="002C034A">
        <w:trPr>
          <w:del w:id="449" w:author="Pavla Trefilová" w:date="2019-09-16T08:51:00Z"/>
        </w:trPr>
        <w:tc>
          <w:tcPr>
            <w:tcW w:w="2518" w:type="dxa"/>
            <w:shd w:val="clear" w:color="auto" w:fill="F7CAAC"/>
          </w:tcPr>
          <w:p w:rsidR="00447F6C" w:rsidDel="009A4263" w:rsidRDefault="00447F6C" w:rsidP="00447F6C">
            <w:pPr>
              <w:jc w:val="both"/>
              <w:rPr>
                <w:del w:id="450" w:author="Pavla Trefilová" w:date="2019-09-16T08:51:00Z"/>
                <w:b/>
              </w:rPr>
            </w:pPr>
            <w:del w:id="451" w:author="Pavla Trefilová" w:date="2019-09-16T08:51:00Z">
              <w:r w:rsidDel="009A4263">
                <w:rPr>
                  <w:b/>
                </w:rPr>
                <w:delText>Název studijního programu</w:delText>
              </w:r>
            </w:del>
          </w:p>
        </w:tc>
        <w:tc>
          <w:tcPr>
            <w:tcW w:w="7341" w:type="dxa"/>
            <w:gridSpan w:val="10"/>
          </w:tcPr>
          <w:p w:rsidR="00447F6C" w:rsidDel="009A4263" w:rsidRDefault="00914242" w:rsidP="00447F6C">
            <w:pPr>
              <w:jc w:val="both"/>
              <w:rPr>
                <w:del w:id="452" w:author="Pavla Trefilová" w:date="2019-09-16T08:51:00Z"/>
              </w:rPr>
            </w:pPr>
            <w:del w:id="453" w:author="Pavla Trefilová" w:date="2019-09-16T08:51:00Z">
              <w:r w:rsidDel="009A4263">
                <w:delText>Management and Marketing</w:delText>
              </w:r>
            </w:del>
          </w:p>
        </w:tc>
      </w:tr>
      <w:tr w:rsidR="00447F6C" w:rsidDel="009A4263" w:rsidTr="002C034A">
        <w:trPr>
          <w:del w:id="454" w:author="Pavla Trefilová" w:date="2019-09-16T08:51:00Z"/>
        </w:trPr>
        <w:tc>
          <w:tcPr>
            <w:tcW w:w="2518" w:type="dxa"/>
            <w:shd w:val="clear" w:color="auto" w:fill="F7CAAC"/>
          </w:tcPr>
          <w:p w:rsidR="00447F6C" w:rsidDel="009A4263" w:rsidRDefault="00447F6C" w:rsidP="00447F6C">
            <w:pPr>
              <w:jc w:val="both"/>
              <w:rPr>
                <w:del w:id="455" w:author="Pavla Trefilová" w:date="2019-09-16T08:51:00Z"/>
                <w:b/>
              </w:rPr>
            </w:pPr>
            <w:del w:id="456" w:author="Pavla Trefilová" w:date="2019-09-16T08:51:00Z">
              <w:r w:rsidDel="009A4263">
                <w:rPr>
                  <w:b/>
                </w:rPr>
                <w:delText>Jméno a příjmení</w:delText>
              </w:r>
            </w:del>
          </w:p>
        </w:tc>
        <w:tc>
          <w:tcPr>
            <w:tcW w:w="4536" w:type="dxa"/>
            <w:gridSpan w:val="5"/>
          </w:tcPr>
          <w:p w:rsidR="00447F6C" w:rsidDel="009A4263" w:rsidRDefault="00447F6C" w:rsidP="00447F6C">
            <w:pPr>
              <w:jc w:val="both"/>
              <w:rPr>
                <w:del w:id="457" w:author="Pavla Trefilová" w:date="2019-09-16T08:51:00Z"/>
              </w:rPr>
            </w:pPr>
            <w:del w:id="458" w:author="Pavla Trefilová" w:date="2019-09-16T08:51:00Z">
              <w:r w:rsidDel="009A4263">
                <w:delText>Marcela KRUMPOLCOVÁ</w:delText>
              </w:r>
            </w:del>
          </w:p>
        </w:tc>
        <w:tc>
          <w:tcPr>
            <w:tcW w:w="709" w:type="dxa"/>
            <w:shd w:val="clear" w:color="auto" w:fill="F7CAAC"/>
          </w:tcPr>
          <w:p w:rsidR="00447F6C" w:rsidDel="009A4263" w:rsidRDefault="00447F6C" w:rsidP="00447F6C">
            <w:pPr>
              <w:jc w:val="both"/>
              <w:rPr>
                <w:del w:id="459" w:author="Pavla Trefilová" w:date="2019-09-16T08:51:00Z"/>
                <w:b/>
              </w:rPr>
            </w:pPr>
            <w:del w:id="460" w:author="Pavla Trefilová" w:date="2019-09-16T08:51:00Z">
              <w:r w:rsidDel="009A4263">
                <w:rPr>
                  <w:b/>
                </w:rPr>
                <w:delText>Tituly</w:delText>
              </w:r>
            </w:del>
          </w:p>
        </w:tc>
        <w:tc>
          <w:tcPr>
            <w:tcW w:w="2096" w:type="dxa"/>
            <w:gridSpan w:val="4"/>
          </w:tcPr>
          <w:p w:rsidR="00447F6C" w:rsidDel="009A4263" w:rsidRDefault="00447F6C" w:rsidP="00447F6C">
            <w:pPr>
              <w:jc w:val="both"/>
              <w:rPr>
                <w:del w:id="461" w:author="Pavla Trefilová" w:date="2019-09-16T08:51:00Z"/>
              </w:rPr>
            </w:pPr>
            <w:del w:id="462" w:author="Pavla Trefilová" w:date="2019-09-16T08:51:00Z">
              <w:r w:rsidDel="009A4263">
                <w:delText>Mgr., DiS.</w:delText>
              </w:r>
            </w:del>
          </w:p>
        </w:tc>
      </w:tr>
      <w:tr w:rsidR="00447F6C" w:rsidDel="009A4263" w:rsidTr="002C034A">
        <w:trPr>
          <w:del w:id="463" w:author="Pavla Trefilová" w:date="2019-09-16T08:51:00Z"/>
        </w:trPr>
        <w:tc>
          <w:tcPr>
            <w:tcW w:w="2518" w:type="dxa"/>
            <w:shd w:val="clear" w:color="auto" w:fill="F7CAAC"/>
          </w:tcPr>
          <w:p w:rsidR="00447F6C" w:rsidDel="009A4263" w:rsidRDefault="00447F6C" w:rsidP="00447F6C">
            <w:pPr>
              <w:jc w:val="both"/>
              <w:rPr>
                <w:del w:id="464" w:author="Pavla Trefilová" w:date="2019-09-16T08:51:00Z"/>
                <w:b/>
              </w:rPr>
            </w:pPr>
            <w:del w:id="465" w:author="Pavla Trefilová" w:date="2019-09-16T08:51:00Z">
              <w:r w:rsidDel="009A4263">
                <w:rPr>
                  <w:b/>
                </w:rPr>
                <w:delText>Rok narození</w:delText>
              </w:r>
            </w:del>
          </w:p>
        </w:tc>
        <w:tc>
          <w:tcPr>
            <w:tcW w:w="829" w:type="dxa"/>
          </w:tcPr>
          <w:p w:rsidR="00447F6C" w:rsidDel="009A4263" w:rsidRDefault="00447F6C" w:rsidP="00447F6C">
            <w:pPr>
              <w:jc w:val="both"/>
              <w:rPr>
                <w:del w:id="466" w:author="Pavla Trefilová" w:date="2019-09-16T08:51:00Z"/>
              </w:rPr>
            </w:pPr>
            <w:del w:id="467" w:author="Pavla Trefilová" w:date="2019-09-16T08:51:00Z">
              <w:r w:rsidDel="009A4263">
                <w:delText>1978</w:delText>
              </w:r>
            </w:del>
          </w:p>
        </w:tc>
        <w:tc>
          <w:tcPr>
            <w:tcW w:w="1721" w:type="dxa"/>
            <w:shd w:val="clear" w:color="auto" w:fill="F7CAAC"/>
          </w:tcPr>
          <w:p w:rsidR="00447F6C" w:rsidDel="009A4263" w:rsidRDefault="00447F6C" w:rsidP="00447F6C">
            <w:pPr>
              <w:jc w:val="both"/>
              <w:rPr>
                <w:del w:id="468" w:author="Pavla Trefilová" w:date="2019-09-16T08:51:00Z"/>
                <w:b/>
              </w:rPr>
            </w:pPr>
            <w:del w:id="469" w:author="Pavla Trefilová" w:date="2019-09-16T08:51:00Z">
              <w:r w:rsidDel="009A4263">
                <w:rPr>
                  <w:b/>
                </w:rPr>
                <w:delText>typ vztahu k VŠ</w:delText>
              </w:r>
            </w:del>
          </w:p>
        </w:tc>
        <w:tc>
          <w:tcPr>
            <w:tcW w:w="992" w:type="dxa"/>
            <w:gridSpan w:val="2"/>
          </w:tcPr>
          <w:p w:rsidR="00447F6C" w:rsidDel="009A4263" w:rsidRDefault="00447F6C" w:rsidP="00447F6C">
            <w:pPr>
              <w:jc w:val="both"/>
              <w:rPr>
                <w:del w:id="470" w:author="Pavla Trefilová" w:date="2019-09-16T08:51:00Z"/>
              </w:rPr>
            </w:pPr>
            <w:del w:id="471" w:author="Pavla Trefilová" w:date="2019-09-16T08:51:00Z">
              <w:r w:rsidDel="009A4263">
                <w:delText>pp</w:delText>
              </w:r>
            </w:del>
          </w:p>
        </w:tc>
        <w:tc>
          <w:tcPr>
            <w:tcW w:w="994" w:type="dxa"/>
            <w:shd w:val="clear" w:color="auto" w:fill="F7CAAC"/>
          </w:tcPr>
          <w:p w:rsidR="00447F6C" w:rsidDel="009A4263" w:rsidRDefault="00447F6C" w:rsidP="00447F6C">
            <w:pPr>
              <w:jc w:val="both"/>
              <w:rPr>
                <w:del w:id="472" w:author="Pavla Trefilová" w:date="2019-09-16T08:51:00Z"/>
                <w:b/>
              </w:rPr>
            </w:pPr>
            <w:del w:id="473" w:author="Pavla Trefilová" w:date="2019-09-16T08:51:00Z">
              <w:r w:rsidDel="009A4263">
                <w:rPr>
                  <w:b/>
                </w:rPr>
                <w:delText>rozsah</w:delText>
              </w:r>
            </w:del>
          </w:p>
        </w:tc>
        <w:tc>
          <w:tcPr>
            <w:tcW w:w="709" w:type="dxa"/>
          </w:tcPr>
          <w:p w:rsidR="00447F6C" w:rsidDel="009A4263" w:rsidRDefault="00447F6C" w:rsidP="00447F6C">
            <w:pPr>
              <w:jc w:val="both"/>
              <w:rPr>
                <w:del w:id="474" w:author="Pavla Trefilová" w:date="2019-09-16T08:51:00Z"/>
              </w:rPr>
            </w:pPr>
            <w:del w:id="475" w:author="Pavla Trefilová" w:date="2019-09-16T08:51:00Z">
              <w:r w:rsidDel="009A4263">
                <w:delText>40</w:delText>
              </w:r>
            </w:del>
          </w:p>
        </w:tc>
        <w:tc>
          <w:tcPr>
            <w:tcW w:w="709" w:type="dxa"/>
            <w:gridSpan w:val="2"/>
            <w:shd w:val="clear" w:color="auto" w:fill="F7CAAC"/>
          </w:tcPr>
          <w:p w:rsidR="00447F6C" w:rsidDel="009A4263" w:rsidRDefault="00447F6C" w:rsidP="00447F6C">
            <w:pPr>
              <w:jc w:val="both"/>
              <w:rPr>
                <w:del w:id="476" w:author="Pavla Trefilová" w:date="2019-09-16T08:51:00Z"/>
                <w:b/>
              </w:rPr>
            </w:pPr>
            <w:del w:id="477" w:author="Pavla Trefilová" w:date="2019-09-16T08:51:00Z">
              <w:r w:rsidDel="009A4263">
                <w:rPr>
                  <w:b/>
                </w:rPr>
                <w:delText>do kdy</w:delText>
              </w:r>
            </w:del>
          </w:p>
        </w:tc>
        <w:tc>
          <w:tcPr>
            <w:tcW w:w="1387" w:type="dxa"/>
            <w:gridSpan w:val="2"/>
          </w:tcPr>
          <w:p w:rsidR="00447F6C" w:rsidDel="009A4263" w:rsidRDefault="00447F6C" w:rsidP="00447F6C">
            <w:pPr>
              <w:jc w:val="both"/>
              <w:rPr>
                <w:del w:id="478" w:author="Pavla Trefilová" w:date="2019-09-16T08:51:00Z"/>
              </w:rPr>
            </w:pPr>
            <w:del w:id="479" w:author="Pavla Trefilová" w:date="2019-09-16T08:51:00Z">
              <w:r w:rsidDel="009A4263">
                <w:delText>08/2021</w:delText>
              </w:r>
            </w:del>
          </w:p>
        </w:tc>
      </w:tr>
      <w:tr w:rsidR="00447F6C" w:rsidDel="009A4263" w:rsidTr="002C034A">
        <w:trPr>
          <w:del w:id="480" w:author="Pavla Trefilová" w:date="2019-09-16T08:51:00Z"/>
        </w:trPr>
        <w:tc>
          <w:tcPr>
            <w:tcW w:w="5068" w:type="dxa"/>
            <w:gridSpan w:val="3"/>
            <w:shd w:val="clear" w:color="auto" w:fill="F7CAAC"/>
          </w:tcPr>
          <w:p w:rsidR="00447F6C" w:rsidDel="009A4263" w:rsidRDefault="00447F6C" w:rsidP="00447F6C">
            <w:pPr>
              <w:jc w:val="both"/>
              <w:rPr>
                <w:del w:id="481" w:author="Pavla Trefilová" w:date="2019-09-16T08:51:00Z"/>
                <w:b/>
              </w:rPr>
            </w:pPr>
            <w:del w:id="482" w:author="Pavla Trefilová" w:date="2019-09-16T08:51:00Z">
              <w:r w:rsidDel="009A4263">
                <w:rPr>
                  <w:b/>
                </w:rPr>
                <w:delText>Typ vztahu na součásti VŠ, která uskutečňuje st. program</w:delText>
              </w:r>
            </w:del>
          </w:p>
        </w:tc>
        <w:tc>
          <w:tcPr>
            <w:tcW w:w="992" w:type="dxa"/>
            <w:gridSpan w:val="2"/>
          </w:tcPr>
          <w:p w:rsidR="00447F6C" w:rsidDel="009A4263" w:rsidRDefault="00447F6C" w:rsidP="00447F6C">
            <w:pPr>
              <w:jc w:val="both"/>
              <w:rPr>
                <w:del w:id="483" w:author="Pavla Trefilová" w:date="2019-09-16T08:51:00Z"/>
              </w:rPr>
            </w:pPr>
          </w:p>
        </w:tc>
        <w:tc>
          <w:tcPr>
            <w:tcW w:w="994" w:type="dxa"/>
            <w:shd w:val="clear" w:color="auto" w:fill="F7CAAC"/>
          </w:tcPr>
          <w:p w:rsidR="00447F6C" w:rsidDel="009A4263" w:rsidRDefault="00447F6C" w:rsidP="00447F6C">
            <w:pPr>
              <w:jc w:val="both"/>
              <w:rPr>
                <w:del w:id="484" w:author="Pavla Trefilová" w:date="2019-09-16T08:51:00Z"/>
                <w:b/>
              </w:rPr>
            </w:pPr>
            <w:del w:id="485" w:author="Pavla Trefilová" w:date="2019-09-16T08:51:00Z">
              <w:r w:rsidDel="009A4263">
                <w:rPr>
                  <w:b/>
                </w:rPr>
                <w:delText>rozsah</w:delText>
              </w:r>
            </w:del>
          </w:p>
        </w:tc>
        <w:tc>
          <w:tcPr>
            <w:tcW w:w="709" w:type="dxa"/>
          </w:tcPr>
          <w:p w:rsidR="00447F6C" w:rsidDel="009A4263" w:rsidRDefault="00447F6C" w:rsidP="00447F6C">
            <w:pPr>
              <w:jc w:val="both"/>
              <w:rPr>
                <w:del w:id="486" w:author="Pavla Trefilová" w:date="2019-09-16T08:51:00Z"/>
              </w:rPr>
            </w:pPr>
          </w:p>
        </w:tc>
        <w:tc>
          <w:tcPr>
            <w:tcW w:w="709" w:type="dxa"/>
            <w:gridSpan w:val="2"/>
            <w:shd w:val="clear" w:color="auto" w:fill="F7CAAC"/>
          </w:tcPr>
          <w:p w:rsidR="00447F6C" w:rsidDel="009A4263" w:rsidRDefault="00447F6C" w:rsidP="00447F6C">
            <w:pPr>
              <w:jc w:val="both"/>
              <w:rPr>
                <w:del w:id="487" w:author="Pavla Trefilová" w:date="2019-09-16T08:51:00Z"/>
                <w:b/>
              </w:rPr>
            </w:pPr>
            <w:del w:id="488" w:author="Pavla Trefilová" w:date="2019-09-16T08:51:00Z">
              <w:r w:rsidDel="009A4263">
                <w:rPr>
                  <w:b/>
                </w:rPr>
                <w:delText>do kdy</w:delText>
              </w:r>
            </w:del>
          </w:p>
        </w:tc>
        <w:tc>
          <w:tcPr>
            <w:tcW w:w="1387" w:type="dxa"/>
            <w:gridSpan w:val="2"/>
          </w:tcPr>
          <w:p w:rsidR="00447F6C" w:rsidDel="009A4263" w:rsidRDefault="00447F6C" w:rsidP="00447F6C">
            <w:pPr>
              <w:jc w:val="both"/>
              <w:rPr>
                <w:del w:id="489" w:author="Pavla Trefilová" w:date="2019-09-16T08:51:00Z"/>
              </w:rPr>
            </w:pPr>
          </w:p>
        </w:tc>
      </w:tr>
      <w:tr w:rsidR="00447F6C" w:rsidDel="009A4263" w:rsidTr="002C034A">
        <w:trPr>
          <w:del w:id="490" w:author="Pavla Trefilová" w:date="2019-09-16T08:51:00Z"/>
        </w:trPr>
        <w:tc>
          <w:tcPr>
            <w:tcW w:w="6060" w:type="dxa"/>
            <w:gridSpan w:val="5"/>
            <w:shd w:val="clear" w:color="auto" w:fill="F7CAAC"/>
          </w:tcPr>
          <w:p w:rsidR="00447F6C" w:rsidDel="009A4263" w:rsidRDefault="00447F6C" w:rsidP="00447F6C">
            <w:pPr>
              <w:jc w:val="both"/>
              <w:rPr>
                <w:del w:id="491" w:author="Pavla Trefilová" w:date="2019-09-16T08:51:00Z"/>
              </w:rPr>
            </w:pPr>
            <w:del w:id="492" w:author="Pavla Trefilová" w:date="2019-09-16T08:51:00Z">
              <w:r w:rsidDel="009A4263">
                <w:rPr>
                  <w:b/>
                </w:rPr>
                <w:delText>Další současná působení jako akademický pracovník na jiných VŠ</w:delText>
              </w:r>
            </w:del>
          </w:p>
        </w:tc>
        <w:tc>
          <w:tcPr>
            <w:tcW w:w="1703" w:type="dxa"/>
            <w:gridSpan w:val="2"/>
            <w:shd w:val="clear" w:color="auto" w:fill="F7CAAC"/>
          </w:tcPr>
          <w:p w:rsidR="00447F6C" w:rsidDel="009A4263" w:rsidRDefault="00447F6C" w:rsidP="00447F6C">
            <w:pPr>
              <w:jc w:val="both"/>
              <w:rPr>
                <w:del w:id="493" w:author="Pavla Trefilová" w:date="2019-09-16T08:51:00Z"/>
                <w:b/>
              </w:rPr>
            </w:pPr>
            <w:del w:id="494" w:author="Pavla Trefilová" w:date="2019-09-16T08:51:00Z">
              <w:r w:rsidDel="009A4263">
                <w:rPr>
                  <w:b/>
                </w:rPr>
                <w:delText>typ prac. vztahu</w:delText>
              </w:r>
            </w:del>
          </w:p>
        </w:tc>
        <w:tc>
          <w:tcPr>
            <w:tcW w:w="2096" w:type="dxa"/>
            <w:gridSpan w:val="4"/>
            <w:shd w:val="clear" w:color="auto" w:fill="F7CAAC"/>
          </w:tcPr>
          <w:p w:rsidR="00447F6C" w:rsidDel="009A4263" w:rsidRDefault="00447F6C" w:rsidP="00447F6C">
            <w:pPr>
              <w:jc w:val="both"/>
              <w:rPr>
                <w:del w:id="495" w:author="Pavla Trefilová" w:date="2019-09-16T08:51:00Z"/>
                <w:b/>
              </w:rPr>
            </w:pPr>
            <w:del w:id="496" w:author="Pavla Trefilová" w:date="2019-09-16T08:51:00Z">
              <w:r w:rsidDel="009A4263">
                <w:rPr>
                  <w:b/>
                </w:rPr>
                <w:delText>rozsah</w:delText>
              </w:r>
            </w:del>
          </w:p>
        </w:tc>
      </w:tr>
      <w:tr w:rsidR="00447F6C" w:rsidDel="009A4263" w:rsidTr="002C034A">
        <w:trPr>
          <w:del w:id="497" w:author="Pavla Trefilová" w:date="2019-09-16T08:51:00Z"/>
        </w:trPr>
        <w:tc>
          <w:tcPr>
            <w:tcW w:w="6060" w:type="dxa"/>
            <w:gridSpan w:val="5"/>
          </w:tcPr>
          <w:p w:rsidR="00447F6C" w:rsidDel="009A4263" w:rsidRDefault="00447F6C" w:rsidP="00447F6C">
            <w:pPr>
              <w:jc w:val="both"/>
              <w:rPr>
                <w:del w:id="498" w:author="Pavla Trefilová" w:date="2019-09-16T08:51:00Z"/>
              </w:rPr>
            </w:pPr>
          </w:p>
        </w:tc>
        <w:tc>
          <w:tcPr>
            <w:tcW w:w="1703" w:type="dxa"/>
            <w:gridSpan w:val="2"/>
          </w:tcPr>
          <w:p w:rsidR="00447F6C" w:rsidDel="009A4263" w:rsidRDefault="00447F6C" w:rsidP="00447F6C">
            <w:pPr>
              <w:jc w:val="both"/>
              <w:rPr>
                <w:del w:id="499" w:author="Pavla Trefilová" w:date="2019-09-16T08:51:00Z"/>
              </w:rPr>
            </w:pPr>
          </w:p>
        </w:tc>
        <w:tc>
          <w:tcPr>
            <w:tcW w:w="2096" w:type="dxa"/>
            <w:gridSpan w:val="4"/>
          </w:tcPr>
          <w:p w:rsidR="00447F6C" w:rsidDel="009A4263" w:rsidRDefault="00447F6C" w:rsidP="00447F6C">
            <w:pPr>
              <w:jc w:val="both"/>
              <w:rPr>
                <w:del w:id="500" w:author="Pavla Trefilová" w:date="2019-09-16T08:51:00Z"/>
              </w:rPr>
            </w:pPr>
          </w:p>
        </w:tc>
      </w:tr>
      <w:tr w:rsidR="00447F6C" w:rsidDel="009A4263" w:rsidTr="002C034A">
        <w:trPr>
          <w:del w:id="501" w:author="Pavla Trefilová" w:date="2019-09-16T08:51:00Z"/>
        </w:trPr>
        <w:tc>
          <w:tcPr>
            <w:tcW w:w="6060" w:type="dxa"/>
            <w:gridSpan w:val="5"/>
          </w:tcPr>
          <w:p w:rsidR="00447F6C" w:rsidDel="009A4263" w:rsidRDefault="00447F6C" w:rsidP="00447F6C">
            <w:pPr>
              <w:jc w:val="both"/>
              <w:rPr>
                <w:del w:id="502" w:author="Pavla Trefilová" w:date="2019-09-16T08:51:00Z"/>
              </w:rPr>
            </w:pPr>
          </w:p>
        </w:tc>
        <w:tc>
          <w:tcPr>
            <w:tcW w:w="1703" w:type="dxa"/>
            <w:gridSpan w:val="2"/>
          </w:tcPr>
          <w:p w:rsidR="00447F6C" w:rsidDel="009A4263" w:rsidRDefault="00447F6C" w:rsidP="00447F6C">
            <w:pPr>
              <w:jc w:val="both"/>
              <w:rPr>
                <w:del w:id="503" w:author="Pavla Trefilová" w:date="2019-09-16T08:51:00Z"/>
              </w:rPr>
            </w:pPr>
          </w:p>
        </w:tc>
        <w:tc>
          <w:tcPr>
            <w:tcW w:w="2096" w:type="dxa"/>
            <w:gridSpan w:val="4"/>
          </w:tcPr>
          <w:p w:rsidR="00447F6C" w:rsidDel="009A4263" w:rsidRDefault="00447F6C" w:rsidP="00447F6C">
            <w:pPr>
              <w:jc w:val="both"/>
              <w:rPr>
                <w:del w:id="504" w:author="Pavla Trefilová" w:date="2019-09-16T08:51:00Z"/>
              </w:rPr>
            </w:pPr>
          </w:p>
        </w:tc>
      </w:tr>
      <w:tr w:rsidR="00447F6C" w:rsidDel="009A4263" w:rsidTr="002C034A">
        <w:trPr>
          <w:del w:id="505" w:author="Pavla Trefilová" w:date="2019-09-16T08:51:00Z"/>
        </w:trPr>
        <w:tc>
          <w:tcPr>
            <w:tcW w:w="6060" w:type="dxa"/>
            <w:gridSpan w:val="5"/>
          </w:tcPr>
          <w:p w:rsidR="00447F6C" w:rsidDel="009A4263" w:rsidRDefault="00447F6C" w:rsidP="00447F6C">
            <w:pPr>
              <w:jc w:val="both"/>
              <w:rPr>
                <w:del w:id="506" w:author="Pavla Trefilová" w:date="2019-09-16T08:51:00Z"/>
              </w:rPr>
            </w:pPr>
          </w:p>
        </w:tc>
        <w:tc>
          <w:tcPr>
            <w:tcW w:w="1703" w:type="dxa"/>
            <w:gridSpan w:val="2"/>
          </w:tcPr>
          <w:p w:rsidR="00447F6C" w:rsidDel="009A4263" w:rsidRDefault="00447F6C" w:rsidP="00447F6C">
            <w:pPr>
              <w:jc w:val="both"/>
              <w:rPr>
                <w:del w:id="507" w:author="Pavla Trefilová" w:date="2019-09-16T08:51:00Z"/>
              </w:rPr>
            </w:pPr>
          </w:p>
        </w:tc>
        <w:tc>
          <w:tcPr>
            <w:tcW w:w="2096" w:type="dxa"/>
            <w:gridSpan w:val="4"/>
          </w:tcPr>
          <w:p w:rsidR="00447F6C" w:rsidDel="009A4263" w:rsidRDefault="00447F6C" w:rsidP="00447F6C">
            <w:pPr>
              <w:jc w:val="both"/>
              <w:rPr>
                <w:del w:id="508" w:author="Pavla Trefilová" w:date="2019-09-16T08:51:00Z"/>
              </w:rPr>
            </w:pPr>
          </w:p>
        </w:tc>
      </w:tr>
      <w:tr w:rsidR="00447F6C" w:rsidDel="009A4263" w:rsidTr="002C034A">
        <w:trPr>
          <w:del w:id="509" w:author="Pavla Trefilová" w:date="2019-09-16T08:51:00Z"/>
        </w:trPr>
        <w:tc>
          <w:tcPr>
            <w:tcW w:w="6060" w:type="dxa"/>
            <w:gridSpan w:val="5"/>
          </w:tcPr>
          <w:p w:rsidR="00447F6C" w:rsidDel="009A4263" w:rsidRDefault="00447F6C" w:rsidP="00447F6C">
            <w:pPr>
              <w:jc w:val="both"/>
              <w:rPr>
                <w:del w:id="510" w:author="Pavla Trefilová" w:date="2019-09-16T08:51:00Z"/>
              </w:rPr>
            </w:pPr>
          </w:p>
        </w:tc>
        <w:tc>
          <w:tcPr>
            <w:tcW w:w="1703" w:type="dxa"/>
            <w:gridSpan w:val="2"/>
          </w:tcPr>
          <w:p w:rsidR="00447F6C" w:rsidDel="009A4263" w:rsidRDefault="00447F6C" w:rsidP="00447F6C">
            <w:pPr>
              <w:jc w:val="both"/>
              <w:rPr>
                <w:del w:id="511" w:author="Pavla Trefilová" w:date="2019-09-16T08:51:00Z"/>
              </w:rPr>
            </w:pPr>
          </w:p>
        </w:tc>
        <w:tc>
          <w:tcPr>
            <w:tcW w:w="2096" w:type="dxa"/>
            <w:gridSpan w:val="4"/>
          </w:tcPr>
          <w:p w:rsidR="00447F6C" w:rsidDel="009A4263" w:rsidRDefault="00447F6C" w:rsidP="00447F6C">
            <w:pPr>
              <w:jc w:val="both"/>
              <w:rPr>
                <w:del w:id="512" w:author="Pavla Trefilová" w:date="2019-09-16T08:51:00Z"/>
              </w:rPr>
            </w:pPr>
          </w:p>
        </w:tc>
      </w:tr>
      <w:tr w:rsidR="00447F6C" w:rsidDel="009A4263" w:rsidTr="002C034A">
        <w:trPr>
          <w:del w:id="513" w:author="Pavla Trefilová" w:date="2019-09-16T08:51:00Z"/>
        </w:trPr>
        <w:tc>
          <w:tcPr>
            <w:tcW w:w="9859" w:type="dxa"/>
            <w:gridSpan w:val="11"/>
            <w:shd w:val="clear" w:color="auto" w:fill="F7CAAC"/>
          </w:tcPr>
          <w:p w:rsidR="00447F6C" w:rsidDel="009A4263" w:rsidRDefault="00447F6C" w:rsidP="00447F6C">
            <w:pPr>
              <w:jc w:val="both"/>
              <w:rPr>
                <w:del w:id="514" w:author="Pavla Trefilová" w:date="2019-09-16T08:51:00Z"/>
              </w:rPr>
            </w:pPr>
            <w:del w:id="515" w:author="Pavla Trefilová" w:date="2019-09-16T08:51:00Z">
              <w:r w:rsidDel="009A4263">
                <w:rPr>
                  <w:b/>
                </w:rPr>
                <w:delText>Předměty příslušného studijního programu a způsob zapojení do jejich výuky, příp. další zapojení do uskutečňování studijního programu</w:delText>
              </w:r>
            </w:del>
          </w:p>
        </w:tc>
      </w:tr>
      <w:tr w:rsidR="00447F6C" w:rsidDel="009A4263" w:rsidTr="002C034A">
        <w:trPr>
          <w:trHeight w:val="480"/>
          <w:del w:id="516" w:author="Pavla Trefilová" w:date="2019-09-16T08:51:00Z"/>
        </w:trPr>
        <w:tc>
          <w:tcPr>
            <w:tcW w:w="9859" w:type="dxa"/>
            <w:gridSpan w:val="11"/>
            <w:tcBorders>
              <w:top w:val="nil"/>
            </w:tcBorders>
          </w:tcPr>
          <w:p w:rsidR="00447F6C" w:rsidDel="009A4263" w:rsidRDefault="00447F6C" w:rsidP="00447F6C">
            <w:pPr>
              <w:jc w:val="both"/>
              <w:rPr>
                <w:del w:id="517" w:author="Pavla Trefilová" w:date="2019-09-16T08:51:00Z"/>
              </w:rPr>
            </w:pPr>
            <w:del w:id="518" w:author="Pavla Trefilová" w:date="2019-09-16T08:51:00Z">
              <w:r w:rsidDel="009A4263">
                <w:delText>Business English – garant, přednášející (100%)</w:delText>
              </w:r>
            </w:del>
          </w:p>
        </w:tc>
      </w:tr>
      <w:tr w:rsidR="00447F6C" w:rsidDel="009A4263" w:rsidTr="002C034A">
        <w:trPr>
          <w:trHeight w:val="468"/>
          <w:del w:id="519" w:author="Pavla Trefilová" w:date="2019-09-16T08:51:00Z"/>
        </w:trPr>
        <w:tc>
          <w:tcPr>
            <w:tcW w:w="9859" w:type="dxa"/>
            <w:gridSpan w:val="11"/>
            <w:shd w:val="clear" w:color="auto" w:fill="F7CAAC"/>
          </w:tcPr>
          <w:p w:rsidR="00447F6C" w:rsidDel="009A4263" w:rsidRDefault="00447F6C" w:rsidP="00447F6C">
            <w:pPr>
              <w:jc w:val="both"/>
              <w:rPr>
                <w:del w:id="520" w:author="Pavla Trefilová" w:date="2019-09-16T08:51:00Z"/>
              </w:rPr>
            </w:pPr>
            <w:del w:id="521" w:author="Pavla Trefilová" w:date="2019-09-16T08:51:00Z">
              <w:r w:rsidDel="009A4263">
                <w:rPr>
                  <w:b/>
                </w:rPr>
                <w:delText xml:space="preserve">Údaje o vzdělání na VŠ </w:delText>
              </w:r>
            </w:del>
          </w:p>
        </w:tc>
      </w:tr>
      <w:tr w:rsidR="00447F6C" w:rsidRPr="003E76C9" w:rsidDel="009A4263" w:rsidTr="002C034A">
        <w:trPr>
          <w:trHeight w:val="1055"/>
          <w:del w:id="522" w:author="Pavla Trefilová" w:date="2019-09-16T08:51:00Z"/>
        </w:trPr>
        <w:tc>
          <w:tcPr>
            <w:tcW w:w="9859" w:type="dxa"/>
            <w:gridSpan w:val="11"/>
          </w:tcPr>
          <w:p w:rsidR="00447F6C" w:rsidDel="009A4263" w:rsidRDefault="00447F6C" w:rsidP="00447F6C">
            <w:pPr>
              <w:jc w:val="both"/>
              <w:rPr>
                <w:del w:id="523" w:author="Pavla Trefilová" w:date="2019-09-16T08:51:00Z"/>
              </w:rPr>
            </w:pPr>
            <w:del w:id="524" w:author="Pavla Trefilová" w:date="2019-09-16T08:51:00Z">
              <w:r w:rsidRPr="00C378BC" w:rsidDel="009A4263">
                <w:rPr>
                  <w:b/>
                </w:rPr>
                <w:delText>2008-2011:</w:delText>
              </w:r>
              <w:r w:rsidRPr="003E76C9" w:rsidDel="009A4263">
                <w:delText xml:space="preserve"> Učitelství</w:delText>
              </w:r>
              <w:r w:rsidDel="009A4263">
                <w:delText xml:space="preserve"> anglického jazyka a literatury pro střední školy, OU FF – rozšiřující studium</w:delText>
              </w:r>
            </w:del>
          </w:p>
          <w:p w:rsidR="00447F6C" w:rsidDel="009A4263" w:rsidRDefault="00447F6C" w:rsidP="00447F6C">
            <w:pPr>
              <w:jc w:val="both"/>
              <w:rPr>
                <w:del w:id="525" w:author="Pavla Trefilová" w:date="2019-09-16T08:51:00Z"/>
              </w:rPr>
            </w:pPr>
            <w:del w:id="526" w:author="Pavla Trefilová" w:date="2019-09-16T08:51:00Z">
              <w:r w:rsidRPr="00C378BC" w:rsidDel="009A4263">
                <w:rPr>
                  <w:b/>
                </w:rPr>
                <w:delText>2005-2007:</w:delText>
              </w:r>
              <w:r w:rsidDel="009A4263">
                <w:delText xml:space="preserve"> Učitelství odborných předmětů pro střední školy – zaměření na obchod a služby, OU PF (</w:delText>
              </w:r>
              <w:r w:rsidRPr="00C378BC" w:rsidDel="009A4263">
                <w:rPr>
                  <w:b/>
                </w:rPr>
                <w:delText>Mgr.</w:delText>
              </w:r>
              <w:r w:rsidDel="009A4263">
                <w:delText>)</w:delText>
              </w:r>
            </w:del>
          </w:p>
          <w:p w:rsidR="00447F6C" w:rsidRPr="003E76C9" w:rsidDel="009A4263" w:rsidRDefault="00447F6C" w:rsidP="00447F6C">
            <w:pPr>
              <w:jc w:val="both"/>
              <w:rPr>
                <w:del w:id="527" w:author="Pavla Trefilová" w:date="2019-09-16T08:51:00Z"/>
              </w:rPr>
            </w:pPr>
            <w:del w:id="528" w:author="Pavla Trefilová" w:date="2019-09-16T08:51:00Z">
              <w:r w:rsidRPr="00C378BC" w:rsidDel="009A4263">
                <w:rPr>
                  <w:b/>
                </w:rPr>
                <w:delText>2001-2005:</w:delText>
              </w:r>
              <w:r w:rsidDel="009A4263">
                <w:delText xml:space="preserve"> Angličtina ve sféře podnikání, OU FF (</w:delText>
              </w:r>
              <w:r w:rsidRPr="00C378BC" w:rsidDel="009A4263">
                <w:rPr>
                  <w:b/>
                </w:rPr>
                <w:delText>Bc.</w:delText>
              </w:r>
              <w:r w:rsidDel="009A4263">
                <w:delText>)</w:delText>
              </w:r>
            </w:del>
          </w:p>
        </w:tc>
      </w:tr>
      <w:tr w:rsidR="00447F6C" w:rsidDel="009A4263" w:rsidTr="002C034A">
        <w:trPr>
          <w:del w:id="529" w:author="Pavla Trefilová" w:date="2019-09-16T08:51:00Z"/>
        </w:trPr>
        <w:tc>
          <w:tcPr>
            <w:tcW w:w="9859" w:type="dxa"/>
            <w:gridSpan w:val="11"/>
            <w:shd w:val="clear" w:color="auto" w:fill="F7CAAC"/>
          </w:tcPr>
          <w:p w:rsidR="00447F6C" w:rsidDel="009A4263" w:rsidRDefault="00447F6C" w:rsidP="00447F6C">
            <w:pPr>
              <w:jc w:val="both"/>
              <w:rPr>
                <w:del w:id="530" w:author="Pavla Trefilová" w:date="2019-09-16T08:51:00Z"/>
                <w:b/>
              </w:rPr>
            </w:pPr>
            <w:del w:id="531" w:author="Pavla Trefilová" w:date="2019-09-16T08:51:00Z">
              <w:r w:rsidDel="009A4263">
                <w:rPr>
                  <w:b/>
                </w:rPr>
                <w:delText>Údaje o odborném působení od absolvování VŠ</w:delText>
              </w:r>
            </w:del>
          </w:p>
        </w:tc>
      </w:tr>
      <w:tr w:rsidR="00447F6C" w:rsidDel="009A4263" w:rsidTr="002C034A">
        <w:trPr>
          <w:trHeight w:val="895"/>
          <w:del w:id="532" w:author="Pavla Trefilová" w:date="2019-09-16T08:51:00Z"/>
        </w:trPr>
        <w:tc>
          <w:tcPr>
            <w:tcW w:w="9859" w:type="dxa"/>
            <w:gridSpan w:val="11"/>
          </w:tcPr>
          <w:p w:rsidR="00447F6C" w:rsidDel="009A4263" w:rsidRDefault="00447F6C" w:rsidP="00447F6C">
            <w:pPr>
              <w:jc w:val="both"/>
              <w:rPr>
                <w:del w:id="533" w:author="Pavla Trefilová" w:date="2019-09-16T08:51:00Z"/>
              </w:rPr>
            </w:pPr>
            <w:del w:id="534" w:author="Pavla Trefilová" w:date="2019-09-16T08:51:00Z">
              <w:r w:rsidRPr="00C378BC" w:rsidDel="009A4263">
                <w:rPr>
                  <w:b/>
                </w:rPr>
                <w:delText>2001-2009:</w:delText>
              </w:r>
              <w:r w:rsidDel="009A4263">
                <w:delText xml:space="preserve">     Střední odborná škola Otrokovice, učitelka anglického jazyka</w:delText>
              </w:r>
            </w:del>
          </w:p>
          <w:p w:rsidR="00447F6C" w:rsidDel="009A4263" w:rsidRDefault="00447F6C" w:rsidP="00447F6C">
            <w:pPr>
              <w:jc w:val="both"/>
              <w:rPr>
                <w:del w:id="535" w:author="Pavla Trefilová" w:date="2019-09-16T08:51:00Z"/>
              </w:rPr>
            </w:pPr>
            <w:del w:id="536" w:author="Pavla Trefilová" w:date="2019-09-16T08:51:00Z">
              <w:r w:rsidRPr="00C378BC" w:rsidDel="009A4263">
                <w:rPr>
                  <w:b/>
                </w:rPr>
                <w:delText>2014</w:delText>
              </w:r>
              <w:r w:rsidDel="009A4263">
                <w:rPr>
                  <w:b/>
                </w:rPr>
                <w:delText>-</w:delText>
              </w:r>
              <w:r w:rsidRPr="00C378BC" w:rsidDel="009A4263">
                <w:rPr>
                  <w:b/>
                </w:rPr>
                <w:delText>dosud:</w:delText>
              </w:r>
              <w:r w:rsidDel="009A4263">
                <w:delText xml:space="preserve">   Univerzita Tomáše Bati, FHS/CJV, lektorka anglického jazyka</w:delText>
              </w:r>
            </w:del>
          </w:p>
          <w:p w:rsidR="00447F6C" w:rsidDel="009A4263" w:rsidRDefault="00447F6C" w:rsidP="00447F6C">
            <w:pPr>
              <w:jc w:val="both"/>
              <w:rPr>
                <w:del w:id="537" w:author="Pavla Trefilová" w:date="2019-09-16T08:51:00Z"/>
              </w:rPr>
            </w:pPr>
          </w:p>
        </w:tc>
      </w:tr>
      <w:tr w:rsidR="00447F6C" w:rsidDel="009A4263" w:rsidTr="002C034A">
        <w:trPr>
          <w:trHeight w:val="250"/>
          <w:del w:id="538" w:author="Pavla Trefilová" w:date="2019-09-16T08:51:00Z"/>
        </w:trPr>
        <w:tc>
          <w:tcPr>
            <w:tcW w:w="9859" w:type="dxa"/>
            <w:gridSpan w:val="11"/>
            <w:shd w:val="clear" w:color="auto" w:fill="F7CAAC"/>
          </w:tcPr>
          <w:p w:rsidR="00447F6C" w:rsidDel="009A4263" w:rsidRDefault="00447F6C" w:rsidP="00447F6C">
            <w:pPr>
              <w:jc w:val="both"/>
              <w:rPr>
                <w:del w:id="539" w:author="Pavla Trefilová" w:date="2019-09-16T08:51:00Z"/>
              </w:rPr>
            </w:pPr>
            <w:del w:id="540" w:author="Pavla Trefilová" w:date="2019-09-16T08:51:00Z">
              <w:r w:rsidDel="009A4263">
                <w:rPr>
                  <w:b/>
                </w:rPr>
                <w:delText>Zkušenosti s vedením kvalifikačních a rigorózních prací</w:delText>
              </w:r>
            </w:del>
          </w:p>
        </w:tc>
      </w:tr>
      <w:tr w:rsidR="00447F6C" w:rsidDel="009A4263" w:rsidTr="002C034A">
        <w:trPr>
          <w:trHeight w:val="713"/>
          <w:del w:id="541" w:author="Pavla Trefilová" w:date="2019-09-16T08:51:00Z"/>
        </w:trPr>
        <w:tc>
          <w:tcPr>
            <w:tcW w:w="9859" w:type="dxa"/>
            <w:gridSpan w:val="11"/>
          </w:tcPr>
          <w:p w:rsidR="00447F6C" w:rsidDel="009A4263" w:rsidRDefault="00447F6C" w:rsidP="00447F6C">
            <w:pPr>
              <w:jc w:val="both"/>
              <w:rPr>
                <w:del w:id="542" w:author="Pavla Trefilová" w:date="2019-09-16T08:51:00Z"/>
              </w:rPr>
            </w:pPr>
            <w:del w:id="543" w:author="Pavla Trefilová" w:date="2019-09-16T08:51:00Z">
              <w:r w:rsidDel="009A4263">
                <w:delText>Počet vedených bakalářských prací – 1</w:delText>
              </w:r>
            </w:del>
          </w:p>
          <w:p w:rsidR="00447F6C" w:rsidDel="009A4263" w:rsidRDefault="00447F6C" w:rsidP="00447F6C">
            <w:pPr>
              <w:jc w:val="both"/>
              <w:rPr>
                <w:del w:id="544" w:author="Pavla Trefilová" w:date="2019-09-16T08:51:00Z"/>
              </w:rPr>
            </w:pPr>
            <w:del w:id="545" w:author="Pavla Trefilová" w:date="2019-09-16T08:51:00Z">
              <w:r w:rsidDel="009A4263">
                <w:delText>Počet vedených diplomových prací – 0</w:delText>
              </w:r>
            </w:del>
          </w:p>
        </w:tc>
      </w:tr>
      <w:tr w:rsidR="00447F6C" w:rsidDel="009A4263" w:rsidTr="002C034A">
        <w:trPr>
          <w:cantSplit/>
          <w:del w:id="546" w:author="Pavla Trefilová" w:date="2019-09-16T08:51:00Z"/>
        </w:trPr>
        <w:tc>
          <w:tcPr>
            <w:tcW w:w="3347" w:type="dxa"/>
            <w:gridSpan w:val="2"/>
            <w:tcBorders>
              <w:top w:val="single" w:sz="12" w:space="0" w:color="auto"/>
            </w:tcBorders>
            <w:shd w:val="clear" w:color="auto" w:fill="F7CAAC"/>
          </w:tcPr>
          <w:p w:rsidR="00447F6C" w:rsidDel="009A4263" w:rsidRDefault="00447F6C" w:rsidP="00447F6C">
            <w:pPr>
              <w:jc w:val="both"/>
              <w:rPr>
                <w:del w:id="547" w:author="Pavla Trefilová" w:date="2019-09-16T08:51:00Z"/>
              </w:rPr>
            </w:pPr>
            <w:del w:id="548" w:author="Pavla Trefilová" w:date="2019-09-16T08:51:00Z">
              <w:r w:rsidDel="009A4263">
                <w:rPr>
                  <w:b/>
                </w:rPr>
                <w:delText xml:space="preserve">Obor habilitačního řízení </w:delText>
              </w:r>
            </w:del>
          </w:p>
        </w:tc>
        <w:tc>
          <w:tcPr>
            <w:tcW w:w="2245" w:type="dxa"/>
            <w:gridSpan w:val="2"/>
            <w:tcBorders>
              <w:top w:val="single" w:sz="12" w:space="0" w:color="auto"/>
            </w:tcBorders>
            <w:shd w:val="clear" w:color="auto" w:fill="F7CAAC"/>
          </w:tcPr>
          <w:p w:rsidR="00447F6C" w:rsidDel="009A4263" w:rsidRDefault="00447F6C" w:rsidP="00447F6C">
            <w:pPr>
              <w:jc w:val="both"/>
              <w:rPr>
                <w:del w:id="549" w:author="Pavla Trefilová" w:date="2019-09-16T08:51:00Z"/>
              </w:rPr>
            </w:pPr>
            <w:del w:id="550" w:author="Pavla Trefilová" w:date="2019-09-16T08:51:00Z">
              <w:r w:rsidDel="009A4263">
                <w:rPr>
                  <w:b/>
                </w:rPr>
                <w:delText>Rok udělení hodnosti</w:delText>
              </w:r>
            </w:del>
          </w:p>
        </w:tc>
        <w:tc>
          <w:tcPr>
            <w:tcW w:w="2248" w:type="dxa"/>
            <w:gridSpan w:val="4"/>
            <w:tcBorders>
              <w:top w:val="single" w:sz="12" w:space="0" w:color="auto"/>
              <w:right w:val="single" w:sz="12" w:space="0" w:color="auto"/>
            </w:tcBorders>
            <w:shd w:val="clear" w:color="auto" w:fill="F7CAAC"/>
          </w:tcPr>
          <w:p w:rsidR="00447F6C" w:rsidDel="009A4263" w:rsidRDefault="00447F6C" w:rsidP="00447F6C">
            <w:pPr>
              <w:jc w:val="both"/>
              <w:rPr>
                <w:del w:id="551" w:author="Pavla Trefilová" w:date="2019-09-16T08:51:00Z"/>
              </w:rPr>
            </w:pPr>
            <w:del w:id="552" w:author="Pavla Trefilová" w:date="2019-09-16T08:51:00Z">
              <w:r w:rsidDel="009A4263">
                <w:rPr>
                  <w:b/>
                </w:rPr>
                <w:delText>Řízení konáno na VŠ</w:delText>
              </w:r>
            </w:del>
          </w:p>
        </w:tc>
        <w:tc>
          <w:tcPr>
            <w:tcW w:w="2019" w:type="dxa"/>
            <w:gridSpan w:val="3"/>
            <w:tcBorders>
              <w:top w:val="single" w:sz="12" w:space="0" w:color="auto"/>
              <w:left w:val="single" w:sz="12" w:space="0" w:color="auto"/>
            </w:tcBorders>
            <w:shd w:val="clear" w:color="auto" w:fill="F7CAAC"/>
          </w:tcPr>
          <w:p w:rsidR="00447F6C" w:rsidDel="009A4263" w:rsidRDefault="00447F6C" w:rsidP="00447F6C">
            <w:pPr>
              <w:jc w:val="both"/>
              <w:rPr>
                <w:del w:id="553" w:author="Pavla Trefilová" w:date="2019-09-16T08:51:00Z"/>
                <w:b/>
              </w:rPr>
            </w:pPr>
            <w:del w:id="554" w:author="Pavla Trefilová" w:date="2019-09-16T08:51:00Z">
              <w:r w:rsidDel="009A4263">
                <w:rPr>
                  <w:b/>
                </w:rPr>
                <w:delText>Ohlasy publikací</w:delText>
              </w:r>
            </w:del>
          </w:p>
        </w:tc>
      </w:tr>
      <w:tr w:rsidR="00447F6C" w:rsidDel="009A4263" w:rsidTr="002C034A">
        <w:trPr>
          <w:cantSplit/>
          <w:del w:id="555" w:author="Pavla Trefilová" w:date="2019-09-16T08:51:00Z"/>
        </w:trPr>
        <w:tc>
          <w:tcPr>
            <w:tcW w:w="3347" w:type="dxa"/>
            <w:gridSpan w:val="2"/>
          </w:tcPr>
          <w:p w:rsidR="00447F6C" w:rsidDel="009A4263" w:rsidRDefault="00447F6C" w:rsidP="00447F6C">
            <w:pPr>
              <w:jc w:val="both"/>
              <w:rPr>
                <w:del w:id="556" w:author="Pavla Trefilová" w:date="2019-09-16T08:51:00Z"/>
              </w:rPr>
            </w:pPr>
          </w:p>
        </w:tc>
        <w:tc>
          <w:tcPr>
            <w:tcW w:w="2245" w:type="dxa"/>
            <w:gridSpan w:val="2"/>
          </w:tcPr>
          <w:p w:rsidR="00447F6C" w:rsidDel="009A4263" w:rsidRDefault="00447F6C" w:rsidP="00447F6C">
            <w:pPr>
              <w:jc w:val="both"/>
              <w:rPr>
                <w:del w:id="557" w:author="Pavla Trefilová" w:date="2019-09-16T08:51:00Z"/>
              </w:rPr>
            </w:pPr>
          </w:p>
        </w:tc>
        <w:tc>
          <w:tcPr>
            <w:tcW w:w="2248" w:type="dxa"/>
            <w:gridSpan w:val="4"/>
            <w:tcBorders>
              <w:right w:val="single" w:sz="12" w:space="0" w:color="auto"/>
            </w:tcBorders>
          </w:tcPr>
          <w:p w:rsidR="00447F6C" w:rsidDel="009A4263" w:rsidRDefault="00447F6C" w:rsidP="00447F6C">
            <w:pPr>
              <w:jc w:val="both"/>
              <w:rPr>
                <w:del w:id="558" w:author="Pavla Trefilová" w:date="2019-09-16T08:51:00Z"/>
              </w:rPr>
            </w:pPr>
          </w:p>
        </w:tc>
        <w:tc>
          <w:tcPr>
            <w:tcW w:w="632" w:type="dxa"/>
            <w:tcBorders>
              <w:left w:val="single" w:sz="12" w:space="0" w:color="auto"/>
            </w:tcBorders>
            <w:shd w:val="clear" w:color="auto" w:fill="F7CAAC"/>
          </w:tcPr>
          <w:p w:rsidR="00447F6C" w:rsidDel="009A4263" w:rsidRDefault="00447F6C" w:rsidP="00447F6C">
            <w:pPr>
              <w:jc w:val="both"/>
              <w:rPr>
                <w:del w:id="559" w:author="Pavla Trefilová" w:date="2019-09-16T08:51:00Z"/>
              </w:rPr>
            </w:pPr>
            <w:del w:id="560" w:author="Pavla Trefilová" w:date="2019-09-16T08:51:00Z">
              <w:r w:rsidDel="009A4263">
                <w:rPr>
                  <w:b/>
                </w:rPr>
                <w:delText>WOS</w:delText>
              </w:r>
            </w:del>
          </w:p>
        </w:tc>
        <w:tc>
          <w:tcPr>
            <w:tcW w:w="693" w:type="dxa"/>
            <w:shd w:val="clear" w:color="auto" w:fill="F7CAAC"/>
          </w:tcPr>
          <w:p w:rsidR="00447F6C" w:rsidDel="009A4263" w:rsidRDefault="00447F6C" w:rsidP="00447F6C">
            <w:pPr>
              <w:jc w:val="both"/>
              <w:rPr>
                <w:del w:id="561" w:author="Pavla Trefilová" w:date="2019-09-16T08:51:00Z"/>
                <w:sz w:val="18"/>
              </w:rPr>
            </w:pPr>
            <w:del w:id="562" w:author="Pavla Trefilová" w:date="2019-09-16T08:51:00Z">
              <w:r w:rsidDel="009A4263">
                <w:rPr>
                  <w:b/>
                  <w:sz w:val="18"/>
                </w:rPr>
                <w:delText>Scopus</w:delText>
              </w:r>
            </w:del>
          </w:p>
        </w:tc>
        <w:tc>
          <w:tcPr>
            <w:tcW w:w="694" w:type="dxa"/>
            <w:shd w:val="clear" w:color="auto" w:fill="F7CAAC"/>
          </w:tcPr>
          <w:p w:rsidR="00447F6C" w:rsidDel="009A4263" w:rsidRDefault="00447F6C" w:rsidP="00447F6C">
            <w:pPr>
              <w:jc w:val="both"/>
              <w:rPr>
                <w:del w:id="563" w:author="Pavla Trefilová" w:date="2019-09-16T08:51:00Z"/>
              </w:rPr>
            </w:pPr>
            <w:del w:id="564" w:author="Pavla Trefilová" w:date="2019-09-16T08:51:00Z">
              <w:r w:rsidDel="009A4263">
                <w:rPr>
                  <w:b/>
                  <w:sz w:val="18"/>
                </w:rPr>
                <w:delText>ostatní</w:delText>
              </w:r>
            </w:del>
          </w:p>
        </w:tc>
      </w:tr>
      <w:tr w:rsidR="00447F6C" w:rsidDel="009A4263" w:rsidTr="002C034A">
        <w:trPr>
          <w:cantSplit/>
          <w:trHeight w:val="70"/>
          <w:del w:id="565" w:author="Pavla Trefilová" w:date="2019-09-16T08:51:00Z"/>
        </w:trPr>
        <w:tc>
          <w:tcPr>
            <w:tcW w:w="3347" w:type="dxa"/>
            <w:gridSpan w:val="2"/>
            <w:shd w:val="clear" w:color="auto" w:fill="F7CAAC"/>
          </w:tcPr>
          <w:p w:rsidR="00447F6C" w:rsidDel="009A4263" w:rsidRDefault="00447F6C" w:rsidP="00447F6C">
            <w:pPr>
              <w:jc w:val="both"/>
              <w:rPr>
                <w:del w:id="566" w:author="Pavla Trefilová" w:date="2019-09-16T08:51:00Z"/>
              </w:rPr>
            </w:pPr>
            <w:del w:id="567" w:author="Pavla Trefilová" w:date="2019-09-16T08:51:00Z">
              <w:r w:rsidDel="009A4263">
                <w:rPr>
                  <w:b/>
                </w:rPr>
                <w:delText>Obor jmenovacího řízení</w:delText>
              </w:r>
            </w:del>
          </w:p>
        </w:tc>
        <w:tc>
          <w:tcPr>
            <w:tcW w:w="2245" w:type="dxa"/>
            <w:gridSpan w:val="2"/>
            <w:shd w:val="clear" w:color="auto" w:fill="F7CAAC"/>
          </w:tcPr>
          <w:p w:rsidR="00447F6C" w:rsidDel="009A4263" w:rsidRDefault="00447F6C" w:rsidP="00447F6C">
            <w:pPr>
              <w:jc w:val="both"/>
              <w:rPr>
                <w:del w:id="568" w:author="Pavla Trefilová" w:date="2019-09-16T08:51:00Z"/>
              </w:rPr>
            </w:pPr>
            <w:del w:id="569" w:author="Pavla Trefilová" w:date="2019-09-16T08:51:00Z">
              <w:r w:rsidDel="009A4263">
                <w:rPr>
                  <w:b/>
                </w:rPr>
                <w:delText>Rok udělení hodnosti</w:delText>
              </w:r>
            </w:del>
          </w:p>
        </w:tc>
        <w:tc>
          <w:tcPr>
            <w:tcW w:w="2248" w:type="dxa"/>
            <w:gridSpan w:val="4"/>
            <w:tcBorders>
              <w:right w:val="single" w:sz="12" w:space="0" w:color="auto"/>
            </w:tcBorders>
            <w:shd w:val="clear" w:color="auto" w:fill="F7CAAC"/>
          </w:tcPr>
          <w:p w:rsidR="00447F6C" w:rsidDel="009A4263" w:rsidRDefault="00447F6C" w:rsidP="00447F6C">
            <w:pPr>
              <w:jc w:val="both"/>
              <w:rPr>
                <w:del w:id="570" w:author="Pavla Trefilová" w:date="2019-09-16T08:51:00Z"/>
              </w:rPr>
            </w:pPr>
            <w:del w:id="571" w:author="Pavla Trefilová" w:date="2019-09-16T08:51:00Z">
              <w:r w:rsidDel="009A4263">
                <w:rPr>
                  <w:b/>
                </w:rPr>
                <w:delText>Řízení konáno na VŠ</w:delText>
              </w:r>
            </w:del>
          </w:p>
        </w:tc>
        <w:tc>
          <w:tcPr>
            <w:tcW w:w="632" w:type="dxa"/>
            <w:vMerge w:val="restart"/>
            <w:tcBorders>
              <w:left w:val="single" w:sz="12" w:space="0" w:color="auto"/>
            </w:tcBorders>
          </w:tcPr>
          <w:p w:rsidR="00447F6C" w:rsidDel="009A4263" w:rsidRDefault="00447F6C" w:rsidP="00447F6C">
            <w:pPr>
              <w:jc w:val="both"/>
              <w:rPr>
                <w:del w:id="572" w:author="Pavla Trefilová" w:date="2019-09-16T08:51:00Z"/>
                <w:b/>
              </w:rPr>
            </w:pPr>
            <w:del w:id="573" w:author="Pavla Trefilová" w:date="2019-09-16T08:51:00Z">
              <w:r w:rsidDel="009A4263">
                <w:rPr>
                  <w:b/>
                </w:rPr>
                <w:delText>0</w:delText>
              </w:r>
            </w:del>
          </w:p>
        </w:tc>
        <w:tc>
          <w:tcPr>
            <w:tcW w:w="693" w:type="dxa"/>
            <w:vMerge w:val="restart"/>
          </w:tcPr>
          <w:p w:rsidR="00447F6C" w:rsidDel="009A4263" w:rsidRDefault="00447F6C" w:rsidP="00447F6C">
            <w:pPr>
              <w:jc w:val="both"/>
              <w:rPr>
                <w:del w:id="574" w:author="Pavla Trefilová" w:date="2019-09-16T08:51:00Z"/>
                <w:b/>
              </w:rPr>
            </w:pPr>
            <w:del w:id="575" w:author="Pavla Trefilová" w:date="2019-09-16T08:51:00Z">
              <w:r w:rsidDel="009A4263">
                <w:rPr>
                  <w:b/>
                </w:rPr>
                <w:delText>0</w:delText>
              </w:r>
            </w:del>
          </w:p>
        </w:tc>
        <w:tc>
          <w:tcPr>
            <w:tcW w:w="694" w:type="dxa"/>
            <w:vMerge w:val="restart"/>
          </w:tcPr>
          <w:p w:rsidR="00447F6C" w:rsidDel="009A4263" w:rsidRDefault="00447F6C" w:rsidP="00447F6C">
            <w:pPr>
              <w:jc w:val="both"/>
              <w:rPr>
                <w:del w:id="576" w:author="Pavla Trefilová" w:date="2019-09-16T08:51:00Z"/>
                <w:b/>
              </w:rPr>
            </w:pPr>
            <w:del w:id="577" w:author="Pavla Trefilová" w:date="2019-09-16T08:51:00Z">
              <w:r w:rsidDel="009A4263">
                <w:rPr>
                  <w:b/>
                </w:rPr>
                <w:delText>0</w:delText>
              </w:r>
            </w:del>
          </w:p>
        </w:tc>
      </w:tr>
      <w:tr w:rsidR="00447F6C" w:rsidDel="009A4263" w:rsidTr="002C034A">
        <w:trPr>
          <w:trHeight w:val="205"/>
          <w:del w:id="578" w:author="Pavla Trefilová" w:date="2019-09-16T08:51:00Z"/>
        </w:trPr>
        <w:tc>
          <w:tcPr>
            <w:tcW w:w="3347" w:type="dxa"/>
            <w:gridSpan w:val="2"/>
          </w:tcPr>
          <w:p w:rsidR="00447F6C" w:rsidDel="009A4263" w:rsidRDefault="00447F6C" w:rsidP="00447F6C">
            <w:pPr>
              <w:jc w:val="both"/>
              <w:rPr>
                <w:del w:id="579" w:author="Pavla Trefilová" w:date="2019-09-16T08:51:00Z"/>
              </w:rPr>
            </w:pPr>
          </w:p>
        </w:tc>
        <w:tc>
          <w:tcPr>
            <w:tcW w:w="2245" w:type="dxa"/>
            <w:gridSpan w:val="2"/>
          </w:tcPr>
          <w:p w:rsidR="00447F6C" w:rsidDel="009A4263" w:rsidRDefault="00447F6C" w:rsidP="00447F6C">
            <w:pPr>
              <w:jc w:val="both"/>
              <w:rPr>
                <w:del w:id="580" w:author="Pavla Trefilová" w:date="2019-09-16T08:51:00Z"/>
              </w:rPr>
            </w:pPr>
          </w:p>
        </w:tc>
        <w:tc>
          <w:tcPr>
            <w:tcW w:w="2248" w:type="dxa"/>
            <w:gridSpan w:val="4"/>
            <w:tcBorders>
              <w:right w:val="single" w:sz="12" w:space="0" w:color="auto"/>
            </w:tcBorders>
          </w:tcPr>
          <w:p w:rsidR="00447F6C" w:rsidDel="009A4263" w:rsidRDefault="00447F6C" w:rsidP="00447F6C">
            <w:pPr>
              <w:jc w:val="both"/>
              <w:rPr>
                <w:del w:id="581" w:author="Pavla Trefilová" w:date="2019-09-16T08:51:00Z"/>
              </w:rPr>
            </w:pPr>
          </w:p>
        </w:tc>
        <w:tc>
          <w:tcPr>
            <w:tcW w:w="632" w:type="dxa"/>
            <w:vMerge/>
            <w:tcBorders>
              <w:left w:val="single" w:sz="12" w:space="0" w:color="auto"/>
            </w:tcBorders>
            <w:vAlign w:val="center"/>
          </w:tcPr>
          <w:p w:rsidR="00447F6C" w:rsidDel="009A4263" w:rsidRDefault="00447F6C" w:rsidP="00447F6C">
            <w:pPr>
              <w:rPr>
                <w:del w:id="582" w:author="Pavla Trefilová" w:date="2019-09-16T08:51:00Z"/>
                <w:b/>
              </w:rPr>
            </w:pPr>
          </w:p>
        </w:tc>
        <w:tc>
          <w:tcPr>
            <w:tcW w:w="693" w:type="dxa"/>
            <w:vMerge/>
            <w:vAlign w:val="center"/>
          </w:tcPr>
          <w:p w:rsidR="00447F6C" w:rsidDel="009A4263" w:rsidRDefault="00447F6C" w:rsidP="00447F6C">
            <w:pPr>
              <w:rPr>
                <w:del w:id="583" w:author="Pavla Trefilová" w:date="2019-09-16T08:51:00Z"/>
                <w:b/>
              </w:rPr>
            </w:pPr>
          </w:p>
        </w:tc>
        <w:tc>
          <w:tcPr>
            <w:tcW w:w="694" w:type="dxa"/>
            <w:vMerge/>
            <w:vAlign w:val="center"/>
          </w:tcPr>
          <w:p w:rsidR="00447F6C" w:rsidDel="009A4263" w:rsidRDefault="00447F6C" w:rsidP="00447F6C">
            <w:pPr>
              <w:rPr>
                <w:del w:id="584" w:author="Pavla Trefilová" w:date="2019-09-16T08:51:00Z"/>
                <w:b/>
              </w:rPr>
            </w:pPr>
          </w:p>
        </w:tc>
      </w:tr>
      <w:tr w:rsidR="00447F6C" w:rsidDel="009A4263" w:rsidTr="002C034A">
        <w:trPr>
          <w:del w:id="585" w:author="Pavla Trefilová" w:date="2019-09-16T08:51:00Z"/>
        </w:trPr>
        <w:tc>
          <w:tcPr>
            <w:tcW w:w="9859" w:type="dxa"/>
            <w:gridSpan w:val="11"/>
            <w:shd w:val="clear" w:color="auto" w:fill="F7CAAC"/>
          </w:tcPr>
          <w:p w:rsidR="00447F6C" w:rsidDel="009A4263" w:rsidRDefault="00447F6C" w:rsidP="00447F6C">
            <w:pPr>
              <w:jc w:val="both"/>
              <w:rPr>
                <w:del w:id="586" w:author="Pavla Trefilová" w:date="2019-09-16T08:51:00Z"/>
                <w:b/>
              </w:rPr>
            </w:pPr>
            <w:del w:id="587" w:author="Pavla Trefilová" w:date="2019-09-16T08:51:00Z">
              <w:r w:rsidDel="009A4263">
                <w:rPr>
                  <w:b/>
                </w:rPr>
                <w:delText xml:space="preserve">Přehled o nejvýznamnější publikační a další tvůrčí činnosti nebo další profesní činnosti u odborníků z praxe vztahující se k zabezpečovaným předmětům </w:delText>
              </w:r>
            </w:del>
          </w:p>
        </w:tc>
      </w:tr>
      <w:tr w:rsidR="00447F6C" w:rsidDel="009A4263" w:rsidTr="002C034A">
        <w:trPr>
          <w:trHeight w:val="1652"/>
          <w:del w:id="588" w:author="Pavla Trefilová" w:date="2019-09-16T08:51:00Z"/>
        </w:trPr>
        <w:tc>
          <w:tcPr>
            <w:tcW w:w="9859" w:type="dxa"/>
            <w:gridSpan w:val="11"/>
          </w:tcPr>
          <w:p w:rsidR="00447F6C" w:rsidDel="009A4263" w:rsidRDefault="00447F6C" w:rsidP="00447F6C">
            <w:pPr>
              <w:jc w:val="both"/>
              <w:rPr>
                <w:del w:id="589" w:author="Pavla Trefilová" w:date="2019-09-16T08:51:00Z"/>
                <w:b/>
              </w:rPr>
            </w:pPr>
          </w:p>
        </w:tc>
      </w:tr>
      <w:tr w:rsidR="00447F6C" w:rsidDel="009A4263" w:rsidTr="002C034A">
        <w:trPr>
          <w:trHeight w:val="218"/>
          <w:del w:id="590" w:author="Pavla Trefilová" w:date="2019-09-16T08:51:00Z"/>
        </w:trPr>
        <w:tc>
          <w:tcPr>
            <w:tcW w:w="9859" w:type="dxa"/>
            <w:gridSpan w:val="11"/>
            <w:shd w:val="clear" w:color="auto" w:fill="F7CAAC"/>
          </w:tcPr>
          <w:p w:rsidR="00447F6C" w:rsidDel="009A4263" w:rsidRDefault="00447F6C" w:rsidP="00447F6C">
            <w:pPr>
              <w:rPr>
                <w:del w:id="591" w:author="Pavla Trefilová" w:date="2019-09-16T08:51:00Z"/>
                <w:b/>
              </w:rPr>
            </w:pPr>
            <w:del w:id="592" w:author="Pavla Trefilová" w:date="2019-09-16T08:51:00Z">
              <w:r w:rsidDel="009A4263">
                <w:rPr>
                  <w:b/>
                </w:rPr>
                <w:delText>Působení v zahraničí</w:delText>
              </w:r>
            </w:del>
          </w:p>
        </w:tc>
      </w:tr>
      <w:tr w:rsidR="00447F6C" w:rsidDel="009A4263" w:rsidTr="002C034A">
        <w:trPr>
          <w:trHeight w:val="328"/>
          <w:del w:id="593" w:author="Pavla Trefilová" w:date="2019-09-16T08:51:00Z"/>
        </w:trPr>
        <w:tc>
          <w:tcPr>
            <w:tcW w:w="9859" w:type="dxa"/>
            <w:gridSpan w:val="11"/>
          </w:tcPr>
          <w:p w:rsidR="00447F6C" w:rsidDel="009A4263" w:rsidRDefault="00447F6C" w:rsidP="00447F6C">
            <w:pPr>
              <w:rPr>
                <w:del w:id="594" w:author="Pavla Trefilová" w:date="2019-09-16T08:51:00Z"/>
                <w:b/>
              </w:rPr>
            </w:pPr>
          </w:p>
        </w:tc>
      </w:tr>
      <w:tr w:rsidR="00447F6C" w:rsidDel="009A4263" w:rsidTr="002C034A">
        <w:trPr>
          <w:cantSplit/>
          <w:trHeight w:val="470"/>
          <w:del w:id="595" w:author="Pavla Trefilová" w:date="2019-09-16T08:51:00Z"/>
        </w:trPr>
        <w:tc>
          <w:tcPr>
            <w:tcW w:w="2518" w:type="dxa"/>
            <w:shd w:val="clear" w:color="auto" w:fill="F7CAAC"/>
          </w:tcPr>
          <w:p w:rsidR="00447F6C" w:rsidDel="009A4263" w:rsidRDefault="00447F6C" w:rsidP="00447F6C">
            <w:pPr>
              <w:jc w:val="both"/>
              <w:rPr>
                <w:del w:id="596" w:author="Pavla Trefilová" w:date="2019-09-16T08:51:00Z"/>
                <w:b/>
              </w:rPr>
            </w:pPr>
            <w:del w:id="597" w:author="Pavla Trefilová" w:date="2019-09-16T08:51:00Z">
              <w:r w:rsidDel="009A4263">
                <w:rPr>
                  <w:b/>
                </w:rPr>
                <w:delText xml:space="preserve">Podpis </w:delText>
              </w:r>
            </w:del>
          </w:p>
        </w:tc>
        <w:tc>
          <w:tcPr>
            <w:tcW w:w="4536" w:type="dxa"/>
            <w:gridSpan w:val="5"/>
          </w:tcPr>
          <w:p w:rsidR="00447F6C" w:rsidDel="009A4263" w:rsidRDefault="00447F6C" w:rsidP="00447F6C">
            <w:pPr>
              <w:jc w:val="both"/>
              <w:rPr>
                <w:del w:id="598" w:author="Pavla Trefilová" w:date="2019-09-16T08:51:00Z"/>
              </w:rPr>
            </w:pPr>
          </w:p>
        </w:tc>
        <w:tc>
          <w:tcPr>
            <w:tcW w:w="786" w:type="dxa"/>
            <w:gridSpan w:val="2"/>
            <w:shd w:val="clear" w:color="auto" w:fill="F7CAAC"/>
          </w:tcPr>
          <w:p w:rsidR="00447F6C" w:rsidDel="009A4263" w:rsidRDefault="00447F6C" w:rsidP="00447F6C">
            <w:pPr>
              <w:jc w:val="both"/>
              <w:rPr>
                <w:del w:id="599" w:author="Pavla Trefilová" w:date="2019-09-16T08:51:00Z"/>
              </w:rPr>
            </w:pPr>
            <w:del w:id="600" w:author="Pavla Trefilová" w:date="2019-09-16T08:51:00Z">
              <w:r w:rsidDel="009A4263">
                <w:rPr>
                  <w:b/>
                </w:rPr>
                <w:delText>datum</w:delText>
              </w:r>
            </w:del>
          </w:p>
        </w:tc>
        <w:tc>
          <w:tcPr>
            <w:tcW w:w="2019" w:type="dxa"/>
            <w:gridSpan w:val="3"/>
          </w:tcPr>
          <w:p w:rsidR="00447F6C" w:rsidDel="009A4263" w:rsidRDefault="00447F6C" w:rsidP="00447F6C">
            <w:pPr>
              <w:jc w:val="both"/>
              <w:rPr>
                <w:del w:id="601" w:author="Pavla Trefilová" w:date="2019-09-16T08:51:00Z"/>
              </w:rPr>
            </w:pPr>
          </w:p>
        </w:tc>
      </w:tr>
    </w:tbl>
    <w:p w:rsidR="002450F1" w:rsidRDefault="002450F1">
      <w:pPr>
        <w:spacing w:after="160" w:line="259" w:lineRule="auto"/>
      </w:pPr>
    </w:p>
    <w:p w:rsidR="002450F1" w:rsidRDefault="002450F1">
      <w:pPr>
        <w:spacing w:after="160" w:line="259" w:lineRule="auto"/>
      </w:pPr>
      <w:r>
        <w:br w:type="page"/>
      </w:r>
    </w:p>
    <w:tbl>
      <w:tblPr>
        <w:tblW w:w="989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5"/>
        <w:gridCol w:w="832"/>
        <w:gridCol w:w="1726"/>
        <w:gridCol w:w="526"/>
        <w:gridCol w:w="470"/>
        <w:gridCol w:w="997"/>
        <w:gridCol w:w="711"/>
        <w:gridCol w:w="77"/>
        <w:gridCol w:w="638"/>
        <w:gridCol w:w="695"/>
        <w:gridCol w:w="696"/>
      </w:tblGrid>
      <w:tr w:rsidR="00447F6C" w:rsidTr="00447F6C">
        <w:tc>
          <w:tcPr>
            <w:tcW w:w="9893" w:type="dxa"/>
            <w:gridSpan w:val="11"/>
            <w:tcBorders>
              <w:bottom w:val="double" w:sz="4" w:space="0" w:color="auto"/>
            </w:tcBorders>
            <w:shd w:val="clear" w:color="auto" w:fill="BDD6EE"/>
          </w:tcPr>
          <w:p w:rsidR="00447F6C" w:rsidRDefault="00447F6C" w:rsidP="00447F6C">
            <w:pPr>
              <w:jc w:val="both"/>
              <w:rPr>
                <w:b/>
                <w:sz w:val="28"/>
              </w:rPr>
            </w:pPr>
            <w:r>
              <w:rPr>
                <w:b/>
                <w:sz w:val="28"/>
              </w:rPr>
              <w:lastRenderedPageBreak/>
              <w:t>C-I – Personální zabezpečení</w:t>
            </w:r>
          </w:p>
        </w:tc>
      </w:tr>
      <w:tr w:rsidR="00447F6C" w:rsidTr="00447F6C">
        <w:tc>
          <w:tcPr>
            <w:tcW w:w="2525" w:type="dxa"/>
            <w:tcBorders>
              <w:top w:val="double" w:sz="4" w:space="0" w:color="auto"/>
            </w:tcBorders>
            <w:shd w:val="clear" w:color="auto" w:fill="F7CAAC"/>
          </w:tcPr>
          <w:p w:rsidR="00447F6C" w:rsidRDefault="00447F6C" w:rsidP="00447F6C">
            <w:pPr>
              <w:jc w:val="both"/>
              <w:rPr>
                <w:b/>
              </w:rPr>
            </w:pPr>
            <w:r>
              <w:rPr>
                <w:b/>
              </w:rPr>
              <w:t>Vysoká škola</w:t>
            </w:r>
          </w:p>
        </w:tc>
        <w:tc>
          <w:tcPr>
            <w:tcW w:w="7368" w:type="dxa"/>
            <w:gridSpan w:val="10"/>
          </w:tcPr>
          <w:p w:rsidR="00447F6C" w:rsidRDefault="00447F6C" w:rsidP="00447F6C">
            <w:pPr>
              <w:jc w:val="both"/>
            </w:pPr>
            <w:r>
              <w:t>Univerzita Tomáše Bati ve Zlíně</w:t>
            </w:r>
          </w:p>
        </w:tc>
      </w:tr>
      <w:tr w:rsidR="00447F6C" w:rsidTr="00447F6C">
        <w:tc>
          <w:tcPr>
            <w:tcW w:w="2525" w:type="dxa"/>
            <w:shd w:val="clear" w:color="auto" w:fill="F7CAAC"/>
          </w:tcPr>
          <w:p w:rsidR="00447F6C" w:rsidRDefault="00447F6C" w:rsidP="00447F6C">
            <w:pPr>
              <w:jc w:val="both"/>
              <w:rPr>
                <w:b/>
              </w:rPr>
            </w:pPr>
            <w:r>
              <w:rPr>
                <w:b/>
              </w:rPr>
              <w:t>Součást vysoké školy</w:t>
            </w:r>
          </w:p>
        </w:tc>
        <w:tc>
          <w:tcPr>
            <w:tcW w:w="7368" w:type="dxa"/>
            <w:gridSpan w:val="10"/>
          </w:tcPr>
          <w:p w:rsidR="00447F6C" w:rsidRDefault="00447F6C" w:rsidP="00447F6C">
            <w:pPr>
              <w:jc w:val="both"/>
            </w:pPr>
            <w:r>
              <w:t>Fakulta managementu a ekonomiky</w:t>
            </w:r>
          </w:p>
        </w:tc>
      </w:tr>
      <w:tr w:rsidR="00447F6C" w:rsidTr="00447F6C">
        <w:tc>
          <w:tcPr>
            <w:tcW w:w="2525" w:type="dxa"/>
            <w:shd w:val="clear" w:color="auto" w:fill="F7CAAC"/>
          </w:tcPr>
          <w:p w:rsidR="00447F6C" w:rsidRDefault="00447F6C" w:rsidP="00447F6C">
            <w:pPr>
              <w:jc w:val="both"/>
              <w:rPr>
                <w:b/>
              </w:rPr>
            </w:pPr>
            <w:r>
              <w:rPr>
                <w:b/>
              </w:rPr>
              <w:t>Název studijního programu</w:t>
            </w:r>
          </w:p>
        </w:tc>
        <w:tc>
          <w:tcPr>
            <w:tcW w:w="7368" w:type="dxa"/>
            <w:gridSpan w:val="10"/>
          </w:tcPr>
          <w:p w:rsidR="00447F6C" w:rsidRDefault="00914242" w:rsidP="00447F6C">
            <w:pPr>
              <w:jc w:val="both"/>
            </w:pPr>
            <w:r>
              <w:t>Management and Marketing</w:t>
            </w:r>
          </w:p>
        </w:tc>
      </w:tr>
      <w:tr w:rsidR="00447F6C" w:rsidTr="00447F6C">
        <w:tc>
          <w:tcPr>
            <w:tcW w:w="2525" w:type="dxa"/>
            <w:shd w:val="clear" w:color="auto" w:fill="F7CAAC"/>
          </w:tcPr>
          <w:p w:rsidR="00447F6C" w:rsidRDefault="00447F6C" w:rsidP="00447F6C">
            <w:pPr>
              <w:jc w:val="both"/>
              <w:rPr>
                <w:b/>
              </w:rPr>
            </w:pPr>
            <w:r>
              <w:rPr>
                <w:b/>
              </w:rPr>
              <w:t>Jméno a příjmení</w:t>
            </w:r>
          </w:p>
        </w:tc>
        <w:tc>
          <w:tcPr>
            <w:tcW w:w="4551" w:type="dxa"/>
            <w:gridSpan w:val="5"/>
          </w:tcPr>
          <w:p w:rsidR="00447F6C" w:rsidRDefault="00447F6C" w:rsidP="00447F6C">
            <w:pPr>
              <w:jc w:val="both"/>
            </w:pPr>
            <w:r>
              <w:t>Jana MATOŠKOVÁ</w:t>
            </w:r>
          </w:p>
        </w:tc>
        <w:tc>
          <w:tcPr>
            <w:tcW w:w="711" w:type="dxa"/>
            <w:shd w:val="clear" w:color="auto" w:fill="F7CAAC"/>
          </w:tcPr>
          <w:p w:rsidR="00447F6C" w:rsidRDefault="00447F6C" w:rsidP="00447F6C">
            <w:pPr>
              <w:jc w:val="both"/>
              <w:rPr>
                <w:b/>
              </w:rPr>
            </w:pPr>
            <w:r>
              <w:rPr>
                <w:b/>
              </w:rPr>
              <w:t>Tituly</w:t>
            </w:r>
          </w:p>
        </w:tc>
        <w:tc>
          <w:tcPr>
            <w:tcW w:w="2106" w:type="dxa"/>
            <w:gridSpan w:val="4"/>
          </w:tcPr>
          <w:p w:rsidR="00447F6C" w:rsidRDefault="00447F6C" w:rsidP="00447F6C">
            <w:pPr>
              <w:jc w:val="both"/>
            </w:pPr>
            <w:r>
              <w:t>Ing., Ph.D.</w:t>
            </w:r>
          </w:p>
        </w:tc>
      </w:tr>
      <w:tr w:rsidR="00447F6C" w:rsidTr="00447F6C">
        <w:tc>
          <w:tcPr>
            <w:tcW w:w="2525" w:type="dxa"/>
            <w:shd w:val="clear" w:color="auto" w:fill="F7CAAC"/>
          </w:tcPr>
          <w:p w:rsidR="00447F6C" w:rsidRDefault="00447F6C" w:rsidP="00447F6C">
            <w:pPr>
              <w:jc w:val="both"/>
              <w:rPr>
                <w:b/>
              </w:rPr>
            </w:pPr>
            <w:r>
              <w:rPr>
                <w:b/>
              </w:rPr>
              <w:t>Rok narození</w:t>
            </w:r>
          </w:p>
        </w:tc>
        <w:tc>
          <w:tcPr>
            <w:tcW w:w="832" w:type="dxa"/>
          </w:tcPr>
          <w:p w:rsidR="00447F6C" w:rsidRDefault="00447F6C" w:rsidP="00447F6C">
            <w:pPr>
              <w:jc w:val="both"/>
            </w:pPr>
            <w:r>
              <w:t>1979</w:t>
            </w:r>
          </w:p>
        </w:tc>
        <w:tc>
          <w:tcPr>
            <w:tcW w:w="1726" w:type="dxa"/>
            <w:shd w:val="clear" w:color="auto" w:fill="F7CAAC"/>
          </w:tcPr>
          <w:p w:rsidR="00447F6C" w:rsidRDefault="00447F6C" w:rsidP="00447F6C">
            <w:pPr>
              <w:jc w:val="both"/>
              <w:rPr>
                <w:b/>
              </w:rPr>
            </w:pPr>
            <w:r>
              <w:rPr>
                <w:b/>
              </w:rPr>
              <w:t>typ vztahu k VŠ</w:t>
            </w:r>
          </w:p>
        </w:tc>
        <w:tc>
          <w:tcPr>
            <w:tcW w:w="996" w:type="dxa"/>
            <w:gridSpan w:val="2"/>
          </w:tcPr>
          <w:p w:rsidR="00447F6C" w:rsidRDefault="00447F6C" w:rsidP="00447F6C">
            <w:pPr>
              <w:jc w:val="both"/>
            </w:pPr>
            <w:r>
              <w:t>pp</w:t>
            </w:r>
          </w:p>
        </w:tc>
        <w:tc>
          <w:tcPr>
            <w:tcW w:w="997" w:type="dxa"/>
            <w:shd w:val="clear" w:color="auto" w:fill="F7CAAC"/>
          </w:tcPr>
          <w:p w:rsidR="00447F6C" w:rsidRDefault="00447F6C" w:rsidP="00447F6C">
            <w:pPr>
              <w:jc w:val="both"/>
              <w:rPr>
                <w:b/>
              </w:rPr>
            </w:pPr>
            <w:r>
              <w:rPr>
                <w:b/>
              </w:rPr>
              <w:t>rozsah</w:t>
            </w:r>
          </w:p>
        </w:tc>
        <w:tc>
          <w:tcPr>
            <w:tcW w:w="711" w:type="dxa"/>
          </w:tcPr>
          <w:p w:rsidR="00447F6C" w:rsidRDefault="00447F6C" w:rsidP="00447F6C">
            <w:pPr>
              <w:jc w:val="both"/>
            </w:pPr>
            <w:r>
              <w:t>40</w:t>
            </w:r>
          </w:p>
        </w:tc>
        <w:tc>
          <w:tcPr>
            <w:tcW w:w="715" w:type="dxa"/>
            <w:gridSpan w:val="2"/>
            <w:shd w:val="clear" w:color="auto" w:fill="F7CAAC"/>
          </w:tcPr>
          <w:p w:rsidR="00447F6C" w:rsidRDefault="00447F6C" w:rsidP="00447F6C">
            <w:pPr>
              <w:jc w:val="both"/>
              <w:rPr>
                <w:b/>
              </w:rPr>
            </w:pPr>
            <w:r>
              <w:rPr>
                <w:b/>
              </w:rPr>
              <w:t>do kdy</w:t>
            </w:r>
          </w:p>
        </w:tc>
        <w:tc>
          <w:tcPr>
            <w:tcW w:w="1391" w:type="dxa"/>
            <w:gridSpan w:val="2"/>
          </w:tcPr>
          <w:p w:rsidR="00447F6C" w:rsidRDefault="00447F6C" w:rsidP="00447F6C">
            <w:pPr>
              <w:jc w:val="both"/>
            </w:pPr>
            <w:r>
              <w:t>N</w:t>
            </w:r>
          </w:p>
        </w:tc>
      </w:tr>
      <w:tr w:rsidR="00447F6C" w:rsidTr="00447F6C">
        <w:tc>
          <w:tcPr>
            <w:tcW w:w="5083" w:type="dxa"/>
            <w:gridSpan w:val="3"/>
            <w:shd w:val="clear" w:color="auto" w:fill="F7CAAC"/>
          </w:tcPr>
          <w:p w:rsidR="00447F6C" w:rsidRDefault="00447F6C" w:rsidP="00447F6C">
            <w:pPr>
              <w:jc w:val="both"/>
              <w:rPr>
                <w:b/>
              </w:rPr>
            </w:pPr>
            <w:r>
              <w:rPr>
                <w:b/>
              </w:rPr>
              <w:t>Typ vztahu na součásti VŠ, která uskutečňuje st. program</w:t>
            </w:r>
          </w:p>
        </w:tc>
        <w:tc>
          <w:tcPr>
            <w:tcW w:w="996" w:type="dxa"/>
            <w:gridSpan w:val="2"/>
          </w:tcPr>
          <w:p w:rsidR="00447F6C" w:rsidRDefault="00447F6C" w:rsidP="00447F6C">
            <w:pPr>
              <w:jc w:val="both"/>
            </w:pPr>
            <w:r>
              <w:t>pp</w:t>
            </w:r>
          </w:p>
        </w:tc>
        <w:tc>
          <w:tcPr>
            <w:tcW w:w="997" w:type="dxa"/>
            <w:shd w:val="clear" w:color="auto" w:fill="F7CAAC"/>
          </w:tcPr>
          <w:p w:rsidR="00447F6C" w:rsidRDefault="00447F6C" w:rsidP="00447F6C">
            <w:pPr>
              <w:jc w:val="both"/>
              <w:rPr>
                <w:b/>
              </w:rPr>
            </w:pPr>
            <w:r>
              <w:rPr>
                <w:b/>
              </w:rPr>
              <w:t>rozsah</w:t>
            </w:r>
          </w:p>
        </w:tc>
        <w:tc>
          <w:tcPr>
            <w:tcW w:w="711" w:type="dxa"/>
          </w:tcPr>
          <w:p w:rsidR="00447F6C" w:rsidRDefault="00447F6C" w:rsidP="00447F6C">
            <w:pPr>
              <w:jc w:val="both"/>
            </w:pPr>
            <w:r>
              <w:t>40</w:t>
            </w:r>
          </w:p>
        </w:tc>
        <w:tc>
          <w:tcPr>
            <w:tcW w:w="715" w:type="dxa"/>
            <w:gridSpan w:val="2"/>
            <w:shd w:val="clear" w:color="auto" w:fill="F7CAAC"/>
          </w:tcPr>
          <w:p w:rsidR="00447F6C" w:rsidRDefault="00447F6C" w:rsidP="00447F6C">
            <w:pPr>
              <w:jc w:val="both"/>
              <w:rPr>
                <w:b/>
              </w:rPr>
            </w:pPr>
            <w:r>
              <w:rPr>
                <w:b/>
              </w:rPr>
              <w:t>do kdy</w:t>
            </w:r>
          </w:p>
        </w:tc>
        <w:tc>
          <w:tcPr>
            <w:tcW w:w="1391" w:type="dxa"/>
            <w:gridSpan w:val="2"/>
          </w:tcPr>
          <w:p w:rsidR="00447F6C" w:rsidRDefault="00447F6C" w:rsidP="00447F6C">
            <w:pPr>
              <w:jc w:val="both"/>
            </w:pPr>
            <w:r>
              <w:t>N</w:t>
            </w:r>
          </w:p>
        </w:tc>
      </w:tr>
      <w:tr w:rsidR="00447F6C" w:rsidTr="00447F6C">
        <w:tc>
          <w:tcPr>
            <w:tcW w:w="6079" w:type="dxa"/>
            <w:gridSpan w:val="5"/>
            <w:shd w:val="clear" w:color="auto" w:fill="F7CAAC"/>
          </w:tcPr>
          <w:p w:rsidR="00447F6C" w:rsidRDefault="00447F6C" w:rsidP="00447F6C">
            <w:pPr>
              <w:jc w:val="both"/>
            </w:pPr>
            <w:r>
              <w:rPr>
                <w:b/>
              </w:rPr>
              <w:t>Další současná působení jako akademický pracovník na jiných VŠ</w:t>
            </w:r>
          </w:p>
        </w:tc>
        <w:tc>
          <w:tcPr>
            <w:tcW w:w="1708" w:type="dxa"/>
            <w:gridSpan w:val="2"/>
            <w:shd w:val="clear" w:color="auto" w:fill="F7CAAC"/>
          </w:tcPr>
          <w:p w:rsidR="00447F6C" w:rsidRDefault="00447F6C" w:rsidP="00447F6C">
            <w:pPr>
              <w:jc w:val="both"/>
              <w:rPr>
                <w:b/>
              </w:rPr>
            </w:pPr>
            <w:r>
              <w:rPr>
                <w:b/>
              </w:rPr>
              <w:t>typ prac. vztahu</w:t>
            </w:r>
          </w:p>
        </w:tc>
        <w:tc>
          <w:tcPr>
            <w:tcW w:w="2106" w:type="dxa"/>
            <w:gridSpan w:val="4"/>
            <w:shd w:val="clear" w:color="auto" w:fill="F7CAAC"/>
          </w:tcPr>
          <w:p w:rsidR="00447F6C" w:rsidRDefault="00447F6C" w:rsidP="00447F6C">
            <w:pPr>
              <w:jc w:val="both"/>
              <w:rPr>
                <w:b/>
              </w:rPr>
            </w:pPr>
            <w:r>
              <w:rPr>
                <w:b/>
              </w:rPr>
              <w:t>rozsah</w:t>
            </w:r>
          </w:p>
        </w:tc>
      </w:tr>
      <w:tr w:rsidR="00447F6C" w:rsidTr="00447F6C">
        <w:tc>
          <w:tcPr>
            <w:tcW w:w="6079" w:type="dxa"/>
            <w:gridSpan w:val="5"/>
          </w:tcPr>
          <w:p w:rsidR="00447F6C" w:rsidRDefault="00447F6C" w:rsidP="00447F6C">
            <w:pPr>
              <w:jc w:val="both"/>
            </w:pPr>
          </w:p>
        </w:tc>
        <w:tc>
          <w:tcPr>
            <w:tcW w:w="1708" w:type="dxa"/>
            <w:gridSpan w:val="2"/>
          </w:tcPr>
          <w:p w:rsidR="00447F6C" w:rsidRDefault="00447F6C" w:rsidP="00447F6C">
            <w:pPr>
              <w:jc w:val="both"/>
            </w:pPr>
          </w:p>
        </w:tc>
        <w:tc>
          <w:tcPr>
            <w:tcW w:w="2106" w:type="dxa"/>
            <w:gridSpan w:val="4"/>
          </w:tcPr>
          <w:p w:rsidR="00447F6C" w:rsidRDefault="00447F6C" w:rsidP="00447F6C">
            <w:pPr>
              <w:jc w:val="both"/>
            </w:pPr>
          </w:p>
        </w:tc>
      </w:tr>
      <w:tr w:rsidR="00447F6C" w:rsidTr="00447F6C">
        <w:tc>
          <w:tcPr>
            <w:tcW w:w="9893" w:type="dxa"/>
            <w:gridSpan w:val="11"/>
            <w:shd w:val="clear" w:color="auto" w:fill="F7CAAC"/>
          </w:tcPr>
          <w:p w:rsidR="00447F6C" w:rsidRDefault="00447F6C" w:rsidP="00447F6C">
            <w:pPr>
              <w:jc w:val="both"/>
            </w:pPr>
            <w:r>
              <w:rPr>
                <w:b/>
              </w:rPr>
              <w:t>Předměty příslušného studijního programu a způsob zapojení do jejich výuky, příp. další zapojení do uskutečňování studijního programu</w:t>
            </w:r>
          </w:p>
        </w:tc>
      </w:tr>
      <w:tr w:rsidR="00447F6C" w:rsidTr="00447F6C">
        <w:trPr>
          <w:trHeight w:val="388"/>
        </w:trPr>
        <w:tc>
          <w:tcPr>
            <w:tcW w:w="9893" w:type="dxa"/>
            <w:gridSpan w:val="11"/>
            <w:tcBorders>
              <w:top w:val="nil"/>
            </w:tcBorders>
          </w:tcPr>
          <w:p w:rsidR="00447F6C" w:rsidRDefault="00447F6C" w:rsidP="00447F6C">
            <w:pPr>
              <w:jc w:val="both"/>
            </w:pPr>
            <w:r>
              <w:t>Human Resource Management II – garant, přednášející (100%)</w:t>
            </w:r>
          </w:p>
        </w:tc>
      </w:tr>
      <w:tr w:rsidR="00447F6C" w:rsidTr="00447F6C">
        <w:tc>
          <w:tcPr>
            <w:tcW w:w="9893" w:type="dxa"/>
            <w:gridSpan w:val="11"/>
            <w:shd w:val="clear" w:color="auto" w:fill="F7CAAC"/>
          </w:tcPr>
          <w:p w:rsidR="00447F6C" w:rsidRDefault="00447F6C" w:rsidP="00447F6C">
            <w:pPr>
              <w:jc w:val="both"/>
            </w:pPr>
            <w:r>
              <w:rPr>
                <w:b/>
              </w:rPr>
              <w:t xml:space="preserve">Údaje o vzdělání na VŠ </w:t>
            </w:r>
          </w:p>
        </w:tc>
      </w:tr>
      <w:tr w:rsidR="00447F6C" w:rsidTr="00447F6C">
        <w:trPr>
          <w:trHeight w:val="1055"/>
        </w:trPr>
        <w:tc>
          <w:tcPr>
            <w:tcW w:w="9893" w:type="dxa"/>
            <w:gridSpan w:val="11"/>
          </w:tcPr>
          <w:p w:rsidR="00447F6C" w:rsidRDefault="00447F6C" w:rsidP="00447F6C">
            <w:pPr>
              <w:ind w:left="1273" w:hanging="1273"/>
              <w:jc w:val="both"/>
            </w:pPr>
            <w:r>
              <w:t xml:space="preserve">1998 – 2001: Univerzita Tomáše Bati ve Zlíně, Fakulta managementu a ekonomiky, bakalářský studijní program </w:t>
            </w:r>
          </w:p>
          <w:p w:rsidR="00447F6C" w:rsidRDefault="00447F6C" w:rsidP="00447F6C">
            <w:pPr>
              <w:ind w:left="1273" w:hanging="1273"/>
              <w:jc w:val="both"/>
            </w:pPr>
            <w:r>
              <w:t xml:space="preserve">                      Ekonomika a management, obor Management a ekonomika </w:t>
            </w:r>
            <w:r w:rsidRPr="00EE5C39">
              <w:rPr>
                <w:b/>
              </w:rPr>
              <w:t>(Bc.)</w:t>
            </w:r>
          </w:p>
          <w:p w:rsidR="00447F6C" w:rsidRDefault="00447F6C" w:rsidP="00447F6C">
            <w:pPr>
              <w:ind w:left="1273" w:hanging="1273"/>
              <w:jc w:val="both"/>
            </w:pPr>
            <w:r>
              <w:t xml:space="preserve">2001 – 2003: Univerzita Tomáše Bati ve Zlíně, Fakulta managementu a ekonomiky, magisterský studijní program </w:t>
            </w:r>
          </w:p>
          <w:p w:rsidR="00447F6C" w:rsidRDefault="00447F6C" w:rsidP="00447F6C">
            <w:pPr>
              <w:ind w:left="1273" w:hanging="1273"/>
              <w:jc w:val="both"/>
            </w:pPr>
            <w:r>
              <w:t xml:space="preserve">                      Ekonomika a management, obor Management a marketing </w:t>
            </w:r>
            <w:r w:rsidRPr="00EE5C39">
              <w:rPr>
                <w:b/>
              </w:rPr>
              <w:t>(Ing.)</w:t>
            </w:r>
          </w:p>
          <w:p w:rsidR="00447F6C" w:rsidRDefault="00447F6C" w:rsidP="00447F6C">
            <w:pPr>
              <w:ind w:left="1273" w:hanging="1273"/>
              <w:jc w:val="both"/>
            </w:pPr>
            <w:r>
              <w:t>2003 – 2008: Univerzita Tomáše Bati ve Zlíně, Fakulta managementu a ekonomiky, doktorský studijní program Ekonomika</w:t>
            </w:r>
          </w:p>
          <w:p w:rsidR="00447F6C" w:rsidRDefault="00447F6C" w:rsidP="00447F6C">
            <w:pPr>
              <w:ind w:left="1273" w:hanging="1273"/>
              <w:jc w:val="both"/>
            </w:pPr>
            <w:r>
              <w:t xml:space="preserve">                      a management, obor Management a ekonomika </w:t>
            </w:r>
            <w:r w:rsidRPr="00EE5C39">
              <w:rPr>
                <w:b/>
              </w:rPr>
              <w:t>(Ph.D.)</w:t>
            </w:r>
          </w:p>
          <w:p w:rsidR="00447F6C" w:rsidRDefault="00447F6C" w:rsidP="00447F6C">
            <w:pPr>
              <w:ind w:left="1273" w:hanging="1273"/>
              <w:jc w:val="both"/>
            </w:pPr>
            <w:r>
              <w:t xml:space="preserve">2004 – 2006:  Univerzita Tomáše Bati ve Zlíně, Univerzitní institut, bakalářský studijní program Specializace v pedagogice, </w:t>
            </w:r>
          </w:p>
          <w:p w:rsidR="00447F6C" w:rsidRDefault="00447F6C" w:rsidP="00447F6C">
            <w:pPr>
              <w:ind w:left="1273" w:hanging="1273"/>
              <w:jc w:val="both"/>
              <w:rPr>
                <w:b/>
              </w:rPr>
            </w:pPr>
            <w:r>
              <w:t xml:space="preserve">                       obor Učitelství odborných předmětů pro střední školy </w:t>
            </w:r>
            <w:r w:rsidRPr="00EE5C39">
              <w:rPr>
                <w:b/>
              </w:rPr>
              <w:t>(Bc.)</w:t>
            </w:r>
          </w:p>
        </w:tc>
      </w:tr>
      <w:tr w:rsidR="00447F6C" w:rsidTr="00447F6C">
        <w:tc>
          <w:tcPr>
            <w:tcW w:w="9893" w:type="dxa"/>
            <w:gridSpan w:val="11"/>
            <w:shd w:val="clear" w:color="auto" w:fill="F7CAAC"/>
          </w:tcPr>
          <w:p w:rsidR="00447F6C" w:rsidRDefault="00447F6C" w:rsidP="00447F6C">
            <w:pPr>
              <w:jc w:val="both"/>
              <w:rPr>
                <w:b/>
              </w:rPr>
            </w:pPr>
            <w:r>
              <w:rPr>
                <w:b/>
              </w:rPr>
              <w:t>Údaje o odborném působení od absolvování VŠ</w:t>
            </w:r>
          </w:p>
        </w:tc>
      </w:tr>
      <w:tr w:rsidR="00447F6C" w:rsidTr="00447F6C">
        <w:trPr>
          <w:trHeight w:val="404"/>
        </w:trPr>
        <w:tc>
          <w:tcPr>
            <w:tcW w:w="9893" w:type="dxa"/>
            <w:gridSpan w:val="11"/>
          </w:tcPr>
          <w:p w:rsidR="00447F6C" w:rsidRDefault="00447F6C" w:rsidP="00447F6C">
            <w:pPr>
              <w:jc w:val="both"/>
            </w:pPr>
            <w:r>
              <w:t>2007 – 2008: Univerzita Tomáše Bati ve Zlíně</w:t>
            </w:r>
            <w:r>
              <w:rPr>
                <w:color w:val="000000"/>
                <w:szCs w:val="24"/>
              </w:rPr>
              <w:t>, Fakulta managementu a ekonomiky, asistent</w:t>
            </w:r>
            <w:r>
              <w:t xml:space="preserve"> </w:t>
            </w:r>
          </w:p>
          <w:p w:rsidR="00447F6C" w:rsidRDefault="00447F6C" w:rsidP="00447F6C">
            <w:pPr>
              <w:jc w:val="both"/>
            </w:pPr>
            <w:r>
              <w:t>2008 – dosud: Univerzita Tomáše Bati ve Zlíně</w:t>
            </w:r>
            <w:r>
              <w:rPr>
                <w:color w:val="000000"/>
                <w:szCs w:val="24"/>
              </w:rPr>
              <w:t>, Fakulta managementu a ekonomiky, odborný asistent</w:t>
            </w:r>
            <w:r>
              <w:t xml:space="preserve"> </w:t>
            </w:r>
          </w:p>
        </w:tc>
      </w:tr>
      <w:tr w:rsidR="00447F6C" w:rsidTr="00447F6C">
        <w:trPr>
          <w:trHeight w:val="250"/>
        </w:trPr>
        <w:tc>
          <w:tcPr>
            <w:tcW w:w="9893" w:type="dxa"/>
            <w:gridSpan w:val="11"/>
            <w:shd w:val="clear" w:color="auto" w:fill="F7CAAC"/>
          </w:tcPr>
          <w:p w:rsidR="00447F6C" w:rsidRDefault="00447F6C" w:rsidP="00447F6C">
            <w:pPr>
              <w:jc w:val="both"/>
            </w:pPr>
            <w:r>
              <w:rPr>
                <w:b/>
              </w:rPr>
              <w:t>Zkušenosti s vedením kvalifikačních a rigorózních prací</w:t>
            </w:r>
          </w:p>
        </w:tc>
      </w:tr>
      <w:tr w:rsidR="00447F6C" w:rsidTr="00447F6C">
        <w:trPr>
          <w:trHeight w:val="308"/>
        </w:trPr>
        <w:tc>
          <w:tcPr>
            <w:tcW w:w="9893" w:type="dxa"/>
            <w:gridSpan w:val="11"/>
          </w:tcPr>
          <w:p w:rsidR="00447F6C" w:rsidRDefault="00447F6C" w:rsidP="00447F6C">
            <w:pPr>
              <w:jc w:val="both"/>
            </w:pPr>
            <w:r>
              <w:t xml:space="preserve">Počet vedených bakalářských prací – 56 </w:t>
            </w:r>
          </w:p>
          <w:p w:rsidR="00447F6C" w:rsidRDefault="00447F6C" w:rsidP="00447F6C">
            <w:pPr>
              <w:jc w:val="both"/>
            </w:pPr>
            <w:r>
              <w:t>Počet vedených diplomových prací – 45</w:t>
            </w:r>
          </w:p>
        </w:tc>
      </w:tr>
      <w:tr w:rsidR="00447F6C" w:rsidTr="00447F6C">
        <w:trPr>
          <w:cantSplit/>
        </w:trPr>
        <w:tc>
          <w:tcPr>
            <w:tcW w:w="3357" w:type="dxa"/>
            <w:gridSpan w:val="2"/>
            <w:tcBorders>
              <w:top w:val="single" w:sz="12" w:space="0" w:color="auto"/>
            </w:tcBorders>
            <w:shd w:val="clear" w:color="auto" w:fill="F7CAAC"/>
          </w:tcPr>
          <w:p w:rsidR="00447F6C" w:rsidRDefault="00447F6C" w:rsidP="00447F6C">
            <w:pPr>
              <w:jc w:val="both"/>
            </w:pPr>
            <w:r>
              <w:rPr>
                <w:b/>
              </w:rPr>
              <w:t xml:space="preserve">Obor habilitačního řízení </w:t>
            </w:r>
          </w:p>
        </w:tc>
        <w:tc>
          <w:tcPr>
            <w:tcW w:w="2252" w:type="dxa"/>
            <w:gridSpan w:val="2"/>
            <w:tcBorders>
              <w:top w:val="single" w:sz="12" w:space="0" w:color="auto"/>
            </w:tcBorders>
            <w:shd w:val="clear" w:color="auto" w:fill="F7CAAC"/>
          </w:tcPr>
          <w:p w:rsidR="00447F6C" w:rsidRDefault="00447F6C" w:rsidP="00447F6C">
            <w:pPr>
              <w:jc w:val="both"/>
            </w:pPr>
            <w:r>
              <w:rPr>
                <w:b/>
              </w:rPr>
              <w:t>Rok udělení hodnosti</w:t>
            </w:r>
          </w:p>
        </w:tc>
        <w:tc>
          <w:tcPr>
            <w:tcW w:w="2255" w:type="dxa"/>
            <w:gridSpan w:val="4"/>
            <w:tcBorders>
              <w:top w:val="single" w:sz="12" w:space="0" w:color="auto"/>
              <w:right w:val="single" w:sz="12" w:space="0" w:color="auto"/>
            </w:tcBorders>
            <w:shd w:val="clear" w:color="auto" w:fill="F7CAAC"/>
          </w:tcPr>
          <w:p w:rsidR="00447F6C" w:rsidRDefault="00447F6C" w:rsidP="00447F6C">
            <w:pPr>
              <w:jc w:val="both"/>
            </w:pPr>
            <w:r>
              <w:rPr>
                <w:b/>
              </w:rPr>
              <w:t>Řízení konáno na VŠ</w:t>
            </w:r>
          </w:p>
        </w:tc>
        <w:tc>
          <w:tcPr>
            <w:tcW w:w="2029" w:type="dxa"/>
            <w:gridSpan w:val="3"/>
            <w:tcBorders>
              <w:top w:val="single" w:sz="12" w:space="0" w:color="auto"/>
              <w:left w:val="single" w:sz="12" w:space="0" w:color="auto"/>
            </w:tcBorders>
            <w:shd w:val="clear" w:color="auto" w:fill="F7CAAC"/>
          </w:tcPr>
          <w:p w:rsidR="00447F6C" w:rsidRDefault="00447F6C" w:rsidP="00447F6C">
            <w:pPr>
              <w:jc w:val="both"/>
              <w:rPr>
                <w:b/>
              </w:rPr>
            </w:pPr>
            <w:r>
              <w:rPr>
                <w:b/>
              </w:rPr>
              <w:t>Ohlasy publikací</w:t>
            </w:r>
          </w:p>
        </w:tc>
      </w:tr>
      <w:tr w:rsidR="00447F6C" w:rsidTr="00447F6C">
        <w:trPr>
          <w:cantSplit/>
        </w:trPr>
        <w:tc>
          <w:tcPr>
            <w:tcW w:w="3357" w:type="dxa"/>
            <w:gridSpan w:val="2"/>
          </w:tcPr>
          <w:p w:rsidR="00447F6C" w:rsidRDefault="00447F6C" w:rsidP="00447F6C">
            <w:pPr>
              <w:jc w:val="both"/>
            </w:pPr>
          </w:p>
        </w:tc>
        <w:tc>
          <w:tcPr>
            <w:tcW w:w="2252" w:type="dxa"/>
            <w:gridSpan w:val="2"/>
          </w:tcPr>
          <w:p w:rsidR="00447F6C" w:rsidRDefault="00447F6C" w:rsidP="00447F6C">
            <w:pPr>
              <w:jc w:val="both"/>
            </w:pPr>
          </w:p>
        </w:tc>
        <w:tc>
          <w:tcPr>
            <w:tcW w:w="2255" w:type="dxa"/>
            <w:gridSpan w:val="4"/>
            <w:tcBorders>
              <w:right w:val="single" w:sz="12" w:space="0" w:color="auto"/>
            </w:tcBorders>
          </w:tcPr>
          <w:p w:rsidR="00447F6C" w:rsidRDefault="00447F6C" w:rsidP="00447F6C">
            <w:pPr>
              <w:jc w:val="both"/>
            </w:pPr>
          </w:p>
        </w:tc>
        <w:tc>
          <w:tcPr>
            <w:tcW w:w="638" w:type="dxa"/>
            <w:tcBorders>
              <w:left w:val="single" w:sz="12" w:space="0" w:color="auto"/>
            </w:tcBorders>
            <w:shd w:val="clear" w:color="auto" w:fill="F7CAAC"/>
          </w:tcPr>
          <w:p w:rsidR="00447F6C" w:rsidRDefault="00447F6C" w:rsidP="00447F6C">
            <w:pPr>
              <w:jc w:val="both"/>
            </w:pPr>
            <w:r>
              <w:rPr>
                <w:b/>
              </w:rPr>
              <w:t>WOS</w:t>
            </w:r>
          </w:p>
        </w:tc>
        <w:tc>
          <w:tcPr>
            <w:tcW w:w="695" w:type="dxa"/>
            <w:shd w:val="clear" w:color="auto" w:fill="F7CAAC"/>
          </w:tcPr>
          <w:p w:rsidR="00447F6C" w:rsidRDefault="00447F6C" w:rsidP="00447F6C">
            <w:pPr>
              <w:jc w:val="both"/>
              <w:rPr>
                <w:sz w:val="18"/>
              </w:rPr>
            </w:pPr>
            <w:r>
              <w:rPr>
                <w:b/>
                <w:sz w:val="18"/>
              </w:rPr>
              <w:t>Scopus</w:t>
            </w:r>
          </w:p>
        </w:tc>
        <w:tc>
          <w:tcPr>
            <w:tcW w:w="696" w:type="dxa"/>
            <w:shd w:val="clear" w:color="auto" w:fill="F7CAAC"/>
          </w:tcPr>
          <w:p w:rsidR="00447F6C" w:rsidRDefault="00447F6C" w:rsidP="00447F6C">
            <w:pPr>
              <w:jc w:val="both"/>
            </w:pPr>
            <w:r>
              <w:rPr>
                <w:b/>
                <w:sz w:val="18"/>
              </w:rPr>
              <w:t>ostatní</w:t>
            </w:r>
          </w:p>
        </w:tc>
      </w:tr>
      <w:tr w:rsidR="00447F6C" w:rsidTr="00447F6C">
        <w:trPr>
          <w:cantSplit/>
          <w:trHeight w:val="70"/>
        </w:trPr>
        <w:tc>
          <w:tcPr>
            <w:tcW w:w="3357" w:type="dxa"/>
            <w:gridSpan w:val="2"/>
            <w:shd w:val="clear" w:color="auto" w:fill="F7CAAC"/>
          </w:tcPr>
          <w:p w:rsidR="00447F6C" w:rsidRDefault="00447F6C" w:rsidP="00447F6C">
            <w:pPr>
              <w:jc w:val="both"/>
            </w:pPr>
            <w:r>
              <w:rPr>
                <w:b/>
              </w:rPr>
              <w:t>Obor jmenovacího řízení</w:t>
            </w:r>
          </w:p>
        </w:tc>
        <w:tc>
          <w:tcPr>
            <w:tcW w:w="2252" w:type="dxa"/>
            <w:gridSpan w:val="2"/>
            <w:shd w:val="clear" w:color="auto" w:fill="F7CAAC"/>
          </w:tcPr>
          <w:p w:rsidR="00447F6C" w:rsidRDefault="00447F6C" w:rsidP="00447F6C">
            <w:pPr>
              <w:jc w:val="both"/>
            </w:pPr>
            <w:r>
              <w:rPr>
                <w:b/>
              </w:rPr>
              <w:t>Rok udělení hodnosti</w:t>
            </w:r>
          </w:p>
        </w:tc>
        <w:tc>
          <w:tcPr>
            <w:tcW w:w="2255" w:type="dxa"/>
            <w:gridSpan w:val="4"/>
            <w:tcBorders>
              <w:right w:val="single" w:sz="12" w:space="0" w:color="auto"/>
            </w:tcBorders>
            <w:shd w:val="clear" w:color="auto" w:fill="F7CAAC"/>
          </w:tcPr>
          <w:p w:rsidR="00447F6C" w:rsidRDefault="00447F6C" w:rsidP="00447F6C">
            <w:pPr>
              <w:jc w:val="both"/>
            </w:pPr>
            <w:r>
              <w:rPr>
                <w:b/>
              </w:rPr>
              <w:t>Řízení konáno na VŠ</w:t>
            </w:r>
          </w:p>
        </w:tc>
        <w:tc>
          <w:tcPr>
            <w:tcW w:w="638" w:type="dxa"/>
            <w:vMerge w:val="restart"/>
            <w:tcBorders>
              <w:left w:val="single" w:sz="12" w:space="0" w:color="auto"/>
            </w:tcBorders>
          </w:tcPr>
          <w:p w:rsidR="00447F6C" w:rsidRDefault="00693150" w:rsidP="00693150">
            <w:pPr>
              <w:jc w:val="both"/>
              <w:rPr>
                <w:b/>
              </w:rPr>
            </w:pPr>
            <w:r>
              <w:rPr>
                <w:b/>
              </w:rPr>
              <w:t>8</w:t>
            </w:r>
          </w:p>
        </w:tc>
        <w:tc>
          <w:tcPr>
            <w:tcW w:w="695" w:type="dxa"/>
            <w:vMerge w:val="restart"/>
          </w:tcPr>
          <w:p w:rsidR="00447F6C" w:rsidRDefault="00447F6C" w:rsidP="00447F6C">
            <w:pPr>
              <w:jc w:val="both"/>
              <w:rPr>
                <w:b/>
              </w:rPr>
            </w:pPr>
            <w:r>
              <w:rPr>
                <w:b/>
              </w:rPr>
              <w:t>1</w:t>
            </w:r>
            <w:r w:rsidR="00693150">
              <w:rPr>
                <w:b/>
              </w:rPr>
              <w:t>1</w:t>
            </w:r>
          </w:p>
        </w:tc>
        <w:tc>
          <w:tcPr>
            <w:tcW w:w="696" w:type="dxa"/>
            <w:vMerge w:val="restart"/>
          </w:tcPr>
          <w:p w:rsidR="00447F6C" w:rsidRDefault="00447F6C" w:rsidP="00447F6C">
            <w:pPr>
              <w:jc w:val="both"/>
              <w:rPr>
                <w:b/>
              </w:rPr>
            </w:pPr>
            <w:r>
              <w:rPr>
                <w:b/>
              </w:rPr>
              <w:t>42</w:t>
            </w:r>
          </w:p>
        </w:tc>
      </w:tr>
      <w:tr w:rsidR="00447F6C" w:rsidTr="00447F6C">
        <w:trPr>
          <w:trHeight w:val="205"/>
        </w:trPr>
        <w:tc>
          <w:tcPr>
            <w:tcW w:w="3357" w:type="dxa"/>
            <w:gridSpan w:val="2"/>
          </w:tcPr>
          <w:p w:rsidR="00447F6C" w:rsidRDefault="00447F6C" w:rsidP="00447F6C">
            <w:pPr>
              <w:jc w:val="both"/>
            </w:pPr>
          </w:p>
        </w:tc>
        <w:tc>
          <w:tcPr>
            <w:tcW w:w="2252" w:type="dxa"/>
            <w:gridSpan w:val="2"/>
          </w:tcPr>
          <w:p w:rsidR="00447F6C" w:rsidRDefault="00447F6C" w:rsidP="00447F6C">
            <w:pPr>
              <w:jc w:val="both"/>
            </w:pPr>
          </w:p>
        </w:tc>
        <w:tc>
          <w:tcPr>
            <w:tcW w:w="2255" w:type="dxa"/>
            <w:gridSpan w:val="4"/>
            <w:tcBorders>
              <w:right w:val="single" w:sz="12" w:space="0" w:color="auto"/>
            </w:tcBorders>
          </w:tcPr>
          <w:p w:rsidR="00447F6C" w:rsidRDefault="00447F6C" w:rsidP="00447F6C">
            <w:pPr>
              <w:jc w:val="both"/>
            </w:pPr>
          </w:p>
        </w:tc>
        <w:tc>
          <w:tcPr>
            <w:tcW w:w="638" w:type="dxa"/>
            <w:vMerge/>
            <w:tcBorders>
              <w:left w:val="single" w:sz="12" w:space="0" w:color="auto"/>
            </w:tcBorders>
            <w:vAlign w:val="center"/>
          </w:tcPr>
          <w:p w:rsidR="00447F6C" w:rsidRDefault="00447F6C" w:rsidP="00447F6C">
            <w:pPr>
              <w:rPr>
                <w:b/>
              </w:rPr>
            </w:pPr>
          </w:p>
        </w:tc>
        <w:tc>
          <w:tcPr>
            <w:tcW w:w="695" w:type="dxa"/>
            <w:vMerge/>
            <w:vAlign w:val="center"/>
          </w:tcPr>
          <w:p w:rsidR="00447F6C" w:rsidRDefault="00447F6C" w:rsidP="00447F6C">
            <w:pPr>
              <w:rPr>
                <w:b/>
              </w:rPr>
            </w:pPr>
          </w:p>
        </w:tc>
        <w:tc>
          <w:tcPr>
            <w:tcW w:w="696" w:type="dxa"/>
            <w:vMerge/>
            <w:vAlign w:val="center"/>
          </w:tcPr>
          <w:p w:rsidR="00447F6C" w:rsidRDefault="00447F6C" w:rsidP="00447F6C">
            <w:pPr>
              <w:rPr>
                <w:b/>
              </w:rPr>
            </w:pPr>
          </w:p>
        </w:tc>
      </w:tr>
      <w:tr w:rsidR="00447F6C" w:rsidTr="00447F6C">
        <w:tc>
          <w:tcPr>
            <w:tcW w:w="9893" w:type="dxa"/>
            <w:gridSpan w:val="11"/>
            <w:shd w:val="clear" w:color="auto" w:fill="F7CAAC"/>
          </w:tcPr>
          <w:p w:rsidR="00447F6C" w:rsidRDefault="00447F6C" w:rsidP="00447F6C">
            <w:pPr>
              <w:jc w:val="both"/>
              <w:rPr>
                <w:b/>
              </w:rPr>
            </w:pPr>
            <w:r>
              <w:rPr>
                <w:b/>
              </w:rPr>
              <w:t xml:space="preserve">Přehled o nejvýznamnější publikační a další tvůrčí činnosti nebo další profesní činnosti u odborníků z praxe vztahující se k zabezpečovaným předmětům </w:t>
            </w:r>
          </w:p>
        </w:tc>
      </w:tr>
      <w:tr w:rsidR="00447F6C" w:rsidRPr="00711F41" w:rsidTr="00447F6C">
        <w:trPr>
          <w:trHeight w:val="2360"/>
        </w:trPr>
        <w:tc>
          <w:tcPr>
            <w:tcW w:w="9893" w:type="dxa"/>
            <w:gridSpan w:val="11"/>
          </w:tcPr>
          <w:p w:rsidR="0079634F" w:rsidRDefault="0079634F" w:rsidP="0079634F">
            <w:pPr>
              <w:jc w:val="both"/>
            </w:pPr>
            <w:r>
              <w:t xml:space="preserve">MATOŠKOVÁ, J., MACUROVÁ, L., TOMANCOVÁ, L. A link between knowledge sharing and managers’ characteristics. </w:t>
            </w:r>
            <w:r>
              <w:rPr>
                <w:i/>
                <w:iCs/>
              </w:rPr>
              <w:t>Leadership and Organization Development Journal</w:t>
            </w:r>
            <w:r>
              <w:t>. 2018, Volume 39, Issue 8, pp. 1024–1036. ISSN 0143-7739. DOI:</w:t>
            </w:r>
            <w:hyperlink r:id="rId33" w:history="1">
              <w:r>
                <w:rPr>
                  <w:rStyle w:val="Hypertextovodkaz"/>
                </w:rPr>
                <w:t>10.1108/LODJ-06-2018-0236</w:t>
              </w:r>
            </w:hyperlink>
            <w:r>
              <w:t xml:space="preserve"> (90%).</w:t>
            </w:r>
          </w:p>
          <w:p w:rsidR="0079634F" w:rsidRDefault="0079634F" w:rsidP="0079634F">
            <w:pPr>
              <w:jc w:val="both"/>
            </w:pPr>
            <w:r>
              <w:t xml:space="preserve">MATOŠKOVÁ, J., SMĚŠNÁ, P. 2017. Human resource management practices stimulating knowledge sharing. </w:t>
            </w:r>
            <w:r>
              <w:rPr>
                <w:i/>
                <w:iCs/>
              </w:rPr>
              <w:t>Management &amp; Marketing</w:t>
            </w:r>
            <w:r>
              <w:t>. 2017, Volume 12, Issue 4, pp. 614–632. ISSN 1842-0206. DOI:</w:t>
            </w:r>
            <w:hyperlink r:id="rId34" w:history="1">
              <w:r>
                <w:rPr>
                  <w:rStyle w:val="Hypertextovodkaz"/>
                </w:rPr>
                <w:t>10.1515/mmcks-2017-0036</w:t>
              </w:r>
            </w:hyperlink>
            <w:r>
              <w:t xml:space="preserve"> (95%).</w:t>
            </w:r>
          </w:p>
          <w:p w:rsidR="0079634F" w:rsidRDefault="0079634F" w:rsidP="0079634F">
            <w:pPr>
              <w:tabs>
                <w:tab w:val="left" w:pos="473"/>
                <w:tab w:val="left" w:pos="8844"/>
                <w:tab w:val="left" w:pos="9066"/>
              </w:tabs>
              <w:jc w:val="both"/>
              <w:rPr>
                <w:szCs w:val="22"/>
              </w:rPr>
            </w:pPr>
            <w:r>
              <w:rPr>
                <w:szCs w:val="22"/>
              </w:rPr>
              <w:t xml:space="preserve">MATOŠKOVÁ, J., KOVÁŘÍK, M. Development of a Situational Judgment Test as a Predictor of College Student Performance. </w:t>
            </w:r>
            <w:r>
              <w:rPr>
                <w:i/>
                <w:iCs/>
                <w:szCs w:val="22"/>
              </w:rPr>
              <w:t>Journal of Psychoeducational Assessment</w:t>
            </w:r>
            <w:r>
              <w:rPr>
                <w:szCs w:val="22"/>
              </w:rPr>
              <w:t xml:space="preserve">. 2017, Volume </w:t>
            </w:r>
            <w:r>
              <w:rPr>
                <w:iCs/>
                <w:szCs w:val="22"/>
              </w:rPr>
              <w:t xml:space="preserve">35, Issue </w:t>
            </w:r>
            <w:r>
              <w:rPr>
                <w:szCs w:val="22"/>
              </w:rPr>
              <w:t xml:space="preserve">8, pp. 768–784. ISSN 0734-2829. </w:t>
            </w:r>
            <w:hyperlink r:id="rId35" w:history="1">
              <w:r>
                <w:rPr>
                  <w:rStyle w:val="Hypertextovodkaz"/>
                  <w:szCs w:val="22"/>
                </w:rPr>
                <w:t>https://doi.org/10.1177/0734282916661663</w:t>
              </w:r>
            </w:hyperlink>
            <w:r>
              <w:rPr>
                <w:rStyle w:val="Hypertextovodkaz"/>
                <w:szCs w:val="22"/>
              </w:rPr>
              <w:t xml:space="preserve"> </w:t>
            </w:r>
            <w:r w:rsidRPr="00361705">
              <w:rPr>
                <w:rStyle w:val="Hypertextovodkaz"/>
                <w:szCs w:val="22"/>
              </w:rPr>
              <w:t>(95%)</w:t>
            </w:r>
            <w:r w:rsidRPr="00361705">
              <w:rPr>
                <w:szCs w:val="22"/>
              </w:rPr>
              <w:t xml:space="preserve">. </w:t>
            </w:r>
          </w:p>
          <w:p w:rsidR="0079634F" w:rsidRDefault="0079634F" w:rsidP="0079634F">
            <w:pPr>
              <w:tabs>
                <w:tab w:val="left" w:pos="473"/>
                <w:tab w:val="left" w:pos="8844"/>
                <w:tab w:val="left" w:pos="9066"/>
              </w:tabs>
              <w:jc w:val="both"/>
              <w:rPr>
                <w:szCs w:val="22"/>
              </w:rPr>
            </w:pPr>
            <w:r w:rsidRPr="00311DD4">
              <w:rPr>
                <w:szCs w:val="22"/>
              </w:rPr>
              <w:t>MATOŠKOVÁ, J</w:t>
            </w:r>
            <w:r>
              <w:rPr>
                <w:szCs w:val="22"/>
              </w:rPr>
              <w:t>.,</w:t>
            </w:r>
            <w:r w:rsidRPr="00311DD4">
              <w:rPr>
                <w:szCs w:val="22"/>
              </w:rPr>
              <w:t xml:space="preserve"> POTOČKOVÁ, G. Preparation for a university exam: Students' points of view</w:t>
            </w:r>
            <w:r w:rsidRPr="004D5CD3">
              <w:rPr>
                <w:i/>
                <w:szCs w:val="22"/>
              </w:rPr>
              <w:t>. International Journal of Assessment and Evaluation</w:t>
            </w:r>
            <w:r>
              <w:rPr>
                <w:i/>
                <w:szCs w:val="22"/>
              </w:rPr>
              <w:t>.</w:t>
            </w:r>
            <w:r w:rsidRPr="00311DD4">
              <w:rPr>
                <w:szCs w:val="22"/>
              </w:rPr>
              <w:t xml:space="preserve"> 2017, roč. 24, č. 2, s. 17-32. ISSN 2327-8692.</w:t>
            </w:r>
            <w:r>
              <w:rPr>
                <w:szCs w:val="22"/>
              </w:rPr>
              <w:t xml:space="preserve"> (80%)</w:t>
            </w:r>
          </w:p>
          <w:p w:rsidR="0079634F" w:rsidRDefault="0079634F" w:rsidP="0079634F">
            <w:pPr>
              <w:tabs>
                <w:tab w:val="left" w:pos="473"/>
                <w:tab w:val="left" w:pos="8844"/>
                <w:tab w:val="left" w:pos="9066"/>
              </w:tabs>
              <w:jc w:val="both"/>
              <w:rPr>
                <w:szCs w:val="22"/>
              </w:rPr>
            </w:pPr>
            <w:r>
              <w:rPr>
                <w:szCs w:val="22"/>
              </w:rPr>
              <w:t xml:space="preserve">MATOŠKOVÁ, J. Measuring Knowledge. </w:t>
            </w:r>
            <w:r>
              <w:rPr>
                <w:i/>
                <w:iCs/>
                <w:szCs w:val="22"/>
              </w:rPr>
              <w:t>Journal of Competitiveness</w:t>
            </w:r>
            <w:r>
              <w:rPr>
                <w:szCs w:val="22"/>
              </w:rPr>
              <w:t xml:space="preserve">. 2016, roč. </w:t>
            </w:r>
            <w:r>
              <w:rPr>
                <w:iCs/>
                <w:szCs w:val="22"/>
              </w:rPr>
              <w:t xml:space="preserve">8, č. </w:t>
            </w:r>
            <w:r>
              <w:rPr>
                <w:szCs w:val="22"/>
              </w:rPr>
              <w:t xml:space="preserve">4, s. 5–29. </w:t>
            </w:r>
            <w:r>
              <w:rPr>
                <w:szCs w:val="32"/>
              </w:rPr>
              <w:t xml:space="preserve">ISSN 1804-1728. </w:t>
            </w:r>
            <w:hyperlink r:id="rId36" w:history="1">
              <w:r>
                <w:rPr>
                  <w:rStyle w:val="Hypertextovodkaz"/>
                  <w:szCs w:val="22"/>
                </w:rPr>
                <w:t>https://doi.org/10.7441/joc.2016.04.01</w:t>
              </w:r>
            </w:hyperlink>
            <w:r>
              <w:rPr>
                <w:szCs w:val="22"/>
              </w:rPr>
              <w:t xml:space="preserve">. </w:t>
            </w:r>
          </w:p>
          <w:p w:rsidR="00447F6C" w:rsidRPr="00F71A2D" w:rsidRDefault="00447F6C" w:rsidP="00447F6C">
            <w:pPr>
              <w:tabs>
                <w:tab w:val="left" w:pos="473"/>
                <w:tab w:val="left" w:pos="8844"/>
                <w:tab w:val="left" w:pos="9066"/>
              </w:tabs>
              <w:jc w:val="both"/>
              <w:rPr>
                <w:szCs w:val="22"/>
              </w:rPr>
            </w:pPr>
            <w:r w:rsidRPr="00E66B0B">
              <w:rPr>
                <w:i/>
              </w:rPr>
              <w:t>Přehled projektové činnosti:</w:t>
            </w:r>
          </w:p>
          <w:p w:rsidR="00447F6C" w:rsidRDefault="00447F6C" w:rsidP="00447F6C">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447F6C" w:rsidRPr="002D3B7D" w:rsidRDefault="00447F6C" w:rsidP="00447F6C">
            <w:pPr>
              <w:tabs>
                <w:tab w:val="left" w:pos="473"/>
                <w:tab w:val="left" w:pos="8844"/>
                <w:tab w:val="left" w:pos="9066"/>
              </w:tabs>
              <w:jc w:val="both"/>
            </w:pPr>
            <w:r w:rsidRPr="002D3B7D">
              <w:t>GA ČR P407/12/0821 Vytvoření českého nástroje pro měření akademických tacitních znalostí 2012-2014 (hlavní řešitel).</w:t>
            </w:r>
          </w:p>
          <w:p w:rsidR="00447F6C" w:rsidRPr="00711F41" w:rsidRDefault="00447F6C" w:rsidP="00447F6C">
            <w:pPr>
              <w:tabs>
                <w:tab w:val="left" w:pos="473"/>
                <w:tab w:val="left" w:pos="8844"/>
                <w:tab w:val="left" w:pos="9066"/>
              </w:tabs>
              <w:jc w:val="both"/>
              <w:rPr>
                <w:szCs w:val="22"/>
              </w:rPr>
            </w:pPr>
            <w:r w:rsidRPr="002D3B7D">
              <w:rPr>
                <w:szCs w:val="22"/>
              </w:rPr>
              <w:t xml:space="preserve">GA ČR 406/08/0459 </w:t>
            </w:r>
            <w:r w:rsidRPr="002D3B7D">
              <w:t>Rozvoj tacitních znalostí manažerů 2008-2010 (člen řešitelského týmu).</w:t>
            </w:r>
          </w:p>
        </w:tc>
      </w:tr>
      <w:tr w:rsidR="00447F6C" w:rsidTr="00447F6C">
        <w:trPr>
          <w:trHeight w:val="218"/>
        </w:trPr>
        <w:tc>
          <w:tcPr>
            <w:tcW w:w="9893" w:type="dxa"/>
            <w:gridSpan w:val="11"/>
            <w:shd w:val="clear" w:color="auto" w:fill="F7CAAC"/>
          </w:tcPr>
          <w:p w:rsidR="00447F6C" w:rsidRDefault="00447F6C" w:rsidP="00447F6C">
            <w:pPr>
              <w:rPr>
                <w:b/>
              </w:rPr>
            </w:pPr>
            <w:r>
              <w:rPr>
                <w:b/>
              </w:rPr>
              <w:t>Působení v zahraničí</w:t>
            </w:r>
          </w:p>
        </w:tc>
      </w:tr>
      <w:tr w:rsidR="00447F6C" w:rsidTr="00447F6C">
        <w:trPr>
          <w:trHeight w:val="125"/>
        </w:trPr>
        <w:tc>
          <w:tcPr>
            <w:tcW w:w="9893" w:type="dxa"/>
            <w:gridSpan w:val="11"/>
          </w:tcPr>
          <w:p w:rsidR="00447F6C" w:rsidRDefault="00447F6C" w:rsidP="00447F6C">
            <w:pPr>
              <w:rPr>
                <w:b/>
              </w:rPr>
            </w:pPr>
          </w:p>
        </w:tc>
      </w:tr>
      <w:tr w:rsidR="00447F6C" w:rsidTr="00447F6C">
        <w:trPr>
          <w:cantSplit/>
          <w:trHeight w:val="228"/>
        </w:trPr>
        <w:tc>
          <w:tcPr>
            <w:tcW w:w="2525" w:type="dxa"/>
            <w:shd w:val="clear" w:color="auto" w:fill="F7CAAC"/>
          </w:tcPr>
          <w:p w:rsidR="00447F6C" w:rsidRDefault="00447F6C" w:rsidP="00447F6C">
            <w:pPr>
              <w:jc w:val="both"/>
              <w:rPr>
                <w:b/>
              </w:rPr>
            </w:pPr>
            <w:r>
              <w:rPr>
                <w:b/>
              </w:rPr>
              <w:t xml:space="preserve">Podpis </w:t>
            </w:r>
          </w:p>
        </w:tc>
        <w:tc>
          <w:tcPr>
            <w:tcW w:w="4551" w:type="dxa"/>
            <w:gridSpan w:val="5"/>
          </w:tcPr>
          <w:p w:rsidR="00447F6C" w:rsidRDefault="00447F6C" w:rsidP="00447F6C">
            <w:pPr>
              <w:jc w:val="both"/>
            </w:pPr>
          </w:p>
        </w:tc>
        <w:tc>
          <w:tcPr>
            <w:tcW w:w="788" w:type="dxa"/>
            <w:gridSpan w:val="2"/>
            <w:shd w:val="clear" w:color="auto" w:fill="F7CAAC"/>
          </w:tcPr>
          <w:p w:rsidR="00447F6C" w:rsidRDefault="00447F6C" w:rsidP="00447F6C">
            <w:pPr>
              <w:jc w:val="both"/>
            </w:pPr>
            <w:r>
              <w:rPr>
                <w:b/>
              </w:rPr>
              <w:t>datum</w:t>
            </w:r>
          </w:p>
        </w:tc>
        <w:tc>
          <w:tcPr>
            <w:tcW w:w="2029" w:type="dxa"/>
            <w:gridSpan w:val="3"/>
          </w:tcPr>
          <w:p w:rsidR="00447F6C" w:rsidRDefault="00447F6C" w:rsidP="00447F6C">
            <w:pPr>
              <w:jc w:val="both"/>
            </w:pPr>
          </w:p>
        </w:tc>
      </w:tr>
    </w:tbl>
    <w:p w:rsidR="002450F1" w:rsidRDefault="002450F1">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47F6C" w:rsidTr="00447F6C">
        <w:tc>
          <w:tcPr>
            <w:tcW w:w="9859" w:type="dxa"/>
            <w:gridSpan w:val="11"/>
            <w:tcBorders>
              <w:bottom w:val="double" w:sz="4" w:space="0" w:color="auto"/>
            </w:tcBorders>
            <w:shd w:val="clear" w:color="auto" w:fill="BDD6EE"/>
          </w:tcPr>
          <w:p w:rsidR="00447F6C" w:rsidRDefault="00447F6C" w:rsidP="00447F6C">
            <w:pPr>
              <w:jc w:val="both"/>
              <w:rPr>
                <w:b/>
                <w:sz w:val="28"/>
              </w:rPr>
            </w:pPr>
            <w:r>
              <w:rPr>
                <w:b/>
                <w:sz w:val="28"/>
              </w:rPr>
              <w:lastRenderedPageBreak/>
              <w:t>C-I – Personální zabezpečení</w:t>
            </w:r>
          </w:p>
        </w:tc>
      </w:tr>
      <w:tr w:rsidR="00447F6C" w:rsidTr="00447F6C">
        <w:tc>
          <w:tcPr>
            <w:tcW w:w="2518" w:type="dxa"/>
            <w:tcBorders>
              <w:top w:val="double" w:sz="4" w:space="0" w:color="auto"/>
            </w:tcBorders>
            <w:shd w:val="clear" w:color="auto" w:fill="F7CAAC"/>
          </w:tcPr>
          <w:p w:rsidR="00447F6C" w:rsidRDefault="00447F6C" w:rsidP="00447F6C">
            <w:pPr>
              <w:jc w:val="both"/>
              <w:rPr>
                <w:b/>
              </w:rPr>
            </w:pPr>
            <w:r>
              <w:rPr>
                <w:b/>
              </w:rPr>
              <w:t>Vysoká škola</w:t>
            </w:r>
          </w:p>
        </w:tc>
        <w:tc>
          <w:tcPr>
            <w:tcW w:w="7341" w:type="dxa"/>
            <w:gridSpan w:val="10"/>
          </w:tcPr>
          <w:p w:rsidR="00447F6C" w:rsidRDefault="00447F6C" w:rsidP="00447F6C">
            <w:pPr>
              <w:jc w:val="both"/>
            </w:pPr>
            <w:r>
              <w:t>Univerzita Tomáše Bati ve Zlíně</w:t>
            </w:r>
          </w:p>
        </w:tc>
      </w:tr>
      <w:tr w:rsidR="00447F6C" w:rsidTr="00447F6C">
        <w:tc>
          <w:tcPr>
            <w:tcW w:w="2518" w:type="dxa"/>
            <w:shd w:val="clear" w:color="auto" w:fill="F7CAAC"/>
          </w:tcPr>
          <w:p w:rsidR="00447F6C" w:rsidRDefault="00447F6C" w:rsidP="00447F6C">
            <w:pPr>
              <w:jc w:val="both"/>
              <w:rPr>
                <w:b/>
              </w:rPr>
            </w:pPr>
            <w:r>
              <w:rPr>
                <w:b/>
              </w:rPr>
              <w:t>Součást vysoké školy</w:t>
            </w:r>
          </w:p>
        </w:tc>
        <w:tc>
          <w:tcPr>
            <w:tcW w:w="7341" w:type="dxa"/>
            <w:gridSpan w:val="10"/>
          </w:tcPr>
          <w:p w:rsidR="00447F6C" w:rsidRDefault="00447F6C" w:rsidP="00447F6C">
            <w:pPr>
              <w:jc w:val="both"/>
            </w:pPr>
            <w:r>
              <w:t>Fakulta managementu a ekonomiky</w:t>
            </w:r>
          </w:p>
        </w:tc>
      </w:tr>
      <w:tr w:rsidR="00447F6C" w:rsidTr="00447F6C">
        <w:tc>
          <w:tcPr>
            <w:tcW w:w="2518" w:type="dxa"/>
            <w:shd w:val="clear" w:color="auto" w:fill="F7CAAC"/>
          </w:tcPr>
          <w:p w:rsidR="00447F6C" w:rsidRDefault="00447F6C" w:rsidP="00447F6C">
            <w:pPr>
              <w:jc w:val="both"/>
              <w:rPr>
                <w:b/>
              </w:rPr>
            </w:pPr>
            <w:r>
              <w:rPr>
                <w:b/>
              </w:rPr>
              <w:t>Název studijního programu</w:t>
            </w:r>
          </w:p>
        </w:tc>
        <w:tc>
          <w:tcPr>
            <w:tcW w:w="7341" w:type="dxa"/>
            <w:gridSpan w:val="10"/>
          </w:tcPr>
          <w:p w:rsidR="00447F6C" w:rsidRDefault="00914242" w:rsidP="00447F6C">
            <w:pPr>
              <w:jc w:val="both"/>
            </w:pPr>
            <w:r>
              <w:t>Management and Marketing</w:t>
            </w:r>
          </w:p>
        </w:tc>
      </w:tr>
      <w:tr w:rsidR="00447F6C" w:rsidTr="00447F6C">
        <w:tc>
          <w:tcPr>
            <w:tcW w:w="2518" w:type="dxa"/>
            <w:shd w:val="clear" w:color="auto" w:fill="F7CAAC"/>
          </w:tcPr>
          <w:p w:rsidR="00447F6C" w:rsidRDefault="00447F6C" w:rsidP="00447F6C">
            <w:pPr>
              <w:jc w:val="both"/>
              <w:rPr>
                <w:b/>
              </w:rPr>
            </w:pPr>
            <w:r>
              <w:rPr>
                <w:b/>
              </w:rPr>
              <w:t>Jméno a příjmení</w:t>
            </w:r>
          </w:p>
        </w:tc>
        <w:tc>
          <w:tcPr>
            <w:tcW w:w="4536" w:type="dxa"/>
            <w:gridSpan w:val="5"/>
          </w:tcPr>
          <w:p w:rsidR="00447F6C" w:rsidRDefault="00447F6C" w:rsidP="00447F6C">
            <w:pPr>
              <w:jc w:val="both"/>
            </w:pPr>
            <w:r>
              <w:t>Přemysl PÁLKA</w:t>
            </w:r>
          </w:p>
        </w:tc>
        <w:tc>
          <w:tcPr>
            <w:tcW w:w="709" w:type="dxa"/>
            <w:shd w:val="clear" w:color="auto" w:fill="F7CAAC"/>
          </w:tcPr>
          <w:p w:rsidR="00447F6C" w:rsidRDefault="00447F6C" w:rsidP="00447F6C">
            <w:pPr>
              <w:jc w:val="both"/>
              <w:rPr>
                <w:b/>
              </w:rPr>
            </w:pPr>
            <w:r>
              <w:rPr>
                <w:b/>
              </w:rPr>
              <w:t>Tituly</w:t>
            </w:r>
          </w:p>
        </w:tc>
        <w:tc>
          <w:tcPr>
            <w:tcW w:w="2096" w:type="dxa"/>
            <w:gridSpan w:val="4"/>
          </w:tcPr>
          <w:p w:rsidR="00447F6C" w:rsidRDefault="00447F6C" w:rsidP="00447F6C">
            <w:pPr>
              <w:jc w:val="both"/>
            </w:pPr>
            <w:r>
              <w:t>Ing., Ph.D.</w:t>
            </w:r>
          </w:p>
        </w:tc>
      </w:tr>
      <w:tr w:rsidR="00447F6C" w:rsidTr="00447F6C">
        <w:tc>
          <w:tcPr>
            <w:tcW w:w="2518" w:type="dxa"/>
            <w:shd w:val="clear" w:color="auto" w:fill="F7CAAC"/>
          </w:tcPr>
          <w:p w:rsidR="00447F6C" w:rsidRDefault="00447F6C" w:rsidP="00447F6C">
            <w:pPr>
              <w:jc w:val="both"/>
              <w:rPr>
                <w:b/>
              </w:rPr>
            </w:pPr>
            <w:r>
              <w:rPr>
                <w:b/>
              </w:rPr>
              <w:t>Rok narození</w:t>
            </w:r>
          </w:p>
        </w:tc>
        <w:tc>
          <w:tcPr>
            <w:tcW w:w="829" w:type="dxa"/>
          </w:tcPr>
          <w:p w:rsidR="00447F6C" w:rsidRDefault="00447F6C" w:rsidP="00447F6C">
            <w:pPr>
              <w:jc w:val="both"/>
            </w:pPr>
            <w:r>
              <w:t>1982</w:t>
            </w:r>
          </w:p>
        </w:tc>
        <w:tc>
          <w:tcPr>
            <w:tcW w:w="1721" w:type="dxa"/>
            <w:shd w:val="clear" w:color="auto" w:fill="F7CAAC"/>
          </w:tcPr>
          <w:p w:rsidR="00447F6C" w:rsidRDefault="00447F6C" w:rsidP="00447F6C">
            <w:pPr>
              <w:jc w:val="both"/>
              <w:rPr>
                <w:b/>
              </w:rPr>
            </w:pPr>
            <w:r>
              <w:rPr>
                <w:b/>
              </w:rPr>
              <w:t>typ vztahu k VŠ</w:t>
            </w:r>
          </w:p>
        </w:tc>
        <w:tc>
          <w:tcPr>
            <w:tcW w:w="992" w:type="dxa"/>
            <w:gridSpan w:val="2"/>
          </w:tcPr>
          <w:p w:rsidR="00447F6C" w:rsidRDefault="00447F6C" w:rsidP="00447F6C">
            <w:pPr>
              <w:jc w:val="both"/>
            </w:pPr>
            <w:r>
              <w:t>pp</w:t>
            </w:r>
          </w:p>
        </w:tc>
        <w:tc>
          <w:tcPr>
            <w:tcW w:w="994" w:type="dxa"/>
            <w:shd w:val="clear" w:color="auto" w:fill="F7CAAC"/>
          </w:tcPr>
          <w:p w:rsidR="00447F6C" w:rsidRDefault="00447F6C" w:rsidP="00447F6C">
            <w:pPr>
              <w:jc w:val="both"/>
              <w:rPr>
                <w:b/>
              </w:rPr>
            </w:pPr>
            <w:r>
              <w:rPr>
                <w:b/>
              </w:rPr>
              <w:t>rozsah</w:t>
            </w:r>
          </w:p>
        </w:tc>
        <w:tc>
          <w:tcPr>
            <w:tcW w:w="709" w:type="dxa"/>
          </w:tcPr>
          <w:p w:rsidR="00447F6C" w:rsidRDefault="00447F6C" w:rsidP="00447F6C">
            <w:pPr>
              <w:jc w:val="both"/>
            </w:pPr>
            <w:r>
              <w:t>40</w:t>
            </w:r>
          </w:p>
        </w:tc>
        <w:tc>
          <w:tcPr>
            <w:tcW w:w="709" w:type="dxa"/>
            <w:gridSpan w:val="2"/>
            <w:shd w:val="clear" w:color="auto" w:fill="F7CAAC"/>
          </w:tcPr>
          <w:p w:rsidR="00447F6C" w:rsidRDefault="00447F6C" w:rsidP="00447F6C">
            <w:pPr>
              <w:jc w:val="both"/>
              <w:rPr>
                <w:b/>
              </w:rPr>
            </w:pPr>
            <w:r>
              <w:rPr>
                <w:b/>
              </w:rPr>
              <w:t>do kdy</w:t>
            </w:r>
          </w:p>
        </w:tc>
        <w:tc>
          <w:tcPr>
            <w:tcW w:w="1387" w:type="dxa"/>
            <w:gridSpan w:val="2"/>
          </w:tcPr>
          <w:p w:rsidR="00447F6C" w:rsidRDefault="00447F6C" w:rsidP="00447F6C">
            <w:pPr>
              <w:jc w:val="both"/>
            </w:pPr>
            <w:r>
              <w:t>N</w:t>
            </w:r>
          </w:p>
        </w:tc>
      </w:tr>
      <w:tr w:rsidR="00447F6C" w:rsidTr="00447F6C">
        <w:tc>
          <w:tcPr>
            <w:tcW w:w="5068" w:type="dxa"/>
            <w:gridSpan w:val="3"/>
            <w:shd w:val="clear" w:color="auto" w:fill="F7CAAC"/>
          </w:tcPr>
          <w:p w:rsidR="00447F6C" w:rsidRDefault="00447F6C" w:rsidP="00447F6C">
            <w:pPr>
              <w:jc w:val="both"/>
              <w:rPr>
                <w:b/>
              </w:rPr>
            </w:pPr>
            <w:r>
              <w:rPr>
                <w:b/>
              </w:rPr>
              <w:t>Typ vztahu na součásti VŠ, která uskutečňuje st. program</w:t>
            </w:r>
          </w:p>
        </w:tc>
        <w:tc>
          <w:tcPr>
            <w:tcW w:w="992" w:type="dxa"/>
            <w:gridSpan w:val="2"/>
          </w:tcPr>
          <w:p w:rsidR="00447F6C" w:rsidRDefault="00447F6C" w:rsidP="00447F6C">
            <w:pPr>
              <w:jc w:val="both"/>
            </w:pPr>
            <w:r>
              <w:t>pp</w:t>
            </w:r>
          </w:p>
        </w:tc>
        <w:tc>
          <w:tcPr>
            <w:tcW w:w="994" w:type="dxa"/>
            <w:shd w:val="clear" w:color="auto" w:fill="F7CAAC"/>
          </w:tcPr>
          <w:p w:rsidR="00447F6C" w:rsidRDefault="00447F6C" w:rsidP="00447F6C">
            <w:pPr>
              <w:jc w:val="both"/>
              <w:rPr>
                <w:b/>
              </w:rPr>
            </w:pPr>
            <w:r>
              <w:rPr>
                <w:b/>
              </w:rPr>
              <w:t>rozsah</w:t>
            </w:r>
          </w:p>
        </w:tc>
        <w:tc>
          <w:tcPr>
            <w:tcW w:w="709" w:type="dxa"/>
          </w:tcPr>
          <w:p w:rsidR="00447F6C" w:rsidRDefault="00447F6C" w:rsidP="00447F6C">
            <w:pPr>
              <w:jc w:val="both"/>
            </w:pPr>
            <w:r>
              <w:t>40</w:t>
            </w:r>
          </w:p>
        </w:tc>
        <w:tc>
          <w:tcPr>
            <w:tcW w:w="709" w:type="dxa"/>
            <w:gridSpan w:val="2"/>
            <w:shd w:val="clear" w:color="auto" w:fill="F7CAAC"/>
          </w:tcPr>
          <w:p w:rsidR="00447F6C" w:rsidRDefault="00447F6C" w:rsidP="00447F6C">
            <w:pPr>
              <w:jc w:val="both"/>
              <w:rPr>
                <w:b/>
              </w:rPr>
            </w:pPr>
            <w:r>
              <w:rPr>
                <w:b/>
              </w:rPr>
              <w:t>do kdy</w:t>
            </w:r>
          </w:p>
        </w:tc>
        <w:tc>
          <w:tcPr>
            <w:tcW w:w="1387" w:type="dxa"/>
            <w:gridSpan w:val="2"/>
          </w:tcPr>
          <w:p w:rsidR="00447F6C" w:rsidRDefault="00447F6C" w:rsidP="00447F6C">
            <w:pPr>
              <w:jc w:val="both"/>
            </w:pPr>
            <w:r>
              <w:t>N</w:t>
            </w:r>
          </w:p>
        </w:tc>
      </w:tr>
      <w:tr w:rsidR="00447F6C" w:rsidTr="00447F6C">
        <w:tc>
          <w:tcPr>
            <w:tcW w:w="6060" w:type="dxa"/>
            <w:gridSpan w:val="5"/>
            <w:shd w:val="clear" w:color="auto" w:fill="F7CAAC"/>
          </w:tcPr>
          <w:p w:rsidR="00447F6C" w:rsidRDefault="00447F6C" w:rsidP="00447F6C">
            <w:pPr>
              <w:jc w:val="both"/>
            </w:pPr>
            <w:r>
              <w:rPr>
                <w:b/>
              </w:rPr>
              <w:t>Další současná působení jako akademický pracovník na jiných VŠ</w:t>
            </w:r>
          </w:p>
        </w:tc>
        <w:tc>
          <w:tcPr>
            <w:tcW w:w="1703" w:type="dxa"/>
            <w:gridSpan w:val="2"/>
            <w:shd w:val="clear" w:color="auto" w:fill="F7CAAC"/>
          </w:tcPr>
          <w:p w:rsidR="00447F6C" w:rsidRDefault="00447F6C" w:rsidP="00447F6C">
            <w:pPr>
              <w:jc w:val="both"/>
              <w:rPr>
                <w:b/>
              </w:rPr>
            </w:pPr>
            <w:r>
              <w:rPr>
                <w:b/>
              </w:rPr>
              <w:t>typ prac. vztahu</w:t>
            </w:r>
          </w:p>
        </w:tc>
        <w:tc>
          <w:tcPr>
            <w:tcW w:w="2096" w:type="dxa"/>
            <w:gridSpan w:val="4"/>
            <w:shd w:val="clear" w:color="auto" w:fill="F7CAAC"/>
          </w:tcPr>
          <w:p w:rsidR="00447F6C" w:rsidRDefault="00447F6C" w:rsidP="00447F6C">
            <w:pPr>
              <w:jc w:val="both"/>
              <w:rPr>
                <w:b/>
              </w:rPr>
            </w:pPr>
            <w:r>
              <w:rPr>
                <w:b/>
              </w:rPr>
              <w:t>rozsah</w:t>
            </w:r>
          </w:p>
        </w:tc>
      </w:tr>
      <w:tr w:rsidR="00447F6C" w:rsidTr="00447F6C">
        <w:tc>
          <w:tcPr>
            <w:tcW w:w="6060" w:type="dxa"/>
            <w:gridSpan w:val="5"/>
          </w:tcPr>
          <w:p w:rsidR="00447F6C" w:rsidRDefault="00447F6C" w:rsidP="00447F6C">
            <w:pPr>
              <w:jc w:val="both"/>
            </w:pPr>
          </w:p>
        </w:tc>
        <w:tc>
          <w:tcPr>
            <w:tcW w:w="1703" w:type="dxa"/>
            <w:gridSpan w:val="2"/>
          </w:tcPr>
          <w:p w:rsidR="00447F6C" w:rsidRDefault="00447F6C" w:rsidP="00447F6C">
            <w:pPr>
              <w:jc w:val="both"/>
            </w:pPr>
          </w:p>
        </w:tc>
        <w:tc>
          <w:tcPr>
            <w:tcW w:w="2096" w:type="dxa"/>
            <w:gridSpan w:val="4"/>
          </w:tcPr>
          <w:p w:rsidR="00447F6C" w:rsidRDefault="00447F6C" w:rsidP="00447F6C">
            <w:pPr>
              <w:jc w:val="both"/>
            </w:pPr>
          </w:p>
        </w:tc>
      </w:tr>
      <w:tr w:rsidR="00447F6C" w:rsidTr="00447F6C">
        <w:tc>
          <w:tcPr>
            <w:tcW w:w="6060" w:type="dxa"/>
            <w:gridSpan w:val="5"/>
          </w:tcPr>
          <w:p w:rsidR="00447F6C" w:rsidRDefault="00447F6C" w:rsidP="00447F6C">
            <w:pPr>
              <w:jc w:val="both"/>
            </w:pPr>
          </w:p>
        </w:tc>
        <w:tc>
          <w:tcPr>
            <w:tcW w:w="1703" w:type="dxa"/>
            <w:gridSpan w:val="2"/>
          </w:tcPr>
          <w:p w:rsidR="00447F6C" w:rsidRDefault="00447F6C" w:rsidP="00447F6C">
            <w:pPr>
              <w:jc w:val="both"/>
            </w:pPr>
          </w:p>
        </w:tc>
        <w:tc>
          <w:tcPr>
            <w:tcW w:w="2096" w:type="dxa"/>
            <w:gridSpan w:val="4"/>
          </w:tcPr>
          <w:p w:rsidR="00447F6C" w:rsidRDefault="00447F6C" w:rsidP="00447F6C">
            <w:pPr>
              <w:jc w:val="both"/>
            </w:pPr>
          </w:p>
        </w:tc>
      </w:tr>
      <w:tr w:rsidR="00447F6C" w:rsidTr="00447F6C">
        <w:tc>
          <w:tcPr>
            <w:tcW w:w="6060" w:type="dxa"/>
            <w:gridSpan w:val="5"/>
          </w:tcPr>
          <w:p w:rsidR="00447F6C" w:rsidRDefault="00447F6C" w:rsidP="00447F6C">
            <w:pPr>
              <w:jc w:val="both"/>
            </w:pPr>
          </w:p>
        </w:tc>
        <w:tc>
          <w:tcPr>
            <w:tcW w:w="1703" w:type="dxa"/>
            <w:gridSpan w:val="2"/>
          </w:tcPr>
          <w:p w:rsidR="00447F6C" w:rsidRDefault="00447F6C" w:rsidP="00447F6C">
            <w:pPr>
              <w:jc w:val="both"/>
            </w:pPr>
          </w:p>
        </w:tc>
        <w:tc>
          <w:tcPr>
            <w:tcW w:w="2096" w:type="dxa"/>
            <w:gridSpan w:val="4"/>
          </w:tcPr>
          <w:p w:rsidR="00447F6C" w:rsidRDefault="00447F6C" w:rsidP="00447F6C">
            <w:pPr>
              <w:jc w:val="both"/>
            </w:pPr>
          </w:p>
        </w:tc>
      </w:tr>
      <w:tr w:rsidR="00447F6C" w:rsidTr="00447F6C">
        <w:tc>
          <w:tcPr>
            <w:tcW w:w="6060" w:type="dxa"/>
            <w:gridSpan w:val="5"/>
          </w:tcPr>
          <w:p w:rsidR="00447F6C" w:rsidRDefault="00447F6C" w:rsidP="00447F6C">
            <w:pPr>
              <w:jc w:val="both"/>
            </w:pPr>
          </w:p>
        </w:tc>
        <w:tc>
          <w:tcPr>
            <w:tcW w:w="1703" w:type="dxa"/>
            <w:gridSpan w:val="2"/>
          </w:tcPr>
          <w:p w:rsidR="00447F6C" w:rsidRDefault="00447F6C" w:rsidP="00447F6C">
            <w:pPr>
              <w:jc w:val="both"/>
            </w:pPr>
          </w:p>
        </w:tc>
        <w:tc>
          <w:tcPr>
            <w:tcW w:w="2096" w:type="dxa"/>
            <w:gridSpan w:val="4"/>
          </w:tcPr>
          <w:p w:rsidR="00447F6C" w:rsidRDefault="00447F6C" w:rsidP="00447F6C">
            <w:pPr>
              <w:jc w:val="both"/>
            </w:pPr>
          </w:p>
        </w:tc>
      </w:tr>
      <w:tr w:rsidR="00447F6C" w:rsidTr="00447F6C">
        <w:tc>
          <w:tcPr>
            <w:tcW w:w="9859" w:type="dxa"/>
            <w:gridSpan w:val="11"/>
            <w:shd w:val="clear" w:color="auto" w:fill="F7CAAC"/>
          </w:tcPr>
          <w:p w:rsidR="00447F6C" w:rsidRDefault="00447F6C" w:rsidP="00447F6C">
            <w:pPr>
              <w:jc w:val="both"/>
            </w:pPr>
            <w:r>
              <w:rPr>
                <w:b/>
              </w:rPr>
              <w:t>Předměty příslušného studijního programu a způsob zapojení do jejich výuky, příp. další zapojení do uskutečňování studijního programu</w:t>
            </w:r>
          </w:p>
        </w:tc>
      </w:tr>
      <w:tr w:rsidR="00447F6C" w:rsidTr="00447F6C">
        <w:trPr>
          <w:trHeight w:val="480"/>
        </w:trPr>
        <w:tc>
          <w:tcPr>
            <w:tcW w:w="9859" w:type="dxa"/>
            <w:gridSpan w:val="11"/>
            <w:tcBorders>
              <w:top w:val="nil"/>
            </w:tcBorders>
          </w:tcPr>
          <w:p w:rsidR="00447F6C" w:rsidRDefault="00693150" w:rsidP="00447F6C">
            <w:pPr>
              <w:jc w:val="both"/>
            </w:pPr>
            <w:r w:rsidRPr="00F83859">
              <w:t>Firms and Competitiveness</w:t>
            </w:r>
            <w:r>
              <w:t xml:space="preserve"> - přednášející (3</w:t>
            </w:r>
            <w:r w:rsidR="00447F6C">
              <w:t>0%)</w:t>
            </w:r>
          </w:p>
          <w:p w:rsidR="00693150" w:rsidRDefault="00693150" w:rsidP="00313386">
            <w:pPr>
              <w:jc w:val="both"/>
            </w:pPr>
            <w:r w:rsidRPr="00693150">
              <w:t>Value Based Management</w:t>
            </w:r>
            <w:r>
              <w:t xml:space="preserve"> – garant, přednášející (</w:t>
            </w:r>
            <w:r w:rsidR="00313386">
              <w:t>8</w:t>
            </w:r>
            <w:r>
              <w:t>0%)</w:t>
            </w:r>
          </w:p>
        </w:tc>
      </w:tr>
      <w:tr w:rsidR="00447F6C" w:rsidTr="00447F6C">
        <w:tc>
          <w:tcPr>
            <w:tcW w:w="9859" w:type="dxa"/>
            <w:gridSpan w:val="11"/>
            <w:shd w:val="clear" w:color="auto" w:fill="F7CAAC"/>
          </w:tcPr>
          <w:p w:rsidR="00447F6C" w:rsidRDefault="00447F6C" w:rsidP="00447F6C">
            <w:pPr>
              <w:jc w:val="both"/>
            </w:pPr>
            <w:r>
              <w:rPr>
                <w:b/>
              </w:rPr>
              <w:t xml:space="preserve">Údaje o vzdělání na VŠ </w:t>
            </w:r>
          </w:p>
        </w:tc>
      </w:tr>
      <w:tr w:rsidR="00447F6C" w:rsidRPr="00353BA9" w:rsidTr="00447F6C">
        <w:trPr>
          <w:trHeight w:val="664"/>
        </w:trPr>
        <w:tc>
          <w:tcPr>
            <w:tcW w:w="9859" w:type="dxa"/>
            <w:gridSpan w:val="11"/>
          </w:tcPr>
          <w:p w:rsidR="00447F6C" w:rsidRPr="009A3584" w:rsidRDefault="00447F6C" w:rsidP="00447F6C">
            <w:pPr>
              <w:tabs>
                <w:tab w:val="left" w:pos="1418"/>
              </w:tabs>
              <w:autoSpaceDE w:val="0"/>
              <w:autoSpaceDN w:val="0"/>
              <w:adjustRightInd w:val="0"/>
              <w:ind w:left="1416" w:hanging="1416"/>
              <w:rPr>
                <w:color w:val="000000"/>
                <w:szCs w:val="24"/>
              </w:rPr>
            </w:pPr>
            <w:r>
              <w:rPr>
                <w:b/>
                <w:bCs/>
                <w:color w:val="000000"/>
                <w:szCs w:val="24"/>
              </w:rPr>
              <w:t xml:space="preserve">2007 – 2011: </w:t>
            </w:r>
            <w:r w:rsidRPr="009A3584">
              <w:rPr>
                <w:color w:val="000000"/>
                <w:szCs w:val="24"/>
              </w:rPr>
              <w:t>Univerzita Tomáše Bati ve Zlíně, Fakulta managementu a ekonomi</w:t>
            </w:r>
            <w:r>
              <w:rPr>
                <w:color w:val="000000"/>
                <w:szCs w:val="24"/>
              </w:rPr>
              <w:t>ky, obor Finance (</w:t>
            </w:r>
            <w:r w:rsidRPr="00A6182E">
              <w:rPr>
                <w:b/>
                <w:color w:val="000000"/>
                <w:szCs w:val="24"/>
              </w:rPr>
              <w:t>Ph.D.</w:t>
            </w:r>
            <w:r w:rsidRPr="009A3584">
              <w:rPr>
                <w:color w:val="000000"/>
                <w:szCs w:val="24"/>
              </w:rPr>
              <w:t>)</w:t>
            </w:r>
          </w:p>
          <w:p w:rsidR="00447F6C" w:rsidRPr="00353BA9" w:rsidRDefault="00447F6C" w:rsidP="00447F6C">
            <w:pPr>
              <w:tabs>
                <w:tab w:val="left" w:pos="1418"/>
              </w:tabs>
              <w:autoSpaceDE w:val="0"/>
              <w:autoSpaceDN w:val="0"/>
              <w:adjustRightInd w:val="0"/>
              <w:spacing w:after="360"/>
              <w:ind w:left="1418" w:hanging="1418"/>
              <w:rPr>
                <w:color w:val="000000"/>
                <w:szCs w:val="24"/>
              </w:rPr>
            </w:pPr>
            <w:r>
              <w:rPr>
                <w:b/>
                <w:bCs/>
                <w:color w:val="000000"/>
                <w:szCs w:val="24"/>
              </w:rPr>
              <w:t xml:space="preserve">2004 – 2006: </w:t>
            </w:r>
            <w:r w:rsidRPr="009A3584">
              <w:rPr>
                <w:color w:val="000000"/>
                <w:szCs w:val="24"/>
              </w:rPr>
              <w:t xml:space="preserve">Univerzita Tomáše Bati ve Zlíně, Fakulta managementu a ekonomiky, obor </w:t>
            </w:r>
            <w:r>
              <w:rPr>
                <w:color w:val="000000"/>
                <w:szCs w:val="24"/>
              </w:rPr>
              <w:t>Finance</w:t>
            </w:r>
            <w:r w:rsidRPr="009A3584">
              <w:rPr>
                <w:color w:val="000000"/>
                <w:szCs w:val="24"/>
              </w:rPr>
              <w:t xml:space="preserve"> </w:t>
            </w:r>
            <w:r>
              <w:rPr>
                <w:color w:val="000000"/>
                <w:szCs w:val="24"/>
              </w:rPr>
              <w:t>(</w:t>
            </w:r>
            <w:r w:rsidRPr="00A6182E">
              <w:rPr>
                <w:b/>
                <w:color w:val="000000"/>
                <w:szCs w:val="24"/>
              </w:rPr>
              <w:t>Ing.</w:t>
            </w:r>
            <w:r>
              <w:rPr>
                <w:color w:val="000000"/>
                <w:szCs w:val="24"/>
              </w:rPr>
              <w:t>)</w:t>
            </w:r>
          </w:p>
        </w:tc>
      </w:tr>
      <w:tr w:rsidR="00447F6C" w:rsidTr="00447F6C">
        <w:tc>
          <w:tcPr>
            <w:tcW w:w="9859" w:type="dxa"/>
            <w:gridSpan w:val="11"/>
            <w:shd w:val="clear" w:color="auto" w:fill="F7CAAC"/>
          </w:tcPr>
          <w:p w:rsidR="00447F6C" w:rsidRDefault="00447F6C" w:rsidP="00447F6C">
            <w:pPr>
              <w:jc w:val="both"/>
              <w:rPr>
                <w:b/>
              </w:rPr>
            </w:pPr>
            <w:r>
              <w:rPr>
                <w:b/>
              </w:rPr>
              <w:t>Údaje o odborném působení od absolvování VŠ</w:t>
            </w:r>
          </w:p>
        </w:tc>
      </w:tr>
      <w:tr w:rsidR="00447F6C" w:rsidTr="00447F6C">
        <w:trPr>
          <w:trHeight w:val="451"/>
        </w:trPr>
        <w:tc>
          <w:tcPr>
            <w:tcW w:w="9859" w:type="dxa"/>
            <w:gridSpan w:val="11"/>
          </w:tcPr>
          <w:p w:rsidR="00447F6C" w:rsidRPr="008E460F" w:rsidRDefault="00447F6C" w:rsidP="00447F6C">
            <w:pPr>
              <w:tabs>
                <w:tab w:val="left" w:pos="2127"/>
              </w:tabs>
              <w:autoSpaceDE w:val="0"/>
              <w:autoSpaceDN w:val="0"/>
              <w:adjustRightInd w:val="0"/>
              <w:rPr>
                <w:color w:val="000000"/>
                <w:szCs w:val="24"/>
              </w:rPr>
            </w:pPr>
            <w:r>
              <w:rPr>
                <w:b/>
                <w:color w:val="000000"/>
                <w:szCs w:val="24"/>
              </w:rPr>
              <w:t>3/2007</w:t>
            </w:r>
            <w:r w:rsidRPr="00B10230">
              <w:rPr>
                <w:b/>
                <w:color w:val="000000"/>
                <w:szCs w:val="24"/>
              </w:rPr>
              <w:t xml:space="preserve"> – dosud:</w:t>
            </w:r>
            <w:r>
              <w:rPr>
                <w:color w:val="000000"/>
                <w:szCs w:val="24"/>
              </w:rPr>
              <w:t xml:space="preserve"> UTB ve Zlíně, Fakulta managementu a ekonomiky, akademický pracovník</w:t>
            </w:r>
          </w:p>
          <w:p w:rsidR="00447F6C" w:rsidRDefault="00447F6C" w:rsidP="00447F6C">
            <w:pPr>
              <w:jc w:val="both"/>
            </w:pPr>
          </w:p>
        </w:tc>
      </w:tr>
      <w:tr w:rsidR="00447F6C" w:rsidTr="00447F6C">
        <w:trPr>
          <w:trHeight w:val="250"/>
        </w:trPr>
        <w:tc>
          <w:tcPr>
            <w:tcW w:w="9859" w:type="dxa"/>
            <w:gridSpan w:val="11"/>
            <w:shd w:val="clear" w:color="auto" w:fill="F7CAAC"/>
          </w:tcPr>
          <w:p w:rsidR="00447F6C" w:rsidRDefault="00447F6C" w:rsidP="00447F6C">
            <w:pPr>
              <w:jc w:val="both"/>
            </w:pPr>
            <w:r>
              <w:rPr>
                <w:b/>
              </w:rPr>
              <w:t>Zkušenosti s vedením kvalifikačních a rigorózních prací</w:t>
            </w:r>
          </w:p>
        </w:tc>
      </w:tr>
      <w:tr w:rsidR="00447F6C" w:rsidTr="00447F6C">
        <w:trPr>
          <w:trHeight w:val="420"/>
        </w:trPr>
        <w:tc>
          <w:tcPr>
            <w:tcW w:w="9859" w:type="dxa"/>
            <w:gridSpan w:val="11"/>
          </w:tcPr>
          <w:p w:rsidR="00447F6C" w:rsidRDefault="00447F6C" w:rsidP="00447F6C">
            <w:pPr>
              <w:jc w:val="both"/>
            </w:pPr>
            <w:r>
              <w:t>Počet vedených bakalářských prací – 21</w:t>
            </w:r>
          </w:p>
          <w:p w:rsidR="00447F6C" w:rsidRDefault="00447F6C" w:rsidP="00447F6C">
            <w:pPr>
              <w:jc w:val="both"/>
            </w:pPr>
            <w:r>
              <w:t>Počet vedených diplomových prací – 48</w:t>
            </w:r>
          </w:p>
        </w:tc>
      </w:tr>
      <w:tr w:rsidR="00447F6C" w:rsidTr="00447F6C">
        <w:trPr>
          <w:cantSplit/>
        </w:trPr>
        <w:tc>
          <w:tcPr>
            <w:tcW w:w="3347" w:type="dxa"/>
            <w:gridSpan w:val="2"/>
            <w:tcBorders>
              <w:top w:val="single" w:sz="12" w:space="0" w:color="auto"/>
            </w:tcBorders>
            <w:shd w:val="clear" w:color="auto" w:fill="F7CAAC"/>
          </w:tcPr>
          <w:p w:rsidR="00447F6C" w:rsidRDefault="00447F6C" w:rsidP="00447F6C">
            <w:pPr>
              <w:jc w:val="both"/>
            </w:pPr>
            <w:r>
              <w:rPr>
                <w:b/>
              </w:rPr>
              <w:t xml:space="preserve">Obor habilitačního řízení </w:t>
            </w:r>
          </w:p>
        </w:tc>
        <w:tc>
          <w:tcPr>
            <w:tcW w:w="2245" w:type="dxa"/>
            <w:gridSpan w:val="2"/>
            <w:tcBorders>
              <w:top w:val="single" w:sz="12" w:space="0" w:color="auto"/>
            </w:tcBorders>
            <w:shd w:val="clear" w:color="auto" w:fill="F7CAAC"/>
          </w:tcPr>
          <w:p w:rsidR="00447F6C" w:rsidRDefault="00447F6C" w:rsidP="00447F6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447F6C" w:rsidRDefault="00447F6C" w:rsidP="00447F6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447F6C" w:rsidRDefault="00447F6C" w:rsidP="00447F6C">
            <w:pPr>
              <w:jc w:val="both"/>
              <w:rPr>
                <w:b/>
              </w:rPr>
            </w:pPr>
            <w:r>
              <w:rPr>
                <w:b/>
              </w:rPr>
              <w:t>Ohlasy publikací</w:t>
            </w:r>
          </w:p>
        </w:tc>
      </w:tr>
      <w:tr w:rsidR="00447F6C" w:rsidTr="00447F6C">
        <w:trPr>
          <w:cantSplit/>
        </w:trPr>
        <w:tc>
          <w:tcPr>
            <w:tcW w:w="3347" w:type="dxa"/>
            <w:gridSpan w:val="2"/>
          </w:tcPr>
          <w:p w:rsidR="00447F6C" w:rsidRDefault="00447F6C" w:rsidP="00447F6C">
            <w:pPr>
              <w:jc w:val="both"/>
            </w:pPr>
          </w:p>
        </w:tc>
        <w:tc>
          <w:tcPr>
            <w:tcW w:w="2245" w:type="dxa"/>
            <w:gridSpan w:val="2"/>
          </w:tcPr>
          <w:p w:rsidR="00447F6C" w:rsidRDefault="00447F6C" w:rsidP="00447F6C">
            <w:pPr>
              <w:jc w:val="both"/>
            </w:pPr>
          </w:p>
        </w:tc>
        <w:tc>
          <w:tcPr>
            <w:tcW w:w="2248" w:type="dxa"/>
            <w:gridSpan w:val="4"/>
            <w:tcBorders>
              <w:right w:val="single" w:sz="12" w:space="0" w:color="auto"/>
            </w:tcBorders>
          </w:tcPr>
          <w:p w:rsidR="00447F6C" w:rsidRDefault="00447F6C" w:rsidP="00447F6C">
            <w:pPr>
              <w:jc w:val="both"/>
            </w:pPr>
          </w:p>
        </w:tc>
        <w:tc>
          <w:tcPr>
            <w:tcW w:w="632" w:type="dxa"/>
            <w:tcBorders>
              <w:left w:val="single" w:sz="12" w:space="0" w:color="auto"/>
            </w:tcBorders>
            <w:shd w:val="clear" w:color="auto" w:fill="F7CAAC"/>
          </w:tcPr>
          <w:p w:rsidR="00447F6C" w:rsidRDefault="00447F6C" w:rsidP="00447F6C">
            <w:pPr>
              <w:jc w:val="both"/>
            </w:pPr>
            <w:r>
              <w:rPr>
                <w:b/>
              </w:rPr>
              <w:t>WOS</w:t>
            </w:r>
          </w:p>
        </w:tc>
        <w:tc>
          <w:tcPr>
            <w:tcW w:w="693" w:type="dxa"/>
            <w:shd w:val="clear" w:color="auto" w:fill="F7CAAC"/>
          </w:tcPr>
          <w:p w:rsidR="00447F6C" w:rsidRDefault="00447F6C" w:rsidP="00447F6C">
            <w:pPr>
              <w:jc w:val="both"/>
              <w:rPr>
                <w:sz w:val="18"/>
              </w:rPr>
            </w:pPr>
            <w:r>
              <w:rPr>
                <w:b/>
                <w:sz w:val="18"/>
              </w:rPr>
              <w:t>Scopus</w:t>
            </w:r>
          </w:p>
        </w:tc>
        <w:tc>
          <w:tcPr>
            <w:tcW w:w="694" w:type="dxa"/>
            <w:shd w:val="clear" w:color="auto" w:fill="F7CAAC"/>
          </w:tcPr>
          <w:p w:rsidR="00447F6C" w:rsidRDefault="00447F6C" w:rsidP="00447F6C">
            <w:pPr>
              <w:jc w:val="both"/>
            </w:pPr>
            <w:r>
              <w:rPr>
                <w:b/>
                <w:sz w:val="18"/>
              </w:rPr>
              <w:t>ostatní</w:t>
            </w:r>
          </w:p>
        </w:tc>
      </w:tr>
      <w:tr w:rsidR="00447F6C" w:rsidTr="00447F6C">
        <w:trPr>
          <w:cantSplit/>
          <w:trHeight w:val="70"/>
        </w:trPr>
        <w:tc>
          <w:tcPr>
            <w:tcW w:w="3347" w:type="dxa"/>
            <w:gridSpan w:val="2"/>
            <w:shd w:val="clear" w:color="auto" w:fill="F7CAAC"/>
          </w:tcPr>
          <w:p w:rsidR="00447F6C" w:rsidRDefault="00447F6C" w:rsidP="00447F6C">
            <w:pPr>
              <w:jc w:val="both"/>
            </w:pPr>
            <w:r>
              <w:rPr>
                <w:b/>
              </w:rPr>
              <w:t>Obor jmenovacího řízení</w:t>
            </w:r>
          </w:p>
        </w:tc>
        <w:tc>
          <w:tcPr>
            <w:tcW w:w="2245" w:type="dxa"/>
            <w:gridSpan w:val="2"/>
            <w:shd w:val="clear" w:color="auto" w:fill="F7CAAC"/>
          </w:tcPr>
          <w:p w:rsidR="00447F6C" w:rsidRDefault="00447F6C" w:rsidP="00447F6C">
            <w:pPr>
              <w:jc w:val="both"/>
            </w:pPr>
            <w:r>
              <w:rPr>
                <w:b/>
              </w:rPr>
              <w:t>Rok udělení hodnosti</w:t>
            </w:r>
          </w:p>
        </w:tc>
        <w:tc>
          <w:tcPr>
            <w:tcW w:w="2248" w:type="dxa"/>
            <w:gridSpan w:val="4"/>
            <w:tcBorders>
              <w:right w:val="single" w:sz="12" w:space="0" w:color="auto"/>
            </w:tcBorders>
            <w:shd w:val="clear" w:color="auto" w:fill="F7CAAC"/>
          </w:tcPr>
          <w:p w:rsidR="00447F6C" w:rsidRDefault="00447F6C" w:rsidP="00447F6C">
            <w:pPr>
              <w:jc w:val="both"/>
            </w:pPr>
            <w:r>
              <w:rPr>
                <w:b/>
              </w:rPr>
              <w:t>Řízení konáno na VŠ</w:t>
            </w:r>
          </w:p>
        </w:tc>
        <w:tc>
          <w:tcPr>
            <w:tcW w:w="632" w:type="dxa"/>
            <w:vMerge w:val="restart"/>
            <w:tcBorders>
              <w:left w:val="single" w:sz="12" w:space="0" w:color="auto"/>
            </w:tcBorders>
          </w:tcPr>
          <w:p w:rsidR="00447F6C" w:rsidRDefault="00693150" w:rsidP="00447F6C">
            <w:pPr>
              <w:jc w:val="both"/>
              <w:rPr>
                <w:b/>
              </w:rPr>
            </w:pPr>
            <w:r>
              <w:rPr>
                <w:b/>
              </w:rPr>
              <w:t>8</w:t>
            </w:r>
          </w:p>
        </w:tc>
        <w:tc>
          <w:tcPr>
            <w:tcW w:w="693" w:type="dxa"/>
            <w:vMerge w:val="restart"/>
          </w:tcPr>
          <w:p w:rsidR="00447F6C" w:rsidRDefault="00693150" w:rsidP="00447F6C">
            <w:pPr>
              <w:jc w:val="both"/>
              <w:rPr>
                <w:b/>
              </w:rPr>
            </w:pPr>
            <w:r>
              <w:rPr>
                <w:b/>
              </w:rPr>
              <w:t>11</w:t>
            </w:r>
          </w:p>
        </w:tc>
        <w:tc>
          <w:tcPr>
            <w:tcW w:w="694" w:type="dxa"/>
            <w:vMerge w:val="restart"/>
          </w:tcPr>
          <w:p w:rsidR="00447F6C" w:rsidRDefault="00447F6C" w:rsidP="00447F6C">
            <w:pPr>
              <w:jc w:val="both"/>
              <w:rPr>
                <w:b/>
              </w:rPr>
            </w:pPr>
            <w:r>
              <w:rPr>
                <w:b/>
              </w:rPr>
              <w:t>20</w:t>
            </w:r>
          </w:p>
        </w:tc>
      </w:tr>
      <w:tr w:rsidR="00447F6C" w:rsidTr="00447F6C">
        <w:trPr>
          <w:trHeight w:val="205"/>
        </w:trPr>
        <w:tc>
          <w:tcPr>
            <w:tcW w:w="3347" w:type="dxa"/>
            <w:gridSpan w:val="2"/>
          </w:tcPr>
          <w:p w:rsidR="00447F6C" w:rsidRDefault="00447F6C" w:rsidP="00447F6C">
            <w:pPr>
              <w:jc w:val="both"/>
            </w:pPr>
          </w:p>
        </w:tc>
        <w:tc>
          <w:tcPr>
            <w:tcW w:w="2245" w:type="dxa"/>
            <w:gridSpan w:val="2"/>
          </w:tcPr>
          <w:p w:rsidR="00447F6C" w:rsidRDefault="00447F6C" w:rsidP="00447F6C">
            <w:pPr>
              <w:jc w:val="both"/>
            </w:pPr>
          </w:p>
        </w:tc>
        <w:tc>
          <w:tcPr>
            <w:tcW w:w="2248" w:type="dxa"/>
            <w:gridSpan w:val="4"/>
            <w:tcBorders>
              <w:right w:val="single" w:sz="12" w:space="0" w:color="auto"/>
            </w:tcBorders>
          </w:tcPr>
          <w:p w:rsidR="00447F6C" w:rsidRDefault="00447F6C" w:rsidP="00447F6C">
            <w:pPr>
              <w:jc w:val="both"/>
            </w:pPr>
          </w:p>
        </w:tc>
        <w:tc>
          <w:tcPr>
            <w:tcW w:w="632" w:type="dxa"/>
            <w:vMerge/>
            <w:tcBorders>
              <w:left w:val="single" w:sz="12" w:space="0" w:color="auto"/>
            </w:tcBorders>
            <w:vAlign w:val="center"/>
          </w:tcPr>
          <w:p w:rsidR="00447F6C" w:rsidRDefault="00447F6C" w:rsidP="00447F6C">
            <w:pPr>
              <w:rPr>
                <w:b/>
              </w:rPr>
            </w:pPr>
          </w:p>
        </w:tc>
        <w:tc>
          <w:tcPr>
            <w:tcW w:w="693" w:type="dxa"/>
            <w:vMerge/>
            <w:vAlign w:val="center"/>
          </w:tcPr>
          <w:p w:rsidR="00447F6C" w:rsidRDefault="00447F6C" w:rsidP="00447F6C">
            <w:pPr>
              <w:rPr>
                <w:b/>
              </w:rPr>
            </w:pPr>
          </w:p>
        </w:tc>
        <w:tc>
          <w:tcPr>
            <w:tcW w:w="694" w:type="dxa"/>
            <w:vMerge/>
            <w:vAlign w:val="center"/>
          </w:tcPr>
          <w:p w:rsidR="00447F6C" w:rsidRDefault="00447F6C" w:rsidP="00447F6C">
            <w:pPr>
              <w:rPr>
                <w:b/>
              </w:rPr>
            </w:pPr>
          </w:p>
        </w:tc>
      </w:tr>
      <w:tr w:rsidR="00447F6C" w:rsidTr="00447F6C">
        <w:tc>
          <w:tcPr>
            <w:tcW w:w="9859" w:type="dxa"/>
            <w:gridSpan w:val="11"/>
            <w:shd w:val="clear" w:color="auto" w:fill="F7CAAC"/>
          </w:tcPr>
          <w:p w:rsidR="00447F6C" w:rsidRDefault="00447F6C" w:rsidP="00447F6C">
            <w:pPr>
              <w:jc w:val="both"/>
              <w:rPr>
                <w:b/>
              </w:rPr>
            </w:pPr>
            <w:r>
              <w:rPr>
                <w:b/>
              </w:rPr>
              <w:t xml:space="preserve">Přehled o nejvýznamnější publikační a další tvůrčí činnosti nebo další profesní činnosti u odborníků z praxe vztahující se k zabezpečovaným předmětům </w:t>
            </w:r>
          </w:p>
        </w:tc>
      </w:tr>
      <w:tr w:rsidR="00447F6C" w:rsidRPr="00D968AE" w:rsidTr="00447F6C">
        <w:trPr>
          <w:trHeight w:val="2347"/>
        </w:trPr>
        <w:tc>
          <w:tcPr>
            <w:tcW w:w="9859" w:type="dxa"/>
            <w:gridSpan w:val="11"/>
          </w:tcPr>
          <w:p w:rsidR="0079634F" w:rsidRDefault="0079634F" w:rsidP="0079634F">
            <w:pPr>
              <w:jc w:val="both"/>
              <w:rPr>
                <w:caps/>
              </w:rPr>
            </w:pPr>
            <w:r w:rsidRPr="00757DCF">
              <w:rPr>
                <w:caps/>
              </w:rPr>
              <w:t>Blahová, M</w:t>
            </w:r>
            <w:r>
              <w:rPr>
                <w:caps/>
              </w:rPr>
              <w:t>.,</w:t>
            </w:r>
            <w:r w:rsidRPr="00757DCF">
              <w:rPr>
                <w:caps/>
              </w:rPr>
              <w:t xml:space="preserve"> Pálka, P</w:t>
            </w:r>
            <w:r>
              <w:rPr>
                <w:caps/>
              </w:rPr>
              <w:t>.,</w:t>
            </w:r>
            <w:r w:rsidRPr="00757DCF">
              <w:rPr>
                <w:caps/>
              </w:rPr>
              <w:t xml:space="preserve"> Hrabec, D. </w:t>
            </w:r>
            <w:r w:rsidRPr="00757DCF">
              <w:t xml:space="preserve">Recent Developments In The Global Business Environment. </w:t>
            </w:r>
            <w:r w:rsidRPr="00757DCF">
              <w:rPr>
                <w:i/>
              </w:rPr>
              <w:t xml:space="preserve">Ekonomický časopis, </w:t>
            </w:r>
            <w:r w:rsidRPr="00757DCF">
              <w:rPr>
                <w:caps/>
              </w:rPr>
              <w:t xml:space="preserve">2019, </w:t>
            </w:r>
            <w:r w:rsidRPr="00757DCF">
              <w:t>roč. 67, č. 3, s. 307-328</w:t>
            </w:r>
            <w:r w:rsidRPr="00757DCF">
              <w:rPr>
                <w:caps/>
              </w:rPr>
              <w:t>. ISSN 0013-3035.</w:t>
            </w:r>
            <w:r>
              <w:rPr>
                <w:caps/>
              </w:rPr>
              <w:t xml:space="preserve"> </w:t>
            </w:r>
            <w:r w:rsidRPr="00757DCF">
              <w:rPr>
                <w:caps/>
              </w:rPr>
              <w:t>(45</w:t>
            </w:r>
            <w:r>
              <w:rPr>
                <w:caps/>
              </w:rPr>
              <w:t>%)</w:t>
            </w:r>
          </w:p>
          <w:p w:rsidR="0079634F" w:rsidRDefault="0079634F" w:rsidP="0079634F">
            <w:pPr>
              <w:jc w:val="both"/>
              <w:rPr>
                <w:caps/>
              </w:rPr>
            </w:pPr>
            <w:r w:rsidRPr="00757DCF">
              <w:rPr>
                <w:caps/>
              </w:rPr>
              <w:t>Mashokhida, A</w:t>
            </w:r>
            <w:r>
              <w:rPr>
                <w:caps/>
              </w:rPr>
              <w:t xml:space="preserve">., </w:t>
            </w:r>
            <w:r w:rsidRPr="00757DCF">
              <w:rPr>
                <w:caps/>
              </w:rPr>
              <w:t>Khabibovic, A</w:t>
            </w:r>
            <w:r>
              <w:rPr>
                <w:caps/>
              </w:rPr>
              <w:t>.</w:t>
            </w:r>
            <w:r w:rsidRPr="00757DCF">
              <w:rPr>
                <w:caps/>
              </w:rPr>
              <w:t xml:space="preserve"> A</w:t>
            </w:r>
            <w:r>
              <w:rPr>
                <w:caps/>
              </w:rPr>
              <w:t>.,</w:t>
            </w:r>
            <w:r w:rsidRPr="00757DCF">
              <w:rPr>
                <w:caps/>
              </w:rPr>
              <w:t xml:space="preserve"> Pálka, P</w:t>
            </w:r>
            <w:r>
              <w:rPr>
                <w:caps/>
              </w:rPr>
              <w:t>.,</w:t>
            </w:r>
            <w:r w:rsidRPr="00757DCF">
              <w:rPr>
                <w:caps/>
              </w:rPr>
              <w:t xml:space="preserve"> Shakhlo, R. </w:t>
            </w:r>
            <w:r>
              <w:t>The Competitiveness a</w:t>
            </w:r>
            <w:r w:rsidRPr="00757DCF">
              <w:t xml:space="preserve">nd Sustainable Economic Development </w:t>
            </w:r>
            <w:r>
              <w:t>o</w:t>
            </w:r>
            <w:r w:rsidRPr="00757DCF">
              <w:t>f Tajikistan Regions.</w:t>
            </w:r>
            <w:r w:rsidRPr="00757DCF">
              <w:rPr>
                <w:caps/>
              </w:rPr>
              <w:t xml:space="preserve"> </w:t>
            </w:r>
            <w:r w:rsidRPr="00757DCF">
              <w:rPr>
                <w:i/>
              </w:rPr>
              <w:t>Journal of Competitiveness,</w:t>
            </w:r>
            <w:r w:rsidRPr="00757DCF">
              <w:t xml:space="preserve"> 2018, roč. 10, č. 1, s. 73-88</w:t>
            </w:r>
            <w:r w:rsidRPr="00757DCF">
              <w:rPr>
                <w:caps/>
              </w:rPr>
              <w:t>. ISSN 1804-171X. (45</w:t>
            </w:r>
            <w:r>
              <w:rPr>
                <w:caps/>
              </w:rPr>
              <w:t>%)</w:t>
            </w:r>
          </w:p>
          <w:p w:rsidR="0079634F" w:rsidRDefault="0079634F" w:rsidP="0079634F">
            <w:pPr>
              <w:jc w:val="both"/>
            </w:pPr>
            <w:r w:rsidRPr="00E072F2">
              <w:rPr>
                <w:caps/>
              </w:rPr>
              <w:t>Blahová</w:t>
            </w:r>
            <w:r w:rsidRPr="00E072F2">
              <w:t>, M</w:t>
            </w:r>
            <w:r>
              <w:t>.</w:t>
            </w:r>
            <w:r w:rsidRPr="00E072F2">
              <w:t xml:space="preserve">, </w:t>
            </w:r>
            <w:r w:rsidRPr="00E072F2">
              <w:rPr>
                <w:caps/>
              </w:rPr>
              <w:t>Pálka</w:t>
            </w:r>
            <w:r w:rsidRPr="00E072F2">
              <w:t>, P</w:t>
            </w:r>
            <w:r>
              <w:t>.,</w:t>
            </w:r>
            <w:r w:rsidRPr="00E072F2">
              <w:rPr>
                <w:caps/>
              </w:rPr>
              <w:t xml:space="preserve"> Haghirian, P</w:t>
            </w:r>
            <w:r>
              <w:rPr>
                <w:caps/>
              </w:rPr>
              <w:t xml:space="preserve">. </w:t>
            </w:r>
            <w:r>
              <w:t xml:space="preserve">Remastering Contemporary Enterprise Performance Management Systems. </w:t>
            </w:r>
            <w:r w:rsidRPr="00B611FC">
              <w:rPr>
                <w:i/>
              </w:rPr>
              <w:t>Measuring Business Excellence</w:t>
            </w:r>
            <w:r>
              <w:t xml:space="preserve">. 2017, roč. 21, č. 3, s. 250-260. ISSN 13683047, DOI: </w:t>
            </w:r>
            <w:r w:rsidRPr="006E267F">
              <w:t>10.1108/MBE-12-2016-0060</w:t>
            </w:r>
            <w:r>
              <w:t>. (20%)</w:t>
            </w:r>
          </w:p>
          <w:p w:rsidR="0079634F" w:rsidRDefault="0079634F" w:rsidP="0079634F">
            <w:pPr>
              <w:jc w:val="both"/>
              <w:rPr>
                <w:caps/>
              </w:rPr>
            </w:pPr>
            <w:r w:rsidRPr="00E072F2">
              <w:rPr>
                <w:caps/>
              </w:rPr>
              <w:t>Blahová</w:t>
            </w:r>
            <w:r w:rsidRPr="00E072F2">
              <w:t>, M</w:t>
            </w:r>
            <w:r>
              <w:t>.</w:t>
            </w:r>
            <w:r w:rsidRPr="00E072F2">
              <w:t xml:space="preserve">, </w:t>
            </w:r>
            <w:r w:rsidRPr="00E072F2">
              <w:rPr>
                <w:caps/>
              </w:rPr>
              <w:t>Haghirian, P</w:t>
            </w:r>
            <w:r>
              <w:rPr>
                <w:caps/>
              </w:rPr>
              <w:t>.</w:t>
            </w:r>
            <w:r w:rsidRPr="00E072F2">
              <w:rPr>
                <w:caps/>
              </w:rPr>
              <w:t>, Pálka</w:t>
            </w:r>
            <w:r w:rsidRPr="00E072F2">
              <w:t xml:space="preserve">, P. Emerging Topics in Japanese Management Research. In Haghirian, P. </w:t>
            </w:r>
            <w:r w:rsidRPr="00E072F2">
              <w:rPr>
                <w:i/>
              </w:rPr>
              <w:t>Routledge Handbook of Japanese Business and Management</w:t>
            </w:r>
            <w:r w:rsidRPr="00E072F2">
              <w:t>. Abingdon and New York: Routledge, 2016, s. 387-395. ISBN 978-0-415-73418-9</w:t>
            </w:r>
            <w:r>
              <w:t>. (30%)</w:t>
            </w:r>
          </w:p>
          <w:p w:rsidR="0079634F" w:rsidRDefault="0079634F" w:rsidP="0079634F">
            <w:pPr>
              <w:jc w:val="both"/>
            </w:pPr>
            <w:r w:rsidRPr="00E072F2">
              <w:rPr>
                <w:caps/>
              </w:rPr>
              <w:t xml:space="preserve">Blahová, </w:t>
            </w:r>
            <w:r w:rsidRPr="00E072F2">
              <w:t>M</w:t>
            </w:r>
            <w:r>
              <w:t>.</w:t>
            </w:r>
            <w:r w:rsidRPr="00E072F2">
              <w:rPr>
                <w:caps/>
              </w:rPr>
              <w:t xml:space="preserve">, Pálka, </w:t>
            </w:r>
            <w:r w:rsidRPr="00E072F2">
              <w:t>P</w:t>
            </w:r>
            <w:r>
              <w:t>.</w:t>
            </w:r>
            <w:r w:rsidRPr="00E072F2">
              <w:rPr>
                <w:caps/>
              </w:rPr>
              <w:t>, Zelený</w:t>
            </w:r>
            <w:r w:rsidRPr="00E072F2">
              <w:t xml:space="preserve">, M. Contemporary Trends in Japanese Business Environment: A Review of Existing Empirical Evidence. </w:t>
            </w:r>
            <w:r w:rsidRPr="0070416B">
              <w:rPr>
                <w:i/>
              </w:rPr>
              <w:t>Human Systems Management</w:t>
            </w:r>
            <w:r w:rsidRPr="00E072F2">
              <w:t>. 2014, roč. 33, č. 3, s. 57-70. ISSN 0167-2533. DOI 10.3233/HSM-140819</w:t>
            </w:r>
            <w:r>
              <w:t>. (50%)</w:t>
            </w:r>
          </w:p>
          <w:p w:rsidR="0079634F" w:rsidRPr="000D3E15" w:rsidRDefault="0079634F" w:rsidP="0079634F">
            <w:pPr>
              <w:jc w:val="both"/>
              <w:rPr>
                <w:color w:val="222222"/>
                <w:shd w:val="clear" w:color="auto" w:fill="FFFFFF"/>
              </w:rPr>
            </w:pPr>
            <w:r w:rsidRPr="00E66B0B">
              <w:rPr>
                <w:i/>
              </w:rPr>
              <w:t>Přehled projektové činnosti:</w:t>
            </w:r>
          </w:p>
          <w:p w:rsidR="0079634F" w:rsidRDefault="0079634F" w:rsidP="0079634F">
            <w:pPr>
              <w:tabs>
                <w:tab w:val="left" w:pos="2565"/>
              </w:tabs>
              <w:jc w:val="both"/>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rsidR="0079634F" w:rsidRDefault="0079634F" w:rsidP="0079634F">
            <w:pPr>
              <w:jc w:val="both"/>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rsidR="0079634F" w:rsidRDefault="0079634F" w:rsidP="0079634F">
            <w:pPr>
              <w:jc w:val="both"/>
            </w:pPr>
            <w:r>
              <w:t xml:space="preserve">H 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p w:rsidR="00447F6C" w:rsidRPr="00D968AE" w:rsidRDefault="00447F6C" w:rsidP="00447F6C"/>
        </w:tc>
      </w:tr>
      <w:tr w:rsidR="00447F6C" w:rsidTr="00447F6C">
        <w:trPr>
          <w:trHeight w:val="218"/>
        </w:trPr>
        <w:tc>
          <w:tcPr>
            <w:tcW w:w="9859" w:type="dxa"/>
            <w:gridSpan w:val="11"/>
            <w:shd w:val="clear" w:color="auto" w:fill="F7CAAC"/>
          </w:tcPr>
          <w:p w:rsidR="00447F6C" w:rsidRDefault="00447F6C" w:rsidP="00447F6C">
            <w:pPr>
              <w:rPr>
                <w:b/>
              </w:rPr>
            </w:pPr>
            <w:r>
              <w:rPr>
                <w:b/>
              </w:rPr>
              <w:t>Působení v zahraničí</w:t>
            </w:r>
          </w:p>
        </w:tc>
      </w:tr>
      <w:tr w:rsidR="00447F6C" w:rsidTr="00447F6C">
        <w:trPr>
          <w:trHeight w:val="164"/>
        </w:trPr>
        <w:tc>
          <w:tcPr>
            <w:tcW w:w="9859" w:type="dxa"/>
            <w:gridSpan w:val="11"/>
          </w:tcPr>
          <w:p w:rsidR="00447F6C" w:rsidRDefault="00447F6C" w:rsidP="00447F6C">
            <w:pPr>
              <w:rPr>
                <w:b/>
              </w:rPr>
            </w:pPr>
          </w:p>
        </w:tc>
      </w:tr>
      <w:tr w:rsidR="00447F6C" w:rsidTr="00447F6C">
        <w:trPr>
          <w:cantSplit/>
          <w:trHeight w:val="148"/>
        </w:trPr>
        <w:tc>
          <w:tcPr>
            <w:tcW w:w="2518" w:type="dxa"/>
            <w:shd w:val="clear" w:color="auto" w:fill="F7CAAC"/>
          </w:tcPr>
          <w:p w:rsidR="00447F6C" w:rsidRDefault="00447F6C" w:rsidP="00447F6C">
            <w:pPr>
              <w:jc w:val="both"/>
              <w:rPr>
                <w:b/>
              </w:rPr>
            </w:pPr>
            <w:r>
              <w:rPr>
                <w:b/>
              </w:rPr>
              <w:t xml:space="preserve">Podpis </w:t>
            </w:r>
          </w:p>
        </w:tc>
        <w:tc>
          <w:tcPr>
            <w:tcW w:w="4536" w:type="dxa"/>
            <w:gridSpan w:val="5"/>
          </w:tcPr>
          <w:p w:rsidR="00447F6C" w:rsidRDefault="00447F6C" w:rsidP="00447F6C">
            <w:pPr>
              <w:jc w:val="both"/>
            </w:pPr>
          </w:p>
        </w:tc>
        <w:tc>
          <w:tcPr>
            <w:tcW w:w="786" w:type="dxa"/>
            <w:gridSpan w:val="2"/>
            <w:shd w:val="clear" w:color="auto" w:fill="F7CAAC"/>
          </w:tcPr>
          <w:p w:rsidR="00447F6C" w:rsidRDefault="00447F6C" w:rsidP="00447F6C">
            <w:pPr>
              <w:jc w:val="both"/>
            </w:pPr>
            <w:r>
              <w:rPr>
                <w:b/>
              </w:rPr>
              <w:t>datum</w:t>
            </w:r>
          </w:p>
        </w:tc>
        <w:tc>
          <w:tcPr>
            <w:tcW w:w="2019" w:type="dxa"/>
            <w:gridSpan w:val="3"/>
          </w:tcPr>
          <w:p w:rsidR="00447F6C" w:rsidRDefault="00447F6C" w:rsidP="00447F6C">
            <w:pPr>
              <w:jc w:val="both"/>
            </w:pPr>
          </w:p>
        </w:tc>
      </w:tr>
    </w:tbl>
    <w:p w:rsidR="002450F1" w:rsidRDefault="002450F1">
      <w:pPr>
        <w:spacing w:after="160" w:line="259" w:lineRule="auto"/>
      </w:pPr>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447F6C" w:rsidRPr="00447F6C" w:rsidTr="00447F6C">
        <w:tc>
          <w:tcPr>
            <w:tcW w:w="9900" w:type="dxa"/>
            <w:gridSpan w:val="11"/>
            <w:tcBorders>
              <w:bottom w:val="double" w:sz="4" w:space="0" w:color="auto"/>
            </w:tcBorders>
            <w:shd w:val="clear" w:color="auto" w:fill="BDD6EE"/>
          </w:tcPr>
          <w:p w:rsidR="00447F6C" w:rsidRPr="00447F6C" w:rsidRDefault="00447F6C" w:rsidP="00447F6C">
            <w:pPr>
              <w:jc w:val="both"/>
              <w:rPr>
                <w:b/>
                <w:sz w:val="28"/>
              </w:rPr>
            </w:pPr>
            <w:r w:rsidRPr="00447F6C">
              <w:rPr>
                <w:b/>
                <w:sz w:val="28"/>
              </w:rPr>
              <w:lastRenderedPageBreak/>
              <w:t>C-I – Personální zabezpečení</w:t>
            </w:r>
          </w:p>
        </w:tc>
      </w:tr>
      <w:tr w:rsidR="00447F6C" w:rsidRPr="00447F6C" w:rsidTr="00447F6C">
        <w:tc>
          <w:tcPr>
            <w:tcW w:w="2529" w:type="dxa"/>
            <w:tcBorders>
              <w:top w:val="double" w:sz="4" w:space="0" w:color="auto"/>
            </w:tcBorders>
            <w:shd w:val="clear" w:color="auto" w:fill="F7CAAC"/>
          </w:tcPr>
          <w:p w:rsidR="00447F6C" w:rsidRPr="00447F6C" w:rsidRDefault="00447F6C" w:rsidP="00447F6C">
            <w:pPr>
              <w:jc w:val="both"/>
              <w:rPr>
                <w:b/>
              </w:rPr>
            </w:pPr>
            <w:r w:rsidRPr="00447F6C">
              <w:rPr>
                <w:b/>
              </w:rPr>
              <w:t>Vysoká škola</w:t>
            </w:r>
          </w:p>
        </w:tc>
        <w:tc>
          <w:tcPr>
            <w:tcW w:w="7371" w:type="dxa"/>
            <w:gridSpan w:val="10"/>
          </w:tcPr>
          <w:p w:rsidR="00447F6C" w:rsidRPr="00447F6C" w:rsidRDefault="00447F6C" w:rsidP="00447F6C">
            <w:pPr>
              <w:jc w:val="both"/>
            </w:pPr>
            <w:r w:rsidRPr="00447F6C">
              <w:t>Univerzita Tomáše Bati ve Zlíně</w:t>
            </w:r>
          </w:p>
        </w:tc>
      </w:tr>
      <w:tr w:rsidR="00447F6C" w:rsidRPr="00447F6C" w:rsidTr="00447F6C">
        <w:tc>
          <w:tcPr>
            <w:tcW w:w="2529" w:type="dxa"/>
            <w:shd w:val="clear" w:color="auto" w:fill="F7CAAC"/>
          </w:tcPr>
          <w:p w:rsidR="00447F6C" w:rsidRPr="00447F6C" w:rsidRDefault="00447F6C" w:rsidP="00447F6C">
            <w:pPr>
              <w:jc w:val="both"/>
              <w:rPr>
                <w:b/>
              </w:rPr>
            </w:pPr>
            <w:r w:rsidRPr="00447F6C">
              <w:rPr>
                <w:b/>
              </w:rPr>
              <w:t>Součást vysoké školy</w:t>
            </w:r>
          </w:p>
        </w:tc>
        <w:tc>
          <w:tcPr>
            <w:tcW w:w="7371" w:type="dxa"/>
            <w:gridSpan w:val="10"/>
          </w:tcPr>
          <w:p w:rsidR="00447F6C" w:rsidRPr="00447F6C" w:rsidRDefault="00447F6C" w:rsidP="00447F6C">
            <w:pPr>
              <w:jc w:val="both"/>
            </w:pPr>
            <w:r w:rsidRPr="00447F6C">
              <w:t>Fakulta managementu a ekonomiky</w:t>
            </w:r>
          </w:p>
        </w:tc>
      </w:tr>
      <w:tr w:rsidR="00447F6C" w:rsidRPr="00447F6C" w:rsidTr="00447F6C">
        <w:tc>
          <w:tcPr>
            <w:tcW w:w="2529" w:type="dxa"/>
            <w:shd w:val="clear" w:color="auto" w:fill="F7CAAC"/>
          </w:tcPr>
          <w:p w:rsidR="00447F6C" w:rsidRPr="00447F6C" w:rsidRDefault="00447F6C" w:rsidP="00447F6C">
            <w:pPr>
              <w:jc w:val="both"/>
              <w:rPr>
                <w:b/>
              </w:rPr>
            </w:pPr>
            <w:r w:rsidRPr="00447F6C">
              <w:rPr>
                <w:b/>
              </w:rPr>
              <w:t>Název studijního programu</w:t>
            </w:r>
          </w:p>
        </w:tc>
        <w:tc>
          <w:tcPr>
            <w:tcW w:w="7371" w:type="dxa"/>
            <w:gridSpan w:val="10"/>
          </w:tcPr>
          <w:p w:rsidR="00447F6C" w:rsidRPr="00447F6C" w:rsidRDefault="00914242" w:rsidP="00447F6C">
            <w:pPr>
              <w:jc w:val="both"/>
            </w:pPr>
            <w:r>
              <w:t>Management and Marketing</w:t>
            </w:r>
          </w:p>
        </w:tc>
      </w:tr>
      <w:tr w:rsidR="00447F6C" w:rsidRPr="00447F6C" w:rsidTr="00447F6C">
        <w:tc>
          <w:tcPr>
            <w:tcW w:w="2529" w:type="dxa"/>
            <w:shd w:val="clear" w:color="auto" w:fill="F7CAAC"/>
          </w:tcPr>
          <w:p w:rsidR="00447F6C" w:rsidRPr="00447F6C" w:rsidRDefault="00447F6C" w:rsidP="00447F6C">
            <w:pPr>
              <w:jc w:val="both"/>
              <w:rPr>
                <w:b/>
              </w:rPr>
            </w:pPr>
            <w:r w:rsidRPr="00447F6C">
              <w:rPr>
                <w:b/>
              </w:rPr>
              <w:t>Jméno a příjmení</w:t>
            </w:r>
          </w:p>
        </w:tc>
        <w:tc>
          <w:tcPr>
            <w:tcW w:w="4554" w:type="dxa"/>
            <w:gridSpan w:val="5"/>
          </w:tcPr>
          <w:p w:rsidR="00447F6C" w:rsidRPr="00447F6C" w:rsidRDefault="00447F6C" w:rsidP="00447F6C">
            <w:pPr>
              <w:jc w:val="both"/>
            </w:pPr>
            <w:r w:rsidRPr="00447F6C">
              <w:t>Michal PILÍK</w:t>
            </w:r>
          </w:p>
        </w:tc>
        <w:tc>
          <w:tcPr>
            <w:tcW w:w="712" w:type="dxa"/>
            <w:shd w:val="clear" w:color="auto" w:fill="F7CAAC"/>
          </w:tcPr>
          <w:p w:rsidR="00447F6C" w:rsidRPr="00447F6C" w:rsidRDefault="00447F6C" w:rsidP="00447F6C">
            <w:pPr>
              <w:jc w:val="both"/>
              <w:rPr>
                <w:b/>
              </w:rPr>
            </w:pPr>
            <w:r w:rsidRPr="00447F6C">
              <w:rPr>
                <w:b/>
              </w:rPr>
              <w:t>Tituly</w:t>
            </w:r>
          </w:p>
        </w:tc>
        <w:tc>
          <w:tcPr>
            <w:tcW w:w="2105" w:type="dxa"/>
            <w:gridSpan w:val="4"/>
          </w:tcPr>
          <w:p w:rsidR="00447F6C" w:rsidRPr="00447F6C" w:rsidRDefault="00447F6C" w:rsidP="00447F6C">
            <w:pPr>
              <w:jc w:val="both"/>
            </w:pPr>
            <w:r w:rsidRPr="00447F6C">
              <w:t>doc. Ing., Ph.D.</w:t>
            </w:r>
          </w:p>
        </w:tc>
      </w:tr>
      <w:tr w:rsidR="00447F6C" w:rsidRPr="00447F6C" w:rsidTr="00447F6C">
        <w:tc>
          <w:tcPr>
            <w:tcW w:w="2529" w:type="dxa"/>
            <w:shd w:val="clear" w:color="auto" w:fill="F7CAAC"/>
          </w:tcPr>
          <w:p w:rsidR="00447F6C" w:rsidRPr="00447F6C" w:rsidRDefault="00447F6C" w:rsidP="00447F6C">
            <w:pPr>
              <w:jc w:val="both"/>
              <w:rPr>
                <w:b/>
              </w:rPr>
            </w:pPr>
            <w:r w:rsidRPr="00447F6C">
              <w:rPr>
                <w:b/>
              </w:rPr>
              <w:t>Rok narození</w:t>
            </w:r>
          </w:p>
        </w:tc>
        <w:tc>
          <w:tcPr>
            <w:tcW w:w="832" w:type="dxa"/>
          </w:tcPr>
          <w:p w:rsidR="00447F6C" w:rsidRPr="00447F6C" w:rsidRDefault="00447F6C" w:rsidP="00447F6C">
            <w:pPr>
              <w:jc w:val="both"/>
            </w:pPr>
            <w:r w:rsidRPr="00447F6C">
              <w:t>1978</w:t>
            </w:r>
          </w:p>
        </w:tc>
        <w:tc>
          <w:tcPr>
            <w:tcW w:w="1728" w:type="dxa"/>
            <w:shd w:val="clear" w:color="auto" w:fill="F7CAAC"/>
          </w:tcPr>
          <w:p w:rsidR="00447F6C" w:rsidRPr="00447F6C" w:rsidRDefault="00447F6C" w:rsidP="00447F6C">
            <w:pPr>
              <w:jc w:val="both"/>
              <w:rPr>
                <w:b/>
              </w:rPr>
            </w:pPr>
            <w:r w:rsidRPr="00447F6C">
              <w:rPr>
                <w:b/>
              </w:rPr>
              <w:t>typ vztahu k VŠ</w:t>
            </w:r>
          </w:p>
        </w:tc>
        <w:tc>
          <w:tcPr>
            <w:tcW w:w="996" w:type="dxa"/>
            <w:gridSpan w:val="2"/>
          </w:tcPr>
          <w:p w:rsidR="00447F6C" w:rsidRPr="00447F6C" w:rsidRDefault="00447F6C" w:rsidP="00447F6C">
            <w:pPr>
              <w:jc w:val="both"/>
            </w:pPr>
            <w:r w:rsidRPr="00447F6C">
              <w:t>pp</w:t>
            </w:r>
          </w:p>
        </w:tc>
        <w:tc>
          <w:tcPr>
            <w:tcW w:w="998" w:type="dxa"/>
            <w:shd w:val="clear" w:color="auto" w:fill="F7CAAC"/>
          </w:tcPr>
          <w:p w:rsidR="00447F6C" w:rsidRPr="00447F6C" w:rsidRDefault="00447F6C" w:rsidP="00447F6C">
            <w:pPr>
              <w:jc w:val="both"/>
              <w:rPr>
                <w:b/>
              </w:rPr>
            </w:pPr>
            <w:r w:rsidRPr="00447F6C">
              <w:rPr>
                <w:b/>
              </w:rPr>
              <w:t>rozsah</w:t>
            </w:r>
          </w:p>
        </w:tc>
        <w:tc>
          <w:tcPr>
            <w:tcW w:w="712" w:type="dxa"/>
          </w:tcPr>
          <w:p w:rsidR="00447F6C" w:rsidRPr="00447F6C" w:rsidRDefault="00447F6C" w:rsidP="00447F6C">
            <w:pPr>
              <w:jc w:val="both"/>
            </w:pPr>
            <w:r w:rsidRPr="00447F6C">
              <w:t>40</w:t>
            </w:r>
          </w:p>
        </w:tc>
        <w:tc>
          <w:tcPr>
            <w:tcW w:w="712" w:type="dxa"/>
            <w:gridSpan w:val="2"/>
            <w:shd w:val="clear" w:color="auto" w:fill="F7CAAC"/>
          </w:tcPr>
          <w:p w:rsidR="00447F6C" w:rsidRPr="00447F6C" w:rsidRDefault="00447F6C" w:rsidP="00447F6C">
            <w:pPr>
              <w:jc w:val="both"/>
              <w:rPr>
                <w:b/>
              </w:rPr>
            </w:pPr>
            <w:r w:rsidRPr="00447F6C">
              <w:rPr>
                <w:b/>
              </w:rPr>
              <w:t>do kdy</w:t>
            </w:r>
          </w:p>
        </w:tc>
        <w:tc>
          <w:tcPr>
            <w:tcW w:w="1393" w:type="dxa"/>
            <w:gridSpan w:val="2"/>
          </w:tcPr>
          <w:p w:rsidR="00447F6C" w:rsidRPr="00447F6C" w:rsidRDefault="00447F6C" w:rsidP="00447F6C">
            <w:pPr>
              <w:jc w:val="both"/>
            </w:pPr>
            <w:r w:rsidRPr="00447F6C">
              <w:t>N</w:t>
            </w:r>
          </w:p>
        </w:tc>
      </w:tr>
      <w:tr w:rsidR="00447F6C" w:rsidRPr="00447F6C" w:rsidTr="00447F6C">
        <w:tc>
          <w:tcPr>
            <w:tcW w:w="5089" w:type="dxa"/>
            <w:gridSpan w:val="3"/>
            <w:shd w:val="clear" w:color="auto" w:fill="F7CAAC"/>
          </w:tcPr>
          <w:p w:rsidR="00447F6C" w:rsidRPr="00447F6C" w:rsidRDefault="00447F6C" w:rsidP="00447F6C">
            <w:pPr>
              <w:jc w:val="both"/>
              <w:rPr>
                <w:b/>
              </w:rPr>
            </w:pPr>
            <w:r w:rsidRPr="00447F6C">
              <w:rPr>
                <w:b/>
              </w:rPr>
              <w:t>Typ vztahu na součásti VŠ, která uskutečňuje st. program</w:t>
            </w:r>
          </w:p>
        </w:tc>
        <w:tc>
          <w:tcPr>
            <w:tcW w:w="996" w:type="dxa"/>
            <w:gridSpan w:val="2"/>
          </w:tcPr>
          <w:p w:rsidR="00447F6C" w:rsidRPr="00447F6C" w:rsidRDefault="00447F6C" w:rsidP="00447F6C">
            <w:pPr>
              <w:jc w:val="both"/>
            </w:pPr>
            <w:r w:rsidRPr="00447F6C">
              <w:t>pp</w:t>
            </w:r>
          </w:p>
        </w:tc>
        <w:tc>
          <w:tcPr>
            <w:tcW w:w="998" w:type="dxa"/>
            <w:shd w:val="clear" w:color="auto" w:fill="F7CAAC"/>
          </w:tcPr>
          <w:p w:rsidR="00447F6C" w:rsidRPr="00447F6C" w:rsidRDefault="00447F6C" w:rsidP="00447F6C">
            <w:pPr>
              <w:jc w:val="both"/>
              <w:rPr>
                <w:b/>
              </w:rPr>
            </w:pPr>
            <w:r w:rsidRPr="00447F6C">
              <w:rPr>
                <w:b/>
              </w:rPr>
              <w:t>rozsah</w:t>
            </w:r>
          </w:p>
        </w:tc>
        <w:tc>
          <w:tcPr>
            <w:tcW w:w="712" w:type="dxa"/>
          </w:tcPr>
          <w:p w:rsidR="00447F6C" w:rsidRPr="00447F6C" w:rsidRDefault="00447F6C" w:rsidP="00447F6C">
            <w:pPr>
              <w:jc w:val="both"/>
            </w:pPr>
            <w:r w:rsidRPr="00447F6C">
              <w:t>40</w:t>
            </w:r>
          </w:p>
        </w:tc>
        <w:tc>
          <w:tcPr>
            <w:tcW w:w="712" w:type="dxa"/>
            <w:gridSpan w:val="2"/>
            <w:shd w:val="clear" w:color="auto" w:fill="F7CAAC"/>
          </w:tcPr>
          <w:p w:rsidR="00447F6C" w:rsidRPr="00447F6C" w:rsidRDefault="00447F6C" w:rsidP="00447F6C">
            <w:pPr>
              <w:jc w:val="both"/>
              <w:rPr>
                <w:b/>
              </w:rPr>
            </w:pPr>
            <w:r w:rsidRPr="00447F6C">
              <w:rPr>
                <w:b/>
              </w:rPr>
              <w:t>do kdy</w:t>
            </w:r>
          </w:p>
        </w:tc>
        <w:tc>
          <w:tcPr>
            <w:tcW w:w="1393" w:type="dxa"/>
            <w:gridSpan w:val="2"/>
          </w:tcPr>
          <w:p w:rsidR="00447F6C" w:rsidRPr="00447F6C" w:rsidRDefault="00447F6C" w:rsidP="00447F6C">
            <w:pPr>
              <w:jc w:val="both"/>
            </w:pPr>
            <w:r w:rsidRPr="00447F6C">
              <w:t>N</w:t>
            </w:r>
          </w:p>
        </w:tc>
      </w:tr>
      <w:tr w:rsidR="00447F6C" w:rsidRPr="00447F6C" w:rsidTr="00447F6C">
        <w:tc>
          <w:tcPr>
            <w:tcW w:w="6085" w:type="dxa"/>
            <w:gridSpan w:val="5"/>
            <w:shd w:val="clear" w:color="auto" w:fill="F7CAAC"/>
          </w:tcPr>
          <w:p w:rsidR="00447F6C" w:rsidRPr="00447F6C" w:rsidRDefault="00447F6C" w:rsidP="00447F6C">
            <w:pPr>
              <w:jc w:val="both"/>
            </w:pPr>
            <w:r w:rsidRPr="00447F6C">
              <w:rPr>
                <w:b/>
              </w:rPr>
              <w:t>Další současná působení jako akademický pracovník na jiných VŠ</w:t>
            </w:r>
          </w:p>
        </w:tc>
        <w:tc>
          <w:tcPr>
            <w:tcW w:w="1710" w:type="dxa"/>
            <w:gridSpan w:val="2"/>
            <w:shd w:val="clear" w:color="auto" w:fill="F7CAAC"/>
          </w:tcPr>
          <w:p w:rsidR="00447F6C" w:rsidRPr="00447F6C" w:rsidRDefault="00447F6C" w:rsidP="00447F6C">
            <w:pPr>
              <w:jc w:val="both"/>
              <w:rPr>
                <w:b/>
              </w:rPr>
            </w:pPr>
            <w:r w:rsidRPr="00447F6C">
              <w:rPr>
                <w:b/>
              </w:rPr>
              <w:t>typ prac. vztahu</w:t>
            </w:r>
          </w:p>
        </w:tc>
        <w:tc>
          <w:tcPr>
            <w:tcW w:w="2105" w:type="dxa"/>
            <w:gridSpan w:val="4"/>
            <w:shd w:val="clear" w:color="auto" w:fill="F7CAAC"/>
          </w:tcPr>
          <w:p w:rsidR="00447F6C" w:rsidRPr="00447F6C" w:rsidRDefault="00447F6C" w:rsidP="00447F6C">
            <w:pPr>
              <w:jc w:val="both"/>
              <w:rPr>
                <w:b/>
              </w:rPr>
            </w:pPr>
            <w:r w:rsidRPr="00447F6C">
              <w:rPr>
                <w:b/>
              </w:rPr>
              <w:t>rozsah</w:t>
            </w:r>
          </w:p>
        </w:tc>
      </w:tr>
      <w:tr w:rsidR="00447F6C" w:rsidRPr="00447F6C" w:rsidTr="00447F6C">
        <w:tc>
          <w:tcPr>
            <w:tcW w:w="6085" w:type="dxa"/>
            <w:gridSpan w:val="5"/>
          </w:tcPr>
          <w:p w:rsidR="00447F6C" w:rsidRPr="00447F6C" w:rsidRDefault="00447F6C" w:rsidP="00447F6C">
            <w:r w:rsidRPr="00447F6C">
              <w:t>ČVUT v Praze, Masarykův ústav vyšších studií</w:t>
            </w:r>
          </w:p>
        </w:tc>
        <w:tc>
          <w:tcPr>
            <w:tcW w:w="1710" w:type="dxa"/>
            <w:gridSpan w:val="2"/>
          </w:tcPr>
          <w:p w:rsidR="00447F6C" w:rsidRPr="00447F6C" w:rsidRDefault="00447F6C" w:rsidP="00447F6C">
            <w:pPr>
              <w:jc w:val="both"/>
            </w:pPr>
            <w:r w:rsidRPr="00447F6C">
              <w:t>pp</w:t>
            </w:r>
          </w:p>
        </w:tc>
        <w:tc>
          <w:tcPr>
            <w:tcW w:w="2105" w:type="dxa"/>
            <w:gridSpan w:val="4"/>
          </w:tcPr>
          <w:p w:rsidR="00447F6C" w:rsidRPr="00447F6C" w:rsidRDefault="00447F6C" w:rsidP="00447F6C">
            <w:pPr>
              <w:jc w:val="both"/>
            </w:pPr>
            <w:r w:rsidRPr="00447F6C">
              <w:t>10</w:t>
            </w:r>
          </w:p>
        </w:tc>
      </w:tr>
      <w:tr w:rsidR="00447F6C" w:rsidRPr="00447F6C" w:rsidTr="00447F6C">
        <w:tc>
          <w:tcPr>
            <w:tcW w:w="6085" w:type="dxa"/>
            <w:gridSpan w:val="5"/>
          </w:tcPr>
          <w:p w:rsidR="00447F6C" w:rsidRPr="00447F6C" w:rsidRDefault="00447F6C" w:rsidP="00447F6C">
            <w:pPr>
              <w:jc w:val="both"/>
            </w:pPr>
          </w:p>
        </w:tc>
        <w:tc>
          <w:tcPr>
            <w:tcW w:w="1710" w:type="dxa"/>
            <w:gridSpan w:val="2"/>
          </w:tcPr>
          <w:p w:rsidR="00447F6C" w:rsidRPr="00447F6C" w:rsidRDefault="00447F6C" w:rsidP="00447F6C">
            <w:pPr>
              <w:jc w:val="both"/>
            </w:pPr>
          </w:p>
        </w:tc>
        <w:tc>
          <w:tcPr>
            <w:tcW w:w="2105" w:type="dxa"/>
            <w:gridSpan w:val="4"/>
          </w:tcPr>
          <w:p w:rsidR="00447F6C" w:rsidRPr="00447F6C" w:rsidRDefault="00447F6C" w:rsidP="00447F6C">
            <w:pPr>
              <w:jc w:val="both"/>
            </w:pPr>
          </w:p>
        </w:tc>
      </w:tr>
      <w:tr w:rsidR="00447F6C" w:rsidRPr="00447F6C" w:rsidTr="00447F6C">
        <w:tc>
          <w:tcPr>
            <w:tcW w:w="9900" w:type="dxa"/>
            <w:gridSpan w:val="11"/>
            <w:shd w:val="clear" w:color="auto" w:fill="F7CAAC"/>
          </w:tcPr>
          <w:p w:rsidR="00447F6C" w:rsidRPr="00447F6C" w:rsidRDefault="00447F6C" w:rsidP="00447F6C">
            <w:pPr>
              <w:jc w:val="both"/>
            </w:pPr>
            <w:r w:rsidRPr="00447F6C">
              <w:rPr>
                <w:b/>
              </w:rPr>
              <w:t>Předměty příslušného studijního programu a způsob zapojení do jejich výuky, příp. další zapojení do uskutečňování studijního programu</w:t>
            </w:r>
          </w:p>
        </w:tc>
      </w:tr>
      <w:tr w:rsidR="00447F6C" w:rsidRPr="00447F6C" w:rsidTr="00447F6C">
        <w:trPr>
          <w:trHeight w:val="643"/>
        </w:trPr>
        <w:tc>
          <w:tcPr>
            <w:tcW w:w="9900" w:type="dxa"/>
            <w:gridSpan w:val="11"/>
            <w:tcBorders>
              <w:top w:val="nil"/>
            </w:tcBorders>
          </w:tcPr>
          <w:p w:rsidR="00447F6C" w:rsidRPr="00447F6C" w:rsidRDefault="00693150" w:rsidP="00447F6C">
            <w:pPr>
              <w:jc w:val="both"/>
            </w:pPr>
            <w:r>
              <w:t>Digital Marketing</w:t>
            </w:r>
            <w:r w:rsidRPr="00447F6C">
              <w:t xml:space="preserve"> </w:t>
            </w:r>
            <w:r w:rsidR="00447F6C" w:rsidRPr="00447F6C">
              <w:t>– garant, přednášející (</w:t>
            </w:r>
            <w:r>
              <w:t>6</w:t>
            </w:r>
            <w:r w:rsidR="00447F6C" w:rsidRPr="00447F6C">
              <w:t xml:space="preserve">0 %) </w:t>
            </w:r>
          </w:p>
          <w:p w:rsidR="00693150" w:rsidRDefault="00693150" w:rsidP="00447F6C">
            <w:pPr>
              <w:jc w:val="both"/>
            </w:pPr>
            <w:r w:rsidRPr="00DC651F">
              <w:t>Master´s Thesis Seminar</w:t>
            </w:r>
            <w:r>
              <w:t xml:space="preserve"> - </w:t>
            </w:r>
            <w:r w:rsidRPr="00447F6C">
              <w:t xml:space="preserve">garant, </w:t>
            </w:r>
            <w:r w:rsidR="00313386">
              <w:t>vedení seminářů</w:t>
            </w:r>
            <w:r w:rsidRPr="00447F6C">
              <w:t xml:space="preserve"> (</w:t>
            </w:r>
            <w:r>
              <w:t>10</w:t>
            </w:r>
            <w:r w:rsidRPr="00447F6C">
              <w:t>0 %)</w:t>
            </w:r>
          </w:p>
          <w:p w:rsidR="00E226F2" w:rsidRPr="00447F6C" w:rsidRDefault="00693150" w:rsidP="00447F6C">
            <w:pPr>
              <w:jc w:val="both"/>
            </w:pPr>
            <w:r w:rsidRPr="00FE6F00">
              <w:rPr>
                <w:color w:val="000000"/>
                <w:szCs w:val="17"/>
                <w:shd w:val="clear" w:color="auto" w:fill="FFFFFF"/>
              </w:rPr>
              <w:t>Marketing Communication</w:t>
            </w:r>
            <w:r w:rsidRPr="00447F6C">
              <w:t xml:space="preserve"> </w:t>
            </w:r>
            <w:r>
              <w:t>– přednášející (4</w:t>
            </w:r>
            <w:r w:rsidR="00447F6C" w:rsidRPr="00447F6C">
              <w:t>0 %)</w:t>
            </w:r>
          </w:p>
        </w:tc>
      </w:tr>
      <w:tr w:rsidR="00447F6C" w:rsidRPr="00447F6C" w:rsidTr="00447F6C">
        <w:tc>
          <w:tcPr>
            <w:tcW w:w="9900" w:type="dxa"/>
            <w:gridSpan w:val="11"/>
            <w:shd w:val="clear" w:color="auto" w:fill="F7CAAC"/>
          </w:tcPr>
          <w:p w:rsidR="00447F6C" w:rsidRPr="00447F6C" w:rsidRDefault="00447F6C" w:rsidP="00447F6C">
            <w:pPr>
              <w:jc w:val="both"/>
            </w:pPr>
            <w:r w:rsidRPr="00447F6C">
              <w:rPr>
                <w:b/>
              </w:rPr>
              <w:t xml:space="preserve">Údaje o vzdělání na VŠ </w:t>
            </w:r>
          </w:p>
        </w:tc>
      </w:tr>
      <w:tr w:rsidR="00447F6C" w:rsidRPr="00447F6C" w:rsidTr="00447F6C">
        <w:trPr>
          <w:trHeight w:val="891"/>
        </w:trPr>
        <w:tc>
          <w:tcPr>
            <w:tcW w:w="9900" w:type="dxa"/>
            <w:gridSpan w:val="11"/>
          </w:tcPr>
          <w:p w:rsidR="00447F6C" w:rsidRPr="00447F6C" w:rsidRDefault="00447F6C" w:rsidP="00447F6C">
            <w:pPr>
              <w:tabs>
                <w:tab w:val="left" w:pos="1418"/>
              </w:tabs>
              <w:autoSpaceDE w:val="0"/>
              <w:autoSpaceDN w:val="0"/>
              <w:adjustRightInd w:val="0"/>
              <w:ind w:left="1416" w:hanging="1416"/>
              <w:rPr>
                <w:color w:val="000000"/>
                <w:szCs w:val="24"/>
              </w:rPr>
            </w:pPr>
            <w:r w:rsidRPr="00447F6C">
              <w:rPr>
                <w:b/>
                <w:bCs/>
                <w:color w:val="000000"/>
                <w:szCs w:val="24"/>
              </w:rPr>
              <w:t xml:space="preserve">2003 – 2007: </w:t>
            </w:r>
            <w:r w:rsidRPr="00447F6C">
              <w:rPr>
                <w:color w:val="000000"/>
                <w:szCs w:val="24"/>
              </w:rPr>
              <w:t>UTB ve Zlíně, Fakulta managementu a ekonomiky, obor Ekonomika a management (</w:t>
            </w:r>
            <w:r w:rsidRPr="00447F6C">
              <w:rPr>
                <w:b/>
                <w:color w:val="000000"/>
                <w:szCs w:val="24"/>
              </w:rPr>
              <w:t>Ph.D.</w:t>
            </w:r>
            <w:r w:rsidRPr="00447F6C">
              <w:rPr>
                <w:color w:val="000000"/>
                <w:szCs w:val="24"/>
              </w:rPr>
              <w:t>)</w:t>
            </w:r>
          </w:p>
          <w:p w:rsidR="00447F6C" w:rsidRPr="00447F6C" w:rsidRDefault="00447F6C" w:rsidP="00447F6C">
            <w:pPr>
              <w:tabs>
                <w:tab w:val="left" w:pos="1418"/>
              </w:tabs>
              <w:autoSpaceDE w:val="0"/>
              <w:autoSpaceDN w:val="0"/>
              <w:adjustRightInd w:val="0"/>
              <w:ind w:left="1416" w:hanging="1416"/>
              <w:rPr>
                <w:color w:val="000000"/>
                <w:szCs w:val="24"/>
              </w:rPr>
            </w:pPr>
            <w:r w:rsidRPr="00447F6C">
              <w:rPr>
                <w:b/>
                <w:bCs/>
                <w:color w:val="000000"/>
                <w:szCs w:val="24"/>
              </w:rPr>
              <w:t xml:space="preserve">2004 – 2006: </w:t>
            </w:r>
            <w:r w:rsidRPr="00447F6C">
              <w:rPr>
                <w:color w:val="000000"/>
                <w:szCs w:val="24"/>
              </w:rPr>
              <w:t>UTB ve Zlíně, Fakulta humanitních studií, obor Pedagogika, učitelství a sociální péče (</w:t>
            </w:r>
            <w:r w:rsidRPr="00447F6C">
              <w:rPr>
                <w:b/>
                <w:color w:val="000000"/>
                <w:szCs w:val="24"/>
              </w:rPr>
              <w:t>Bc.</w:t>
            </w:r>
            <w:r w:rsidRPr="00447F6C">
              <w:rPr>
                <w:color w:val="000000"/>
                <w:szCs w:val="24"/>
              </w:rPr>
              <w:t>)</w:t>
            </w:r>
          </w:p>
          <w:p w:rsidR="00447F6C" w:rsidRPr="00447F6C" w:rsidRDefault="00447F6C" w:rsidP="00447F6C">
            <w:pPr>
              <w:tabs>
                <w:tab w:val="left" w:pos="1418"/>
              </w:tabs>
              <w:autoSpaceDE w:val="0"/>
              <w:autoSpaceDN w:val="0"/>
              <w:adjustRightInd w:val="0"/>
              <w:ind w:left="1418" w:hanging="1418"/>
              <w:rPr>
                <w:color w:val="000000"/>
                <w:szCs w:val="24"/>
              </w:rPr>
            </w:pPr>
            <w:r w:rsidRPr="00447F6C">
              <w:rPr>
                <w:b/>
                <w:bCs/>
                <w:color w:val="000000"/>
                <w:szCs w:val="24"/>
              </w:rPr>
              <w:t xml:space="preserve">1996 – 2001: </w:t>
            </w:r>
            <w:r w:rsidRPr="00447F6C">
              <w:rPr>
                <w:color w:val="000000"/>
                <w:szCs w:val="24"/>
              </w:rPr>
              <w:t>UTB ve Zlíně, Fakulta managementu a ekonomiky, obor Ekonomika a management (</w:t>
            </w:r>
            <w:r w:rsidRPr="00447F6C">
              <w:rPr>
                <w:b/>
                <w:color w:val="000000"/>
                <w:szCs w:val="24"/>
              </w:rPr>
              <w:t>Ing.</w:t>
            </w:r>
            <w:r w:rsidRPr="00447F6C">
              <w:rPr>
                <w:color w:val="000000"/>
                <w:szCs w:val="24"/>
              </w:rPr>
              <w:t>)</w:t>
            </w:r>
          </w:p>
        </w:tc>
      </w:tr>
      <w:tr w:rsidR="00447F6C" w:rsidRPr="00447F6C" w:rsidTr="00447F6C">
        <w:trPr>
          <w:trHeight w:val="70"/>
        </w:trPr>
        <w:tc>
          <w:tcPr>
            <w:tcW w:w="9900" w:type="dxa"/>
            <w:gridSpan w:val="11"/>
            <w:shd w:val="clear" w:color="auto" w:fill="F7CAAC"/>
          </w:tcPr>
          <w:p w:rsidR="00447F6C" w:rsidRPr="00447F6C" w:rsidRDefault="00447F6C" w:rsidP="00447F6C">
            <w:pPr>
              <w:jc w:val="both"/>
              <w:rPr>
                <w:b/>
              </w:rPr>
            </w:pPr>
            <w:r w:rsidRPr="00447F6C">
              <w:rPr>
                <w:b/>
              </w:rPr>
              <w:t>Údaje o odborném působení od absolvování VŠ</w:t>
            </w:r>
          </w:p>
        </w:tc>
      </w:tr>
      <w:tr w:rsidR="00447F6C" w:rsidRPr="00447F6C" w:rsidTr="00447F6C">
        <w:trPr>
          <w:trHeight w:val="781"/>
        </w:trPr>
        <w:tc>
          <w:tcPr>
            <w:tcW w:w="9900" w:type="dxa"/>
            <w:gridSpan w:val="11"/>
          </w:tcPr>
          <w:p w:rsidR="00447F6C" w:rsidRPr="00447F6C" w:rsidRDefault="00447F6C" w:rsidP="00447F6C">
            <w:pPr>
              <w:tabs>
                <w:tab w:val="left" w:pos="2127"/>
              </w:tabs>
              <w:autoSpaceDE w:val="0"/>
              <w:autoSpaceDN w:val="0"/>
              <w:adjustRightInd w:val="0"/>
              <w:rPr>
                <w:color w:val="000000"/>
                <w:szCs w:val="24"/>
              </w:rPr>
            </w:pPr>
            <w:r w:rsidRPr="00447F6C">
              <w:rPr>
                <w:b/>
                <w:bCs/>
                <w:color w:val="000000"/>
                <w:szCs w:val="24"/>
              </w:rPr>
              <w:t xml:space="preserve">09/2001 - 12/2002: </w:t>
            </w:r>
            <w:r w:rsidRPr="00447F6C">
              <w:rPr>
                <w:bCs/>
                <w:color w:val="000000"/>
                <w:szCs w:val="24"/>
              </w:rPr>
              <w:t xml:space="preserve">Barum Continental spol. s r. o., Obor praxe: </w:t>
            </w:r>
            <w:r w:rsidRPr="00447F6C">
              <w:rPr>
                <w:color w:val="000000"/>
                <w:szCs w:val="24"/>
              </w:rPr>
              <w:t>Marketing</w:t>
            </w:r>
          </w:p>
          <w:p w:rsidR="00447F6C" w:rsidRPr="00447F6C" w:rsidRDefault="00447F6C" w:rsidP="00447F6C">
            <w:pPr>
              <w:tabs>
                <w:tab w:val="left" w:pos="2127"/>
              </w:tabs>
              <w:autoSpaceDE w:val="0"/>
              <w:autoSpaceDN w:val="0"/>
              <w:adjustRightInd w:val="0"/>
              <w:rPr>
                <w:color w:val="000000"/>
                <w:szCs w:val="24"/>
              </w:rPr>
            </w:pPr>
            <w:r w:rsidRPr="00447F6C">
              <w:rPr>
                <w:b/>
                <w:color w:val="000000"/>
                <w:szCs w:val="24"/>
              </w:rPr>
              <w:t>3/2003 – dosud:</w:t>
            </w:r>
            <w:r w:rsidRPr="00447F6C">
              <w:rPr>
                <w:color w:val="000000"/>
                <w:szCs w:val="24"/>
              </w:rPr>
              <w:t xml:space="preserve"> UTB ve Zlíně, Fakulta managementu a ekonomiky, akademický pracovník</w:t>
            </w:r>
          </w:p>
          <w:p w:rsidR="00447F6C" w:rsidRPr="00447F6C" w:rsidRDefault="00447F6C" w:rsidP="00447F6C">
            <w:pPr>
              <w:tabs>
                <w:tab w:val="left" w:pos="2127"/>
              </w:tabs>
              <w:autoSpaceDE w:val="0"/>
              <w:autoSpaceDN w:val="0"/>
              <w:adjustRightInd w:val="0"/>
            </w:pPr>
            <w:r w:rsidRPr="00447F6C">
              <w:rPr>
                <w:b/>
                <w:color w:val="000000"/>
                <w:szCs w:val="24"/>
              </w:rPr>
              <w:t>9/2017 – dosud:</w:t>
            </w:r>
            <w:r w:rsidRPr="00447F6C">
              <w:rPr>
                <w:color w:val="000000"/>
                <w:szCs w:val="24"/>
              </w:rPr>
              <w:t xml:space="preserve"> ČVUT v Praze, Masarykův ústav vyšších studií (25% úvazek)</w:t>
            </w:r>
            <w:r>
              <w:rPr>
                <w:color w:val="000000"/>
                <w:szCs w:val="24"/>
              </w:rPr>
              <w:t xml:space="preserve"> </w:t>
            </w:r>
          </w:p>
        </w:tc>
      </w:tr>
      <w:tr w:rsidR="00447F6C" w:rsidRPr="00447F6C" w:rsidTr="00447F6C">
        <w:trPr>
          <w:trHeight w:val="250"/>
        </w:trPr>
        <w:tc>
          <w:tcPr>
            <w:tcW w:w="9900" w:type="dxa"/>
            <w:gridSpan w:val="11"/>
            <w:shd w:val="clear" w:color="auto" w:fill="F7CAAC"/>
          </w:tcPr>
          <w:p w:rsidR="00447F6C" w:rsidRPr="00447F6C" w:rsidRDefault="00447F6C" w:rsidP="00447F6C">
            <w:pPr>
              <w:jc w:val="both"/>
            </w:pPr>
            <w:r w:rsidRPr="00447F6C">
              <w:rPr>
                <w:b/>
              </w:rPr>
              <w:t>Zkušenosti s vedením kvalifikačních a rigorózních prací</w:t>
            </w:r>
          </w:p>
        </w:tc>
      </w:tr>
      <w:tr w:rsidR="00447F6C" w:rsidRPr="00447F6C" w:rsidTr="00447F6C">
        <w:trPr>
          <w:trHeight w:val="418"/>
        </w:trPr>
        <w:tc>
          <w:tcPr>
            <w:tcW w:w="9900" w:type="dxa"/>
            <w:gridSpan w:val="11"/>
          </w:tcPr>
          <w:p w:rsidR="00447F6C" w:rsidRPr="00447F6C" w:rsidRDefault="00447F6C" w:rsidP="00447F6C">
            <w:pPr>
              <w:jc w:val="both"/>
            </w:pPr>
            <w:r w:rsidRPr="00447F6C">
              <w:t>84 bakalářských prací, 162 diplomových prací</w:t>
            </w:r>
          </w:p>
        </w:tc>
      </w:tr>
      <w:tr w:rsidR="00447F6C" w:rsidRPr="00447F6C" w:rsidTr="00447F6C">
        <w:trPr>
          <w:cantSplit/>
        </w:trPr>
        <w:tc>
          <w:tcPr>
            <w:tcW w:w="3361" w:type="dxa"/>
            <w:gridSpan w:val="2"/>
            <w:tcBorders>
              <w:top w:val="single" w:sz="12" w:space="0" w:color="auto"/>
            </w:tcBorders>
            <w:shd w:val="clear" w:color="auto" w:fill="F7CAAC"/>
          </w:tcPr>
          <w:p w:rsidR="00447F6C" w:rsidRPr="00447F6C" w:rsidRDefault="00447F6C" w:rsidP="00447F6C">
            <w:pPr>
              <w:jc w:val="both"/>
            </w:pPr>
            <w:r w:rsidRPr="00447F6C">
              <w:rPr>
                <w:b/>
              </w:rPr>
              <w:t xml:space="preserve">Obor habilitačního řízení </w:t>
            </w:r>
          </w:p>
        </w:tc>
        <w:tc>
          <w:tcPr>
            <w:tcW w:w="2254" w:type="dxa"/>
            <w:gridSpan w:val="2"/>
            <w:tcBorders>
              <w:top w:val="single" w:sz="12" w:space="0" w:color="auto"/>
            </w:tcBorders>
            <w:shd w:val="clear" w:color="auto" w:fill="F7CAAC"/>
          </w:tcPr>
          <w:p w:rsidR="00447F6C" w:rsidRPr="00447F6C" w:rsidRDefault="00447F6C" w:rsidP="00447F6C">
            <w:pPr>
              <w:jc w:val="both"/>
            </w:pPr>
            <w:r w:rsidRPr="00447F6C">
              <w:rPr>
                <w:b/>
              </w:rPr>
              <w:t>Rok udělení hodnosti</w:t>
            </w:r>
          </w:p>
        </w:tc>
        <w:tc>
          <w:tcPr>
            <w:tcW w:w="2257" w:type="dxa"/>
            <w:gridSpan w:val="4"/>
            <w:tcBorders>
              <w:top w:val="single" w:sz="12" w:space="0" w:color="auto"/>
              <w:right w:val="single" w:sz="12" w:space="0" w:color="auto"/>
            </w:tcBorders>
            <w:shd w:val="clear" w:color="auto" w:fill="F7CAAC"/>
          </w:tcPr>
          <w:p w:rsidR="00447F6C" w:rsidRPr="00447F6C" w:rsidRDefault="00447F6C" w:rsidP="00447F6C">
            <w:pPr>
              <w:jc w:val="both"/>
            </w:pPr>
            <w:r w:rsidRPr="00447F6C">
              <w:rPr>
                <w:b/>
              </w:rPr>
              <w:t>Řízení konáno na VŠ</w:t>
            </w:r>
          </w:p>
        </w:tc>
        <w:tc>
          <w:tcPr>
            <w:tcW w:w="2028" w:type="dxa"/>
            <w:gridSpan w:val="3"/>
            <w:tcBorders>
              <w:top w:val="single" w:sz="12" w:space="0" w:color="auto"/>
              <w:left w:val="single" w:sz="12" w:space="0" w:color="auto"/>
            </w:tcBorders>
            <w:shd w:val="clear" w:color="auto" w:fill="F7CAAC"/>
          </w:tcPr>
          <w:p w:rsidR="00447F6C" w:rsidRPr="00447F6C" w:rsidRDefault="00447F6C" w:rsidP="00447F6C">
            <w:pPr>
              <w:jc w:val="both"/>
              <w:rPr>
                <w:b/>
              </w:rPr>
            </w:pPr>
            <w:r w:rsidRPr="00447F6C">
              <w:rPr>
                <w:b/>
              </w:rPr>
              <w:t>Ohlasy publikací</w:t>
            </w:r>
          </w:p>
        </w:tc>
      </w:tr>
      <w:tr w:rsidR="00447F6C" w:rsidRPr="00447F6C" w:rsidTr="00447F6C">
        <w:trPr>
          <w:cantSplit/>
        </w:trPr>
        <w:tc>
          <w:tcPr>
            <w:tcW w:w="3361" w:type="dxa"/>
            <w:gridSpan w:val="2"/>
          </w:tcPr>
          <w:p w:rsidR="00447F6C" w:rsidRPr="00447F6C" w:rsidRDefault="00447F6C" w:rsidP="00447F6C">
            <w:pPr>
              <w:jc w:val="both"/>
            </w:pPr>
            <w:r w:rsidRPr="00447F6C">
              <w:t>Management a ekonomika podniku</w:t>
            </w:r>
          </w:p>
        </w:tc>
        <w:tc>
          <w:tcPr>
            <w:tcW w:w="2254" w:type="dxa"/>
            <w:gridSpan w:val="2"/>
          </w:tcPr>
          <w:p w:rsidR="00447F6C" w:rsidRPr="00447F6C" w:rsidRDefault="00447F6C" w:rsidP="00447F6C">
            <w:pPr>
              <w:jc w:val="both"/>
            </w:pPr>
            <w:r w:rsidRPr="00447F6C">
              <w:t>2015</w:t>
            </w:r>
          </w:p>
        </w:tc>
        <w:tc>
          <w:tcPr>
            <w:tcW w:w="2257" w:type="dxa"/>
            <w:gridSpan w:val="4"/>
            <w:tcBorders>
              <w:right w:val="single" w:sz="12" w:space="0" w:color="auto"/>
            </w:tcBorders>
          </w:tcPr>
          <w:p w:rsidR="00447F6C" w:rsidRPr="00447F6C" w:rsidRDefault="00447F6C" w:rsidP="00447F6C">
            <w:pPr>
              <w:jc w:val="both"/>
            </w:pPr>
            <w:r w:rsidRPr="00447F6C">
              <w:t>UTB ve Zlíně</w:t>
            </w:r>
          </w:p>
        </w:tc>
        <w:tc>
          <w:tcPr>
            <w:tcW w:w="635" w:type="dxa"/>
            <w:tcBorders>
              <w:left w:val="single" w:sz="12" w:space="0" w:color="auto"/>
            </w:tcBorders>
            <w:shd w:val="clear" w:color="auto" w:fill="F7CAAC"/>
          </w:tcPr>
          <w:p w:rsidR="00447F6C" w:rsidRPr="00447F6C" w:rsidRDefault="00447F6C" w:rsidP="00447F6C">
            <w:pPr>
              <w:jc w:val="both"/>
            </w:pPr>
            <w:r w:rsidRPr="00447F6C">
              <w:rPr>
                <w:b/>
              </w:rPr>
              <w:t>WOS</w:t>
            </w:r>
          </w:p>
        </w:tc>
        <w:tc>
          <w:tcPr>
            <w:tcW w:w="696" w:type="dxa"/>
            <w:shd w:val="clear" w:color="auto" w:fill="F7CAAC"/>
          </w:tcPr>
          <w:p w:rsidR="00447F6C" w:rsidRPr="00447F6C" w:rsidRDefault="00447F6C" w:rsidP="00447F6C">
            <w:pPr>
              <w:jc w:val="both"/>
              <w:rPr>
                <w:sz w:val="18"/>
              </w:rPr>
            </w:pPr>
            <w:r w:rsidRPr="00447F6C">
              <w:rPr>
                <w:b/>
                <w:sz w:val="18"/>
              </w:rPr>
              <w:t>Scopus</w:t>
            </w:r>
          </w:p>
        </w:tc>
        <w:tc>
          <w:tcPr>
            <w:tcW w:w="697" w:type="dxa"/>
            <w:shd w:val="clear" w:color="auto" w:fill="F7CAAC"/>
          </w:tcPr>
          <w:p w:rsidR="00447F6C" w:rsidRPr="00447F6C" w:rsidRDefault="00447F6C" w:rsidP="00447F6C">
            <w:pPr>
              <w:jc w:val="both"/>
            </w:pPr>
            <w:r w:rsidRPr="00447F6C">
              <w:rPr>
                <w:b/>
                <w:sz w:val="18"/>
              </w:rPr>
              <w:t>ostatní</w:t>
            </w:r>
          </w:p>
        </w:tc>
      </w:tr>
      <w:tr w:rsidR="00447F6C" w:rsidRPr="00447F6C" w:rsidTr="00447F6C">
        <w:trPr>
          <w:cantSplit/>
          <w:trHeight w:val="70"/>
        </w:trPr>
        <w:tc>
          <w:tcPr>
            <w:tcW w:w="3361" w:type="dxa"/>
            <w:gridSpan w:val="2"/>
            <w:shd w:val="clear" w:color="auto" w:fill="F7CAAC"/>
          </w:tcPr>
          <w:p w:rsidR="00447F6C" w:rsidRPr="00447F6C" w:rsidRDefault="00447F6C" w:rsidP="00447F6C">
            <w:pPr>
              <w:jc w:val="both"/>
            </w:pPr>
            <w:r w:rsidRPr="00447F6C">
              <w:rPr>
                <w:b/>
              </w:rPr>
              <w:t>Obor jmenovacího řízení</w:t>
            </w:r>
          </w:p>
        </w:tc>
        <w:tc>
          <w:tcPr>
            <w:tcW w:w="2254" w:type="dxa"/>
            <w:gridSpan w:val="2"/>
            <w:shd w:val="clear" w:color="auto" w:fill="F7CAAC"/>
          </w:tcPr>
          <w:p w:rsidR="00447F6C" w:rsidRPr="00447F6C" w:rsidRDefault="00447F6C" w:rsidP="00447F6C">
            <w:pPr>
              <w:jc w:val="both"/>
            </w:pPr>
            <w:r w:rsidRPr="00447F6C">
              <w:rPr>
                <w:b/>
              </w:rPr>
              <w:t>Rok udělení hodnosti</w:t>
            </w:r>
          </w:p>
        </w:tc>
        <w:tc>
          <w:tcPr>
            <w:tcW w:w="2257" w:type="dxa"/>
            <w:gridSpan w:val="4"/>
            <w:tcBorders>
              <w:right w:val="single" w:sz="12" w:space="0" w:color="auto"/>
            </w:tcBorders>
            <w:shd w:val="clear" w:color="auto" w:fill="F7CAAC"/>
          </w:tcPr>
          <w:p w:rsidR="00447F6C" w:rsidRPr="00447F6C" w:rsidRDefault="00447F6C" w:rsidP="00447F6C">
            <w:pPr>
              <w:jc w:val="both"/>
            </w:pPr>
            <w:r w:rsidRPr="00447F6C">
              <w:rPr>
                <w:b/>
              </w:rPr>
              <w:t>Řízení konáno na VŠ</w:t>
            </w:r>
          </w:p>
        </w:tc>
        <w:tc>
          <w:tcPr>
            <w:tcW w:w="635" w:type="dxa"/>
            <w:vMerge w:val="restart"/>
            <w:tcBorders>
              <w:left w:val="single" w:sz="12" w:space="0" w:color="auto"/>
            </w:tcBorders>
          </w:tcPr>
          <w:p w:rsidR="00447F6C" w:rsidRPr="00447F6C" w:rsidRDefault="00447F6C" w:rsidP="00447F6C">
            <w:pPr>
              <w:jc w:val="both"/>
              <w:rPr>
                <w:b/>
              </w:rPr>
            </w:pPr>
            <w:r w:rsidRPr="00447F6C">
              <w:t>12</w:t>
            </w:r>
          </w:p>
        </w:tc>
        <w:tc>
          <w:tcPr>
            <w:tcW w:w="696" w:type="dxa"/>
            <w:vMerge w:val="restart"/>
          </w:tcPr>
          <w:p w:rsidR="00447F6C" w:rsidRPr="00447F6C" w:rsidRDefault="009117BE" w:rsidP="00447F6C">
            <w:pPr>
              <w:jc w:val="both"/>
              <w:rPr>
                <w:b/>
              </w:rPr>
            </w:pPr>
            <w:r>
              <w:t>15</w:t>
            </w:r>
          </w:p>
        </w:tc>
        <w:tc>
          <w:tcPr>
            <w:tcW w:w="697" w:type="dxa"/>
            <w:vMerge w:val="restart"/>
          </w:tcPr>
          <w:p w:rsidR="00447F6C" w:rsidRPr="00447F6C" w:rsidRDefault="00447F6C" w:rsidP="00447F6C">
            <w:pPr>
              <w:jc w:val="both"/>
              <w:rPr>
                <w:b/>
              </w:rPr>
            </w:pPr>
            <w:r w:rsidRPr="00447F6C">
              <w:t>33</w:t>
            </w:r>
          </w:p>
        </w:tc>
      </w:tr>
      <w:tr w:rsidR="00447F6C" w:rsidRPr="00447F6C" w:rsidTr="00447F6C">
        <w:trPr>
          <w:trHeight w:val="205"/>
        </w:trPr>
        <w:tc>
          <w:tcPr>
            <w:tcW w:w="3361" w:type="dxa"/>
            <w:gridSpan w:val="2"/>
          </w:tcPr>
          <w:p w:rsidR="00447F6C" w:rsidRPr="00447F6C" w:rsidRDefault="00447F6C" w:rsidP="00447F6C">
            <w:pPr>
              <w:jc w:val="both"/>
            </w:pPr>
          </w:p>
        </w:tc>
        <w:tc>
          <w:tcPr>
            <w:tcW w:w="2254" w:type="dxa"/>
            <w:gridSpan w:val="2"/>
          </w:tcPr>
          <w:p w:rsidR="00447F6C" w:rsidRPr="00447F6C" w:rsidRDefault="00447F6C" w:rsidP="00447F6C">
            <w:pPr>
              <w:jc w:val="both"/>
            </w:pPr>
          </w:p>
        </w:tc>
        <w:tc>
          <w:tcPr>
            <w:tcW w:w="2257" w:type="dxa"/>
            <w:gridSpan w:val="4"/>
            <w:tcBorders>
              <w:right w:val="single" w:sz="12" w:space="0" w:color="auto"/>
            </w:tcBorders>
          </w:tcPr>
          <w:p w:rsidR="00447F6C" w:rsidRPr="00447F6C" w:rsidRDefault="00447F6C" w:rsidP="00447F6C">
            <w:pPr>
              <w:jc w:val="both"/>
            </w:pPr>
          </w:p>
        </w:tc>
        <w:tc>
          <w:tcPr>
            <w:tcW w:w="635" w:type="dxa"/>
            <w:vMerge/>
            <w:tcBorders>
              <w:left w:val="single" w:sz="12" w:space="0" w:color="auto"/>
            </w:tcBorders>
            <w:vAlign w:val="center"/>
          </w:tcPr>
          <w:p w:rsidR="00447F6C" w:rsidRPr="00447F6C" w:rsidRDefault="00447F6C" w:rsidP="00447F6C">
            <w:pPr>
              <w:rPr>
                <w:b/>
              </w:rPr>
            </w:pPr>
          </w:p>
        </w:tc>
        <w:tc>
          <w:tcPr>
            <w:tcW w:w="696" w:type="dxa"/>
            <w:vMerge/>
            <w:vAlign w:val="center"/>
          </w:tcPr>
          <w:p w:rsidR="00447F6C" w:rsidRPr="00447F6C" w:rsidRDefault="00447F6C" w:rsidP="00447F6C">
            <w:pPr>
              <w:rPr>
                <w:b/>
              </w:rPr>
            </w:pPr>
          </w:p>
        </w:tc>
        <w:tc>
          <w:tcPr>
            <w:tcW w:w="697" w:type="dxa"/>
            <w:vMerge/>
            <w:vAlign w:val="center"/>
          </w:tcPr>
          <w:p w:rsidR="00447F6C" w:rsidRPr="00447F6C" w:rsidRDefault="00447F6C" w:rsidP="00447F6C">
            <w:pPr>
              <w:rPr>
                <w:b/>
              </w:rPr>
            </w:pPr>
          </w:p>
        </w:tc>
      </w:tr>
      <w:tr w:rsidR="00447F6C" w:rsidRPr="00447F6C" w:rsidTr="00447F6C">
        <w:tc>
          <w:tcPr>
            <w:tcW w:w="9900" w:type="dxa"/>
            <w:gridSpan w:val="11"/>
            <w:shd w:val="clear" w:color="auto" w:fill="F7CAAC"/>
          </w:tcPr>
          <w:p w:rsidR="00447F6C" w:rsidRPr="00447F6C" w:rsidRDefault="00447F6C" w:rsidP="00447F6C">
            <w:pPr>
              <w:jc w:val="both"/>
              <w:rPr>
                <w:b/>
              </w:rPr>
            </w:pPr>
            <w:r w:rsidRPr="00447F6C">
              <w:rPr>
                <w:b/>
              </w:rPr>
              <w:t xml:space="preserve">Přehled o nejvýznamnější publikační a další tvůrčí činnosti nebo další profesní činnosti u odborníků z praxe vztahující se k zabezpečovaným předmětům </w:t>
            </w:r>
          </w:p>
        </w:tc>
      </w:tr>
      <w:tr w:rsidR="00447F6C" w:rsidRPr="00447F6C" w:rsidTr="00447F6C">
        <w:trPr>
          <w:trHeight w:val="2347"/>
        </w:trPr>
        <w:tc>
          <w:tcPr>
            <w:tcW w:w="9900" w:type="dxa"/>
            <w:gridSpan w:val="11"/>
          </w:tcPr>
          <w:p w:rsidR="00447F6C" w:rsidRPr="00447F6C" w:rsidRDefault="00447F6C" w:rsidP="00643A35">
            <w:pPr>
              <w:jc w:val="both"/>
              <w:rPr>
                <w:szCs w:val="32"/>
                <w:lang w:val="en-GB"/>
              </w:rPr>
            </w:pPr>
            <w:r w:rsidRPr="00447F6C">
              <w:rPr>
                <w:szCs w:val="32"/>
                <w:lang w:val="en-GB"/>
              </w:rPr>
              <w:t>PHAN, Q</w:t>
            </w:r>
            <w:r w:rsidR="00693150">
              <w:rPr>
                <w:szCs w:val="32"/>
                <w:lang w:val="en-GB"/>
              </w:rPr>
              <w:t>.</w:t>
            </w:r>
            <w:r w:rsidRPr="00447F6C">
              <w:rPr>
                <w:szCs w:val="32"/>
                <w:lang w:val="en-GB"/>
              </w:rPr>
              <w:t xml:space="preserve"> P</w:t>
            </w:r>
            <w:r w:rsidR="00693150">
              <w:rPr>
                <w:szCs w:val="32"/>
                <w:lang w:val="en-GB"/>
              </w:rPr>
              <w:t>.</w:t>
            </w:r>
            <w:r w:rsidRPr="00447F6C">
              <w:rPr>
                <w:szCs w:val="32"/>
                <w:lang w:val="en-GB"/>
              </w:rPr>
              <w:t xml:space="preserve"> T</w:t>
            </w:r>
            <w:r w:rsidR="00693150">
              <w:rPr>
                <w:szCs w:val="32"/>
                <w:lang w:val="en-GB"/>
              </w:rPr>
              <w:t>.,</w:t>
            </w:r>
            <w:r w:rsidRPr="00447F6C">
              <w:rPr>
                <w:szCs w:val="32"/>
                <w:lang w:val="en-GB"/>
              </w:rPr>
              <w:t xml:space="preserve"> PILÍK</w:t>
            </w:r>
            <w:r w:rsidR="00693150">
              <w:rPr>
                <w:szCs w:val="32"/>
                <w:lang w:val="en-GB"/>
              </w:rPr>
              <w:t>, M</w:t>
            </w:r>
            <w:r w:rsidRPr="00447F6C">
              <w:rPr>
                <w:szCs w:val="32"/>
                <w:lang w:val="en-GB"/>
              </w:rPr>
              <w:t xml:space="preserve">. The relationship between website design and positive eWOM intention: testing mediator and moderator effect. </w:t>
            </w:r>
            <w:r w:rsidRPr="00693150">
              <w:rPr>
                <w:i/>
                <w:szCs w:val="32"/>
                <w:lang w:val="en-GB"/>
              </w:rPr>
              <w:t>Journal of Business Economics and Management</w:t>
            </w:r>
            <w:r w:rsidRPr="00447F6C">
              <w:rPr>
                <w:szCs w:val="32"/>
                <w:lang w:val="en-GB"/>
              </w:rPr>
              <w:t xml:space="preserve">, 2018, </w:t>
            </w:r>
            <w:r w:rsidR="00693150">
              <w:rPr>
                <w:szCs w:val="32"/>
                <w:lang w:val="en-GB"/>
              </w:rPr>
              <w:t xml:space="preserve">Volume </w:t>
            </w:r>
            <w:r w:rsidRPr="00447F6C">
              <w:rPr>
                <w:szCs w:val="32"/>
                <w:lang w:val="en-GB"/>
              </w:rPr>
              <w:t>19</w:t>
            </w:r>
            <w:r w:rsidR="00693150">
              <w:rPr>
                <w:szCs w:val="32"/>
                <w:lang w:val="en-GB"/>
              </w:rPr>
              <w:t xml:space="preserve">, Issue </w:t>
            </w:r>
            <w:r w:rsidRPr="00447F6C">
              <w:rPr>
                <w:szCs w:val="32"/>
                <w:lang w:val="en-GB"/>
              </w:rPr>
              <w:t xml:space="preserve">2, </w:t>
            </w:r>
            <w:r w:rsidR="00693150">
              <w:rPr>
                <w:szCs w:val="32"/>
                <w:lang w:val="en-GB"/>
              </w:rPr>
              <w:t xml:space="preserve">p </w:t>
            </w:r>
            <w:r w:rsidRPr="00447F6C">
              <w:rPr>
                <w:szCs w:val="32"/>
                <w:lang w:val="en-GB"/>
              </w:rPr>
              <w:t xml:space="preserve">382-398. </w:t>
            </w:r>
            <w:hyperlink r:id="rId37" w:history="1">
              <w:r w:rsidRPr="00447F6C">
                <w:rPr>
                  <w:color w:val="0563C1"/>
                  <w:szCs w:val="32"/>
                  <w:u w:val="single"/>
                  <w:lang w:val="en-GB"/>
                </w:rPr>
                <w:t>https://doi.org/10.3846/jbem.18.5690</w:t>
              </w:r>
            </w:hyperlink>
            <w:r w:rsidRPr="00447F6C">
              <w:rPr>
                <w:szCs w:val="32"/>
                <w:lang w:val="en-GB"/>
              </w:rPr>
              <w:t xml:space="preserve"> (20%)</w:t>
            </w:r>
          </w:p>
          <w:p w:rsidR="00447F6C" w:rsidRPr="00447F6C" w:rsidRDefault="00447F6C" w:rsidP="00643A35">
            <w:pPr>
              <w:jc w:val="both"/>
              <w:rPr>
                <w:szCs w:val="32"/>
                <w:lang w:val="en-GB"/>
              </w:rPr>
            </w:pPr>
            <w:r w:rsidRPr="00447F6C">
              <w:rPr>
                <w:szCs w:val="32"/>
                <w:lang w:val="en-GB"/>
              </w:rPr>
              <w:t>KWARTENG, M</w:t>
            </w:r>
            <w:r w:rsidR="00693150">
              <w:rPr>
                <w:szCs w:val="32"/>
                <w:lang w:val="en-GB"/>
              </w:rPr>
              <w:t>.</w:t>
            </w:r>
            <w:r w:rsidRPr="00447F6C">
              <w:rPr>
                <w:szCs w:val="32"/>
                <w:lang w:val="en-GB"/>
              </w:rPr>
              <w:t xml:space="preserve"> A</w:t>
            </w:r>
            <w:r w:rsidR="00693150">
              <w:rPr>
                <w:szCs w:val="32"/>
                <w:lang w:val="en-GB"/>
              </w:rPr>
              <w:t>.</w:t>
            </w:r>
            <w:r w:rsidRPr="00447F6C">
              <w:rPr>
                <w:szCs w:val="32"/>
                <w:lang w:val="en-GB"/>
              </w:rPr>
              <w:t>, PILÍK</w:t>
            </w:r>
            <w:r w:rsidR="00693150">
              <w:rPr>
                <w:szCs w:val="32"/>
                <w:lang w:val="en-GB"/>
              </w:rPr>
              <w:t>, M.,</w:t>
            </w:r>
            <w:r w:rsidRPr="00447F6C">
              <w:rPr>
                <w:szCs w:val="32"/>
                <w:lang w:val="en-GB"/>
              </w:rPr>
              <w:t xml:space="preserve"> JUŘIČKOVÁ</w:t>
            </w:r>
            <w:r w:rsidR="00693150">
              <w:rPr>
                <w:szCs w:val="32"/>
                <w:lang w:val="en-GB"/>
              </w:rPr>
              <w:t>, E</w:t>
            </w:r>
            <w:r w:rsidRPr="00447F6C">
              <w:rPr>
                <w:szCs w:val="32"/>
                <w:lang w:val="en-GB"/>
              </w:rPr>
              <w:t xml:space="preserve">. Beyond cost saving. Other factor consideration in online purchases of used electronic goods: a conjoint analysis approach. </w:t>
            </w:r>
            <w:r w:rsidRPr="00693150">
              <w:rPr>
                <w:i/>
                <w:szCs w:val="32"/>
                <w:lang w:val="en-GB"/>
              </w:rPr>
              <w:t>Management &amp; Marketing. Challenges for the Knowledge Society</w:t>
            </w:r>
            <w:r w:rsidRPr="00447F6C">
              <w:rPr>
                <w:szCs w:val="32"/>
                <w:lang w:val="en-GB"/>
              </w:rPr>
              <w:t>. 2018, Vol</w:t>
            </w:r>
            <w:r w:rsidR="00693150">
              <w:rPr>
                <w:szCs w:val="32"/>
                <w:lang w:val="en-GB"/>
              </w:rPr>
              <w:t>ume 13, Issue</w:t>
            </w:r>
            <w:r w:rsidRPr="00447F6C">
              <w:rPr>
                <w:szCs w:val="32"/>
                <w:lang w:val="en-GB"/>
              </w:rPr>
              <w:t xml:space="preserve"> 3, pp. 1051-1063</w:t>
            </w:r>
            <w:r w:rsidR="00693150">
              <w:rPr>
                <w:szCs w:val="32"/>
                <w:lang w:val="en-GB"/>
              </w:rPr>
              <w:t>.</w:t>
            </w:r>
            <w:r w:rsidRPr="00447F6C">
              <w:rPr>
                <w:szCs w:val="32"/>
                <w:lang w:val="en-GB"/>
              </w:rPr>
              <w:t xml:space="preserve"> DOI: 10.2478/mmcks-2018-0022. </w:t>
            </w:r>
            <w:r w:rsidR="009B6C23">
              <w:rPr>
                <w:szCs w:val="32"/>
                <w:lang w:val="en-GB"/>
              </w:rPr>
              <w:t>(30%)</w:t>
            </w:r>
          </w:p>
          <w:p w:rsidR="00447F6C" w:rsidRPr="00447F6C" w:rsidRDefault="00447F6C" w:rsidP="00643A35">
            <w:pPr>
              <w:jc w:val="both"/>
              <w:rPr>
                <w:lang w:val="en-GB"/>
              </w:rPr>
            </w:pPr>
            <w:r w:rsidRPr="00447F6C">
              <w:rPr>
                <w:szCs w:val="32"/>
                <w:lang w:val="en-GB"/>
              </w:rPr>
              <w:t>PILÍK, M</w:t>
            </w:r>
            <w:r w:rsidR="00693150">
              <w:rPr>
                <w:szCs w:val="32"/>
                <w:lang w:val="en-GB"/>
              </w:rPr>
              <w:t>., J</w:t>
            </w:r>
            <w:r w:rsidRPr="00447F6C">
              <w:rPr>
                <w:szCs w:val="32"/>
                <w:lang w:val="en-GB"/>
              </w:rPr>
              <w:t>UŘIČKOVÁ</w:t>
            </w:r>
            <w:r w:rsidR="00693150">
              <w:rPr>
                <w:szCs w:val="32"/>
                <w:lang w:val="en-GB"/>
              </w:rPr>
              <w:t xml:space="preserve">, E., </w:t>
            </w:r>
            <w:r w:rsidRPr="00447F6C">
              <w:rPr>
                <w:lang w:val="en-GB"/>
              </w:rPr>
              <w:t>KWARTENG</w:t>
            </w:r>
            <w:r w:rsidR="00693150">
              <w:rPr>
                <w:lang w:val="en-GB"/>
              </w:rPr>
              <w:t>, M. A</w:t>
            </w:r>
            <w:r w:rsidRPr="00447F6C">
              <w:rPr>
                <w:lang w:val="en-GB"/>
              </w:rPr>
              <w:t xml:space="preserve">. Online shopping behaviour in conditions of digital transformation in the Czech Republic. </w:t>
            </w:r>
            <w:r w:rsidRPr="00447F6C">
              <w:rPr>
                <w:i/>
                <w:lang w:val="en-GB"/>
              </w:rPr>
              <w:t xml:space="preserve">Economic Annals-XXI. </w:t>
            </w:r>
            <w:r w:rsidRPr="00447F6C">
              <w:rPr>
                <w:lang w:val="en-GB"/>
              </w:rPr>
              <w:t>2017,</w:t>
            </w:r>
            <w:r w:rsidR="00693150">
              <w:rPr>
                <w:lang w:val="en-GB"/>
              </w:rPr>
              <w:t xml:space="preserve"> Volume</w:t>
            </w:r>
            <w:r w:rsidRPr="00447F6C">
              <w:rPr>
                <w:lang w:val="en-GB"/>
              </w:rPr>
              <w:t xml:space="preserve"> 165</w:t>
            </w:r>
            <w:r w:rsidR="00693150">
              <w:rPr>
                <w:lang w:val="en-GB"/>
              </w:rPr>
              <w:t xml:space="preserve">, Issue </w:t>
            </w:r>
            <w:r w:rsidRPr="00447F6C">
              <w:rPr>
                <w:lang w:val="en-GB"/>
              </w:rPr>
              <w:t>3-4. ISSN 1728-6220. (40 %)</w:t>
            </w:r>
          </w:p>
          <w:p w:rsidR="00447F6C" w:rsidRPr="00447F6C" w:rsidRDefault="00447F6C" w:rsidP="00643A35">
            <w:pPr>
              <w:jc w:val="both"/>
              <w:rPr>
                <w:b/>
                <w:lang w:val="en-GB"/>
              </w:rPr>
            </w:pPr>
            <w:r w:rsidRPr="00447F6C">
              <w:rPr>
                <w:lang w:val="en-GB"/>
              </w:rPr>
              <w:t>KWARTENG, M</w:t>
            </w:r>
            <w:r w:rsidR="00693150">
              <w:rPr>
                <w:lang w:val="en-GB"/>
              </w:rPr>
              <w:t>.</w:t>
            </w:r>
            <w:r w:rsidRPr="00447F6C">
              <w:rPr>
                <w:lang w:val="en-GB"/>
              </w:rPr>
              <w:t xml:space="preserve"> A</w:t>
            </w:r>
            <w:r w:rsidR="00693150">
              <w:rPr>
                <w:lang w:val="en-GB"/>
              </w:rPr>
              <w:t>.</w:t>
            </w:r>
            <w:r w:rsidRPr="00447F6C">
              <w:rPr>
                <w:lang w:val="en-GB"/>
              </w:rPr>
              <w:t>, PILÍK</w:t>
            </w:r>
            <w:r w:rsidR="00693150">
              <w:rPr>
                <w:lang w:val="en-GB"/>
              </w:rPr>
              <w:t>, M.,</w:t>
            </w:r>
            <w:r w:rsidRPr="00447F6C">
              <w:rPr>
                <w:lang w:val="en-GB"/>
              </w:rPr>
              <w:t xml:space="preserve"> JUŘIČKOVÁ</w:t>
            </w:r>
            <w:r w:rsidR="00693150">
              <w:rPr>
                <w:lang w:val="en-GB"/>
              </w:rPr>
              <w:t>, E</w:t>
            </w:r>
            <w:r w:rsidRPr="00447F6C">
              <w:rPr>
                <w:lang w:val="en-GB"/>
              </w:rPr>
              <w:t xml:space="preserve">. Mining Interest In Online Shoppers’ Data: An Association Rule Mining Approach. </w:t>
            </w:r>
            <w:r w:rsidRPr="00447F6C">
              <w:rPr>
                <w:i/>
                <w:lang w:val="en-GB"/>
              </w:rPr>
              <w:t>Acta Polytechnica Hungarica.</w:t>
            </w:r>
            <w:r w:rsidRPr="00447F6C">
              <w:rPr>
                <w:lang w:val="en-GB"/>
              </w:rPr>
              <w:t xml:space="preserve"> 2017, Volume 14, Issue 7. ISSN 1785-8860. (25 %)</w:t>
            </w:r>
          </w:p>
          <w:p w:rsidR="00447F6C" w:rsidRPr="00447F6C" w:rsidRDefault="00447F6C" w:rsidP="00643A35">
            <w:pPr>
              <w:jc w:val="both"/>
              <w:rPr>
                <w:color w:val="0070C0"/>
                <w:szCs w:val="32"/>
                <w:lang w:val="en-GB"/>
              </w:rPr>
            </w:pPr>
            <w:r w:rsidRPr="00447F6C">
              <w:rPr>
                <w:szCs w:val="32"/>
                <w:lang w:val="en-GB"/>
              </w:rPr>
              <w:t>PILÍK, M</w:t>
            </w:r>
            <w:r w:rsidR="00693150">
              <w:rPr>
                <w:szCs w:val="32"/>
                <w:lang w:val="en-GB"/>
              </w:rPr>
              <w:t>.,</w:t>
            </w:r>
            <w:r w:rsidRPr="00447F6C">
              <w:rPr>
                <w:szCs w:val="32"/>
                <w:lang w:val="en-GB"/>
              </w:rPr>
              <w:t xml:space="preserve"> JUŘIČKOVÁ</w:t>
            </w:r>
            <w:r w:rsidR="00693150">
              <w:rPr>
                <w:szCs w:val="32"/>
                <w:lang w:val="en-GB"/>
              </w:rPr>
              <w:t>, E</w:t>
            </w:r>
            <w:r w:rsidRPr="00447F6C">
              <w:rPr>
                <w:szCs w:val="32"/>
                <w:lang w:val="en-GB"/>
              </w:rPr>
              <w:t xml:space="preserve">. Trust and security as a significant factors influencing on-line buying behavior in the Czech Republic. </w:t>
            </w:r>
            <w:r w:rsidRPr="00447F6C">
              <w:rPr>
                <w:i/>
                <w:szCs w:val="32"/>
                <w:lang w:val="en-GB"/>
              </w:rPr>
              <w:t>Economics Management Innovation.</w:t>
            </w:r>
            <w:r w:rsidRPr="00447F6C">
              <w:rPr>
                <w:szCs w:val="32"/>
                <w:lang w:val="en-GB"/>
              </w:rPr>
              <w:t xml:space="preserve"> 2016, Volume 8, Issue 2, pp. 31-44. ISSN 1805-353X. Available at: http://www.emijournal.cz/ (50 %)</w:t>
            </w:r>
          </w:p>
          <w:p w:rsidR="00447F6C" w:rsidRPr="00447F6C" w:rsidRDefault="00447F6C" w:rsidP="009B6C23">
            <w:pPr>
              <w:rPr>
                <w:i/>
              </w:rPr>
            </w:pPr>
            <w:r w:rsidRPr="00447F6C">
              <w:rPr>
                <w:i/>
              </w:rPr>
              <w:t xml:space="preserve">Přehled projektové činnosti: </w:t>
            </w:r>
          </w:p>
          <w:p w:rsidR="00447F6C" w:rsidRPr="00447F6C" w:rsidRDefault="00447F6C" w:rsidP="009B6C23">
            <w:r w:rsidRPr="00447F6C">
              <w:rPr>
                <w:szCs w:val="32"/>
              </w:rPr>
              <w:t xml:space="preserve">GA ČR P403/11/P175: </w:t>
            </w:r>
            <w:r w:rsidRPr="00447F6C">
              <w:t>Faktory ovlivňující on-line nákupní chování na Internetu v prostředí e-commerce na B2C a B2B trzích v ČR 2011-2013 (hlavní řešitel).</w:t>
            </w:r>
          </w:p>
          <w:p w:rsidR="00447F6C" w:rsidRPr="00447F6C" w:rsidRDefault="00447F6C" w:rsidP="009B6C23">
            <w:pPr>
              <w:rPr>
                <w:b/>
              </w:rPr>
            </w:pPr>
            <w:r w:rsidRPr="00447F6C">
              <w:t>Horizon2020 - 731264 SHAPE-ENERGY: Social Sciences and Humanities for Advancing Policy in European Energy 2017-2019 (člen spoluřešitelského týmu).</w:t>
            </w:r>
          </w:p>
        </w:tc>
      </w:tr>
      <w:tr w:rsidR="00447F6C" w:rsidRPr="00447F6C" w:rsidTr="00447F6C">
        <w:trPr>
          <w:trHeight w:val="218"/>
        </w:trPr>
        <w:tc>
          <w:tcPr>
            <w:tcW w:w="9900" w:type="dxa"/>
            <w:gridSpan w:val="11"/>
            <w:shd w:val="clear" w:color="auto" w:fill="F7CAAC"/>
          </w:tcPr>
          <w:p w:rsidR="00447F6C" w:rsidRPr="00447F6C" w:rsidRDefault="00447F6C" w:rsidP="00447F6C">
            <w:pPr>
              <w:rPr>
                <w:b/>
              </w:rPr>
            </w:pPr>
            <w:r w:rsidRPr="00447F6C">
              <w:rPr>
                <w:b/>
              </w:rPr>
              <w:t>Působení v zahraničí</w:t>
            </w:r>
          </w:p>
        </w:tc>
      </w:tr>
      <w:tr w:rsidR="00447F6C" w:rsidRPr="00447F6C" w:rsidTr="00447F6C">
        <w:trPr>
          <w:trHeight w:val="142"/>
        </w:trPr>
        <w:tc>
          <w:tcPr>
            <w:tcW w:w="9900" w:type="dxa"/>
            <w:gridSpan w:val="11"/>
          </w:tcPr>
          <w:p w:rsidR="00447F6C" w:rsidRPr="00447F6C" w:rsidRDefault="00447F6C" w:rsidP="00447F6C">
            <w:pPr>
              <w:rPr>
                <w:b/>
              </w:rPr>
            </w:pPr>
          </w:p>
        </w:tc>
      </w:tr>
      <w:tr w:rsidR="00447F6C" w:rsidRPr="00447F6C" w:rsidTr="00447F6C">
        <w:trPr>
          <w:cantSplit/>
          <w:trHeight w:val="232"/>
        </w:trPr>
        <w:tc>
          <w:tcPr>
            <w:tcW w:w="2529" w:type="dxa"/>
            <w:shd w:val="clear" w:color="auto" w:fill="F7CAAC"/>
          </w:tcPr>
          <w:p w:rsidR="00447F6C" w:rsidRPr="00447F6C" w:rsidRDefault="00447F6C" w:rsidP="00447F6C">
            <w:pPr>
              <w:jc w:val="both"/>
              <w:rPr>
                <w:b/>
              </w:rPr>
            </w:pPr>
            <w:r w:rsidRPr="00447F6C">
              <w:rPr>
                <w:b/>
              </w:rPr>
              <w:t xml:space="preserve">Podpis </w:t>
            </w:r>
          </w:p>
        </w:tc>
        <w:tc>
          <w:tcPr>
            <w:tcW w:w="4554" w:type="dxa"/>
            <w:gridSpan w:val="5"/>
          </w:tcPr>
          <w:p w:rsidR="00447F6C" w:rsidRPr="00447F6C" w:rsidRDefault="00447F6C" w:rsidP="00447F6C">
            <w:pPr>
              <w:jc w:val="both"/>
              <w:rPr>
                <w:b/>
              </w:rPr>
            </w:pPr>
          </w:p>
        </w:tc>
        <w:tc>
          <w:tcPr>
            <w:tcW w:w="789" w:type="dxa"/>
            <w:gridSpan w:val="2"/>
            <w:shd w:val="clear" w:color="auto" w:fill="F7CAAC"/>
          </w:tcPr>
          <w:p w:rsidR="00447F6C" w:rsidRPr="00447F6C" w:rsidRDefault="00447F6C" w:rsidP="00447F6C">
            <w:pPr>
              <w:jc w:val="both"/>
            </w:pPr>
            <w:r w:rsidRPr="00447F6C">
              <w:rPr>
                <w:b/>
              </w:rPr>
              <w:t>datum</w:t>
            </w:r>
          </w:p>
        </w:tc>
        <w:tc>
          <w:tcPr>
            <w:tcW w:w="2028" w:type="dxa"/>
            <w:gridSpan w:val="3"/>
          </w:tcPr>
          <w:p w:rsidR="00447F6C" w:rsidRPr="00447F6C" w:rsidRDefault="00447F6C" w:rsidP="00447F6C">
            <w:pPr>
              <w:jc w:val="both"/>
            </w:pPr>
          </w:p>
        </w:tc>
      </w:tr>
    </w:tbl>
    <w:p w:rsidR="002450F1" w:rsidRDefault="002450F1">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47F6C" w:rsidRPr="00447F6C" w:rsidTr="00447F6C">
        <w:tc>
          <w:tcPr>
            <w:tcW w:w="9859" w:type="dxa"/>
            <w:gridSpan w:val="11"/>
            <w:tcBorders>
              <w:bottom w:val="double" w:sz="4" w:space="0" w:color="auto"/>
            </w:tcBorders>
            <w:shd w:val="clear" w:color="auto" w:fill="BDD6EE"/>
          </w:tcPr>
          <w:p w:rsidR="00447F6C" w:rsidRPr="00447F6C" w:rsidRDefault="00447F6C" w:rsidP="00447F6C">
            <w:pPr>
              <w:jc w:val="both"/>
              <w:rPr>
                <w:b/>
                <w:sz w:val="28"/>
              </w:rPr>
            </w:pPr>
            <w:r w:rsidRPr="00447F6C">
              <w:rPr>
                <w:b/>
                <w:sz w:val="28"/>
              </w:rPr>
              <w:lastRenderedPageBreak/>
              <w:t>C-I – Personální zabezpečení</w:t>
            </w:r>
          </w:p>
        </w:tc>
      </w:tr>
      <w:tr w:rsidR="00447F6C" w:rsidRPr="00447F6C" w:rsidTr="00447F6C">
        <w:tc>
          <w:tcPr>
            <w:tcW w:w="2518" w:type="dxa"/>
            <w:tcBorders>
              <w:top w:val="double" w:sz="4" w:space="0" w:color="auto"/>
            </w:tcBorders>
            <w:shd w:val="clear" w:color="auto" w:fill="F7CAAC"/>
          </w:tcPr>
          <w:p w:rsidR="00447F6C" w:rsidRPr="00447F6C" w:rsidRDefault="00447F6C" w:rsidP="00447F6C">
            <w:pPr>
              <w:jc w:val="both"/>
              <w:rPr>
                <w:b/>
              </w:rPr>
            </w:pPr>
            <w:r w:rsidRPr="00447F6C">
              <w:rPr>
                <w:b/>
              </w:rPr>
              <w:t>Vysoká škola</w:t>
            </w:r>
          </w:p>
        </w:tc>
        <w:tc>
          <w:tcPr>
            <w:tcW w:w="7341" w:type="dxa"/>
            <w:gridSpan w:val="10"/>
          </w:tcPr>
          <w:p w:rsidR="00447F6C" w:rsidRPr="00447F6C" w:rsidRDefault="00447F6C" w:rsidP="00447F6C">
            <w:pPr>
              <w:jc w:val="both"/>
            </w:pPr>
            <w:r w:rsidRPr="00447F6C">
              <w:t>Univerzita Tomáše Bati ve Zlíně</w:t>
            </w:r>
          </w:p>
        </w:tc>
      </w:tr>
      <w:tr w:rsidR="00447F6C" w:rsidRPr="00447F6C" w:rsidTr="00447F6C">
        <w:tc>
          <w:tcPr>
            <w:tcW w:w="2518" w:type="dxa"/>
            <w:shd w:val="clear" w:color="auto" w:fill="F7CAAC"/>
          </w:tcPr>
          <w:p w:rsidR="00447F6C" w:rsidRPr="00447F6C" w:rsidRDefault="00447F6C" w:rsidP="00447F6C">
            <w:pPr>
              <w:jc w:val="both"/>
              <w:rPr>
                <w:b/>
              </w:rPr>
            </w:pPr>
            <w:r w:rsidRPr="00447F6C">
              <w:rPr>
                <w:b/>
              </w:rPr>
              <w:t>Součást vysoké školy</w:t>
            </w:r>
          </w:p>
        </w:tc>
        <w:tc>
          <w:tcPr>
            <w:tcW w:w="7341" w:type="dxa"/>
            <w:gridSpan w:val="10"/>
          </w:tcPr>
          <w:p w:rsidR="00447F6C" w:rsidRPr="00447F6C" w:rsidRDefault="00447F6C" w:rsidP="00447F6C">
            <w:pPr>
              <w:jc w:val="both"/>
            </w:pPr>
            <w:r w:rsidRPr="00447F6C">
              <w:t>Fakulta managementu a ekonomiky</w:t>
            </w:r>
          </w:p>
        </w:tc>
      </w:tr>
      <w:tr w:rsidR="00447F6C" w:rsidRPr="00447F6C" w:rsidTr="00447F6C">
        <w:tc>
          <w:tcPr>
            <w:tcW w:w="2518" w:type="dxa"/>
            <w:shd w:val="clear" w:color="auto" w:fill="F7CAAC"/>
          </w:tcPr>
          <w:p w:rsidR="00447F6C" w:rsidRPr="00447F6C" w:rsidRDefault="00447F6C" w:rsidP="00447F6C">
            <w:pPr>
              <w:jc w:val="both"/>
              <w:rPr>
                <w:b/>
              </w:rPr>
            </w:pPr>
            <w:r w:rsidRPr="00447F6C">
              <w:rPr>
                <w:b/>
              </w:rPr>
              <w:t>Název studijního programu</w:t>
            </w:r>
          </w:p>
        </w:tc>
        <w:tc>
          <w:tcPr>
            <w:tcW w:w="7341" w:type="dxa"/>
            <w:gridSpan w:val="10"/>
          </w:tcPr>
          <w:p w:rsidR="00447F6C" w:rsidRPr="00447F6C" w:rsidRDefault="00914242" w:rsidP="00447F6C">
            <w:pPr>
              <w:jc w:val="both"/>
            </w:pPr>
            <w:r>
              <w:t>Management and Marketing</w:t>
            </w:r>
          </w:p>
        </w:tc>
      </w:tr>
      <w:tr w:rsidR="00447F6C" w:rsidRPr="00447F6C" w:rsidTr="00447F6C">
        <w:tc>
          <w:tcPr>
            <w:tcW w:w="2518" w:type="dxa"/>
            <w:shd w:val="clear" w:color="auto" w:fill="F7CAAC"/>
          </w:tcPr>
          <w:p w:rsidR="00447F6C" w:rsidRPr="00447F6C" w:rsidRDefault="00447F6C" w:rsidP="00447F6C">
            <w:pPr>
              <w:jc w:val="both"/>
              <w:rPr>
                <w:b/>
              </w:rPr>
            </w:pPr>
            <w:r w:rsidRPr="00447F6C">
              <w:rPr>
                <w:b/>
              </w:rPr>
              <w:t>Jméno a příjmení</w:t>
            </w:r>
          </w:p>
        </w:tc>
        <w:tc>
          <w:tcPr>
            <w:tcW w:w="4536" w:type="dxa"/>
            <w:gridSpan w:val="5"/>
          </w:tcPr>
          <w:p w:rsidR="00447F6C" w:rsidRPr="00447F6C" w:rsidRDefault="00447F6C" w:rsidP="00447F6C">
            <w:pPr>
              <w:jc w:val="both"/>
            </w:pPr>
            <w:r w:rsidRPr="00447F6C">
              <w:t>Boris POPESKO</w:t>
            </w:r>
          </w:p>
        </w:tc>
        <w:tc>
          <w:tcPr>
            <w:tcW w:w="709" w:type="dxa"/>
            <w:shd w:val="clear" w:color="auto" w:fill="F7CAAC"/>
          </w:tcPr>
          <w:p w:rsidR="00447F6C" w:rsidRPr="00447F6C" w:rsidRDefault="00447F6C" w:rsidP="00447F6C">
            <w:pPr>
              <w:jc w:val="both"/>
              <w:rPr>
                <w:b/>
              </w:rPr>
            </w:pPr>
            <w:r w:rsidRPr="00447F6C">
              <w:rPr>
                <w:b/>
              </w:rPr>
              <w:t>Tituly</w:t>
            </w:r>
          </w:p>
        </w:tc>
        <w:tc>
          <w:tcPr>
            <w:tcW w:w="2096" w:type="dxa"/>
            <w:gridSpan w:val="4"/>
          </w:tcPr>
          <w:p w:rsidR="00447F6C" w:rsidRPr="00447F6C" w:rsidRDefault="00447F6C" w:rsidP="00447F6C">
            <w:pPr>
              <w:jc w:val="both"/>
            </w:pPr>
            <w:del w:id="602" w:author="Pavla Trefilová" w:date="2019-09-05T15:21:00Z">
              <w:r w:rsidRPr="00447F6C" w:rsidDel="005527EE">
                <w:delText>doc</w:delText>
              </w:r>
            </w:del>
            <w:ins w:id="603" w:author="Pavla Trefilová" w:date="2019-09-05T15:21:00Z">
              <w:r w:rsidR="005527EE">
                <w:t>prof</w:t>
              </w:r>
            </w:ins>
            <w:r w:rsidRPr="00447F6C">
              <w:t>. Ing., Ph.D.</w:t>
            </w:r>
          </w:p>
        </w:tc>
      </w:tr>
      <w:tr w:rsidR="00447F6C" w:rsidRPr="00447F6C" w:rsidTr="00447F6C">
        <w:tc>
          <w:tcPr>
            <w:tcW w:w="2518" w:type="dxa"/>
            <w:shd w:val="clear" w:color="auto" w:fill="F7CAAC"/>
          </w:tcPr>
          <w:p w:rsidR="00447F6C" w:rsidRPr="00447F6C" w:rsidRDefault="00447F6C" w:rsidP="00447F6C">
            <w:pPr>
              <w:jc w:val="both"/>
              <w:rPr>
                <w:b/>
              </w:rPr>
            </w:pPr>
            <w:r w:rsidRPr="00447F6C">
              <w:rPr>
                <w:b/>
              </w:rPr>
              <w:t>Rok narození</w:t>
            </w:r>
          </w:p>
        </w:tc>
        <w:tc>
          <w:tcPr>
            <w:tcW w:w="829" w:type="dxa"/>
          </w:tcPr>
          <w:p w:rsidR="00447F6C" w:rsidRPr="00447F6C" w:rsidRDefault="00447F6C" w:rsidP="00447F6C">
            <w:pPr>
              <w:jc w:val="both"/>
            </w:pPr>
            <w:r w:rsidRPr="00447F6C">
              <w:t>1978</w:t>
            </w:r>
          </w:p>
        </w:tc>
        <w:tc>
          <w:tcPr>
            <w:tcW w:w="1721" w:type="dxa"/>
            <w:shd w:val="clear" w:color="auto" w:fill="F7CAAC"/>
          </w:tcPr>
          <w:p w:rsidR="00447F6C" w:rsidRPr="00447F6C" w:rsidRDefault="00447F6C" w:rsidP="00447F6C">
            <w:pPr>
              <w:jc w:val="both"/>
              <w:rPr>
                <w:b/>
              </w:rPr>
            </w:pPr>
            <w:r w:rsidRPr="00447F6C">
              <w:rPr>
                <w:b/>
              </w:rPr>
              <w:t>typ vztahu k VŠ</w:t>
            </w:r>
          </w:p>
        </w:tc>
        <w:tc>
          <w:tcPr>
            <w:tcW w:w="992" w:type="dxa"/>
            <w:gridSpan w:val="2"/>
          </w:tcPr>
          <w:p w:rsidR="00447F6C" w:rsidRPr="00447F6C" w:rsidRDefault="00447F6C" w:rsidP="00447F6C">
            <w:pPr>
              <w:jc w:val="both"/>
            </w:pPr>
            <w:r w:rsidRPr="00447F6C">
              <w:t>pp</w:t>
            </w:r>
          </w:p>
        </w:tc>
        <w:tc>
          <w:tcPr>
            <w:tcW w:w="994" w:type="dxa"/>
            <w:shd w:val="clear" w:color="auto" w:fill="F7CAAC"/>
          </w:tcPr>
          <w:p w:rsidR="00447F6C" w:rsidRPr="00447F6C" w:rsidRDefault="00447F6C" w:rsidP="00447F6C">
            <w:pPr>
              <w:jc w:val="both"/>
              <w:rPr>
                <w:b/>
              </w:rPr>
            </w:pPr>
            <w:r w:rsidRPr="00447F6C">
              <w:rPr>
                <w:b/>
              </w:rPr>
              <w:t>rozsah</w:t>
            </w:r>
          </w:p>
        </w:tc>
        <w:tc>
          <w:tcPr>
            <w:tcW w:w="709" w:type="dxa"/>
          </w:tcPr>
          <w:p w:rsidR="00447F6C" w:rsidRPr="00447F6C" w:rsidRDefault="00447F6C" w:rsidP="00447F6C">
            <w:pPr>
              <w:jc w:val="both"/>
            </w:pPr>
            <w:r w:rsidRPr="00447F6C">
              <w:t>40</w:t>
            </w:r>
          </w:p>
        </w:tc>
        <w:tc>
          <w:tcPr>
            <w:tcW w:w="709" w:type="dxa"/>
            <w:gridSpan w:val="2"/>
            <w:shd w:val="clear" w:color="auto" w:fill="F7CAAC"/>
          </w:tcPr>
          <w:p w:rsidR="00447F6C" w:rsidRPr="00447F6C" w:rsidRDefault="00447F6C" w:rsidP="00447F6C">
            <w:pPr>
              <w:jc w:val="both"/>
              <w:rPr>
                <w:b/>
              </w:rPr>
            </w:pPr>
            <w:r w:rsidRPr="00447F6C">
              <w:rPr>
                <w:b/>
              </w:rPr>
              <w:t>do kdy</w:t>
            </w:r>
          </w:p>
        </w:tc>
        <w:tc>
          <w:tcPr>
            <w:tcW w:w="1387" w:type="dxa"/>
            <w:gridSpan w:val="2"/>
          </w:tcPr>
          <w:p w:rsidR="00447F6C" w:rsidRPr="00447F6C" w:rsidRDefault="00447F6C" w:rsidP="00447F6C">
            <w:pPr>
              <w:jc w:val="both"/>
            </w:pPr>
            <w:r w:rsidRPr="00447F6C">
              <w:t>N</w:t>
            </w:r>
          </w:p>
        </w:tc>
      </w:tr>
      <w:tr w:rsidR="00447F6C" w:rsidRPr="00447F6C" w:rsidTr="00447F6C">
        <w:tc>
          <w:tcPr>
            <w:tcW w:w="5068" w:type="dxa"/>
            <w:gridSpan w:val="3"/>
            <w:shd w:val="clear" w:color="auto" w:fill="F7CAAC"/>
          </w:tcPr>
          <w:p w:rsidR="00447F6C" w:rsidRPr="00447F6C" w:rsidRDefault="00447F6C" w:rsidP="00447F6C">
            <w:pPr>
              <w:jc w:val="both"/>
              <w:rPr>
                <w:b/>
              </w:rPr>
            </w:pPr>
            <w:r w:rsidRPr="00447F6C">
              <w:rPr>
                <w:b/>
              </w:rPr>
              <w:t>Typ vztahu na součásti VŠ, která uskutečňuje st. program</w:t>
            </w:r>
          </w:p>
        </w:tc>
        <w:tc>
          <w:tcPr>
            <w:tcW w:w="992" w:type="dxa"/>
            <w:gridSpan w:val="2"/>
          </w:tcPr>
          <w:p w:rsidR="00447F6C" w:rsidRPr="00447F6C" w:rsidRDefault="00447F6C" w:rsidP="00447F6C">
            <w:pPr>
              <w:jc w:val="both"/>
            </w:pPr>
            <w:r w:rsidRPr="00447F6C">
              <w:t>pp</w:t>
            </w:r>
          </w:p>
        </w:tc>
        <w:tc>
          <w:tcPr>
            <w:tcW w:w="994" w:type="dxa"/>
            <w:shd w:val="clear" w:color="auto" w:fill="F7CAAC"/>
          </w:tcPr>
          <w:p w:rsidR="00447F6C" w:rsidRPr="00447F6C" w:rsidRDefault="00447F6C" w:rsidP="00447F6C">
            <w:pPr>
              <w:jc w:val="both"/>
              <w:rPr>
                <w:b/>
              </w:rPr>
            </w:pPr>
            <w:r w:rsidRPr="00447F6C">
              <w:rPr>
                <w:b/>
              </w:rPr>
              <w:t>rozsah</w:t>
            </w:r>
          </w:p>
        </w:tc>
        <w:tc>
          <w:tcPr>
            <w:tcW w:w="709" w:type="dxa"/>
          </w:tcPr>
          <w:p w:rsidR="00447F6C" w:rsidRPr="00447F6C" w:rsidRDefault="00447F6C" w:rsidP="00447F6C">
            <w:pPr>
              <w:jc w:val="both"/>
            </w:pPr>
            <w:r w:rsidRPr="00447F6C">
              <w:t>40</w:t>
            </w:r>
          </w:p>
        </w:tc>
        <w:tc>
          <w:tcPr>
            <w:tcW w:w="709" w:type="dxa"/>
            <w:gridSpan w:val="2"/>
            <w:shd w:val="clear" w:color="auto" w:fill="F7CAAC"/>
          </w:tcPr>
          <w:p w:rsidR="00447F6C" w:rsidRPr="00447F6C" w:rsidRDefault="00447F6C" w:rsidP="00447F6C">
            <w:pPr>
              <w:jc w:val="both"/>
              <w:rPr>
                <w:b/>
              </w:rPr>
            </w:pPr>
            <w:r w:rsidRPr="00447F6C">
              <w:rPr>
                <w:b/>
              </w:rPr>
              <w:t>do kdy</w:t>
            </w:r>
          </w:p>
        </w:tc>
        <w:tc>
          <w:tcPr>
            <w:tcW w:w="1387" w:type="dxa"/>
            <w:gridSpan w:val="2"/>
          </w:tcPr>
          <w:p w:rsidR="00447F6C" w:rsidRPr="00447F6C" w:rsidRDefault="00447F6C" w:rsidP="00447F6C">
            <w:pPr>
              <w:jc w:val="both"/>
            </w:pPr>
            <w:r w:rsidRPr="00447F6C">
              <w:t>N</w:t>
            </w:r>
          </w:p>
        </w:tc>
      </w:tr>
      <w:tr w:rsidR="00447F6C" w:rsidRPr="00447F6C" w:rsidTr="00447F6C">
        <w:tc>
          <w:tcPr>
            <w:tcW w:w="6060" w:type="dxa"/>
            <w:gridSpan w:val="5"/>
            <w:shd w:val="clear" w:color="auto" w:fill="F7CAAC"/>
          </w:tcPr>
          <w:p w:rsidR="00447F6C" w:rsidRPr="00447F6C" w:rsidRDefault="00447F6C" w:rsidP="00447F6C">
            <w:pPr>
              <w:jc w:val="both"/>
            </w:pPr>
            <w:r w:rsidRPr="00447F6C">
              <w:rPr>
                <w:b/>
              </w:rPr>
              <w:t>Další současná působení jako akademický pracovník na jiných VŠ</w:t>
            </w:r>
          </w:p>
        </w:tc>
        <w:tc>
          <w:tcPr>
            <w:tcW w:w="1703" w:type="dxa"/>
            <w:gridSpan w:val="2"/>
            <w:shd w:val="clear" w:color="auto" w:fill="F7CAAC"/>
          </w:tcPr>
          <w:p w:rsidR="00447F6C" w:rsidRPr="00447F6C" w:rsidRDefault="00447F6C" w:rsidP="00447F6C">
            <w:pPr>
              <w:jc w:val="both"/>
              <w:rPr>
                <w:b/>
              </w:rPr>
            </w:pPr>
            <w:r w:rsidRPr="00447F6C">
              <w:rPr>
                <w:b/>
              </w:rPr>
              <w:t>typ prac. vztahu</w:t>
            </w:r>
          </w:p>
        </w:tc>
        <w:tc>
          <w:tcPr>
            <w:tcW w:w="2096" w:type="dxa"/>
            <w:gridSpan w:val="4"/>
            <w:shd w:val="clear" w:color="auto" w:fill="F7CAAC"/>
          </w:tcPr>
          <w:p w:rsidR="00447F6C" w:rsidRPr="00447F6C" w:rsidRDefault="00447F6C" w:rsidP="00447F6C">
            <w:pPr>
              <w:jc w:val="both"/>
              <w:rPr>
                <w:b/>
              </w:rPr>
            </w:pPr>
            <w:r w:rsidRPr="00447F6C">
              <w:rPr>
                <w:b/>
              </w:rPr>
              <w:t>rozsah</w:t>
            </w:r>
          </w:p>
        </w:tc>
      </w:tr>
      <w:tr w:rsidR="00447F6C" w:rsidRPr="00447F6C" w:rsidTr="00447F6C">
        <w:tc>
          <w:tcPr>
            <w:tcW w:w="6060" w:type="dxa"/>
            <w:gridSpan w:val="5"/>
          </w:tcPr>
          <w:p w:rsidR="00447F6C" w:rsidRPr="00447F6C" w:rsidRDefault="00447F6C" w:rsidP="00447F6C">
            <w:pPr>
              <w:jc w:val="both"/>
            </w:pPr>
            <w:r w:rsidRPr="00447F6C">
              <w:t>Vysoká škola obchodní v Praze, o.p.s.</w:t>
            </w:r>
          </w:p>
        </w:tc>
        <w:tc>
          <w:tcPr>
            <w:tcW w:w="1703" w:type="dxa"/>
            <w:gridSpan w:val="2"/>
          </w:tcPr>
          <w:p w:rsidR="00447F6C" w:rsidRPr="00447F6C" w:rsidRDefault="00447F6C" w:rsidP="00447F6C">
            <w:pPr>
              <w:jc w:val="both"/>
            </w:pPr>
            <w:r w:rsidRPr="00447F6C">
              <w:t>pp</w:t>
            </w:r>
          </w:p>
        </w:tc>
        <w:tc>
          <w:tcPr>
            <w:tcW w:w="2096" w:type="dxa"/>
            <w:gridSpan w:val="4"/>
          </w:tcPr>
          <w:p w:rsidR="00447F6C" w:rsidRPr="00447F6C" w:rsidRDefault="00447F6C" w:rsidP="00447F6C">
            <w:pPr>
              <w:jc w:val="both"/>
            </w:pPr>
            <w:r w:rsidRPr="00447F6C">
              <w:t>10</w:t>
            </w:r>
          </w:p>
        </w:tc>
      </w:tr>
      <w:tr w:rsidR="00447F6C" w:rsidRPr="00447F6C" w:rsidTr="00447F6C">
        <w:tc>
          <w:tcPr>
            <w:tcW w:w="6060" w:type="dxa"/>
            <w:gridSpan w:val="5"/>
          </w:tcPr>
          <w:p w:rsidR="00447F6C" w:rsidRPr="00447F6C" w:rsidRDefault="00447F6C" w:rsidP="00447F6C">
            <w:pPr>
              <w:jc w:val="both"/>
            </w:pPr>
          </w:p>
        </w:tc>
        <w:tc>
          <w:tcPr>
            <w:tcW w:w="1703" w:type="dxa"/>
            <w:gridSpan w:val="2"/>
          </w:tcPr>
          <w:p w:rsidR="00447F6C" w:rsidRPr="00447F6C" w:rsidRDefault="00447F6C" w:rsidP="00447F6C">
            <w:pPr>
              <w:jc w:val="both"/>
            </w:pPr>
          </w:p>
        </w:tc>
        <w:tc>
          <w:tcPr>
            <w:tcW w:w="2096" w:type="dxa"/>
            <w:gridSpan w:val="4"/>
          </w:tcPr>
          <w:p w:rsidR="00447F6C" w:rsidRPr="00447F6C" w:rsidRDefault="00447F6C" w:rsidP="00447F6C">
            <w:pPr>
              <w:jc w:val="both"/>
            </w:pPr>
          </w:p>
        </w:tc>
      </w:tr>
      <w:tr w:rsidR="00447F6C" w:rsidRPr="00447F6C" w:rsidTr="00447F6C">
        <w:tc>
          <w:tcPr>
            <w:tcW w:w="9859" w:type="dxa"/>
            <w:gridSpan w:val="11"/>
            <w:shd w:val="clear" w:color="auto" w:fill="F7CAAC"/>
          </w:tcPr>
          <w:p w:rsidR="00447F6C" w:rsidRPr="00447F6C" w:rsidRDefault="00447F6C" w:rsidP="00447F6C">
            <w:pPr>
              <w:jc w:val="both"/>
            </w:pPr>
            <w:r w:rsidRPr="00447F6C">
              <w:rPr>
                <w:b/>
              </w:rPr>
              <w:t>Předměty příslušného studijního programu a způsob zapojení do jejich výuky, příp. další zapojení do uskutečňování studijního programu</w:t>
            </w:r>
          </w:p>
        </w:tc>
      </w:tr>
      <w:tr w:rsidR="00447F6C" w:rsidRPr="00447F6C" w:rsidTr="00447F6C">
        <w:trPr>
          <w:trHeight w:val="388"/>
        </w:trPr>
        <w:tc>
          <w:tcPr>
            <w:tcW w:w="9859" w:type="dxa"/>
            <w:gridSpan w:val="11"/>
            <w:tcBorders>
              <w:top w:val="nil"/>
            </w:tcBorders>
          </w:tcPr>
          <w:p w:rsidR="00447F6C" w:rsidRDefault="00875924" w:rsidP="00447F6C">
            <w:pPr>
              <w:jc w:val="both"/>
            </w:pPr>
            <w:r w:rsidRPr="00D30BB7">
              <w:t>Management Accounting II</w:t>
            </w:r>
            <w:r>
              <w:t xml:space="preserve"> - </w:t>
            </w:r>
            <w:r w:rsidRPr="00447F6C">
              <w:t>garant, přednášející (</w:t>
            </w:r>
            <w:r>
              <w:t>10</w:t>
            </w:r>
            <w:r w:rsidRPr="00447F6C">
              <w:t>0 %)</w:t>
            </w:r>
          </w:p>
          <w:p w:rsidR="00875924" w:rsidRPr="00447F6C" w:rsidRDefault="00875924" w:rsidP="00875924">
            <w:pPr>
              <w:jc w:val="both"/>
            </w:pPr>
            <w:r w:rsidRPr="00B16FB3">
              <w:t>Business Models Generation</w:t>
            </w:r>
            <w:r>
              <w:t xml:space="preserve"> - </w:t>
            </w:r>
            <w:r w:rsidRPr="00447F6C">
              <w:t>garant, přednášející (</w:t>
            </w:r>
            <w:r>
              <w:t>6</w:t>
            </w:r>
            <w:r w:rsidRPr="00447F6C">
              <w:t>0 %)</w:t>
            </w:r>
          </w:p>
        </w:tc>
      </w:tr>
      <w:tr w:rsidR="00447F6C" w:rsidRPr="00447F6C" w:rsidTr="00447F6C">
        <w:tc>
          <w:tcPr>
            <w:tcW w:w="9859" w:type="dxa"/>
            <w:gridSpan w:val="11"/>
            <w:shd w:val="clear" w:color="auto" w:fill="F7CAAC"/>
          </w:tcPr>
          <w:p w:rsidR="00447F6C" w:rsidRPr="00447F6C" w:rsidRDefault="00447F6C" w:rsidP="00447F6C">
            <w:pPr>
              <w:jc w:val="both"/>
            </w:pPr>
            <w:r w:rsidRPr="00447F6C">
              <w:rPr>
                <w:b/>
              </w:rPr>
              <w:t xml:space="preserve">Údaje o vzdělání na VŠ </w:t>
            </w:r>
          </w:p>
        </w:tc>
      </w:tr>
      <w:tr w:rsidR="00447F6C" w:rsidRPr="00447F6C" w:rsidTr="00447F6C">
        <w:trPr>
          <w:trHeight w:val="735"/>
        </w:trPr>
        <w:tc>
          <w:tcPr>
            <w:tcW w:w="9859" w:type="dxa"/>
            <w:gridSpan w:val="11"/>
          </w:tcPr>
          <w:p w:rsidR="00447F6C" w:rsidRPr="00447F6C" w:rsidRDefault="00447F6C" w:rsidP="00447F6C">
            <w:pPr>
              <w:tabs>
                <w:tab w:val="left" w:pos="814"/>
              </w:tabs>
              <w:ind w:left="956" w:hanging="956"/>
            </w:pPr>
            <w:r w:rsidRPr="00447F6C">
              <w:rPr>
                <w:b/>
              </w:rPr>
              <w:t>1996-1999:</w:t>
            </w:r>
            <w:r w:rsidRPr="00447F6C">
              <w:tab/>
              <w:t xml:space="preserve">     UTB ve Zlíně, Fakulta managementu a ekonomiky, obor Ekonomika a management (</w:t>
            </w:r>
            <w:r w:rsidRPr="00447F6C">
              <w:rPr>
                <w:b/>
              </w:rPr>
              <w:t>Bc.</w:t>
            </w:r>
            <w:r w:rsidRPr="00447F6C">
              <w:t>)</w:t>
            </w:r>
          </w:p>
          <w:p w:rsidR="00447F6C" w:rsidRPr="00447F6C" w:rsidRDefault="00447F6C" w:rsidP="00447F6C">
            <w:pPr>
              <w:tabs>
                <w:tab w:val="left" w:pos="814"/>
              </w:tabs>
              <w:ind w:left="956" w:hanging="956"/>
              <w:rPr>
                <w:b/>
              </w:rPr>
            </w:pPr>
            <w:r w:rsidRPr="00447F6C">
              <w:rPr>
                <w:b/>
              </w:rPr>
              <w:t>1999-2001:</w:t>
            </w:r>
            <w:r w:rsidRPr="00447F6C">
              <w:tab/>
              <w:t xml:space="preserve">     UTB ve Zlíně, Fakulta managementu a ekonomiky, obor Ekonomika a management (</w:t>
            </w:r>
            <w:r w:rsidRPr="00447F6C">
              <w:rPr>
                <w:b/>
              </w:rPr>
              <w:t>Ing.</w:t>
            </w:r>
            <w:r w:rsidRPr="00447F6C">
              <w:t>)</w:t>
            </w:r>
          </w:p>
          <w:p w:rsidR="00447F6C" w:rsidRPr="00447F6C" w:rsidRDefault="00447F6C" w:rsidP="00447F6C">
            <w:pPr>
              <w:tabs>
                <w:tab w:val="left" w:pos="814"/>
              </w:tabs>
              <w:ind w:left="956" w:hanging="956"/>
            </w:pPr>
            <w:r w:rsidRPr="00447F6C">
              <w:rPr>
                <w:b/>
              </w:rPr>
              <w:t>2001-2005:</w:t>
            </w:r>
            <w:r w:rsidRPr="00447F6C">
              <w:tab/>
              <w:t xml:space="preserve">     UTB ve Zlíně, Fakulta managementu a ekonomiky, obor Ekonomika a management (</w:t>
            </w:r>
            <w:r w:rsidRPr="00447F6C">
              <w:rPr>
                <w:b/>
              </w:rPr>
              <w:t>Ph.D.</w:t>
            </w:r>
            <w:r w:rsidRPr="00447F6C">
              <w:t>)</w:t>
            </w:r>
          </w:p>
        </w:tc>
      </w:tr>
      <w:tr w:rsidR="00447F6C" w:rsidRPr="00447F6C" w:rsidTr="00447F6C">
        <w:tc>
          <w:tcPr>
            <w:tcW w:w="9859" w:type="dxa"/>
            <w:gridSpan w:val="11"/>
            <w:shd w:val="clear" w:color="auto" w:fill="F7CAAC"/>
          </w:tcPr>
          <w:p w:rsidR="00447F6C" w:rsidRPr="00447F6C" w:rsidRDefault="00447F6C" w:rsidP="00447F6C">
            <w:pPr>
              <w:jc w:val="both"/>
              <w:rPr>
                <w:b/>
              </w:rPr>
            </w:pPr>
            <w:r w:rsidRPr="00447F6C">
              <w:rPr>
                <w:b/>
              </w:rPr>
              <w:t>Údaje o odborném působení od absolvování VŠ</w:t>
            </w:r>
          </w:p>
        </w:tc>
      </w:tr>
      <w:tr w:rsidR="00447F6C" w:rsidRPr="00447F6C" w:rsidTr="00447F6C">
        <w:trPr>
          <w:trHeight w:val="1352"/>
        </w:trPr>
        <w:tc>
          <w:tcPr>
            <w:tcW w:w="9859" w:type="dxa"/>
            <w:gridSpan w:val="11"/>
          </w:tcPr>
          <w:p w:rsidR="00447F6C" w:rsidRPr="00447F6C" w:rsidRDefault="00447F6C" w:rsidP="00447F6C">
            <w:pPr>
              <w:ind w:left="1172" w:hanging="1172"/>
              <w:rPr>
                <w:b/>
              </w:rPr>
            </w:pPr>
            <w:r w:rsidRPr="00447F6C">
              <w:rPr>
                <w:b/>
              </w:rPr>
              <w:t>2002-2011:</w:t>
            </w:r>
            <w:r w:rsidRPr="00447F6C">
              <w:tab/>
              <w:t>UTB ve Zlíně, Fakulta managementu a ekonomiky, Ústav podnikové ekonomiky, asistent/odborný asistent</w:t>
            </w:r>
          </w:p>
          <w:p w:rsidR="00447F6C" w:rsidRPr="00447F6C" w:rsidRDefault="00447F6C" w:rsidP="00447F6C">
            <w:pPr>
              <w:ind w:left="1172" w:hanging="1172"/>
            </w:pPr>
            <w:r w:rsidRPr="00447F6C">
              <w:rPr>
                <w:b/>
              </w:rPr>
              <w:t>2006-2012:</w:t>
            </w:r>
            <w:r w:rsidRPr="00447F6C">
              <w:t xml:space="preserve">     OPTIMICON, s.r.o. – jednatel</w:t>
            </w:r>
          </w:p>
          <w:p w:rsidR="00447F6C" w:rsidRPr="00447F6C" w:rsidRDefault="00447F6C" w:rsidP="00447F6C">
            <w:pPr>
              <w:ind w:left="1172" w:hanging="1172"/>
            </w:pPr>
            <w:r w:rsidRPr="00447F6C">
              <w:rPr>
                <w:b/>
              </w:rPr>
              <w:t>2011-dosud:</w:t>
            </w:r>
            <w:r w:rsidRPr="00447F6C">
              <w:tab/>
              <w:t>UTB ve Zlíně, Fakulta managementu a ekonomiky, Ústav podnikové ekonomiky, ředitel ústavu/docent</w:t>
            </w:r>
          </w:p>
          <w:p w:rsidR="00447F6C" w:rsidRPr="00447F6C" w:rsidRDefault="00447F6C" w:rsidP="00447F6C">
            <w:pPr>
              <w:ind w:left="1172" w:hanging="1172"/>
            </w:pPr>
            <w:r w:rsidRPr="00447F6C">
              <w:rPr>
                <w:b/>
              </w:rPr>
              <w:t>2011-2015:</w:t>
            </w:r>
            <w:r w:rsidRPr="00447F6C">
              <w:tab/>
              <w:t>Vysoká škola podnikání, akademický pracovník</w:t>
            </w:r>
          </w:p>
          <w:p w:rsidR="00447F6C" w:rsidRPr="00447F6C" w:rsidRDefault="00447F6C" w:rsidP="00447F6C">
            <w:pPr>
              <w:ind w:left="1172" w:hanging="1172"/>
            </w:pPr>
            <w:r w:rsidRPr="00447F6C">
              <w:rPr>
                <w:b/>
              </w:rPr>
              <w:t>2015-2017:</w:t>
            </w:r>
            <w:r w:rsidRPr="00447F6C">
              <w:tab/>
              <w:t>Vysoká škola podnikání a práva, akademický pracovník</w:t>
            </w:r>
          </w:p>
          <w:p w:rsidR="00447F6C" w:rsidRPr="00447F6C" w:rsidRDefault="00447F6C" w:rsidP="00447F6C">
            <w:pPr>
              <w:ind w:left="1172" w:hanging="1172"/>
            </w:pPr>
            <w:r w:rsidRPr="00447F6C">
              <w:rPr>
                <w:b/>
              </w:rPr>
              <w:t>2017-dosud:</w:t>
            </w:r>
            <w:r w:rsidRPr="00447F6C">
              <w:t xml:space="preserve">   Paneurópska Vysoká Škola, Bratislava</w:t>
            </w:r>
          </w:p>
        </w:tc>
      </w:tr>
      <w:tr w:rsidR="00447F6C" w:rsidRPr="00447F6C" w:rsidTr="00447F6C">
        <w:trPr>
          <w:trHeight w:val="250"/>
        </w:trPr>
        <w:tc>
          <w:tcPr>
            <w:tcW w:w="9859" w:type="dxa"/>
            <w:gridSpan w:val="11"/>
            <w:shd w:val="clear" w:color="auto" w:fill="F7CAAC"/>
          </w:tcPr>
          <w:p w:rsidR="00447F6C" w:rsidRPr="00447F6C" w:rsidRDefault="00447F6C" w:rsidP="00447F6C">
            <w:pPr>
              <w:jc w:val="both"/>
            </w:pPr>
            <w:r w:rsidRPr="00447F6C">
              <w:rPr>
                <w:b/>
              </w:rPr>
              <w:t>Zkušenosti s vedením kvalifikačních a rigorózních prací</w:t>
            </w:r>
          </w:p>
        </w:tc>
      </w:tr>
      <w:tr w:rsidR="00447F6C" w:rsidRPr="00447F6C" w:rsidTr="00447F6C">
        <w:trPr>
          <w:trHeight w:val="270"/>
        </w:trPr>
        <w:tc>
          <w:tcPr>
            <w:tcW w:w="9859" w:type="dxa"/>
            <w:gridSpan w:val="11"/>
          </w:tcPr>
          <w:p w:rsidR="00447F6C" w:rsidRPr="00447F6C" w:rsidRDefault="00447F6C" w:rsidP="00447F6C">
            <w:pPr>
              <w:jc w:val="both"/>
            </w:pPr>
            <w:r w:rsidRPr="00447F6C">
              <w:t>Počet vedených bakalářských prací – 100</w:t>
            </w:r>
          </w:p>
          <w:p w:rsidR="00447F6C" w:rsidRPr="00447F6C" w:rsidRDefault="00447F6C" w:rsidP="00447F6C">
            <w:pPr>
              <w:jc w:val="both"/>
            </w:pPr>
            <w:r w:rsidRPr="00447F6C">
              <w:t>Počet vedených diplomových prací – 121</w:t>
            </w:r>
          </w:p>
          <w:p w:rsidR="00447F6C" w:rsidRPr="00447F6C" w:rsidRDefault="00447F6C" w:rsidP="00447F6C">
            <w:pPr>
              <w:jc w:val="both"/>
            </w:pPr>
            <w:r w:rsidRPr="00447F6C">
              <w:t>Počet vedených disertačních prací – 3</w:t>
            </w:r>
          </w:p>
        </w:tc>
      </w:tr>
      <w:tr w:rsidR="00447F6C" w:rsidRPr="00447F6C" w:rsidTr="00447F6C">
        <w:trPr>
          <w:cantSplit/>
        </w:trPr>
        <w:tc>
          <w:tcPr>
            <w:tcW w:w="3347" w:type="dxa"/>
            <w:gridSpan w:val="2"/>
            <w:tcBorders>
              <w:top w:val="single" w:sz="12" w:space="0" w:color="auto"/>
            </w:tcBorders>
            <w:shd w:val="clear" w:color="auto" w:fill="F7CAAC"/>
          </w:tcPr>
          <w:p w:rsidR="00447F6C" w:rsidRPr="00447F6C" w:rsidRDefault="00447F6C" w:rsidP="00447F6C">
            <w:pPr>
              <w:jc w:val="both"/>
            </w:pPr>
            <w:r w:rsidRPr="00447F6C">
              <w:rPr>
                <w:b/>
              </w:rPr>
              <w:t xml:space="preserve">Obor habilitačního řízení </w:t>
            </w:r>
          </w:p>
        </w:tc>
        <w:tc>
          <w:tcPr>
            <w:tcW w:w="2245" w:type="dxa"/>
            <w:gridSpan w:val="2"/>
            <w:tcBorders>
              <w:top w:val="single" w:sz="12" w:space="0" w:color="auto"/>
            </w:tcBorders>
            <w:shd w:val="clear" w:color="auto" w:fill="F7CAAC"/>
          </w:tcPr>
          <w:p w:rsidR="00447F6C" w:rsidRPr="00447F6C" w:rsidRDefault="00447F6C" w:rsidP="00447F6C">
            <w:pPr>
              <w:jc w:val="both"/>
            </w:pPr>
            <w:r w:rsidRPr="00447F6C">
              <w:rPr>
                <w:b/>
              </w:rPr>
              <w:t>Rok udělení hodnosti</w:t>
            </w:r>
          </w:p>
        </w:tc>
        <w:tc>
          <w:tcPr>
            <w:tcW w:w="2248" w:type="dxa"/>
            <w:gridSpan w:val="4"/>
            <w:tcBorders>
              <w:top w:val="single" w:sz="12" w:space="0" w:color="auto"/>
              <w:right w:val="single" w:sz="12" w:space="0" w:color="auto"/>
            </w:tcBorders>
            <w:shd w:val="clear" w:color="auto" w:fill="F7CAAC"/>
          </w:tcPr>
          <w:p w:rsidR="00447F6C" w:rsidRPr="00447F6C" w:rsidRDefault="00447F6C" w:rsidP="00447F6C">
            <w:pPr>
              <w:jc w:val="both"/>
            </w:pPr>
            <w:r w:rsidRPr="00447F6C">
              <w:rPr>
                <w:b/>
              </w:rPr>
              <w:t>Řízení konáno na VŠ</w:t>
            </w:r>
          </w:p>
        </w:tc>
        <w:tc>
          <w:tcPr>
            <w:tcW w:w="2019" w:type="dxa"/>
            <w:gridSpan w:val="3"/>
            <w:tcBorders>
              <w:top w:val="single" w:sz="12" w:space="0" w:color="auto"/>
              <w:left w:val="single" w:sz="12" w:space="0" w:color="auto"/>
            </w:tcBorders>
            <w:shd w:val="clear" w:color="auto" w:fill="F7CAAC"/>
          </w:tcPr>
          <w:p w:rsidR="00447F6C" w:rsidRPr="00447F6C" w:rsidRDefault="00447F6C" w:rsidP="00447F6C">
            <w:pPr>
              <w:jc w:val="both"/>
              <w:rPr>
                <w:b/>
              </w:rPr>
            </w:pPr>
            <w:r w:rsidRPr="00447F6C">
              <w:rPr>
                <w:b/>
              </w:rPr>
              <w:t>Ohlasy publikací</w:t>
            </w:r>
          </w:p>
        </w:tc>
      </w:tr>
      <w:tr w:rsidR="00447F6C" w:rsidRPr="00447F6C" w:rsidTr="00447F6C">
        <w:trPr>
          <w:cantSplit/>
        </w:trPr>
        <w:tc>
          <w:tcPr>
            <w:tcW w:w="3347" w:type="dxa"/>
            <w:gridSpan w:val="2"/>
          </w:tcPr>
          <w:p w:rsidR="00447F6C" w:rsidRPr="00447F6C" w:rsidRDefault="00447F6C" w:rsidP="00447F6C">
            <w:pPr>
              <w:jc w:val="both"/>
            </w:pPr>
            <w:r w:rsidRPr="00447F6C">
              <w:t>Management a ekonomika podniku</w:t>
            </w:r>
          </w:p>
        </w:tc>
        <w:tc>
          <w:tcPr>
            <w:tcW w:w="2245" w:type="dxa"/>
            <w:gridSpan w:val="2"/>
          </w:tcPr>
          <w:p w:rsidR="00447F6C" w:rsidRPr="00447F6C" w:rsidRDefault="00447F6C" w:rsidP="00447F6C">
            <w:pPr>
              <w:jc w:val="both"/>
            </w:pPr>
            <w:r w:rsidRPr="00447F6C">
              <w:t>2010</w:t>
            </w:r>
          </w:p>
        </w:tc>
        <w:tc>
          <w:tcPr>
            <w:tcW w:w="2248" w:type="dxa"/>
            <w:gridSpan w:val="4"/>
            <w:tcBorders>
              <w:right w:val="single" w:sz="12" w:space="0" w:color="auto"/>
            </w:tcBorders>
          </w:tcPr>
          <w:p w:rsidR="00447F6C" w:rsidRPr="00447F6C" w:rsidRDefault="00447F6C" w:rsidP="00447F6C">
            <w:pPr>
              <w:jc w:val="both"/>
            </w:pPr>
            <w:r w:rsidRPr="00447F6C">
              <w:t>UTB ve Zlíně</w:t>
            </w:r>
          </w:p>
        </w:tc>
        <w:tc>
          <w:tcPr>
            <w:tcW w:w="632" w:type="dxa"/>
            <w:tcBorders>
              <w:left w:val="single" w:sz="12" w:space="0" w:color="auto"/>
            </w:tcBorders>
            <w:shd w:val="clear" w:color="auto" w:fill="F7CAAC"/>
          </w:tcPr>
          <w:p w:rsidR="00447F6C" w:rsidRPr="00447F6C" w:rsidRDefault="00447F6C" w:rsidP="00447F6C">
            <w:pPr>
              <w:jc w:val="both"/>
            </w:pPr>
            <w:r w:rsidRPr="00447F6C">
              <w:rPr>
                <w:b/>
              </w:rPr>
              <w:t>WOS</w:t>
            </w:r>
          </w:p>
        </w:tc>
        <w:tc>
          <w:tcPr>
            <w:tcW w:w="693" w:type="dxa"/>
            <w:shd w:val="clear" w:color="auto" w:fill="F7CAAC"/>
          </w:tcPr>
          <w:p w:rsidR="00447F6C" w:rsidRPr="00447F6C" w:rsidRDefault="00447F6C" w:rsidP="00447F6C">
            <w:pPr>
              <w:jc w:val="both"/>
              <w:rPr>
                <w:sz w:val="18"/>
              </w:rPr>
            </w:pPr>
            <w:r w:rsidRPr="00447F6C">
              <w:rPr>
                <w:b/>
                <w:sz w:val="18"/>
              </w:rPr>
              <w:t>Scopus</w:t>
            </w:r>
          </w:p>
        </w:tc>
        <w:tc>
          <w:tcPr>
            <w:tcW w:w="694" w:type="dxa"/>
            <w:shd w:val="clear" w:color="auto" w:fill="F7CAAC"/>
          </w:tcPr>
          <w:p w:rsidR="00447F6C" w:rsidRPr="00447F6C" w:rsidRDefault="00447F6C" w:rsidP="00447F6C">
            <w:pPr>
              <w:jc w:val="both"/>
            </w:pPr>
            <w:r w:rsidRPr="00447F6C">
              <w:rPr>
                <w:b/>
                <w:sz w:val="18"/>
              </w:rPr>
              <w:t>ostatní</w:t>
            </w:r>
          </w:p>
        </w:tc>
      </w:tr>
      <w:tr w:rsidR="00447F6C" w:rsidRPr="00447F6C" w:rsidTr="00447F6C">
        <w:trPr>
          <w:cantSplit/>
          <w:trHeight w:val="70"/>
        </w:trPr>
        <w:tc>
          <w:tcPr>
            <w:tcW w:w="3347" w:type="dxa"/>
            <w:gridSpan w:val="2"/>
            <w:shd w:val="clear" w:color="auto" w:fill="F7CAAC"/>
          </w:tcPr>
          <w:p w:rsidR="00447F6C" w:rsidRPr="00447F6C" w:rsidRDefault="00447F6C" w:rsidP="00447F6C">
            <w:pPr>
              <w:jc w:val="both"/>
            </w:pPr>
            <w:r w:rsidRPr="00447F6C">
              <w:rPr>
                <w:b/>
              </w:rPr>
              <w:t>Obor jmenovacího řízení</w:t>
            </w:r>
          </w:p>
        </w:tc>
        <w:tc>
          <w:tcPr>
            <w:tcW w:w="2245" w:type="dxa"/>
            <w:gridSpan w:val="2"/>
            <w:shd w:val="clear" w:color="auto" w:fill="F7CAAC"/>
          </w:tcPr>
          <w:p w:rsidR="00447F6C" w:rsidRPr="00447F6C" w:rsidRDefault="00447F6C" w:rsidP="00447F6C">
            <w:pPr>
              <w:jc w:val="both"/>
            </w:pPr>
            <w:r w:rsidRPr="00447F6C">
              <w:rPr>
                <w:b/>
              </w:rPr>
              <w:t>Rok udělení hodnosti</w:t>
            </w:r>
          </w:p>
        </w:tc>
        <w:tc>
          <w:tcPr>
            <w:tcW w:w="2248" w:type="dxa"/>
            <w:gridSpan w:val="4"/>
            <w:tcBorders>
              <w:right w:val="single" w:sz="12" w:space="0" w:color="auto"/>
            </w:tcBorders>
            <w:shd w:val="clear" w:color="auto" w:fill="F7CAAC"/>
          </w:tcPr>
          <w:p w:rsidR="00447F6C" w:rsidRPr="00447F6C" w:rsidRDefault="00447F6C" w:rsidP="00447F6C">
            <w:pPr>
              <w:jc w:val="both"/>
            </w:pPr>
            <w:r w:rsidRPr="00447F6C">
              <w:rPr>
                <w:b/>
              </w:rPr>
              <w:t>Řízení konáno na VŠ</w:t>
            </w:r>
          </w:p>
        </w:tc>
        <w:tc>
          <w:tcPr>
            <w:tcW w:w="632" w:type="dxa"/>
            <w:vMerge w:val="restart"/>
            <w:tcBorders>
              <w:left w:val="single" w:sz="12" w:space="0" w:color="auto"/>
            </w:tcBorders>
          </w:tcPr>
          <w:p w:rsidR="00447F6C" w:rsidRPr="00447F6C" w:rsidRDefault="00875924" w:rsidP="00447F6C">
            <w:pPr>
              <w:jc w:val="both"/>
              <w:rPr>
                <w:b/>
              </w:rPr>
            </w:pPr>
            <w:r>
              <w:rPr>
                <w:b/>
              </w:rPr>
              <w:t>59</w:t>
            </w:r>
          </w:p>
        </w:tc>
        <w:tc>
          <w:tcPr>
            <w:tcW w:w="693" w:type="dxa"/>
            <w:vMerge w:val="restart"/>
          </w:tcPr>
          <w:p w:rsidR="00447F6C" w:rsidRPr="00447F6C" w:rsidRDefault="00875924" w:rsidP="00447F6C">
            <w:pPr>
              <w:jc w:val="both"/>
              <w:rPr>
                <w:b/>
              </w:rPr>
            </w:pPr>
            <w:r>
              <w:rPr>
                <w:b/>
              </w:rPr>
              <w:t>57</w:t>
            </w:r>
          </w:p>
        </w:tc>
        <w:tc>
          <w:tcPr>
            <w:tcW w:w="694" w:type="dxa"/>
            <w:vMerge w:val="restart"/>
          </w:tcPr>
          <w:p w:rsidR="00447F6C" w:rsidRPr="00447F6C" w:rsidRDefault="00447F6C" w:rsidP="00447F6C">
            <w:pPr>
              <w:jc w:val="both"/>
              <w:rPr>
                <w:b/>
              </w:rPr>
            </w:pPr>
            <w:r w:rsidRPr="00447F6C">
              <w:rPr>
                <w:b/>
              </w:rPr>
              <w:t>120</w:t>
            </w:r>
          </w:p>
        </w:tc>
      </w:tr>
      <w:tr w:rsidR="00E90E9D" w:rsidRPr="00447F6C" w:rsidTr="00447F6C">
        <w:trPr>
          <w:trHeight w:val="205"/>
        </w:trPr>
        <w:tc>
          <w:tcPr>
            <w:tcW w:w="3347" w:type="dxa"/>
            <w:gridSpan w:val="2"/>
          </w:tcPr>
          <w:p w:rsidR="00E90E9D" w:rsidRPr="00447F6C" w:rsidRDefault="00E90E9D" w:rsidP="00E90E9D">
            <w:pPr>
              <w:jc w:val="both"/>
            </w:pPr>
            <w:ins w:id="604" w:author="Pavla Trefilová" w:date="2019-09-05T15:25:00Z">
              <w:r w:rsidRPr="00992018">
                <w:t>Management a ekonomika podniku</w:t>
              </w:r>
            </w:ins>
          </w:p>
        </w:tc>
        <w:tc>
          <w:tcPr>
            <w:tcW w:w="2245" w:type="dxa"/>
            <w:gridSpan w:val="2"/>
          </w:tcPr>
          <w:p w:rsidR="00E90E9D" w:rsidRPr="00447F6C" w:rsidRDefault="00E90E9D" w:rsidP="00E90E9D">
            <w:pPr>
              <w:jc w:val="both"/>
            </w:pPr>
            <w:ins w:id="605" w:author="Pavla Trefilová" w:date="2019-09-05T15:25:00Z">
              <w:r>
                <w:t>2019</w:t>
              </w:r>
            </w:ins>
          </w:p>
        </w:tc>
        <w:tc>
          <w:tcPr>
            <w:tcW w:w="2248" w:type="dxa"/>
            <w:gridSpan w:val="4"/>
            <w:tcBorders>
              <w:right w:val="single" w:sz="12" w:space="0" w:color="auto"/>
            </w:tcBorders>
          </w:tcPr>
          <w:p w:rsidR="00E90E9D" w:rsidRPr="00447F6C" w:rsidRDefault="00E90E9D" w:rsidP="00E90E9D">
            <w:pPr>
              <w:jc w:val="both"/>
            </w:pPr>
            <w:ins w:id="606" w:author="Pavla Trefilová" w:date="2019-09-05T15:25:00Z">
              <w:r>
                <w:t>UTB ve Zlíně</w:t>
              </w:r>
            </w:ins>
          </w:p>
        </w:tc>
        <w:tc>
          <w:tcPr>
            <w:tcW w:w="632" w:type="dxa"/>
            <w:vMerge/>
            <w:tcBorders>
              <w:left w:val="single" w:sz="12" w:space="0" w:color="auto"/>
            </w:tcBorders>
            <w:vAlign w:val="center"/>
          </w:tcPr>
          <w:p w:rsidR="00E90E9D" w:rsidRPr="00447F6C" w:rsidRDefault="00E90E9D" w:rsidP="00E90E9D">
            <w:pPr>
              <w:rPr>
                <w:b/>
              </w:rPr>
            </w:pPr>
          </w:p>
        </w:tc>
        <w:tc>
          <w:tcPr>
            <w:tcW w:w="693" w:type="dxa"/>
            <w:vMerge/>
            <w:vAlign w:val="center"/>
          </w:tcPr>
          <w:p w:rsidR="00E90E9D" w:rsidRPr="00447F6C" w:rsidRDefault="00E90E9D" w:rsidP="00E90E9D">
            <w:pPr>
              <w:rPr>
                <w:b/>
              </w:rPr>
            </w:pPr>
          </w:p>
        </w:tc>
        <w:tc>
          <w:tcPr>
            <w:tcW w:w="694" w:type="dxa"/>
            <w:vMerge/>
            <w:vAlign w:val="center"/>
          </w:tcPr>
          <w:p w:rsidR="00E90E9D" w:rsidRPr="00447F6C" w:rsidRDefault="00E90E9D" w:rsidP="00E90E9D">
            <w:pPr>
              <w:rPr>
                <w:b/>
              </w:rPr>
            </w:pPr>
          </w:p>
        </w:tc>
      </w:tr>
      <w:tr w:rsidR="00E90E9D" w:rsidRPr="00447F6C" w:rsidTr="00447F6C">
        <w:tc>
          <w:tcPr>
            <w:tcW w:w="9859" w:type="dxa"/>
            <w:gridSpan w:val="11"/>
            <w:shd w:val="clear" w:color="auto" w:fill="F7CAAC"/>
          </w:tcPr>
          <w:p w:rsidR="00E90E9D" w:rsidRPr="00447F6C" w:rsidRDefault="00E90E9D" w:rsidP="00E90E9D">
            <w:pPr>
              <w:jc w:val="both"/>
              <w:rPr>
                <w:b/>
              </w:rPr>
            </w:pPr>
            <w:r w:rsidRPr="00447F6C">
              <w:rPr>
                <w:b/>
              </w:rPr>
              <w:t xml:space="preserve">Přehled o nejvýznamnější publikační a další tvůrčí činnosti nebo další profesní činnosti u odborníků z praxe vztahující se k zabezpečovaným předmětům </w:t>
            </w:r>
          </w:p>
        </w:tc>
      </w:tr>
      <w:tr w:rsidR="00E90E9D" w:rsidRPr="00447F6C" w:rsidTr="00447F6C">
        <w:trPr>
          <w:trHeight w:val="141"/>
        </w:trPr>
        <w:tc>
          <w:tcPr>
            <w:tcW w:w="9859" w:type="dxa"/>
            <w:gridSpan w:val="11"/>
          </w:tcPr>
          <w:p w:rsidR="00E90E9D" w:rsidRDefault="00E90E9D" w:rsidP="00E90E9D">
            <w:pPr>
              <w:jc w:val="both"/>
            </w:pPr>
            <w:r>
              <w:t xml:space="preserve">POPESKO, B. </w:t>
            </w:r>
            <w:r w:rsidRPr="00172F5B">
              <w:t>Transformations in Budgeting Practices: Evidence from the Czech Republic</w:t>
            </w:r>
            <w:r>
              <w:t xml:space="preserve">. </w:t>
            </w:r>
            <w:r w:rsidRPr="004D5CD3">
              <w:rPr>
                <w:i/>
              </w:rPr>
              <w:t>International Advances in Economic Research</w:t>
            </w:r>
            <w:r>
              <w:t xml:space="preserve">. 2018, Volume 24, Issue 2, pp. 203-204. ISSN 1083-0898. </w:t>
            </w:r>
            <w:r w:rsidRPr="00172F5B">
              <w:t>https://doi.org/10.1007/s11294-018-9679-7</w:t>
            </w:r>
          </w:p>
          <w:p w:rsidR="00E90E9D" w:rsidRPr="00447F6C" w:rsidRDefault="00E90E9D" w:rsidP="00E90E9D">
            <w:pPr>
              <w:jc w:val="both"/>
            </w:pPr>
            <w:r w:rsidRPr="00447F6C">
              <w:t xml:space="preserve">POPESKO, B., NOVÁK, P., DVORSKÝ, J., PAPADAKI, Š. The Maturity of a Budgeting System and its Influence on Corporate Performance. </w:t>
            </w:r>
            <w:r w:rsidRPr="00447F6C">
              <w:rPr>
                <w:i/>
              </w:rPr>
              <w:t>Acta Polytechnica Hungarica</w:t>
            </w:r>
            <w:r w:rsidRPr="00447F6C">
              <w:t xml:space="preserve">, Volume 14, Issue 7, 2017. ISSN 1785-8860. </w:t>
            </w:r>
            <w:r w:rsidRPr="00447F6C">
              <w:rPr>
                <w:shd w:val="clear" w:color="auto" w:fill="FFFFFF"/>
              </w:rPr>
              <w:t>DOI: 10.12700/APH.14.7.2017.7.6</w:t>
            </w:r>
            <w:r w:rsidRPr="00447F6C">
              <w:t xml:space="preserve"> (35%).</w:t>
            </w:r>
          </w:p>
          <w:p w:rsidR="00E90E9D" w:rsidRPr="00447F6C" w:rsidRDefault="00E90E9D" w:rsidP="00E90E9D">
            <w:r w:rsidRPr="00447F6C">
              <w:t xml:space="preserve">POPESKO, B., NOVÁK, P., PAPADKI, S., HRABEC, D. Are the Traditional Budgets Still Prevalent: The Survey of the Czech Firms Budgeting Practices. </w:t>
            </w:r>
            <w:r w:rsidRPr="00447F6C">
              <w:rPr>
                <w:i/>
              </w:rPr>
              <w:t>Transformations in Business &amp; Economics</w:t>
            </w:r>
            <w:r w:rsidRPr="00447F6C">
              <w:t xml:space="preserve">, Vol. 14, No. 3C (36C), 2015. ISSN 1648-4460. </w:t>
            </w:r>
            <w:hyperlink r:id="rId38" w:history="1">
              <w:r w:rsidRPr="00447F6C">
                <w:rPr>
                  <w:color w:val="0000FF"/>
                  <w:u w:val="single"/>
                </w:rPr>
                <w:t>http://web.a.ebscohost.com/ehost/pdfviewer/pdfviewer?sid=cce91298-899a-466e-9436-ee31030d9923%40sessionmgr4004&amp;vid=0&amp;hid=4112</w:t>
              </w:r>
            </w:hyperlink>
            <w:r w:rsidRPr="00447F6C">
              <w:t xml:space="preserve"> (40%).</w:t>
            </w:r>
          </w:p>
          <w:p w:rsidR="00E90E9D" w:rsidRPr="00447F6C" w:rsidRDefault="00E90E9D" w:rsidP="00E90E9D">
            <w:pPr>
              <w:jc w:val="both"/>
            </w:pPr>
            <w:r w:rsidRPr="00447F6C">
              <w:t xml:space="preserve">POPESKO, B., PAPADAKI, Š., NOVÁK, P. Cost and Reimbursement Analysis of Selected Hospital Diagnoses via Activity-Based Costing. </w:t>
            </w:r>
            <w:r w:rsidRPr="00447F6C">
              <w:rPr>
                <w:i/>
              </w:rPr>
              <w:t>E+M Ekonomie a management.</w:t>
            </w:r>
            <w:r w:rsidRPr="00447F6C">
              <w:t xml:space="preserve"> Volume 18 Issue 3, 2015. ISSN 1212-3609. </w:t>
            </w:r>
            <w:hyperlink r:id="rId39" w:history="1">
              <w:r w:rsidRPr="00447F6C">
                <w:rPr>
                  <w:color w:val="0000FF"/>
                  <w:u w:val="single"/>
                </w:rPr>
                <w:t>https://doi.org/10.15240/tul/001/2015-3-005</w:t>
              </w:r>
            </w:hyperlink>
            <w:r w:rsidRPr="00447F6C">
              <w:t xml:space="preserve"> (40%).</w:t>
            </w:r>
          </w:p>
          <w:p w:rsidR="00E90E9D" w:rsidRPr="00447F6C" w:rsidRDefault="00E90E9D" w:rsidP="00E90E9D">
            <w:pPr>
              <w:jc w:val="both"/>
            </w:pPr>
            <w:r w:rsidRPr="00447F6C">
              <w:t>NOVÁK, P., POPESKO, B. Cost variability and cost behaviour in manufacturing enterprises</w:t>
            </w:r>
            <w:r w:rsidRPr="00447F6C">
              <w:rPr>
                <w:i/>
              </w:rPr>
              <w:t>.</w:t>
            </w:r>
            <w:r w:rsidRPr="00447F6C">
              <w:t xml:space="preserve"> </w:t>
            </w:r>
            <w:r w:rsidRPr="00447F6C">
              <w:rPr>
                <w:i/>
              </w:rPr>
              <w:t>Economics and Sociology</w:t>
            </w:r>
            <w:r w:rsidRPr="00447F6C">
              <w:t>. Volume 7 Issue 4, 2014. ISSN 2071-789X. DOI: 10.14254/2071- 789X.2014/7-4/6 (50%).</w:t>
            </w:r>
          </w:p>
          <w:p w:rsidR="00E90E9D" w:rsidRPr="00447F6C" w:rsidRDefault="00E90E9D" w:rsidP="00E90E9D">
            <w:pPr>
              <w:jc w:val="both"/>
            </w:pPr>
            <w:r w:rsidRPr="00447F6C">
              <w:rPr>
                <w:i/>
              </w:rPr>
              <w:t>Přehled projektové činnosti:</w:t>
            </w:r>
          </w:p>
          <w:p w:rsidR="00E90E9D" w:rsidRPr="00447F6C" w:rsidRDefault="00E90E9D" w:rsidP="00E90E9D">
            <w:pPr>
              <w:jc w:val="both"/>
            </w:pPr>
            <w:r w:rsidRPr="00447F6C">
              <w:t>Ministerstvo zdravotnictví ČR NT 12235 Aplikace moderních kalkulačních metod pro účely optimalizace nákladů ve zdravotnictví 2011-2013 (hlavní řešitel).</w:t>
            </w:r>
          </w:p>
          <w:p w:rsidR="00E90E9D" w:rsidRPr="00447F6C" w:rsidRDefault="00E90E9D" w:rsidP="00E90E9D">
            <w:pPr>
              <w:jc w:val="both"/>
            </w:pPr>
            <w:r w:rsidRPr="00447F6C">
              <w:t>GAČR 17-13518S Determinanty struktury systémů rozpočetnictví a měření výkonnosti a jejich vliv na chování a výkonnost organizace 2017-2019 (hlavní řešitel).</w:t>
            </w:r>
          </w:p>
          <w:p w:rsidR="00E90E9D" w:rsidRPr="00447F6C" w:rsidRDefault="00E90E9D" w:rsidP="00E90E9D">
            <w:pPr>
              <w:jc w:val="both"/>
            </w:pPr>
            <w:r w:rsidRPr="00447F6C">
              <w:lastRenderedPageBreak/>
              <w:t>GA ČR 402/07P296 Metodika tvorby procesních systémů řízení nákladů a jejich vliv na výkonnosti průmyslových firem 2007-2009 (hlavní řešitel).</w:t>
            </w:r>
          </w:p>
          <w:p w:rsidR="00E90E9D" w:rsidRPr="00447F6C" w:rsidRDefault="00E90E9D" w:rsidP="00E90E9D">
            <w:pPr>
              <w:jc w:val="both"/>
            </w:pPr>
            <w:r w:rsidRPr="00447F6C">
              <w:t xml:space="preserve">ERASMUS+ KA2 2016-1-CZ01-KA203-023873 Pilot project: Entrepeneurship education for University students 2016-2018 (člen řešitelského týmu). </w:t>
            </w:r>
          </w:p>
        </w:tc>
      </w:tr>
      <w:tr w:rsidR="00E90E9D" w:rsidRPr="00447F6C" w:rsidTr="00447F6C">
        <w:trPr>
          <w:trHeight w:val="218"/>
        </w:trPr>
        <w:tc>
          <w:tcPr>
            <w:tcW w:w="9859" w:type="dxa"/>
            <w:gridSpan w:val="11"/>
            <w:shd w:val="clear" w:color="auto" w:fill="F7CAAC"/>
          </w:tcPr>
          <w:p w:rsidR="00E90E9D" w:rsidRPr="00447F6C" w:rsidRDefault="00E90E9D" w:rsidP="00E90E9D">
            <w:pPr>
              <w:rPr>
                <w:b/>
              </w:rPr>
            </w:pPr>
            <w:r w:rsidRPr="00447F6C">
              <w:rPr>
                <w:b/>
              </w:rPr>
              <w:lastRenderedPageBreak/>
              <w:t>Působení v zahraničí</w:t>
            </w:r>
          </w:p>
        </w:tc>
      </w:tr>
      <w:tr w:rsidR="00E90E9D" w:rsidRPr="00447F6C" w:rsidTr="00447F6C">
        <w:trPr>
          <w:trHeight w:val="70"/>
        </w:trPr>
        <w:tc>
          <w:tcPr>
            <w:tcW w:w="9859" w:type="dxa"/>
            <w:gridSpan w:val="11"/>
          </w:tcPr>
          <w:p w:rsidR="00E90E9D" w:rsidRPr="00447F6C" w:rsidRDefault="00E90E9D" w:rsidP="00E90E9D">
            <w:pPr>
              <w:rPr>
                <w:b/>
              </w:rPr>
            </w:pPr>
          </w:p>
        </w:tc>
      </w:tr>
      <w:tr w:rsidR="00E90E9D" w:rsidRPr="00447F6C" w:rsidTr="00447F6C">
        <w:trPr>
          <w:cantSplit/>
          <w:trHeight w:val="70"/>
        </w:trPr>
        <w:tc>
          <w:tcPr>
            <w:tcW w:w="2518" w:type="dxa"/>
            <w:shd w:val="clear" w:color="auto" w:fill="F7CAAC"/>
          </w:tcPr>
          <w:p w:rsidR="00E90E9D" w:rsidRPr="00447F6C" w:rsidRDefault="00E90E9D" w:rsidP="00E90E9D">
            <w:pPr>
              <w:jc w:val="both"/>
              <w:rPr>
                <w:b/>
              </w:rPr>
            </w:pPr>
            <w:r w:rsidRPr="00447F6C">
              <w:rPr>
                <w:b/>
              </w:rPr>
              <w:t xml:space="preserve">Podpis </w:t>
            </w:r>
          </w:p>
        </w:tc>
        <w:tc>
          <w:tcPr>
            <w:tcW w:w="4536" w:type="dxa"/>
            <w:gridSpan w:val="5"/>
          </w:tcPr>
          <w:p w:rsidR="00E90E9D" w:rsidRPr="00447F6C" w:rsidRDefault="00E90E9D" w:rsidP="00E90E9D">
            <w:pPr>
              <w:jc w:val="both"/>
            </w:pPr>
          </w:p>
        </w:tc>
        <w:tc>
          <w:tcPr>
            <w:tcW w:w="786" w:type="dxa"/>
            <w:gridSpan w:val="2"/>
            <w:shd w:val="clear" w:color="auto" w:fill="F7CAAC"/>
          </w:tcPr>
          <w:p w:rsidR="00E90E9D" w:rsidRPr="00447F6C" w:rsidRDefault="00E90E9D" w:rsidP="00E90E9D">
            <w:pPr>
              <w:jc w:val="both"/>
            </w:pPr>
            <w:r w:rsidRPr="00447F6C">
              <w:rPr>
                <w:b/>
              </w:rPr>
              <w:t>datum</w:t>
            </w:r>
          </w:p>
        </w:tc>
        <w:tc>
          <w:tcPr>
            <w:tcW w:w="2019" w:type="dxa"/>
            <w:gridSpan w:val="3"/>
          </w:tcPr>
          <w:p w:rsidR="00E90E9D" w:rsidRPr="00447F6C" w:rsidRDefault="00E90E9D" w:rsidP="00E90E9D">
            <w:pPr>
              <w:jc w:val="both"/>
            </w:pPr>
          </w:p>
        </w:tc>
      </w:tr>
    </w:tbl>
    <w:p w:rsidR="00447F6C" w:rsidRDefault="00447F6C">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86"/>
        <w:gridCol w:w="273"/>
        <w:gridCol w:w="567"/>
        <w:gridCol w:w="485"/>
        <w:gridCol w:w="694"/>
      </w:tblGrid>
      <w:tr w:rsidR="00447F6C" w:rsidRPr="00447F6C" w:rsidTr="00447F6C">
        <w:tc>
          <w:tcPr>
            <w:tcW w:w="9859" w:type="dxa"/>
            <w:gridSpan w:val="11"/>
            <w:tcBorders>
              <w:bottom w:val="double" w:sz="4" w:space="0" w:color="auto"/>
            </w:tcBorders>
            <w:shd w:val="clear" w:color="auto" w:fill="BDD6EE"/>
          </w:tcPr>
          <w:p w:rsidR="00447F6C" w:rsidRPr="00447F6C" w:rsidRDefault="00447F6C" w:rsidP="00447F6C">
            <w:pPr>
              <w:jc w:val="both"/>
              <w:rPr>
                <w:b/>
                <w:sz w:val="28"/>
              </w:rPr>
            </w:pPr>
            <w:r w:rsidRPr="00447F6C">
              <w:rPr>
                <w:b/>
                <w:sz w:val="28"/>
              </w:rPr>
              <w:lastRenderedPageBreak/>
              <w:t>C-I – Personální zabezpečení</w:t>
            </w:r>
          </w:p>
        </w:tc>
      </w:tr>
      <w:tr w:rsidR="00447F6C" w:rsidRPr="00447F6C" w:rsidTr="00447F6C">
        <w:tc>
          <w:tcPr>
            <w:tcW w:w="2518" w:type="dxa"/>
            <w:tcBorders>
              <w:top w:val="double" w:sz="4" w:space="0" w:color="auto"/>
            </w:tcBorders>
            <w:shd w:val="clear" w:color="auto" w:fill="F7CAAC"/>
          </w:tcPr>
          <w:p w:rsidR="00447F6C" w:rsidRPr="00447F6C" w:rsidRDefault="00447F6C" w:rsidP="00447F6C">
            <w:pPr>
              <w:jc w:val="both"/>
              <w:rPr>
                <w:b/>
              </w:rPr>
            </w:pPr>
            <w:r w:rsidRPr="00447F6C">
              <w:rPr>
                <w:b/>
              </w:rPr>
              <w:t>Vysoká škola</w:t>
            </w:r>
          </w:p>
        </w:tc>
        <w:tc>
          <w:tcPr>
            <w:tcW w:w="7341" w:type="dxa"/>
            <w:gridSpan w:val="10"/>
          </w:tcPr>
          <w:p w:rsidR="00447F6C" w:rsidRPr="00447F6C" w:rsidRDefault="00447F6C" w:rsidP="00447F6C">
            <w:pPr>
              <w:jc w:val="both"/>
            </w:pPr>
            <w:r w:rsidRPr="00447F6C">
              <w:t>Univerzita Tomáše Bati ve Zlíně</w:t>
            </w:r>
          </w:p>
        </w:tc>
      </w:tr>
      <w:tr w:rsidR="00447F6C" w:rsidRPr="00447F6C" w:rsidTr="00447F6C">
        <w:tc>
          <w:tcPr>
            <w:tcW w:w="2518" w:type="dxa"/>
            <w:shd w:val="clear" w:color="auto" w:fill="F7CAAC"/>
          </w:tcPr>
          <w:p w:rsidR="00447F6C" w:rsidRPr="00447F6C" w:rsidRDefault="00447F6C" w:rsidP="00447F6C">
            <w:pPr>
              <w:jc w:val="both"/>
              <w:rPr>
                <w:b/>
              </w:rPr>
            </w:pPr>
            <w:r w:rsidRPr="00447F6C">
              <w:rPr>
                <w:b/>
              </w:rPr>
              <w:t>Součást vysoké školy</w:t>
            </w:r>
          </w:p>
        </w:tc>
        <w:tc>
          <w:tcPr>
            <w:tcW w:w="7341" w:type="dxa"/>
            <w:gridSpan w:val="10"/>
          </w:tcPr>
          <w:p w:rsidR="00447F6C" w:rsidRPr="00447F6C" w:rsidRDefault="00447F6C" w:rsidP="00447F6C">
            <w:pPr>
              <w:jc w:val="both"/>
            </w:pPr>
            <w:r w:rsidRPr="00447F6C">
              <w:t>Fakulta managementu a ekonomiky</w:t>
            </w:r>
          </w:p>
        </w:tc>
      </w:tr>
      <w:tr w:rsidR="00447F6C" w:rsidRPr="00447F6C" w:rsidTr="00447F6C">
        <w:tc>
          <w:tcPr>
            <w:tcW w:w="2518" w:type="dxa"/>
            <w:shd w:val="clear" w:color="auto" w:fill="F7CAAC"/>
          </w:tcPr>
          <w:p w:rsidR="00447F6C" w:rsidRPr="00447F6C" w:rsidRDefault="00447F6C" w:rsidP="00447F6C">
            <w:pPr>
              <w:jc w:val="both"/>
              <w:rPr>
                <w:b/>
              </w:rPr>
            </w:pPr>
            <w:r w:rsidRPr="00447F6C">
              <w:rPr>
                <w:b/>
              </w:rPr>
              <w:t>Název studijního programu</w:t>
            </w:r>
          </w:p>
        </w:tc>
        <w:tc>
          <w:tcPr>
            <w:tcW w:w="7341" w:type="dxa"/>
            <w:gridSpan w:val="10"/>
          </w:tcPr>
          <w:p w:rsidR="00447F6C" w:rsidRPr="00447F6C" w:rsidRDefault="00914242" w:rsidP="00447F6C">
            <w:pPr>
              <w:jc w:val="both"/>
            </w:pPr>
            <w:r>
              <w:t>Management and Marketing</w:t>
            </w:r>
          </w:p>
        </w:tc>
      </w:tr>
      <w:tr w:rsidR="00447F6C" w:rsidRPr="00447F6C" w:rsidTr="00447F6C">
        <w:tc>
          <w:tcPr>
            <w:tcW w:w="2518" w:type="dxa"/>
            <w:shd w:val="clear" w:color="auto" w:fill="F7CAAC"/>
          </w:tcPr>
          <w:p w:rsidR="00447F6C" w:rsidRPr="00447F6C" w:rsidRDefault="00447F6C" w:rsidP="00447F6C">
            <w:pPr>
              <w:jc w:val="both"/>
              <w:rPr>
                <w:b/>
              </w:rPr>
            </w:pPr>
            <w:r w:rsidRPr="00447F6C">
              <w:rPr>
                <w:b/>
              </w:rPr>
              <w:t>Jméno a příjmení</w:t>
            </w:r>
          </w:p>
        </w:tc>
        <w:tc>
          <w:tcPr>
            <w:tcW w:w="4536" w:type="dxa"/>
            <w:gridSpan w:val="5"/>
          </w:tcPr>
          <w:p w:rsidR="00447F6C" w:rsidRPr="00447F6C" w:rsidRDefault="00447F6C" w:rsidP="00447F6C">
            <w:pPr>
              <w:jc w:val="both"/>
            </w:pPr>
            <w:r w:rsidRPr="00447F6C">
              <w:t>Rastislav RAJNOHA</w:t>
            </w:r>
          </w:p>
        </w:tc>
        <w:tc>
          <w:tcPr>
            <w:tcW w:w="1059" w:type="dxa"/>
            <w:gridSpan w:val="2"/>
            <w:shd w:val="clear" w:color="auto" w:fill="F7CAAC"/>
          </w:tcPr>
          <w:p w:rsidR="00447F6C" w:rsidRPr="00447F6C" w:rsidRDefault="00447F6C" w:rsidP="00447F6C">
            <w:pPr>
              <w:jc w:val="both"/>
              <w:rPr>
                <w:b/>
              </w:rPr>
            </w:pPr>
            <w:r w:rsidRPr="00447F6C">
              <w:rPr>
                <w:b/>
              </w:rPr>
              <w:t>Tituly</w:t>
            </w:r>
          </w:p>
        </w:tc>
        <w:tc>
          <w:tcPr>
            <w:tcW w:w="1746" w:type="dxa"/>
            <w:gridSpan w:val="3"/>
          </w:tcPr>
          <w:p w:rsidR="00447F6C" w:rsidRPr="00447F6C" w:rsidRDefault="00447F6C" w:rsidP="00447F6C">
            <w:pPr>
              <w:jc w:val="both"/>
            </w:pPr>
            <w:del w:id="607" w:author="Pavla Trefilová" w:date="2019-09-05T15:41:00Z">
              <w:r w:rsidRPr="00447F6C" w:rsidDel="00334A95">
                <w:delText>doc</w:delText>
              </w:r>
            </w:del>
            <w:ins w:id="608" w:author="Pavla Trefilová" w:date="2019-09-05T15:41:00Z">
              <w:r w:rsidR="00334A95">
                <w:t>prof</w:t>
              </w:r>
            </w:ins>
            <w:r w:rsidRPr="00447F6C">
              <w:t>. Ing., PhD.</w:t>
            </w:r>
          </w:p>
        </w:tc>
      </w:tr>
      <w:tr w:rsidR="00447F6C" w:rsidRPr="00447F6C" w:rsidTr="00447F6C">
        <w:tc>
          <w:tcPr>
            <w:tcW w:w="2518" w:type="dxa"/>
            <w:shd w:val="clear" w:color="auto" w:fill="F7CAAC"/>
          </w:tcPr>
          <w:p w:rsidR="00447F6C" w:rsidRPr="00447F6C" w:rsidRDefault="00447F6C" w:rsidP="00447F6C">
            <w:pPr>
              <w:jc w:val="both"/>
              <w:rPr>
                <w:b/>
              </w:rPr>
            </w:pPr>
            <w:r w:rsidRPr="00447F6C">
              <w:rPr>
                <w:b/>
              </w:rPr>
              <w:t>Rok narození</w:t>
            </w:r>
          </w:p>
        </w:tc>
        <w:tc>
          <w:tcPr>
            <w:tcW w:w="829" w:type="dxa"/>
          </w:tcPr>
          <w:p w:rsidR="00447F6C" w:rsidRPr="00447F6C" w:rsidRDefault="00447F6C" w:rsidP="00447F6C">
            <w:pPr>
              <w:jc w:val="both"/>
            </w:pPr>
            <w:r w:rsidRPr="00447F6C">
              <w:t>1971</w:t>
            </w:r>
          </w:p>
        </w:tc>
        <w:tc>
          <w:tcPr>
            <w:tcW w:w="1721" w:type="dxa"/>
            <w:shd w:val="clear" w:color="auto" w:fill="F7CAAC"/>
          </w:tcPr>
          <w:p w:rsidR="00447F6C" w:rsidRPr="00447F6C" w:rsidRDefault="00447F6C" w:rsidP="00447F6C">
            <w:pPr>
              <w:jc w:val="both"/>
              <w:rPr>
                <w:b/>
              </w:rPr>
            </w:pPr>
            <w:r w:rsidRPr="00447F6C">
              <w:rPr>
                <w:b/>
              </w:rPr>
              <w:t>typ vztahu k VŠ</w:t>
            </w:r>
          </w:p>
        </w:tc>
        <w:tc>
          <w:tcPr>
            <w:tcW w:w="992" w:type="dxa"/>
            <w:gridSpan w:val="2"/>
          </w:tcPr>
          <w:p w:rsidR="00447F6C" w:rsidRPr="00447F6C" w:rsidRDefault="00447F6C" w:rsidP="00447F6C">
            <w:pPr>
              <w:jc w:val="both"/>
            </w:pPr>
            <w:r w:rsidRPr="00447F6C">
              <w:t>pp</w:t>
            </w:r>
          </w:p>
        </w:tc>
        <w:tc>
          <w:tcPr>
            <w:tcW w:w="994" w:type="dxa"/>
            <w:shd w:val="clear" w:color="auto" w:fill="F7CAAC"/>
          </w:tcPr>
          <w:p w:rsidR="00447F6C" w:rsidRPr="00447F6C" w:rsidRDefault="00447F6C" w:rsidP="00447F6C">
            <w:pPr>
              <w:jc w:val="both"/>
              <w:rPr>
                <w:b/>
              </w:rPr>
            </w:pPr>
            <w:r w:rsidRPr="00447F6C">
              <w:rPr>
                <w:b/>
              </w:rPr>
              <w:t>rozsah</w:t>
            </w:r>
          </w:p>
        </w:tc>
        <w:tc>
          <w:tcPr>
            <w:tcW w:w="1059" w:type="dxa"/>
            <w:gridSpan w:val="2"/>
          </w:tcPr>
          <w:p w:rsidR="00447F6C" w:rsidRPr="00447F6C" w:rsidRDefault="00447F6C" w:rsidP="00447F6C">
            <w:r>
              <w:t>20</w:t>
            </w:r>
          </w:p>
        </w:tc>
        <w:tc>
          <w:tcPr>
            <w:tcW w:w="567" w:type="dxa"/>
            <w:shd w:val="clear" w:color="auto" w:fill="F7CAAC"/>
          </w:tcPr>
          <w:p w:rsidR="00447F6C" w:rsidRPr="00447F6C" w:rsidRDefault="00447F6C" w:rsidP="00447F6C">
            <w:pPr>
              <w:jc w:val="both"/>
              <w:rPr>
                <w:b/>
              </w:rPr>
            </w:pPr>
            <w:r w:rsidRPr="00447F6C">
              <w:rPr>
                <w:b/>
              </w:rPr>
              <w:t>do kdy</w:t>
            </w:r>
          </w:p>
        </w:tc>
        <w:tc>
          <w:tcPr>
            <w:tcW w:w="1179" w:type="dxa"/>
            <w:gridSpan w:val="2"/>
          </w:tcPr>
          <w:p w:rsidR="00447F6C" w:rsidRPr="00447F6C" w:rsidRDefault="00447F6C" w:rsidP="00447F6C">
            <w:pPr>
              <w:jc w:val="both"/>
            </w:pPr>
            <w:r w:rsidRPr="00447F6C">
              <w:t>N</w:t>
            </w:r>
          </w:p>
        </w:tc>
      </w:tr>
      <w:tr w:rsidR="00447F6C" w:rsidRPr="00447F6C" w:rsidTr="00447F6C">
        <w:tc>
          <w:tcPr>
            <w:tcW w:w="5068" w:type="dxa"/>
            <w:gridSpan w:val="3"/>
            <w:shd w:val="clear" w:color="auto" w:fill="F7CAAC"/>
          </w:tcPr>
          <w:p w:rsidR="00447F6C" w:rsidRPr="00447F6C" w:rsidRDefault="00447F6C" w:rsidP="00447F6C">
            <w:pPr>
              <w:jc w:val="both"/>
              <w:rPr>
                <w:b/>
              </w:rPr>
            </w:pPr>
            <w:r w:rsidRPr="00447F6C">
              <w:rPr>
                <w:b/>
              </w:rPr>
              <w:t>Typ vztahu na součásti VŠ, která uskutečňuje st. program</w:t>
            </w:r>
          </w:p>
        </w:tc>
        <w:tc>
          <w:tcPr>
            <w:tcW w:w="992" w:type="dxa"/>
            <w:gridSpan w:val="2"/>
          </w:tcPr>
          <w:p w:rsidR="00447F6C" w:rsidRPr="00447F6C" w:rsidRDefault="00447F6C" w:rsidP="00447F6C">
            <w:pPr>
              <w:jc w:val="both"/>
            </w:pPr>
            <w:r w:rsidRPr="00447F6C">
              <w:t>pp</w:t>
            </w:r>
          </w:p>
        </w:tc>
        <w:tc>
          <w:tcPr>
            <w:tcW w:w="994" w:type="dxa"/>
            <w:shd w:val="clear" w:color="auto" w:fill="F7CAAC"/>
          </w:tcPr>
          <w:p w:rsidR="00447F6C" w:rsidRPr="00447F6C" w:rsidRDefault="00447F6C" w:rsidP="00447F6C">
            <w:pPr>
              <w:jc w:val="both"/>
              <w:rPr>
                <w:b/>
              </w:rPr>
            </w:pPr>
            <w:r w:rsidRPr="00447F6C">
              <w:rPr>
                <w:b/>
              </w:rPr>
              <w:t>rozsah</w:t>
            </w:r>
          </w:p>
        </w:tc>
        <w:tc>
          <w:tcPr>
            <w:tcW w:w="1059" w:type="dxa"/>
            <w:gridSpan w:val="2"/>
          </w:tcPr>
          <w:p w:rsidR="00447F6C" w:rsidRPr="00447F6C" w:rsidRDefault="00447F6C" w:rsidP="00447F6C">
            <w:r w:rsidRPr="00447F6C">
              <w:t>2</w:t>
            </w:r>
            <w:r>
              <w:t>0</w:t>
            </w:r>
          </w:p>
        </w:tc>
        <w:tc>
          <w:tcPr>
            <w:tcW w:w="567" w:type="dxa"/>
            <w:shd w:val="clear" w:color="auto" w:fill="F7CAAC"/>
          </w:tcPr>
          <w:p w:rsidR="00447F6C" w:rsidRPr="00447F6C" w:rsidRDefault="00447F6C" w:rsidP="00447F6C">
            <w:pPr>
              <w:jc w:val="both"/>
              <w:rPr>
                <w:b/>
              </w:rPr>
            </w:pPr>
            <w:r w:rsidRPr="00447F6C">
              <w:rPr>
                <w:b/>
              </w:rPr>
              <w:t>do kdy</w:t>
            </w:r>
          </w:p>
        </w:tc>
        <w:tc>
          <w:tcPr>
            <w:tcW w:w="1179" w:type="dxa"/>
            <w:gridSpan w:val="2"/>
          </w:tcPr>
          <w:p w:rsidR="00447F6C" w:rsidRPr="00447F6C" w:rsidRDefault="00447F6C" w:rsidP="00447F6C">
            <w:pPr>
              <w:jc w:val="both"/>
            </w:pPr>
            <w:r w:rsidRPr="00447F6C">
              <w:t>N</w:t>
            </w:r>
          </w:p>
        </w:tc>
      </w:tr>
      <w:tr w:rsidR="00447F6C" w:rsidRPr="00447F6C" w:rsidTr="00447F6C">
        <w:tc>
          <w:tcPr>
            <w:tcW w:w="6060" w:type="dxa"/>
            <w:gridSpan w:val="5"/>
            <w:shd w:val="clear" w:color="auto" w:fill="F7CAAC"/>
          </w:tcPr>
          <w:p w:rsidR="00447F6C" w:rsidRPr="00447F6C" w:rsidRDefault="00447F6C" w:rsidP="00447F6C">
            <w:pPr>
              <w:jc w:val="both"/>
            </w:pPr>
            <w:r w:rsidRPr="00447F6C">
              <w:rPr>
                <w:b/>
              </w:rPr>
              <w:t>Další současná působení jako akademický pracovník na jiných VŠ</w:t>
            </w:r>
          </w:p>
        </w:tc>
        <w:tc>
          <w:tcPr>
            <w:tcW w:w="2053" w:type="dxa"/>
            <w:gridSpan w:val="3"/>
            <w:shd w:val="clear" w:color="auto" w:fill="F7CAAC"/>
          </w:tcPr>
          <w:p w:rsidR="00447F6C" w:rsidRPr="00447F6C" w:rsidRDefault="00447F6C" w:rsidP="00447F6C">
            <w:pPr>
              <w:jc w:val="both"/>
              <w:rPr>
                <w:b/>
              </w:rPr>
            </w:pPr>
            <w:r w:rsidRPr="00447F6C">
              <w:rPr>
                <w:b/>
              </w:rPr>
              <w:t>typ prac. vztahu</w:t>
            </w:r>
          </w:p>
        </w:tc>
        <w:tc>
          <w:tcPr>
            <w:tcW w:w="1746" w:type="dxa"/>
            <w:gridSpan w:val="3"/>
            <w:shd w:val="clear" w:color="auto" w:fill="F7CAAC"/>
          </w:tcPr>
          <w:p w:rsidR="00447F6C" w:rsidRPr="00447F6C" w:rsidRDefault="00447F6C" w:rsidP="00447F6C">
            <w:pPr>
              <w:jc w:val="both"/>
              <w:rPr>
                <w:b/>
              </w:rPr>
            </w:pPr>
            <w:r w:rsidRPr="00447F6C">
              <w:rPr>
                <w:b/>
              </w:rPr>
              <w:t>rozsah</w:t>
            </w:r>
          </w:p>
        </w:tc>
      </w:tr>
      <w:tr w:rsidR="00447F6C" w:rsidRPr="00447F6C" w:rsidTr="00447F6C">
        <w:tc>
          <w:tcPr>
            <w:tcW w:w="6060" w:type="dxa"/>
            <w:gridSpan w:val="5"/>
          </w:tcPr>
          <w:p w:rsidR="00447F6C" w:rsidRPr="00447F6C" w:rsidRDefault="00447F6C" w:rsidP="00447F6C">
            <w:pPr>
              <w:jc w:val="both"/>
            </w:pPr>
            <w:r w:rsidRPr="00447F6C">
              <w:rPr>
                <w:color w:val="262626"/>
              </w:rPr>
              <w:t>Panevropská vysoká škola Bratislava, Fakulta ekonómie a podnikania</w:t>
            </w:r>
          </w:p>
        </w:tc>
        <w:tc>
          <w:tcPr>
            <w:tcW w:w="2053" w:type="dxa"/>
            <w:gridSpan w:val="3"/>
          </w:tcPr>
          <w:p w:rsidR="00447F6C" w:rsidRPr="00447F6C" w:rsidRDefault="00447F6C" w:rsidP="00447F6C">
            <w:pPr>
              <w:jc w:val="both"/>
            </w:pPr>
            <w:r w:rsidRPr="00447F6C">
              <w:t>pp</w:t>
            </w:r>
          </w:p>
        </w:tc>
        <w:tc>
          <w:tcPr>
            <w:tcW w:w="1746" w:type="dxa"/>
            <w:gridSpan w:val="3"/>
          </w:tcPr>
          <w:p w:rsidR="00447F6C" w:rsidRPr="00447F6C" w:rsidRDefault="00447F6C" w:rsidP="00447F6C">
            <w:pPr>
              <w:jc w:val="both"/>
            </w:pPr>
            <w:r w:rsidRPr="00447F6C">
              <w:t>40</w:t>
            </w:r>
          </w:p>
        </w:tc>
      </w:tr>
      <w:tr w:rsidR="00447F6C" w:rsidRPr="00447F6C" w:rsidTr="00447F6C">
        <w:tc>
          <w:tcPr>
            <w:tcW w:w="6060" w:type="dxa"/>
            <w:gridSpan w:val="5"/>
          </w:tcPr>
          <w:p w:rsidR="00447F6C" w:rsidRPr="00447F6C" w:rsidRDefault="00447F6C" w:rsidP="00447F6C">
            <w:pPr>
              <w:jc w:val="both"/>
            </w:pPr>
          </w:p>
        </w:tc>
        <w:tc>
          <w:tcPr>
            <w:tcW w:w="2053" w:type="dxa"/>
            <w:gridSpan w:val="3"/>
          </w:tcPr>
          <w:p w:rsidR="00447F6C" w:rsidRPr="00447F6C" w:rsidRDefault="00447F6C" w:rsidP="00447F6C">
            <w:pPr>
              <w:jc w:val="both"/>
            </w:pPr>
          </w:p>
        </w:tc>
        <w:tc>
          <w:tcPr>
            <w:tcW w:w="1746" w:type="dxa"/>
            <w:gridSpan w:val="3"/>
          </w:tcPr>
          <w:p w:rsidR="00447F6C" w:rsidRPr="00447F6C" w:rsidRDefault="00447F6C" w:rsidP="00447F6C">
            <w:pPr>
              <w:jc w:val="both"/>
            </w:pPr>
          </w:p>
        </w:tc>
      </w:tr>
      <w:tr w:rsidR="00447F6C" w:rsidRPr="00447F6C" w:rsidTr="00447F6C">
        <w:tc>
          <w:tcPr>
            <w:tcW w:w="9859" w:type="dxa"/>
            <w:gridSpan w:val="11"/>
            <w:shd w:val="clear" w:color="auto" w:fill="F7CAAC"/>
          </w:tcPr>
          <w:p w:rsidR="00447F6C" w:rsidRPr="00447F6C" w:rsidRDefault="00447F6C" w:rsidP="00447F6C">
            <w:pPr>
              <w:jc w:val="both"/>
            </w:pPr>
            <w:r w:rsidRPr="00447F6C">
              <w:rPr>
                <w:b/>
              </w:rPr>
              <w:t>Předměty příslušného studijního programu a způsob zapojení do jejich výuky, příp. další zapojení do uskutečňování studijního programu</w:t>
            </w:r>
          </w:p>
        </w:tc>
      </w:tr>
      <w:tr w:rsidR="00447F6C" w:rsidRPr="00447F6C" w:rsidTr="00447F6C">
        <w:trPr>
          <w:trHeight w:val="210"/>
        </w:trPr>
        <w:tc>
          <w:tcPr>
            <w:tcW w:w="9859" w:type="dxa"/>
            <w:gridSpan w:val="11"/>
            <w:tcBorders>
              <w:top w:val="nil"/>
            </w:tcBorders>
          </w:tcPr>
          <w:p w:rsidR="00447F6C" w:rsidRPr="00447F6C" w:rsidRDefault="00875924" w:rsidP="00447F6C">
            <w:pPr>
              <w:jc w:val="both"/>
            </w:pPr>
            <w:r w:rsidRPr="008425E4">
              <w:rPr>
                <w:lang w:val="en-GB"/>
              </w:rPr>
              <w:t>Managerial Information Systems</w:t>
            </w:r>
            <w:r>
              <w:rPr>
                <w:lang w:val="en-GB"/>
              </w:rPr>
              <w:t xml:space="preserve"> </w:t>
            </w:r>
            <w:r>
              <w:t xml:space="preserve">- </w:t>
            </w:r>
            <w:r w:rsidRPr="00447F6C">
              <w:t>garant, přednášející (</w:t>
            </w:r>
            <w:r>
              <w:t>10</w:t>
            </w:r>
            <w:r w:rsidRPr="00447F6C">
              <w:t>0 %)</w:t>
            </w:r>
          </w:p>
        </w:tc>
      </w:tr>
      <w:tr w:rsidR="00447F6C" w:rsidRPr="00447F6C" w:rsidTr="00447F6C">
        <w:tc>
          <w:tcPr>
            <w:tcW w:w="9859" w:type="dxa"/>
            <w:gridSpan w:val="11"/>
            <w:shd w:val="clear" w:color="auto" w:fill="F7CAAC"/>
          </w:tcPr>
          <w:p w:rsidR="00447F6C" w:rsidRPr="00447F6C" w:rsidRDefault="00447F6C" w:rsidP="00447F6C">
            <w:pPr>
              <w:jc w:val="both"/>
            </w:pPr>
            <w:r w:rsidRPr="00447F6C">
              <w:rPr>
                <w:b/>
              </w:rPr>
              <w:t xml:space="preserve">Údaje o vzdělání na VŠ </w:t>
            </w:r>
          </w:p>
        </w:tc>
      </w:tr>
      <w:tr w:rsidR="00447F6C" w:rsidRPr="00447F6C" w:rsidTr="00447F6C">
        <w:trPr>
          <w:trHeight w:val="784"/>
        </w:trPr>
        <w:tc>
          <w:tcPr>
            <w:tcW w:w="9859" w:type="dxa"/>
            <w:gridSpan w:val="11"/>
          </w:tcPr>
          <w:p w:rsidR="00447F6C" w:rsidRPr="00447F6C" w:rsidRDefault="00447F6C" w:rsidP="00447F6C">
            <w:pPr>
              <w:jc w:val="both"/>
              <w:rPr>
                <w:b/>
                <w:bCs/>
                <w:color w:val="000000"/>
                <w:szCs w:val="24"/>
              </w:rPr>
            </w:pPr>
            <w:r w:rsidRPr="00447F6C">
              <w:rPr>
                <w:b/>
                <w:bCs/>
                <w:color w:val="000000"/>
                <w:szCs w:val="24"/>
              </w:rPr>
              <w:t xml:space="preserve">1989 - 1994: </w:t>
            </w:r>
            <w:r w:rsidRPr="00447F6C">
              <w:t xml:space="preserve">Vysoká škola lesnická a  dřevařská ve Zvolenu, Dřevařská fakulta, studijní obor Ekonomika a řízení </w:t>
            </w:r>
            <w:r w:rsidRPr="00447F6C">
              <w:br/>
              <w:t xml:space="preserve">                        dřevozpracujícího průmyslu </w:t>
            </w:r>
            <w:r w:rsidRPr="00447F6C">
              <w:rPr>
                <w:color w:val="000000"/>
                <w:szCs w:val="24"/>
              </w:rPr>
              <w:t>(</w:t>
            </w:r>
            <w:r w:rsidRPr="00447F6C">
              <w:rPr>
                <w:b/>
                <w:color w:val="000000"/>
                <w:szCs w:val="24"/>
              </w:rPr>
              <w:t>Ing.</w:t>
            </w:r>
            <w:r w:rsidRPr="00447F6C">
              <w:rPr>
                <w:color w:val="000000"/>
                <w:szCs w:val="24"/>
              </w:rPr>
              <w:t>)</w:t>
            </w:r>
            <w:r w:rsidRPr="00447F6C">
              <w:rPr>
                <w:b/>
                <w:bCs/>
                <w:color w:val="000000"/>
                <w:szCs w:val="24"/>
              </w:rPr>
              <w:t xml:space="preserve"> </w:t>
            </w:r>
          </w:p>
          <w:p w:rsidR="00447F6C" w:rsidRPr="00447F6C" w:rsidRDefault="00447F6C" w:rsidP="00447F6C">
            <w:pPr>
              <w:jc w:val="both"/>
              <w:rPr>
                <w:b/>
              </w:rPr>
            </w:pPr>
            <w:r w:rsidRPr="00447F6C">
              <w:rPr>
                <w:b/>
                <w:bCs/>
                <w:color w:val="000000"/>
                <w:szCs w:val="24"/>
              </w:rPr>
              <w:t xml:space="preserve">1994 - 2004: </w:t>
            </w:r>
            <w:r w:rsidRPr="00447F6C">
              <w:t xml:space="preserve"> Technická univerzita ve Zvolenu, Dřevařská fakulta, studijní obor </w:t>
            </w:r>
            <w:r w:rsidRPr="00447F6C">
              <w:rPr>
                <w:color w:val="000000" w:themeColor="text1"/>
              </w:rPr>
              <w:t xml:space="preserve">Odvětvové a průřezové ekonomiky, </w:t>
            </w:r>
            <w:r w:rsidRPr="00447F6C">
              <w:rPr>
                <w:color w:val="000000" w:themeColor="text1"/>
              </w:rPr>
              <w:br/>
              <w:t xml:space="preserve">                         specializace Ekonomika obchodu a průmyslu </w:t>
            </w:r>
            <w:r w:rsidRPr="00447F6C">
              <w:rPr>
                <w:color w:val="000000"/>
                <w:szCs w:val="24"/>
              </w:rPr>
              <w:t>(</w:t>
            </w:r>
            <w:r w:rsidRPr="00447F6C">
              <w:rPr>
                <w:b/>
                <w:color w:val="000000"/>
                <w:szCs w:val="24"/>
              </w:rPr>
              <w:t>Ph.D.</w:t>
            </w:r>
            <w:r w:rsidRPr="00447F6C">
              <w:rPr>
                <w:color w:val="000000"/>
                <w:szCs w:val="24"/>
              </w:rPr>
              <w:t>)</w:t>
            </w:r>
          </w:p>
        </w:tc>
      </w:tr>
      <w:tr w:rsidR="00447F6C" w:rsidRPr="00447F6C" w:rsidTr="00447F6C">
        <w:tc>
          <w:tcPr>
            <w:tcW w:w="9859" w:type="dxa"/>
            <w:gridSpan w:val="11"/>
            <w:shd w:val="clear" w:color="auto" w:fill="F7CAAC"/>
          </w:tcPr>
          <w:p w:rsidR="00447F6C" w:rsidRPr="00447F6C" w:rsidRDefault="00447F6C" w:rsidP="00447F6C">
            <w:pPr>
              <w:jc w:val="both"/>
              <w:rPr>
                <w:b/>
              </w:rPr>
            </w:pPr>
            <w:r w:rsidRPr="00447F6C">
              <w:rPr>
                <w:b/>
              </w:rPr>
              <w:t>Údaje o odborném působení od absolvování VŠ</w:t>
            </w:r>
          </w:p>
        </w:tc>
      </w:tr>
      <w:tr w:rsidR="00447F6C" w:rsidRPr="00447F6C" w:rsidTr="00447F6C">
        <w:trPr>
          <w:trHeight w:val="887"/>
        </w:trPr>
        <w:tc>
          <w:tcPr>
            <w:tcW w:w="9859" w:type="dxa"/>
            <w:gridSpan w:val="11"/>
          </w:tcPr>
          <w:p w:rsidR="00447F6C" w:rsidRPr="00447F6C" w:rsidRDefault="00447F6C" w:rsidP="00447F6C">
            <w:pPr>
              <w:jc w:val="both"/>
              <w:rPr>
                <w:b/>
              </w:rPr>
            </w:pPr>
            <w:r w:rsidRPr="00447F6C">
              <w:rPr>
                <w:b/>
              </w:rPr>
              <w:t xml:space="preserve">2011 - </w:t>
            </w:r>
            <w:r w:rsidRPr="00447F6C">
              <w:rPr>
                <w:b/>
                <w:color w:val="000000"/>
                <w:szCs w:val="24"/>
              </w:rPr>
              <w:t xml:space="preserve">dosud: </w:t>
            </w:r>
            <w:r w:rsidRPr="00447F6C">
              <w:t>VŠ pedagog - docent</w:t>
            </w:r>
            <w:r w:rsidRPr="00447F6C">
              <w:rPr>
                <w:color w:val="000000" w:themeColor="text1"/>
              </w:rPr>
              <w:t xml:space="preserve">, </w:t>
            </w:r>
            <w:r w:rsidRPr="00447F6C">
              <w:rPr>
                <w:color w:val="262626"/>
              </w:rPr>
              <w:t>Univerzita Tomáše Bati ve Zlíně, Fakulta managementu a ekonomiky</w:t>
            </w:r>
          </w:p>
          <w:p w:rsidR="00447F6C" w:rsidRPr="00447F6C" w:rsidRDefault="00447F6C" w:rsidP="00447F6C">
            <w:pPr>
              <w:jc w:val="both"/>
            </w:pPr>
            <w:r w:rsidRPr="00447F6C">
              <w:rPr>
                <w:b/>
              </w:rPr>
              <w:t>2010 - 2011:</w:t>
            </w:r>
            <w:r w:rsidRPr="00447F6C">
              <w:t xml:space="preserve">   VŠ pedagog - docent</w:t>
            </w:r>
            <w:r w:rsidRPr="00447F6C">
              <w:rPr>
                <w:color w:val="000000" w:themeColor="text1"/>
              </w:rPr>
              <w:t xml:space="preserve">, </w:t>
            </w:r>
            <w:r w:rsidRPr="00447F6C">
              <w:rPr>
                <w:color w:val="262626"/>
              </w:rPr>
              <w:t>Univerzita Tomáše Bati ve Zlíně, Fakulta logistiky a krizového řízení</w:t>
            </w:r>
          </w:p>
          <w:p w:rsidR="00447F6C" w:rsidRPr="00447F6C" w:rsidRDefault="00447F6C" w:rsidP="00447F6C">
            <w:pPr>
              <w:jc w:val="both"/>
              <w:rPr>
                <w:b/>
              </w:rPr>
            </w:pPr>
            <w:r w:rsidRPr="00447F6C">
              <w:rPr>
                <w:b/>
              </w:rPr>
              <w:t>2009 - 2016:</w:t>
            </w:r>
            <w:r w:rsidRPr="00447F6C">
              <w:rPr>
                <w:rFonts w:asciiTheme="minorHAnsi" w:hAnsiTheme="minorHAnsi" w:cstheme="minorHAnsi"/>
              </w:rPr>
              <w:t xml:space="preserve">   </w:t>
            </w:r>
            <w:r w:rsidRPr="00447F6C">
              <w:t xml:space="preserve">VŠ pedagog - docent, </w:t>
            </w:r>
            <w:r w:rsidRPr="00447F6C">
              <w:rPr>
                <w:color w:val="262626"/>
              </w:rPr>
              <w:t>Technická univerzita ve Zvolenu, Katedra podnikového hospodářství</w:t>
            </w:r>
          </w:p>
          <w:p w:rsidR="00447F6C" w:rsidRPr="00447F6C" w:rsidRDefault="00447F6C" w:rsidP="00447F6C">
            <w:pPr>
              <w:jc w:val="both"/>
            </w:pPr>
            <w:r w:rsidRPr="00447F6C">
              <w:rPr>
                <w:b/>
              </w:rPr>
              <w:t>1994 - 2009:</w:t>
            </w:r>
            <w:r w:rsidRPr="00447F6C">
              <w:t xml:space="preserve">   VŠ pedagog - odborný asistent, </w:t>
            </w:r>
            <w:r w:rsidRPr="00447F6C">
              <w:rPr>
                <w:color w:val="262626"/>
              </w:rPr>
              <w:t>Technická univerzita ve Zvolenu, Katedra podnikového hospodářství</w:t>
            </w:r>
          </w:p>
        </w:tc>
      </w:tr>
      <w:tr w:rsidR="00447F6C" w:rsidRPr="00447F6C" w:rsidTr="00447F6C">
        <w:trPr>
          <w:trHeight w:val="250"/>
        </w:trPr>
        <w:tc>
          <w:tcPr>
            <w:tcW w:w="9859" w:type="dxa"/>
            <w:gridSpan w:val="11"/>
            <w:shd w:val="clear" w:color="auto" w:fill="F7CAAC"/>
          </w:tcPr>
          <w:p w:rsidR="00447F6C" w:rsidRPr="00447F6C" w:rsidRDefault="00447F6C" w:rsidP="00447F6C">
            <w:pPr>
              <w:jc w:val="both"/>
            </w:pPr>
            <w:r w:rsidRPr="00447F6C">
              <w:rPr>
                <w:b/>
              </w:rPr>
              <w:t>Zkušenosti s vedením kvalifikačních a rigorózních prací</w:t>
            </w:r>
          </w:p>
        </w:tc>
      </w:tr>
      <w:tr w:rsidR="00447F6C" w:rsidRPr="00447F6C" w:rsidTr="00447F6C">
        <w:trPr>
          <w:trHeight w:val="112"/>
        </w:trPr>
        <w:tc>
          <w:tcPr>
            <w:tcW w:w="9859" w:type="dxa"/>
            <w:gridSpan w:val="11"/>
          </w:tcPr>
          <w:p w:rsidR="00447F6C" w:rsidRPr="00447F6C" w:rsidRDefault="00447F6C" w:rsidP="00447F6C">
            <w:pPr>
              <w:jc w:val="both"/>
            </w:pPr>
            <w:r w:rsidRPr="00447F6C">
              <w:t>Počet vedených bakalářských prací – 47</w:t>
            </w:r>
          </w:p>
          <w:p w:rsidR="00447F6C" w:rsidRPr="00447F6C" w:rsidRDefault="00447F6C" w:rsidP="00447F6C">
            <w:pPr>
              <w:jc w:val="both"/>
            </w:pPr>
            <w:r w:rsidRPr="00447F6C">
              <w:t>Počet vedených diplomových prací – 125</w:t>
            </w:r>
          </w:p>
          <w:p w:rsidR="00447F6C" w:rsidRPr="00447F6C" w:rsidRDefault="00447F6C" w:rsidP="00447F6C">
            <w:pPr>
              <w:jc w:val="both"/>
            </w:pPr>
            <w:r w:rsidRPr="00447F6C">
              <w:t>Počet vedených disertačních prací - 3</w:t>
            </w:r>
          </w:p>
        </w:tc>
      </w:tr>
      <w:tr w:rsidR="00447F6C" w:rsidRPr="00447F6C" w:rsidTr="00447F6C">
        <w:trPr>
          <w:cantSplit/>
        </w:trPr>
        <w:tc>
          <w:tcPr>
            <w:tcW w:w="3347" w:type="dxa"/>
            <w:gridSpan w:val="2"/>
            <w:tcBorders>
              <w:top w:val="single" w:sz="12" w:space="0" w:color="auto"/>
            </w:tcBorders>
            <w:shd w:val="clear" w:color="auto" w:fill="F7CAAC"/>
          </w:tcPr>
          <w:p w:rsidR="00447F6C" w:rsidRPr="00447F6C" w:rsidRDefault="00447F6C" w:rsidP="00447F6C">
            <w:pPr>
              <w:jc w:val="both"/>
            </w:pPr>
            <w:r w:rsidRPr="00447F6C">
              <w:rPr>
                <w:b/>
              </w:rPr>
              <w:t xml:space="preserve">Obor habilitačního řízení </w:t>
            </w:r>
          </w:p>
        </w:tc>
        <w:tc>
          <w:tcPr>
            <w:tcW w:w="2245" w:type="dxa"/>
            <w:gridSpan w:val="2"/>
            <w:tcBorders>
              <w:top w:val="single" w:sz="12" w:space="0" w:color="auto"/>
            </w:tcBorders>
            <w:shd w:val="clear" w:color="auto" w:fill="F7CAAC"/>
          </w:tcPr>
          <w:p w:rsidR="00447F6C" w:rsidRPr="00447F6C" w:rsidRDefault="00447F6C" w:rsidP="00447F6C">
            <w:pPr>
              <w:jc w:val="both"/>
            </w:pPr>
            <w:r w:rsidRPr="00447F6C">
              <w:rPr>
                <w:b/>
              </w:rPr>
              <w:t>Rok udělení hodnosti</w:t>
            </w:r>
          </w:p>
        </w:tc>
        <w:tc>
          <w:tcPr>
            <w:tcW w:w="2248" w:type="dxa"/>
            <w:gridSpan w:val="3"/>
            <w:tcBorders>
              <w:top w:val="single" w:sz="12" w:space="0" w:color="auto"/>
              <w:right w:val="single" w:sz="12" w:space="0" w:color="auto"/>
            </w:tcBorders>
            <w:shd w:val="clear" w:color="auto" w:fill="F7CAAC"/>
          </w:tcPr>
          <w:p w:rsidR="00447F6C" w:rsidRPr="00447F6C" w:rsidRDefault="00447F6C" w:rsidP="00447F6C">
            <w:pPr>
              <w:jc w:val="both"/>
            </w:pPr>
            <w:r w:rsidRPr="00447F6C">
              <w:rPr>
                <w:b/>
              </w:rPr>
              <w:t>Řízení konáno na VŠ</w:t>
            </w:r>
          </w:p>
        </w:tc>
        <w:tc>
          <w:tcPr>
            <w:tcW w:w="2019" w:type="dxa"/>
            <w:gridSpan w:val="4"/>
            <w:tcBorders>
              <w:top w:val="single" w:sz="12" w:space="0" w:color="auto"/>
              <w:left w:val="single" w:sz="12" w:space="0" w:color="auto"/>
            </w:tcBorders>
            <w:shd w:val="clear" w:color="auto" w:fill="F7CAAC"/>
          </w:tcPr>
          <w:p w:rsidR="00447F6C" w:rsidRPr="00447F6C" w:rsidRDefault="00447F6C" w:rsidP="00447F6C">
            <w:pPr>
              <w:jc w:val="both"/>
              <w:rPr>
                <w:b/>
              </w:rPr>
            </w:pPr>
            <w:r w:rsidRPr="00447F6C">
              <w:rPr>
                <w:b/>
              </w:rPr>
              <w:t>Ohlasy publikací</w:t>
            </w:r>
          </w:p>
        </w:tc>
      </w:tr>
      <w:tr w:rsidR="00447F6C" w:rsidRPr="00447F6C" w:rsidTr="00447F6C">
        <w:trPr>
          <w:cantSplit/>
        </w:trPr>
        <w:tc>
          <w:tcPr>
            <w:tcW w:w="3347" w:type="dxa"/>
            <w:gridSpan w:val="2"/>
          </w:tcPr>
          <w:p w:rsidR="00447F6C" w:rsidRPr="00447F6C" w:rsidRDefault="00447F6C" w:rsidP="00447F6C">
            <w:pPr>
              <w:jc w:val="both"/>
            </w:pPr>
            <w:r w:rsidRPr="00447F6C">
              <w:t>Management</w:t>
            </w:r>
          </w:p>
        </w:tc>
        <w:tc>
          <w:tcPr>
            <w:tcW w:w="2245" w:type="dxa"/>
            <w:gridSpan w:val="2"/>
          </w:tcPr>
          <w:p w:rsidR="00447F6C" w:rsidRPr="00447F6C" w:rsidRDefault="00447F6C" w:rsidP="00447F6C">
            <w:pPr>
              <w:jc w:val="both"/>
            </w:pPr>
            <w:r w:rsidRPr="00447F6C">
              <w:t>2009</w:t>
            </w:r>
          </w:p>
        </w:tc>
        <w:tc>
          <w:tcPr>
            <w:tcW w:w="2248" w:type="dxa"/>
            <w:gridSpan w:val="3"/>
            <w:tcBorders>
              <w:right w:val="single" w:sz="12" w:space="0" w:color="auto"/>
            </w:tcBorders>
          </w:tcPr>
          <w:p w:rsidR="00447F6C" w:rsidRPr="00447F6C" w:rsidRDefault="00447F6C" w:rsidP="00447F6C">
            <w:pPr>
              <w:jc w:val="both"/>
            </w:pPr>
            <w:r w:rsidRPr="00447F6C">
              <w:t>PU v Prešove</w:t>
            </w:r>
          </w:p>
        </w:tc>
        <w:tc>
          <w:tcPr>
            <w:tcW w:w="840" w:type="dxa"/>
            <w:gridSpan w:val="2"/>
            <w:tcBorders>
              <w:left w:val="single" w:sz="12" w:space="0" w:color="auto"/>
            </w:tcBorders>
            <w:shd w:val="clear" w:color="auto" w:fill="F7CAAC"/>
          </w:tcPr>
          <w:p w:rsidR="00447F6C" w:rsidRPr="00447F6C" w:rsidRDefault="00447F6C" w:rsidP="00447F6C">
            <w:pPr>
              <w:jc w:val="both"/>
            </w:pPr>
            <w:r w:rsidRPr="00447F6C">
              <w:rPr>
                <w:b/>
              </w:rPr>
              <w:t>WOS</w:t>
            </w:r>
          </w:p>
        </w:tc>
        <w:tc>
          <w:tcPr>
            <w:tcW w:w="485" w:type="dxa"/>
            <w:shd w:val="clear" w:color="auto" w:fill="F7CAAC"/>
          </w:tcPr>
          <w:p w:rsidR="00447F6C" w:rsidRPr="00447F6C" w:rsidRDefault="00447F6C" w:rsidP="00447F6C">
            <w:pPr>
              <w:jc w:val="both"/>
              <w:rPr>
                <w:sz w:val="18"/>
              </w:rPr>
            </w:pPr>
            <w:r w:rsidRPr="00447F6C">
              <w:rPr>
                <w:b/>
                <w:sz w:val="18"/>
              </w:rPr>
              <w:t>Scopus</w:t>
            </w:r>
          </w:p>
        </w:tc>
        <w:tc>
          <w:tcPr>
            <w:tcW w:w="694" w:type="dxa"/>
            <w:shd w:val="clear" w:color="auto" w:fill="F7CAAC"/>
          </w:tcPr>
          <w:p w:rsidR="00447F6C" w:rsidRPr="00447F6C" w:rsidRDefault="00447F6C" w:rsidP="00447F6C">
            <w:pPr>
              <w:jc w:val="both"/>
            </w:pPr>
            <w:r w:rsidRPr="00447F6C">
              <w:rPr>
                <w:b/>
                <w:sz w:val="18"/>
              </w:rPr>
              <w:t>ostatní</w:t>
            </w:r>
          </w:p>
        </w:tc>
      </w:tr>
      <w:tr w:rsidR="00447F6C" w:rsidRPr="00447F6C" w:rsidTr="00447F6C">
        <w:trPr>
          <w:cantSplit/>
          <w:trHeight w:val="70"/>
        </w:trPr>
        <w:tc>
          <w:tcPr>
            <w:tcW w:w="3347" w:type="dxa"/>
            <w:gridSpan w:val="2"/>
            <w:shd w:val="clear" w:color="auto" w:fill="F7CAAC"/>
          </w:tcPr>
          <w:p w:rsidR="00447F6C" w:rsidRPr="00447F6C" w:rsidRDefault="00447F6C" w:rsidP="00447F6C">
            <w:pPr>
              <w:jc w:val="both"/>
            </w:pPr>
            <w:r w:rsidRPr="00447F6C">
              <w:rPr>
                <w:b/>
              </w:rPr>
              <w:t>Obor jmenovacího řízení</w:t>
            </w:r>
          </w:p>
        </w:tc>
        <w:tc>
          <w:tcPr>
            <w:tcW w:w="2245" w:type="dxa"/>
            <w:gridSpan w:val="2"/>
            <w:shd w:val="clear" w:color="auto" w:fill="F7CAAC"/>
          </w:tcPr>
          <w:p w:rsidR="00447F6C" w:rsidRPr="00447F6C" w:rsidRDefault="00447F6C" w:rsidP="00447F6C">
            <w:pPr>
              <w:jc w:val="both"/>
            </w:pPr>
            <w:r w:rsidRPr="00447F6C">
              <w:rPr>
                <w:b/>
              </w:rPr>
              <w:t>Rok udělení hodnosti</w:t>
            </w:r>
          </w:p>
        </w:tc>
        <w:tc>
          <w:tcPr>
            <w:tcW w:w="2248" w:type="dxa"/>
            <w:gridSpan w:val="3"/>
            <w:tcBorders>
              <w:right w:val="single" w:sz="12" w:space="0" w:color="auto"/>
            </w:tcBorders>
            <w:shd w:val="clear" w:color="auto" w:fill="F7CAAC"/>
          </w:tcPr>
          <w:p w:rsidR="00447F6C" w:rsidRPr="00447F6C" w:rsidRDefault="00447F6C" w:rsidP="00447F6C">
            <w:pPr>
              <w:jc w:val="both"/>
            </w:pPr>
            <w:r w:rsidRPr="00447F6C">
              <w:rPr>
                <w:b/>
              </w:rPr>
              <w:t>Řízení konáno na VŠ</w:t>
            </w:r>
          </w:p>
        </w:tc>
        <w:tc>
          <w:tcPr>
            <w:tcW w:w="840" w:type="dxa"/>
            <w:gridSpan w:val="2"/>
            <w:vMerge w:val="restart"/>
            <w:tcBorders>
              <w:left w:val="single" w:sz="12" w:space="0" w:color="auto"/>
            </w:tcBorders>
          </w:tcPr>
          <w:p w:rsidR="00447F6C" w:rsidRPr="00447F6C" w:rsidRDefault="00447F6C" w:rsidP="00447F6C">
            <w:pPr>
              <w:jc w:val="both"/>
              <w:rPr>
                <w:b/>
              </w:rPr>
            </w:pPr>
            <w:r w:rsidRPr="00447F6C">
              <w:rPr>
                <w:b/>
              </w:rPr>
              <w:t>1</w:t>
            </w:r>
            <w:r w:rsidR="00875924">
              <w:rPr>
                <w:b/>
              </w:rPr>
              <w:t>40</w:t>
            </w:r>
          </w:p>
        </w:tc>
        <w:tc>
          <w:tcPr>
            <w:tcW w:w="485" w:type="dxa"/>
            <w:vMerge w:val="restart"/>
          </w:tcPr>
          <w:p w:rsidR="00447F6C" w:rsidRPr="00447F6C" w:rsidRDefault="00875924" w:rsidP="00447F6C">
            <w:pPr>
              <w:jc w:val="both"/>
              <w:rPr>
                <w:b/>
              </w:rPr>
            </w:pPr>
            <w:r>
              <w:rPr>
                <w:b/>
              </w:rPr>
              <w:t>59</w:t>
            </w:r>
          </w:p>
        </w:tc>
        <w:tc>
          <w:tcPr>
            <w:tcW w:w="694" w:type="dxa"/>
            <w:vMerge w:val="restart"/>
          </w:tcPr>
          <w:p w:rsidR="00447F6C" w:rsidRPr="00447F6C" w:rsidRDefault="00447F6C" w:rsidP="00447F6C">
            <w:pPr>
              <w:jc w:val="both"/>
              <w:rPr>
                <w:b/>
              </w:rPr>
            </w:pPr>
            <w:r w:rsidRPr="00447F6C">
              <w:rPr>
                <w:b/>
              </w:rPr>
              <w:t>214</w:t>
            </w:r>
          </w:p>
        </w:tc>
      </w:tr>
      <w:tr w:rsidR="00334A95" w:rsidRPr="00447F6C" w:rsidTr="00447F6C">
        <w:trPr>
          <w:trHeight w:val="205"/>
        </w:trPr>
        <w:tc>
          <w:tcPr>
            <w:tcW w:w="3347" w:type="dxa"/>
            <w:gridSpan w:val="2"/>
          </w:tcPr>
          <w:p w:rsidR="00334A95" w:rsidRPr="00447F6C" w:rsidRDefault="00334A95" w:rsidP="00334A95">
            <w:pPr>
              <w:jc w:val="both"/>
            </w:pPr>
            <w:ins w:id="609" w:author="Pavla Trefilová" w:date="2019-09-05T15:41:00Z">
              <w:r w:rsidRPr="00623E7E">
                <w:t>Management a ekonomika podniku</w:t>
              </w:r>
            </w:ins>
          </w:p>
        </w:tc>
        <w:tc>
          <w:tcPr>
            <w:tcW w:w="2245" w:type="dxa"/>
            <w:gridSpan w:val="2"/>
          </w:tcPr>
          <w:p w:rsidR="00334A95" w:rsidRPr="00447F6C" w:rsidRDefault="00334A95" w:rsidP="00334A95">
            <w:pPr>
              <w:jc w:val="both"/>
            </w:pPr>
            <w:ins w:id="610" w:author="Pavla Trefilová" w:date="2019-09-05T15:41:00Z">
              <w:r w:rsidRPr="00623E7E">
                <w:t>2019</w:t>
              </w:r>
            </w:ins>
          </w:p>
        </w:tc>
        <w:tc>
          <w:tcPr>
            <w:tcW w:w="2248" w:type="dxa"/>
            <w:gridSpan w:val="3"/>
            <w:tcBorders>
              <w:right w:val="single" w:sz="12" w:space="0" w:color="auto"/>
            </w:tcBorders>
          </w:tcPr>
          <w:p w:rsidR="00334A95" w:rsidRPr="00447F6C" w:rsidRDefault="00334A95" w:rsidP="00334A95">
            <w:pPr>
              <w:jc w:val="both"/>
            </w:pPr>
            <w:ins w:id="611" w:author="Pavla Trefilová" w:date="2019-09-05T15:41:00Z">
              <w:r w:rsidRPr="00623E7E">
                <w:t>UTB ve Zlíně</w:t>
              </w:r>
            </w:ins>
          </w:p>
        </w:tc>
        <w:tc>
          <w:tcPr>
            <w:tcW w:w="840" w:type="dxa"/>
            <w:gridSpan w:val="2"/>
            <w:vMerge/>
            <w:tcBorders>
              <w:left w:val="single" w:sz="12" w:space="0" w:color="auto"/>
            </w:tcBorders>
            <w:vAlign w:val="center"/>
          </w:tcPr>
          <w:p w:rsidR="00334A95" w:rsidRPr="00447F6C" w:rsidRDefault="00334A95" w:rsidP="00334A95">
            <w:pPr>
              <w:rPr>
                <w:b/>
              </w:rPr>
            </w:pPr>
          </w:p>
        </w:tc>
        <w:tc>
          <w:tcPr>
            <w:tcW w:w="485" w:type="dxa"/>
            <w:vMerge/>
            <w:vAlign w:val="center"/>
          </w:tcPr>
          <w:p w:rsidR="00334A95" w:rsidRPr="00447F6C" w:rsidRDefault="00334A95" w:rsidP="00334A95">
            <w:pPr>
              <w:rPr>
                <w:b/>
              </w:rPr>
            </w:pPr>
          </w:p>
        </w:tc>
        <w:tc>
          <w:tcPr>
            <w:tcW w:w="694" w:type="dxa"/>
            <w:vMerge/>
            <w:vAlign w:val="center"/>
          </w:tcPr>
          <w:p w:rsidR="00334A95" w:rsidRPr="00447F6C" w:rsidRDefault="00334A95" w:rsidP="00334A95">
            <w:pPr>
              <w:rPr>
                <w:b/>
              </w:rPr>
            </w:pPr>
          </w:p>
        </w:tc>
      </w:tr>
      <w:tr w:rsidR="00447F6C" w:rsidRPr="00447F6C" w:rsidTr="00447F6C">
        <w:tc>
          <w:tcPr>
            <w:tcW w:w="9859" w:type="dxa"/>
            <w:gridSpan w:val="11"/>
            <w:shd w:val="clear" w:color="auto" w:fill="F7CAAC"/>
          </w:tcPr>
          <w:p w:rsidR="00447F6C" w:rsidRPr="00447F6C" w:rsidRDefault="00447F6C" w:rsidP="00447F6C">
            <w:pPr>
              <w:jc w:val="both"/>
              <w:rPr>
                <w:b/>
              </w:rPr>
            </w:pPr>
            <w:r w:rsidRPr="00447F6C">
              <w:rPr>
                <w:b/>
              </w:rPr>
              <w:t xml:space="preserve">Přehled o nejvýznamnější publikační a další tvůrčí činnosti nebo další profesní činnosti u odborníků z praxe vztahující se k zabezpečovaným předmětům </w:t>
            </w:r>
          </w:p>
        </w:tc>
      </w:tr>
      <w:tr w:rsidR="00447F6C" w:rsidRPr="00447F6C" w:rsidTr="00447F6C">
        <w:trPr>
          <w:trHeight w:val="2347"/>
        </w:trPr>
        <w:tc>
          <w:tcPr>
            <w:tcW w:w="9859" w:type="dxa"/>
            <w:gridSpan w:val="11"/>
          </w:tcPr>
          <w:p w:rsidR="0079634F" w:rsidRDefault="0079634F" w:rsidP="0079634F">
            <w:pPr>
              <w:jc w:val="both"/>
              <w:rPr>
                <w:caps/>
              </w:rPr>
            </w:pPr>
            <w:r w:rsidRPr="009F57F8">
              <w:rPr>
                <w:caps/>
              </w:rPr>
              <w:t>Rajnoha, R</w:t>
            </w:r>
            <w:r>
              <w:rPr>
                <w:caps/>
              </w:rPr>
              <w:t>.,</w:t>
            </w:r>
            <w:r w:rsidRPr="009F57F8">
              <w:rPr>
                <w:caps/>
              </w:rPr>
              <w:t xml:space="preserve"> Dobrovič, J</w:t>
            </w:r>
            <w:r>
              <w:rPr>
                <w:caps/>
              </w:rPr>
              <w:t>.,</w:t>
            </w:r>
            <w:r w:rsidRPr="009F57F8">
              <w:rPr>
                <w:caps/>
              </w:rPr>
              <w:t xml:space="preserve"> Gálová, K</w:t>
            </w:r>
            <w:r>
              <w:rPr>
                <w:caps/>
              </w:rPr>
              <w:t>.</w:t>
            </w:r>
            <w:r w:rsidRPr="009F57F8">
              <w:rPr>
                <w:caps/>
              </w:rPr>
              <w:t xml:space="preserve"> </w:t>
            </w:r>
            <w:r w:rsidRPr="009F57F8">
              <w:t xml:space="preserve">The Use </w:t>
            </w:r>
            <w:r>
              <w:t>of Lean Methods i</w:t>
            </w:r>
            <w:r w:rsidRPr="009F57F8">
              <w:t xml:space="preserve">n Central Eastern European Countries: The Case </w:t>
            </w:r>
            <w:r>
              <w:t>of Czech a</w:t>
            </w:r>
            <w:r w:rsidRPr="009F57F8">
              <w:t xml:space="preserve">nd Slovak Republic. </w:t>
            </w:r>
            <w:r w:rsidRPr="009F57F8">
              <w:rPr>
                <w:i/>
              </w:rPr>
              <w:t xml:space="preserve">Economics and </w:t>
            </w:r>
            <w:r>
              <w:rPr>
                <w:i/>
              </w:rPr>
              <w:t>S</w:t>
            </w:r>
            <w:r w:rsidRPr="009F57F8">
              <w:rPr>
                <w:i/>
              </w:rPr>
              <w:t>ociology</w:t>
            </w:r>
            <w:r w:rsidRPr="009F57F8">
              <w:t>, 2018, roč. 11, č. 2, s. 320-</w:t>
            </w:r>
            <w:r w:rsidRPr="009F57F8">
              <w:rPr>
                <w:caps/>
              </w:rPr>
              <w:t>333. ISSN 2071-789X</w:t>
            </w:r>
            <w:r>
              <w:rPr>
                <w:caps/>
              </w:rPr>
              <w:t>. (50%)</w:t>
            </w:r>
          </w:p>
          <w:p w:rsidR="0079634F" w:rsidRDefault="0079634F" w:rsidP="0079634F">
            <w:pPr>
              <w:jc w:val="both"/>
              <w:rPr>
                <w:caps/>
              </w:rPr>
            </w:pPr>
            <w:r w:rsidRPr="009F57F8">
              <w:rPr>
                <w:caps/>
              </w:rPr>
              <w:t>Rajnoha, R</w:t>
            </w:r>
            <w:r>
              <w:rPr>
                <w:caps/>
              </w:rPr>
              <w:t>.,</w:t>
            </w:r>
            <w:r w:rsidRPr="009F57F8">
              <w:rPr>
                <w:caps/>
              </w:rPr>
              <w:t xml:space="preserve"> Gálová, K</w:t>
            </w:r>
            <w:r>
              <w:rPr>
                <w:caps/>
              </w:rPr>
              <w:t>.,</w:t>
            </w:r>
            <w:r w:rsidRPr="009F57F8">
              <w:rPr>
                <w:caps/>
              </w:rPr>
              <w:t xml:space="preserve"> Rózsa, Z. </w:t>
            </w:r>
            <w:r w:rsidRPr="009F57F8">
              <w:t xml:space="preserve">Measurement </w:t>
            </w:r>
            <w:r>
              <w:t>o</w:t>
            </w:r>
            <w:r w:rsidRPr="009F57F8">
              <w:t xml:space="preserve">f Impact </w:t>
            </w:r>
            <w:r>
              <w:t>o</w:t>
            </w:r>
            <w:r w:rsidRPr="009F57F8">
              <w:t xml:space="preserve">f Selected Industrial Engineering Practices </w:t>
            </w:r>
            <w:r>
              <w:t>o</w:t>
            </w:r>
            <w:r w:rsidRPr="009F57F8">
              <w:t xml:space="preserve">n Companies’ Economic Performance. </w:t>
            </w:r>
            <w:r w:rsidRPr="009F57F8">
              <w:rPr>
                <w:i/>
              </w:rPr>
              <w:t>Inzinerine ekonomika-engineering economics</w:t>
            </w:r>
            <w:r w:rsidRPr="009F57F8">
              <w:t>, 2018, roč. 29, č. 2, s. 17</w:t>
            </w:r>
            <w:r w:rsidRPr="009F57F8">
              <w:rPr>
                <w:caps/>
              </w:rPr>
              <w:t>6-187. ISSN 1392-2785</w:t>
            </w:r>
            <w:r>
              <w:rPr>
                <w:caps/>
              </w:rPr>
              <w:t>. (50%)</w:t>
            </w:r>
          </w:p>
          <w:p w:rsidR="0079634F" w:rsidRPr="00CC4A98" w:rsidRDefault="0079634F" w:rsidP="0079634F">
            <w:pPr>
              <w:jc w:val="both"/>
              <w:rPr>
                <w:color w:val="000000" w:themeColor="text1"/>
                <w:lang w:val="sk-SK" w:eastAsia="sk-SK"/>
              </w:rPr>
            </w:pPr>
            <w:r w:rsidRPr="00CC4A98">
              <w:rPr>
                <w:caps/>
              </w:rPr>
              <w:t>Rajnoha</w:t>
            </w:r>
            <w:r w:rsidRPr="00CC4A98">
              <w:t>, R.</w:t>
            </w:r>
            <w:r>
              <w:t xml:space="preserve">, </w:t>
            </w:r>
            <w:r w:rsidRPr="00CC4A98">
              <w:rPr>
                <w:caps/>
              </w:rPr>
              <w:t>Dobrovič</w:t>
            </w:r>
            <w:r>
              <w:rPr>
                <w:caps/>
              </w:rPr>
              <w:t>, J</w:t>
            </w:r>
            <w:r w:rsidRPr="00CC4A98">
              <w:t xml:space="preserve">. </w:t>
            </w:r>
            <w:r w:rsidRPr="00CC4A98">
              <w:rPr>
                <w:lang w:val="en-GB"/>
              </w:rPr>
              <w:t xml:space="preserve">Managerial information support for strategic business performance management in industrial enterprises in Slovakia. </w:t>
            </w:r>
            <w:r w:rsidRPr="00CC4A98">
              <w:rPr>
                <w:i/>
                <w:lang w:val="en-GB"/>
              </w:rPr>
              <w:t>Polish Journal of Management Studies</w:t>
            </w:r>
            <w:r w:rsidRPr="00CC4A98">
              <w:rPr>
                <w:lang w:val="en-GB"/>
              </w:rPr>
              <w:t xml:space="preserve">. 2017, Volume 15, Issue </w:t>
            </w:r>
            <w:r w:rsidRPr="00CC4A98">
              <w:t>2, pp. 194-204. ISSN 2081-7452. DOI: 10.17512/pjms.2017.15.2.18 (50%).</w:t>
            </w:r>
          </w:p>
          <w:p w:rsidR="0079634F" w:rsidRPr="00CC4A98" w:rsidRDefault="0079634F" w:rsidP="0079634F">
            <w:pPr>
              <w:pStyle w:val="Default"/>
              <w:jc w:val="both"/>
              <w:rPr>
                <w:sz w:val="20"/>
                <w:szCs w:val="20"/>
              </w:rPr>
            </w:pPr>
            <w:r w:rsidRPr="00CC4A98">
              <w:rPr>
                <w:caps/>
                <w:sz w:val="20"/>
                <w:szCs w:val="20"/>
              </w:rPr>
              <w:t>Rajnoha</w:t>
            </w:r>
            <w:r w:rsidRPr="00CC4A98">
              <w:rPr>
                <w:sz w:val="20"/>
                <w:szCs w:val="20"/>
              </w:rPr>
              <w:t>, R.,</w:t>
            </w:r>
            <w:r>
              <w:rPr>
                <w:sz w:val="20"/>
                <w:szCs w:val="20"/>
              </w:rPr>
              <w:t xml:space="preserve"> </w:t>
            </w:r>
            <w:r w:rsidRPr="00CC4A98">
              <w:rPr>
                <w:caps/>
                <w:sz w:val="20"/>
                <w:szCs w:val="20"/>
              </w:rPr>
              <w:t>korauš</w:t>
            </w:r>
            <w:r>
              <w:rPr>
                <w:caps/>
                <w:sz w:val="20"/>
                <w:szCs w:val="20"/>
              </w:rPr>
              <w:t>,</w:t>
            </w:r>
            <w:r w:rsidRPr="00CC4A98">
              <w:rPr>
                <w:caps/>
                <w:sz w:val="20"/>
                <w:szCs w:val="20"/>
              </w:rPr>
              <w:t xml:space="preserve"> </w:t>
            </w:r>
            <w:r w:rsidRPr="00CC4A98">
              <w:rPr>
                <w:sz w:val="20"/>
                <w:szCs w:val="20"/>
              </w:rPr>
              <w:t>A</w:t>
            </w:r>
            <w:r>
              <w:rPr>
                <w:sz w:val="20"/>
                <w:szCs w:val="20"/>
              </w:rPr>
              <w:t>.,</w:t>
            </w:r>
            <w:r w:rsidRPr="00CC4A98">
              <w:rPr>
                <w:sz w:val="20"/>
                <w:szCs w:val="20"/>
              </w:rPr>
              <w:t xml:space="preserve"> </w:t>
            </w:r>
            <w:r w:rsidRPr="00CC4A98">
              <w:rPr>
                <w:caps/>
                <w:sz w:val="20"/>
                <w:szCs w:val="20"/>
              </w:rPr>
              <w:t>Dobrovič</w:t>
            </w:r>
            <w:r>
              <w:rPr>
                <w:caps/>
                <w:sz w:val="20"/>
                <w:szCs w:val="20"/>
              </w:rPr>
              <w:t>, J</w:t>
            </w:r>
            <w:r w:rsidRPr="00CC4A98">
              <w:rPr>
                <w:sz w:val="20"/>
                <w:szCs w:val="20"/>
              </w:rPr>
              <w:t xml:space="preserve">. </w:t>
            </w:r>
            <w:r w:rsidRPr="00CC4A98">
              <w:rPr>
                <w:sz w:val="20"/>
                <w:szCs w:val="20"/>
                <w:lang w:val="en-GB"/>
              </w:rPr>
              <w:t xml:space="preserve">Information systems for sustainable performance of organizations. </w:t>
            </w:r>
            <w:r w:rsidRPr="00CC4A98">
              <w:rPr>
                <w:i/>
                <w:sz w:val="20"/>
                <w:szCs w:val="20"/>
                <w:lang w:val="en-GB"/>
              </w:rPr>
              <w:t>Journal of Security &amp; Sustainability</w:t>
            </w:r>
            <w:r w:rsidRPr="00CC4A98">
              <w:rPr>
                <w:i/>
                <w:sz w:val="20"/>
                <w:szCs w:val="20"/>
              </w:rPr>
              <w:t xml:space="preserve"> Issues</w:t>
            </w:r>
            <w:r w:rsidRPr="00CC4A98">
              <w:rPr>
                <w:sz w:val="20"/>
                <w:szCs w:val="20"/>
              </w:rPr>
              <w:t xml:space="preserve">. 2017, Volume 7, Issue 1, pp. 167-179. ISSN 2029-7017. </w:t>
            </w:r>
            <w:hyperlink r:id="rId40" w:tgtFrame="_blank" w:history="1">
              <w:r w:rsidRPr="001958A2">
                <w:rPr>
                  <w:rStyle w:val="Hypertextovodkaz"/>
                  <w:color w:val="000000" w:themeColor="text1"/>
                  <w:sz w:val="20"/>
                  <w:szCs w:val="20"/>
                </w:rPr>
                <w:t>https://doi.org/10.9770/jssi.2017.7.1(14)</w:t>
              </w:r>
            </w:hyperlink>
            <w:r w:rsidRPr="001958A2">
              <w:rPr>
                <w:rStyle w:val="Hypertextovodkaz"/>
                <w:color w:val="000000" w:themeColor="text1"/>
                <w:sz w:val="20"/>
                <w:szCs w:val="20"/>
              </w:rPr>
              <w:t xml:space="preserve"> (60%).</w:t>
            </w:r>
          </w:p>
          <w:p w:rsidR="00447F6C" w:rsidRPr="00C26757" w:rsidRDefault="0079634F" w:rsidP="0079634F">
            <w:pPr>
              <w:jc w:val="both"/>
            </w:pPr>
            <w:r w:rsidRPr="00CC4A98">
              <w:rPr>
                <w:caps/>
              </w:rPr>
              <w:t>Rajnoha</w:t>
            </w:r>
            <w:r>
              <w:t xml:space="preserve">, R., </w:t>
            </w:r>
            <w:r w:rsidRPr="00CC4A98">
              <w:rPr>
                <w:caps/>
              </w:rPr>
              <w:t>Štefko</w:t>
            </w:r>
            <w:r>
              <w:rPr>
                <w:caps/>
              </w:rPr>
              <w:t>,</w:t>
            </w:r>
            <w:r w:rsidRPr="00CC4A98">
              <w:t xml:space="preserve"> R</w:t>
            </w:r>
            <w:r>
              <w:t>.</w:t>
            </w:r>
            <w:r w:rsidRPr="00CC4A98">
              <w:rPr>
                <w:caps/>
              </w:rPr>
              <w:t>,</w:t>
            </w:r>
            <w:r w:rsidRPr="00CC4A98">
              <w:t xml:space="preserve"> </w:t>
            </w:r>
            <w:r>
              <w:t>M</w:t>
            </w:r>
            <w:r w:rsidRPr="00CC4A98">
              <w:rPr>
                <w:caps/>
              </w:rPr>
              <w:t>erková</w:t>
            </w:r>
            <w:r>
              <w:rPr>
                <w:caps/>
              </w:rPr>
              <w:t>, M.,</w:t>
            </w:r>
            <w:r w:rsidRPr="00CC4A98">
              <w:t xml:space="preserve"> </w:t>
            </w:r>
            <w:r w:rsidRPr="00CC4A98">
              <w:rPr>
                <w:caps/>
              </w:rPr>
              <w:t>Dobrovič</w:t>
            </w:r>
            <w:r>
              <w:rPr>
                <w:caps/>
              </w:rPr>
              <w:t>, J</w:t>
            </w:r>
            <w:r w:rsidRPr="00CC4A98">
              <w:t xml:space="preserve">. </w:t>
            </w:r>
            <w:r w:rsidRPr="00CC4A98">
              <w:rPr>
                <w:lang w:val="en-GB"/>
              </w:rPr>
              <w:t xml:space="preserve">Business Intelligence as a key information and knowledge tool for strategic business performance management. </w:t>
            </w:r>
            <w:r w:rsidRPr="00CC4A98">
              <w:rPr>
                <w:i/>
                <w:lang w:val="en-US"/>
              </w:rPr>
              <w:t>E+M Ekonomie a Management</w:t>
            </w:r>
            <w:r w:rsidRPr="00CC4A98">
              <w:rPr>
                <w:lang w:val="en-US"/>
              </w:rPr>
              <w:t xml:space="preserve">. 2016, </w:t>
            </w:r>
            <w:r w:rsidRPr="00CC4A98">
              <w:t xml:space="preserve">Volume 19, Issue 1, </w:t>
            </w:r>
            <w:r w:rsidRPr="00CC4A98">
              <w:rPr>
                <w:lang w:val="en-US"/>
              </w:rPr>
              <w:t>pp. 183-203.</w:t>
            </w:r>
            <w:r>
              <w:rPr>
                <w:lang w:val="en-US"/>
              </w:rPr>
              <w:t xml:space="preserve"> ISSN</w:t>
            </w:r>
            <w:r w:rsidRPr="00CC4A98">
              <w:rPr>
                <w:rStyle w:val="Siln"/>
              </w:rPr>
              <w:t xml:space="preserve"> </w:t>
            </w:r>
            <w:r w:rsidRPr="00CC4A98">
              <w:t xml:space="preserve">1212-3609. </w:t>
            </w:r>
            <w:r w:rsidRPr="00CC4A98">
              <w:rPr>
                <w:lang w:val="sk-SK" w:eastAsia="sk-SK"/>
              </w:rPr>
              <w:t>DOI:</w:t>
            </w:r>
            <w:r w:rsidRPr="00CC4A98">
              <w:rPr>
                <w:color w:val="000000" w:themeColor="text1"/>
                <w:lang w:val="sk-SK" w:eastAsia="sk-SK"/>
              </w:rPr>
              <w:t xml:space="preserve"> </w:t>
            </w:r>
            <w:hyperlink r:id="rId41" w:tgtFrame="_blank" w:history="1">
              <w:r w:rsidRPr="00CC4A98">
                <w:rPr>
                  <w:color w:val="000000" w:themeColor="text1"/>
                  <w:lang w:val="sk-SK" w:eastAsia="sk-SK"/>
                </w:rPr>
                <w:t>dx.doi.org/10.15240/tul/001/2016-1-013</w:t>
              </w:r>
            </w:hyperlink>
            <w:r>
              <w:rPr>
                <w:color w:val="000000" w:themeColor="text1"/>
                <w:lang w:val="sk-SK" w:eastAsia="sk-SK"/>
              </w:rPr>
              <w:t xml:space="preserve"> (85%).</w:t>
            </w:r>
          </w:p>
        </w:tc>
      </w:tr>
      <w:tr w:rsidR="00447F6C" w:rsidRPr="00447F6C" w:rsidTr="00447F6C">
        <w:trPr>
          <w:trHeight w:val="218"/>
        </w:trPr>
        <w:tc>
          <w:tcPr>
            <w:tcW w:w="9859" w:type="dxa"/>
            <w:gridSpan w:val="11"/>
            <w:shd w:val="clear" w:color="auto" w:fill="F7CAAC"/>
          </w:tcPr>
          <w:p w:rsidR="00447F6C" w:rsidRPr="00447F6C" w:rsidRDefault="00447F6C" w:rsidP="00447F6C">
            <w:pPr>
              <w:rPr>
                <w:b/>
              </w:rPr>
            </w:pPr>
            <w:r w:rsidRPr="00447F6C">
              <w:rPr>
                <w:b/>
              </w:rPr>
              <w:t>Působení v zahraničí</w:t>
            </w:r>
          </w:p>
        </w:tc>
      </w:tr>
      <w:tr w:rsidR="00447F6C" w:rsidRPr="00447F6C" w:rsidTr="00447F6C">
        <w:trPr>
          <w:trHeight w:val="328"/>
        </w:trPr>
        <w:tc>
          <w:tcPr>
            <w:tcW w:w="9859" w:type="dxa"/>
            <w:gridSpan w:val="11"/>
          </w:tcPr>
          <w:p w:rsidR="00447F6C" w:rsidRPr="00447F6C" w:rsidRDefault="00447F6C" w:rsidP="00447F6C">
            <w:pPr>
              <w:ind w:left="36"/>
              <w:jc w:val="both"/>
              <w:rPr>
                <w:b/>
                <w:sz w:val="10"/>
                <w:szCs w:val="10"/>
              </w:rPr>
            </w:pPr>
            <w:r w:rsidRPr="00447F6C">
              <w:t>Universidad Complutense de Madrid, Facultad de Ciencias Económicas y Empresariales, Španělsko, 6 měsíců, semestrální studijní pobyt zaměřen na strategické řízení, manažerské účetnictví, controlling.</w:t>
            </w:r>
          </w:p>
          <w:p w:rsidR="00447F6C" w:rsidRPr="00447F6C" w:rsidRDefault="00447F6C" w:rsidP="00447F6C">
            <w:pPr>
              <w:ind w:left="36"/>
              <w:jc w:val="both"/>
              <w:rPr>
                <w:b/>
                <w:sz w:val="10"/>
                <w:szCs w:val="10"/>
              </w:rPr>
            </w:pPr>
            <w:r w:rsidRPr="00447F6C">
              <w:t>Nadnárodní společnost Union Fenosa ACEX, Madrid, Španělsko, 5 měsíců, pracovní stáž zaměřena na tvorbu ERP a manažerských informačních systémů.</w:t>
            </w:r>
          </w:p>
          <w:p w:rsidR="00447F6C" w:rsidRPr="00447F6C" w:rsidRDefault="00447F6C" w:rsidP="00447F6C">
            <w:pPr>
              <w:ind w:left="36"/>
              <w:jc w:val="both"/>
              <w:rPr>
                <w:b/>
              </w:rPr>
            </w:pPr>
            <w:r w:rsidRPr="00447F6C">
              <w:t>FH Rosenheim, Fakultät für Betriebswirtschaftslehre, SRN, 4 měsíce, výzkumná mobilita zaměřena na business plánování a controlling, manažerské počítačové simulace.</w:t>
            </w:r>
          </w:p>
        </w:tc>
      </w:tr>
      <w:tr w:rsidR="00447F6C" w:rsidRPr="00447F6C" w:rsidTr="00447F6C">
        <w:trPr>
          <w:cantSplit/>
          <w:trHeight w:val="106"/>
        </w:trPr>
        <w:tc>
          <w:tcPr>
            <w:tcW w:w="2518" w:type="dxa"/>
            <w:shd w:val="clear" w:color="auto" w:fill="F7CAAC"/>
          </w:tcPr>
          <w:p w:rsidR="00447F6C" w:rsidRPr="00447F6C" w:rsidRDefault="00447F6C" w:rsidP="00447F6C">
            <w:pPr>
              <w:jc w:val="both"/>
              <w:rPr>
                <w:b/>
              </w:rPr>
            </w:pPr>
            <w:r w:rsidRPr="00447F6C">
              <w:rPr>
                <w:b/>
              </w:rPr>
              <w:t xml:space="preserve">Podpis </w:t>
            </w:r>
          </w:p>
        </w:tc>
        <w:tc>
          <w:tcPr>
            <w:tcW w:w="4536" w:type="dxa"/>
            <w:gridSpan w:val="5"/>
          </w:tcPr>
          <w:p w:rsidR="00447F6C" w:rsidRPr="00447F6C" w:rsidRDefault="00447F6C" w:rsidP="00447F6C">
            <w:pPr>
              <w:jc w:val="both"/>
            </w:pPr>
          </w:p>
        </w:tc>
        <w:tc>
          <w:tcPr>
            <w:tcW w:w="786" w:type="dxa"/>
            <w:shd w:val="clear" w:color="auto" w:fill="F7CAAC"/>
          </w:tcPr>
          <w:p w:rsidR="00447F6C" w:rsidRPr="00447F6C" w:rsidRDefault="00447F6C" w:rsidP="00447F6C">
            <w:pPr>
              <w:jc w:val="both"/>
            </w:pPr>
            <w:r w:rsidRPr="00447F6C">
              <w:rPr>
                <w:b/>
              </w:rPr>
              <w:t>datum</w:t>
            </w:r>
          </w:p>
        </w:tc>
        <w:tc>
          <w:tcPr>
            <w:tcW w:w="2019" w:type="dxa"/>
            <w:gridSpan w:val="4"/>
          </w:tcPr>
          <w:p w:rsidR="00447F6C" w:rsidRPr="00447F6C" w:rsidRDefault="00447F6C" w:rsidP="00447F6C">
            <w:pPr>
              <w:jc w:val="both"/>
            </w:pPr>
          </w:p>
        </w:tc>
      </w:tr>
    </w:tbl>
    <w:p w:rsidR="005C074E" w:rsidRDefault="005C074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560"/>
        <w:gridCol w:w="1530"/>
        <w:gridCol w:w="984"/>
        <w:gridCol w:w="6"/>
        <w:gridCol w:w="735"/>
        <w:gridCol w:w="1350"/>
        <w:gridCol w:w="720"/>
        <w:gridCol w:w="762"/>
        <w:gridCol w:w="694"/>
      </w:tblGrid>
      <w:tr w:rsidR="009D0D2E" w:rsidRPr="009D0D2E" w:rsidTr="009D0D2E">
        <w:tc>
          <w:tcPr>
            <w:tcW w:w="9859" w:type="dxa"/>
            <w:gridSpan w:val="10"/>
            <w:tcBorders>
              <w:bottom w:val="double" w:sz="4" w:space="0" w:color="auto"/>
            </w:tcBorders>
            <w:shd w:val="clear" w:color="auto" w:fill="BDD6EE"/>
          </w:tcPr>
          <w:p w:rsidR="009D0D2E" w:rsidRPr="009D0D2E" w:rsidRDefault="009D0D2E" w:rsidP="009D0D2E">
            <w:pPr>
              <w:jc w:val="both"/>
              <w:rPr>
                <w:b/>
                <w:sz w:val="28"/>
              </w:rPr>
            </w:pPr>
            <w:r w:rsidRPr="009D0D2E">
              <w:rPr>
                <w:b/>
                <w:sz w:val="28"/>
              </w:rPr>
              <w:lastRenderedPageBreak/>
              <w:t>C-I – Personální zabezpečení</w:t>
            </w:r>
          </w:p>
        </w:tc>
      </w:tr>
      <w:tr w:rsidR="009D0D2E" w:rsidRPr="009D0D2E" w:rsidTr="009D0D2E">
        <w:tc>
          <w:tcPr>
            <w:tcW w:w="2518" w:type="dxa"/>
            <w:tcBorders>
              <w:top w:val="double" w:sz="4" w:space="0" w:color="auto"/>
            </w:tcBorders>
            <w:shd w:val="clear" w:color="auto" w:fill="F7CAAC"/>
          </w:tcPr>
          <w:p w:rsidR="009D0D2E" w:rsidRPr="009D0D2E" w:rsidRDefault="009D0D2E" w:rsidP="009D0D2E">
            <w:pPr>
              <w:jc w:val="both"/>
              <w:rPr>
                <w:b/>
              </w:rPr>
            </w:pPr>
            <w:r w:rsidRPr="009D0D2E">
              <w:rPr>
                <w:b/>
              </w:rPr>
              <w:t>Vysoká škola</w:t>
            </w:r>
          </w:p>
        </w:tc>
        <w:tc>
          <w:tcPr>
            <w:tcW w:w="7341" w:type="dxa"/>
            <w:gridSpan w:val="9"/>
          </w:tcPr>
          <w:p w:rsidR="009D0D2E" w:rsidRPr="009D0D2E" w:rsidRDefault="009D0D2E" w:rsidP="009D0D2E">
            <w:pPr>
              <w:jc w:val="both"/>
            </w:pPr>
            <w:r w:rsidRPr="009D0D2E">
              <w:t>Univerzita Tomáše Bati ve Zlíně</w:t>
            </w:r>
          </w:p>
        </w:tc>
      </w:tr>
      <w:tr w:rsidR="009D0D2E" w:rsidRPr="009D0D2E" w:rsidTr="009D0D2E">
        <w:tc>
          <w:tcPr>
            <w:tcW w:w="2518" w:type="dxa"/>
            <w:shd w:val="clear" w:color="auto" w:fill="F7CAAC"/>
          </w:tcPr>
          <w:p w:rsidR="009D0D2E" w:rsidRPr="009D0D2E" w:rsidRDefault="009D0D2E" w:rsidP="009D0D2E">
            <w:pPr>
              <w:jc w:val="both"/>
              <w:rPr>
                <w:b/>
              </w:rPr>
            </w:pPr>
            <w:r w:rsidRPr="009D0D2E">
              <w:rPr>
                <w:b/>
              </w:rPr>
              <w:t>Součást vysoké školy</w:t>
            </w:r>
          </w:p>
        </w:tc>
        <w:tc>
          <w:tcPr>
            <w:tcW w:w="7341" w:type="dxa"/>
            <w:gridSpan w:val="9"/>
          </w:tcPr>
          <w:p w:rsidR="009D0D2E" w:rsidRPr="009D0D2E" w:rsidRDefault="009D0D2E" w:rsidP="009D0D2E">
            <w:pPr>
              <w:jc w:val="both"/>
            </w:pPr>
            <w:r w:rsidRPr="009D0D2E">
              <w:t>Fakulta managementu a ekonomiky</w:t>
            </w:r>
          </w:p>
        </w:tc>
      </w:tr>
      <w:tr w:rsidR="009D0D2E" w:rsidRPr="009D0D2E" w:rsidTr="009D0D2E">
        <w:tc>
          <w:tcPr>
            <w:tcW w:w="2518" w:type="dxa"/>
            <w:shd w:val="clear" w:color="auto" w:fill="F7CAAC"/>
          </w:tcPr>
          <w:p w:rsidR="009D0D2E" w:rsidRPr="009D0D2E" w:rsidRDefault="009D0D2E" w:rsidP="009D0D2E">
            <w:pPr>
              <w:jc w:val="both"/>
              <w:rPr>
                <w:b/>
              </w:rPr>
            </w:pPr>
            <w:r w:rsidRPr="009D0D2E">
              <w:rPr>
                <w:b/>
              </w:rPr>
              <w:t>Název studijního programu</w:t>
            </w:r>
          </w:p>
        </w:tc>
        <w:tc>
          <w:tcPr>
            <w:tcW w:w="7341" w:type="dxa"/>
            <w:gridSpan w:val="9"/>
          </w:tcPr>
          <w:p w:rsidR="009D0D2E" w:rsidRPr="009D0D2E" w:rsidRDefault="00914242" w:rsidP="009D0D2E">
            <w:pPr>
              <w:jc w:val="both"/>
            </w:pPr>
            <w:r>
              <w:t>Management and Marketing</w:t>
            </w:r>
          </w:p>
        </w:tc>
      </w:tr>
      <w:tr w:rsidR="009D0D2E" w:rsidRPr="009D0D2E" w:rsidTr="009D0D2E">
        <w:tc>
          <w:tcPr>
            <w:tcW w:w="2518" w:type="dxa"/>
            <w:shd w:val="clear" w:color="auto" w:fill="F7CAAC"/>
          </w:tcPr>
          <w:p w:rsidR="009D0D2E" w:rsidRPr="009D0D2E" w:rsidRDefault="009D0D2E" w:rsidP="009D0D2E">
            <w:pPr>
              <w:jc w:val="both"/>
              <w:rPr>
                <w:b/>
              </w:rPr>
            </w:pPr>
            <w:r w:rsidRPr="009D0D2E">
              <w:rPr>
                <w:b/>
              </w:rPr>
              <w:t>Jméno a příjmení</w:t>
            </w:r>
          </w:p>
        </w:tc>
        <w:tc>
          <w:tcPr>
            <w:tcW w:w="3815" w:type="dxa"/>
            <w:gridSpan w:val="5"/>
          </w:tcPr>
          <w:p w:rsidR="009D0D2E" w:rsidRPr="009D0D2E" w:rsidRDefault="009D0D2E" w:rsidP="009D0D2E">
            <w:pPr>
              <w:jc w:val="both"/>
            </w:pPr>
            <w:r w:rsidRPr="009D0D2E">
              <w:t>Nibedita SAHA</w:t>
            </w:r>
          </w:p>
        </w:tc>
        <w:tc>
          <w:tcPr>
            <w:tcW w:w="1350" w:type="dxa"/>
            <w:shd w:val="clear" w:color="auto" w:fill="F7CAAC"/>
          </w:tcPr>
          <w:p w:rsidR="009D0D2E" w:rsidRPr="009D0D2E" w:rsidRDefault="009D0D2E" w:rsidP="009D0D2E">
            <w:pPr>
              <w:jc w:val="both"/>
              <w:rPr>
                <w:b/>
              </w:rPr>
            </w:pPr>
            <w:r w:rsidRPr="009D0D2E">
              <w:rPr>
                <w:b/>
              </w:rPr>
              <w:t>Tituly</w:t>
            </w:r>
          </w:p>
        </w:tc>
        <w:tc>
          <w:tcPr>
            <w:tcW w:w="2176" w:type="dxa"/>
            <w:gridSpan w:val="3"/>
          </w:tcPr>
          <w:p w:rsidR="009D0D2E" w:rsidRPr="009D0D2E" w:rsidRDefault="009D0D2E" w:rsidP="009D0D2E">
            <w:pPr>
              <w:jc w:val="both"/>
            </w:pPr>
            <w:r>
              <w:t xml:space="preserve">B.A., </w:t>
            </w:r>
            <w:r w:rsidRPr="009D0D2E">
              <w:t>Ph.D.</w:t>
            </w:r>
            <w:r>
              <w:t>,</w:t>
            </w:r>
            <w:r w:rsidRPr="009D0D2E">
              <w:t xml:space="preserve"> MBA</w:t>
            </w:r>
          </w:p>
        </w:tc>
      </w:tr>
      <w:tr w:rsidR="009D0D2E" w:rsidRPr="009D0D2E" w:rsidTr="009D0D2E">
        <w:tc>
          <w:tcPr>
            <w:tcW w:w="2518" w:type="dxa"/>
            <w:shd w:val="clear" w:color="auto" w:fill="F7CAAC"/>
          </w:tcPr>
          <w:p w:rsidR="009D0D2E" w:rsidRPr="009D0D2E" w:rsidRDefault="009D0D2E" w:rsidP="009D0D2E">
            <w:pPr>
              <w:jc w:val="both"/>
              <w:rPr>
                <w:b/>
              </w:rPr>
            </w:pPr>
            <w:r w:rsidRPr="009D0D2E">
              <w:rPr>
                <w:b/>
              </w:rPr>
              <w:t>Rok narození</w:t>
            </w:r>
          </w:p>
        </w:tc>
        <w:tc>
          <w:tcPr>
            <w:tcW w:w="560" w:type="dxa"/>
          </w:tcPr>
          <w:p w:rsidR="009D0D2E" w:rsidRPr="009D0D2E" w:rsidRDefault="009D0D2E" w:rsidP="009D0D2E">
            <w:pPr>
              <w:jc w:val="both"/>
            </w:pPr>
            <w:r w:rsidRPr="009D0D2E">
              <w:t>1970</w:t>
            </w:r>
          </w:p>
        </w:tc>
        <w:tc>
          <w:tcPr>
            <w:tcW w:w="1530" w:type="dxa"/>
            <w:shd w:val="clear" w:color="auto" w:fill="F7CAAC"/>
          </w:tcPr>
          <w:p w:rsidR="009D0D2E" w:rsidRPr="009D0D2E" w:rsidRDefault="009D0D2E" w:rsidP="009D0D2E">
            <w:pPr>
              <w:jc w:val="both"/>
              <w:rPr>
                <w:b/>
              </w:rPr>
            </w:pPr>
            <w:r w:rsidRPr="009D0D2E">
              <w:rPr>
                <w:b/>
              </w:rPr>
              <w:t>typ vztahu k VŠ</w:t>
            </w:r>
          </w:p>
        </w:tc>
        <w:tc>
          <w:tcPr>
            <w:tcW w:w="990" w:type="dxa"/>
            <w:gridSpan w:val="2"/>
          </w:tcPr>
          <w:p w:rsidR="009D0D2E" w:rsidRPr="009D0D2E" w:rsidRDefault="009D0D2E" w:rsidP="009D0D2E">
            <w:pPr>
              <w:jc w:val="both"/>
            </w:pPr>
            <w:r>
              <w:t>pp</w:t>
            </w:r>
          </w:p>
        </w:tc>
        <w:tc>
          <w:tcPr>
            <w:tcW w:w="735" w:type="dxa"/>
            <w:shd w:val="clear" w:color="auto" w:fill="F7CAAC"/>
          </w:tcPr>
          <w:p w:rsidR="009D0D2E" w:rsidRPr="009D0D2E" w:rsidRDefault="009D0D2E" w:rsidP="009D0D2E">
            <w:pPr>
              <w:jc w:val="both"/>
              <w:rPr>
                <w:b/>
              </w:rPr>
            </w:pPr>
            <w:r w:rsidRPr="009D0D2E">
              <w:rPr>
                <w:b/>
              </w:rPr>
              <w:t>rozsah</w:t>
            </w:r>
          </w:p>
        </w:tc>
        <w:tc>
          <w:tcPr>
            <w:tcW w:w="1350" w:type="dxa"/>
          </w:tcPr>
          <w:p w:rsidR="009D0D2E" w:rsidRPr="009D0D2E" w:rsidRDefault="009D0D2E" w:rsidP="009D0D2E">
            <w:pPr>
              <w:jc w:val="both"/>
            </w:pPr>
            <w:r w:rsidRPr="009D0D2E">
              <w:t>40</w:t>
            </w:r>
          </w:p>
        </w:tc>
        <w:tc>
          <w:tcPr>
            <w:tcW w:w="720" w:type="dxa"/>
            <w:shd w:val="clear" w:color="auto" w:fill="F7CAAC"/>
          </w:tcPr>
          <w:p w:rsidR="009D0D2E" w:rsidRPr="009D0D2E" w:rsidRDefault="009D0D2E" w:rsidP="009D0D2E">
            <w:pPr>
              <w:jc w:val="both"/>
              <w:rPr>
                <w:b/>
              </w:rPr>
            </w:pPr>
            <w:r w:rsidRPr="009D0D2E">
              <w:rPr>
                <w:b/>
              </w:rPr>
              <w:t>do kdy</w:t>
            </w:r>
          </w:p>
        </w:tc>
        <w:tc>
          <w:tcPr>
            <w:tcW w:w="1456" w:type="dxa"/>
            <w:gridSpan w:val="2"/>
          </w:tcPr>
          <w:p w:rsidR="009D0D2E" w:rsidRPr="009D0D2E" w:rsidRDefault="009D0D2E" w:rsidP="009D0D2E">
            <w:pPr>
              <w:jc w:val="both"/>
            </w:pPr>
            <w:r w:rsidRPr="009D0D2E">
              <w:t>N</w:t>
            </w:r>
          </w:p>
        </w:tc>
      </w:tr>
      <w:tr w:rsidR="009D0D2E" w:rsidRPr="009D0D2E" w:rsidTr="009D0D2E">
        <w:tc>
          <w:tcPr>
            <w:tcW w:w="4608" w:type="dxa"/>
            <w:gridSpan w:val="3"/>
            <w:shd w:val="clear" w:color="auto" w:fill="F7CAAC"/>
          </w:tcPr>
          <w:p w:rsidR="009D0D2E" w:rsidRPr="009D0D2E" w:rsidRDefault="009D0D2E" w:rsidP="009D0D2E">
            <w:pPr>
              <w:jc w:val="both"/>
              <w:rPr>
                <w:b/>
              </w:rPr>
            </w:pPr>
            <w:r w:rsidRPr="009D0D2E">
              <w:rPr>
                <w:b/>
              </w:rPr>
              <w:t>Typ vztahu na součásti VŠ, která uskutečňuje st. program</w:t>
            </w:r>
          </w:p>
        </w:tc>
        <w:tc>
          <w:tcPr>
            <w:tcW w:w="990" w:type="dxa"/>
            <w:gridSpan w:val="2"/>
          </w:tcPr>
          <w:p w:rsidR="009D0D2E" w:rsidRPr="009D0D2E" w:rsidRDefault="009D0D2E" w:rsidP="009D0D2E">
            <w:pPr>
              <w:jc w:val="both"/>
            </w:pPr>
          </w:p>
        </w:tc>
        <w:tc>
          <w:tcPr>
            <w:tcW w:w="735" w:type="dxa"/>
            <w:shd w:val="clear" w:color="auto" w:fill="F7CAAC"/>
          </w:tcPr>
          <w:p w:rsidR="009D0D2E" w:rsidRPr="009D0D2E" w:rsidRDefault="009D0D2E" w:rsidP="009D0D2E">
            <w:pPr>
              <w:jc w:val="both"/>
              <w:rPr>
                <w:b/>
              </w:rPr>
            </w:pPr>
            <w:r w:rsidRPr="009D0D2E">
              <w:rPr>
                <w:b/>
              </w:rPr>
              <w:t>rozsah</w:t>
            </w:r>
          </w:p>
        </w:tc>
        <w:tc>
          <w:tcPr>
            <w:tcW w:w="1350" w:type="dxa"/>
          </w:tcPr>
          <w:p w:rsidR="009D0D2E" w:rsidRPr="009D0D2E" w:rsidRDefault="009D0D2E" w:rsidP="009D0D2E">
            <w:pPr>
              <w:jc w:val="both"/>
            </w:pPr>
          </w:p>
        </w:tc>
        <w:tc>
          <w:tcPr>
            <w:tcW w:w="720" w:type="dxa"/>
            <w:shd w:val="clear" w:color="auto" w:fill="F7CAAC"/>
          </w:tcPr>
          <w:p w:rsidR="009D0D2E" w:rsidRPr="009D0D2E" w:rsidRDefault="009D0D2E" w:rsidP="009D0D2E">
            <w:pPr>
              <w:jc w:val="both"/>
              <w:rPr>
                <w:b/>
              </w:rPr>
            </w:pPr>
            <w:r w:rsidRPr="009D0D2E">
              <w:rPr>
                <w:b/>
              </w:rPr>
              <w:t>do kdy</w:t>
            </w:r>
          </w:p>
        </w:tc>
        <w:tc>
          <w:tcPr>
            <w:tcW w:w="1456" w:type="dxa"/>
            <w:gridSpan w:val="2"/>
          </w:tcPr>
          <w:p w:rsidR="009D0D2E" w:rsidRPr="009D0D2E" w:rsidRDefault="009D0D2E" w:rsidP="009D0D2E">
            <w:pPr>
              <w:jc w:val="both"/>
            </w:pPr>
          </w:p>
        </w:tc>
      </w:tr>
      <w:tr w:rsidR="009D0D2E" w:rsidRPr="009D0D2E" w:rsidTr="009D0D2E">
        <w:tc>
          <w:tcPr>
            <w:tcW w:w="5598" w:type="dxa"/>
            <w:gridSpan w:val="5"/>
            <w:shd w:val="clear" w:color="auto" w:fill="F7CAAC"/>
          </w:tcPr>
          <w:p w:rsidR="009D0D2E" w:rsidRPr="009D0D2E" w:rsidRDefault="009D0D2E" w:rsidP="009D0D2E">
            <w:pPr>
              <w:jc w:val="both"/>
            </w:pPr>
            <w:r w:rsidRPr="009D0D2E">
              <w:rPr>
                <w:b/>
              </w:rPr>
              <w:t>Další současná působení jako akademický pracovník na jiných VŠ</w:t>
            </w:r>
          </w:p>
        </w:tc>
        <w:tc>
          <w:tcPr>
            <w:tcW w:w="2085" w:type="dxa"/>
            <w:gridSpan w:val="2"/>
            <w:shd w:val="clear" w:color="auto" w:fill="F7CAAC"/>
          </w:tcPr>
          <w:p w:rsidR="009D0D2E" w:rsidRPr="009D0D2E" w:rsidRDefault="009D0D2E" w:rsidP="009D0D2E">
            <w:pPr>
              <w:jc w:val="both"/>
              <w:rPr>
                <w:b/>
              </w:rPr>
            </w:pPr>
            <w:r w:rsidRPr="009D0D2E">
              <w:rPr>
                <w:b/>
              </w:rPr>
              <w:t>typ prac. vztahu</w:t>
            </w:r>
          </w:p>
        </w:tc>
        <w:tc>
          <w:tcPr>
            <w:tcW w:w="2176" w:type="dxa"/>
            <w:gridSpan w:val="3"/>
            <w:shd w:val="clear" w:color="auto" w:fill="F7CAAC"/>
          </w:tcPr>
          <w:p w:rsidR="009D0D2E" w:rsidRPr="009D0D2E" w:rsidRDefault="009D0D2E" w:rsidP="009D0D2E">
            <w:pPr>
              <w:jc w:val="both"/>
              <w:rPr>
                <w:b/>
              </w:rPr>
            </w:pPr>
            <w:r w:rsidRPr="009D0D2E">
              <w:rPr>
                <w:b/>
              </w:rPr>
              <w:t>rozsah</w:t>
            </w:r>
          </w:p>
        </w:tc>
      </w:tr>
      <w:tr w:rsidR="009D0D2E" w:rsidRPr="009D0D2E" w:rsidTr="009D0D2E">
        <w:tc>
          <w:tcPr>
            <w:tcW w:w="5598" w:type="dxa"/>
            <w:gridSpan w:val="5"/>
          </w:tcPr>
          <w:p w:rsidR="009D0D2E" w:rsidRPr="009D0D2E" w:rsidRDefault="009D0D2E" w:rsidP="009D0D2E">
            <w:pPr>
              <w:jc w:val="both"/>
            </w:pPr>
          </w:p>
        </w:tc>
        <w:tc>
          <w:tcPr>
            <w:tcW w:w="2085" w:type="dxa"/>
            <w:gridSpan w:val="2"/>
          </w:tcPr>
          <w:p w:rsidR="009D0D2E" w:rsidRPr="009D0D2E" w:rsidRDefault="009D0D2E" w:rsidP="009D0D2E">
            <w:pPr>
              <w:jc w:val="both"/>
            </w:pPr>
          </w:p>
        </w:tc>
        <w:tc>
          <w:tcPr>
            <w:tcW w:w="2176" w:type="dxa"/>
            <w:gridSpan w:val="3"/>
          </w:tcPr>
          <w:p w:rsidR="009D0D2E" w:rsidRPr="009D0D2E" w:rsidRDefault="009D0D2E" w:rsidP="009D0D2E">
            <w:pPr>
              <w:jc w:val="both"/>
            </w:pPr>
          </w:p>
        </w:tc>
      </w:tr>
      <w:tr w:rsidR="009D0D2E" w:rsidRPr="009D0D2E" w:rsidTr="009D0D2E">
        <w:tc>
          <w:tcPr>
            <w:tcW w:w="5598" w:type="dxa"/>
            <w:gridSpan w:val="5"/>
          </w:tcPr>
          <w:p w:rsidR="009D0D2E" w:rsidRPr="009D0D2E" w:rsidRDefault="009D0D2E" w:rsidP="009D0D2E">
            <w:pPr>
              <w:jc w:val="both"/>
            </w:pPr>
          </w:p>
        </w:tc>
        <w:tc>
          <w:tcPr>
            <w:tcW w:w="2085" w:type="dxa"/>
            <w:gridSpan w:val="2"/>
          </w:tcPr>
          <w:p w:rsidR="009D0D2E" w:rsidRPr="009D0D2E" w:rsidRDefault="009D0D2E" w:rsidP="009D0D2E">
            <w:pPr>
              <w:jc w:val="both"/>
            </w:pPr>
          </w:p>
        </w:tc>
        <w:tc>
          <w:tcPr>
            <w:tcW w:w="2176" w:type="dxa"/>
            <w:gridSpan w:val="3"/>
          </w:tcPr>
          <w:p w:rsidR="009D0D2E" w:rsidRPr="009D0D2E" w:rsidRDefault="009D0D2E" w:rsidP="009D0D2E">
            <w:pPr>
              <w:jc w:val="both"/>
            </w:pPr>
          </w:p>
        </w:tc>
      </w:tr>
      <w:tr w:rsidR="009D0D2E" w:rsidRPr="009D0D2E" w:rsidTr="009D0D2E">
        <w:tc>
          <w:tcPr>
            <w:tcW w:w="9859" w:type="dxa"/>
            <w:gridSpan w:val="10"/>
            <w:shd w:val="clear" w:color="auto" w:fill="F7CAAC"/>
          </w:tcPr>
          <w:p w:rsidR="009D0D2E" w:rsidRPr="009D0D2E" w:rsidRDefault="009D0D2E" w:rsidP="009D0D2E">
            <w:pPr>
              <w:jc w:val="both"/>
            </w:pPr>
            <w:r w:rsidRPr="009D0D2E">
              <w:rPr>
                <w:b/>
              </w:rPr>
              <w:t>Předměty příslušného studijního programu a způsob zapojení do jejich výuky, příp. další zapojení do uskutečňování studijního programu</w:t>
            </w:r>
          </w:p>
        </w:tc>
      </w:tr>
      <w:tr w:rsidR="009D0D2E" w:rsidRPr="009D0D2E" w:rsidTr="009D0D2E">
        <w:trPr>
          <w:trHeight w:val="324"/>
        </w:trPr>
        <w:tc>
          <w:tcPr>
            <w:tcW w:w="9859" w:type="dxa"/>
            <w:gridSpan w:val="10"/>
            <w:tcBorders>
              <w:top w:val="nil"/>
            </w:tcBorders>
          </w:tcPr>
          <w:p w:rsidR="009D0D2E" w:rsidRPr="009D0D2E" w:rsidRDefault="009D0D2E" w:rsidP="009D0D2E">
            <w:pPr>
              <w:jc w:val="both"/>
            </w:pPr>
            <w:r w:rsidRPr="009D0D2E">
              <w:t xml:space="preserve">Business </w:t>
            </w:r>
            <w:r w:rsidR="004C6461">
              <w:t xml:space="preserve">Negotiation </w:t>
            </w:r>
            <w:r>
              <w:t xml:space="preserve">– </w:t>
            </w:r>
            <w:r w:rsidRPr="009D0D2E">
              <w:t>přednášející</w:t>
            </w:r>
            <w:r>
              <w:t xml:space="preserve"> (80%)</w:t>
            </w:r>
          </w:p>
        </w:tc>
      </w:tr>
      <w:tr w:rsidR="009D0D2E" w:rsidRPr="009D0D2E" w:rsidTr="009D0D2E">
        <w:tc>
          <w:tcPr>
            <w:tcW w:w="9859" w:type="dxa"/>
            <w:gridSpan w:val="10"/>
            <w:shd w:val="clear" w:color="auto" w:fill="F7CAAC"/>
          </w:tcPr>
          <w:p w:rsidR="009D0D2E" w:rsidRPr="009D0D2E" w:rsidRDefault="009D0D2E" w:rsidP="009D0D2E">
            <w:pPr>
              <w:jc w:val="both"/>
            </w:pPr>
            <w:r w:rsidRPr="009D0D2E">
              <w:rPr>
                <w:b/>
              </w:rPr>
              <w:t xml:space="preserve">Údaje o vzdělání na VŠ </w:t>
            </w:r>
          </w:p>
        </w:tc>
      </w:tr>
      <w:tr w:rsidR="009D0D2E" w:rsidRPr="009D0D2E" w:rsidTr="009D0D2E">
        <w:trPr>
          <w:trHeight w:val="745"/>
        </w:trPr>
        <w:tc>
          <w:tcPr>
            <w:tcW w:w="9859" w:type="dxa"/>
            <w:gridSpan w:val="10"/>
          </w:tcPr>
          <w:tbl>
            <w:tblPr>
              <w:tblStyle w:val="Mkatabulky"/>
              <w:tblW w:w="97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90"/>
              <w:gridCol w:w="7659"/>
            </w:tblGrid>
            <w:tr w:rsidR="009D0D2E" w:rsidTr="00A904A2">
              <w:tc>
                <w:tcPr>
                  <w:tcW w:w="2090" w:type="dxa"/>
                </w:tcPr>
                <w:p w:rsidR="009D0D2E" w:rsidRPr="009D0D2E" w:rsidRDefault="009D0D2E" w:rsidP="009D0D2E">
                  <w:pPr>
                    <w:jc w:val="both"/>
                  </w:pPr>
                  <w:r w:rsidRPr="009D0D2E">
                    <w:t>Oct 2006 - March 2012</w:t>
                  </w:r>
                </w:p>
              </w:tc>
              <w:tc>
                <w:tcPr>
                  <w:tcW w:w="7659" w:type="dxa"/>
                </w:tcPr>
                <w:p w:rsidR="009D0D2E" w:rsidRPr="009D0D2E" w:rsidRDefault="009D0D2E" w:rsidP="009D0D2E">
                  <w:pPr>
                    <w:ind w:left="33"/>
                    <w:jc w:val="both"/>
                  </w:pPr>
                  <w:r w:rsidRPr="009D0D2E">
                    <w:t>Tomas Bata University in Zlin</w:t>
                  </w:r>
                  <w:r>
                    <w:t xml:space="preserve">, </w:t>
                  </w:r>
                  <w:r w:rsidRPr="009D0D2E">
                    <w:t>Faculty of Management and Economics</w:t>
                  </w:r>
                  <w:r>
                    <w:t>,</w:t>
                  </w:r>
                  <w:r w:rsidRPr="009D0D2E">
                    <w:t xml:space="preserve"> Ph.D. (Economics and Management)</w:t>
                  </w:r>
                </w:p>
              </w:tc>
            </w:tr>
            <w:tr w:rsidR="009D0D2E" w:rsidTr="00A904A2">
              <w:tc>
                <w:tcPr>
                  <w:tcW w:w="2090" w:type="dxa"/>
                </w:tcPr>
                <w:p w:rsidR="009D0D2E" w:rsidRPr="009D0D2E" w:rsidRDefault="009D0D2E" w:rsidP="009D0D2E">
                  <w:pPr>
                    <w:jc w:val="both"/>
                  </w:pPr>
                  <w:r w:rsidRPr="009D0D2E">
                    <w:t>Sept 2005 -  Sept 2006</w:t>
                  </w:r>
                </w:p>
              </w:tc>
              <w:tc>
                <w:tcPr>
                  <w:tcW w:w="7659" w:type="dxa"/>
                </w:tcPr>
                <w:p w:rsidR="009D0D2E" w:rsidRPr="009D0D2E" w:rsidRDefault="009D0D2E" w:rsidP="009D0D2E">
                  <w:pPr>
                    <w:jc w:val="both"/>
                  </w:pPr>
                  <w:r w:rsidRPr="009D0D2E">
                    <w:t>Maastricht School of Management Maastricht, the Netherlands, M.B.A. (Corporate Strategy and Economic Policy</w:t>
                  </w:r>
                </w:p>
              </w:tc>
            </w:tr>
            <w:tr w:rsidR="009D0D2E" w:rsidTr="00A904A2">
              <w:tc>
                <w:tcPr>
                  <w:tcW w:w="2090" w:type="dxa"/>
                </w:tcPr>
                <w:p w:rsidR="009D0D2E" w:rsidRPr="009D0D2E" w:rsidRDefault="009D0D2E" w:rsidP="009D0D2E">
                  <w:pPr>
                    <w:jc w:val="both"/>
                  </w:pPr>
                  <w:r w:rsidRPr="009D0D2E">
                    <w:t>July1994 - June 1997</w:t>
                  </w:r>
                </w:p>
              </w:tc>
              <w:tc>
                <w:tcPr>
                  <w:tcW w:w="7659" w:type="dxa"/>
                </w:tcPr>
                <w:p w:rsidR="009D0D2E" w:rsidRPr="009D0D2E" w:rsidRDefault="009D0D2E" w:rsidP="009D0D2E">
                  <w:pPr>
                    <w:jc w:val="both"/>
                  </w:pPr>
                  <w:r w:rsidRPr="009D0D2E">
                    <w:t>Institute of Engineering and Management, West Bengal University of Technology (AICTE approved) Kolkata, India P.G.D.B.A. (M.B.A.) (Human Resource Management)</w:t>
                  </w:r>
                </w:p>
              </w:tc>
            </w:tr>
            <w:tr w:rsidR="009D0D2E" w:rsidTr="00A904A2">
              <w:tc>
                <w:tcPr>
                  <w:tcW w:w="2090" w:type="dxa"/>
                </w:tcPr>
                <w:p w:rsidR="009D0D2E" w:rsidRPr="009D0D2E" w:rsidRDefault="009D0D2E" w:rsidP="009D0D2E">
                  <w:pPr>
                    <w:jc w:val="both"/>
                  </w:pPr>
                  <w:r w:rsidRPr="009D0D2E">
                    <w:t>July 1991- June 1994</w:t>
                  </w:r>
                </w:p>
              </w:tc>
              <w:tc>
                <w:tcPr>
                  <w:tcW w:w="7659" w:type="dxa"/>
                </w:tcPr>
                <w:p w:rsidR="009D0D2E" w:rsidRPr="009D0D2E" w:rsidRDefault="009D0D2E" w:rsidP="009D0D2E">
                  <w:pPr>
                    <w:jc w:val="both"/>
                  </w:pPr>
                  <w:r w:rsidRPr="009D0D2E">
                    <w:t>Moulana Azad College Calcutta University, Kolkata, India B.A. (Hons) in Sociology</w:t>
                  </w:r>
                </w:p>
              </w:tc>
            </w:tr>
          </w:tbl>
          <w:p w:rsidR="009D0D2E" w:rsidRPr="009D0D2E" w:rsidRDefault="009D0D2E" w:rsidP="009D0D2E">
            <w:pPr>
              <w:jc w:val="both"/>
              <w:rPr>
                <w:b/>
              </w:rPr>
            </w:pPr>
          </w:p>
        </w:tc>
      </w:tr>
      <w:tr w:rsidR="009D0D2E" w:rsidRPr="009D0D2E" w:rsidTr="009D0D2E">
        <w:tc>
          <w:tcPr>
            <w:tcW w:w="9859" w:type="dxa"/>
            <w:gridSpan w:val="10"/>
            <w:shd w:val="clear" w:color="auto" w:fill="F7CAAC"/>
          </w:tcPr>
          <w:p w:rsidR="009D0D2E" w:rsidRPr="009D0D2E" w:rsidRDefault="009D0D2E" w:rsidP="009D0D2E">
            <w:pPr>
              <w:jc w:val="both"/>
              <w:rPr>
                <w:b/>
              </w:rPr>
            </w:pPr>
            <w:r w:rsidRPr="009D0D2E">
              <w:rPr>
                <w:b/>
              </w:rPr>
              <w:t>Údaje o odborném působení od absolvování VŠ</w:t>
            </w:r>
          </w:p>
        </w:tc>
      </w:tr>
      <w:tr w:rsidR="009D0D2E" w:rsidRPr="009D0D2E" w:rsidTr="009D0D2E">
        <w:trPr>
          <w:trHeight w:val="605"/>
        </w:trPr>
        <w:tc>
          <w:tcPr>
            <w:tcW w:w="9859" w:type="dxa"/>
            <w:gridSpan w:val="10"/>
          </w:tcPr>
          <w:tbl>
            <w:tblPr>
              <w:tblStyle w:val="Mkatabulky"/>
              <w:tblW w:w="97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62"/>
              <w:gridCol w:w="7087"/>
            </w:tblGrid>
            <w:tr w:rsidR="009D0D2E" w:rsidRPr="007E49F4" w:rsidTr="00A904A2">
              <w:tc>
                <w:tcPr>
                  <w:tcW w:w="2662" w:type="dxa"/>
                </w:tcPr>
                <w:p w:rsidR="009D0D2E" w:rsidRPr="007E49F4" w:rsidRDefault="009D0D2E" w:rsidP="009D0D2E">
                  <w:pPr>
                    <w:jc w:val="both"/>
                  </w:pPr>
                  <w:r w:rsidRPr="007E49F4">
                    <w:t>February 2019 – Present</w:t>
                  </w:r>
                </w:p>
              </w:tc>
              <w:tc>
                <w:tcPr>
                  <w:tcW w:w="7087" w:type="dxa"/>
                </w:tcPr>
                <w:p w:rsidR="009D0D2E" w:rsidRPr="007E49F4" w:rsidRDefault="009D0D2E" w:rsidP="009D0D2E">
                  <w:pPr>
                    <w:ind w:left="33"/>
                    <w:jc w:val="both"/>
                  </w:pPr>
                  <w:r w:rsidRPr="007E49F4">
                    <w:t>Asst. Professor at University Institute, Tomas Bata University in Zlin, Czech Republic</w:t>
                  </w:r>
                </w:p>
              </w:tc>
            </w:tr>
            <w:tr w:rsidR="009D0D2E" w:rsidRPr="007E49F4" w:rsidTr="00A904A2">
              <w:tc>
                <w:tcPr>
                  <w:tcW w:w="2662" w:type="dxa"/>
                </w:tcPr>
                <w:p w:rsidR="009D0D2E" w:rsidRPr="007E49F4" w:rsidRDefault="009D0D2E" w:rsidP="009D0D2E">
                  <w:pPr>
                    <w:jc w:val="both"/>
                  </w:pPr>
                  <w:r w:rsidRPr="007E49F4">
                    <w:t>October 2012 – January 2019</w:t>
                  </w:r>
                </w:p>
              </w:tc>
              <w:tc>
                <w:tcPr>
                  <w:tcW w:w="7087" w:type="dxa"/>
                </w:tcPr>
                <w:p w:rsidR="009D0D2E" w:rsidRPr="007E49F4" w:rsidRDefault="009D0D2E" w:rsidP="009D0D2E">
                  <w:pPr>
                    <w:jc w:val="both"/>
                  </w:pPr>
                  <w:r w:rsidRPr="007E49F4">
                    <w:t>Lecturer, FaME (Part time), Project Manager, University Institute, Tomas Bata University in Zlin, (TBU), Czech Republic</w:t>
                  </w:r>
                </w:p>
              </w:tc>
            </w:tr>
            <w:tr w:rsidR="009D0D2E" w:rsidRPr="007E49F4" w:rsidTr="00A904A2">
              <w:tc>
                <w:tcPr>
                  <w:tcW w:w="2662" w:type="dxa"/>
                </w:tcPr>
                <w:p w:rsidR="009D0D2E" w:rsidRPr="007E49F4" w:rsidRDefault="009D0D2E" w:rsidP="00A904A2">
                  <w:pPr>
                    <w:jc w:val="both"/>
                  </w:pPr>
                  <w:r w:rsidRPr="007E49F4">
                    <w:t>Mar</w:t>
                  </w:r>
                  <w:r w:rsidR="00A904A2" w:rsidRPr="007E49F4">
                    <w:t>ch 2012</w:t>
                  </w:r>
                  <w:r w:rsidRPr="007E49F4">
                    <w:t>– September 2012</w:t>
                  </w:r>
                </w:p>
              </w:tc>
              <w:tc>
                <w:tcPr>
                  <w:tcW w:w="7087" w:type="dxa"/>
                </w:tcPr>
                <w:p w:rsidR="009D0D2E" w:rsidRPr="007E49F4" w:rsidRDefault="009D0D2E" w:rsidP="009D0D2E">
                  <w:pPr>
                    <w:jc w:val="both"/>
                  </w:pPr>
                  <w:r w:rsidRPr="007E49F4">
                    <w:t>Visiting Researcher (Part time), Centre for Applied Economic Research, Faculty of Management and Economics, TBU in Zlin, Czech Republic</w:t>
                  </w:r>
                </w:p>
              </w:tc>
            </w:tr>
            <w:tr w:rsidR="009D0D2E" w:rsidRPr="007E49F4" w:rsidTr="00A904A2">
              <w:tc>
                <w:tcPr>
                  <w:tcW w:w="2662" w:type="dxa"/>
                </w:tcPr>
                <w:p w:rsidR="009D0D2E" w:rsidRPr="007E49F4" w:rsidRDefault="009D0D2E" w:rsidP="009D0D2E">
                  <w:pPr>
                    <w:jc w:val="both"/>
                  </w:pPr>
                  <w:r w:rsidRPr="007E49F4">
                    <w:t>June 2009 – Feb 2012</w:t>
                  </w:r>
                </w:p>
              </w:tc>
              <w:tc>
                <w:tcPr>
                  <w:tcW w:w="7087" w:type="dxa"/>
                </w:tcPr>
                <w:p w:rsidR="009D0D2E" w:rsidRPr="007E49F4" w:rsidRDefault="009D0D2E" w:rsidP="009D0D2E">
                  <w:pPr>
                    <w:jc w:val="both"/>
                  </w:pPr>
                  <w:r w:rsidRPr="007E49F4">
                    <w:t>Visiting Researcher, Centre for Applied Economic Research, Faculty of Management and Economics, TBU in Zlin, Czech Republic</w:t>
                  </w:r>
                </w:p>
              </w:tc>
            </w:tr>
            <w:tr w:rsidR="009D0D2E" w:rsidRPr="007E49F4" w:rsidTr="00A904A2">
              <w:tc>
                <w:tcPr>
                  <w:tcW w:w="2662" w:type="dxa"/>
                </w:tcPr>
                <w:p w:rsidR="009D0D2E" w:rsidRPr="007E49F4" w:rsidRDefault="009D0D2E" w:rsidP="009D0D2E">
                  <w:pPr>
                    <w:jc w:val="both"/>
                  </w:pPr>
                  <w:r w:rsidRPr="007E49F4">
                    <w:t>June 1997 - 2005</w:t>
                  </w:r>
                </w:p>
              </w:tc>
              <w:tc>
                <w:tcPr>
                  <w:tcW w:w="7087" w:type="dxa"/>
                </w:tcPr>
                <w:p w:rsidR="009D0D2E" w:rsidRPr="007E49F4" w:rsidRDefault="009D0D2E" w:rsidP="009D0D2E">
                  <w:pPr>
                    <w:jc w:val="both"/>
                  </w:pPr>
                  <w:r w:rsidRPr="007E49F4">
                    <w:t>Junior Administrative Officer, Institute of Engineering and Management (IEM), Kolkata, West Bengal, India</w:t>
                  </w:r>
                </w:p>
              </w:tc>
            </w:tr>
            <w:tr w:rsidR="009D0D2E" w:rsidRPr="007E49F4" w:rsidTr="00A904A2">
              <w:tc>
                <w:tcPr>
                  <w:tcW w:w="2662" w:type="dxa"/>
                </w:tcPr>
                <w:p w:rsidR="009D0D2E" w:rsidRPr="007E49F4" w:rsidRDefault="009D0D2E" w:rsidP="009D0D2E">
                  <w:pPr>
                    <w:jc w:val="both"/>
                  </w:pPr>
                  <w:r w:rsidRPr="007E49F4">
                    <w:t>January 1997-(3months)</w:t>
                  </w:r>
                </w:p>
              </w:tc>
              <w:tc>
                <w:tcPr>
                  <w:tcW w:w="7087" w:type="dxa"/>
                </w:tcPr>
                <w:p w:rsidR="009D0D2E" w:rsidRPr="007E49F4" w:rsidRDefault="009D0D2E" w:rsidP="009D0D2E">
                  <w:pPr>
                    <w:jc w:val="both"/>
                  </w:pPr>
                  <w:r w:rsidRPr="007E49F4">
                    <w:t>Management Trainee, Jayshree Tea &amp; Industries Limited, B.K.Birla Group of Industries, Kolkata, West Bengal, India</w:t>
                  </w:r>
                </w:p>
              </w:tc>
            </w:tr>
          </w:tbl>
          <w:p w:rsidR="009D0D2E" w:rsidRPr="007E49F4" w:rsidRDefault="009D0D2E" w:rsidP="009D0D2E">
            <w:pPr>
              <w:jc w:val="both"/>
            </w:pPr>
          </w:p>
          <w:p w:rsidR="009D0D2E" w:rsidRPr="007E49F4" w:rsidRDefault="009A402D" w:rsidP="009A402D">
            <w:pPr>
              <w:jc w:val="both"/>
            </w:pPr>
            <w:r w:rsidRPr="007E49F4">
              <w:rPr>
                <w:i/>
              </w:rPr>
              <w:t>Přehled projektové činnosti:</w:t>
            </w:r>
            <w:r w:rsidR="009D0D2E" w:rsidRPr="007E49F4">
              <w:tab/>
            </w:r>
          </w:p>
          <w:p w:rsidR="009D0D2E" w:rsidRPr="007E49F4" w:rsidRDefault="009D0D2E" w:rsidP="009D0D2E">
            <w:pPr>
              <w:jc w:val="both"/>
            </w:pPr>
            <w:r w:rsidRPr="007E49F4">
              <w:t>Since October 2006 to till date working on Cluster and Performance Management as a self-worker / research scholar / visiting researcher while associated with TBU in Zlin, Czech Republic. Beside this also performed such as:</w:t>
            </w:r>
          </w:p>
          <w:p w:rsidR="009D0D2E" w:rsidRPr="007E49F4" w:rsidRDefault="009D0D2E" w:rsidP="009D0D2E">
            <w:pPr>
              <w:jc w:val="both"/>
            </w:pPr>
            <w:r w:rsidRPr="007E49F4">
              <w:t>Served as Session Chair in The Eighth International Conference on Knowledge, Culture &amp; Change in Organizations Cambri dge University United Kingdom, 05 -08 August, (2008).</w:t>
            </w:r>
          </w:p>
          <w:p w:rsidR="00F86439" w:rsidRPr="007E49F4" w:rsidRDefault="00F86439" w:rsidP="00F86439">
            <w:pPr>
              <w:jc w:val="both"/>
            </w:pPr>
            <w:r w:rsidRPr="007E49F4">
              <w:t>Served as Session Chair in 11th International Conference Society for Global Business and Economic Development (SGBED) in Bratislava, Slovak Republic, (2009)</w:t>
            </w:r>
          </w:p>
          <w:p w:rsidR="007E49F4" w:rsidRPr="007E49F4" w:rsidRDefault="007E49F4" w:rsidP="007E49F4">
            <w:pPr>
              <w:jc w:val="both"/>
            </w:pPr>
            <w:r w:rsidRPr="007E49F4">
              <w:t>Worked as an Administrative Contact person of Tomas Bata University Zlin for the COST Action MP1301 (NEWGEN): 2013-2017, ICT COST Action IC 1401 (MemoCiS):2014-2018.</w:t>
            </w:r>
          </w:p>
          <w:p w:rsidR="007E49F4" w:rsidRPr="007E49F4" w:rsidRDefault="007E49F4" w:rsidP="007E49F4">
            <w:pPr>
              <w:jc w:val="both"/>
            </w:pPr>
            <w:r w:rsidRPr="007E49F4">
              <w:t>Working as a Project Manager for the Horizon 2020 European Union (EU) project proposal preparation and Submission.</w:t>
            </w:r>
          </w:p>
          <w:p w:rsidR="007E49F4" w:rsidRPr="007E49F4" w:rsidRDefault="007E49F4" w:rsidP="007E49F4">
            <w:pPr>
              <w:jc w:val="both"/>
            </w:pPr>
            <w:r w:rsidRPr="007E49F4">
              <w:t>Working as a Project Manager for the COST (European Cooperation in Science and Technology) project proposal preparation and submission. Worked as a Project Manager for the Seventh Framework Programme FP7 project proposal preparation and Submission.</w:t>
            </w:r>
          </w:p>
          <w:p w:rsidR="007E49F4" w:rsidRPr="007E49F4" w:rsidRDefault="007E49F4" w:rsidP="007E49F4">
            <w:pPr>
              <w:jc w:val="both"/>
            </w:pPr>
            <w:r w:rsidRPr="007E49F4">
              <w:t>Working as a MC Substitute (Czech Republic) of Tomas Bata University Zlin for the COST Action CA15216 (ENBA): 2016-2020.</w:t>
            </w:r>
          </w:p>
          <w:p w:rsidR="009D0D2E" w:rsidRPr="007E49F4" w:rsidRDefault="007E49F4" w:rsidP="007E49F4">
            <w:pPr>
              <w:jc w:val="both"/>
            </w:pPr>
            <w:r w:rsidRPr="007E49F4">
              <w:t xml:space="preserve">Currently working as a Developer of the International cooperation strategy for the Institutional project entitled: Process of implementing a Human Resources Strategy for </w:t>
            </w:r>
            <w:r>
              <w:t>Researchers (HRS4R):2018 -2022.</w:t>
            </w:r>
          </w:p>
        </w:tc>
      </w:tr>
      <w:tr w:rsidR="009D0D2E" w:rsidRPr="009D0D2E" w:rsidTr="009D0D2E">
        <w:trPr>
          <w:trHeight w:val="250"/>
        </w:trPr>
        <w:tc>
          <w:tcPr>
            <w:tcW w:w="9859" w:type="dxa"/>
            <w:gridSpan w:val="10"/>
            <w:shd w:val="clear" w:color="auto" w:fill="F7CAAC"/>
          </w:tcPr>
          <w:p w:rsidR="009D0D2E" w:rsidRPr="009D0D2E" w:rsidRDefault="009D0D2E" w:rsidP="009D0D2E">
            <w:pPr>
              <w:jc w:val="both"/>
            </w:pPr>
            <w:r w:rsidRPr="009D0D2E">
              <w:rPr>
                <w:b/>
              </w:rPr>
              <w:t>Zkušenosti s vedením kvalifikačních a rigorózních prací</w:t>
            </w:r>
          </w:p>
        </w:tc>
      </w:tr>
      <w:tr w:rsidR="009D0D2E" w:rsidRPr="009D0D2E" w:rsidTr="009D0D2E">
        <w:trPr>
          <w:trHeight w:val="420"/>
        </w:trPr>
        <w:tc>
          <w:tcPr>
            <w:tcW w:w="9859" w:type="dxa"/>
            <w:gridSpan w:val="10"/>
          </w:tcPr>
          <w:p w:rsidR="009D0D2E" w:rsidRPr="009D0D2E" w:rsidRDefault="009D0D2E" w:rsidP="009D0D2E">
            <w:pPr>
              <w:jc w:val="both"/>
            </w:pPr>
            <w:r w:rsidRPr="009D0D2E">
              <w:t>Počet vedených bakalářských prací – 1</w:t>
            </w:r>
          </w:p>
          <w:p w:rsidR="009D0D2E" w:rsidRPr="009D0D2E" w:rsidRDefault="009D0D2E" w:rsidP="009D0D2E">
            <w:pPr>
              <w:jc w:val="both"/>
            </w:pPr>
            <w:r w:rsidRPr="009D0D2E">
              <w:t>Počet vedených diplomových prací – 1</w:t>
            </w:r>
          </w:p>
        </w:tc>
      </w:tr>
      <w:tr w:rsidR="009D0D2E" w:rsidRPr="009D0D2E" w:rsidTr="009D0D2E">
        <w:trPr>
          <w:cantSplit/>
        </w:trPr>
        <w:tc>
          <w:tcPr>
            <w:tcW w:w="3078" w:type="dxa"/>
            <w:gridSpan w:val="2"/>
            <w:tcBorders>
              <w:top w:val="single" w:sz="12" w:space="0" w:color="auto"/>
            </w:tcBorders>
            <w:shd w:val="clear" w:color="auto" w:fill="F7CAAC"/>
          </w:tcPr>
          <w:p w:rsidR="009D0D2E" w:rsidRPr="009D0D2E" w:rsidRDefault="009D0D2E" w:rsidP="009D0D2E">
            <w:pPr>
              <w:jc w:val="both"/>
            </w:pPr>
            <w:r w:rsidRPr="009D0D2E">
              <w:rPr>
                <w:b/>
              </w:rPr>
              <w:t xml:space="preserve">Obor habilitačního řízení </w:t>
            </w:r>
          </w:p>
        </w:tc>
        <w:tc>
          <w:tcPr>
            <w:tcW w:w="2514" w:type="dxa"/>
            <w:gridSpan w:val="2"/>
            <w:tcBorders>
              <w:top w:val="single" w:sz="12" w:space="0" w:color="auto"/>
            </w:tcBorders>
            <w:shd w:val="clear" w:color="auto" w:fill="F7CAAC"/>
          </w:tcPr>
          <w:p w:rsidR="009D0D2E" w:rsidRPr="009D0D2E" w:rsidRDefault="009D0D2E" w:rsidP="009D0D2E">
            <w:pPr>
              <w:jc w:val="both"/>
            </w:pPr>
            <w:r w:rsidRPr="009D0D2E">
              <w:rPr>
                <w:b/>
              </w:rPr>
              <w:t>Rok udělení hodnosti</w:t>
            </w:r>
          </w:p>
        </w:tc>
        <w:tc>
          <w:tcPr>
            <w:tcW w:w="2091" w:type="dxa"/>
            <w:gridSpan w:val="3"/>
            <w:tcBorders>
              <w:top w:val="single" w:sz="12" w:space="0" w:color="auto"/>
              <w:right w:val="single" w:sz="12" w:space="0" w:color="auto"/>
            </w:tcBorders>
            <w:shd w:val="clear" w:color="auto" w:fill="F7CAAC"/>
          </w:tcPr>
          <w:p w:rsidR="009D0D2E" w:rsidRPr="009D0D2E" w:rsidRDefault="009D0D2E" w:rsidP="009D0D2E">
            <w:pPr>
              <w:jc w:val="both"/>
            </w:pPr>
            <w:r w:rsidRPr="009D0D2E">
              <w:rPr>
                <w:b/>
              </w:rPr>
              <w:t>Řízení konáno na VŠ</w:t>
            </w:r>
          </w:p>
        </w:tc>
        <w:tc>
          <w:tcPr>
            <w:tcW w:w="2176" w:type="dxa"/>
            <w:gridSpan w:val="3"/>
            <w:tcBorders>
              <w:top w:val="single" w:sz="12" w:space="0" w:color="auto"/>
              <w:left w:val="single" w:sz="12" w:space="0" w:color="auto"/>
            </w:tcBorders>
            <w:shd w:val="clear" w:color="auto" w:fill="F7CAAC"/>
          </w:tcPr>
          <w:p w:rsidR="009D0D2E" w:rsidRPr="009D0D2E" w:rsidRDefault="009D0D2E" w:rsidP="009D0D2E">
            <w:pPr>
              <w:jc w:val="both"/>
              <w:rPr>
                <w:b/>
              </w:rPr>
            </w:pPr>
            <w:r w:rsidRPr="009D0D2E">
              <w:rPr>
                <w:b/>
              </w:rPr>
              <w:t>Ohlasy publikací</w:t>
            </w:r>
          </w:p>
        </w:tc>
      </w:tr>
      <w:tr w:rsidR="009D0D2E" w:rsidRPr="009D0D2E" w:rsidTr="009D0D2E">
        <w:trPr>
          <w:cantSplit/>
        </w:trPr>
        <w:tc>
          <w:tcPr>
            <w:tcW w:w="3078" w:type="dxa"/>
            <w:gridSpan w:val="2"/>
          </w:tcPr>
          <w:p w:rsidR="009D0D2E" w:rsidRPr="009D0D2E" w:rsidRDefault="009D0D2E" w:rsidP="009D0D2E">
            <w:pPr>
              <w:jc w:val="both"/>
            </w:pPr>
          </w:p>
        </w:tc>
        <w:tc>
          <w:tcPr>
            <w:tcW w:w="2514" w:type="dxa"/>
            <w:gridSpan w:val="2"/>
          </w:tcPr>
          <w:p w:rsidR="009D0D2E" w:rsidRPr="009D0D2E" w:rsidRDefault="009D0D2E" w:rsidP="009D0D2E">
            <w:pPr>
              <w:jc w:val="both"/>
            </w:pPr>
          </w:p>
        </w:tc>
        <w:tc>
          <w:tcPr>
            <w:tcW w:w="2091" w:type="dxa"/>
            <w:gridSpan w:val="3"/>
            <w:tcBorders>
              <w:right w:val="single" w:sz="12" w:space="0" w:color="auto"/>
            </w:tcBorders>
          </w:tcPr>
          <w:p w:rsidR="009D0D2E" w:rsidRPr="009D0D2E" w:rsidRDefault="009D0D2E" w:rsidP="009D0D2E">
            <w:pPr>
              <w:jc w:val="both"/>
            </w:pPr>
          </w:p>
        </w:tc>
        <w:tc>
          <w:tcPr>
            <w:tcW w:w="720" w:type="dxa"/>
            <w:tcBorders>
              <w:left w:val="single" w:sz="12" w:space="0" w:color="auto"/>
            </w:tcBorders>
            <w:shd w:val="clear" w:color="auto" w:fill="F7CAAC"/>
          </w:tcPr>
          <w:p w:rsidR="009D0D2E" w:rsidRPr="009D0D2E" w:rsidRDefault="009D0D2E" w:rsidP="009D0D2E">
            <w:pPr>
              <w:jc w:val="both"/>
            </w:pPr>
            <w:r w:rsidRPr="009D0D2E">
              <w:rPr>
                <w:b/>
              </w:rPr>
              <w:t>WOS</w:t>
            </w:r>
          </w:p>
        </w:tc>
        <w:tc>
          <w:tcPr>
            <w:tcW w:w="762" w:type="dxa"/>
            <w:shd w:val="clear" w:color="auto" w:fill="F7CAAC"/>
          </w:tcPr>
          <w:p w:rsidR="009D0D2E" w:rsidRPr="009D0D2E" w:rsidRDefault="009D0D2E" w:rsidP="009D0D2E">
            <w:pPr>
              <w:jc w:val="both"/>
              <w:rPr>
                <w:sz w:val="18"/>
              </w:rPr>
            </w:pPr>
            <w:r w:rsidRPr="009D0D2E">
              <w:rPr>
                <w:b/>
                <w:sz w:val="18"/>
              </w:rPr>
              <w:t>Scopus</w:t>
            </w:r>
          </w:p>
        </w:tc>
        <w:tc>
          <w:tcPr>
            <w:tcW w:w="694" w:type="dxa"/>
            <w:shd w:val="clear" w:color="auto" w:fill="F7CAAC"/>
          </w:tcPr>
          <w:p w:rsidR="009D0D2E" w:rsidRPr="009D0D2E" w:rsidRDefault="009D0D2E" w:rsidP="009D0D2E">
            <w:pPr>
              <w:jc w:val="both"/>
            </w:pPr>
            <w:r w:rsidRPr="009D0D2E">
              <w:rPr>
                <w:b/>
                <w:sz w:val="18"/>
              </w:rPr>
              <w:t>ostatní</w:t>
            </w:r>
          </w:p>
        </w:tc>
      </w:tr>
      <w:tr w:rsidR="009D0D2E" w:rsidRPr="009D0D2E" w:rsidTr="009D0D2E">
        <w:trPr>
          <w:cantSplit/>
          <w:trHeight w:val="70"/>
        </w:trPr>
        <w:tc>
          <w:tcPr>
            <w:tcW w:w="3078" w:type="dxa"/>
            <w:gridSpan w:val="2"/>
            <w:shd w:val="clear" w:color="auto" w:fill="F7CAAC"/>
          </w:tcPr>
          <w:p w:rsidR="009D0D2E" w:rsidRPr="009D0D2E" w:rsidRDefault="009D0D2E" w:rsidP="009D0D2E">
            <w:pPr>
              <w:jc w:val="both"/>
            </w:pPr>
            <w:r w:rsidRPr="009D0D2E">
              <w:rPr>
                <w:b/>
              </w:rPr>
              <w:lastRenderedPageBreak/>
              <w:t>Obor jmenovacího řízení</w:t>
            </w:r>
          </w:p>
        </w:tc>
        <w:tc>
          <w:tcPr>
            <w:tcW w:w="2514" w:type="dxa"/>
            <w:gridSpan w:val="2"/>
            <w:shd w:val="clear" w:color="auto" w:fill="F7CAAC"/>
          </w:tcPr>
          <w:p w:rsidR="009D0D2E" w:rsidRPr="009D0D2E" w:rsidRDefault="009D0D2E" w:rsidP="009D0D2E">
            <w:pPr>
              <w:jc w:val="both"/>
            </w:pPr>
            <w:r w:rsidRPr="009D0D2E">
              <w:rPr>
                <w:b/>
              </w:rPr>
              <w:t>Rok udělení hodnosti</w:t>
            </w:r>
          </w:p>
        </w:tc>
        <w:tc>
          <w:tcPr>
            <w:tcW w:w="2091" w:type="dxa"/>
            <w:gridSpan w:val="3"/>
            <w:tcBorders>
              <w:right w:val="single" w:sz="12" w:space="0" w:color="auto"/>
            </w:tcBorders>
            <w:shd w:val="clear" w:color="auto" w:fill="F7CAAC"/>
          </w:tcPr>
          <w:p w:rsidR="009D0D2E" w:rsidRPr="009D0D2E" w:rsidRDefault="009D0D2E" w:rsidP="009D0D2E">
            <w:pPr>
              <w:jc w:val="both"/>
            </w:pPr>
            <w:r w:rsidRPr="009D0D2E">
              <w:rPr>
                <w:b/>
              </w:rPr>
              <w:t>Řízení konáno na VŠ</w:t>
            </w:r>
          </w:p>
        </w:tc>
        <w:tc>
          <w:tcPr>
            <w:tcW w:w="720" w:type="dxa"/>
            <w:vMerge w:val="restart"/>
            <w:tcBorders>
              <w:left w:val="single" w:sz="12" w:space="0" w:color="auto"/>
            </w:tcBorders>
          </w:tcPr>
          <w:p w:rsidR="009D0D2E" w:rsidRPr="009D0D2E" w:rsidRDefault="009D0D2E" w:rsidP="009D0D2E">
            <w:pPr>
              <w:jc w:val="both"/>
              <w:rPr>
                <w:b/>
              </w:rPr>
            </w:pPr>
            <w:r w:rsidRPr="009D0D2E">
              <w:rPr>
                <w:b/>
              </w:rPr>
              <w:t>6</w:t>
            </w:r>
          </w:p>
        </w:tc>
        <w:tc>
          <w:tcPr>
            <w:tcW w:w="762" w:type="dxa"/>
            <w:vMerge w:val="restart"/>
          </w:tcPr>
          <w:p w:rsidR="009D0D2E" w:rsidRPr="009D0D2E" w:rsidRDefault="009D0D2E" w:rsidP="009D0D2E">
            <w:pPr>
              <w:jc w:val="both"/>
              <w:rPr>
                <w:b/>
              </w:rPr>
            </w:pPr>
            <w:r w:rsidRPr="009D0D2E">
              <w:rPr>
                <w:b/>
              </w:rPr>
              <w:t>3</w:t>
            </w:r>
          </w:p>
        </w:tc>
        <w:tc>
          <w:tcPr>
            <w:tcW w:w="694" w:type="dxa"/>
            <w:vMerge w:val="restart"/>
          </w:tcPr>
          <w:p w:rsidR="009D0D2E" w:rsidRPr="009D0D2E" w:rsidRDefault="009D0D2E" w:rsidP="009D0D2E">
            <w:pPr>
              <w:jc w:val="both"/>
              <w:rPr>
                <w:b/>
              </w:rPr>
            </w:pPr>
            <w:r w:rsidRPr="009D0D2E">
              <w:rPr>
                <w:b/>
              </w:rPr>
              <w:t>17</w:t>
            </w:r>
          </w:p>
        </w:tc>
      </w:tr>
      <w:tr w:rsidR="009D0D2E" w:rsidRPr="009D0D2E" w:rsidTr="009D0D2E">
        <w:trPr>
          <w:trHeight w:val="205"/>
        </w:trPr>
        <w:tc>
          <w:tcPr>
            <w:tcW w:w="3078" w:type="dxa"/>
            <w:gridSpan w:val="2"/>
          </w:tcPr>
          <w:p w:rsidR="009D0D2E" w:rsidRPr="009D0D2E" w:rsidRDefault="009D0D2E" w:rsidP="009D0D2E">
            <w:pPr>
              <w:jc w:val="both"/>
            </w:pPr>
          </w:p>
        </w:tc>
        <w:tc>
          <w:tcPr>
            <w:tcW w:w="2514" w:type="dxa"/>
            <w:gridSpan w:val="2"/>
          </w:tcPr>
          <w:p w:rsidR="009D0D2E" w:rsidRPr="009D0D2E" w:rsidRDefault="009D0D2E" w:rsidP="009D0D2E">
            <w:pPr>
              <w:jc w:val="both"/>
            </w:pPr>
          </w:p>
        </w:tc>
        <w:tc>
          <w:tcPr>
            <w:tcW w:w="2091" w:type="dxa"/>
            <w:gridSpan w:val="3"/>
            <w:tcBorders>
              <w:right w:val="single" w:sz="12" w:space="0" w:color="auto"/>
            </w:tcBorders>
          </w:tcPr>
          <w:p w:rsidR="009D0D2E" w:rsidRPr="009D0D2E" w:rsidRDefault="009D0D2E" w:rsidP="009D0D2E">
            <w:pPr>
              <w:jc w:val="both"/>
            </w:pPr>
          </w:p>
        </w:tc>
        <w:tc>
          <w:tcPr>
            <w:tcW w:w="720" w:type="dxa"/>
            <w:vMerge/>
            <w:tcBorders>
              <w:left w:val="single" w:sz="12" w:space="0" w:color="auto"/>
            </w:tcBorders>
            <w:vAlign w:val="center"/>
          </w:tcPr>
          <w:p w:rsidR="009D0D2E" w:rsidRPr="009D0D2E" w:rsidRDefault="009D0D2E" w:rsidP="009D0D2E">
            <w:pPr>
              <w:rPr>
                <w:b/>
              </w:rPr>
            </w:pPr>
          </w:p>
        </w:tc>
        <w:tc>
          <w:tcPr>
            <w:tcW w:w="762" w:type="dxa"/>
            <w:vMerge/>
            <w:vAlign w:val="center"/>
          </w:tcPr>
          <w:p w:rsidR="009D0D2E" w:rsidRPr="009D0D2E" w:rsidRDefault="009D0D2E" w:rsidP="009D0D2E">
            <w:pPr>
              <w:rPr>
                <w:b/>
              </w:rPr>
            </w:pPr>
          </w:p>
        </w:tc>
        <w:tc>
          <w:tcPr>
            <w:tcW w:w="694" w:type="dxa"/>
            <w:vMerge/>
            <w:vAlign w:val="center"/>
          </w:tcPr>
          <w:p w:rsidR="009D0D2E" w:rsidRPr="009D0D2E" w:rsidRDefault="009D0D2E" w:rsidP="009D0D2E">
            <w:pPr>
              <w:rPr>
                <w:b/>
              </w:rPr>
            </w:pPr>
          </w:p>
        </w:tc>
      </w:tr>
      <w:tr w:rsidR="009D0D2E" w:rsidRPr="009D0D2E" w:rsidTr="009D0D2E">
        <w:tc>
          <w:tcPr>
            <w:tcW w:w="9859" w:type="dxa"/>
            <w:gridSpan w:val="10"/>
            <w:shd w:val="clear" w:color="auto" w:fill="F7CAAC"/>
          </w:tcPr>
          <w:p w:rsidR="009D0D2E" w:rsidRPr="009D0D2E" w:rsidRDefault="009D0D2E" w:rsidP="009D0D2E">
            <w:pPr>
              <w:jc w:val="both"/>
              <w:rPr>
                <w:b/>
              </w:rPr>
            </w:pPr>
            <w:r w:rsidRPr="009D0D2E">
              <w:rPr>
                <w:b/>
              </w:rPr>
              <w:t xml:space="preserve">Přehled o nejvýznamnější publikační a další tvůrčí činnosti nebo další profesní činnosti u odborníků z praxe vztahující se k zabezpečovaným předmětům </w:t>
            </w:r>
          </w:p>
        </w:tc>
      </w:tr>
      <w:tr w:rsidR="009D0D2E" w:rsidRPr="009D0D2E" w:rsidTr="009D0D2E">
        <w:trPr>
          <w:trHeight w:val="3508"/>
        </w:trPr>
        <w:tc>
          <w:tcPr>
            <w:tcW w:w="9859" w:type="dxa"/>
            <w:gridSpan w:val="10"/>
          </w:tcPr>
          <w:p w:rsidR="00A904A2" w:rsidRPr="009D0D2E" w:rsidRDefault="009D0D2E" w:rsidP="009D0D2E">
            <w:pPr>
              <w:jc w:val="both"/>
            </w:pPr>
            <w:r w:rsidRPr="009A402D">
              <w:t>SAHA, N.,</w:t>
            </w:r>
            <w:r w:rsidRPr="009D0D2E">
              <w:t xml:space="preserve"> SAHA, T.</w:t>
            </w:r>
            <w:r w:rsidR="009A402D">
              <w:t xml:space="preserve">, </w:t>
            </w:r>
            <w:r w:rsidRPr="009D0D2E">
              <w:t>SAHA, P. Smart Specialization Strategy: Does It Really Foster Regional Competitiveness? Smart Specialization and Regional Competitiveness. In</w:t>
            </w:r>
            <w:r w:rsidR="009A402D">
              <w:t xml:space="preserve"> N. Caseiro, &amp; D. Santos (Eds.)</w:t>
            </w:r>
            <w:r w:rsidRPr="009D0D2E">
              <w:t xml:space="preserve"> </w:t>
            </w:r>
            <w:r w:rsidRPr="009D0D2E">
              <w:rPr>
                <w:i/>
              </w:rPr>
              <w:t>Smart Specialization Strategies and the Role of Entrepreneurial Universities</w:t>
            </w:r>
            <w:r w:rsidR="009A402D">
              <w:rPr>
                <w:i/>
              </w:rPr>
              <w:t>.</w:t>
            </w:r>
            <w:r w:rsidRPr="009D0D2E">
              <w:t xml:space="preserve"> Hershey, PA: IGI Global</w:t>
            </w:r>
            <w:r w:rsidR="009A402D">
              <w:t>, 2019, p. 100-130. DOI</w:t>
            </w:r>
            <w:r w:rsidRPr="009D0D2E">
              <w:t>:</w:t>
            </w:r>
            <w:r w:rsidR="009A402D">
              <w:t>10.4018/978-1-5225-6152-1.ch005.</w:t>
            </w:r>
          </w:p>
          <w:p w:rsidR="00A904A2" w:rsidRPr="00BA1B0D" w:rsidRDefault="009D0D2E" w:rsidP="009D0D2E">
            <w:pPr>
              <w:jc w:val="both"/>
            </w:pPr>
            <w:r w:rsidRPr="00BA1B0D">
              <w:t>SAHA, N., SÁHA, T.</w:t>
            </w:r>
            <w:r w:rsidR="00A904A2" w:rsidRPr="00BA1B0D">
              <w:t>,</w:t>
            </w:r>
            <w:r w:rsidR="00BA1B0D" w:rsidRPr="00BA1B0D">
              <w:t xml:space="preserve"> SÁHA, P. </w:t>
            </w:r>
            <w:r w:rsidRPr="00BA1B0D">
              <w:t>Cluster strategies and smart specialization strategy: do they really leverage on knowledge and innova</w:t>
            </w:r>
            <w:r w:rsidR="00BA1B0D" w:rsidRPr="00BA1B0D">
              <w:t>tion-driven territorial growth?</w:t>
            </w:r>
            <w:r w:rsidRPr="00BA1B0D">
              <w:t xml:space="preserve">. </w:t>
            </w:r>
            <w:r w:rsidRPr="00BA1B0D">
              <w:rPr>
                <w:i/>
              </w:rPr>
              <w:t>Technology Analysis &amp; Stra</w:t>
            </w:r>
            <w:r w:rsidR="00A904A2" w:rsidRPr="00BA1B0D">
              <w:rPr>
                <w:i/>
              </w:rPr>
              <w:t>tegic Management.</w:t>
            </w:r>
            <w:r w:rsidRPr="00BA1B0D">
              <w:t xml:space="preserve"> </w:t>
            </w:r>
            <w:r w:rsidR="00A904A2" w:rsidRPr="00BA1B0D">
              <w:t xml:space="preserve">2018, Volume 30, Issue 11, p. 1256-1268. ISSN 1465-3990. </w:t>
            </w:r>
            <w:r w:rsidRPr="00BA1B0D">
              <w:t>DOI: 10.1080/09537325.2018.1444747</w:t>
            </w:r>
            <w:r w:rsidR="00A904A2" w:rsidRPr="00BA1B0D">
              <w:t>.</w:t>
            </w:r>
            <w:r w:rsidRPr="00BA1B0D">
              <w:t xml:space="preserve"> </w:t>
            </w:r>
            <w:r w:rsidR="00A904A2" w:rsidRPr="00BA1B0D">
              <w:t>(80%)</w:t>
            </w:r>
          </w:p>
          <w:p w:rsidR="009D0D2E" w:rsidRPr="00BA1B0D" w:rsidRDefault="009D0D2E" w:rsidP="009D0D2E">
            <w:pPr>
              <w:jc w:val="both"/>
            </w:pPr>
            <w:r w:rsidRPr="00BA1B0D">
              <w:t>SAHA, N</w:t>
            </w:r>
            <w:r w:rsidR="00BA1B0D" w:rsidRPr="00BA1B0D">
              <w:t xml:space="preserve">., GREGAR, A., SAHA. P. </w:t>
            </w:r>
            <w:r w:rsidRPr="00BA1B0D">
              <w:t xml:space="preserve">Organizational Agility and HRM Strategy: Do they Really Enhance Firms </w:t>
            </w:r>
            <w:r w:rsidR="00BA1B0D" w:rsidRPr="00BA1B0D">
              <w:t>C</w:t>
            </w:r>
            <w:r w:rsidRPr="00BA1B0D">
              <w:t xml:space="preserve">ompetitiveness?” </w:t>
            </w:r>
            <w:r w:rsidRPr="00BA1B0D">
              <w:rPr>
                <w:i/>
              </w:rPr>
              <w:t>International Journal of Organizational Leadership</w:t>
            </w:r>
            <w:r w:rsidR="00BA1B0D" w:rsidRPr="00BA1B0D">
              <w:rPr>
                <w:i/>
              </w:rPr>
              <w:t>.</w:t>
            </w:r>
            <w:r w:rsidRPr="00BA1B0D">
              <w:t xml:space="preserve"> </w:t>
            </w:r>
            <w:r w:rsidR="00BA1B0D" w:rsidRPr="00BA1B0D">
              <w:t xml:space="preserve">2017, </w:t>
            </w:r>
            <w:r w:rsidRPr="00BA1B0D">
              <w:t xml:space="preserve">Volume 6, </w:t>
            </w:r>
            <w:r w:rsidR="00BA1B0D" w:rsidRPr="00BA1B0D">
              <w:t>Issue 3, p. 323-334</w:t>
            </w:r>
            <w:r w:rsidRPr="00BA1B0D">
              <w:t>. ISSN 2383-1103</w:t>
            </w:r>
            <w:r w:rsidR="00BA1B0D" w:rsidRPr="00BA1B0D">
              <w:t>. DOI: 10.19236/IJOL2017.03.01. (80%)</w:t>
            </w:r>
          </w:p>
          <w:p w:rsidR="009D0D2E" w:rsidRPr="00BA1B0D" w:rsidRDefault="009D0D2E" w:rsidP="009D0D2E">
            <w:pPr>
              <w:jc w:val="both"/>
            </w:pPr>
            <w:r w:rsidRPr="00BA1B0D">
              <w:t>SAHA, N., CHATTERJEE, B., GREGAR, A.</w:t>
            </w:r>
            <w:r w:rsidR="00BA1B0D" w:rsidRPr="00BA1B0D">
              <w:t>,</w:t>
            </w:r>
            <w:r w:rsidRPr="00BA1B0D">
              <w:t xml:space="preserve"> SAHA. P</w:t>
            </w:r>
            <w:r w:rsidR="00BA1B0D" w:rsidRPr="00BA1B0D">
              <w:t xml:space="preserve">. </w:t>
            </w:r>
            <w:r w:rsidRPr="00BA1B0D">
              <w:t>The</w:t>
            </w:r>
            <w:r w:rsidR="00BA1B0D" w:rsidRPr="00BA1B0D">
              <w:t xml:space="preserve"> impact of SHRM on sustainable o</w:t>
            </w:r>
            <w:r w:rsidRPr="00BA1B0D">
              <w:t>rganizational learning and performance development</w:t>
            </w:r>
            <w:r w:rsidR="00BA1B0D" w:rsidRPr="00BA1B0D">
              <w:t>.</w:t>
            </w:r>
            <w:r w:rsidRPr="00BA1B0D">
              <w:t xml:space="preserve"> </w:t>
            </w:r>
            <w:r w:rsidRPr="00BA1B0D">
              <w:rPr>
                <w:i/>
              </w:rPr>
              <w:t>Internati</w:t>
            </w:r>
            <w:r w:rsidR="00BA1B0D" w:rsidRPr="00BA1B0D">
              <w:rPr>
                <w:i/>
              </w:rPr>
              <w:t xml:space="preserve">onal Journal of Organizational </w:t>
            </w:r>
            <w:r w:rsidRPr="00BA1B0D">
              <w:rPr>
                <w:i/>
              </w:rPr>
              <w:t>Leadership</w:t>
            </w:r>
            <w:r w:rsidR="00BA1B0D" w:rsidRPr="00BA1B0D">
              <w:rPr>
                <w:i/>
              </w:rPr>
              <w:t>.</w:t>
            </w:r>
            <w:r w:rsidRPr="00BA1B0D">
              <w:t xml:space="preserve"> </w:t>
            </w:r>
            <w:r w:rsidR="00BA1B0D" w:rsidRPr="00BA1B0D">
              <w:t>2016, Volume 5, Issue</w:t>
            </w:r>
            <w:r w:rsidRPr="00BA1B0D">
              <w:t xml:space="preserve">1, </w:t>
            </w:r>
            <w:r w:rsidR="00BA1B0D" w:rsidRPr="00BA1B0D">
              <w:t>p</w:t>
            </w:r>
            <w:r w:rsidRPr="00BA1B0D">
              <w:t>.</w:t>
            </w:r>
            <w:r w:rsidR="00BA1B0D" w:rsidRPr="00BA1B0D">
              <w:t xml:space="preserve"> </w:t>
            </w:r>
            <w:r w:rsidRPr="00BA1B0D">
              <w:t>63-75 ISSN 2383-1103</w:t>
            </w:r>
            <w:r w:rsidR="00BA1B0D" w:rsidRPr="00BA1B0D">
              <w:t>. DOI: 10.33844/ijol.2016.60291. (65%)</w:t>
            </w:r>
          </w:p>
          <w:p w:rsidR="009D0D2E" w:rsidRPr="00A904A2" w:rsidRDefault="009D0D2E" w:rsidP="009A402D">
            <w:pPr>
              <w:jc w:val="both"/>
            </w:pPr>
            <w:r w:rsidRPr="009A402D">
              <w:t>SAHA, N</w:t>
            </w:r>
            <w:r w:rsidR="00BA1B0D" w:rsidRPr="009A402D">
              <w:t>. SAHA, P.</w:t>
            </w:r>
            <w:r w:rsidR="00BA1B0D">
              <w:t xml:space="preserve"> </w:t>
            </w:r>
            <w:r w:rsidRPr="009D0D2E">
              <w:t>Twinning Strategy: Is it a Vehicle for Sustainable Organizational Learning and Inst</w:t>
            </w:r>
            <w:r w:rsidR="00BA1B0D">
              <w:t>itutional Capacity Development?.</w:t>
            </w:r>
            <w:r w:rsidRPr="009D0D2E">
              <w:t xml:space="preserve"> </w:t>
            </w:r>
            <w:r w:rsidRPr="009D0D2E">
              <w:rPr>
                <w:i/>
              </w:rPr>
              <w:t>WSEAS transactions on Business and Economics</w:t>
            </w:r>
            <w:r w:rsidR="00BA1B0D">
              <w:rPr>
                <w:i/>
              </w:rPr>
              <w:t>.</w:t>
            </w:r>
            <w:r w:rsidRPr="009D0D2E">
              <w:t xml:space="preserve"> </w:t>
            </w:r>
            <w:r w:rsidR="00BA1B0D">
              <w:t>2015, Volume 1</w:t>
            </w:r>
            <w:r w:rsidR="009A402D">
              <w:t>2</w:t>
            </w:r>
            <w:r w:rsidR="00BA1B0D">
              <w:t xml:space="preserve">, p. 317-324. </w:t>
            </w:r>
            <w:r w:rsidRPr="009D0D2E">
              <w:t>E-ISSN: 2224-2899</w:t>
            </w:r>
            <w:r w:rsidR="009A402D">
              <w:t>.</w:t>
            </w:r>
          </w:p>
        </w:tc>
      </w:tr>
      <w:tr w:rsidR="009D0D2E" w:rsidRPr="009D0D2E" w:rsidTr="009D0D2E">
        <w:trPr>
          <w:trHeight w:val="218"/>
        </w:trPr>
        <w:tc>
          <w:tcPr>
            <w:tcW w:w="9859" w:type="dxa"/>
            <w:gridSpan w:val="10"/>
            <w:shd w:val="clear" w:color="auto" w:fill="F7CAAC"/>
          </w:tcPr>
          <w:p w:rsidR="009D0D2E" w:rsidRPr="009D0D2E" w:rsidRDefault="009D0D2E" w:rsidP="009D0D2E">
            <w:pPr>
              <w:rPr>
                <w:b/>
              </w:rPr>
            </w:pPr>
            <w:r w:rsidRPr="009D0D2E">
              <w:rPr>
                <w:b/>
              </w:rPr>
              <w:t>Působení v zahraničí</w:t>
            </w:r>
          </w:p>
        </w:tc>
      </w:tr>
      <w:tr w:rsidR="009D0D2E" w:rsidRPr="009D0D2E" w:rsidTr="009D0D2E">
        <w:trPr>
          <w:trHeight w:val="186"/>
        </w:trPr>
        <w:tc>
          <w:tcPr>
            <w:tcW w:w="9859" w:type="dxa"/>
            <w:gridSpan w:val="10"/>
          </w:tcPr>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90"/>
              <w:gridCol w:w="7512"/>
            </w:tblGrid>
            <w:tr w:rsidR="009D0D2E" w:rsidRPr="009D0D2E" w:rsidTr="009D0D2E">
              <w:tc>
                <w:tcPr>
                  <w:tcW w:w="2090" w:type="dxa"/>
                </w:tcPr>
                <w:p w:rsidR="009D0D2E" w:rsidRPr="009D0D2E" w:rsidRDefault="009D0D2E" w:rsidP="007E49F4">
                  <w:pPr>
                    <w:jc w:val="both"/>
                  </w:pPr>
                  <w:r w:rsidRPr="009D0D2E">
                    <w:t>July 2006 (1</w:t>
                  </w:r>
                  <w:r w:rsidR="007E49F4">
                    <w:t xml:space="preserve"> </w:t>
                  </w:r>
                  <w:r w:rsidRPr="009D0D2E">
                    <w:t>month)</w:t>
                  </w:r>
                </w:p>
              </w:tc>
              <w:tc>
                <w:tcPr>
                  <w:tcW w:w="7512" w:type="dxa"/>
                </w:tcPr>
                <w:p w:rsidR="009D0D2E" w:rsidRPr="009D0D2E" w:rsidRDefault="009D0D2E" w:rsidP="009D0D2E">
                  <w:pPr>
                    <w:jc w:val="both"/>
                  </w:pPr>
                  <w:r w:rsidRPr="009D0D2E">
                    <w:t>Internship at Tomas Bata University in Zlin, Czech Republic(While pursu</w:t>
                  </w:r>
                  <w:r>
                    <w:t>ing MBA at MSM, The Netherlands</w:t>
                  </w:r>
                </w:p>
              </w:tc>
            </w:tr>
          </w:tbl>
          <w:p w:rsidR="009D0D2E" w:rsidRPr="009D0D2E" w:rsidRDefault="009D0D2E" w:rsidP="009D0D2E">
            <w:pPr>
              <w:rPr>
                <w:b/>
              </w:rPr>
            </w:pPr>
          </w:p>
        </w:tc>
      </w:tr>
      <w:tr w:rsidR="009D0D2E" w:rsidRPr="009D0D2E" w:rsidTr="009D0D2E">
        <w:trPr>
          <w:cantSplit/>
          <w:trHeight w:val="219"/>
        </w:trPr>
        <w:tc>
          <w:tcPr>
            <w:tcW w:w="2518" w:type="dxa"/>
            <w:shd w:val="clear" w:color="auto" w:fill="F7CAAC"/>
          </w:tcPr>
          <w:p w:rsidR="009D0D2E" w:rsidRPr="009D0D2E" w:rsidRDefault="009D0D2E" w:rsidP="009D0D2E">
            <w:pPr>
              <w:jc w:val="both"/>
              <w:rPr>
                <w:b/>
              </w:rPr>
            </w:pPr>
            <w:r w:rsidRPr="009D0D2E">
              <w:rPr>
                <w:b/>
              </w:rPr>
              <w:t xml:space="preserve">Podpis </w:t>
            </w:r>
          </w:p>
        </w:tc>
        <w:tc>
          <w:tcPr>
            <w:tcW w:w="3815" w:type="dxa"/>
            <w:gridSpan w:val="5"/>
          </w:tcPr>
          <w:p w:rsidR="009D0D2E" w:rsidRPr="009D0D2E" w:rsidRDefault="009D0D2E" w:rsidP="009D0D2E">
            <w:pPr>
              <w:jc w:val="both"/>
            </w:pPr>
          </w:p>
        </w:tc>
        <w:tc>
          <w:tcPr>
            <w:tcW w:w="1350" w:type="dxa"/>
            <w:shd w:val="clear" w:color="auto" w:fill="F7CAAC"/>
          </w:tcPr>
          <w:p w:rsidR="009D0D2E" w:rsidRPr="009D0D2E" w:rsidRDefault="009D0D2E" w:rsidP="009D0D2E">
            <w:pPr>
              <w:jc w:val="both"/>
            </w:pPr>
            <w:r w:rsidRPr="009D0D2E">
              <w:rPr>
                <w:b/>
              </w:rPr>
              <w:t>datum</w:t>
            </w:r>
          </w:p>
        </w:tc>
        <w:tc>
          <w:tcPr>
            <w:tcW w:w="2176" w:type="dxa"/>
            <w:gridSpan w:val="3"/>
          </w:tcPr>
          <w:p w:rsidR="009D0D2E" w:rsidRPr="009D0D2E" w:rsidRDefault="009D0D2E" w:rsidP="009A402D">
            <w:pPr>
              <w:jc w:val="both"/>
            </w:pPr>
            <w:r w:rsidRPr="009D0D2E">
              <w:t xml:space="preserve"> </w:t>
            </w:r>
          </w:p>
        </w:tc>
      </w:tr>
    </w:tbl>
    <w:p w:rsidR="005C074E" w:rsidRDefault="005C074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C074E" w:rsidRPr="005C074E" w:rsidTr="009D0D2E">
        <w:tc>
          <w:tcPr>
            <w:tcW w:w="9859" w:type="dxa"/>
            <w:gridSpan w:val="11"/>
            <w:tcBorders>
              <w:bottom w:val="double" w:sz="4" w:space="0" w:color="auto"/>
            </w:tcBorders>
            <w:shd w:val="clear" w:color="auto" w:fill="BDD6EE"/>
          </w:tcPr>
          <w:p w:rsidR="005C074E" w:rsidRPr="005C074E" w:rsidRDefault="005C074E" w:rsidP="005C074E">
            <w:pPr>
              <w:jc w:val="both"/>
              <w:rPr>
                <w:b/>
                <w:sz w:val="28"/>
              </w:rPr>
            </w:pPr>
            <w:r w:rsidRPr="005C074E">
              <w:rPr>
                <w:b/>
                <w:sz w:val="28"/>
              </w:rPr>
              <w:lastRenderedPageBreak/>
              <w:t>C-I – Personální zabezpečení</w:t>
            </w:r>
          </w:p>
        </w:tc>
      </w:tr>
      <w:tr w:rsidR="005C074E" w:rsidRPr="005C074E" w:rsidTr="009D0D2E">
        <w:tc>
          <w:tcPr>
            <w:tcW w:w="2518" w:type="dxa"/>
            <w:tcBorders>
              <w:top w:val="double" w:sz="4" w:space="0" w:color="auto"/>
            </w:tcBorders>
            <w:shd w:val="clear" w:color="auto" w:fill="F7CAAC"/>
          </w:tcPr>
          <w:p w:rsidR="005C074E" w:rsidRPr="005C074E" w:rsidRDefault="005C074E" w:rsidP="005C074E">
            <w:pPr>
              <w:jc w:val="both"/>
              <w:rPr>
                <w:b/>
              </w:rPr>
            </w:pPr>
            <w:r w:rsidRPr="005C074E">
              <w:rPr>
                <w:b/>
              </w:rPr>
              <w:t>Vysoká škola</w:t>
            </w:r>
          </w:p>
        </w:tc>
        <w:tc>
          <w:tcPr>
            <w:tcW w:w="7341" w:type="dxa"/>
            <w:gridSpan w:val="10"/>
          </w:tcPr>
          <w:p w:rsidR="005C074E" w:rsidRPr="005C074E" w:rsidRDefault="005C074E" w:rsidP="005C074E">
            <w:pPr>
              <w:jc w:val="both"/>
            </w:pPr>
            <w:r w:rsidRPr="005C074E">
              <w:t>Univerzita Tomáše Bati ve Zlíně</w:t>
            </w:r>
          </w:p>
        </w:tc>
      </w:tr>
      <w:tr w:rsidR="005C074E" w:rsidRPr="005C074E" w:rsidTr="009D0D2E">
        <w:tc>
          <w:tcPr>
            <w:tcW w:w="2518" w:type="dxa"/>
            <w:shd w:val="clear" w:color="auto" w:fill="F7CAAC"/>
          </w:tcPr>
          <w:p w:rsidR="005C074E" w:rsidRPr="005C074E" w:rsidRDefault="005C074E" w:rsidP="005C074E">
            <w:pPr>
              <w:jc w:val="both"/>
              <w:rPr>
                <w:b/>
              </w:rPr>
            </w:pPr>
            <w:r w:rsidRPr="005C074E">
              <w:rPr>
                <w:b/>
              </w:rPr>
              <w:t>Součást vysoké školy</w:t>
            </w:r>
          </w:p>
        </w:tc>
        <w:tc>
          <w:tcPr>
            <w:tcW w:w="7341" w:type="dxa"/>
            <w:gridSpan w:val="10"/>
          </w:tcPr>
          <w:p w:rsidR="005C074E" w:rsidRPr="005C074E" w:rsidRDefault="005C074E" w:rsidP="005C074E">
            <w:pPr>
              <w:jc w:val="both"/>
            </w:pPr>
            <w:r w:rsidRPr="005C074E">
              <w:t>Fakulta managementu a ekonomiky</w:t>
            </w:r>
          </w:p>
        </w:tc>
      </w:tr>
      <w:tr w:rsidR="005C074E" w:rsidRPr="005C074E" w:rsidTr="009D0D2E">
        <w:tc>
          <w:tcPr>
            <w:tcW w:w="2518" w:type="dxa"/>
            <w:shd w:val="clear" w:color="auto" w:fill="F7CAAC"/>
          </w:tcPr>
          <w:p w:rsidR="005C074E" w:rsidRPr="005C074E" w:rsidRDefault="005C074E" w:rsidP="005C074E">
            <w:pPr>
              <w:jc w:val="both"/>
              <w:rPr>
                <w:b/>
              </w:rPr>
            </w:pPr>
            <w:r w:rsidRPr="005C074E">
              <w:rPr>
                <w:b/>
              </w:rPr>
              <w:t>Název studijního programu</w:t>
            </w:r>
          </w:p>
        </w:tc>
        <w:tc>
          <w:tcPr>
            <w:tcW w:w="7341" w:type="dxa"/>
            <w:gridSpan w:val="10"/>
          </w:tcPr>
          <w:p w:rsidR="005C074E" w:rsidRPr="005C074E" w:rsidRDefault="00914242" w:rsidP="005C074E">
            <w:pPr>
              <w:jc w:val="both"/>
            </w:pPr>
            <w:r>
              <w:t>Management and Marketing</w:t>
            </w:r>
          </w:p>
        </w:tc>
      </w:tr>
      <w:tr w:rsidR="005C074E" w:rsidRPr="005C074E" w:rsidTr="009D0D2E">
        <w:tc>
          <w:tcPr>
            <w:tcW w:w="2518" w:type="dxa"/>
            <w:shd w:val="clear" w:color="auto" w:fill="F7CAAC"/>
          </w:tcPr>
          <w:p w:rsidR="005C074E" w:rsidRPr="005C074E" w:rsidRDefault="005C074E" w:rsidP="005C074E">
            <w:pPr>
              <w:jc w:val="both"/>
              <w:rPr>
                <w:b/>
              </w:rPr>
            </w:pPr>
            <w:r w:rsidRPr="005C074E">
              <w:rPr>
                <w:b/>
              </w:rPr>
              <w:t>Jméno a příjmení</w:t>
            </w:r>
          </w:p>
        </w:tc>
        <w:tc>
          <w:tcPr>
            <w:tcW w:w="4536" w:type="dxa"/>
            <w:gridSpan w:val="5"/>
          </w:tcPr>
          <w:p w:rsidR="005C074E" w:rsidRPr="005C074E" w:rsidRDefault="005C074E" w:rsidP="005C074E">
            <w:pPr>
              <w:jc w:val="both"/>
            </w:pPr>
            <w:r w:rsidRPr="005C074E">
              <w:t>Jana SEMOTAMOVÁ</w:t>
            </w:r>
          </w:p>
        </w:tc>
        <w:tc>
          <w:tcPr>
            <w:tcW w:w="709" w:type="dxa"/>
            <w:shd w:val="clear" w:color="auto" w:fill="F7CAAC"/>
          </w:tcPr>
          <w:p w:rsidR="005C074E" w:rsidRPr="005C074E" w:rsidRDefault="005C074E" w:rsidP="005C074E">
            <w:pPr>
              <w:jc w:val="both"/>
              <w:rPr>
                <w:b/>
              </w:rPr>
            </w:pPr>
            <w:r w:rsidRPr="005C074E">
              <w:rPr>
                <w:b/>
              </w:rPr>
              <w:t>Tituly</w:t>
            </w:r>
          </w:p>
        </w:tc>
        <w:tc>
          <w:tcPr>
            <w:tcW w:w="2096" w:type="dxa"/>
            <w:gridSpan w:val="4"/>
          </w:tcPr>
          <w:p w:rsidR="005C074E" w:rsidRPr="005C074E" w:rsidRDefault="005C074E" w:rsidP="005C074E">
            <w:pPr>
              <w:jc w:val="both"/>
            </w:pPr>
            <w:r w:rsidRPr="005C074E">
              <w:t>PhDr.</w:t>
            </w:r>
          </w:p>
        </w:tc>
      </w:tr>
      <w:tr w:rsidR="005C074E" w:rsidRPr="005C074E" w:rsidTr="009D0D2E">
        <w:tc>
          <w:tcPr>
            <w:tcW w:w="2518" w:type="dxa"/>
            <w:shd w:val="clear" w:color="auto" w:fill="F7CAAC"/>
          </w:tcPr>
          <w:p w:rsidR="005C074E" w:rsidRPr="005C074E" w:rsidRDefault="005C074E" w:rsidP="005C074E">
            <w:pPr>
              <w:jc w:val="both"/>
              <w:rPr>
                <w:b/>
              </w:rPr>
            </w:pPr>
            <w:r w:rsidRPr="005C074E">
              <w:rPr>
                <w:b/>
              </w:rPr>
              <w:t>Rok narození</w:t>
            </w:r>
          </w:p>
        </w:tc>
        <w:tc>
          <w:tcPr>
            <w:tcW w:w="829" w:type="dxa"/>
          </w:tcPr>
          <w:p w:rsidR="005C074E" w:rsidRPr="005C074E" w:rsidRDefault="005C074E" w:rsidP="005C074E">
            <w:pPr>
              <w:jc w:val="both"/>
            </w:pPr>
            <w:r w:rsidRPr="005C074E">
              <w:t>1960</w:t>
            </w:r>
          </w:p>
        </w:tc>
        <w:tc>
          <w:tcPr>
            <w:tcW w:w="1721" w:type="dxa"/>
            <w:shd w:val="clear" w:color="auto" w:fill="F7CAAC"/>
          </w:tcPr>
          <w:p w:rsidR="005C074E" w:rsidRPr="005C074E" w:rsidRDefault="005C074E" w:rsidP="005C074E">
            <w:pPr>
              <w:jc w:val="both"/>
              <w:rPr>
                <w:b/>
              </w:rPr>
            </w:pPr>
            <w:r w:rsidRPr="005C074E">
              <w:rPr>
                <w:b/>
              </w:rPr>
              <w:t>typ vztahu k VŠ</w:t>
            </w:r>
          </w:p>
        </w:tc>
        <w:tc>
          <w:tcPr>
            <w:tcW w:w="992" w:type="dxa"/>
            <w:gridSpan w:val="2"/>
          </w:tcPr>
          <w:p w:rsidR="005C074E" w:rsidRPr="005C074E" w:rsidRDefault="005C074E" w:rsidP="005C074E">
            <w:pPr>
              <w:jc w:val="both"/>
            </w:pPr>
            <w:r w:rsidRPr="005C074E">
              <w:t>pp</w:t>
            </w:r>
          </w:p>
        </w:tc>
        <w:tc>
          <w:tcPr>
            <w:tcW w:w="994" w:type="dxa"/>
            <w:shd w:val="clear" w:color="auto" w:fill="F7CAAC"/>
          </w:tcPr>
          <w:p w:rsidR="005C074E" w:rsidRPr="005C074E" w:rsidRDefault="005C074E" w:rsidP="005C074E">
            <w:pPr>
              <w:jc w:val="both"/>
              <w:rPr>
                <w:b/>
              </w:rPr>
            </w:pPr>
            <w:r w:rsidRPr="005C074E">
              <w:rPr>
                <w:b/>
              </w:rPr>
              <w:t>rozsah</w:t>
            </w:r>
          </w:p>
        </w:tc>
        <w:tc>
          <w:tcPr>
            <w:tcW w:w="709" w:type="dxa"/>
          </w:tcPr>
          <w:p w:rsidR="005C074E" w:rsidRPr="005C074E" w:rsidRDefault="005C074E" w:rsidP="005C074E">
            <w:pPr>
              <w:jc w:val="both"/>
            </w:pPr>
            <w:r w:rsidRPr="005C074E">
              <w:t>40</w:t>
            </w:r>
          </w:p>
        </w:tc>
        <w:tc>
          <w:tcPr>
            <w:tcW w:w="709" w:type="dxa"/>
            <w:gridSpan w:val="2"/>
            <w:shd w:val="clear" w:color="auto" w:fill="F7CAAC"/>
          </w:tcPr>
          <w:p w:rsidR="005C074E" w:rsidRPr="005C074E" w:rsidRDefault="005C074E" w:rsidP="005C074E">
            <w:pPr>
              <w:jc w:val="both"/>
              <w:rPr>
                <w:b/>
              </w:rPr>
            </w:pPr>
            <w:r w:rsidRPr="005C074E">
              <w:rPr>
                <w:b/>
              </w:rPr>
              <w:t>do kdy</w:t>
            </w:r>
          </w:p>
        </w:tc>
        <w:tc>
          <w:tcPr>
            <w:tcW w:w="1387" w:type="dxa"/>
            <w:gridSpan w:val="2"/>
          </w:tcPr>
          <w:p w:rsidR="005C074E" w:rsidRPr="005C074E" w:rsidRDefault="005C074E" w:rsidP="005C074E">
            <w:pPr>
              <w:jc w:val="both"/>
            </w:pPr>
            <w:r w:rsidRPr="005C074E">
              <w:t>N</w:t>
            </w:r>
          </w:p>
        </w:tc>
      </w:tr>
      <w:tr w:rsidR="005C074E" w:rsidRPr="005C074E" w:rsidTr="009D0D2E">
        <w:tc>
          <w:tcPr>
            <w:tcW w:w="5068" w:type="dxa"/>
            <w:gridSpan w:val="3"/>
            <w:shd w:val="clear" w:color="auto" w:fill="F7CAAC"/>
          </w:tcPr>
          <w:p w:rsidR="005C074E" w:rsidRPr="005C074E" w:rsidRDefault="005C074E" w:rsidP="005C074E">
            <w:pPr>
              <w:jc w:val="both"/>
              <w:rPr>
                <w:b/>
              </w:rPr>
            </w:pPr>
            <w:r w:rsidRPr="005C074E">
              <w:rPr>
                <w:b/>
              </w:rPr>
              <w:t>Typ vztahu na součásti VŠ, která uskutečňuje st. program</w:t>
            </w:r>
          </w:p>
        </w:tc>
        <w:tc>
          <w:tcPr>
            <w:tcW w:w="992" w:type="dxa"/>
            <w:gridSpan w:val="2"/>
          </w:tcPr>
          <w:p w:rsidR="005C074E" w:rsidRPr="005C074E" w:rsidRDefault="005C074E" w:rsidP="005C074E">
            <w:pPr>
              <w:jc w:val="both"/>
            </w:pPr>
          </w:p>
        </w:tc>
        <w:tc>
          <w:tcPr>
            <w:tcW w:w="994" w:type="dxa"/>
            <w:shd w:val="clear" w:color="auto" w:fill="F7CAAC"/>
          </w:tcPr>
          <w:p w:rsidR="005C074E" w:rsidRPr="005C074E" w:rsidRDefault="005C074E" w:rsidP="005C074E">
            <w:pPr>
              <w:jc w:val="both"/>
              <w:rPr>
                <w:b/>
              </w:rPr>
            </w:pPr>
            <w:r w:rsidRPr="005C074E">
              <w:rPr>
                <w:b/>
              </w:rPr>
              <w:t>rozsah</w:t>
            </w:r>
          </w:p>
        </w:tc>
        <w:tc>
          <w:tcPr>
            <w:tcW w:w="709" w:type="dxa"/>
          </w:tcPr>
          <w:p w:rsidR="005C074E" w:rsidRPr="005C074E" w:rsidRDefault="005C074E" w:rsidP="005C074E">
            <w:pPr>
              <w:jc w:val="both"/>
            </w:pPr>
          </w:p>
        </w:tc>
        <w:tc>
          <w:tcPr>
            <w:tcW w:w="709" w:type="dxa"/>
            <w:gridSpan w:val="2"/>
            <w:shd w:val="clear" w:color="auto" w:fill="F7CAAC"/>
          </w:tcPr>
          <w:p w:rsidR="005C074E" w:rsidRPr="005C074E" w:rsidRDefault="005C074E" w:rsidP="005C074E">
            <w:pPr>
              <w:jc w:val="both"/>
              <w:rPr>
                <w:b/>
              </w:rPr>
            </w:pPr>
            <w:r w:rsidRPr="005C074E">
              <w:rPr>
                <w:b/>
              </w:rPr>
              <w:t>do kdy</w:t>
            </w:r>
          </w:p>
        </w:tc>
        <w:tc>
          <w:tcPr>
            <w:tcW w:w="1387" w:type="dxa"/>
            <w:gridSpan w:val="2"/>
          </w:tcPr>
          <w:p w:rsidR="005C074E" w:rsidRPr="005C074E" w:rsidRDefault="005C074E" w:rsidP="005C074E">
            <w:pPr>
              <w:jc w:val="both"/>
            </w:pPr>
          </w:p>
        </w:tc>
      </w:tr>
      <w:tr w:rsidR="005C074E" w:rsidRPr="005C074E" w:rsidTr="009D0D2E">
        <w:tc>
          <w:tcPr>
            <w:tcW w:w="6060" w:type="dxa"/>
            <w:gridSpan w:val="5"/>
            <w:shd w:val="clear" w:color="auto" w:fill="F7CAAC"/>
          </w:tcPr>
          <w:p w:rsidR="005C074E" w:rsidRPr="005C074E" w:rsidRDefault="005C074E" w:rsidP="005C074E">
            <w:pPr>
              <w:jc w:val="both"/>
            </w:pPr>
            <w:r w:rsidRPr="005C074E">
              <w:rPr>
                <w:b/>
              </w:rPr>
              <w:t>Další současná působení jako akademický pracovník na jiných VŠ</w:t>
            </w:r>
          </w:p>
        </w:tc>
        <w:tc>
          <w:tcPr>
            <w:tcW w:w="1703" w:type="dxa"/>
            <w:gridSpan w:val="2"/>
            <w:shd w:val="clear" w:color="auto" w:fill="F7CAAC"/>
          </w:tcPr>
          <w:p w:rsidR="005C074E" w:rsidRPr="005C074E" w:rsidRDefault="005C074E" w:rsidP="005C074E">
            <w:pPr>
              <w:jc w:val="both"/>
              <w:rPr>
                <w:b/>
              </w:rPr>
            </w:pPr>
            <w:r w:rsidRPr="005C074E">
              <w:rPr>
                <w:b/>
              </w:rPr>
              <w:t>typ prac. vztahu</w:t>
            </w:r>
          </w:p>
        </w:tc>
        <w:tc>
          <w:tcPr>
            <w:tcW w:w="2096" w:type="dxa"/>
            <w:gridSpan w:val="4"/>
            <w:shd w:val="clear" w:color="auto" w:fill="F7CAAC"/>
          </w:tcPr>
          <w:p w:rsidR="005C074E" w:rsidRPr="005C074E" w:rsidRDefault="005C074E" w:rsidP="005C074E">
            <w:pPr>
              <w:jc w:val="both"/>
              <w:rPr>
                <w:b/>
              </w:rPr>
            </w:pPr>
            <w:r w:rsidRPr="005C074E">
              <w:rPr>
                <w:b/>
              </w:rPr>
              <w:t>rozsah</w:t>
            </w:r>
          </w:p>
        </w:tc>
      </w:tr>
      <w:tr w:rsidR="005C074E" w:rsidRPr="005C074E" w:rsidTr="009D0D2E">
        <w:tc>
          <w:tcPr>
            <w:tcW w:w="6060" w:type="dxa"/>
            <w:gridSpan w:val="5"/>
          </w:tcPr>
          <w:p w:rsidR="005C074E" w:rsidRPr="005C074E" w:rsidRDefault="005C074E" w:rsidP="005C074E">
            <w:pPr>
              <w:jc w:val="both"/>
            </w:pPr>
          </w:p>
        </w:tc>
        <w:tc>
          <w:tcPr>
            <w:tcW w:w="1703" w:type="dxa"/>
            <w:gridSpan w:val="2"/>
          </w:tcPr>
          <w:p w:rsidR="005C074E" w:rsidRPr="005C074E" w:rsidRDefault="005C074E" w:rsidP="005C074E">
            <w:pPr>
              <w:jc w:val="both"/>
            </w:pPr>
          </w:p>
        </w:tc>
        <w:tc>
          <w:tcPr>
            <w:tcW w:w="2096" w:type="dxa"/>
            <w:gridSpan w:val="4"/>
          </w:tcPr>
          <w:p w:rsidR="005C074E" w:rsidRPr="005C074E" w:rsidRDefault="005C074E" w:rsidP="005C074E">
            <w:pPr>
              <w:jc w:val="both"/>
            </w:pPr>
          </w:p>
        </w:tc>
      </w:tr>
      <w:tr w:rsidR="005C074E" w:rsidRPr="005C074E" w:rsidTr="009D0D2E">
        <w:tc>
          <w:tcPr>
            <w:tcW w:w="6060" w:type="dxa"/>
            <w:gridSpan w:val="5"/>
          </w:tcPr>
          <w:p w:rsidR="005C074E" w:rsidRPr="005C074E" w:rsidRDefault="005C074E" w:rsidP="005C074E">
            <w:pPr>
              <w:jc w:val="both"/>
            </w:pPr>
          </w:p>
        </w:tc>
        <w:tc>
          <w:tcPr>
            <w:tcW w:w="1703" w:type="dxa"/>
            <w:gridSpan w:val="2"/>
          </w:tcPr>
          <w:p w:rsidR="005C074E" w:rsidRPr="005C074E" w:rsidRDefault="005C074E" w:rsidP="005C074E">
            <w:pPr>
              <w:jc w:val="both"/>
            </w:pPr>
          </w:p>
        </w:tc>
        <w:tc>
          <w:tcPr>
            <w:tcW w:w="2096" w:type="dxa"/>
            <w:gridSpan w:val="4"/>
          </w:tcPr>
          <w:p w:rsidR="005C074E" w:rsidRPr="005C074E" w:rsidRDefault="005C074E" w:rsidP="005C074E">
            <w:pPr>
              <w:jc w:val="both"/>
            </w:pPr>
          </w:p>
        </w:tc>
      </w:tr>
      <w:tr w:rsidR="005C074E" w:rsidRPr="005C074E" w:rsidTr="009D0D2E">
        <w:tc>
          <w:tcPr>
            <w:tcW w:w="6060" w:type="dxa"/>
            <w:gridSpan w:val="5"/>
          </w:tcPr>
          <w:p w:rsidR="005C074E" w:rsidRPr="005C074E" w:rsidRDefault="005C074E" w:rsidP="005C074E">
            <w:pPr>
              <w:jc w:val="both"/>
            </w:pPr>
          </w:p>
        </w:tc>
        <w:tc>
          <w:tcPr>
            <w:tcW w:w="1703" w:type="dxa"/>
            <w:gridSpan w:val="2"/>
          </w:tcPr>
          <w:p w:rsidR="005C074E" w:rsidRPr="005C074E" w:rsidRDefault="005C074E" w:rsidP="005C074E">
            <w:pPr>
              <w:jc w:val="both"/>
            </w:pPr>
          </w:p>
        </w:tc>
        <w:tc>
          <w:tcPr>
            <w:tcW w:w="2096" w:type="dxa"/>
            <w:gridSpan w:val="4"/>
          </w:tcPr>
          <w:p w:rsidR="005C074E" w:rsidRPr="005C074E" w:rsidRDefault="005C074E" w:rsidP="005C074E">
            <w:pPr>
              <w:jc w:val="both"/>
            </w:pPr>
          </w:p>
        </w:tc>
      </w:tr>
      <w:tr w:rsidR="005C074E" w:rsidRPr="005C074E" w:rsidTr="009D0D2E">
        <w:tc>
          <w:tcPr>
            <w:tcW w:w="6060" w:type="dxa"/>
            <w:gridSpan w:val="5"/>
          </w:tcPr>
          <w:p w:rsidR="005C074E" w:rsidRPr="005C074E" w:rsidRDefault="005C074E" w:rsidP="005C074E">
            <w:pPr>
              <w:jc w:val="both"/>
            </w:pPr>
          </w:p>
        </w:tc>
        <w:tc>
          <w:tcPr>
            <w:tcW w:w="1703" w:type="dxa"/>
            <w:gridSpan w:val="2"/>
          </w:tcPr>
          <w:p w:rsidR="005C074E" w:rsidRPr="005C074E" w:rsidRDefault="005C074E" w:rsidP="005C074E">
            <w:pPr>
              <w:jc w:val="both"/>
            </w:pPr>
          </w:p>
        </w:tc>
        <w:tc>
          <w:tcPr>
            <w:tcW w:w="2096" w:type="dxa"/>
            <w:gridSpan w:val="4"/>
          </w:tcPr>
          <w:p w:rsidR="005C074E" w:rsidRPr="005C074E" w:rsidRDefault="005C074E" w:rsidP="005C074E">
            <w:pPr>
              <w:jc w:val="both"/>
            </w:pPr>
          </w:p>
        </w:tc>
      </w:tr>
      <w:tr w:rsidR="005C074E" w:rsidRPr="005C074E" w:rsidTr="009D0D2E">
        <w:tc>
          <w:tcPr>
            <w:tcW w:w="9859" w:type="dxa"/>
            <w:gridSpan w:val="11"/>
            <w:shd w:val="clear" w:color="auto" w:fill="F7CAAC"/>
          </w:tcPr>
          <w:p w:rsidR="005C074E" w:rsidRPr="005C074E" w:rsidRDefault="005C074E" w:rsidP="005C074E">
            <w:pPr>
              <w:jc w:val="both"/>
            </w:pPr>
            <w:r w:rsidRPr="005C074E">
              <w:rPr>
                <w:b/>
              </w:rPr>
              <w:t>Předměty příslušného studijního programu a způsob zapojení do jejich výuky, příp. další zapojení do uskutečňování studijního programu</w:t>
            </w:r>
          </w:p>
        </w:tc>
      </w:tr>
      <w:tr w:rsidR="005C074E" w:rsidRPr="005C074E" w:rsidTr="009D0D2E">
        <w:trPr>
          <w:trHeight w:val="324"/>
        </w:trPr>
        <w:tc>
          <w:tcPr>
            <w:tcW w:w="9859" w:type="dxa"/>
            <w:gridSpan w:val="11"/>
            <w:tcBorders>
              <w:top w:val="nil"/>
            </w:tcBorders>
          </w:tcPr>
          <w:p w:rsidR="005C074E" w:rsidRPr="005C074E" w:rsidRDefault="005C074E" w:rsidP="005C074E">
            <w:pPr>
              <w:jc w:val="both"/>
            </w:pPr>
            <w:r w:rsidRPr="00375676">
              <w:t>Presentation Skills</w:t>
            </w:r>
            <w:r>
              <w:t xml:space="preserve"> </w:t>
            </w:r>
            <w:r w:rsidRPr="005C074E">
              <w:t>– garant, vedení seminářů (100%)</w:t>
            </w:r>
          </w:p>
        </w:tc>
      </w:tr>
      <w:tr w:rsidR="005C074E" w:rsidRPr="005C074E" w:rsidTr="009D0D2E">
        <w:tc>
          <w:tcPr>
            <w:tcW w:w="9859" w:type="dxa"/>
            <w:gridSpan w:val="11"/>
            <w:shd w:val="clear" w:color="auto" w:fill="F7CAAC"/>
          </w:tcPr>
          <w:p w:rsidR="005C074E" w:rsidRPr="005C074E" w:rsidRDefault="005C074E" w:rsidP="005C074E">
            <w:pPr>
              <w:jc w:val="both"/>
            </w:pPr>
            <w:r w:rsidRPr="005C074E">
              <w:rPr>
                <w:b/>
              </w:rPr>
              <w:t xml:space="preserve">Údaje o vzdělání na VŠ </w:t>
            </w:r>
          </w:p>
        </w:tc>
      </w:tr>
      <w:tr w:rsidR="005C074E" w:rsidRPr="005C074E" w:rsidTr="009D0D2E">
        <w:trPr>
          <w:trHeight w:val="885"/>
        </w:trPr>
        <w:tc>
          <w:tcPr>
            <w:tcW w:w="9859" w:type="dxa"/>
            <w:gridSpan w:val="11"/>
          </w:tcPr>
          <w:p w:rsidR="005C074E" w:rsidRPr="005C074E" w:rsidRDefault="005C074E" w:rsidP="005C074E">
            <w:pPr>
              <w:ind w:left="530" w:hanging="530"/>
              <w:jc w:val="both"/>
            </w:pPr>
            <w:r w:rsidRPr="005C074E">
              <w:t xml:space="preserve">1986  </w:t>
            </w:r>
            <w:r w:rsidRPr="005C074E">
              <w:rPr>
                <w:lang w:val="en-GB"/>
              </w:rPr>
              <w:t>Filozofická fakulta Univerzity J. A. Purkyně v Brně, U</w:t>
            </w:r>
            <w:r w:rsidRPr="005C074E">
              <w:t>čitelství všeobecně vzdělávacích předmětů - angličtina - 1986)   (</w:t>
            </w:r>
            <w:r w:rsidRPr="005C074E">
              <w:rPr>
                <w:b/>
              </w:rPr>
              <w:t>PhDr</w:t>
            </w:r>
            <w:r w:rsidRPr="005C074E">
              <w:t>.)</w:t>
            </w:r>
          </w:p>
          <w:p w:rsidR="005C074E" w:rsidRPr="005C074E" w:rsidRDefault="005C074E" w:rsidP="005C074E">
            <w:pPr>
              <w:ind w:left="530" w:hanging="530"/>
              <w:jc w:val="both"/>
            </w:pPr>
            <w:r w:rsidRPr="005C074E">
              <w:t xml:space="preserve">1985 </w:t>
            </w:r>
            <w:r w:rsidRPr="005C074E">
              <w:rPr>
                <w:lang w:val="en-GB"/>
              </w:rPr>
              <w:t xml:space="preserve">Filozofická fakulta Univerzity J. A. Purkyně v Brně, </w:t>
            </w:r>
            <w:r w:rsidRPr="005C074E">
              <w:t>Učitelství pro jazykové školy - státní zkouška z jazyka anglického a francouzského (</w:t>
            </w:r>
            <w:r w:rsidRPr="005C074E">
              <w:rPr>
                <w:b/>
              </w:rPr>
              <w:t>Mgr</w:t>
            </w:r>
            <w:r w:rsidRPr="005C074E">
              <w:t>.)</w:t>
            </w:r>
          </w:p>
        </w:tc>
      </w:tr>
      <w:tr w:rsidR="005C074E" w:rsidRPr="005C074E" w:rsidTr="009D0D2E">
        <w:tc>
          <w:tcPr>
            <w:tcW w:w="9859" w:type="dxa"/>
            <w:gridSpan w:val="11"/>
            <w:shd w:val="clear" w:color="auto" w:fill="F7CAAC"/>
          </w:tcPr>
          <w:p w:rsidR="005C074E" w:rsidRPr="005C074E" w:rsidRDefault="005C074E" w:rsidP="005C074E">
            <w:pPr>
              <w:jc w:val="both"/>
              <w:rPr>
                <w:b/>
              </w:rPr>
            </w:pPr>
            <w:r w:rsidRPr="005C074E">
              <w:rPr>
                <w:b/>
              </w:rPr>
              <w:t>Údaje o odborném působení od absolvování VŠ</w:t>
            </w:r>
          </w:p>
        </w:tc>
      </w:tr>
      <w:tr w:rsidR="005C074E" w:rsidRPr="005C074E" w:rsidTr="009D0D2E">
        <w:trPr>
          <w:trHeight w:val="1090"/>
        </w:trPr>
        <w:tc>
          <w:tcPr>
            <w:tcW w:w="9859" w:type="dxa"/>
            <w:gridSpan w:val="11"/>
          </w:tcPr>
          <w:p w:rsidR="005C074E" w:rsidRPr="005C074E" w:rsidRDefault="005C074E" w:rsidP="00085185">
            <w:pPr>
              <w:numPr>
                <w:ilvl w:val="0"/>
                <w:numId w:val="67"/>
              </w:numPr>
              <w:ind w:left="464" w:hanging="426"/>
              <w:contextualSpacing/>
              <w:textAlignment w:val="baseline"/>
              <w:rPr>
                <w:color w:val="000000"/>
              </w:rPr>
            </w:pPr>
            <w:r w:rsidRPr="005C074E">
              <w:rPr>
                <w:color w:val="000000"/>
              </w:rPr>
              <w:t>- dosud Univerzita Tomáše Bati ve Zlíně, Fakulta humanitn</w:t>
            </w:r>
            <w:r w:rsidRPr="005C074E">
              <w:t>ích studií, 2013-2016 – zástupce ředitele CJV FHS UTB, 2017 – dosud proděkanka pro vnější vztahy</w:t>
            </w:r>
          </w:p>
          <w:p w:rsidR="005C074E" w:rsidRPr="005C074E" w:rsidRDefault="005C074E" w:rsidP="005C074E">
            <w:pPr>
              <w:ind w:left="38"/>
              <w:textAlignment w:val="baseline"/>
              <w:rPr>
                <w:color w:val="000000"/>
              </w:rPr>
            </w:pPr>
            <w:r w:rsidRPr="005C074E">
              <w:rPr>
                <w:color w:val="000000"/>
              </w:rPr>
              <w:t>2000 Velká Británie, tlumočení</w:t>
            </w:r>
          </w:p>
          <w:p w:rsidR="005C074E" w:rsidRPr="005C074E" w:rsidRDefault="005C074E" w:rsidP="005C074E">
            <w:pPr>
              <w:ind w:left="38"/>
              <w:textAlignment w:val="baseline"/>
              <w:rPr>
                <w:color w:val="000000"/>
              </w:rPr>
            </w:pPr>
            <w:r w:rsidRPr="005C074E">
              <w:rPr>
                <w:color w:val="000000"/>
              </w:rPr>
              <w:t>2005-2011 City&amp; Guilds, koordinátorka a komisařka centra Zlín</w:t>
            </w:r>
          </w:p>
          <w:p w:rsidR="005C074E" w:rsidRPr="005C074E" w:rsidRDefault="005C074E" w:rsidP="005C074E">
            <w:pPr>
              <w:ind w:left="38"/>
              <w:textAlignment w:val="baseline"/>
              <w:rPr>
                <w:color w:val="000000"/>
              </w:rPr>
            </w:pPr>
            <w:r w:rsidRPr="005C074E">
              <w:rPr>
                <w:color w:val="000000"/>
              </w:rPr>
              <w:t xml:space="preserve">2007 Brána jazyků Zlín, lektorka a metodik anglického jazyka </w:t>
            </w:r>
          </w:p>
          <w:p w:rsidR="005C074E" w:rsidRPr="005C074E" w:rsidRDefault="005C074E" w:rsidP="005C074E">
            <w:pPr>
              <w:ind w:left="38"/>
              <w:textAlignment w:val="baseline"/>
              <w:rPr>
                <w:color w:val="000000"/>
              </w:rPr>
            </w:pPr>
            <w:r w:rsidRPr="005C074E">
              <w:rPr>
                <w:color w:val="000000"/>
              </w:rPr>
              <w:t>2010 – 2011 ONLY4, lektorka jazykových kurzů</w:t>
            </w:r>
          </w:p>
        </w:tc>
      </w:tr>
      <w:tr w:rsidR="005C074E" w:rsidRPr="005C074E" w:rsidTr="009D0D2E">
        <w:trPr>
          <w:trHeight w:val="250"/>
        </w:trPr>
        <w:tc>
          <w:tcPr>
            <w:tcW w:w="9859" w:type="dxa"/>
            <w:gridSpan w:val="11"/>
            <w:shd w:val="clear" w:color="auto" w:fill="F7CAAC"/>
          </w:tcPr>
          <w:p w:rsidR="005C074E" w:rsidRPr="005C074E" w:rsidRDefault="005C074E" w:rsidP="005C074E">
            <w:pPr>
              <w:jc w:val="both"/>
            </w:pPr>
            <w:r w:rsidRPr="005C074E">
              <w:rPr>
                <w:b/>
              </w:rPr>
              <w:t>Zkušenosti s vedením kvalifikačních a rigorózních prací</w:t>
            </w:r>
          </w:p>
        </w:tc>
      </w:tr>
      <w:tr w:rsidR="005C074E" w:rsidRPr="005C074E" w:rsidTr="009D0D2E">
        <w:trPr>
          <w:trHeight w:val="286"/>
        </w:trPr>
        <w:tc>
          <w:tcPr>
            <w:tcW w:w="9859" w:type="dxa"/>
            <w:gridSpan w:val="11"/>
          </w:tcPr>
          <w:p w:rsidR="005C074E" w:rsidRPr="005C074E" w:rsidRDefault="005C074E" w:rsidP="005C074E">
            <w:pPr>
              <w:jc w:val="both"/>
            </w:pPr>
            <w:r w:rsidRPr="005C074E">
              <w:t>Počet vedených bakalářských prací – 5</w:t>
            </w:r>
          </w:p>
          <w:p w:rsidR="005C074E" w:rsidRPr="005C074E" w:rsidRDefault="005C074E" w:rsidP="005C074E">
            <w:pPr>
              <w:jc w:val="both"/>
            </w:pPr>
            <w:r w:rsidRPr="005C074E">
              <w:t>Počet vedených diplomových prací – 0</w:t>
            </w:r>
          </w:p>
        </w:tc>
      </w:tr>
      <w:tr w:rsidR="005C074E" w:rsidRPr="005C074E" w:rsidTr="009D0D2E">
        <w:trPr>
          <w:cantSplit/>
        </w:trPr>
        <w:tc>
          <w:tcPr>
            <w:tcW w:w="3347" w:type="dxa"/>
            <w:gridSpan w:val="2"/>
            <w:tcBorders>
              <w:top w:val="single" w:sz="12" w:space="0" w:color="auto"/>
            </w:tcBorders>
            <w:shd w:val="clear" w:color="auto" w:fill="F7CAAC"/>
          </w:tcPr>
          <w:p w:rsidR="005C074E" w:rsidRPr="005C074E" w:rsidRDefault="005C074E" w:rsidP="005C074E">
            <w:pPr>
              <w:jc w:val="both"/>
            </w:pPr>
            <w:r w:rsidRPr="005C074E">
              <w:rPr>
                <w:b/>
              </w:rPr>
              <w:t xml:space="preserve">Obor habilitačního řízení </w:t>
            </w:r>
          </w:p>
        </w:tc>
        <w:tc>
          <w:tcPr>
            <w:tcW w:w="2245" w:type="dxa"/>
            <w:gridSpan w:val="2"/>
            <w:tcBorders>
              <w:top w:val="single" w:sz="12" w:space="0" w:color="auto"/>
            </w:tcBorders>
            <w:shd w:val="clear" w:color="auto" w:fill="F7CAAC"/>
          </w:tcPr>
          <w:p w:rsidR="005C074E" w:rsidRPr="005C074E" w:rsidRDefault="005C074E" w:rsidP="005C074E">
            <w:pPr>
              <w:jc w:val="both"/>
            </w:pPr>
            <w:r w:rsidRPr="005C074E">
              <w:rPr>
                <w:b/>
              </w:rPr>
              <w:t>Rok udělení hodnosti</w:t>
            </w:r>
          </w:p>
        </w:tc>
        <w:tc>
          <w:tcPr>
            <w:tcW w:w="2248" w:type="dxa"/>
            <w:gridSpan w:val="4"/>
            <w:tcBorders>
              <w:top w:val="single" w:sz="12" w:space="0" w:color="auto"/>
              <w:right w:val="single" w:sz="12" w:space="0" w:color="auto"/>
            </w:tcBorders>
            <w:shd w:val="clear" w:color="auto" w:fill="F7CAAC"/>
          </w:tcPr>
          <w:p w:rsidR="005C074E" w:rsidRPr="005C074E" w:rsidRDefault="005C074E" w:rsidP="005C074E">
            <w:pPr>
              <w:jc w:val="both"/>
            </w:pPr>
            <w:r w:rsidRPr="005C074E">
              <w:rPr>
                <w:b/>
              </w:rPr>
              <w:t>Řízení konáno na VŠ</w:t>
            </w:r>
          </w:p>
        </w:tc>
        <w:tc>
          <w:tcPr>
            <w:tcW w:w="2019" w:type="dxa"/>
            <w:gridSpan w:val="3"/>
            <w:tcBorders>
              <w:top w:val="single" w:sz="12" w:space="0" w:color="auto"/>
              <w:left w:val="single" w:sz="12" w:space="0" w:color="auto"/>
            </w:tcBorders>
            <w:shd w:val="clear" w:color="auto" w:fill="F7CAAC"/>
          </w:tcPr>
          <w:p w:rsidR="005C074E" w:rsidRPr="005C074E" w:rsidRDefault="005C074E" w:rsidP="005C074E">
            <w:pPr>
              <w:jc w:val="both"/>
              <w:rPr>
                <w:b/>
              </w:rPr>
            </w:pPr>
            <w:r w:rsidRPr="005C074E">
              <w:rPr>
                <w:b/>
              </w:rPr>
              <w:t>Ohlasy publikací</w:t>
            </w:r>
          </w:p>
        </w:tc>
      </w:tr>
      <w:tr w:rsidR="005C074E" w:rsidRPr="005C074E" w:rsidTr="009D0D2E">
        <w:trPr>
          <w:cantSplit/>
        </w:trPr>
        <w:tc>
          <w:tcPr>
            <w:tcW w:w="3347" w:type="dxa"/>
            <w:gridSpan w:val="2"/>
          </w:tcPr>
          <w:p w:rsidR="005C074E" w:rsidRPr="005C074E" w:rsidRDefault="005C074E" w:rsidP="005C074E">
            <w:pPr>
              <w:jc w:val="both"/>
            </w:pPr>
          </w:p>
        </w:tc>
        <w:tc>
          <w:tcPr>
            <w:tcW w:w="2245" w:type="dxa"/>
            <w:gridSpan w:val="2"/>
          </w:tcPr>
          <w:p w:rsidR="005C074E" w:rsidRPr="005C074E" w:rsidRDefault="005C074E" w:rsidP="005C074E">
            <w:pPr>
              <w:jc w:val="both"/>
            </w:pPr>
          </w:p>
        </w:tc>
        <w:tc>
          <w:tcPr>
            <w:tcW w:w="2248" w:type="dxa"/>
            <w:gridSpan w:val="4"/>
            <w:tcBorders>
              <w:right w:val="single" w:sz="12" w:space="0" w:color="auto"/>
            </w:tcBorders>
          </w:tcPr>
          <w:p w:rsidR="005C074E" w:rsidRPr="005C074E" w:rsidRDefault="005C074E" w:rsidP="005C074E">
            <w:pPr>
              <w:jc w:val="both"/>
            </w:pPr>
          </w:p>
        </w:tc>
        <w:tc>
          <w:tcPr>
            <w:tcW w:w="632" w:type="dxa"/>
            <w:tcBorders>
              <w:left w:val="single" w:sz="12" w:space="0" w:color="auto"/>
            </w:tcBorders>
            <w:shd w:val="clear" w:color="auto" w:fill="F7CAAC"/>
          </w:tcPr>
          <w:p w:rsidR="005C074E" w:rsidRPr="005C074E" w:rsidRDefault="005C074E" w:rsidP="005C074E">
            <w:pPr>
              <w:jc w:val="both"/>
            </w:pPr>
            <w:r w:rsidRPr="005C074E">
              <w:rPr>
                <w:b/>
              </w:rPr>
              <w:t>WOS</w:t>
            </w:r>
          </w:p>
        </w:tc>
        <w:tc>
          <w:tcPr>
            <w:tcW w:w="693" w:type="dxa"/>
            <w:shd w:val="clear" w:color="auto" w:fill="F7CAAC"/>
          </w:tcPr>
          <w:p w:rsidR="005C074E" w:rsidRPr="005C074E" w:rsidRDefault="005C074E" w:rsidP="005C074E">
            <w:pPr>
              <w:jc w:val="both"/>
              <w:rPr>
                <w:sz w:val="18"/>
              </w:rPr>
            </w:pPr>
            <w:r w:rsidRPr="005C074E">
              <w:rPr>
                <w:b/>
                <w:sz w:val="18"/>
              </w:rPr>
              <w:t>Scopus</w:t>
            </w:r>
          </w:p>
        </w:tc>
        <w:tc>
          <w:tcPr>
            <w:tcW w:w="694" w:type="dxa"/>
            <w:shd w:val="clear" w:color="auto" w:fill="F7CAAC"/>
          </w:tcPr>
          <w:p w:rsidR="005C074E" w:rsidRPr="005C074E" w:rsidRDefault="005C074E" w:rsidP="005C074E">
            <w:pPr>
              <w:jc w:val="both"/>
            </w:pPr>
            <w:r w:rsidRPr="005C074E">
              <w:rPr>
                <w:b/>
                <w:sz w:val="18"/>
              </w:rPr>
              <w:t>ostatní</w:t>
            </w:r>
          </w:p>
        </w:tc>
      </w:tr>
      <w:tr w:rsidR="005C074E" w:rsidRPr="005C074E" w:rsidTr="009D0D2E">
        <w:trPr>
          <w:cantSplit/>
          <w:trHeight w:val="70"/>
        </w:trPr>
        <w:tc>
          <w:tcPr>
            <w:tcW w:w="3347" w:type="dxa"/>
            <w:gridSpan w:val="2"/>
            <w:shd w:val="clear" w:color="auto" w:fill="F7CAAC"/>
          </w:tcPr>
          <w:p w:rsidR="005C074E" w:rsidRPr="005C074E" w:rsidRDefault="005C074E" w:rsidP="005C074E">
            <w:pPr>
              <w:jc w:val="both"/>
            </w:pPr>
            <w:r w:rsidRPr="005C074E">
              <w:rPr>
                <w:b/>
              </w:rPr>
              <w:t>Obor jmenovacího řízení</w:t>
            </w:r>
          </w:p>
        </w:tc>
        <w:tc>
          <w:tcPr>
            <w:tcW w:w="2245" w:type="dxa"/>
            <w:gridSpan w:val="2"/>
            <w:shd w:val="clear" w:color="auto" w:fill="F7CAAC"/>
          </w:tcPr>
          <w:p w:rsidR="005C074E" w:rsidRPr="005C074E" w:rsidRDefault="005C074E" w:rsidP="005C074E">
            <w:pPr>
              <w:jc w:val="both"/>
            </w:pPr>
            <w:r w:rsidRPr="005C074E">
              <w:rPr>
                <w:b/>
              </w:rPr>
              <w:t>Rok udělení hodnosti</w:t>
            </w:r>
          </w:p>
        </w:tc>
        <w:tc>
          <w:tcPr>
            <w:tcW w:w="2248" w:type="dxa"/>
            <w:gridSpan w:val="4"/>
            <w:tcBorders>
              <w:right w:val="single" w:sz="12" w:space="0" w:color="auto"/>
            </w:tcBorders>
            <w:shd w:val="clear" w:color="auto" w:fill="F7CAAC"/>
          </w:tcPr>
          <w:p w:rsidR="005C074E" w:rsidRPr="005C074E" w:rsidRDefault="005C074E" w:rsidP="005C074E">
            <w:pPr>
              <w:jc w:val="both"/>
            </w:pPr>
            <w:r w:rsidRPr="005C074E">
              <w:rPr>
                <w:b/>
              </w:rPr>
              <w:t>Řízení konáno na VŠ</w:t>
            </w:r>
          </w:p>
        </w:tc>
        <w:tc>
          <w:tcPr>
            <w:tcW w:w="632" w:type="dxa"/>
            <w:vMerge w:val="restart"/>
            <w:tcBorders>
              <w:left w:val="single" w:sz="12" w:space="0" w:color="auto"/>
            </w:tcBorders>
          </w:tcPr>
          <w:p w:rsidR="005C074E" w:rsidRPr="005C074E" w:rsidRDefault="005C074E" w:rsidP="005C074E">
            <w:pPr>
              <w:jc w:val="both"/>
              <w:rPr>
                <w:b/>
              </w:rPr>
            </w:pPr>
            <w:r w:rsidRPr="005C074E">
              <w:rPr>
                <w:b/>
              </w:rPr>
              <w:t>0</w:t>
            </w:r>
          </w:p>
        </w:tc>
        <w:tc>
          <w:tcPr>
            <w:tcW w:w="693" w:type="dxa"/>
            <w:vMerge w:val="restart"/>
          </w:tcPr>
          <w:p w:rsidR="005C074E" w:rsidRPr="005C074E" w:rsidRDefault="005C074E" w:rsidP="005C074E">
            <w:pPr>
              <w:jc w:val="both"/>
              <w:rPr>
                <w:b/>
              </w:rPr>
            </w:pPr>
            <w:r w:rsidRPr="005C074E">
              <w:rPr>
                <w:b/>
              </w:rPr>
              <w:t>0</w:t>
            </w:r>
          </w:p>
        </w:tc>
        <w:tc>
          <w:tcPr>
            <w:tcW w:w="694" w:type="dxa"/>
            <w:vMerge w:val="restart"/>
          </w:tcPr>
          <w:p w:rsidR="005C074E" w:rsidRPr="005C074E" w:rsidRDefault="005C074E" w:rsidP="005C074E">
            <w:pPr>
              <w:jc w:val="both"/>
              <w:rPr>
                <w:b/>
              </w:rPr>
            </w:pPr>
            <w:r w:rsidRPr="005C074E">
              <w:rPr>
                <w:b/>
              </w:rPr>
              <w:t>0</w:t>
            </w:r>
          </w:p>
        </w:tc>
      </w:tr>
      <w:tr w:rsidR="005C074E" w:rsidRPr="005C074E" w:rsidTr="009D0D2E">
        <w:trPr>
          <w:trHeight w:val="205"/>
        </w:trPr>
        <w:tc>
          <w:tcPr>
            <w:tcW w:w="3347" w:type="dxa"/>
            <w:gridSpan w:val="2"/>
          </w:tcPr>
          <w:p w:rsidR="005C074E" w:rsidRPr="005C074E" w:rsidRDefault="005C074E" w:rsidP="005C074E">
            <w:pPr>
              <w:jc w:val="both"/>
            </w:pPr>
          </w:p>
        </w:tc>
        <w:tc>
          <w:tcPr>
            <w:tcW w:w="2245" w:type="dxa"/>
            <w:gridSpan w:val="2"/>
          </w:tcPr>
          <w:p w:rsidR="005C074E" w:rsidRPr="005C074E" w:rsidRDefault="005C074E" w:rsidP="005C074E">
            <w:pPr>
              <w:jc w:val="both"/>
            </w:pPr>
          </w:p>
        </w:tc>
        <w:tc>
          <w:tcPr>
            <w:tcW w:w="2248" w:type="dxa"/>
            <w:gridSpan w:val="4"/>
            <w:tcBorders>
              <w:right w:val="single" w:sz="12" w:space="0" w:color="auto"/>
            </w:tcBorders>
          </w:tcPr>
          <w:p w:rsidR="005C074E" w:rsidRPr="005C074E" w:rsidRDefault="005C074E" w:rsidP="005C074E">
            <w:pPr>
              <w:jc w:val="both"/>
            </w:pPr>
          </w:p>
        </w:tc>
        <w:tc>
          <w:tcPr>
            <w:tcW w:w="632" w:type="dxa"/>
            <w:vMerge/>
            <w:tcBorders>
              <w:left w:val="single" w:sz="12" w:space="0" w:color="auto"/>
            </w:tcBorders>
            <w:vAlign w:val="center"/>
          </w:tcPr>
          <w:p w:rsidR="005C074E" w:rsidRPr="005C074E" w:rsidRDefault="005C074E" w:rsidP="005C074E">
            <w:pPr>
              <w:rPr>
                <w:b/>
              </w:rPr>
            </w:pPr>
          </w:p>
        </w:tc>
        <w:tc>
          <w:tcPr>
            <w:tcW w:w="693" w:type="dxa"/>
            <w:vMerge/>
            <w:vAlign w:val="center"/>
          </w:tcPr>
          <w:p w:rsidR="005C074E" w:rsidRPr="005C074E" w:rsidRDefault="005C074E" w:rsidP="005C074E">
            <w:pPr>
              <w:rPr>
                <w:b/>
              </w:rPr>
            </w:pPr>
          </w:p>
        </w:tc>
        <w:tc>
          <w:tcPr>
            <w:tcW w:w="694" w:type="dxa"/>
            <w:vMerge/>
            <w:vAlign w:val="center"/>
          </w:tcPr>
          <w:p w:rsidR="005C074E" w:rsidRPr="005C074E" w:rsidRDefault="005C074E" w:rsidP="005C074E">
            <w:pPr>
              <w:rPr>
                <w:b/>
              </w:rPr>
            </w:pPr>
          </w:p>
        </w:tc>
      </w:tr>
      <w:tr w:rsidR="005C074E" w:rsidRPr="005C074E" w:rsidTr="009D0D2E">
        <w:tc>
          <w:tcPr>
            <w:tcW w:w="9859" w:type="dxa"/>
            <w:gridSpan w:val="11"/>
            <w:shd w:val="clear" w:color="auto" w:fill="F7CAAC"/>
          </w:tcPr>
          <w:p w:rsidR="005C074E" w:rsidRPr="005C074E" w:rsidRDefault="005C074E" w:rsidP="005C074E">
            <w:pPr>
              <w:jc w:val="both"/>
              <w:rPr>
                <w:b/>
              </w:rPr>
            </w:pPr>
            <w:r w:rsidRPr="005C074E">
              <w:rPr>
                <w:b/>
              </w:rPr>
              <w:t xml:space="preserve">Přehled o nejvýznamnější publikační a další tvůrčí činnosti nebo další profesní činnosti u odborníků z praxe vztahující se k zabezpečovaným předmětům </w:t>
            </w:r>
          </w:p>
        </w:tc>
      </w:tr>
      <w:tr w:rsidR="005C074E" w:rsidRPr="005C074E" w:rsidTr="009D0D2E">
        <w:trPr>
          <w:trHeight w:val="945"/>
        </w:trPr>
        <w:tc>
          <w:tcPr>
            <w:tcW w:w="9859" w:type="dxa"/>
            <w:gridSpan w:val="11"/>
          </w:tcPr>
          <w:p w:rsidR="005C074E" w:rsidRPr="005C074E" w:rsidRDefault="005C074E" w:rsidP="005C074E">
            <w:pPr>
              <w:jc w:val="both"/>
            </w:pPr>
            <w:r w:rsidRPr="005C074E">
              <w:t xml:space="preserve">SEMOTAMOVÁ, J. Když se řekne „Show off/Zeig dich“…. </w:t>
            </w:r>
            <w:r w:rsidRPr="005C074E">
              <w:rPr>
                <w:i/>
              </w:rPr>
              <w:t>CASALCS Review</w:t>
            </w:r>
            <w:r w:rsidRPr="005C074E">
              <w:t>, 2015, 72-73.</w:t>
            </w:r>
          </w:p>
          <w:p w:rsidR="005C074E" w:rsidRDefault="005C074E" w:rsidP="005C074E">
            <w:pPr>
              <w:jc w:val="both"/>
              <w:rPr>
                <w:b/>
              </w:rPr>
            </w:pPr>
          </w:p>
          <w:p w:rsidR="00362A77" w:rsidRDefault="00362A77" w:rsidP="005C074E">
            <w:pPr>
              <w:jc w:val="both"/>
              <w:rPr>
                <w:b/>
              </w:rPr>
            </w:pPr>
          </w:p>
          <w:p w:rsidR="00362A77" w:rsidRDefault="00362A77" w:rsidP="005C074E">
            <w:pPr>
              <w:jc w:val="both"/>
              <w:rPr>
                <w:b/>
              </w:rPr>
            </w:pPr>
          </w:p>
          <w:p w:rsidR="00362A77" w:rsidRPr="005C074E" w:rsidRDefault="00362A77" w:rsidP="005C074E">
            <w:pPr>
              <w:jc w:val="both"/>
              <w:rPr>
                <w:b/>
              </w:rPr>
            </w:pPr>
          </w:p>
        </w:tc>
      </w:tr>
      <w:tr w:rsidR="005C074E" w:rsidRPr="005C074E" w:rsidTr="009D0D2E">
        <w:trPr>
          <w:trHeight w:val="218"/>
        </w:trPr>
        <w:tc>
          <w:tcPr>
            <w:tcW w:w="9859" w:type="dxa"/>
            <w:gridSpan w:val="11"/>
            <w:shd w:val="clear" w:color="auto" w:fill="F7CAAC"/>
          </w:tcPr>
          <w:p w:rsidR="005C074E" w:rsidRPr="005C074E" w:rsidRDefault="005C074E" w:rsidP="005C074E">
            <w:pPr>
              <w:rPr>
                <w:b/>
              </w:rPr>
            </w:pPr>
            <w:r w:rsidRPr="005C074E">
              <w:rPr>
                <w:b/>
              </w:rPr>
              <w:t>Působení v zahraničí</w:t>
            </w:r>
          </w:p>
        </w:tc>
      </w:tr>
      <w:tr w:rsidR="005C074E" w:rsidRPr="005C074E" w:rsidTr="009D0D2E">
        <w:trPr>
          <w:trHeight w:val="64"/>
        </w:trPr>
        <w:tc>
          <w:tcPr>
            <w:tcW w:w="9859" w:type="dxa"/>
            <w:gridSpan w:val="11"/>
          </w:tcPr>
          <w:p w:rsidR="005C074E" w:rsidRPr="005C074E" w:rsidRDefault="005C074E" w:rsidP="005C074E">
            <w:pPr>
              <w:ind w:left="38"/>
            </w:pPr>
          </w:p>
        </w:tc>
      </w:tr>
      <w:tr w:rsidR="005C074E" w:rsidRPr="005C074E" w:rsidTr="009D0D2E">
        <w:trPr>
          <w:cantSplit/>
          <w:trHeight w:val="218"/>
        </w:trPr>
        <w:tc>
          <w:tcPr>
            <w:tcW w:w="2518" w:type="dxa"/>
            <w:shd w:val="clear" w:color="auto" w:fill="F7CAAC"/>
          </w:tcPr>
          <w:p w:rsidR="005C074E" w:rsidRPr="005C074E" w:rsidRDefault="005C074E" w:rsidP="005C074E">
            <w:pPr>
              <w:jc w:val="both"/>
              <w:rPr>
                <w:b/>
              </w:rPr>
            </w:pPr>
            <w:r w:rsidRPr="005C074E">
              <w:rPr>
                <w:b/>
              </w:rPr>
              <w:t xml:space="preserve">Podpis </w:t>
            </w:r>
          </w:p>
        </w:tc>
        <w:tc>
          <w:tcPr>
            <w:tcW w:w="4536" w:type="dxa"/>
            <w:gridSpan w:val="5"/>
          </w:tcPr>
          <w:p w:rsidR="005C074E" w:rsidRPr="005C074E" w:rsidRDefault="005C074E" w:rsidP="005C074E">
            <w:pPr>
              <w:jc w:val="both"/>
            </w:pPr>
          </w:p>
        </w:tc>
        <w:tc>
          <w:tcPr>
            <w:tcW w:w="786" w:type="dxa"/>
            <w:gridSpan w:val="2"/>
            <w:shd w:val="clear" w:color="auto" w:fill="F7CAAC"/>
          </w:tcPr>
          <w:p w:rsidR="005C074E" w:rsidRPr="005C074E" w:rsidRDefault="005C074E" w:rsidP="005C074E">
            <w:pPr>
              <w:jc w:val="both"/>
            </w:pPr>
            <w:r w:rsidRPr="005C074E">
              <w:rPr>
                <w:b/>
              </w:rPr>
              <w:t>datum</w:t>
            </w:r>
          </w:p>
        </w:tc>
        <w:tc>
          <w:tcPr>
            <w:tcW w:w="2019" w:type="dxa"/>
            <w:gridSpan w:val="3"/>
          </w:tcPr>
          <w:p w:rsidR="005C074E" w:rsidRPr="005C074E" w:rsidRDefault="005C074E" w:rsidP="005C074E">
            <w:pPr>
              <w:jc w:val="both"/>
            </w:pPr>
          </w:p>
        </w:tc>
      </w:tr>
    </w:tbl>
    <w:p w:rsidR="00447F6C" w:rsidRDefault="00447F6C">
      <w:pPr>
        <w:spacing w:after="160" w:line="259" w:lineRule="auto"/>
      </w:pPr>
      <w:r>
        <w:br w:type="page"/>
      </w:r>
    </w:p>
    <w:tbl>
      <w:tblPr>
        <w:tblW w:w="1002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628"/>
        <w:gridCol w:w="999"/>
        <w:gridCol w:w="709"/>
        <w:gridCol w:w="77"/>
        <w:gridCol w:w="632"/>
        <w:gridCol w:w="693"/>
        <w:gridCol w:w="694"/>
      </w:tblGrid>
      <w:tr w:rsidR="00E449E6" w:rsidTr="00E449E6">
        <w:tc>
          <w:tcPr>
            <w:tcW w:w="10024" w:type="dxa"/>
            <w:gridSpan w:val="11"/>
            <w:tcBorders>
              <w:bottom w:val="double" w:sz="4" w:space="0" w:color="auto"/>
            </w:tcBorders>
            <w:shd w:val="clear" w:color="auto" w:fill="BDD6EE"/>
          </w:tcPr>
          <w:p w:rsidR="00E449E6" w:rsidRDefault="00E449E6" w:rsidP="00E449E6">
            <w:pPr>
              <w:jc w:val="both"/>
              <w:rPr>
                <w:b/>
                <w:sz w:val="28"/>
              </w:rPr>
            </w:pPr>
            <w:r>
              <w:rPr>
                <w:b/>
                <w:sz w:val="28"/>
              </w:rPr>
              <w:lastRenderedPageBreak/>
              <w:t>C-I – Personální zabezpečení</w:t>
            </w:r>
          </w:p>
        </w:tc>
      </w:tr>
      <w:tr w:rsidR="00E449E6" w:rsidTr="00E449E6">
        <w:tc>
          <w:tcPr>
            <w:tcW w:w="2518" w:type="dxa"/>
            <w:tcBorders>
              <w:top w:val="double" w:sz="4" w:space="0" w:color="auto"/>
            </w:tcBorders>
            <w:shd w:val="clear" w:color="auto" w:fill="F7CAAC"/>
          </w:tcPr>
          <w:p w:rsidR="00E449E6" w:rsidRDefault="00E449E6" w:rsidP="00E449E6">
            <w:pPr>
              <w:jc w:val="both"/>
              <w:rPr>
                <w:b/>
              </w:rPr>
            </w:pPr>
            <w:r>
              <w:rPr>
                <w:b/>
              </w:rPr>
              <w:t>Vysoká škola</w:t>
            </w:r>
          </w:p>
        </w:tc>
        <w:tc>
          <w:tcPr>
            <w:tcW w:w="7506" w:type="dxa"/>
            <w:gridSpan w:val="10"/>
          </w:tcPr>
          <w:p w:rsidR="00E449E6" w:rsidRDefault="00E449E6" w:rsidP="00E449E6">
            <w:pPr>
              <w:jc w:val="both"/>
            </w:pPr>
            <w:r>
              <w:t>Univerzita Tomáše Bati ve Zlíně</w:t>
            </w:r>
          </w:p>
        </w:tc>
      </w:tr>
      <w:tr w:rsidR="00E449E6" w:rsidTr="00E449E6">
        <w:tc>
          <w:tcPr>
            <w:tcW w:w="2518" w:type="dxa"/>
            <w:shd w:val="clear" w:color="auto" w:fill="F7CAAC"/>
          </w:tcPr>
          <w:p w:rsidR="00E449E6" w:rsidRDefault="00E449E6" w:rsidP="00E449E6">
            <w:pPr>
              <w:jc w:val="both"/>
              <w:rPr>
                <w:b/>
              </w:rPr>
            </w:pPr>
            <w:r>
              <w:rPr>
                <w:b/>
              </w:rPr>
              <w:t>Součást vysoké školy</w:t>
            </w:r>
          </w:p>
        </w:tc>
        <w:tc>
          <w:tcPr>
            <w:tcW w:w="7506" w:type="dxa"/>
            <w:gridSpan w:val="10"/>
          </w:tcPr>
          <w:p w:rsidR="00E449E6" w:rsidRDefault="00E449E6" w:rsidP="00E449E6">
            <w:pPr>
              <w:jc w:val="both"/>
            </w:pPr>
            <w:r>
              <w:t>Fakulta managementu a ekonomiky</w:t>
            </w:r>
          </w:p>
        </w:tc>
      </w:tr>
      <w:tr w:rsidR="00E449E6" w:rsidTr="00E449E6">
        <w:tc>
          <w:tcPr>
            <w:tcW w:w="2518" w:type="dxa"/>
            <w:shd w:val="clear" w:color="auto" w:fill="F7CAAC"/>
          </w:tcPr>
          <w:p w:rsidR="00E449E6" w:rsidRDefault="00E449E6" w:rsidP="00E449E6">
            <w:pPr>
              <w:jc w:val="both"/>
              <w:rPr>
                <w:b/>
              </w:rPr>
            </w:pPr>
            <w:r>
              <w:rPr>
                <w:b/>
              </w:rPr>
              <w:t>Název studijního programu</w:t>
            </w:r>
          </w:p>
        </w:tc>
        <w:tc>
          <w:tcPr>
            <w:tcW w:w="7506" w:type="dxa"/>
            <w:gridSpan w:val="10"/>
          </w:tcPr>
          <w:p w:rsidR="00E449E6" w:rsidRDefault="00914242" w:rsidP="00E449E6">
            <w:pPr>
              <w:jc w:val="both"/>
            </w:pPr>
            <w:r>
              <w:t>Management and Marketing</w:t>
            </w:r>
          </w:p>
        </w:tc>
      </w:tr>
      <w:tr w:rsidR="00E449E6" w:rsidTr="00E449E6">
        <w:tc>
          <w:tcPr>
            <w:tcW w:w="2518" w:type="dxa"/>
            <w:shd w:val="clear" w:color="auto" w:fill="F7CAAC"/>
          </w:tcPr>
          <w:p w:rsidR="00E449E6" w:rsidRDefault="00E449E6" w:rsidP="00E449E6">
            <w:pPr>
              <w:jc w:val="both"/>
              <w:rPr>
                <w:b/>
              </w:rPr>
            </w:pPr>
            <w:r>
              <w:rPr>
                <w:b/>
              </w:rPr>
              <w:t>Jméno a příjmení</w:t>
            </w:r>
          </w:p>
        </w:tc>
        <w:tc>
          <w:tcPr>
            <w:tcW w:w="4701" w:type="dxa"/>
            <w:gridSpan w:val="5"/>
          </w:tcPr>
          <w:p w:rsidR="00E449E6" w:rsidRDefault="00E449E6" w:rsidP="00E449E6">
            <w:pPr>
              <w:jc w:val="both"/>
            </w:pPr>
            <w:r>
              <w:t>Karel SLINTÁK</w:t>
            </w:r>
          </w:p>
        </w:tc>
        <w:tc>
          <w:tcPr>
            <w:tcW w:w="709" w:type="dxa"/>
            <w:shd w:val="clear" w:color="auto" w:fill="F7CAAC"/>
          </w:tcPr>
          <w:p w:rsidR="00E449E6" w:rsidRDefault="00E449E6" w:rsidP="00E449E6">
            <w:pPr>
              <w:jc w:val="both"/>
              <w:rPr>
                <w:b/>
              </w:rPr>
            </w:pPr>
            <w:r>
              <w:rPr>
                <w:b/>
              </w:rPr>
              <w:t>Tituly</w:t>
            </w:r>
          </w:p>
        </w:tc>
        <w:tc>
          <w:tcPr>
            <w:tcW w:w="2096" w:type="dxa"/>
            <w:gridSpan w:val="4"/>
          </w:tcPr>
          <w:p w:rsidR="00E449E6" w:rsidRDefault="00E449E6" w:rsidP="00E449E6">
            <w:pPr>
              <w:jc w:val="both"/>
            </w:pPr>
            <w:r>
              <w:t>Ing., Ph.D.</w:t>
            </w:r>
          </w:p>
        </w:tc>
      </w:tr>
      <w:tr w:rsidR="00E449E6" w:rsidTr="00E449E6">
        <w:tc>
          <w:tcPr>
            <w:tcW w:w="2518" w:type="dxa"/>
            <w:shd w:val="clear" w:color="auto" w:fill="F7CAAC"/>
          </w:tcPr>
          <w:p w:rsidR="00E449E6" w:rsidRDefault="00E449E6" w:rsidP="00E449E6">
            <w:pPr>
              <w:jc w:val="both"/>
              <w:rPr>
                <w:b/>
              </w:rPr>
            </w:pPr>
            <w:r>
              <w:rPr>
                <w:b/>
              </w:rPr>
              <w:t>Rok narození</w:t>
            </w:r>
          </w:p>
        </w:tc>
        <w:tc>
          <w:tcPr>
            <w:tcW w:w="829" w:type="dxa"/>
          </w:tcPr>
          <w:p w:rsidR="00E449E6" w:rsidRDefault="00E449E6" w:rsidP="00E449E6">
            <w:pPr>
              <w:jc w:val="both"/>
            </w:pPr>
            <w:r>
              <w:t>1981</w:t>
            </w:r>
          </w:p>
        </w:tc>
        <w:tc>
          <w:tcPr>
            <w:tcW w:w="1721" w:type="dxa"/>
            <w:shd w:val="clear" w:color="auto" w:fill="F7CAAC"/>
          </w:tcPr>
          <w:p w:rsidR="00E449E6" w:rsidRDefault="00E449E6" w:rsidP="00E449E6">
            <w:pPr>
              <w:jc w:val="both"/>
              <w:rPr>
                <w:b/>
              </w:rPr>
            </w:pPr>
            <w:r>
              <w:rPr>
                <w:b/>
              </w:rPr>
              <w:t>typ vztahu k VŠ</w:t>
            </w:r>
          </w:p>
        </w:tc>
        <w:tc>
          <w:tcPr>
            <w:tcW w:w="1152" w:type="dxa"/>
            <w:gridSpan w:val="2"/>
          </w:tcPr>
          <w:p w:rsidR="00E449E6" w:rsidRDefault="00E449E6" w:rsidP="00E449E6">
            <w:pPr>
              <w:jc w:val="both"/>
            </w:pPr>
            <w:r>
              <w:t>pp</w:t>
            </w:r>
          </w:p>
        </w:tc>
        <w:tc>
          <w:tcPr>
            <w:tcW w:w="999" w:type="dxa"/>
            <w:shd w:val="clear" w:color="auto" w:fill="F7CAAC"/>
          </w:tcPr>
          <w:p w:rsidR="00E449E6" w:rsidRDefault="00E449E6" w:rsidP="00E449E6">
            <w:pPr>
              <w:jc w:val="both"/>
              <w:rPr>
                <w:b/>
              </w:rPr>
            </w:pPr>
            <w:r>
              <w:rPr>
                <w:b/>
              </w:rPr>
              <w:t>rozsah</w:t>
            </w:r>
          </w:p>
        </w:tc>
        <w:tc>
          <w:tcPr>
            <w:tcW w:w="709" w:type="dxa"/>
          </w:tcPr>
          <w:p w:rsidR="00E449E6" w:rsidRDefault="00E449E6" w:rsidP="00E449E6">
            <w:pPr>
              <w:jc w:val="both"/>
            </w:pPr>
            <w:r>
              <w:t>40</w:t>
            </w:r>
          </w:p>
        </w:tc>
        <w:tc>
          <w:tcPr>
            <w:tcW w:w="709" w:type="dxa"/>
            <w:gridSpan w:val="2"/>
            <w:shd w:val="clear" w:color="auto" w:fill="F7CAAC"/>
          </w:tcPr>
          <w:p w:rsidR="00E449E6" w:rsidRDefault="00E449E6" w:rsidP="00E449E6">
            <w:pPr>
              <w:jc w:val="both"/>
              <w:rPr>
                <w:b/>
              </w:rPr>
            </w:pPr>
            <w:r>
              <w:rPr>
                <w:b/>
              </w:rPr>
              <w:t>do kdy</w:t>
            </w:r>
          </w:p>
        </w:tc>
        <w:tc>
          <w:tcPr>
            <w:tcW w:w="1387" w:type="dxa"/>
            <w:gridSpan w:val="2"/>
          </w:tcPr>
          <w:p w:rsidR="00E449E6" w:rsidRDefault="00E449E6" w:rsidP="00E449E6">
            <w:pPr>
              <w:jc w:val="both"/>
            </w:pPr>
            <w:r>
              <w:t>N</w:t>
            </w:r>
          </w:p>
        </w:tc>
      </w:tr>
      <w:tr w:rsidR="00E449E6" w:rsidTr="00E449E6">
        <w:tc>
          <w:tcPr>
            <w:tcW w:w="5068" w:type="dxa"/>
            <w:gridSpan w:val="3"/>
            <w:shd w:val="clear" w:color="auto" w:fill="F7CAAC"/>
          </w:tcPr>
          <w:p w:rsidR="00E449E6" w:rsidRDefault="00E449E6" w:rsidP="00E449E6">
            <w:pPr>
              <w:jc w:val="both"/>
              <w:rPr>
                <w:b/>
              </w:rPr>
            </w:pPr>
            <w:r>
              <w:rPr>
                <w:b/>
              </w:rPr>
              <w:t>Typ vztahu na součásti VŠ, která uskutečňuje st. program</w:t>
            </w:r>
          </w:p>
        </w:tc>
        <w:tc>
          <w:tcPr>
            <w:tcW w:w="1152" w:type="dxa"/>
            <w:gridSpan w:val="2"/>
          </w:tcPr>
          <w:p w:rsidR="00E449E6" w:rsidRDefault="00E449E6" w:rsidP="00E449E6">
            <w:pPr>
              <w:jc w:val="both"/>
            </w:pPr>
            <w:r>
              <w:t>pp</w:t>
            </w:r>
          </w:p>
        </w:tc>
        <w:tc>
          <w:tcPr>
            <w:tcW w:w="999" w:type="dxa"/>
            <w:shd w:val="clear" w:color="auto" w:fill="F7CAAC"/>
          </w:tcPr>
          <w:p w:rsidR="00E449E6" w:rsidRDefault="00E449E6" w:rsidP="00E449E6">
            <w:pPr>
              <w:jc w:val="both"/>
              <w:rPr>
                <w:b/>
              </w:rPr>
            </w:pPr>
            <w:r>
              <w:rPr>
                <w:b/>
              </w:rPr>
              <w:t>rozsah</w:t>
            </w:r>
          </w:p>
        </w:tc>
        <w:tc>
          <w:tcPr>
            <w:tcW w:w="709" w:type="dxa"/>
          </w:tcPr>
          <w:p w:rsidR="00E449E6" w:rsidRDefault="00E449E6" w:rsidP="00E449E6">
            <w:pPr>
              <w:jc w:val="both"/>
            </w:pPr>
            <w:r>
              <w:t>40</w:t>
            </w:r>
          </w:p>
        </w:tc>
        <w:tc>
          <w:tcPr>
            <w:tcW w:w="709" w:type="dxa"/>
            <w:gridSpan w:val="2"/>
            <w:shd w:val="clear" w:color="auto" w:fill="F7CAAC"/>
          </w:tcPr>
          <w:p w:rsidR="00E449E6" w:rsidRDefault="00E449E6" w:rsidP="00E449E6">
            <w:pPr>
              <w:jc w:val="both"/>
              <w:rPr>
                <w:b/>
              </w:rPr>
            </w:pPr>
            <w:r>
              <w:rPr>
                <w:b/>
              </w:rPr>
              <w:t>do kdy</w:t>
            </w:r>
          </w:p>
        </w:tc>
        <w:tc>
          <w:tcPr>
            <w:tcW w:w="1387" w:type="dxa"/>
            <w:gridSpan w:val="2"/>
          </w:tcPr>
          <w:p w:rsidR="00E449E6" w:rsidRDefault="00E449E6" w:rsidP="00E449E6">
            <w:pPr>
              <w:jc w:val="both"/>
            </w:pPr>
            <w:r>
              <w:t>N</w:t>
            </w:r>
          </w:p>
        </w:tc>
      </w:tr>
      <w:tr w:rsidR="00E449E6" w:rsidTr="00E449E6">
        <w:tc>
          <w:tcPr>
            <w:tcW w:w="6220" w:type="dxa"/>
            <w:gridSpan w:val="5"/>
            <w:shd w:val="clear" w:color="auto" w:fill="F7CAAC"/>
          </w:tcPr>
          <w:p w:rsidR="00E449E6" w:rsidRDefault="00E449E6" w:rsidP="00E449E6">
            <w:pPr>
              <w:jc w:val="both"/>
            </w:pPr>
            <w:r>
              <w:rPr>
                <w:b/>
              </w:rPr>
              <w:t>Další současná působení jako akademický pracovník na jiných VŠ</w:t>
            </w:r>
          </w:p>
        </w:tc>
        <w:tc>
          <w:tcPr>
            <w:tcW w:w="1708" w:type="dxa"/>
            <w:gridSpan w:val="2"/>
            <w:shd w:val="clear" w:color="auto" w:fill="F7CAAC"/>
          </w:tcPr>
          <w:p w:rsidR="00E449E6" w:rsidRDefault="00E449E6" w:rsidP="00E449E6">
            <w:pPr>
              <w:jc w:val="both"/>
              <w:rPr>
                <w:b/>
              </w:rPr>
            </w:pPr>
            <w:r>
              <w:rPr>
                <w:b/>
              </w:rPr>
              <w:t>typ prac. vztahu</w:t>
            </w:r>
          </w:p>
        </w:tc>
        <w:tc>
          <w:tcPr>
            <w:tcW w:w="2096" w:type="dxa"/>
            <w:gridSpan w:val="4"/>
            <w:shd w:val="clear" w:color="auto" w:fill="F7CAAC"/>
          </w:tcPr>
          <w:p w:rsidR="00E449E6" w:rsidRDefault="00E449E6" w:rsidP="00E449E6">
            <w:pPr>
              <w:jc w:val="both"/>
              <w:rPr>
                <w:b/>
              </w:rPr>
            </w:pPr>
            <w:r>
              <w:rPr>
                <w:b/>
              </w:rPr>
              <w:t>rozsah</w:t>
            </w:r>
          </w:p>
        </w:tc>
      </w:tr>
      <w:tr w:rsidR="00E449E6" w:rsidTr="00E449E6">
        <w:tc>
          <w:tcPr>
            <w:tcW w:w="6220" w:type="dxa"/>
            <w:gridSpan w:val="5"/>
          </w:tcPr>
          <w:p w:rsidR="00E449E6" w:rsidRDefault="00E449E6" w:rsidP="00E449E6">
            <w:pPr>
              <w:jc w:val="both"/>
            </w:pPr>
          </w:p>
        </w:tc>
        <w:tc>
          <w:tcPr>
            <w:tcW w:w="1708"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6220" w:type="dxa"/>
            <w:gridSpan w:val="5"/>
          </w:tcPr>
          <w:p w:rsidR="00E449E6" w:rsidRDefault="00E449E6" w:rsidP="00E449E6">
            <w:pPr>
              <w:jc w:val="both"/>
            </w:pPr>
          </w:p>
        </w:tc>
        <w:tc>
          <w:tcPr>
            <w:tcW w:w="1708"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6220" w:type="dxa"/>
            <w:gridSpan w:val="5"/>
          </w:tcPr>
          <w:p w:rsidR="00E449E6" w:rsidRDefault="00E449E6" w:rsidP="00E449E6">
            <w:pPr>
              <w:jc w:val="both"/>
            </w:pPr>
          </w:p>
        </w:tc>
        <w:tc>
          <w:tcPr>
            <w:tcW w:w="1708"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6220" w:type="dxa"/>
            <w:gridSpan w:val="5"/>
          </w:tcPr>
          <w:p w:rsidR="00E449E6" w:rsidRDefault="00E449E6" w:rsidP="00E449E6">
            <w:pPr>
              <w:jc w:val="both"/>
            </w:pPr>
          </w:p>
        </w:tc>
        <w:tc>
          <w:tcPr>
            <w:tcW w:w="1708"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10024" w:type="dxa"/>
            <w:gridSpan w:val="11"/>
            <w:shd w:val="clear" w:color="auto" w:fill="F7CAAC"/>
          </w:tcPr>
          <w:p w:rsidR="00E449E6" w:rsidRDefault="00E449E6" w:rsidP="00E449E6">
            <w:pPr>
              <w:jc w:val="both"/>
            </w:pPr>
            <w:r>
              <w:rPr>
                <w:b/>
              </w:rPr>
              <w:t>Předměty příslušného studijního programu a způsob zapojení do jejich výuky, příp. další zapojení do uskutečňování studijního programu</w:t>
            </w:r>
          </w:p>
        </w:tc>
      </w:tr>
      <w:tr w:rsidR="00E449E6" w:rsidTr="00E449E6">
        <w:trPr>
          <w:trHeight w:val="608"/>
        </w:trPr>
        <w:tc>
          <w:tcPr>
            <w:tcW w:w="10024" w:type="dxa"/>
            <w:gridSpan w:val="11"/>
            <w:tcBorders>
              <w:top w:val="nil"/>
            </w:tcBorders>
          </w:tcPr>
          <w:p w:rsidR="00875924" w:rsidRDefault="00875924" w:rsidP="00E449E6">
            <w:pPr>
              <w:jc w:val="both"/>
            </w:pPr>
            <w:r>
              <w:t>Strategic M</w:t>
            </w:r>
            <w:r w:rsidRPr="00AE35A6">
              <w:t>anagement</w:t>
            </w:r>
            <w:r>
              <w:t xml:space="preserve"> – přednášející (40%)</w:t>
            </w:r>
          </w:p>
          <w:p w:rsidR="00E449E6" w:rsidRDefault="002E5B97" w:rsidP="00E449E6">
            <w:pPr>
              <w:jc w:val="both"/>
            </w:pPr>
            <w:r>
              <w:t>Business Process Management - přednášející (15</w:t>
            </w:r>
            <w:r w:rsidR="00E449E6">
              <w:t>%)</w:t>
            </w:r>
          </w:p>
          <w:p w:rsidR="00E449E6" w:rsidRDefault="00875924" w:rsidP="00875924">
            <w:pPr>
              <w:jc w:val="both"/>
            </w:pPr>
            <w:r w:rsidRPr="00B16FB3">
              <w:t>Business Models Generation</w:t>
            </w:r>
            <w:r w:rsidRPr="00F402DA">
              <w:rPr>
                <w:i/>
              </w:rPr>
              <w:t xml:space="preserve"> </w:t>
            </w:r>
            <w:r>
              <w:t>- přednášející (4</w:t>
            </w:r>
            <w:r w:rsidR="00E449E6">
              <w:t>0%)</w:t>
            </w:r>
          </w:p>
        </w:tc>
      </w:tr>
      <w:tr w:rsidR="00E449E6" w:rsidTr="00E449E6">
        <w:tc>
          <w:tcPr>
            <w:tcW w:w="10024" w:type="dxa"/>
            <w:gridSpan w:val="11"/>
            <w:shd w:val="clear" w:color="auto" w:fill="F7CAAC"/>
          </w:tcPr>
          <w:p w:rsidR="00E449E6" w:rsidRDefault="00E449E6" w:rsidP="00E449E6">
            <w:pPr>
              <w:jc w:val="both"/>
            </w:pPr>
            <w:r>
              <w:rPr>
                <w:b/>
              </w:rPr>
              <w:t xml:space="preserve">Údaje o vzdělání na VŠ </w:t>
            </w:r>
          </w:p>
        </w:tc>
      </w:tr>
      <w:tr w:rsidR="00E449E6" w:rsidTr="00E449E6">
        <w:trPr>
          <w:trHeight w:val="595"/>
        </w:trPr>
        <w:tc>
          <w:tcPr>
            <w:tcW w:w="10024" w:type="dxa"/>
            <w:gridSpan w:val="11"/>
          </w:tcPr>
          <w:p w:rsidR="00E449E6" w:rsidRPr="002542C2" w:rsidRDefault="00E449E6" w:rsidP="00E449E6">
            <w:pPr>
              <w:jc w:val="both"/>
            </w:pPr>
            <w:r w:rsidRPr="002542C2">
              <w:t>2013 UTB ve Zlíně, Fakulta managementu a ekonomiky, obor Management a ekonomika (</w:t>
            </w:r>
            <w:r w:rsidRPr="00C44130">
              <w:rPr>
                <w:b/>
              </w:rPr>
              <w:t>Ph.D</w:t>
            </w:r>
            <w:r w:rsidRPr="002542C2">
              <w:t>.)</w:t>
            </w:r>
          </w:p>
          <w:p w:rsidR="00E449E6" w:rsidRPr="002542C2" w:rsidRDefault="00E449E6" w:rsidP="00E449E6">
            <w:pPr>
              <w:jc w:val="both"/>
            </w:pPr>
            <w:r w:rsidRPr="002542C2">
              <w:t>2008  UTB ve Zlíně, Fakulta managementu a ekonomiky, obor Podniková ekonomika (</w:t>
            </w:r>
            <w:r w:rsidRPr="00C44130">
              <w:rPr>
                <w:b/>
              </w:rPr>
              <w:t>Ing</w:t>
            </w:r>
            <w:r w:rsidRPr="002542C2">
              <w:t>.)</w:t>
            </w:r>
          </w:p>
          <w:p w:rsidR="00E449E6" w:rsidRDefault="00E449E6" w:rsidP="00E449E6">
            <w:pPr>
              <w:jc w:val="both"/>
              <w:rPr>
                <w:b/>
              </w:rPr>
            </w:pPr>
          </w:p>
        </w:tc>
      </w:tr>
      <w:tr w:rsidR="00E449E6" w:rsidTr="00E449E6">
        <w:tc>
          <w:tcPr>
            <w:tcW w:w="10024" w:type="dxa"/>
            <w:gridSpan w:val="11"/>
            <w:shd w:val="clear" w:color="auto" w:fill="F7CAAC"/>
          </w:tcPr>
          <w:p w:rsidR="00E449E6" w:rsidRDefault="00E449E6" w:rsidP="00E449E6">
            <w:pPr>
              <w:jc w:val="both"/>
              <w:rPr>
                <w:b/>
              </w:rPr>
            </w:pPr>
            <w:r>
              <w:rPr>
                <w:b/>
              </w:rPr>
              <w:t>Údaje o odborném působení od absolvování VŠ</w:t>
            </w:r>
          </w:p>
        </w:tc>
      </w:tr>
      <w:tr w:rsidR="00E449E6" w:rsidTr="00E449E6">
        <w:trPr>
          <w:trHeight w:val="465"/>
        </w:trPr>
        <w:tc>
          <w:tcPr>
            <w:tcW w:w="10024" w:type="dxa"/>
            <w:gridSpan w:val="11"/>
          </w:tcPr>
          <w:p w:rsidR="00E449E6" w:rsidRDefault="00E449E6" w:rsidP="00E449E6">
            <w:pPr>
              <w:jc w:val="both"/>
            </w:pPr>
            <w:r>
              <w:t>2011 - dosud – Univerzita Tomáše Bati ve Zlíně, Fakulta managementu a ekonomiky, Ústav podnikové ekonomiky, odborný asistent</w:t>
            </w:r>
          </w:p>
        </w:tc>
      </w:tr>
      <w:tr w:rsidR="00E449E6" w:rsidTr="00E449E6">
        <w:trPr>
          <w:trHeight w:val="250"/>
        </w:trPr>
        <w:tc>
          <w:tcPr>
            <w:tcW w:w="10024" w:type="dxa"/>
            <w:gridSpan w:val="11"/>
            <w:shd w:val="clear" w:color="auto" w:fill="F7CAAC"/>
          </w:tcPr>
          <w:p w:rsidR="00E449E6" w:rsidRDefault="00E449E6" w:rsidP="00E449E6">
            <w:pPr>
              <w:jc w:val="both"/>
            </w:pPr>
            <w:r>
              <w:rPr>
                <w:b/>
              </w:rPr>
              <w:t>Zkušenosti s vedením kvalifikačních a rigorózních prací</w:t>
            </w:r>
          </w:p>
        </w:tc>
      </w:tr>
      <w:tr w:rsidR="00E449E6" w:rsidTr="00E449E6">
        <w:trPr>
          <w:trHeight w:val="60"/>
        </w:trPr>
        <w:tc>
          <w:tcPr>
            <w:tcW w:w="10024" w:type="dxa"/>
            <w:gridSpan w:val="11"/>
          </w:tcPr>
          <w:p w:rsidR="00E449E6" w:rsidRDefault="00E449E6" w:rsidP="00E449E6">
            <w:pPr>
              <w:jc w:val="both"/>
            </w:pPr>
            <w:r>
              <w:t xml:space="preserve">Počet vedených bakalářských prací – 36 </w:t>
            </w:r>
          </w:p>
          <w:p w:rsidR="00E449E6" w:rsidRDefault="00E449E6" w:rsidP="00E449E6">
            <w:pPr>
              <w:jc w:val="both"/>
            </w:pPr>
            <w:r>
              <w:t>Počet vedených diplomových prací – 17</w:t>
            </w:r>
          </w:p>
        </w:tc>
      </w:tr>
      <w:tr w:rsidR="00E449E6" w:rsidTr="00E449E6">
        <w:trPr>
          <w:cantSplit/>
        </w:trPr>
        <w:tc>
          <w:tcPr>
            <w:tcW w:w="3347" w:type="dxa"/>
            <w:gridSpan w:val="2"/>
            <w:tcBorders>
              <w:top w:val="single" w:sz="12" w:space="0" w:color="auto"/>
            </w:tcBorders>
            <w:shd w:val="clear" w:color="auto" w:fill="F7CAAC"/>
          </w:tcPr>
          <w:p w:rsidR="00E449E6" w:rsidRDefault="00E449E6" w:rsidP="00E449E6">
            <w:pPr>
              <w:jc w:val="both"/>
            </w:pPr>
            <w:r>
              <w:rPr>
                <w:b/>
              </w:rPr>
              <w:t xml:space="preserve">Obor habilitačního řízení </w:t>
            </w:r>
          </w:p>
        </w:tc>
        <w:tc>
          <w:tcPr>
            <w:tcW w:w="2245" w:type="dxa"/>
            <w:gridSpan w:val="2"/>
            <w:tcBorders>
              <w:top w:val="single" w:sz="12" w:space="0" w:color="auto"/>
            </w:tcBorders>
            <w:shd w:val="clear" w:color="auto" w:fill="F7CAAC"/>
          </w:tcPr>
          <w:p w:rsidR="00E449E6" w:rsidRDefault="00E449E6" w:rsidP="00E449E6">
            <w:pPr>
              <w:jc w:val="both"/>
            </w:pPr>
            <w:r>
              <w:rPr>
                <w:b/>
              </w:rPr>
              <w:t>Rok udělení hodnosti</w:t>
            </w:r>
          </w:p>
        </w:tc>
        <w:tc>
          <w:tcPr>
            <w:tcW w:w="2413" w:type="dxa"/>
            <w:gridSpan w:val="4"/>
            <w:tcBorders>
              <w:top w:val="single" w:sz="12" w:space="0" w:color="auto"/>
              <w:right w:val="single" w:sz="12" w:space="0" w:color="auto"/>
            </w:tcBorders>
            <w:shd w:val="clear" w:color="auto" w:fill="F7CAAC"/>
          </w:tcPr>
          <w:p w:rsidR="00E449E6" w:rsidRDefault="00E449E6" w:rsidP="00E449E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449E6" w:rsidRDefault="00E449E6" w:rsidP="00E449E6">
            <w:pPr>
              <w:jc w:val="both"/>
              <w:rPr>
                <w:b/>
              </w:rPr>
            </w:pPr>
            <w:r>
              <w:rPr>
                <w:b/>
              </w:rPr>
              <w:t>Ohlasy publikací</w:t>
            </w:r>
          </w:p>
        </w:tc>
      </w:tr>
      <w:tr w:rsidR="00E449E6" w:rsidTr="00E449E6">
        <w:trPr>
          <w:cantSplit/>
        </w:trPr>
        <w:tc>
          <w:tcPr>
            <w:tcW w:w="3347" w:type="dxa"/>
            <w:gridSpan w:val="2"/>
          </w:tcPr>
          <w:p w:rsidR="00E449E6" w:rsidRDefault="00E449E6" w:rsidP="00E449E6">
            <w:pPr>
              <w:jc w:val="both"/>
            </w:pPr>
          </w:p>
        </w:tc>
        <w:tc>
          <w:tcPr>
            <w:tcW w:w="2245" w:type="dxa"/>
            <w:gridSpan w:val="2"/>
          </w:tcPr>
          <w:p w:rsidR="00E449E6" w:rsidRDefault="00E449E6" w:rsidP="00E449E6">
            <w:pPr>
              <w:jc w:val="both"/>
            </w:pPr>
          </w:p>
        </w:tc>
        <w:tc>
          <w:tcPr>
            <w:tcW w:w="2413" w:type="dxa"/>
            <w:gridSpan w:val="4"/>
            <w:tcBorders>
              <w:right w:val="single" w:sz="12" w:space="0" w:color="auto"/>
            </w:tcBorders>
          </w:tcPr>
          <w:p w:rsidR="00E449E6" w:rsidRDefault="00E449E6" w:rsidP="00E449E6">
            <w:pPr>
              <w:jc w:val="both"/>
            </w:pPr>
          </w:p>
        </w:tc>
        <w:tc>
          <w:tcPr>
            <w:tcW w:w="632" w:type="dxa"/>
            <w:tcBorders>
              <w:left w:val="single" w:sz="12" w:space="0" w:color="auto"/>
            </w:tcBorders>
            <w:shd w:val="clear" w:color="auto" w:fill="F7CAAC"/>
          </w:tcPr>
          <w:p w:rsidR="00E449E6" w:rsidRDefault="00E449E6" w:rsidP="00E449E6">
            <w:pPr>
              <w:jc w:val="both"/>
            </w:pPr>
            <w:r>
              <w:rPr>
                <w:b/>
              </w:rPr>
              <w:t>WOS</w:t>
            </w:r>
          </w:p>
        </w:tc>
        <w:tc>
          <w:tcPr>
            <w:tcW w:w="693" w:type="dxa"/>
            <w:shd w:val="clear" w:color="auto" w:fill="F7CAAC"/>
          </w:tcPr>
          <w:p w:rsidR="00E449E6" w:rsidRDefault="00E449E6" w:rsidP="00E449E6">
            <w:pPr>
              <w:jc w:val="both"/>
              <w:rPr>
                <w:sz w:val="18"/>
              </w:rPr>
            </w:pPr>
            <w:r>
              <w:rPr>
                <w:b/>
                <w:sz w:val="18"/>
              </w:rPr>
              <w:t>Scopus</w:t>
            </w:r>
          </w:p>
        </w:tc>
        <w:tc>
          <w:tcPr>
            <w:tcW w:w="694" w:type="dxa"/>
            <w:shd w:val="clear" w:color="auto" w:fill="F7CAAC"/>
          </w:tcPr>
          <w:p w:rsidR="00E449E6" w:rsidRDefault="00E449E6" w:rsidP="00E449E6">
            <w:pPr>
              <w:jc w:val="both"/>
            </w:pPr>
            <w:r>
              <w:rPr>
                <w:b/>
                <w:sz w:val="18"/>
              </w:rPr>
              <w:t>ostatní</w:t>
            </w:r>
          </w:p>
        </w:tc>
      </w:tr>
      <w:tr w:rsidR="00E449E6" w:rsidTr="00E449E6">
        <w:trPr>
          <w:cantSplit/>
          <w:trHeight w:val="70"/>
        </w:trPr>
        <w:tc>
          <w:tcPr>
            <w:tcW w:w="3347" w:type="dxa"/>
            <w:gridSpan w:val="2"/>
            <w:shd w:val="clear" w:color="auto" w:fill="F7CAAC"/>
          </w:tcPr>
          <w:p w:rsidR="00E449E6" w:rsidRDefault="00E449E6" w:rsidP="00E449E6">
            <w:pPr>
              <w:jc w:val="both"/>
            </w:pPr>
            <w:r>
              <w:rPr>
                <w:b/>
              </w:rPr>
              <w:t>Obor jmenovacího řízení</w:t>
            </w:r>
          </w:p>
        </w:tc>
        <w:tc>
          <w:tcPr>
            <w:tcW w:w="2245" w:type="dxa"/>
            <w:gridSpan w:val="2"/>
            <w:shd w:val="clear" w:color="auto" w:fill="F7CAAC"/>
          </w:tcPr>
          <w:p w:rsidR="00E449E6" w:rsidRDefault="00E449E6" w:rsidP="00E449E6">
            <w:pPr>
              <w:jc w:val="both"/>
            </w:pPr>
            <w:r>
              <w:rPr>
                <w:b/>
              </w:rPr>
              <w:t>Rok udělení hodnosti</w:t>
            </w:r>
          </w:p>
        </w:tc>
        <w:tc>
          <w:tcPr>
            <w:tcW w:w="2413" w:type="dxa"/>
            <w:gridSpan w:val="4"/>
            <w:tcBorders>
              <w:right w:val="single" w:sz="12" w:space="0" w:color="auto"/>
            </w:tcBorders>
            <w:shd w:val="clear" w:color="auto" w:fill="F7CAAC"/>
          </w:tcPr>
          <w:p w:rsidR="00E449E6" w:rsidRDefault="00E449E6" w:rsidP="00E449E6">
            <w:pPr>
              <w:jc w:val="both"/>
            </w:pPr>
            <w:r>
              <w:rPr>
                <w:b/>
              </w:rPr>
              <w:t>Řízení konáno na VŠ</w:t>
            </w:r>
          </w:p>
        </w:tc>
        <w:tc>
          <w:tcPr>
            <w:tcW w:w="632" w:type="dxa"/>
            <w:vMerge w:val="restart"/>
            <w:tcBorders>
              <w:left w:val="single" w:sz="12" w:space="0" w:color="auto"/>
            </w:tcBorders>
          </w:tcPr>
          <w:p w:rsidR="00E449E6" w:rsidRDefault="00E449E6" w:rsidP="00E449E6">
            <w:pPr>
              <w:jc w:val="both"/>
              <w:rPr>
                <w:b/>
              </w:rPr>
            </w:pPr>
            <w:r>
              <w:rPr>
                <w:b/>
              </w:rPr>
              <w:t>0</w:t>
            </w:r>
          </w:p>
        </w:tc>
        <w:tc>
          <w:tcPr>
            <w:tcW w:w="693" w:type="dxa"/>
            <w:vMerge w:val="restart"/>
          </w:tcPr>
          <w:p w:rsidR="00E449E6" w:rsidRDefault="001C741E" w:rsidP="00E449E6">
            <w:pPr>
              <w:jc w:val="both"/>
              <w:rPr>
                <w:b/>
              </w:rPr>
            </w:pPr>
            <w:r>
              <w:rPr>
                <w:b/>
              </w:rPr>
              <w:t>1</w:t>
            </w:r>
          </w:p>
        </w:tc>
        <w:tc>
          <w:tcPr>
            <w:tcW w:w="694" w:type="dxa"/>
            <w:vMerge w:val="restart"/>
          </w:tcPr>
          <w:p w:rsidR="00E449E6" w:rsidRDefault="00E449E6" w:rsidP="00E449E6">
            <w:pPr>
              <w:jc w:val="both"/>
              <w:rPr>
                <w:b/>
              </w:rPr>
            </w:pPr>
            <w:r>
              <w:rPr>
                <w:b/>
              </w:rPr>
              <w:t>0</w:t>
            </w:r>
          </w:p>
        </w:tc>
      </w:tr>
      <w:tr w:rsidR="00E449E6" w:rsidTr="00E449E6">
        <w:trPr>
          <w:trHeight w:val="205"/>
        </w:trPr>
        <w:tc>
          <w:tcPr>
            <w:tcW w:w="3347" w:type="dxa"/>
            <w:gridSpan w:val="2"/>
          </w:tcPr>
          <w:p w:rsidR="00E449E6" w:rsidRDefault="00E449E6" w:rsidP="00E449E6">
            <w:pPr>
              <w:jc w:val="both"/>
            </w:pPr>
          </w:p>
        </w:tc>
        <w:tc>
          <w:tcPr>
            <w:tcW w:w="2245" w:type="dxa"/>
            <w:gridSpan w:val="2"/>
          </w:tcPr>
          <w:p w:rsidR="00E449E6" w:rsidRDefault="00E449E6" w:rsidP="00E449E6">
            <w:pPr>
              <w:jc w:val="both"/>
            </w:pPr>
          </w:p>
        </w:tc>
        <w:tc>
          <w:tcPr>
            <w:tcW w:w="2413" w:type="dxa"/>
            <w:gridSpan w:val="4"/>
            <w:tcBorders>
              <w:right w:val="single" w:sz="12" w:space="0" w:color="auto"/>
            </w:tcBorders>
          </w:tcPr>
          <w:p w:rsidR="00E449E6" w:rsidRDefault="00E449E6" w:rsidP="00E449E6">
            <w:pPr>
              <w:jc w:val="both"/>
            </w:pPr>
          </w:p>
        </w:tc>
        <w:tc>
          <w:tcPr>
            <w:tcW w:w="632" w:type="dxa"/>
            <w:vMerge/>
            <w:tcBorders>
              <w:left w:val="single" w:sz="12" w:space="0" w:color="auto"/>
            </w:tcBorders>
            <w:vAlign w:val="center"/>
          </w:tcPr>
          <w:p w:rsidR="00E449E6" w:rsidRDefault="00E449E6" w:rsidP="00E449E6">
            <w:pPr>
              <w:rPr>
                <w:b/>
              </w:rPr>
            </w:pPr>
          </w:p>
        </w:tc>
        <w:tc>
          <w:tcPr>
            <w:tcW w:w="693" w:type="dxa"/>
            <w:vMerge/>
            <w:vAlign w:val="center"/>
          </w:tcPr>
          <w:p w:rsidR="00E449E6" w:rsidRDefault="00E449E6" w:rsidP="00E449E6">
            <w:pPr>
              <w:rPr>
                <w:b/>
              </w:rPr>
            </w:pPr>
          </w:p>
        </w:tc>
        <w:tc>
          <w:tcPr>
            <w:tcW w:w="694" w:type="dxa"/>
            <w:vMerge/>
            <w:vAlign w:val="center"/>
          </w:tcPr>
          <w:p w:rsidR="00E449E6" w:rsidRDefault="00E449E6" w:rsidP="00E449E6">
            <w:pPr>
              <w:rPr>
                <w:b/>
              </w:rPr>
            </w:pPr>
          </w:p>
        </w:tc>
      </w:tr>
      <w:tr w:rsidR="00E449E6" w:rsidTr="00E449E6">
        <w:tc>
          <w:tcPr>
            <w:tcW w:w="10024" w:type="dxa"/>
            <w:gridSpan w:val="11"/>
            <w:shd w:val="clear" w:color="auto" w:fill="F7CAAC"/>
          </w:tcPr>
          <w:p w:rsidR="00E449E6" w:rsidRDefault="00E449E6" w:rsidP="00E449E6">
            <w:pPr>
              <w:jc w:val="both"/>
              <w:rPr>
                <w:b/>
              </w:rPr>
            </w:pPr>
            <w:r>
              <w:rPr>
                <w:b/>
              </w:rPr>
              <w:t xml:space="preserve">Přehled o nejvýznamnější publikační a další tvůrčí činnosti nebo další profesní činnosti u odborníků z praxe vztahující se k zabezpečovaným předmětům </w:t>
            </w:r>
          </w:p>
        </w:tc>
      </w:tr>
      <w:tr w:rsidR="00E449E6" w:rsidTr="00E449E6">
        <w:trPr>
          <w:trHeight w:val="2347"/>
        </w:trPr>
        <w:tc>
          <w:tcPr>
            <w:tcW w:w="10024" w:type="dxa"/>
            <w:gridSpan w:val="11"/>
          </w:tcPr>
          <w:p w:rsidR="00E449E6" w:rsidRPr="00F906FF" w:rsidRDefault="00E449E6" w:rsidP="00E449E6">
            <w:pPr>
              <w:jc w:val="both"/>
              <w:rPr>
                <w:shd w:val="clear" w:color="auto" w:fill="FFFFFF"/>
              </w:rPr>
            </w:pPr>
            <w:r>
              <w:rPr>
                <w:caps/>
                <w:shd w:val="clear" w:color="auto" w:fill="FFFFFF"/>
              </w:rPr>
              <w:t>Slinták, K., Briš, P.,</w:t>
            </w:r>
            <w:r w:rsidRPr="00F906FF">
              <w:rPr>
                <w:caps/>
                <w:shd w:val="clear" w:color="auto" w:fill="FFFFFF"/>
              </w:rPr>
              <w:t xml:space="preserve"> Jurigová</w:t>
            </w:r>
            <w:r w:rsidRPr="00F906FF">
              <w:rPr>
                <w:shd w:val="clear" w:color="auto" w:fill="FFFFFF"/>
              </w:rPr>
              <w:t>, Z. INNOVATIVE COMPANY: A STORY OF LINET. </w:t>
            </w:r>
            <w:r w:rsidRPr="00F906FF">
              <w:rPr>
                <w:i/>
                <w:iCs/>
                <w:shd w:val="clear" w:color="auto" w:fill="FFFFFF"/>
              </w:rPr>
              <w:t>Journal of Security &amp; Sustainability Issues</w:t>
            </w:r>
            <w:r w:rsidRPr="00F906FF">
              <w:rPr>
                <w:shd w:val="clear" w:color="auto" w:fill="FFFFFF"/>
              </w:rPr>
              <w:t>,</w:t>
            </w:r>
            <w:r>
              <w:rPr>
                <w:shd w:val="clear" w:color="auto" w:fill="FFFFFF"/>
              </w:rPr>
              <w:t xml:space="preserve"> </w:t>
            </w:r>
            <w:r w:rsidRPr="00F906FF">
              <w:rPr>
                <w:shd w:val="clear" w:color="auto" w:fill="FFFFFF"/>
              </w:rPr>
              <w:t xml:space="preserve">2018, Volume </w:t>
            </w:r>
            <w:r w:rsidRPr="00F906FF">
              <w:rPr>
                <w:iCs/>
                <w:shd w:val="clear" w:color="auto" w:fill="FFFFFF"/>
              </w:rPr>
              <w:t xml:space="preserve">7, Issue </w:t>
            </w:r>
            <w:r w:rsidRPr="00F906FF">
              <w:rPr>
                <w:shd w:val="clear" w:color="auto" w:fill="FFFFFF"/>
              </w:rPr>
              <w:t>3.</w:t>
            </w:r>
            <w:r w:rsidRPr="00F906FF">
              <w:t xml:space="preserve"> </w:t>
            </w:r>
            <w:r w:rsidRPr="00F906FF">
              <w:rPr>
                <w:shd w:val="clear" w:color="auto" w:fill="FFFFFF"/>
              </w:rPr>
              <w:t xml:space="preserve">ISSN 2029-7025. DOI: </w:t>
            </w:r>
            <w:hyperlink r:id="rId42" w:history="1">
              <w:r w:rsidRPr="0052099E">
                <w:rPr>
                  <w:rStyle w:val="Hypertextovodkaz"/>
                  <w:shd w:val="clear" w:color="auto" w:fill="FFFFFF"/>
                </w:rPr>
                <w:t>http://doi.org/10.9770/jssi.2018.7.3</w:t>
              </w:r>
            </w:hyperlink>
            <w:r w:rsidRPr="00F906FF">
              <w:rPr>
                <w:shd w:val="clear" w:color="auto" w:fill="FFFFFF"/>
              </w:rPr>
              <w:t>.</w:t>
            </w:r>
            <w:r>
              <w:rPr>
                <w:shd w:val="clear" w:color="auto" w:fill="FFFFFF"/>
              </w:rPr>
              <w:t xml:space="preserve"> (90%)</w:t>
            </w:r>
          </w:p>
          <w:p w:rsidR="00E449E6" w:rsidRPr="00EA6402" w:rsidRDefault="00E449E6" w:rsidP="00E449E6">
            <w:pPr>
              <w:jc w:val="both"/>
            </w:pPr>
            <w:r w:rsidRPr="00EA6402">
              <w:t xml:space="preserve">SLINTÁK, K., TUČKOVÁ, Z. Citizen Corporation as a form of social enterprise. </w:t>
            </w:r>
            <w:r w:rsidRPr="00EA6402">
              <w:rPr>
                <w:i/>
              </w:rPr>
              <w:t>Economic Annals-XXI</w:t>
            </w:r>
            <w:r w:rsidRPr="00EA6402">
              <w:t xml:space="preserve">. 2017, Volume 162, Issue 11-12, pp. 62-67. ISSN 1728-6220. </w:t>
            </w:r>
            <w:r w:rsidRPr="00EA6402">
              <w:rPr>
                <w:bCs/>
              </w:rPr>
              <w:t>DOI:</w:t>
            </w:r>
            <w:r w:rsidRPr="00EA6402">
              <w:rPr>
                <w:b/>
                <w:bCs/>
              </w:rPr>
              <w:t> </w:t>
            </w:r>
            <w:hyperlink r:id="rId43" w:history="1">
              <w:r w:rsidRPr="00EA6402">
                <w:rPr>
                  <w:rStyle w:val="Hypertextovodkaz"/>
                </w:rPr>
                <w:t>https://doi.org/10.21003/ea.V162-13</w:t>
              </w:r>
            </w:hyperlink>
            <w:r w:rsidRPr="00EA6402">
              <w:rPr>
                <w:rStyle w:val="Hypertextovodkaz"/>
              </w:rPr>
              <w:t xml:space="preserve"> (50%).</w:t>
            </w:r>
          </w:p>
          <w:p w:rsidR="00E449E6" w:rsidRPr="00EA6402" w:rsidRDefault="00E449E6" w:rsidP="00E449E6">
            <w:pPr>
              <w:jc w:val="both"/>
            </w:pPr>
            <w:r w:rsidRPr="00EA6402">
              <w:t xml:space="preserve">SLINTÁK, K. Mechanistic, or Biotic Organizations: Research of Organizational Principles Towards Sustainability of Social Systems. </w:t>
            </w:r>
            <w:r w:rsidRPr="00EA6402">
              <w:rPr>
                <w:i/>
              </w:rPr>
              <w:t>Journal of Security &amp; Sustainability Issues.</w:t>
            </w:r>
            <w:r w:rsidRPr="00EA6402">
              <w:t xml:space="preserve"> 2017, Volume 7, Issue 1. ISSN 2029-7017. </w:t>
            </w:r>
            <w:hyperlink r:id="rId44" w:history="1">
              <w:r w:rsidRPr="00EA6402">
                <w:rPr>
                  <w:rStyle w:val="Hypertextovodkaz"/>
                </w:rPr>
                <w:t>http://dx.doi.org/10.9770/jssi.2017.6.1(8)</w:t>
              </w:r>
            </w:hyperlink>
            <w:r w:rsidRPr="00EA6402">
              <w:rPr>
                <w:rStyle w:val="Hypertextovodkaz"/>
              </w:rPr>
              <w:t>.</w:t>
            </w:r>
          </w:p>
          <w:p w:rsidR="00E449E6" w:rsidRPr="00EA6402" w:rsidRDefault="00E449E6" w:rsidP="00E449E6">
            <w:pPr>
              <w:jc w:val="both"/>
            </w:pPr>
            <w:r w:rsidRPr="00EA6402">
              <w:t xml:space="preserve">SLINTÁK, K., ZÁVODNÁ, S., L. Finding sense in new reality: from the epoch of machines to the age of uncertainty. </w:t>
            </w:r>
            <w:r w:rsidRPr="00EA6402">
              <w:rPr>
                <w:i/>
              </w:rPr>
              <w:t>Human Systems Management</w:t>
            </w:r>
            <w:r w:rsidRPr="00EA6402">
              <w:t>. 2016. Volume 35, Issue 2, pp. 83-92. DOI: 10.3233/HSM-150856 (90%).</w:t>
            </w:r>
          </w:p>
          <w:p w:rsidR="00E449E6" w:rsidRPr="00EA6402" w:rsidRDefault="00E449E6" w:rsidP="00E449E6">
            <w:pPr>
              <w:jc w:val="both"/>
            </w:pPr>
            <w:r w:rsidRPr="00EA6402">
              <w:t xml:space="preserve">SLINTÁK, K. Proces formování poslání na základě hlubšího pochopení firemního účelu. </w:t>
            </w:r>
            <w:r w:rsidRPr="00EA6402">
              <w:rPr>
                <w:i/>
              </w:rPr>
              <w:t>Scientific Papers of the University of Pardubice</w:t>
            </w:r>
            <w:r w:rsidRPr="00EA6402">
              <w:t>. Series D, 2016, Volume 23, Issue 38, s. 129-141. ISSN 1804-8048.</w:t>
            </w:r>
            <w:r>
              <w:t xml:space="preserve"> </w:t>
            </w:r>
            <w:hyperlink r:id="rId45" w:history="1">
              <w:r w:rsidRPr="00EA6402">
                <w:rPr>
                  <w:rStyle w:val="Hypertextovodkaz"/>
                </w:rPr>
                <w:t>http://hdl.handle.net/10195/66842</w:t>
              </w:r>
            </w:hyperlink>
          </w:p>
          <w:p w:rsidR="00E449E6" w:rsidRPr="00E66B0B" w:rsidRDefault="00E449E6" w:rsidP="00E449E6">
            <w:pPr>
              <w:jc w:val="both"/>
            </w:pPr>
            <w:r w:rsidRPr="00E66B0B">
              <w:rPr>
                <w:i/>
              </w:rPr>
              <w:t>Přehled projektové činnosti:</w:t>
            </w:r>
            <w:r w:rsidRPr="00E66B0B">
              <w:rPr>
                <w:i/>
                <w:color w:val="FF0000"/>
              </w:rPr>
              <w:t xml:space="preserve"> </w:t>
            </w:r>
          </w:p>
          <w:p w:rsidR="00E449E6" w:rsidRPr="00890332" w:rsidRDefault="00E449E6" w:rsidP="00E449E6">
            <w:pPr>
              <w:jc w:val="both"/>
            </w:pPr>
            <w:r w:rsidRPr="00EA6402">
              <w:t>Norway grants. NF-CZ07-ICP-4-4642015, Building a research team in the field of social economy as sources of sustainable economic growth of post-industrial European regions 2016 (člen řešitelského týmu).</w:t>
            </w:r>
          </w:p>
        </w:tc>
      </w:tr>
      <w:tr w:rsidR="00E449E6" w:rsidTr="00E449E6">
        <w:trPr>
          <w:trHeight w:val="218"/>
        </w:trPr>
        <w:tc>
          <w:tcPr>
            <w:tcW w:w="10024" w:type="dxa"/>
            <w:gridSpan w:val="11"/>
            <w:shd w:val="clear" w:color="auto" w:fill="F7CAAC"/>
          </w:tcPr>
          <w:p w:rsidR="00E449E6" w:rsidRDefault="00E449E6" w:rsidP="00E449E6">
            <w:pPr>
              <w:rPr>
                <w:b/>
              </w:rPr>
            </w:pPr>
            <w:r>
              <w:rPr>
                <w:b/>
              </w:rPr>
              <w:t>Působení v zahraničí</w:t>
            </w:r>
          </w:p>
        </w:tc>
      </w:tr>
      <w:tr w:rsidR="00E449E6" w:rsidTr="00E449E6">
        <w:trPr>
          <w:trHeight w:val="68"/>
        </w:trPr>
        <w:tc>
          <w:tcPr>
            <w:tcW w:w="10024" w:type="dxa"/>
            <w:gridSpan w:val="11"/>
          </w:tcPr>
          <w:p w:rsidR="00E449E6" w:rsidRDefault="00E449E6" w:rsidP="00E449E6">
            <w:pPr>
              <w:rPr>
                <w:b/>
              </w:rPr>
            </w:pPr>
          </w:p>
        </w:tc>
      </w:tr>
      <w:tr w:rsidR="00E449E6" w:rsidTr="00E449E6">
        <w:trPr>
          <w:cantSplit/>
          <w:trHeight w:val="60"/>
        </w:trPr>
        <w:tc>
          <w:tcPr>
            <w:tcW w:w="2518" w:type="dxa"/>
            <w:shd w:val="clear" w:color="auto" w:fill="F7CAAC"/>
          </w:tcPr>
          <w:p w:rsidR="00E449E6" w:rsidRDefault="00E449E6" w:rsidP="00E449E6">
            <w:pPr>
              <w:jc w:val="both"/>
              <w:rPr>
                <w:b/>
              </w:rPr>
            </w:pPr>
            <w:r>
              <w:rPr>
                <w:b/>
              </w:rPr>
              <w:t xml:space="preserve">Podpis </w:t>
            </w:r>
          </w:p>
        </w:tc>
        <w:tc>
          <w:tcPr>
            <w:tcW w:w="4701" w:type="dxa"/>
            <w:gridSpan w:val="5"/>
          </w:tcPr>
          <w:p w:rsidR="00E449E6" w:rsidRDefault="00E449E6" w:rsidP="00E449E6">
            <w:pPr>
              <w:jc w:val="both"/>
            </w:pPr>
          </w:p>
        </w:tc>
        <w:tc>
          <w:tcPr>
            <w:tcW w:w="786" w:type="dxa"/>
            <w:gridSpan w:val="2"/>
            <w:shd w:val="clear" w:color="auto" w:fill="F7CAAC"/>
          </w:tcPr>
          <w:p w:rsidR="00E449E6" w:rsidRDefault="00E449E6" w:rsidP="00E449E6">
            <w:pPr>
              <w:jc w:val="both"/>
            </w:pPr>
            <w:r>
              <w:rPr>
                <w:b/>
              </w:rPr>
              <w:t>datum</w:t>
            </w:r>
          </w:p>
        </w:tc>
        <w:tc>
          <w:tcPr>
            <w:tcW w:w="2019" w:type="dxa"/>
            <w:gridSpan w:val="3"/>
          </w:tcPr>
          <w:p w:rsidR="00E449E6" w:rsidRDefault="00E449E6" w:rsidP="00E449E6">
            <w:pPr>
              <w:jc w:val="both"/>
            </w:pPr>
          </w:p>
        </w:tc>
      </w:tr>
    </w:tbl>
    <w:p w:rsidR="00560F47" w:rsidRDefault="00560F47">
      <w:pPr>
        <w:spacing w:after="160" w:line="259" w:lineRule="auto"/>
      </w:pPr>
    </w:p>
    <w:p w:rsidR="00875924" w:rsidRDefault="0087592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864"/>
        <w:gridCol w:w="381"/>
        <w:gridCol w:w="470"/>
        <w:gridCol w:w="992"/>
        <w:gridCol w:w="709"/>
        <w:gridCol w:w="77"/>
        <w:gridCol w:w="773"/>
        <w:gridCol w:w="552"/>
        <w:gridCol w:w="694"/>
      </w:tblGrid>
      <w:tr w:rsidR="00560F47" w:rsidTr="00234630">
        <w:tc>
          <w:tcPr>
            <w:tcW w:w="9859" w:type="dxa"/>
            <w:gridSpan w:val="11"/>
            <w:tcBorders>
              <w:bottom w:val="double" w:sz="4" w:space="0" w:color="auto"/>
            </w:tcBorders>
            <w:shd w:val="clear" w:color="auto" w:fill="BDD6EE"/>
          </w:tcPr>
          <w:p w:rsidR="00560F47" w:rsidRDefault="00560F47" w:rsidP="00234630">
            <w:pPr>
              <w:jc w:val="both"/>
              <w:rPr>
                <w:b/>
                <w:sz w:val="28"/>
              </w:rPr>
            </w:pPr>
            <w:r>
              <w:rPr>
                <w:b/>
                <w:sz w:val="28"/>
              </w:rPr>
              <w:lastRenderedPageBreak/>
              <w:t>C-I – Personální zabezpečení</w:t>
            </w:r>
          </w:p>
        </w:tc>
      </w:tr>
      <w:tr w:rsidR="00560F47" w:rsidTr="00234630">
        <w:tc>
          <w:tcPr>
            <w:tcW w:w="2518" w:type="dxa"/>
            <w:tcBorders>
              <w:top w:val="double" w:sz="4" w:space="0" w:color="auto"/>
            </w:tcBorders>
            <w:shd w:val="clear" w:color="auto" w:fill="F7CAAC"/>
          </w:tcPr>
          <w:p w:rsidR="00560F47" w:rsidRDefault="00560F47" w:rsidP="00234630">
            <w:pPr>
              <w:jc w:val="both"/>
              <w:rPr>
                <w:b/>
              </w:rPr>
            </w:pPr>
            <w:r>
              <w:rPr>
                <w:b/>
              </w:rPr>
              <w:t>Vysoká škola</w:t>
            </w:r>
          </w:p>
        </w:tc>
        <w:tc>
          <w:tcPr>
            <w:tcW w:w="7341" w:type="dxa"/>
            <w:gridSpan w:val="10"/>
          </w:tcPr>
          <w:p w:rsidR="00560F47" w:rsidRDefault="00560F47" w:rsidP="00234630">
            <w:pPr>
              <w:jc w:val="both"/>
            </w:pPr>
            <w:r>
              <w:t>Univerzita Tomáše Bati ve Zlíně</w:t>
            </w:r>
          </w:p>
        </w:tc>
      </w:tr>
      <w:tr w:rsidR="00560F47" w:rsidTr="00234630">
        <w:tc>
          <w:tcPr>
            <w:tcW w:w="2518" w:type="dxa"/>
            <w:shd w:val="clear" w:color="auto" w:fill="F7CAAC"/>
          </w:tcPr>
          <w:p w:rsidR="00560F47" w:rsidRDefault="00560F47" w:rsidP="00234630">
            <w:pPr>
              <w:jc w:val="both"/>
              <w:rPr>
                <w:b/>
              </w:rPr>
            </w:pPr>
            <w:r>
              <w:rPr>
                <w:b/>
              </w:rPr>
              <w:t>Součást vysoké školy</w:t>
            </w:r>
          </w:p>
        </w:tc>
        <w:tc>
          <w:tcPr>
            <w:tcW w:w="7341" w:type="dxa"/>
            <w:gridSpan w:val="10"/>
          </w:tcPr>
          <w:p w:rsidR="00560F47" w:rsidRDefault="00560F47" w:rsidP="00234630">
            <w:pPr>
              <w:jc w:val="both"/>
            </w:pPr>
            <w:r>
              <w:t>Fakulta managementu a ekonomiky</w:t>
            </w:r>
          </w:p>
        </w:tc>
      </w:tr>
      <w:tr w:rsidR="00560F47" w:rsidTr="00234630">
        <w:tc>
          <w:tcPr>
            <w:tcW w:w="2518" w:type="dxa"/>
            <w:shd w:val="clear" w:color="auto" w:fill="F7CAAC"/>
          </w:tcPr>
          <w:p w:rsidR="00560F47" w:rsidRDefault="00560F47" w:rsidP="00234630">
            <w:pPr>
              <w:jc w:val="both"/>
              <w:rPr>
                <w:b/>
              </w:rPr>
            </w:pPr>
            <w:r>
              <w:rPr>
                <w:b/>
              </w:rPr>
              <w:t>Název studijního programu</w:t>
            </w:r>
          </w:p>
        </w:tc>
        <w:tc>
          <w:tcPr>
            <w:tcW w:w="7341" w:type="dxa"/>
            <w:gridSpan w:val="10"/>
          </w:tcPr>
          <w:p w:rsidR="00560F47" w:rsidRDefault="00914242" w:rsidP="00234630">
            <w:pPr>
              <w:jc w:val="both"/>
            </w:pPr>
            <w:r>
              <w:t>Management and Marketing</w:t>
            </w:r>
          </w:p>
        </w:tc>
      </w:tr>
      <w:tr w:rsidR="00560F47" w:rsidTr="00234630">
        <w:tc>
          <w:tcPr>
            <w:tcW w:w="2518" w:type="dxa"/>
            <w:shd w:val="clear" w:color="auto" w:fill="F7CAAC"/>
          </w:tcPr>
          <w:p w:rsidR="00560F47" w:rsidRDefault="00560F47" w:rsidP="00234630">
            <w:pPr>
              <w:jc w:val="both"/>
              <w:rPr>
                <w:b/>
              </w:rPr>
            </w:pPr>
            <w:r>
              <w:rPr>
                <w:b/>
              </w:rPr>
              <w:t>Jméno a příjmení</w:t>
            </w:r>
          </w:p>
        </w:tc>
        <w:tc>
          <w:tcPr>
            <w:tcW w:w="4536" w:type="dxa"/>
            <w:gridSpan w:val="5"/>
          </w:tcPr>
          <w:p w:rsidR="00560F47" w:rsidRDefault="00560F47" w:rsidP="00234630">
            <w:pPr>
              <w:jc w:val="both"/>
            </w:pPr>
            <w:r>
              <w:t>Pavla STAŇKOVÁ</w:t>
            </w:r>
          </w:p>
        </w:tc>
        <w:tc>
          <w:tcPr>
            <w:tcW w:w="709" w:type="dxa"/>
            <w:shd w:val="clear" w:color="auto" w:fill="F7CAAC"/>
          </w:tcPr>
          <w:p w:rsidR="00560F47" w:rsidRDefault="00560F47" w:rsidP="00234630">
            <w:pPr>
              <w:jc w:val="both"/>
              <w:rPr>
                <w:b/>
              </w:rPr>
            </w:pPr>
            <w:r>
              <w:rPr>
                <w:b/>
              </w:rPr>
              <w:t>Tituly</w:t>
            </w:r>
          </w:p>
        </w:tc>
        <w:tc>
          <w:tcPr>
            <w:tcW w:w="2096" w:type="dxa"/>
            <w:gridSpan w:val="4"/>
          </w:tcPr>
          <w:p w:rsidR="00560F47" w:rsidRDefault="00560F47" w:rsidP="00234630">
            <w:pPr>
              <w:jc w:val="both"/>
            </w:pPr>
            <w:r>
              <w:t>doc. Ing.</w:t>
            </w:r>
            <w:r w:rsidR="00643A35">
              <w:t>,</w:t>
            </w:r>
            <w:r>
              <w:t xml:space="preserve"> Ph.D.</w:t>
            </w:r>
          </w:p>
        </w:tc>
      </w:tr>
      <w:tr w:rsidR="00560F47" w:rsidTr="00234630">
        <w:tc>
          <w:tcPr>
            <w:tcW w:w="2518" w:type="dxa"/>
            <w:shd w:val="clear" w:color="auto" w:fill="F7CAAC"/>
          </w:tcPr>
          <w:p w:rsidR="00560F47" w:rsidRDefault="00560F47" w:rsidP="00234630">
            <w:pPr>
              <w:jc w:val="both"/>
              <w:rPr>
                <w:b/>
              </w:rPr>
            </w:pPr>
            <w:r>
              <w:rPr>
                <w:b/>
              </w:rPr>
              <w:t>Rok narození</w:t>
            </w:r>
          </w:p>
        </w:tc>
        <w:tc>
          <w:tcPr>
            <w:tcW w:w="829" w:type="dxa"/>
          </w:tcPr>
          <w:p w:rsidR="00560F47" w:rsidRDefault="00560F47" w:rsidP="00234630">
            <w:pPr>
              <w:jc w:val="both"/>
            </w:pPr>
            <w:r>
              <w:t>1972</w:t>
            </w:r>
          </w:p>
        </w:tc>
        <w:tc>
          <w:tcPr>
            <w:tcW w:w="1864" w:type="dxa"/>
            <w:shd w:val="clear" w:color="auto" w:fill="F7CAAC"/>
          </w:tcPr>
          <w:p w:rsidR="00560F47" w:rsidRDefault="00560F47" w:rsidP="00234630">
            <w:pPr>
              <w:jc w:val="both"/>
              <w:rPr>
                <w:b/>
              </w:rPr>
            </w:pPr>
            <w:r>
              <w:rPr>
                <w:b/>
              </w:rPr>
              <w:t>typ vztahu k VŠ</w:t>
            </w:r>
          </w:p>
        </w:tc>
        <w:tc>
          <w:tcPr>
            <w:tcW w:w="851" w:type="dxa"/>
            <w:gridSpan w:val="2"/>
          </w:tcPr>
          <w:p w:rsidR="00560F47" w:rsidRDefault="00643A35" w:rsidP="00643A35">
            <w:pPr>
              <w:jc w:val="both"/>
            </w:pPr>
            <w:r>
              <w:t>pp</w:t>
            </w:r>
          </w:p>
        </w:tc>
        <w:tc>
          <w:tcPr>
            <w:tcW w:w="992" w:type="dxa"/>
            <w:shd w:val="clear" w:color="auto" w:fill="F7CAAC"/>
          </w:tcPr>
          <w:p w:rsidR="00560F47" w:rsidRDefault="00560F47" w:rsidP="00234630">
            <w:pPr>
              <w:jc w:val="both"/>
              <w:rPr>
                <w:b/>
              </w:rPr>
            </w:pPr>
            <w:r>
              <w:rPr>
                <w:b/>
              </w:rPr>
              <w:t>rozsah</w:t>
            </w:r>
          </w:p>
        </w:tc>
        <w:tc>
          <w:tcPr>
            <w:tcW w:w="709" w:type="dxa"/>
          </w:tcPr>
          <w:p w:rsidR="00560F47" w:rsidRDefault="00560F47" w:rsidP="00234630">
            <w:pPr>
              <w:jc w:val="both"/>
            </w:pPr>
            <w:r>
              <w:t xml:space="preserve">40 </w:t>
            </w:r>
          </w:p>
        </w:tc>
        <w:tc>
          <w:tcPr>
            <w:tcW w:w="850" w:type="dxa"/>
            <w:gridSpan w:val="2"/>
            <w:shd w:val="clear" w:color="auto" w:fill="F7CAAC"/>
          </w:tcPr>
          <w:p w:rsidR="00560F47" w:rsidRDefault="00560F47" w:rsidP="00234630">
            <w:pPr>
              <w:jc w:val="both"/>
              <w:rPr>
                <w:b/>
              </w:rPr>
            </w:pPr>
            <w:r>
              <w:rPr>
                <w:b/>
              </w:rPr>
              <w:t>do kdy</w:t>
            </w:r>
          </w:p>
        </w:tc>
        <w:tc>
          <w:tcPr>
            <w:tcW w:w="1246" w:type="dxa"/>
            <w:gridSpan w:val="2"/>
          </w:tcPr>
          <w:p w:rsidR="00560F47" w:rsidRDefault="00560F47" w:rsidP="00234630">
            <w:pPr>
              <w:jc w:val="both"/>
            </w:pPr>
            <w:r>
              <w:t>N</w:t>
            </w:r>
          </w:p>
        </w:tc>
      </w:tr>
      <w:tr w:rsidR="00560F47" w:rsidTr="00234630">
        <w:tc>
          <w:tcPr>
            <w:tcW w:w="5211" w:type="dxa"/>
            <w:gridSpan w:val="3"/>
            <w:shd w:val="clear" w:color="auto" w:fill="F7CAAC"/>
          </w:tcPr>
          <w:p w:rsidR="00560F47" w:rsidRDefault="00560F47" w:rsidP="00234630">
            <w:pPr>
              <w:jc w:val="both"/>
              <w:rPr>
                <w:b/>
              </w:rPr>
            </w:pPr>
            <w:r>
              <w:rPr>
                <w:b/>
              </w:rPr>
              <w:t>Typ vztahu na součásti VŠ, která uskutečňuje st. program</w:t>
            </w:r>
          </w:p>
        </w:tc>
        <w:tc>
          <w:tcPr>
            <w:tcW w:w="851" w:type="dxa"/>
            <w:gridSpan w:val="2"/>
          </w:tcPr>
          <w:p w:rsidR="00560F47" w:rsidRDefault="00643A35" w:rsidP="00234630">
            <w:pPr>
              <w:jc w:val="both"/>
            </w:pPr>
            <w:r>
              <w:t>pp</w:t>
            </w:r>
          </w:p>
        </w:tc>
        <w:tc>
          <w:tcPr>
            <w:tcW w:w="992" w:type="dxa"/>
            <w:shd w:val="clear" w:color="auto" w:fill="F7CAAC"/>
          </w:tcPr>
          <w:p w:rsidR="00560F47" w:rsidRDefault="00560F47" w:rsidP="00234630">
            <w:pPr>
              <w:jc w:val="both"/>
              <w:rPr>
                <w:b/>
              </w:rPr>
            </w:pPr>
            <w:r>
              <w:rPr>
                <w:b/>
              </w:rPr>
              <w:t>rozsah</w:t>
            </w:r>
          </w:p>
        </w:tc>
        <w:tc>
          <w:tcPr>
            <w:tcW w:w="709" w:type="dxa"/>
          </w:tcPr>
          <w:p w:rsidR="00560F47" w:rsidRDefault="00560F47" w:rsidP="00234630">
            <w:pPr>
              <w:jc w:val="both"/>
            </w:pPr>
            <w:r>
              <w:t>40</w:t>
            </w:r>
          </w:p>
        </w:tc>
        <w:tc>
          <w:tcPr>
            <w:tcW w:w="850" w:type="dxa"/>
            <w:gridSpan w:val="2"/>
            <w:shd w:val="clear" w:color="auto" w:fill="F7CAAC"/>
          </w:tcPr>
          <w:p w:rsidR="00560F47" w:rsidRDefault="00560F47" w:rsidP="00234630">
            <w:pPr>
              <w:jc w:val="both"/>
              <w:rPr>
                <w:b/>
              </w:rPr>
            </w:pPr>
            <w:r>
              <w:rPr>
                <w:b/>
              </w:rPr>
              <w:t>do kdy</w:t>
            </w:r>
          </w:p>
        </w:tc>
        <w:tc>
          <w:tcPr>
            <w:tcW w:w="1246" w:type="dxa"/>
            <w:gridSpan w:val="2"/>
          </w:tcPr>
          <w:p w:rsidR="00560F47" w:rsidRDefault="00560F47" w:rsidP="00234630">
            <w:pPr>
              <w:jc w:val="both"/>
            </w:pPr>
            <w:r>
              <w:t>N</w:t>
            </w:r>
          </w:p>
        </w:tc>
      </w:tr>
      <w:tr w:rsidR="00560F47" w:rsidTr="00234630">
        <w:tc>
          <w:tcPr>
            <w:tcW w:w="6062" w:type="dxa"/>
            <w:gridSpan w:val="5"/>
            <w:shd w:val="clear" w:color="auto" w:fill="F7CAAC"/>
          </w:tcPr>
          <w:p w:rsidR="00560F47" w:rsidRDefault="00560F47" w:rsidP="00234630">
            <w:pPr>
              <w:jc w:val="both"/>
            </w:pPr>
            <w:r>
              <w:rPr>
                <w:b/>
              </w:rPr>
              <w:t>Další současná působení jako akademický pracovník na jiných VŠ</w:t>
            </w:r>
          </w:p>
        </w:tc>
        <w:tc>
          <w:tcPr>
            <w:tcW w:w="1701" w:type="dxa"/>
            <w:gridSpan w:val="2"/>
            <w:shd w:val="clear" w:color="auto" w:fill="F7CAAC"/>
          </w:tcPr>
          <w:p w:rsidR="00560F47" w:rsidRDefault="00560F47" w:rsidP="00234630">
            <w:pPr>
              <w:jc w:val="both"/>
              <w:rPr>
                <w:b/>
              </w:rPr>
            </w:pPr>
            <w:r>
              <w:rPr>
                <w:b/>
              </w:rPr>
              <w:t>typ prac. vztahu</w:t>
            </w:r>
          </w:p>
        </w:tc>
        <w:tc>
          <w:tcPr>
            <w:tcW w:w="2096" w:type="dxa"/>
            <w:gridSpan w:val="4"/>
            <w:shd w:val="clear" w:color="auto" w:fill="F7CAAC"/>
          </w:tcPr>
          <w:p w:rsidR="00560F47" w:rsidRDefault="00560F47" w:rsidP="00234630">
            <w:pPr>
              <w:jc w:val="both"/>
              <w:rPr>
                <w:b/>
              </w:rPr>
            </w:pPr>
            <w:r>
              <w:rPr>
                <w:b/>
              </w:rPr>
              <w:t>rozsah</w:t>
            </w:r>
          </w:p>
        </w:tc>
      </w:tr>
      <w:tr w:rsidR="00560F47" w:rsidTr="00234630">
        <w:tc>
          <w:tcPr>
            <w:tcW w:w="6062" w:type="dxa"/>
            <w:gridSpan w:val="5"/>
          </w:tcPr>
          <w:p w:rsidR="00560F47" w:rsidRDefault="00560F47" w:rsidP="00234630">
            <w:pPr>
              <w:jc w:val="both"/>
            </w:pPr>
          </w:p>
        </w:tc>
        <w:tc>
          <w:tcPr>
            <w:tcW w:w="1701" w:type="dxa"/>
            <w:gridSpan w:val="2"/>
          </w:tcPr>
          <w:p w:rsidR="00560F47" w:rsidRDefault="00560F47" w:rsidP="00234630">
            <w:pPr>
              <w:jc w:val="both"/>
            </w:pPr>
          </w:p>
        </w:tc>
        <w:tc>
          <w:tcPr>
            <w:tcW w:w="2096" w:type="dxa"/>
            <w:gridSpan w:val="4"/>
          </w:tcPr>
          <w:p w:rsidR="00560F47" w:rsidRDefault="00560F47" w:rsidP="00234630">
            <w:pPr>
              <w:jc w:val="both"/>
            </w:pPr>
          </w:p>
        </w:tc>
      </w:tr>
      <w:tr w:rsidR="00560F47" w:rsidTr="00234630">
        <w:tc>
          <w:tcPr>
            <w:tcW w:w="6062" w:type="dxa"/>
            <w:gridSpan w:val="5"/>
          </w:tcPr>
          <w:p w:rsidR="00560F47" w:rsidRDefault="00560F47" w:rsidP="00234630">
            <w:pPr>
              <w:jc w:val="both"/>
            </w:pPr>
          </w:p>
        </w:tc>
        <w:tc>
          <w:tcPr>
            <w:tcW w:w="1701" w:type="dxa"/>
            <w:gridSpan w:val="2"/>
          </w:tcPr>
          <w:p w:rsidR="00560F47" w:rsidRDefault="00560F47" w:rsidP="00234630">
            <w:pPr>
              <w:jc w:val="both"/>
            </w:pPr>
          </w:p>
        </w:tc>
        <w:tc>
          <w:tcPr>
            <w:tcW w:w="2096" w:type="dxa"/>
            <w:gridSpan w:val="4"/>
          </w:tcPr>
          <w:p w:rsidR="00560F47" w:rsidRDefault="00560F47" w:rsidP="00234630">
            <w:pPr>
              <w:jc w:val="both"/>
            </w:pPr>
          </w:p>
        </w:tc>
      </w:tr>
      <w:tr w:rsidR="00560F47" w:rsidTr="00234630">
        <w:tc>
          <w:tcPr>
            <w:tcW w:w="6062" w:type="dxa"/>
            <w:gridSpan w:val="5"/>
          </w:tcPr>
          <w:p w:rsidR="00560F47" w:rsidRDefault="00560F47" w:rsidP="00234630">
            <w:pPr>
              <w:jc w:val="both"/>
            </w:pPr>
          </w:p>
        </w:tc>
        <w:tc>
          <w:tcPr>
            <w:tcW w:w="1701" w:type="dxa"/>
            <w:gridSpan w:val="2"/>
          </w:tcPr>
          <w:p w:rsidR="00560F47" w:rsidRDefault="00560F47" w:rsidP="00234630">
            <w:pPr>
              <w:jc w:val="both"/>
            </w:pPr>
          </w:p>
        </w:tc>
        <w:tc>
          <w:tcPr>
            <w:tcW w:w="2096" w:type="dxa"/>
            <w:gridSpan w:val="4"/>
          </w:tcPr>
          <w:p w:rsidR="00560F47" w:rsidRDefault="00560F47" w:rsidP="00234630">
            <w:pPr>
              <w:jc w:val="both"/>
            </w:pPr>
          </w:p>
        </w:tc>
      </w:tr>
      <w:tr w:rsidR="00560F47" w:rsidTr="00234630">
        <w:tc>
          <w:tcPr>
            <w:tcW w:w="6062" w:type="dxa"/>
            <w:gridSpan w:val="5"/>
          </w:tcPr>
          <w:p w:rsidR="00560F47" w:rsidRDefault="00560F47" w:rsidP="00234630">
            <w:pPr>
              <w:jc w:val="both"/>
            </w:pPr>
          </w:p>
        </w:tc>
        <w:tc>
          <w:tcPr>
            <w:tcW w:w="1701" w:type="dxa"/>
            <w:gridSpan w:val="2"/>
          </w:tcPr>
          <w:p w:rsidR="00560F47" w:rsidRDefault="00560F47" w:rsidP="00234630">
            <w:pPr>
              <w:jc w:val="both"/>
            </w:pPr>
          </w:p>
        </w:tc>
        <w:tc>
          <w:tcPr>
            <w:tcW w:w="2096" w:type="dxa"/>
            <w:gridSpan w:val="4"/>
          </w:tcPr>
          <w:p w:rsidR="00560F47" w:rsidRDefault="00560F47" w:rsidP="00234630">
            <w:pPr>
              <w:jc w:val="both"/>
            </w:pPr>
          </w:p>
        </w:tc>
      </w:tr>
      <w:tr w:rsidR="00560F47" w:rsidTr="00234630">
        <w:tc>
          <w:tcPr>
            <w:tcW w:w="9859" w:type="dxa"/>
            <w:gridSpan w:val="11"/>
            <w:shd w:val="clear" w:color="auto" w:fill="F7CAAC"/>
          </w:tcPr>
          <w:p w:rsidR="00560F47" w:rsidRDefault="00560F47" w:rsidP="00234630">
            <w:pPr>
              <w:jc w:val="both"/>
            </w:pPr>
            <w:r>
              <w:rPr>
                <w:b/>
              </w:rPr>
              <w:t>Předměty příslušného studijního programu a způsob zapojení do jejich výuky, příp. další zapojení do uskutečňování studijního programu</w:t>
            </w:r>
          </w:p>
        </w:tc>
      </w:tr>
      <w:tr w:rsidR="00560F47" w:rsidTr="00DF04D6">
        <w:trPr>
          <w:trHeight w:val="643"/>
        </w:trPr>
        <w:tc>
          <w:tcPr>
            <w:tcW w:w="9859" w:type="dxa"/>
            <w:gridSpan w:val="11"/>
            <w:tcBorders>
              <w:top w:val="nil"/>
            </w:tcBorders>
          </w:tcPr>
          <w:p w:rsidR="00560F47" w:rsidRDefault="00DC36AB" w:rsidP="00234630">
            <w:pPr>
              <w:jc w:val="both"/>
            </w:pPr>
            <w:r w:rsidRPr="00FE6F00">
              <w:rPr>
                <w:color w:val="000000"/>
                <w:szCs w:val="17"/>
                <w:shd w:val="clear" w:color="auto" w:fill="FFFFFF"/>
              </w:rPr>
              <w:t>Marketing Communication</w:t>
            </w:r>
            <w:r w:rsidRPr="00E72519">
              <w:t xml:space="preserve"> </w:t>
            </w:r>
            <w:r w:rsidR="00560F47" w:rsidRPr="00E72519">
              <w:t>– garant, přednášející (</w:t>
            </w:r>
            <w:r w:rsidR="00560F47">
              <w:t>60</w:t>
            </w:r>
            <w:r w:rsidR="00560F47" w:rsidRPr="00E72519">
              <w:t>%)</w:t>
            </w:r>
          </w:p>
          <w:p w:rsidR="00560F47" w:rsidRPr="00560F47" w:rsidRDefault="00DC36AB" w:rsidP="00234630">
            <w:pPr>
              <w:jc w:val="both"/>
            </w:pPr>
            <w:r w:rsidRPr="00696F30">
              <w:t>Marketing Applications</w:t>
            </w:r>
            <w:r w:rsidRPr="00560F47">
              <w:t xml:space="preserve"> </w:t>
            </w:r>
            <w:r>
              <w:t>–</w:t>
            </w:r>
            <w:r w:rsidR="00313386">
              <w:t xml:space="preserve"> </w:t>
            </w:r>
            <w:r>
              <w:t>přednášející (</w:t>
            </w:r>
            <w:r w:rsidR="00313386">
              <w:t>4</w:t>
            </w:r>
            <w:r w:rsidR="00560F47" w:rsidRPr="00560F47">
              <w:t>0%)</w:t>
            </w:r>
          </w:p>
          <w:p w:rsidR="00560F47" w:rsidRDefault="00DC36AB" w:rsidP="00313386">
            <w:pPr>
              <w:jc w:val="both"/>
            </w:pPr>
            <w:r w:rsidRPr="00DC651F">
              <w:t>Master´s Thesis Preparation and Work Placement</w:t>
            </w:r>
            <w:r w:rsidRPr="00560F47">
              <w:t xml:space="preserve"> </w:t>
            </w:r>
            <w:r>
              <w:t xml:space="preserve">– garant </w:t>
            </w:r>
            <w:r w:rsidR="00560F47" w:rsidRPr="00560F47">
              <w:t>(100%)</w:t>
            </w:r>
          </w:p>
        </w:tc>
      </w:tr>
      <w:tr w:rsidR="00560F47" w:rsidTr="00234630">
        <w:tc>
          <w:tcPr>
            <w:tcW w:w="9859" w:type="dxa"/>
            <w:gridSpan w:val="11"/>
            <w:shd w:val="clear" w:color="auto" w:fill="F7CAAC"/>
          </w:tcPr>
          <w:p w:rsidR="00560F47" w:rsidRDefault="00560F47" w:rsidP="00234630">
            <w:pPr>
              <w:jc w:val="both"/>
            </w:pPr>
            <w:r>
              <w:rPr>
                <w:b/>
              </w:rPr>
              <w:t xml:space="preserve">Údaje o vzdělání na VŠ </w:t>
            </w:r>
          </w:p>
        </w:tc>
      </w:tr>
      <w:tr w:rsidR="00560F47" w:rsidTr="00234630">
        <w:trPr>
          <w:trHeight w:val="1055"/>
        </w:trPr>
        <w:tc>
          <w:tcPr>
            <w:tcW w:w="9859" w:type="dxa"/>
            <w:gridSpan w:val="11"/>
          </w:tcPr>
          <w:p w:rsidR="00560F47" w:rsidRPr="006B18EA" w:rsidRDefault="00560F47" w:rsidP="00234630">
            <w:pPr>
              <w:jc w:val="both"/>
            </w:pPr>
            <w:r w:rsidRPr="006B18EA">
              <w:t>1990-1993: Vysoká škola báňská - technická univerzita Ostrava, Ekonomická fakulta, studijní obor Ekonomie (</w:t>
            </w:r>
            <w:r w:rsidRPr="00196FC8">
              <w:rPr>
                <w:b/>
              </w:rPr>
              <w:t>Bc</w:t>
            </w:r>
            <w:r w:rsidRPr="006B18EA">
              <w:t>.)</w:t>
            </w:r>
          </w:p>
          <w:p w:rsidR="00560F47" w:rsidRPr="006B18EA" w:rsidRDefault="00560F47" w:rsidP="00234630">
            <w:pPr>
              <w:jc w:val="both"/>
            </w:pPr>
            <w:r w:rsidRPr="006B18EA">
              <w:t>1993-1995: Vysoká škola báňská – technická univerzita Ostrava, Ekonomická fakulta, Podnikatelství a management (</w:t>
            </w:r>
            <w:r w:rsidRPr="00196FC8">
              <w:rPr>
                <w:b/>
              </w:rPr>
              <w:t>Ing</w:t>
            </w:r>
            <w:r w:rsidRPr="006B18EA">
              <w:t>.)</w:t>
            </w:r>
          </w:p>
          <w:p w:rsidR="00560F47" w:rsidRPr="00313386" w:rsidRDefault="00560F47" w:rsidP="00234630">
            <w:pPr>
              <w:jc w:val="both"/>
            </w:pPr>
            <w:r w:rsidRPr="006B18EA">
              <w:t>2002: Vysoké učení technické v Brně, Fakulta podnikatelská, doktorský studijní program Ekonomika a management, studijní obor Řízení a ekonomika podniku (</w:t>
            </w:r>
            <w:r w:rsidRPr="00196FC8">
              <w:rPr>
                <w:b/>
              </w:rPr>
              <w:t>Ph.D</w:t>
            </w:r>
            <w:r w:rsidR="00313386">
              <w:t>.)</w:t>
            </w:r>
          </w:p>
        </w:tc>
      </w:tr>
      <w:tr w:rsidR="00560F47" w:rsidTr="00234630">
        <w:tc>
          <w:tcPr>
            <w:tcW w:w="9859" w:type="dxa"/>
            <w:gridSpan w:val="11"/>
            <w:shd w:val="clear" w:color="auto" w:fill="F7CAAC"/>
          </w:tcPr>
          <w:p w:rsidR="00560F47" w:rsidRDefault="00560F47" w:rsidP="00234630">
            <w:pPr>
              <w:jc w:val="both"/>
              <w:rPr>
                <w:b/>
              </w:rPr>
            </w:pPr>
            <w:r>
              <w:rPr>
                <w:b/>
              </w:rPr>
              <w:t>Údaje o odborném působení od absolvování VŠ</w:t>
            </w:r>
          </w:p>
        </w:tc>
      </w:tr>
      <w:tr w:rsidR="00560F47" w:rsidTr="00234630">
        <w:trPr>
          <w:trHeight w:val="108"/>
        </w:trPr>
        <w:tc>
          <w:tcPr>
            <w:tcW w:w="9859" w:type="dxa"/>
            <w:gridSpan w:val="11"/>
          </w:tcPr>
          <w:p w:rsidR="00560F47" w:rsidRDefault="00560F47" w:rsidP="00234630">
            <w:pPr>
              <w:jc w:val="both"/>
            </w:pPr>
            <w:r>
              <w:t xml:space="preserve">1995-dosud: </w:t>
            </w:r>
            <w:r>
              <w:rPr>
                <w:color w:val="000000"/>
                <w:szCs w:val="24"/>
              </w:rPr>
              <w:t>Univerzita Tomáše Bati ve Zlíně, Fakulta managementu a ekonomiky, akademický pracovník</w:t>
            </w:r>
          </w:p>
        </w:tc>
      </w:tr>
      <w:tr w:rsidR="00560F47" w:rsidTr="00234630">
        <w:trPr>
          <w:trHeight w:val="250"/>
        </w:trPr>
        <w:tc>
          <w:tcPr>
            <w:tcW w:w="9859" w:type="dxa"/>
            <w:gridSpan w:val="11"/>
            <w:shd w:val="clear" w:color="auto" w:fill="F7CAAC"/>
          </w:tcPr>
          <w:p w:rsidR="00560F47" w:rsidRDefault="00560F47" w:rsidP="00234630">
            <w:pPr>
              <w:jc w:val="both"/>
            </w:pPr>
            <w:r>
              <w:rPr>
                <w:b/>
              </w:rPr>
              <w:t>Zkušenosti s vedením kvalifikačních a rigorózních prací</w:t>
            </w:r>
          </w:p>
        </w:tc>
      </w:tr>
      <w:tr w:rsidR="00560F47" w:rsidTr="00234630">
        <w:trPr>
          <w:trHeight w:val="312"/>
        </w:trPr>
        <w:tc>
          <w:tcPr>
            <w:tcW w:w="9859" w:type="dxa"/>
            <w:gridSpan w:val="11"/>
          </w:tcPr>
          <w:p w:rsidR="00560F47" w:rsidRPr="00560F47" w:rsidRDefault="00560F47" w:rsidP="00234630">
            <w:pPr>
              <w:jc w:val="both"/>
            </w:pPr>
            <w:r w:rsidRPr="00560F47">
              <w:t>Počet vedených bakalářských prací – 30</w:t>
            </w:r>
          </w:p>
          <w:p w:rsidR="00560F47" w:rsidRPr="00560F47" w:rsidRDefault="00560F47" w:rsidP="00234630">
            <w:pPr>
              <w:jc w:val="both"/>
            </w:pPr>
            <w:r w:rsidRPr="00560F47">
              <w:t>Počet vedených diplomových prací – 125</w:t>
            </w:r>
          </w:p>
          <w:p w:rsidR="00560F47" w:rsidRPr="001822F9" w:rsidRDefault="00560F47" w:rsidP="00234630">
            <w:pPr>
              <w:jc w:val="both"/>
              <w:rPr>
                <w:color w:val="FF0000"/>
              </w:rPr>
            </w:pPr>
            <w:r w:rsidRPr="00560F47">
              <w:t>Počet vedených disertačních prací - 1</w:t>
            </w:r>
          </w:p>
        </w:tc>
      </w:tr>
      <w:tr w:rsidR="00560F47" w:rsidTr="00234630">
        <w:trPr>
          <w:cantSplit/>
        </w:trPr>
        <w:tc>
          <w:tcPr>
            <w:tcW w:w="3347" w:type="dxa"/>
            <w:gridSpan w:val="2"/>
            <w:tcBorders>
              <w:top w:val="single" w:sz="12" w:space="0" w:color="auto"/>
            </w:tcBorders>
            <w:shd w:val="clear" w:color="auto" w:fill="F7CAAC"/>
          </w:tcPr>
          <w:p w:rsidR="00560F47" w:rsidRDefault="00560F47" w:rsidP="00234630">
            <w:pPr>
              <w:jc w:val="both"/>
            </w:pPr>
            <w:r>
              <w:rPr>
                <w:b/>
              </w:rPr>
              <w:t xml:space="preserve">Obor habilitačního řízení </w:t>
            </w:r>
          </w:p>
        </w:tc>
        <w:tc>
          <w:tcPr>
            <w:tcW w:w="2245" w:type="dxa"/>
            <w:gridSpan w:val="2"/>
            <w:tcBorders>
              <w:top w:val="single" w:sz="12" w:space="0" w:color="auto"/>
            </w:tcBorders>
            <w:shd w:val="clear" w:color="auto" w:fill="F7CAAC"/>
          </w:tcPr>
          <w:p w:rsidR="00560F47" w:rsidRDefault="00560F47" w:rsidP="0023463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560F47" w:rsidRDefault="00560F47" w:rsidP="0023463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560F47" w:rsidRDefault="00560F47" w:rsidP="00234630">
            <w:pPr>
              <w:jc w:val="both"/>
              <w:rPr>
                <w:b/>
              </w:rPr>
            </w:pPr>
            <w:r>
              <w:rPr>
                <w:b/>
              </w:rPr>
              <w:t>Ohlasy publikací</w:t>
            </w:r>
          </w:p>
        </w:tc>
      </w:tr>
      <w:tr w:rsidR="00560F47" w:rsidTr="00234630">
        <w:trPr>
          <w:cantSplit/>
        </w:trPr>
        <w:tc>
          <w:tcPr>
            <w:tcW w:w="3347" w:type="dxa"/>
            <w:gridSpan w:val="2"/>
          </w:tcPr>
          <w:p w:rsidR="00560F47" w:rsidRDefault="00560F47" w:rsidP="00313386">
            <w:r w:rsidRPr="00E22B0F">
              <w:rPr>
                <w:bCs/>
              </w:rPr>
              <w:t>Management a ekonomika podniku</w:t>
            </w:r>
          </w:p>
        </w:tc>
        <w:tc>
          <w:tcPr>
            <w:tcW w:w="2245" w:type="dxa"/>
            <w:gridSpan w:val="2"/>
          </w:tcPr>
          <w:p w:rsidR="00560F47" w:rsidRPr="00313386" w:rsidRDefault="00560F47" w:rsidP="00313386">
            <w:pPr>
              <w:jc w:val="center"/>
            </w:pPr>
            <w:r w:rsidRPr="00313386">
              <w:t>2014</w:t>
            </w:r>
          </w:p>
        </w:tc>
        <w:tc>
          <w:tcPr>
            <w:tcW w:w="2248" w:type="dxa"/>
            <w:gridSpan w:val="4"/>
            <w:tcBorders>
              <w:right w:val="single" w:sz="12" w:space="0" w:color="auto"/>
            </w:tcBorders>
          </w:tcPr>
          <w:p w:rsidR="00560F47" w:rsidRDefault="00560F47" w:rsidP="00313386">
            <w:r w:rsidRPr="00E22B0F">
              <w:rPr>
                <w:bCs/>
              </w:rPr>
              <w:t>Univerzita Tomáše Bati ve Zlíně</w:t>
            </w:r>
          </w:p>
        </w:tc>
        <w:tc>
          <w:tcPr>
            <w:tcW w:w="773" w:type="dxa"/>
            <w:tcBorders>
              <w:left w:val="single" w:sz="12" w:space="0" w:color="auto"/>
            </w:tcBorders>
            <w:shd w:val="clear" w:color="auto" w:fill="F7CAAC"/>
          </w:tcPr>
          <w:p w:rsidR="00560F47" w:rsidRDefault="00560F47" w:rsidP="00234630">
            <w:pPr>
              <w:jc w:val="both"/>
            </w:pPr>
            <w:r>
              <w:rPr>
                <w:b/>
              </w:rPr>
              <w:t>WOS</w:t>
            </w:r>
          </w:p>
        </w:tc>
        <w:tc>
          <w:tcPr>
            <w:tcW w:w="552" w:type="dxa"/>
            <w:shd w:val="clear" w:color="auto" w:fill="F7CAAC"/>
          </w:tcPr>
          <w:p w:rsidR="00560F47" w:rsidRDefault="00560F47" w:rsidP="00234630">
            <w:pPr>
              <w:jc w:val="both"/>
              <w:rPr>
                <w:sz w:val="18"/>
              </w:rPr>
            </w:pPr>
            <w:r>
              <w:rPr>
                <w:b/>
                <w:sz w:val="18"/>
              </w:rPr>
              <w:t>Scopus</w:t>
            </w:r>
          </w:p>
        </w:tc>
        <w:tc>
          <w:tcPr>
            <w:tcW w:w="694" w:type="dxa"/>
            <w:shd w:val="clear" w:color="auto" w:fill="F7CAAC"/>
          </w:tcPr>
          <w:p w:rsidR="00560F47" w:rsidRDefault="00560F47" w:rsidP="00234630">
            <w:pPr>
              <w:jc w:val="both"/>
            </w:pPr>
            <w:r>
              <w:rPr>
                <w:b/>
                <w:sz w:val="18"/>
              </w:rPr>
              <w:t>ostatní</w:t>
            </w:r>
          </w:p>
        </w:tc>
      </w:tr>
      <w:tr w:rsidR="00560F47" w:rsidTr="00234630">
        <w:trPr>
          <w:cantSplit/>
          <w:trHeight w:val="70"/>
        </w:trPr>
        <w:tc>
          <w:tcPr>
            <w:tcW w:w="3347" w:type="dxa"/>
            <w:gridSpan w:val="2"/>
            <w:shd w:val="clear" w:color="auto" w:fill="F7CAAC"/>
          </w:tcPr>
          <w:p w:rsidR="00560F47" w:rsidRDefault="00560F47" w:rsidP="00234630">
            <w:pPr>
              <w:jc w:val="both"/>
            </w:pPr>
            <w:r>
              <w:rPr>
                <w:b/>
              </w:rPr>
              <w:t>Obor jmenovacího řízení</w:t>
            </w:r>
          </w:p>
        </w:tc>
        <w:tc>
          <w:tcPr>
            <w:tcW w:w="2245" w:type="dxa"/>
            <w:gridSpan w:val="2"/>
            <w:shd w:val="clear" w:color="auto" w:fill="F7CAAC"/>
          </w:tcPr>
          <w:p w:rsidR="00560F47" w:rsidRDefault="00560F47" w:rsidP="00234630">
            <w:pPr>
              <w:jc w:val="both"/>
            </w:pPr>
            <w:r>
              <w:rPr>
                <w:b/>
              </w:rPr>
              <w:t>Rok udělení hodnosti</w:t>
            </w:r>
          </w:p>
        </w:tc>
        <w:tc>
          <w:tcPr>
            <w:tcW w:w="2248" w:type="dxa"/>
            <w:gridSpan w:val="4"/>
            <w:tcBorders>
              <w:right w:val="single" w:sz="12" w:space="0" w:color="auto"/>
            </w:tcBorders>
            <w:shd w:val="clear" w:color="auto" w:fill="F7CAAC"/>
          </w:tcPr>
          <w:p w:rsidR="00560F47" w:rsidRDefault="00560F47" w:rsidP="00234630">
            <w:pPr>
              <w:jc w:val="both"/>
            </w:pPr>
            <w:r>
              <w:rPr>
                <w:b/>
              </w:rPr>
              <w:t>Řízení konáno na VŠ</w:t>
            </w:r>
          </w:p>
        </w:tc>
        <w:tc>
          <w:tcPr>
            <w:tcW w:w="773" w:type="dxa"/>
            <w:vMerge w:val="restart"/>
            <w:tcBorders>
              <w:left w:val="single" w:sz="12" w:space="0" w:color="auto"/>
            </w:tcBorders>
          </w:tcPr>
          <w:p w:rsidR="00560F47" w:rsidRPr="00560F47" w:rsidRDefault="00DC36AB" w:rsidP="00234630">
            <w:pPr>
              <w:jc w:val="center"/>
              <w:rPr>
                <w:b/>
              </w:rPr>
            </w:pPr>
            <w:r>
              <w:rPr>
                <w:b/>
              </w:rPr>
              <w:t>10</w:t>
            </w:r>
          </w:p>
        </w:tc>
        <w:tc>
          <w:tcPr>
            <w:tcW w:w="552" w:type="dxa"/>
            <w:vMerge w:val="restart"/>
          </w:tcPr>
          <w:p w:rsidR="00560F47" w:rsidRPr="00560F47" w:rsidRDefault="00560F47" w:rsidP="00DC36AB">
            <w:pPr>
              <w:jc w:val="center"/>
              <w:rPr>
                <w:b/>
              </w:rPr>
            </w:pPr>
            <w:r w:rsidRPr="00560F47">
              <w:rPr>
                <w:b/>
              </w:rPr>
              <w:t>1</w:t>
            </w:r>
            <w:r w:rsidR="00DC36AB">
              <w:rPr>
                <w:b/>
              </w:rPr>
              <w:t>0</w:t>
            </w:r>
          </w:p>
        </w:tc>
        <w:tc>
          <w:tcPr>
            <w:tcW w:w="694" w:type="dxa"/>
            <w:vMerge w:val="restart"/>
          </w:tcPr>
          <w:p w:rsidR="00560F47" w:rsidRPr="006F3C4F" w:rsidRDefault="00560F47" w:rsidP="00234630">
            <w:pPr>
              <w:jc w:val="center"/>
              <w:rPr>
                <w:b/>
              </w:rPr>
            </w:pPr>
            <w:r>
              <w:rPr>
                <w:b/>
              </w:rPr>
              <w:t>24</w:t>
            </w:r>
          </w:p>
        </w:tc>
      </w:tr>
      <w:tr w:rsidR="00560F47" w:rsidTr="00234630">
        <w:trPr>
          <w:trHeight w:val="205"/>
        </w:trPr>
        <w:tc>
          <w:tcPr>
            <w:tcW w:w="3347" w:type="dxa"/>
            <w:gridSpan w:val="2"/>
          </w:tcPr>
          <w:p w:rsidR="00560F47" w:rsidRDefault="00560F47" w:rsidP="00234630">
            <w:pPr>
              <w:jc w:val="both"/>
            </w:pPr>
          </w:p>
        </w:tc>
        <w:tc>
          <w:tcPr>
            <w:tcW w:w="2245" w:type="dxa"/>
            <w:gridSpan w:val="2"/>
          </w:tcPr>
          <w:p w:rsidR="00560F47" w:rsidRDefault="00560F47" w:rsidP="00234630">
            <w:pPr>
              <w:jc w:val="both"/>
            </w:pPr>
          </w:p>
        </w:tc>
        <w:tc>
          <w:tcPr>
            <w:tcW w:w="2248" w:type="dxa"/>
            <w:gridSpan w:val="4"/>
            <w:tcBorders>
              <w:right w:val="single" w:sz="12" w:space="0" w:color="auto"/>
            </w:tcBorders>
          </w:tcPr>
          <w:p w:rsidR="00560F47" w:rsidRDefault="00560F47" w:rsidP="00234630">
            <w:pPr>
              <w:jc w:val="both"/>
            </w:pPr>
          </w:p>
        </w:tc>
        <w:tc>
          <w:tcPr>
            <w:tcW w:w="773" w:type="dxa"/>
            <w:vMerge/>
            <w:tcBorders>
              <w:left w:val="single" w:sz="12" w:space="0" w:color="auto"/>
            </w:tcBorders>
            <w:vAlign w:val="center"/>
          </w:tcPr>
          <w:p w:rsidR="00560F47" w:rsidRPr="00560F47" w:rsidRDefault="00560F47" w:rsidP="00234630">
            <w:pPr>
              <w:rPr>
                <w:b/>
              </w:rPr>
            </w:pPr>
          </w:p>
        </w:tc>
        <w:tc>
          <w:tcPr>
            <w:tcW w:w="552" w:type="dxa"/>
            <w:vMerge/>
            <w:vAlign w:val="center"/>
          </w:tcPr>
          <w:p w:rsidR="00560F47" w:rsidRPr="00560F47" w:rsidRDefault="00560F47" w:rsidP="00234630">
            <w:pPr>
              <w:rPr>
                <w:b/>
              </w:rPr>
            </w:pPr>
          </w:p>
        </w:tc>
        <w:tc>
          <w:tcPr>
            <w:tcW w:w="694" w:type="dxa"/>
            <w:vMerge/>
            <w:vAlign w:val="center"/>
          </w:tcPr>
          <w:p w:rsidR="00560F47" w:rsidRDefault="00560F47" w:rsidP="00234630">
            <w:pPr>
              <w:rPr>
                <w:b/>
              </w:rPr>
            </w:pPr>
          </w:p>
        </w:tc>
      </w:tr>
      <w:tr w:rsidR="00560F47" w:rsidTr="00234630">
        <w:tc>
          <w:tcPr>
            <w:tcW w:w="9859" w:type="dxa"/>
            <w:gridSpan w:val="11"/>
            <w:shd w:val="clear" w:color="auto" w:fill="F7CAAC"/>
          </w:tcPr>
          <w:p w:rsidR="00560F47" w:rsidRPr="00560F47" w:rsidRDefault="00560F47" w:rsidP="00234630">
            <w:pPr>
              <w:jc w:val="both"/>
              <w:rPr>
                <w:b/>
              </w:rPr>
            </w:pPr>
            <w:r w:rsidRPr="00560F47">
              <w:rPr>
                <w:b/>
              </w:rPr>
              <w:t xml:space="preserve">Přehled o nejvýznamnější publikační a další tvůrčí činnosti nebo další profesní činnosti u odborníků z praxe vztahující se k zabezpečovaným předmětům </w:t>
            </w:r>
          </w:p>
        </w:tc>
      </w:tr>
      <w:tr w:rsidR="00560F47" w:rsidTr="00234630">
        <w:trPr>
          <w:trHeight w:val="283"/>
        </w:trPr>
        <w:tc>
          <w:tcPr>
            <w:tcW w:w="9859" w:type="dxa"/>
            <w:gridSpan w:val="11"/>
          </w:tcPr>
          <w:p w:rsidR="00560F47" w:rsidRDefault="00560F47" w:rsidP="00234630">
            <w:pPr>
              <w:jc w:val="both"/>
            </w:pPr>
            <w:r w:rsidRPr="00560F47">
              <w:rPr>
                <w:caps/>
              </w:rPr>
              <w:t>Staňková, P., Papadaki, Š., &amp; Dvorský, J.</w:t>
            </w:r>
            <w:r w:rsidRPr="00560F47">
              <w:t xml:space="preserve"> Comparative analysis of the perception of the advantages and disadvantages of hospital horizontal integration. </w:t>
            </w:r>
            <w:r w:rsidRPr="00560F47">
              <w:rPr>
                <w:i/>
              </w:rPr>
              <w:t>E a M: Ekonomie a Management</w:t>
            </w:r>
            <w:r w:rsidR="00DC36AB">
              <w:t>.</w:t>
            </w:r>
            <w:r w:rsidRPr="00560F47">
              <w:t xml:space="preserve"> 2018,</w:t>
            </w:r>
            <w:r w:rsidR="00DC36AB">
              <w:t xml:space="preserve"> Volume</w:t>
            </w:r>
            <w:r w:rsidRPr="00560F47">
              <w:t xml:space="preserve"> 21</w:t>
            </w:r>
            <w:r w:rsidR="00DC36AB">
              <w:t xml:space="preserve">, Issue </w:t>
            </w:r>
            <w:r w:rsidRPr="00560F47">
              <w:t>1, pp. 101-115. DOI:10.15240/tul/001/2018-1-007</w:t>
            </w:r>
          </w:p>
          <w:p w:rsidR="00362A77" w:rsidRDefault="00362A77" w:rsidP="00362A77">
            <w:pPr>
              <w:jc w:val="both"/>
            </w:pPr>
            <w:r w:rsidRPr="00F46E2C">
              <w:t>KRAMOLIŠ, J</w:t>
            </w:r>
            <w:r>
              <w:t>.,</w:t>
            </w:r>
            <w:r w:rsidRPr="00F46E2C">
              <w:t xml:space="preserve"> STAŇKOVÁ, P. Design and its impact on the financial results of enterprises (based on managers' opinions). </w:t>
            </w:r>
            <w:r w:rsidRPr="00F46E2C">
              <w:rPr>
                <w:i/>
              </w:rPr>
              <w:t>Journal of Competitiveness</w:t>
            </w:r>
            <w:r>
              <w:t>.</w:t>
            </w:r>
            <w:r w:rsidRPr="00F46E2C">
              <w:t xml:space="preserve"> 2017, roč. 9, č. 2, s. 62-77. ISSN 1804-171X.</w:t>
            </w:r>
            <w:r>
              <w:t xml:space="preserve"> (15%)</w:t>
            </w:r>
          </w:p>
          <w:p w:rsidR="00560F47" w:rsidRPr="00560F47" w:rsidRDefault="00560F47" w:rsidP="00234630">
            <w:pPr>
              <w:jc w:val="both"/>
            </w:pPr>
            <w:r w:rsidRPr="00560F47">
              <w:t xml:space="preserve">STAŇKOVÁ, P., HORKELOVÁ, J., LUČZEWSKÁ, J., TICHÁ, J., ZIMČÍKOVÁ, S. and ČENOBILA, J. The key factors influencing clients´decison-making in the market of selected planned healthcare in the Czech Republic. </w:t>
            </w:r>
            <w:r w:rsidRPr="00560F47">
              <w:rPr>
                <w:i/>
              </w:rPr>
              <w:t>Journal of Competitiveness</w:t>
            </w:r>
            <w:r w:rsidR="00DC36AB">
              <w:rPr>
                <w:i/>
              </w:rPr>
              <w:t>.</w:t>
            </w:r>
            <w:r w:rsidRPr="00560F47">
              <w:t xml:space="preserve"> 2017, </w:t>
            </w:r>
            <w:r w:rsidR="00DC36AB">
              <w:t xml:space="preserve">Volume </w:t>
            </w:r>
            <w:r w:rsidRPr="00560F47">
              <w:t>9</w:t>
            </w:r>
            <w:r w:rsidR="00DC36AB">
              <w:t>,</w:t>
            </w:r>
            <w:r w:rsidRPr="00560F47">
              <w:t xml:space="preserve"> </w:t>
            </w:r>
            <w:r w:rsidR="00DC36AB">
              <w:t>Issue 4</w:t>
            </w:r>
            <w:r w:rsidRPr="00560F47">
              <w:t xml:space="preserve">, pp. 94-113. </w:t>
            </w:r>
            <w:hyperlink r:id="rId46" w:history="1">
              <w:r w:rsidRPr="00560F47">
                <w:rPr>
                  <w:rStyle w:val="Hypertextovodkaz"/>
                  <w:color w:val="auto"/>
                </w:rPr>
                <w:t>https://doi.org/10.7441/joc.2017.04.07</w:t>
              </w:r>
            </w:hyperlink>
          </w:p>
          <w:p w:rsidR="00560F47" w:rsidRPr="00560F47" w:rsidRDefault="00560F47" w:rsidP="00234630">
            <w:pPr>
              <w:jc w:val="both"/>
            </w:pPr>
            <w:r w:rsidRPr="00560F47">
              <w:t xml:space="preserve">KRAMOLIŠ, J., STAŇKOVÁ, P. and RICHTR, M. The Importace of Design in Business Practices of Czech Companies. </w:t>
            </w:r>
            <w:r w:rsidR="00DC36AB" w:rsidRPr="00560F47">
              <w:rPr>
                <w:i/>
              </w:rPr>
              <w:t>E a M: Ekonomie a Management</w:t>
            </w:r>
            <w:r w:rsidR="00DC36AB">
              <w:t>.</w:t>
            </w:r>
            <w:r w:rsidRPr="00560F47">
              <w:t xml:space="preserve"> </w:t>
            </w:r>
            <w:r w:rsidR="00DC36AB">
              <w:t>2</w:t>
            </w:r>
            <w:r w:rsidRPr="00560F47">
              <w:t>015</w:t>
            </w:r>
            <w:r w:rsidR="00DC36AB">
              <w:t xml:space="preserve">, Volume </w:t>
            </w:r>
            <w:r w:rsidRPr="00560F47">
              <w:t>XVIII</w:t>
            </w:r>
            <w:r w:rsidR="00DC36AB">
              <w:t>, Issue 2</w:t>
            </w:r>
            <w:r w:rsidRPr="00560F47">
              <w:t>, pp. 151-164. ISSN 1212-3609. DOI: 10.15240/tul/001/2015-2-011.</w:t>
            </w:r>
          </w:p>
          <w:p w:rsidR="00560F47" w:rsidRPr="00560F47" w:rsidRDefault="00560F47" w:rsidP="00DC36AB">
            <w:pPr>
              <w:jc w:val="both"/>
            </w:pPr>
            <w:r w:rsidRPr="00560F47">
              <w:t xml:space="preserve">STAŇKOVÁ, P., CULÍK, T. a KONČITÍKOVÁ, G. The development of CSR in current business environment based on the philosophy of Tomas Bata the founder. </w:t>
            </w:r>
            <w:r w:rsidRPr="00560F47">
              <w:rPr>
                <w:i/>
              </w:rPr>
              <w:t>International Jour</w:t>
            </w:r>
            <w:r w:rsidR="00DC36AB">
              <w:rPr>
                <w:i/>
              </w:rPr>
              <w:t>nal of Economics and Statistics.</w:t>
            </w:r>
            <w:r w:rsidRPr="00560F47">
              <w:t xml:space="preserve"> </w:t>
            </w:r>
            <w:r w:rsidR="00DC36AB">
              <w:t xml:space="preserve">2014, </w:t>
            </w:r>
            <w:r w:rsidRPr="00560F47">
              <w:t>Vol</w:t>
            </w:r>
            <w:r w:rsidR="00DC36AB">
              <w:t>ume</w:t>
            </w:r>
            <w:r w:rsidRPr="00560F47">
              <w:t xml:space="preserve"> 4, pp. 230 - 239. ISSN 2309-0685.</w:t>
            </w:r>
          </w:p>
        </w:tc>
      </w:tr>
      <w:tr w:rsidR="00560F47" w:rsidTr="00234630">
        <w:trPr>
          <w:trHeight w:val="218"/>
        </w:trPr>
        <w:tc>
          <w:tcPr>
            <w:tcW w:w="9859" w:type="dxa"/>
            <w:gridSpan w:val="11"/>
            <w:shd w:val="clear" w:color="auto" w:fill="F7CAAC"/>
          </w:tcPr>
          <w:p w:rsidR="00560F47" w:rsidRDefault="00560F47" w:rsidP="00234630">
            <w:pPr>
              <w:rPr>
                <w:b/>
              </w:rPr>
            </w:pPr>
            <w:r>
              <w:rPr>
                <w:b/>
              </w:rPr>
              <w:t>Působení v zahraničí</w:t>
            </w:r>
          </w:p>
        </w:tc>
      </w:tr>
      <w:tr w:rsidR="00560F47" w:rsidTr="00DC36AB">
        <w:trPr>
          <w:trHeight w:val="260"/>
        </w:trPr>
        <w:tc>
          <w:tcPr>
            <w:tcW w:w="9859" w:type="dxa"/>
            <w:gridSpan w:val="11"/>
          </w:tcPr>
          <w:p w:rsidR="00560F47" w:rsidRDefault="00560F47" w:rsidP="00234630">
            <w:pPr>
              <w:rPr>
                <w:b/>
              </w:rPr>
            </w:pPr>
          </w:p>
        </w:tc>
      </w:tr>
      <w:tr w:rsidR="00560F47" w:rsidTr="00DC36AB">
        <w:trPr>
          <w:cantSplit/>
          <w:trHeight w:val="194"/>
        </w:trPr>
        <w:tc>
          <w:tcPr>
            <w:tcW w:w="2518" w:type="dxa"/>
            <w:shd w:val="clear" w:color="auto" w:fill="F7CAAC"/>
          </w:tcPr>
          <w:p w:rsidR="00560F47" w:rsidRDefault="00560F47" w:rsidP="00234630">
            <w:pPr>
              <w:jc w:val="both"/>
              <w:rPr>
                <w:b/>
              </w:rPr>
            </w:pPr>
            <w:r>
              <w:rPr>
                <w:b/>
              </w:rPr>
              <w:t xml:space="preserve">Podpis </w:t>
            </w:r>
          </w:p>
        </w:tc>
        <w:tc>
          <w:tcPr>
            <w:tcW w:w="4536" w:type="dxa"/>
            <w:gridSpan w:val="5"/>
          </w:tcPr>
          <w:p w:rsidR="00560F47" w:rsidRDefault="00560F47" w:rsidP="00234630">
            <w:pPr>
              <w:jc w:val="both"/>
            </w:pPr>
          </w:p>
        </w:tc>
        <w:tc>
          <w:tcPr>
            <w:tcW w:w="786" w:type="dxa"/>
            <w:gridSpan w:val="2"/>
            <w:shd w:val="clear" w:color="auto" w:fill="F7CAAC"/>
          </w:tcPr>
          <w:p w:rsidR="00560F47" w:rsidRDefault="00560F47" w:rsidP="00234630">
            <w:pPr>
              <w:jc w:val="both"/>
            </w:pPr>
            <w:r>
              <w:rPr>
                <w:b/>
              </w:rPr>
              <w:t>datum</w:t>
            </w:r>
          </w:p>
        </w:tc>
        <w:tc>
          <w:tcPr>
            <w:tcW w:w="2019" w:type="dxa"/>
            <w:gridSpan w:val="3"/>
          </w:tcPr>
          <w:p w:rsidR="00560F47" w:rsidRDefault="00560F47" w:rsidP="00234630">
            <w:pPr>
              <w:jc w:val="both"/>
            </w:pPr>
          </w:p>
        </w:tc>
      </w:tr>
    </w:tbl>
    <w:p w:rsidR="00447F6C" w:rsidRDefault="00447F6C">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449E6" w:rsidRPr="00E449E6" w:rsidTr="00E449E6">
        <w:tc>
          <w:tcPr>
            <w:tcW w:w="9859" w:type="dxa"/>
            <w:gridSpan w:val="11"/>
            <w:tcBorders>
              <w:bottom w:val="double" w:sz="4" w:space="0" w:color="auto"/>
            </w:tcBorders>
            <w:shd w:val="clear" w:color="auto" w:fill="BDD6EE"/>
          </w:tcPr>
          <w:p w:rsidR="00E449E6" w:rsidRPr="00E449E6" w:rsidRDefault="00E449E6" w:rsidP="00E449E6">
            <w:pPr>
              <w:jc w:val="both"/>
              <w:rPr>
                <w:b/>
                <w:sz w:val="28"/>
              </w:rPr>
            </w:pPr>
            <w:r w:rsidRPr="00E449E6">
              <w:rPr>
                <w:b/>
                <w:sz w:val="28"/>
              </w:rPr>
              <w:lastRenderedPageBreak/>
              <w:t>C-I – Personální zabezpečení</w:t>
            </w:r>
          </w:p>
        </w:tc>
      </w:tr>
      <w:tr w:rsidR="00E449E6" w:rsidRPr="00E449E6" w:rsidTr="00E449E6">
        <w:tc>
          <w:tcPr>
            <w:tcW w:w="2518" w:type="dxa"/>
            <w:tcBorders>
              <w:top w:val="double" w:sz="4" w:space="0" w:color="auto"/>
            </w:tcBorders>
            <w:shd w:val="clear" w:color="auto" w:fill="F7CAAC"/>
          </w:tcPr>
          <w:p w:rsidR="00E449E6" w:rsidRPr="00E449E6" w:rsidRDefault="00E449E6" w:rsidP="00E449E6">
            <w:pPr>
              <w:jc w:val="both"/>
              <w:rPr>
                <w:b/>
              </w:rPr>
            </w:pPr>
            <w:r w:rsidRPr="00E449E6">
              <w:rPr>
                <w:b/>
              </w:rPr>
              <w:t>Vysoká škola</w:t>
            </w:r>
          </w:p>
        </w:tc>
        <w:tc>
          <w:tcPr>
            <w:tcW w:w="7341" w:type="dxa"/>
            <w:gridSpan w:val="10"/>
          </w:tcPr>
          <w:p w:rsidR="00E449E6" w:rsidRPr="00E449E6" w:rsidRDefault="00E449E6" w:rsidP="00E449E6">
            <w:pPr>
              <w:jc w:val="both"/>
            </w:pPr>
            <w:r w:rsidRPr="00E449E6">
              <w:t>Univerzita Tomáše Bati ve Zlíně</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Součást vysoké školy</w:t>
            </w:r>
          </w:p>
        </w:tc>
        <w:tc>
          <w:tcPr>
            <w:tcW w:w="7341" w:type="dxa"/>
            <w:gridSpan w:val="10"/>
          </w:tcPr>
          <w:p w:rsidR="00E449E6" w:rsidRPr="00E449E6" w:rsidRDefault="00E449E6" w:rsidP="00E449E6">
            <w:pPr>
              <w:jc w:val="both"/>
            </w:pPr>
            <w:r w:rsidRPr="00E449E6">
              <w:t>Fakulta managementu a ekonomiky</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Název studijního programu</w:t>
            </w:r>
          </w:p>
        </w:tc>
        <w:tc>
          <w:tcPr>
            <w:tcW w:w="7341" w:type="dxa"/>
            <w:gridSpan w:val="10"/>
          </w:tcPr>
          <w:p w:rsidR="00E449E6" w:rsidRPr="00E449E6" w:rsidRDefault="00914242" w:rsidP="00E449E6">
            <w:pPr>
              <w:jc w:val="both"/>
            </w:pPr>
            <w:r>
              <w:t>Management and Marketing</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Jméno a příjmení</w:t>
            </w:r>
          </w:p>
        </w:tc>
        <w:tc>
          <w:tcPr>
            <w:tcW w:w="4536" w:type="dxa"/>
            <w:gridSpan w:val="5"/>
          </w:tcPr>
          <w:p w:rsidR="00E449E6" w:rsidRPr="00E449E6" w:rsidRDefault="00E449E6" w:rsidP="00E449E6">
            <w:pPr>
              <w:jc w:val="both"/>
            </w:pPr>
            <w:r w:rsidRPr="00E449E6">
              <w:t>Jena ŠVARCOVÁ</w:t>
            </w:r>
          </w:p>
        </w:tc>
        <w:tc>
          <w:tcPr>
            <w:tcW w:w="709" w:type="dxa"/>
            <w:shd w:val="clear" w:color="auto" w:fill="F7CAAC"/>
          </w:tcPr>
          <w:p w:rsidR="00E449E6" w:rsidRPr="00E449E6" w:rsidRDefault="00E449E6" w:rsidP="00E449E6">
            <w:pPr>
              <w:jc w:val="both"/>
              <w:rPr>
                <w:b/>
              </w:rPr>
            </w:pPr>
            <w:r w:rsidRPr="00E449E6">
              <w:rPr>
                <w:b/>
              </w:rPr>
              <w:t>Tituly</w:t>
            </w:r>
          </w:p>
        </w:tc>
        <w:tc>
          <w:tcPr>
            <w:tcW w:w="2096" w:type="dxa"/>
            <w:gridSpan w:val="4"/>
          </w:tcPr>
          <w:p w:rsidR="00E449E6" w:rsidRPr="00E449E6" w:rsidRDefault="00E449E6" w:rsidP="00E449E6">
            <w:pPr>
              <w:jc w:val="both"/>
            </w:pPr>
            <w:r w:rsidRPr="00E449E6">
              <w:t>doc. Ing., Ph.D.</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Rok narození</w:t>
            </w:r>
          </w:p>
        </w:tc>
        <w:tc>
          <w:tcPr>
            <w:tcW w:w="829" w:type="dxa"/>
          </w:tcPr>
          <w:p w:rsidR="00E449E6" w:rsidRPr="00E449E6" w:rsidRDefault="00E449E6" w:rsidP="00E449E6">
            <w:pPr>
              <w:jc w:val="both"/>
            </w:pPr>
            <w:r w:rsidRPr="00E449E6">
              <w:t>1963</w:t>
            </w:r>
          </w:p>
        </w:tc>
        <w:tc>
          <w:tcPr>
            <w:tcW w:w="1721" w:type="dxa"/>
            <w:shd w:val="clear" w:color="auto" w:fill="F7CAAC"/>
          </w:tcPr>
          <w:p w:rsidR="00E449E6" w:rsidRPr="00E449E6" w:rsidRDefault="00E449E6" w:rsidP="00E449E6">
            <w:pPr>
              <w:jc w:val="both"/>
              <w:rPr>
                <w:b/>
              </w:rPr>
            </w:pPr>
            <w:r w:rsidRPr="00E449E6">
              <w:rPr>
                <w:b/>
              </w:rPr>
              <w:t>typ vztahu k VŠ</w:t>
            </w:r>
          </w:p>
        </w:tc>
        <w:tc>
          <w:tcPr>
            <w:tcW w:w="992" w:type="dxa"/>
            <w:gridSpan w:val="2"/>
          </w:tcPr>
          <w:p w:rsidR="00E449E6" w:rsidRPr="00E449E6" w:rsidRDefault="00E449E6" w:rsidP="00E449E6">
            <w:pPr>
              <w:jc w:val="both"/>
            </w:pPr>
            <w:r w:rsidRPr="00E449E6">
              <w:t>pp</w:t>
            </w:r>
          </w:p>
        </w:tc>
        <w:tc>
          <w:tcPr>
            <w:tcW w:w="994" w:type="dxa"/>
            <w:shd w:val="clear" w:color="auto" w:fill="F7CAAC"/>
          </w:tcPr>
          <w:p w:rsidR="00E449E6" w:rsidRPr="00E449E6" w:rsidRDefault="00E449E6" w:rsidP="00E449E6">
            <w:pPr>
              <w:jc w:val="both"/>
              <w:rPr>
                <w:b/>
              </w:rPr>
            </w:pPr>
            <w:r w:rsidRPr="00E449E6">
              <w:rPr>
                <w:b/>
              </w:rPr>
              <w:t>rozsah</w:t>
            </w:r>
          </w:p>
        </w:tc>
        <w:tc>
          <w:tcPr>
            <w:tcW w:w="709" w:type="dxa"/>
          </w:tcPr>
          <w:p w:rsidR="00E449E6" w:rsidRPr="00E449E6" w:rsidRDefault="00E449E6" w:rsidP="00E449E6">
            <w:pPr>
              <w:jc w:val="both"/>
            </w:pPr>
            <w:r w:rsidRPr="00E449E6">
              <w:t>40</w:t>
            </w:r>
          </w:p>
        </w:tc>
        <w:tc>
          <w:tcPr>
            <w:tcW w:w="709" w:type="dxa"/>
            <w:gridSpan w:val="2"/>
            <w:shd w:val="clear" w:color="auto" w:fill="F7CAAC"/>
          </w:tcPr>
          <w:p w:rsidR="00E449E6" w:rsidRPr="00E449E6" w:rsidRDefault="00E449E6" w:rsidP="00E449E6">
            <w:pPr>
              <w:jc w:val="both"/>
              <w:rPr>
                <w:b/>
              </w:rPr>
            </w:pPr>
            <w:r w:rsidRPr="00E449E6">
              <w:rPr>
                <w:b/>
              </w:rPr>
              <w:t>do kdy</w:t>
            </w:r>
          </w:p>
        </w:tc>
        <w:tc>
          <w:tcPr>
            <w:tcW w:w="1387" w:type="dxa"/>
            <w:gridSpan w:val="2"/>
          </w:tcPr>
          <w:p w:rsidR="00E449E6" w:rsidRPr="00E449E6" w:rsidRDefault="00E449E6" w:rsidP="00E449E6">
            <w:pPr>
              <w:jc w:val="both"/>
            </w:pPr>
            <w:r w:rsidRPr="00E449E6">
              <w:t>N</w:t>
            </w:r>
          </w:p>
        </w:tc>
      </w:tr>
      <w:tr w:rsidR="00E449E6" w:rsidRPr="00E449E6" w:rsidTr="00E449E6">
        <w:tc>
          <w:tcPr>
            <w:tcW w:w="5068" w:type="dxa"/>
            <w:gridSpan w:val="3"/>
            <w:shd w:val="clear" w:color="auto" w:fill="F7CAAC"/>
          </w:tcPr>
          <w:p w:rsidR="00E449E6" w:rsidRPr="00E449E6" w:rsidRDefault="00E449E6" w:rsidP="00E449E6">
            <w:pPr>
              <w:jc w:val="both"/>
              <w:rPr>
                <w:b/>
              </w:rPr>
            </w:pPr>
            <w:r w:rsidRPr="00E449E6">
              <w:rPr>
                <w:b/>
              </w:rPr>
              <w:t>Typ vztahu na součásti VŠ, která uskutečňuje st. program</w:t>
            </w:r>
          </w:p>
        </w:tc>
        <w:tc>
          <w:tcPr>
            <w:tcW w:w="992" w:type="dxa"/>
            <w:gridSpan w:val="2"/>
          </w:tcPr>
          <w:p w:rsidR="00E449E6" w:rsidRPr="00E449E6" w:rsidRDefault="00E449E6" w:rsidP="00E449E6">
            <w:pPr>
              <w:jc w:val="both"/>
            </w:pPr>
            <w:r w:rsidRPr="00E449E6">
              <w:t>pp</w:t>
            </w:r>
          </w:p>
        </w:tc>
        <w:tc>
          <w:tcPr>
            <w:tcW w:w="994" w:type="dxa"/>
            <w:shd w:val="clear" w:color="auto" w:fill="F7CAAC"/>
          </w:tcPr>
          <w:p w:rsidR="00E449E6" w:rsidRPr="00E449E6" w:rsidRDefault="00E449E6" w:rsidP="00E449E6">
            <w:pPr>
              <w:jc w:val="both"/>
              <w:rPr>
                <w:b/>
              </w:rPr>
            </w:pPr>
            <w:r w:rsidRPr="00E449E6">
              <w:rPr>
                <w:b/>
              </w:rPr>
              <w:t>rozsah</w:t>
            </w:r>
          </w:p>
        </w:tc>
        <w:tc>
          <w:tcPr>
            <w:tcW w:w="709" w:type="dxa"/>
          </w:tcPr>
          <w:p w:rsidR="00E449E6" w:rsidRPr="00E449E6" w:rsidRDefault="00E449E6" w:rsidP="00E449E6">
            <w:pPr>
              <w:jc w:val="both"/>
            </w:pPr>
            <w:r w:rsidRPr="00E449E6">
              <w:t>40</w:t>
            </w:r>
          </w:p>
        </w:tc>
        <w:tc>
          <w:tcPr>
            <w:tcW w:w="709" w:type="dxa"/>
            <w:gridSpan w:val="2"/>
            <w:shd w:val="clear" w:color="auto" w:fill="F7CAAC"/>
          </w:tcPr>
          <w:p w:rsidR="00E449E6" w:rsidRPr="00E449E6" w:rsidRDefault="00E449E6" w:rsidP="00E449E6">
            <w:pPr>
              <w:jc w:val="both"/>
              <w:rPr>
                <w:b/>
              </w:rPr>
            </w:pPr>
            <w:r w:rsidRPr="00E449E6">
              <w:rPr>
                <w:b/>
              </w:rPr>
              <w:t>do kdy</w:t>
            </w:r>
          </w:p>
        </w:tc>
        <w:tc>
          <w:tcPr>
            <w:tcW w:w="1387" w:type="dxa"/>
            <w:gridSpan w:val="2"/>
          </w:tcPr>
          <w:p w:rsidR="00E449E6" w:rsidRPr="00E449E6" w:rsidRDefault="00E449E6" w:rsidP="00E449E6">
            <w:pPr>
              <w:jc w:val="both"/>
            </w:pPr>
            <w:r w:rsidRPr="00E449E6">
              <w:t>N</w:t>
            </w:r>
          </w:p>
        </w:tc>
      </w:tr>
      <w:tr w:rsidR="00E449E6" w:rsidRPr="00E449E6" w:rsidTr="00E449E6">
        <w:tc>
          <w:tcPr>
            <w:tcW w:w="6060" w:type="dxa"/>
            <w:gridSpan w:val="5"/>
            <w:shd w:val="clear" w:color="auto" w:fill="F7CAAC"/>
          </w:tcPr>
          <w:p w:rsidR="00E449E6" w:rsidRPr="00E449E6" w:rsidRDefault="00E449E6" w:rsidP="00E449E6">
            <w:pPr>
              <w:jc w:val="both"/>
            </w:pPr>
            <w:r w:rsidRPr="00E449E6">
              <w:rPr>
                <w:b/>
              </w:rPr>
              <w:t>Další současná působení jako akademický pracovník na jiných VŠ</w:t>
            </w:r>
          </w:p>
        </w:tc>
        <w:tc>
          <w:tcPr>
            <w:tcW w:w="1703" w:type="dxa"/>
            <w:gridSpan w:val="2"/>
            <w:shd w:val="clear" w:color="auto" w:fill="F7CAAC"/>
          </w:tcPr>
          <w:p w:rsidR="00E449E6" w:rsidRPr="00E449E6" w:rsidRDefault="00E449E6" w:rsidP="00E449E6">
            <w:pPr>
              <w:jc w:val="both"/>
              <w:rPr>
                <w:b/>
              </w:rPr>
            </w:pPr>
            <w:r w:rsidRPr="00E449E6">
              <w:rPr>
                <w:b/>
              </w:rPr>
              <w:t>typ prac. vztahu</w:t>
            </w:r>
          </w:p>
        </w:tc>
        <w:tc>
          <w:tcPr>
            <w:tcW w:w="2096" w:type="dxa"/>
            <w:gridSpan w:val="4"/>
            <w:shd w:val="clear" w:color="auto" w:fill="F7CAAC"/>
          </w:tcPr>
          <w:p w:rsidR="00E449E6" w:rsidRPr="00E449E6" w:rsidRDefault="00E449E6" w:rsidP="00E449E6">
            <w:pPr>
              <w:jc w:val="both"/>
              <w:rPr>
                <w:b/>
              </w:rPr>
            </w:pPr>
            <w:r w:rsidRPr="00E449E6">
              <w:rPr>
                <w:b/>
              </w:rPr>
              <w:t>rozsah</w:t>
            </w:r>
          </w:p>
        </w:tc>
      </w:tr>
      <w:tr w:rsidR="00E449E6" w:rsidRPr="00E449E6" w:rsidTr="00E449E6">
        <w:tc>
          <w:tcPr>
            <w:tcW w:w="6060" w:type="dxa"/>
            <w:gridSpan w:val="5"/>
          </w:tcPr>
          <w:p w:rsidR="00E449E6" w:rsidRPr="00E449E6" w:rsidRDefault="00E449E6" w:rsidP="00E449E6">
            <w:pPr>
              <w:jc w:val="both"/>
            </w:pPr>
          </w:p>
        </w:tc>
        <w:tc>
          <w:tcPr>
            <w:tcW w:w="1703" w:type="dxa"/>
            <w:gridSpan w:val="2"/>
          </w:tcPr>
          <w:p w:rsidR="00E449E6" w:rsidRPr="00E449E6" w:rsidRDefault="00E449E6" w:rsidP="00E449E6">
            <w:pPr>
              <w:jc w:val="both"/>
            </w:pPr>
          </w:p>
        </w:tc>
        <w:tc>
          <w:tcPr>
            <w:tcW w:w="2096" w:type="dxa"/>
            <w:gridSpan w:val="4"/>
          </w:tcPr>
          <w:p w:rsidR="00E449E6" w:rsidRPr="00E449E6" w:rsidRDefault="00E449E6" w:rsidP="00E449E6">
            <w:pPr>
              <w:jc w:val="both"/>
            </w:pPr>
          </w:p>
        </w:tc>
      </w:tr>
      <w:tr w:rsidR="00E449E6" w:rsidRPr="00E449E6" w:rsidTr="00E449E6">
        <w:tc>
          <w:tcPr>
            <w:tcW w:w="9859" w:type="dxa"/>
            <w:gridSpan w:val="11"/>
            <w:shd w:val="clear" w:color="auto" w:fill="F7CAAC"/>
          </w:tcPr>
          <w:p w:rsidR="00E449E6" w:rsidRPr="00E449E6" w:rsidRDefault="00E449E6" w:rsidP="00E449E6">
            <w:pPr>
              <w:jc w:val="both"/>
            </w:pPr>
            <w:r w:rsidRPr="00E449E6">
              <w:rPr>
                <w:b/>
              </w:rPr>
              <w:t>Předměty příslušného studijního programu a způsob zapojení do jejich výuky, příp. další zapojení do uskutečňování studijního programu</w:t>
            </w:r>
          </w:p>
        </w:tc>
      </w:tr>
      <w:tr w:rsidR="00E449E6" w:rsidRPr="00E449E6" w:rsidTr="00E449E6">
        <w:trPr>
          <w:trHeight w:val="232"/>
        </w:trPr>
        <w:tc>
          <w:tcPr>
            <w:tcW w:w="9859" w:type="dxa"/>
            <w:gridSpan w:val="11"/>
            <w:tcBorders>
              <w:top w:val="nil"/>
            </w:tcBorders>
          </w:tcPr>
          <w:p w:rsidR="00E449E6" w:rsidRPr="00E449E6" w:rsidRDefault="00DC36AB" w:rsidP="00E449E6">
            <w:pPr>
              <w:jc w:val="both"/>
            </w:pPr>
            <w:r w:rsidRPr="00D24F3C">
              <w:t>Macroeconomics II</w:t>
            </w:r>
            <w:r w:rsidRPr="00E449E6">
              <w:t xml:space="preserve"> </w:t>
            </w:r>
            <w:r w:rsidR="00E449E6" w:rsidRPr="00E449E6">
              <w:t>- garant, přednášející (100%)</w:t>
            </w:r>
          </w:p>
        </w:tc>
      </w:tr>
      <w:tr w:rsidR="00E449E6" w:rsidRPr="00E449E6" w:rsidTr="00E449E6">
        <w:tc>
          <w:tcPr>
            <w:tcW w:w="9859" w:type="dxa"/>
            <w:gridSpan w:val="11"/>
            <w:shd w:val="clear" w:color="auto" w:fill="F7CAAC"/>
          </w:tcPr>
          <w:p w:rsidR="00E449E6" w:rsidRPr="00E449E6" w:rsidRDefault="00E449E6" w:rsidP="00E449E6">
            <w:pPr>
              <w:jc w:val="both"/>
            </w:pPr>
            <w:r w:rsidRPr="00E449E6">
              <w:rPr>
                <w:b/>
              </w:rPr>
              <w:t xml:space="preserve">Údaje o vzdělání na VŠ </w:t>
            </w:r>
          </w:p>
        </w:tc>
      </w:tr>
      <w:tr w:rsidR="00E449E6" w:rsidRPr="00E449E6" w:rsidTr="00E449E6">
        <w:trPr>
          <w:trHeight w:val="594"/>
        </w:trPr>
        <w:tc>
          <w:tcPr>
            <w:tcW w:w="9859" w:type="dxa"/>
            <w:gridSpan w:val="11"/>
          </w:tcPr>
          <w:p w:rsidR="00E449E6" w:rsidRPr="00E449E6" w:rsidRDefault="00E449E6" w:rsidP="00E449E6">
            <w:pPr>
              <w:jc w:val="both"/>
            </w:pPr>
            <w:r w:rsidRPr="00E449E6">
              <w:rPr>
                <w:b/>
              </w:rPr>
              <w:t>1981-1985:</w:t>
            </w:r>
            <w:r w:rsidRPr="00E449E6">
              <w:tab/>
              <w:t>VŠB Ostrava, ekonomická fakulta obor systémové inženýrství (</w:t>
            </w:r>
            <w:r w:rsidRPr="00E449E6">
              <w:rPr>
                <w:b/>
              </w:rPr>
              <w:t>Ing.</w:t>
            </w:r>
            <w:r w:rsidRPr="00E449E6">
              <w:t>)</w:t>
            </w:r>
          </w:p>
          <w:p w:rsidR="00E449E6" w:rsidRPr="00E449E6" w:rsidRDefault="00E449E6" w:rsidP="00E449E6">
            <w:pPr>
              <w:jc w:val="both"/>
            </w:pPr>
            <w:r w:rsidRPr="00E449E6">
              <w:rPr>
                <w:b/>
              </w:rPr>
              <w:t>2001-2005:</w:t>
            </w:r>
            <w:r w:rsidRPr="00E449E6">
              <w:tab/>
              <w:t xml:space="preserve">UTB ve Zlíně, Fakulta managementu a ekonomiky, obor „Ekonomika a management podniku“ </w:t>
            </w:r>
            <w:r w:rsidRPr="00E449E6">
              <w:rPr>
                <w:b/>
              </w:rPr>
              <w:t>(Ph.D.)</w:t>
            </w:r>
          </w:p>
        </w:tc>
      </w:tr>
      <w:tr w:rsidR="00E449E6" w:rsidRPr="00E449E6" w:rsidTr="00E449E6">
        <w:tc>
          <w:tcPr>
            <w:tcW w:w="9859" w:type="dxa"/>
            <w:gridSpan w:val="11"/>
            <w:shd w:val="clear" w:color="auto" w:fill="F7CAAC"/>
          </w:tcPr>
          <w:p w:rsidR="00E449E6" w:rsidRPr="00E449E6" w:rsidRDefault="00E449E6" w:rsidP="00E449E6">
            <w:pPr>
              <w:jc w:val="both"/>
              <w:rPr>
                <w:b/>
              </w:rPr>
            </w:pPr>
            <w:r w:rsidRPr="00E449E6">
              <w:rPr>
                <w:b/>
              </w:rPr>
              <w:t>Údaje o odborném působení od absolvování VŠ</w:t>
            </w:r>
          </w:p>
        </w:tc>
      </w:tr>
      <w:tr w:rsidR="00E449E6" w:rsidRPr="00E449E6" w:rsidTr="00E449E6">
        <w:trPr>
          <w:trHeight w:val="461"/>
        </w:trPr>
        <w:tc>
          <w:tcPr>
            <w:tcW w:w="9859" w:type="dxa"/>
            <w:gridSpan w:val="11"/>
          </w:tcPr>
          <w:p w:rsidR="00E449E6" w:rsidRPr="00E449E6" w:rsidRDefault="00E449E6" w:rsidP="00E449E6">
            <w:pPr>
              <w:jc w:val="both"/>
            </w:pPr>
            <w:r w:rsidRPr="00E449E6">
              <w:rPr>
                <w:b/>
              </w:rPr>
              <w:t>1985 - 1994</w:t>
            </w:r>
            <w:r w:rsidRPr="00E449E6">
              <w:tab/>
              <w:t>ZPS a.s. Zlín, odborný referent</w:t>
            </w:r>
          </w:p>
          <w:p w:rsidR="00E449E6" w:rsidRPr="00E449E6" w:rsidRDefault="00E449E6" w:rsidP="00E449E6">
            <w:pPr>
              <w:jc w:val="both"/>
            </w:pPr>
            <w:r w:rsidRPr="00E449E6">
              <w:rPr>
                <w:b/>
              </w:rPr>
              <w:t>1992 - dosud</w:t>
            </w:r>
            <w:r w:rsidRPr="00E449E6">
              <w:tab/>
              <w:t xml:space="preserve">majitelka nakladatelství odborné literatury </w:t>
            </w:r>
          </w:p>
          <w:p w:rsidR="00E449E6" w:rsidRPr="00E449E6" w:rsidRDefault="00E449E6" w:rsidP="00E449E6">
            <w:pPr>
              <w:jc w:val="both"/>
            </w:pPr>
            <w:r w:rsidRPr="00E449E6">
              <w:rPr>
                <w:b/>
              </w:rPr>
              <w:t>1999 - dosud</w:t>
            </w:r>
            <w:r w:rsidRPr="00E449E6">
              <w:tab/>
              <w:t>UTB ve Zlíně, Fakulta managementu a ekonomiky, odborná asistentka, od r. 2010 docentka</w:t>
            </w:r>
          </w:p>
        </w:tc>
      </w:tr>
      <w:tr w:rsidR="00E449E6" w:rsidRPr="00E449E6" w:rsidTr="00E449E6">
        <w:trPr>
          <w:trHeight w:val="250"/>
        </w:trPr>
        <w:tc>
          <w:tcPr>
            <w:tcW w:w="9859" w:type="dxa"/>
            <w:gridSpan w:val="11"/>
            <w:shd w:val="clear" w:color="auto" w:fill="F7CAAC"/>
          </w:tcPr>
          <w:p w:rsidR="00E449E6" w:rsidRPr="00E449E6" w:rsidRDefault="00E449E6" w:rsidP="00E449E6">
            <w:pPr>
              <w:jc w:val="both"/>
            </w:pPr>
            <w:r w:rsidRPr="00E449E6">
              <w:rPr>
                <w:b/>
              </w:rPr>
              <w:t>Zkušenosti s vedením kvalifikačních a rigorózních prací</w:t>
            </w:r>
          </w:p>
        </w:tc>
      </w:tr>
      <w:tr w:rsidR="00E449E6" w:rsidRPr="00E449E6" w:rsidTr="00E449E6">
        <w:trPr>
          <w:trHeight w:val="65"/>
        </w:trPr>
        <w:tc>
          <w:tcPr>
            <w:tcW w:w="9859" w:type="dxa"/>
            <w:gridSpan w:val="11"/>
          </w:tcPr>
          <w:p w:rsidR="00E449E6" w:rsidRPr="00E449E6" w:rsidRDefault="00E449E6" w:rsidP="00E449E6">
            <w:pPr>
              <w:jc w:val="both"/>
            </w:pPr>
            <w:r w:rsidRPr="00E449E6">
              <w:t>Počet vedených bakalářských prací – 30</w:t>
            </w:r>
          </w:p>
          <w:p w:rsidR="00E449E6" w:rsidRPr="00E449E6" w:rsidRDefault="00E449E6" w:rsidP="00E449E6">
            <w:pPr>
              <w:jc w:val="both"/>
            </w:pPr>
            <w:r w:rsidRPr="00E449E6">
              <w:t>Počet vedených diplomových prací – 5</w:t>
            </w:r>
          </w:p>
          <w:p w:rsidR="00E449E6" w:rsidRPr="00E449E6" w:rsidRDefault="00E449E6" w:rsidP="00E449E6">
            <w:pPr>
              <w:jc w:val="both"/>
            </w:pPr>
            <w:r w:rsidRPr="00E449E6">
              <w:t xml:space="preserve">Počet vedených disertačních prací – 1 </w:t>
            </w:r>
          </w:p>
        </w:tc>
      </w:tr>
      <w:tr w:rsidR="00E449E6" w:rsidRPr="00E449E6" w:rsidTr="00E449E6">
        <w:trPr>
          <w:cantSplit/>
        </w:trPr>
        <w:tc>
          <w:tcPr>
            <w:tcW w:w="3347" w:type="dxa"/>
            <w:gridSpan w:val="2"/>
            <w:tcBorders>
              <w:top w:val="single" w:sz="12" w:space="0" w:color="auto"/>
            </w:tcBorders>
            <w:shd w:val="clear" w:color="auto" w:fill="F7CAAC"/>
          </w:tcPr>
          <w:p w:rsidR="00E449E6" w:rsidRPr="00E449E6" w:rsidRDefault="00E449E6" w:rsidP="00E449E6">
            <w:pPr>
              <w:jc w:val="both"/>
            </w:pPr>
            <w:r w:rsidRPr="00E449E6">
              <w:rPr>
                <w:b/>
              </w:rPr>
              <w:t xml:space="preserve">Obor habilitačního řízení </w:t>
            </w:r>
          </w:p>
        </w:tc>
        <w:tc>
          <w:tcPr>
            <w:tcW w:w="2245" w:type="dxa"/>
            <w:gridSpan w:val="2"/>
            <w:tcBorders>
              <w:top w:val="single" w:sz="12" w:space="0" w:color="auto"/>
            </w:tcBorders>
            <w:shd w:val="clear" w:color="auto" w:fill="F7CAAC"/>
          </w:tcPr>
          <w:p w:rsidR="00E449E6" w:rsidRPr="00E449E6" w:rsidRDefault="00E449E6" w:rsidP="00E449E6">
            <w:pPr>
              <w:jc w:val="both"/>
            </w:pPr>
            <w:r w:rsidRPr="00E449E6">
              <w:rPr>
                <w:b/>
              </w:rPr>
              <w:t>Rok udělení hodnosti</w:t>
            </w:r>
          </w:p>
        </w:tc>
        <w:tc>
          <w:tcPr>
            <w:tcW w:w="2248" w:type="dxa"/>
            <w:gridSpan w:val="4"/>
            <w:tcBorders>
              <w:top w:val="single" w:sz="12" w:space="0" w:color="auto"/>
              <w:right w:val="single" w:sz="12" w:space="0" w:color="auto"/>
            </w:tcBorders>
            <w:shd w:val="clear" w:color="auto" w:fill="F7CAAC"/>
          </w:tcPr>
          <w:p w:rsidR="00E449E6" w:rsidRPr="00E449E6" w:rsidRDefault="00E449E6" w:rsidP="00E449E6">
            <w:pPr>
              <w:jc w:val="both"/>
            </w:pPr>
            <w:r w:rsidRPr="00E449E6">
              <w:rPr>
                <w:b/>
              </w:rPr>
              <w:t>Řízení konáno na VŠ</w:t>
            </w:r>
          </w:p>
        </w:tc>
        <w:tc>
          <w:tcPr>
            <w:tcW w:w="2019" w:type="dxa"/>
            <w:gridSpan w:val="3"/>
            <w:tcBorders>
              <w:top w:val="single" w:sz="12" w:space="0" w:color="auto"/>
              <w:left w:val="single" w:sz="12" w:space="0" w:color="auto"/>
            </w:tcBorders>
            <w:shd w:val="clear" w:color="auto" w:fill="F7CAAC"/>
          </w:tcPr>
          <w:p w:rsidR="00E449E6" w:rsidRPr="00E449E6" w:rsidRDefault="00E449E6" w:rsidP="00E449E6">
            <w:pPr>
              <w:jc w:val="both"/>
              <w:rPr>
                <w:b/>
              </w:rPr>
            </w:pPr>
            <w:r w:rsidRPr="00E449E6">
              <w:rPr>
                <w:b/>
              </w:rPr>
              <w:t>Ohlasy publikací</w:t>
            </w:r>
          </w:p>
        </w:tc>
      </w:tr>
      <w:tr w:rsidR="00E449E6" w:rsidRPr="00E449E6" w:rsidTr="00E449E6">
        <w:trPr>
          <w:cantSplit/>
        </w:trPr>
        <w:tc>
          <w:tcPr>
            <w:tcW w:w="3347" w:type="dxa"/>
            <w:gridSpan w:val="2"/>
          </w:tcPr>
          <w:p w:rsidR="00E449E6" w:rsidRPr="00E449E6" w:rsidRDefault="00E449E6" w:rsidP="00E449E6">
            <w:pPr>
              <w:jc w:val="both"/>
            </w:pPr>
            <w:r w:rsidRPr="00E449E6">
              <w:t>Management a ekonomika podniku</w:t>
            </w:r>
          </w:p>
        </w:tc>
        <w:tc>
          <w:tcPr>
            <w:tcW w:w="2245" w:type="dxa"/>
            <w:gridSpan w:val="2"/>
          </w:tcPr>
          <w:p w:rsidR="00E449E6" w:rsidRPr="00E449E6" w:rsidRDefault="00E449E6" w:rsidP="00E449E6">
            <w:pPr>
              <w:jc w:val="both"/>
            </w:pPr>
            <w:r w:rsidRPr="00E449E6">
              <w:t>2010</w:t>
            </w:r>
          </w:p>
        </w:tc>
        <w:tc>
          <w:tcPr>
            <w:tcW w:w="2248" w:type="dxa"/>
            <w:gridSpan w:val="4"/>
            <w:tcBorders>
              <w:right w:val="single" w:sz="12" w:space="0" w:color="auto"/>
            </w:tcBorders>
          </w:tcPr>
          <w:p w:rsidR="00E449E6" w:rsidRPr="00E449E6" w:rsidRDefault="00E449E6" w:rsidP="00E449E6">
            <w:pPr>
              <w:jc w:val="both"/>
            </w:pPr>
            <w:r w:rsidRPr="00E449E6">
              <w:t>UTB ve Zlíně</w:t>
            </w:r>
          </w:p>
        </w:tc>
        <w:tc>
          <w:tcPr>
            <w:tcW w:w="632" w:type="dxa"/>
            <w:tcBorders>
              <w:left w:val="single" w:sz="12" w:space="0" w:color="auto"/>
            </w:tcBorders>
            <w:shd w:val="clear" w:color="auto" w:fill="F7CAAC"/>
          </w:tcPr>
          <w:p w:rsidR="00E449E6" w:rsidRPr="00E449E6" w:rsidRDefault="00E449E6" w:rsidP="00E449E6">
            <w:pPr>
              <w:jc w:val="both"/>
            </w:pPr>
            <w:r w:rsidRPr="00E449E6">
              <w:rPr>
                <w:b/>
              </w:rPr>
              <w:t>WOS</w:t>
            </w:r>
          </w:p>
        </w:tc>
        <w:tc>
          <w:tcPr>
            <w:tcW w:w="693" w:type="dxa"/>
            <w:shd w:val="clear" w:color="auto" w:fill="F7CAAC"/>
          </w:tcPr>
          <w:p w:rsidR="00E449E6" w:rsidRPr="00E449E6" w:rsidRDefault="00E449E6" w:rsidP="00E449E6">
            <w:pPr>
              <w:jc w:val="both"/>
              <w:rPr>
                <w:sz w:val="18"/>
              </w:rPr>
            </w:pPr>
            <w:r w:rsidRPr="00E449E6">
              <w:rPr>
                <w:b/>
                <w:sz w:val="18"/>
              </w:rPr>
              <w:t>Scopus</w:t>
            </w:r>
          </w:p>
        </w:tc>
        <w:tc>
          <w:tcPr>
            <w:tcW w:w="694" w:type="dxa"/>
            <w:shd w:val="clear" w:color="auto" w:fill="F7CAAC"/>
          </w:tcPr>
          <w:p w:rsidR="00E449E6" w:rsidRPr="00E449E6" w:rsidRDefault="00E449E6" w:rsidP="00E449E6">
            <w:pPr>
              <w:jc w:val="both"/>
            </w:pPr>
            <w:r w:rsidRPr="00E449E6">
              <w:rPr>
                <w:b/>
                <w:sz w:val="18"/>
              </w:rPr>
              <w:t>ostatní</w:t>
            </w:r>
          </w:p>
        </w:tc>
      </w:tr>
      <w:tr w:rsidR="00E449E6" w:rsidRPr="00E449E6" w:rsidTr="00E449E6">
        <w:trPr>
          <w:cantSplit/>
          <w:trHeight w:val="70"/>
        </w:trPr>
        <w:tc>
          <w:tcPr>
            <w:tcW w:w="3347" w:type="dxa"/>
            <w:gridSpan w:val="2"/>
            <w:shd w:val="clear" w:color="auto" w:fill="F7CAAC"/>
          </w:tcPr>
          <w:p w:rsidR="00E449E6" w:rsidRPr="00E449E6" w:rsidRDefault="00E449E6" w:rsidP="00E449E6">
            <w:pPr>
              <w:jc w:val="both"/>
            </w:pPr>
            <w:r w:rsidRPr="00E449E6">
              <w:rPr>
                <w:b/>
              </w:rPr>
              <w:t>Obor jmenovacího řízení</w:t>
            </w:r>
          </w:p>
        </w:tc>
        <w:tc>
          <w:tcPr>
            <w:tcW w:w="2245" w:type="dxa"/>
            <w:gridSpan w:val="2"/>
            <w:shd w:val="clear" w:color="auto" w:fill="F7CAAC"/>
          </w:tcPr>
          <w:p w:rsidR="00E449E6" w:rsidRPr="00E449E6" w:rsidRDefault="00E449E6" w:rsidP="00E449E6">
            <w:pPr>
              <w:jc w:val="both"/>
            </w:pPr>
            <w:r w:rsidRPr="00E449E6">
              <w:rPr>
                <w:b/>
              </w:rPr>
              <w:t>Rok udělení hodnosti</w:t>
            </w:r>
          </w:p>
        </w:tc>
        <w:tc>
          <w:tcPr>
            <w:tcW w:w="2248" w:type="dxa"/>
            <w:gridSpan w:val="4"/>
            <w:tcBorders>
              <w:right w:val="single" w:sz="12" w:space="0" w:color="auto"/>
            </w:tcBorders>
            <w:shd w:val="clear" w:color="auto" w:fill="F7CAAC"/>
          </w:tcPr>
          <w:p w:rsidR="00E449E6" w:rsidRPr="00E449E6" w:rsidRDefault="00E449E6" w:rsidP="00E449E6">
            <w:pPr>
              <w:jc w:val="both"/>
            </w:pPr>
            <w:r w:rsidRPr="00E449E6">
              <w:rPr>
                <w:b/>
              </w:rPr>
              <w:t>Řízení konáno na VŠ</w:t>
            </w:r>
          </w:p>
        </w:tc>
        <w:tc>
          <w:tcPr>
            <w:tcW w:w="632" w:type="dxa"/>
            <w:vMerge w:val="restart"/>
            <w:tcBorders>
              <w:left w:val="single" w:sz="12" w:space="0" w:color="auto"/>
            </w:tcBorders>
          </w:tcPr>
          <w:p w:rsidR="00E449E6" w:rsidRPr="00E449E6" w:rsidRDefault="00DC36AB" w:rsidP="00E449E6">
            <w:pPr>
              <w:jc w:val="both"/>
              <w:rPr>
                <w:b/>
              </w:rPr>
            </w:pPr>
            <w:r>
              <w:rPr>
                <w:b/>
              </w:rPr>
              <w:t>2</w:t>
            </w:r>
          </w:p>
        </w:tc>
        <w:tc>
          <w:tcPr>
            <w:tcW w:w="693" w:type="dxa"/>
            <w:vMerge w:val="restart"/>
          </w:tcPr>
          <w:p w:rsidR="00E449E6" w:rsidRPr="00E449E6" w:rsidRDefault="00DC36AB" w:rsidP="00E449E6">
            <w:pPr>
              <w:jc w:val="both"/>
              <w:rPr>
                <w:b/>
              </w:rPr>
            </w:pPr>
            <w:r>
              <w:rPr>
                <w:b/>
              </w:rPr>
              <w:t>7</w:t>
            </w:r>
          </w:p>
        </w:tc>
        <w:tc>
          <w:tcPr>
            <w:tcW w:w="694" w:type="dxa"/>
            <w:vMerge w:val="restart"/>
          </w:tcPr>
          <w:p w:rsidR="00E449E6" w:rsidRPr="00E449E6" w:rsidRDefault="00E449E6" w:rsidP="00E449E6">
            <w:pPr>
              <w:jc w:val="both"/>
              <w:rPr>
                <w:b/>
              </w:rPr>
            </w:pPr>
            <w:r w:rsidRPr="00E449E6">
              <w:rPr>
                <w:b/>
              </w:rPr>
              <w:t>98</w:t>
            </w:r>
          </w:p>
        </w:tc>
      </w:tr>
      <w:tr w:rsidR="00E449E6" w:rsidRPr="00E449E6" w:rsidTr="00E449E6">
        <w:trPr>
          <w:trHeight w:val="205"/>
        </w:trPr>
        <w:tc>
          <w:tcPr>
            <w:tcW w:w="3347" w:type="dxa"/>
            <w:gridSpan w:val="2"/>
          </w:tcPr>
          <w:p w:rsidR="00E449E6" w:rsidRPr="00E449E6" w:rsidRDefault="00E449E6" w:rsidP="00E449E6">
            <w:pPr>
              <w:jc w:val="both"/>
            </w:pPr>
          </w:p>
        </w:tc>
        <w:tc>
          <w:tcPr>
            <w:tcW w:w="2245" w:type="dxa"/>
            <w:gridSpan w:val="2"/>
          </w:tcPr>
          <w:p w:rsidR="00E449E6" w:rsidRPr="00E449E6" w:rsidRDefault="00E449E6" w:rsidP="00E449E6">
            <w:pPr>
              <w:jc w:val="both"/>
            </w:pPr>
          </w:p>
        </w:tc>
        <w:tc>
          <w:tcPr>
            <w:tcW w:w="2248" w:type="dxa"/>
            <w:gridSpan w:val="4"/>
            <w:tcBorders>
              <w:right w:val="single" w:sz="12" w:space="0" w:color="auto"/>
            </w:tcBorders>
          </w:tcPr>
          <w:p w:rsidR="00E449E6" w:rsidRPr="00E449E6" w:rsidRDefault="00E449E6" w:rsidP="00E449E6">
            <w:pPr>
              <w:jc w:val="both"/>
            </w:pPr>
          </w:p>
        </w:tc>
        <w:tc>
          <w:tcPr>
            <w:tcW w:w="632" w:type="dxa"/>
            <w:vMerge/>
            <w:tcBorders>
              <w:left w:val="single" w:sz="12" w:space="0" w:color="auto"/>
            </w:tcBorders>
            <w:vAlign w:val="center"/>
          </w:tcPr>
          <w:p w:rsidR="00E449E6" w:rsidRPr="00E449E6" w:rsidRDefault="00E449E6" w:rsidP="00E449E6">
            <w:pPr>
              <w:rPr>
                <w:b/>
              </w:rPr>
            </w:pPr>
          </w:p>
        </w:tc>
        <w:tc>
          <w:tcPr>
            <w:tcW w:w="693" w:type="dxa"/>
            <w:vMerge/>
            <w:vAlign w:val="center"/>
          </w:tcPr>
          <w:p w:rsidR="00E449E6" w:rsidRPr="00E449E6" w:rsidRDefault="00E449E6" w:rsidP="00E449E6">
            <w:pPr>
              <w:rPr>
                <w:b/>
              </w:rPr>
            </w:pPr>
          </w:p>
        </w:tc>
        <w:tc>
          <w:tcPr>
            <w:tcW w:w="694" w:type="dxa"/>
            <w:vMerge/>
            <w:vAlign w:val="center"/>
          </w:tcPr>
          <w:p w:rsidR="00E449E6" w:rsidRPr="00E449E6" w:rsidRDefault="00E449E6" w:rsidP="00E449E6">
            <w:pPr>
              <w:rPr>
                <w:b/>
              </w:rPr>
            </w:pPr>
          </w:p>
        </w:tc>
      </w:tr>
      <w:tr w:rsidR="00E449E6" w:rsidRPr="00E449E6" w:rsidTr="00E449E6">
        <w:tc>
          <w:tcPr>
            <w:tcW w:w="9859" w:type="dxa"/>
            <w:gridSpan w:val="11"/>
            <w:shd w:val="clear" w:color="auto" w:fill="F7CAAC"/>
          </w:tcPr>
          <w:p w:rsidR="00E449E6" w:rsidRPr="00E449E6" w:rsidRDefault="00E449E6" w:rsidP="00E449E6">
            <w:pPr>
              <w:jc w:val="both"/>
              <w:rPr>
                <w:b/>
              </w:rPr>
            </w:pPr>
            <w:r w:rsidRPr="00E449E6">
              <w:rPr>
                <w:b/>
              </w:rPr>
              <w:t xml:space="preserve">Přehled o nejvýznamnější publikační a další tvůrčí činnosti nebo další profesní činnosti u odborníků z praxe vztahující se k zabezpečovaným předmětům </w:t>
            </w:r>
          </w:p>
        </w:tc>
      </w:tr>
      <w:tr w:rsidR="00362A77" w:rsidRPr="00E449E6" w:rsidTr="00E449E6">
        <w:trPr>
          <w:trHeight w:val="566"/>
        </w:trPr>
        <w:tc>
          <w:tcPr>
            <w:tcW w:w="9859" w:type="dxa"/>
            <w:gridSpan w:val="11"/>
          </w:tcPr>
          <w:p w:rsidR="00362A77" w:rsidRPr="007975A6" w:rsidRDefault="00362A77" w:rsidP="00362A77">
            <w:pPr>
              <w:pStyle w:val="Prosttext"/>
              <w:jc w:val="both"/>
              <w:rPr>
                <w:rFonts w:ascii="Times New Roman" w:hAnsi="Times New Roman"/>
                <w:sz w:val="20"/>
                <w:szCs w:val="20"/>
              </w:rPr>
            </w:pPr>
            <w:r w:rsidRPr="007975A6">
              <w:rPr>
                <w:rFonts w:ascii="Times New Roman" w:hAnsi="Times New Roman"/>
                <w:color w:val="000000"/>
                <w:sz w:val="20"/>
                <w:szCs w:val="20"/>
              </w:rPr>
              <w:t xml:space="preserve">ŠVARCOVÁ, J., POVOLNÁ, L. Research and Development Contribution to the Czech Industry Branch Growth. In </w:t>
            </w:r>
            <w:r w:rsidRPr="007975A6">
              <w:rPr>
                <w:rFonts w:ascii="Times New Roman" w:hAnsi="Times New Roman"/>
                <w:i/>
                <w:sz w:val="20"/>
                <w:szCs w:val="20"/>
              </w:rPr>
              <w:t>Proceedings of the 43rd International Academic Conference.</w:t>
            </w:r>
            <w:r w:rsidRPr="007975A6">
              <w:rPr>
                <w:rFonts w:ascii="Times New Roman" w:hAnsi="Times New Roman"/>
                <w:sz w:val="20"/>
                <w:szCs w:val="20"/>
              </w:rPr>
              <w:t xml:space="preserve"> Lisabon: International Institute of Social and Economic Sciences, 2018, pp. 250-261. ISBN 978-80-87927-79-3 (80%).</w:t>
            </w:r>
          </w:p>
          <w:p w:rsidR="00362A77" w:rsidRPr="007975A6" w:rsidRDefault="00362A77" w:rsidP="00362A77">
            <w:pPr>
              <w:pStyle w:val="Prosttext"/>
              <w:jc w:val="both"/>
              <w:rPr>
                <w:rFonts w:ascii="Times New Roman" w:hAnsi="Times New Roman"/>
                <w:sz w:val="20"/>
                <w:szCs w:val="20"/>
              </w:rPr>
            </w:pPr>
            <w:r w:rsidRPr="007975A6">
              <w:rPr>
                <w:rFonts w:ascii="Times New Roman" w:hAnsi="Times New Roman"/>
                <w:sz w:val="20"/>
                <w:szCs w:val="20"/>
              </w:rPr>
              <w:t>POVOLNÁ, L., ŠVARCOVÁ, J.. The macroeconomic context of investments in the field of machine tools in the Czech Republic</w:t>
            </w:r>
            <w:r w:rsidRPr="007975A6">
              <w:rPr>
                <w:rFonts w:ascii="Times New Roman" w:hAnsi="Times New Roman"/>
                <w:i/>
                <w:sz w:val="20"/>
                <w:szCs w:val="20"/>
              </w:rPr>
              <w:t>. Journal of Competitiveness</w:t>
            </w:r>
            <w:r w:rsidRPr="007975A6">
              <w:rPr>
                <w:rFonts w:ascii="Times New Roman" w:hAnsi="Times New Roman"/>
                <w:sz w:val="20"/>
                <w:szCs w:val="20"/>
              </w:rPr>
              <w:t xml:space="preserve">. 2017, vol. 9, iss. 2, s. 110-122. ISSN 1804-171X. Dostupné z: </w:t>
            </w:r>
          </w:p>
          <w:p w:rsidR="00362A77" w:rsidRPr="007975A6" w:rsidRDefault="006949F7" w:rsidP="00362A77">
            <w:pPr>
              <w:pStyle w:val="Prosttext"/>
              <w:jc w:val="both"/>
              <w:rPr>
                <w:rFonts w:ascii="Times New Roman" w:hAnsi="Times New Roman"/>
                <w:sz w:val="20"/>
                <w:szCs w:val="20"/>
              </w:rPr>
            </w:pPr>
            <w:hyperlink r:id="rId47" w:history="1">
              <w:r w:rsidR="00362A77" w:rsidRPr="007975A6">
                <w:rPr>
                  <w:rStyle w:val="Hypertextovodkaz"/>
                  <w:rFonts w:ascii="Times New Roman" w:hAnsi="Times New Roman"/>
                  <w:sz w:val="20"/>
                  <w:szCs w:val="20"/>
                </w:rPr>
                <w:t>https://search.proquest.com/docview/1916720788?pq-origsite=gscholar</w:t>
              </w:r>
            </w:hyperlink>
            <w:r w:rsidR="00362A77" w:rsidRPr="007975A6">
              <w:rPr>
                <w:rFonts w:ascii="Times New Roman" w:hAnsi="Times New Roman"/>
                <w:sz w:val="20"/>
                <w:szCs w:val="20"/>
              </w:rPr>
              <w:t xml:space="preserve"> (20%).</w:t>
            </w:r>
          </w:p>
          <w:p w:rsidR="00362A77" w:rsidRPr="007975A6" w:rsidRDefault="00362A77" w:rsidP="00362A77">
            <w:pPr>
              <w:pStyle w:val="Prosttext"/>
              <w:jc w:val="both"/>
              <w:rPr>
                <w:rFonts w:ascii="Times New Roman" w:hAnsi="Times New Roman"/>
                <w:sz w:val="20"/>
                <w:szCs w:val="20"/>
              </w:rPr>
            </w:pPr>
            <w:r w:rsidRPr="007975A6">
              <w:rPr>
                <w:rFonts w:ascii="Times New Roman" w:hAnsi="Times New Roman"/>
                <w:sz w:val="20"/>
                <w:szCs w:val="20"/>
              </w:rPr>
              <w:t xml:space="preserve">ŠVARCOVÁ, J. Macroeconomic consequences of contemporary career planning of university students in the Czech Republic. </w:t>
            </w:r>
            <w:r w:rsidRPr="007975A6">
              <w:rPr>
                <w:rFonts w:ascii="Times New Roman" w:hAnsi="Times New Roman"/>
                <w:i/>
                <w:sz w:val="20"/>
                <w:szCs w:val="20"/>
              </w:rPr>
              <w:t>International Journal of Interdisciplinary Social and Community Studies</w:t>
            </w:r>
            <w:r w:rsidRPr="007975A6">
              <w:rPr>
                <w:rFonts w:ascii="Times New Roman" w:hAnsi="Times New Roman"/>
                <w:sz w:val="20"/>
                <w:szCs w:val="20"/>
              </w:rPr>
              <w:t xml:space="preserve">. 2016, vol. 11, iss. 1, s. 31-42. ISSN 2324-7576. Dostupné z: </w:t>
            </w:r>
            <w:hyperlink r:id="rId48" w:history="1">
              <w:r w:rsidRPr="007975A6">
                <w:rPr>
                  <w:rStyle w:val="Hypertextovodkaz"/>
                  <w:rFonts w:ascii="Times New Roman" w:hAnsi="Times New Roman"/>
                  <w:sz w:val="20"/>
                  <w:szCs w:val="20"/>
                </w:rPr>
                <w:t>https://cgscholar.com/bookstore/works/macroeconomic-consequences-of-contemporary-career-planning-of-university-students-in-the-czech-republic-vol-11-issue-1-2016-b3d9534a-18d1-427c-9716-920dc58ecfba</w:t>
              </w:r>
            </w:hyperlink>
            <w:r w:rsidRPr="007975A6">
              <w:rPr>
                <w:rFonts w:ascii="Times New Roman" w:hAnsi="Times New Roman"/>
                <w:sz w:val="20"/>
                <w:szCs w:val="20"/>
              </w:rPr>
              <w:t>.</w:t>
            </w:r>
          </w:p>
          <w:p w:rsidR="00362A77" w:rsidRPr="007975A6" w:rsidRDefault="00362A77" w:rsidP="00362A77">
            <w:pPr>
              <w:pStyle w:val="Prosttext"/>
              <w:jc w:val="both"/>
              <w:rPr>
                <w:rFonts w:ascii="Times New Roman" w:hAnsi="Times New Roman"/>
                <w:sz w:val="20"/>
                <w:szCs w:val="20"/>
              </w:rPr>
            </w:pPr>
            <w:r w:rsidRPr="007975A6">
              <w:rPr>
                <w:rFonts w:ascii="Times New Roman" w:hAnsi="Times New Roman"/>
                <w:sz w:val="20"/>
                <w:szCs w:val="20"/>
              </w:rPr>
              <w:t>ŠVARCOVÁ, J., HORÁKOVÁ, M. The Macroeconomic View of the Unemployment of University Graduates in the Czech Republic</w:t>
            </w:r>
            <w:r w:rsidRPr="007975A6">
              <w:rPr>
                <w:rFonts w:ascii="Times New Roman" w:hAnsi="Times New Roman"/>
                <w:i/>
                <w:sz w:val="20"/>
                <w:szCs w:val="20"/>
              </w:rPr>
              <w:t>. International Journal of Business and Management</w:t>
            </w:r>
            <w:r w:rsidRPr="007975A6">
              <w:rPr>
                <w:rFonts w:ascii="Times New Roman" w:hAnsi="Times New Roman"/>
                <w:sz w:val="20"/>
                <w:szCs w:val="20"/>
              </w:rPr>
              <w:t>, 2015, roč. III., č. 1, s. 106-118. ISSN 2336-2197 (50%).</w:t>
            </w:r>
          </w:p>
          <w:p w:rsidR="00362A77" w:rsidRPr="007975A6" w:rsidRDefault="00362A77" w:rsidP="00362A77">
            <w:pPr>
              <w:pStyle w:val="Prosttext"/>
              <w:jc w:val="both"/>
              <w:rPr>
                <w:rFonts w:ascii="Times New Roman" w:hAnsi="Times New Roman"/>
                <w:sz w:val="20"/>
                <w:szCs w:val="20"/>
              </w:rPr>
            </w:pPr>
            <w:r w:rsidRPr="007975A6">
              <w:rPr>
                <w:rFonts w:ascii="Times New Roman" w:hAnsi="Times New Roman"/>
                <w:sz w:val="20"/>
                <w:szCs w:val="20"/>
              </w:rPr>
              <w:t xml:space="preserve">ŠVARCOVÁ, J., GABRHEL, V. Educational Mobility and Educational Aspirations of High School Students in the Czech Republic. </w:t>
            </w:r>
            <w:r w:rsidRPr="007975A6">
              <w:rPr>
                <w:rFonts w:ascii="Times New Roman" w:hAnsi="Times New Roman"/>
                <w:i/>
                <w:sz w:val="20"/>
                <w:szCs w:val="20"/>
              </w:rPr>
              <w:t>The International Journal of Interdisciplinary Educational Studies</w:t>
            </w:r>
            <w:r w:rsidRPr="007975A6">
              <w:rPr>
                <w:rFonts w:ascii="Times New Roman" w:hAnsi="Times New Roman"/>
                <w:sz w:val="20"/>
                <w:szCs w:val="20"/>
              </w:rPr>
              <w:t>. 2014, vol. 8, iss.2, s. 1-12. doi:10.18848/2327-011X/CGP/v08i02/59376 (50%).</w:t>
            </w:r>
          </w:p>
          <w:p w:rsidR="00362A77" w:rsidRPr="00E449E6" w:rsidRDefault="00362A77" w:rsidP="00362A77">
            <w:pPr>
              <w:jc w:val="both"/>
            </w:pPr>
            <w:r w:rsidRPr="00E449E6">
              <w:rPr>
                <w:i/>
              </w:rPr>
              <w:t>Přehled projektové činnosti:</w:t>
            </w:r>
            <w:r w:rsidRPr="00E449E6">
              <w:rPr>
                <w:i/>
                <w:color w:val="FF0000"/>
              </w:rPr>
              <w:t xml:space="preserve"> </w:t>
            </w:r>
          </w:p>
          <w:p w:rsidR="00362A77" w:rsidRPr="00E449E6" w:rsidRDefault="00362A77" w:rsidP="00362A77">
            <w:pPr>
              <w:tabs>
                <w:tab w:val="left" w:pos="709"/>
              </w:tabs>
              <w:jc w:val="both"/>
            </w:pPr>
            <w:r w:rsidRPr="00E449E6">
              <w:t>TA ČR TD010129 Výkonový potenciál pracovníků 50+ a specifické formy řízení lidských zdrojů podniku 2012-2013 (člen řešitelského týmu).</w:t>
            </w:r>
          </w:p>
          <w:p w:rsidR="00362A77" w:rsidRPr="00E449E6" w:rsidRDefault="00362A77" w:rsidP="00362A77">
            <w:pPr>
              <w:tabs>
                <w:tab w:val="left" w:pos="473"/>
                <w:tab w:val="left" w:pos="8844"/>
                <w:tab w:val="left" w:pos="9066"/>
              </w:tabs>
              <w:jc w:val="both"/>
            </w:pPr>
            <w:r w:rsidRPr="00E449E6">
              <w:t>GA ČR P407/12/0821 Vytvoření českého nástroje pro měření akademických tacitních znalostí 2012-2014 (člen řešitelského týmu).</w:t>
            </w:r>
          </w:p>
          <w:p w:rsidR="00362A77" w:rsidRPr="00E449E6" w:rsidRDefault="00362A77" w:rsidP="00362A77">
            <w:pPr>
              <w:jc w:val="both"/>
              <w:rPr>
                <w:b/>
              </w:rPr>
            </w:pPr>
            <w:r w:rsidRPr="00E449E6">
              <w:rPr>
                <w:szCs w:val="22"/>
              </w:rPr>
              <w:t xml:space="preserve">GA ČR 406/08/0459 </w:t>
            </w:r>
            <w:r w:rsidRPr="00E449E6">
              <w:t>Rozvoj tacitních znalostí manažerů 2008-2010 (člen řešitelského týmu).</w:t>
            </w:r>
          </w:p>
        </w:tc>
      </w:tr>
      <w:tr w:rsidR="00362A77" w:rsidRPr="00E449E6" w:rsidTr="00E449E6">
        <w:trPr>
          <w:trHeight w:val="218"/>
        </w:trPr>
        <w:tc>
          <w:tcPr>
            <w:tcW w:w="9859" w:type="dxa"/>
            <w:gridSpan w:val="11"/>
            <w:shd w:val="clear" w:color="auto" w:fill="F7CAAC"/>
          </w:tcPr>
          <w:p w:rsidR="00362A77" w:rsidRPr="00E449E6" w:rsidRDefault="00362A77" w:rsidP="00362A77">
            <w:pPr>
              <w:rPr>
                <w:b/>
              </w:rPr>
            </w:pPr>
            <w:r w:rsidRPr="00E449E6">
              <w:rPr>
                <w:b/>
              </w:rPr>
              <w:t>Působení v zahraničí</w:t>
            </w:r>
          </w:p>
        </w:tc>
      </w:tr>
      <w:tr w:rsidR="00362A77" w:rsidRPr="00E449E6" w:rsidTr="00E449E6">
        <w:trPr>
          <w:trHeight w:val="174"/>
        </w:trPr>
        <w:tc>
          <w:tcPr>
            <w:tcW w:w="9859" w:type="dxa"/>
            <w:gridSpan w:val="11"/>
          </w:tcPr>
          <w:p w:rsidR="00362A77" w:rsidRPr="00E449E6" w:rsidRDefault="00362A77" w:rsidP="00362A77">
            <w:pPr>
              <w:rPr>
                <w:b/>
              </w:rPr>
            </w:pPr>
          </w:p>
        </w:tc>
      </w:tr>
      <w:tr w:rsidR="00362A77" w:rsidRPr="00E449E6" w:rsidTr="00E449E6">
        <w:trPr>
          <w:cantSplit/>
          <w:trHeight w:val="56"/>
        </w:trPr>
        <w:tc>
          <w:tcPr>
            <w:tcW w:w="2518" w:type="dxa"/>
            <w:shd w:val="clear" w:color="auto" w:fill="F7CAAC"/>
          </w:tcPr>
          <w:p w:rsidR="00362A77" w:rsidRPr="00E449E6" w:rsidRDefault="00362A77" w:rsidP="00362A77">
            <w:pPr>
              <w:jc w:val="both"/>
              <w:rPr>
                <w:b/>
              </w:rPr>
            </w:pPr>
            <w:r w:rsidRPr="00E449E6">
              <w:rPr>
                <w:b/>
              </w:rPr>
              <w:t xml:space="preserve">Podpis </w:t>
            </w:r>
          </w:p>
        </w:tc>
        <w:tc>
          <w:tcPr>
            <w:tcW w:w="4536" w:type="dxa"/>
            <w:gridSpan w:val="5"/>
          </w:tcPr>
          <w:p w:rsidR="00362A77" w:rsidRPr="00E449E6" w:rsidRDefault="00362A77" w:rsidP="00362A77">
            <w:pPr>
              <w:jc w:val="both"/>
            </w:pPr>
          </w:p>
        </w:tc>
        <w:tc>
          <w:tcPr>
            <w:tcW w:w="786" w:type="dxa"/>
            <w:gridSpan w:val="2"/>
            <w:shd w:val="clear" w:color="auto" w:fill="F7CAAC"/>
          </w:tcPr>
          <w:p w:rsidR="00362A77" w:rsidRPr="00E449E6" w:rsidRDefault="00362A77" w:rsidP="00362A77">
            <w:pPr>
              <w:jc w:val="both"/>
            </w:pPr>
            <w:r w:rsidRPr="00E449E6">
              <w:rPr>
                <w:b/>
              </w:rPr>
              <w:t>datum</w:t>
            </w:r>
          </w:p>
        </w:tc>
        <w:tc>
          <w:tcPr>
            <w:tcW w:w="2019" w:type="dxa"/>
            <w:gridSpan w:val="3"/>
          </w:tcPr>
          <w:p w:rsidR="00362A77" w:rsidRPr="00E449E6" w:rsidRDefault="00362A77" w:rsidP="00362A77">
            <w:pPr>
              <w:jc w:val="both"/>
            </w:pPr>
          </w:p>
        </w:tc>
      </w:tr>
    </w:tbl>
    <w:p w:rsidR="00447F6C" w:rsidRDefault="00447F6C">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449E6" w:rsidTr="00E449E6">
        <w:tc>
          <w:tcPr>
            <w:tcW w:w="9859" w:type="dxa"/>
            <w:gridSpan w:val="11"/>
            <w:tcBorders>
              <w:bottom w:val="double" w:sz="4" w:space="0" w:color="auto"/>
            </w:tcBorders>
            <w:shd w:val="clear" w:color="auto" w:fill="BDD6EE"/>
          </w:tcPr>
          <w:p w:rsidR="00E449E6" w:rsidRDefault="00E449E6" w:rsidP="00E449E6">
            <w:pPr>
              <w:jc w:val="both"/>
              <w:rPr>
                <w:b/>
                <w:sz w:val="28"/>
              </w:rPr>
            </w:pPr>
            <w:r>
              <w:rPr>
                <w:b/>
                <w:sz w:val="28"/>
              </w:rPr>
              <w:lastRenderedPageBreak/>
              <w:t>C-I – Personální zabezpečení</w:t>
            </w:r>
          </w:p>
        </w:tc>
      </w:tr>
      <w:tr w:rsidR="00E449E6" w:rsidTr="00E449E6">
        <w:tc>
          <w:tcPr>
            <w:tcW w:w="2518" w:type="dxa"/>
            <w:tcBorders>
              <w:top w:val="double" w:sz="4" w:space="0" w:color="auto"/>
            </w:tcBorders>
            <w:shd w:val="clear" w:color="auto" w:fill="F7CAAC"/>
          </w:tcPr>
          <w:p w:rsidR="00E449E6" w:rsidRDefault="00E449E6" w:rsidP="00E449E6">
            <w:pPr>
              <w:jc w:val="both"/>
              <w:rPr>
                <w:b/>
              </w:rPr>
            </w:pPr>
            <w:r>
              <w:rPr>
                <w:b/>
              </w:rPr>
              <w:t>Vysoká škola</w:t>
            </w:r>
          </w:p>
        </w:tc>
        <w:tc>
          <w:tcPr>
            <w:tcW w:w="7341" w:type="dxa"/>
            <w:gridSpan w:val="10"/>
          </w:tcPr>
          <w:p w:rsidR="00E449E6" w:rsidRDefault="00E449E6" w:rsidP="00E449E6">
            <w:pPr>
              <w:jc w:val="both"/>
            </w:pPr>
            <w:r>
              <w:t>Univerzita Tomáše Bati ve Zlíně</w:t>
            </w:r>
          </w:p>
        </w:tc>
      </w:tr>
      <w:tr w:rsidR="00E449E6" w:rsidTr="00E449E6">
        <w:tc>
          <w:tcPr>
            <w:tcW w:w="2518" w:type="dxa"/>
            <w:shd w:val="clear" w:color="auto" w:fill="F7CAAC"/>
          </w:tcPr>
          <w:p w:rsidR="00E449E6" w:rsidRDefault="00E449E6" w:rsidP="00E449E6">
            <w:pPr>
              <w:jc w:val="both"/>
              <w:rPr>
                <w:b/>
              </w:rPr>
            </w:pPr>
            <w:r>
              <w:rPr>
                <w:b/>
              </w:rPr>
              <w:t>Součást vysoké školy</w:t>
            </w:r>
          </w:p>
        </w:tc>
        <w:tc>
          <w:tcPr>
            <w:tcW w:w="7341" w:type="dxa"/>
            <w:gridSpan w:val="10"/>
          </w:tcPr>
          <w:p w:rsidR="00E449E6" w:rsidRDefault="00E449E6" w:rsidP="00E449E6">
            <w:pPr>
              <w:jc w:val="both"/>
            </w:pPr>
            <w:r>
              <w:t>Fakulta managementu a ekonomiky</w:t>
            </w:r>
          </w:p>
        </w:tc>
      </w:tr>
      <w:tr w:rsidR="00E449E6" w:rsidTr="00E449E6">
        <w:tc>
          <w:tcPr>
            <w:tcW w:w="2518" w:type="dxa"/>
            <w:shd w:val="clear" w:color="auto" w:fill="F7CAAC"/>
          </w:tcPr>
          <w:p w:rsidR="00E449E6" w:rsidRDefault="00E449E6" w:rsidP="00E449E6">
            <w:pPr>
              <w:jc w:val="both"/>
              <w:rPr>
                <w:b/>
              </w:rPr>
            </w:pPr>
            <w:r>
              <w:rPr>
                <w:b/>
              </w:rPr>
              <w:t>Název studijního programu</w:t>
            </w:r>
          </w:p>
        </w:tc>
        <w:tc>
          <w:tcPr>
            <w:tcW w:w="7341" w:type="dxa"/>
            <w:gridSpan w:val="10"/>
          </w:tcPr>
          <w:p w:rsidR="00E449E6" w:rsidRDefault="00914242" w:rsidP="00E449E6">
            <w:pPr>
              <w:jc w:val="both"/>
            </w:pPr>
            <w:r>
              <w:t>Management and Marketing</w:t>
            </w:r>
          </w:p>
        </w:tc>
      </w:tr>
      <w:tr w:rsidR="00E449E6" w:rsidTr="00E449E6">
        <w:tc>
          <w:tcPr>
            <w:tcW w:w="2518" w:type="dxa"/>
            <w:shd w:val="clear" w:color="auto" w:fill="F7CAAC"/>
          </w:tcPr>
          <w:p w:rsidR="00E449E6" w:rsidRDefault="00E449E6" w:rsidP="00E449E6">
            <w:pPr>
              <w:jc w:val="both"/>
              <w:rPr>
                <w:b/>
              </w:rPr>
            </w:pPr>
            <w:r>
              <w:rPr>
                <w:b/>
              </w:rPr>
              <w:t>Jméno a příjmení</w:t>
            </w:r>
          </w:p>
        </w:tc>
        <w:tc>
          <w:tcPr>
            <w:tcW w:w="4536" w:type="dxa"/>
            <w:gridSpan w:val="5"/>
          </w:tcPr>
          <w:p w:rsidR="00E449E6" w:rsidRDefault="00E449E6" w:rsidP="00E449E6">
            <w:pPr>
              <w:jc w:val="both"/>
            </w:pPr>
            <w:r>
              <w:t>Lucie TOMANCOVÁ</w:t>
            </w:r>
          </w:p>
        </w:tc>
        <w:tc>
          <w:tcPr>
            <w:tcW w:w="709" w:type="dxa"/>
            <w:shd w:val="clear" w:color="auto" w:fill="F7CAAC"/>
          </w:tcPr>
          <w:p w:rsidR="00E449E6" w:rsidRDefault="00E449E6" w:rsidP="00E449E6">
            <w:pPr>
              <w:jc w:val="both"/>
              <w:rPr>
                <w:b/>
              </w:rPr>
            </w:pPr>
            <w:r>
              <w:rPr>
                <w:b/>
              </w:rPr>
              <w:t>Tituly</w:t>
            </w:r>
          </w:p>
        </w:tc>
        <w:tc>
          <w:tcPr>
            <w:tcW w:w="2096" w:type="dxa"/>
            <w:gridSpan w:val="4"/>
          </w:tcPr>
          <w:p w:rsidR="00E449E6" w:rsidRDefault="00E449E6" w:rsidP="00E449E6">
            <w:pPr>
              <w:jc w:val="both"/>
            </w:pPr>
            <w:r>
              <w:t>Ing., Ph.D.</w:t>
            </w:r>
          </w:p>
        </w:tc>
      </w:tr>
      <w:tr w:rsidR="00E449E6" w:rsidTr="00E449E6">
        <w:tc>
          <w:tcPr>
            <w:tcW w:w="2518" w:type="dxa"/>
            <w:shd w:val="clear" w:color="auto" w:fill="F7CAAC"/>
          </w:tcPr>
          <w:p w:rsidR="00E449E6" w:rsidRDefault="00E449E6" w:rsidP="00E449E6">
            <w:pPr>
              <w:jc w:val="both"/>
              <w:rPr>
                <w:b/>
              </w:rPr>
            </w:pPr>
            <w:r>
              <w:rPr>
                <w:b/>
              </w:rPr>
              <w:t>Rok narození</w:t>
            </w:r>
          </w:p>
        </w:tc>
        <w:tc>
          <w:tcPr>
            <w:tcW w:w="829" w:type="dxa"/>
          </w:tcPr>
          <w:p w:rsidR="00E449E6" w:rsidRDefault="00E449E6" w:rsidP="00E449E6">
            <w:pPr>
              <w:jc w:val="both"/>
            </w:pPr>
            <w:r>
              <w:t>1981</w:t>
            </w:r>
          </w:p>
        </w:tc>
        <w:tc>
          <w:tcPr>
            <w:tcW w:w="1721" w:type="dxa"/>
            <w:shd w:val="clear" w:color="auto" w:fill="F7CAAC"/>
          </w:tcPr>
          <w:p w:rsidR="00E449E6" w:rsidRDefault="00E449E6" w:rsidP="00E449E6">
            <w:pPr>
              <w:jc w:val="both"/>
              <w:rPr>
                <w:b/>
              </w:rPr>
            </w:pPr>
            <w:r>
              <w:rPr>
                <w:b/>
              </w:rPr>
              <w:t>typ vztahu k VŠ</w:t>
            </w:r>
          </w:p>
        </w:tc>
        <w:tc>
          <w:tcPr>
            <w:tcW w:w="992" w:type="dxa"/>
            <w:gridSpan w:val="2"/>
          </w:tcPr>
          <w:p w:rsidR="00E449E6" w:rsidRDefault="00E449E6" w:rsidP="00E449E6">
            <w:pPr>
              <w:jc w:val="both"/>
            </w:pPr>
            <w:r>
              <w:t>pp</w:t>
            </w:r>
          </w:p>
        </w:tc>
        <w:tc>
          <w:tcPr>
            <w:tcW w:w="994" w:type="dxa"/>
            <w:shd w:val="clear" w:color="auto" w:fill="F7CAAC"/>
          </w:tcPr>
          <w:p w:rsidR="00E449E6" w:rsidRDefault="00E449E6" w:rsidP="00E449E6">
            <w:pPr>
              <w:jc w:val="both"/>
              <w:rPr>
                <w:b/>
              </w:rPr>
            </w:pPr>
            <w:r>
              <w:rPr>
                <w:b/>
              </w:rPr>
              <w:t>rozsah</w:t>
            </w:r>
          </w:p>
        </w:tc>
        <w:tc>
          <w:tcPr>
            <w:tcW w:w="709" w:type="dxa"/>
          </w:tcPr>
          <w:p w:rsidR="00E449E6" w:rsidRDefault="00E449E6" w:rsidP="00E449E6">
            <w:pPr>
              <w:jc w:val="both"/>
            </w:pPr>
            <w:r>
              <w:t>40</w:t>
            </w:r>
          </w:p>
        </w:tc>
        <w:tc>
          <w:tcPr>
            <w:tcW w:w="709" w:type="dxa"/>
            <w:gridSpan w:val="2"/>
            <w:shd w:val="clear" w:color="auto" w:fill="F7CAAC"/>
          </w:tcPr>
          <w:p w:rsidR="00E449E6" w:rsidRDefault="00E449E6" w:rsidP="00E449E6">
            <w:pPr>
              <w:jc w:val="both"/>
              <w:rPr>
                <w:b/>
              </w:rPr>
            </w:pPr>
            <w:r>
              <w:rPr>
                <w:b/>
              </w:rPr>
              <w:t>do kdy</w:t>
            </w:r>
          </w:p>
        </w:tc>
        <w:tc>
          <w:tcPr>
            <w:tcW w:w="1387" w:type="dxa"/>
            <w:gridSpan w:val="2"/>
          </w:tcPr>
          <w:p w:rsidR="00E449E6" w:rsidRDefault="00E449E6" w:rsidP="00E449E6">
            <w:pPr>
              <w:jc w:val="both"/>
            </w:pPr>
            <w:r>
              <w:t>N</w:t>
            </w:r>
          </w:p>
        </w:tc>
      </w:tr>
      <w:tr w:rsidR="00E449E6" w:rsidTr="00E449E6">
        <w:tc>
          <w:tcPr>
            <w:tcW w:w="5068" w:type="dxa"/>
            <w:gridSpan w:val="3"/>
            <w:shd w:val="clear" w:color="auto" w:fill="F7CAAC"/>
          </w:tcPr>
          <w:p w:rsidR="00E449E6" w:rsidRDefault="00E449E6" w:rsidP="00E449E6">
            <w:pPr>
              <w:jc w:val="both"/>
              <w:rPr>
                <w:b/>
              </w:rPr>
            </w:pPr>
            <w:r>
              <w:rPr>
                <w:b/>
              </w:rPr>
              <w:t>Typ vztahu na součásti VŠ, která uskutečňuje st. program</w:t>
            </w:r>
          </w:p>
        </w:tc>
        <w:tc>
          <w:tcPr>
            <w:tcW w:w="992" w:type="dxa"/>
            <w:gridSpan w:val="2"/>
          </w:tcPr>
          <w:p w:rsidR="00E449E6" w:rsidRDefault="00E449E6" w:rsidP="00E449E6">
            <w:pPr>
              <w:jc w:val="both"/>
            </w:pPr>
            <w:r>
              <w:t>pp</w:t>
            </w:r>
          </w:p>
        </w:tc>
        <w:tc>
          <w:tcPr>
            <w:tcW w:w="994" w:type="dxa"/>
            <w:shd w:val="clear" w:color="auto" w:fill="F7CAAC"/>
          </w:tcPr>
          <w:p w:rsidR="00E449E6" w:rsidRDefault="00E449E6" w:rsidP="00E449E6">
            <w:pPr>
              <w:jc w:val="both"/>
              <w:rPr>
                <w:b/>
              </w:rPr>
            </w:pPr>
            <w:r>
              <w:rPr>
                <w:b/>
              </w:rPr>
              <w:t>rozsah</w:t>
            </w:r>
          </w:p>
        </w:tc>
        <w:tc>
          <w:tcPr>
            <w:tcW w:w="709" w:type="dxa"/>
          </w:tcPr>
          <w:p w:rsidR="00E449E6" w:rsidRDefault="00E449E6" w:rsidP="00E449E6">
            <w:pPr>
              <w:jc w:val="both"/>
            </w:pPr>
            <w:r>
              <w:t>40</w:t>
            </w:r>
          </w:p>
        </w:tc>
        <w:tc>
          <w:tcPr>
            <w:tcW w:w="709" w:type="dxa"/>
            <w:gridSpan w:val="2"/>
            <w:shd w:val="clear" w:color="auto" w:fill="F7CAAC"/>
          </w:tcPr>
          <w:p w:rsidR="00E449E6" w:rsidRDefault="00E449E6" w:rsidP="00E449E6">
            <w:pPr>
              <w:jc w:val="both"/>
              <w:rPr>
                <w:b/>
              </w:rPr>
            </w:pPr>
            <w:r>
              <w:rPr>
                <w:b/>
              </w:rPr>
              <w:t>do kdy</w:t>
            </w:r>
          </w:p>
        </w:tc>
        <w:tc>
          <w:tcPr>
            <w:tcW w:w="1387" w:type="dxa"/>
            <w:gridSpan w:val="2"/>
          </w:tcPr>
          <w:p w:rsidR="00E449E6" w:rsidRDefault="00E449E6" w:rsidP="00E449E6">
            <w:pPr>
              <w:jc w:val="both"/>
            </w:pPr>
            <w:r>
              <w:t>N</w:t>
            </w:r>
          </w:p>
        </w:tc>
      </w:tr>
      <w:tr w:rsidR="00E449E6" w:rsidTr="00E449E6">
        <w:tc>
          <w:tcPr>
            <w:tcW w:w="6060" w:type="dxa"/>
            <w:gridSpan w:val="5"/>
            <w:shd w:val="clear" w:color="auto" w:fill="F7CAAC"/>
          </w:tcPr>
          <w:p w:rsidR="00E449E6" w:rsidRDefault="00E449E6" w:rsidP="00E449E6">
            <w:pPr>
              <w:jc w:val="both"/>
            </w:pPr>
            <w:r>
              <w:rPr>
                <w:b/>
              </w:rPr>
              <w:t>Další současná působení jako akademický pracovník na jiných VŠ</w:t>
            </w:r>
          </w:p>
        </w:tc>
        <w:tc>
          <w:tcPr>
            <w:tcW w:w="1703" w:type="dxa"/>
            <w:gridSpan w:val="2"/>
            <w:shd w:val="clear" w:color="auto" w:fill="F7CAAC"/>
          </w:tcPr>
          <w:p w:rsidR="00E449E6" w:rsidRDefault="00E449E6" w:rsidP="00E449E6">
            <w:pPr>
              <w:jc w:val="both"/>
              <w:rPr>
                <w:b/>
              </w:rPr>
            </w:pPr>
            <w:r>
              <w:rPr>
                <w:b/>
              </w:rPr>
              <w:t>typ prac. vztahu</w:t>
            </w:r>
          </w:p>
        </w:tc>
        <w:tc>
          <w:tcPr>
            <w:tcW w:w="2096" w:type="dxa"/>
            <w:gridSpan w:val="4"/>
            <w:shd w:val="clear" w:color="auto" w:fill="F7CAAC"/>
          </w:tcPr>
          <w:p w:rsidR="00E449E6" w:rsidRDefault="00E449E6" w:rsidP="00E449E6">
            <w:pPr>
              <w:jc w:val="both"/>
              <w:rPr>
                <w:b/>
              </w:rPr>
            </w:pPr>
            <w:r>
              <w:rPr>
                <w:b/>
              </w:rPr>
              <w:t>rozsah</w:t>
            </w:r>
          </w:p>
        </w:tc>
      </w:tr>
      <w:tr w:rsidR="00E449E6" w:rsidTr="00E449E6">
        <w:tc>
          <w:tcPr>
            <w:tcW w:w="6060" w:type="dxa"/>
            <w:gridSpan w:val="5"/>
          </w:tcPr>
          <w:p w:rsidR="00E449E6" w:rsidRDefault="00E449E6" w:rsidP="00E449E6">
            <w:pPr>
              <w:jc w:val="both"/>
            </w:pPr>
          </w:p>
        </w:tc>
        <w:tc>
          <w:tcPr>
            <w:tcW w:w="1703"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9859" w:type="dxa"/>
            <w:gridSpan w:val="11"/>
            <w:shd w:val="clear" w:color="auto" w:fill="F7CAAC"/>
          </w:tcPr>
          <w:p w:rsidR="00E449E6" w:rsidRDefault="00E449E6" w:rsidP="00E449E6">
            <w:pPr>
              <w:jc w:val="both"/>
            </w:pPr>
            <w:r>
              <w:rPr>
                <w:b/>
              </w:rPr>
              <w:t>Předměty příslušného studijního programu a způsob zapojení do jejich výuky, příp. další zapojení do uskutečňování studijního programu</w:t>
            </w:r>
          </w:p>
        </w:tc>
      </w:tr>
      <w:tr w:rsidR="00E449E6" w:rsidTr="00E449E6">
        <w:trPr>
          <w:trHeight w:val="480"/>
        </w:trPr>
        <w:tc>
          <w:tcPr>
            <w:tcW w:w="9859" w:type="dxa"/>
            <w:gridSpan w:val="11"/>
            <w:tcBorders>
              <w:top w:val="nil"/>
            </w:tcBorders>
          </w:tcPr>
          <w:p w:rsidR="00E449E6" w:rsidRDefault="00DC36AB" w:rsidP="00E449E6">
            <w:pPr>
              <w:jc w:val="both"/>
            </w:pPr>
            <w:r w:rsidRPr="000274E9">
              <w:t>Business Ethics</w:t>
            </w:r>
            <w:r>
              <w:t xml:space="preserve"> </w:t>
            </w:r>
            <w:r w:rsidR="00E449E6">
              <w:t xml:space="preserve">– </w:t>
            </w:r>
            <w:r>
              <w:t xml:space="preserve">garant, </w:t>
            </w:r>
            <w:r w:rsidR="00E449E6">
              <w:t>přednášející (</w:t>
            </w:r>
            <w:r>
              <w:t>10</w:t>
            </w:r>
            <w:r w:rsidR="00E449E6">
              <w:t>0%)</w:t>
            </w:r>
          </w:p>
          <w:p w:rsidR="00E449E6" w:rsidRDefault="00E449E6" w:rsidP="00E449E6">
            <w:pPr>
              <w:jc w:val="both"/>
            </w:pPr>
          </w:p>
        </w:tc>
      </w:tr>
      <w:tr w:rsidR="00E449E6" w:rsidTr="00E449E6">
        <w:tc>
          <w:tcPr>
            <w:tcW w:w="9859" w:type="dxa"/>
            <w:gridSpan w:val="11"/>
            <w:shd w:val="clear" w:color="auto" w:fill="F7CAAC"/>
          </w:tcPr>
          <w:p w:rsidR="00E449E6" w:rsidRDefault="00E449E6" w:rsidP="00E449E6">
            <w:pPr>
              <w:jc w:val="both"/>
            </w:pPr>
            <w:r>
              <w:rPr>
                <w:b/>
              </w:rPr>
              <w:t xml:space="preserve">Údaje o vzdělání na VŠ </w:t>
            </w:r>
          </w:p>
        </w:tc>
      </w:tr>
      <w:tr w:rsidR="00E449E6" w:rsidTr="00E449E6">
        <w:trPr>
          <w:trHeight w:val="731"/>
        </w:trPr>
        <w:tc>
          <w:tcPr>
            <w:tcW w:w="9859" w:type="dxa"/>
            <w:gridSpan w:val="11"/>
          </w:tcPr>
          <w:p w:rsidR="00E449E6" w:rsidRPr="0029046F" w:rsidRDefault="00E449E6" w:rsidP="00E449E6">
            <w:pPr>
              <w:pStyle w:val="Tab"/>
              <w:rPr>
                <w:color w:val="FF0000"/>
                <w:sz w:val="18"/>
              </w:rPr>
            </w:pPr>
            <w:r w:rsidRPr="006A32EB">
              <w:rPr>
                <w:b/>
              </w:rPr>
              <w:t>2006-2011:</w:t>
            </w:r>
            <w:r>
              <w:tab/>
              <w:t>UTB ve Zlíně, FaME, program Ekonomika a management, obor Management a ekonomika (</w:t>
            </w:r>
            <w:r w:rsidRPr="00F445C9">
              <w:rPr>
                <w:b/>
              </w:rPr>
              <w:t>Ph.D</w:t>
            </w:r>
            <w:r>
              <w:t>.)</w:t>
            </w:r>
          </w:p>
          <w:p w:rsidR="00E449E6" w:rsidRDefault="00E449E6" w:rsidP="00E449E6">
            <w:pPr>
              <w:pStyle w:val="Tab"/>
            </w:pPr>
            <w:r w:rsidRPr="006A32EB">
              <w:rPr>
                <w:b/>
              </w:rPr>
              <w:t>2004-2006:</w:t>
            </w:r>
            <w:r>
              <w:tab/>
              <w:t>UTB ve Zlíně, FaME, program Hospodářská politika a správa, obor Finance (</w:t>
            </w:r>
            <w:r w:rsidRPr="00F445C9">
              <w:rPr>
                <w:b/>
              </w:rPr>
              <w:t>Ing.)</w:t>
            </w:r>
          </w:p>
          <w:p w:rsidR="00E449E6" w:rsidRDefault="00E449E6" w:rsidP="00E449E6">
            <w:pPr>
              <w:pStyle w:val="Tab"/>
              <w:rPr>
                <w:b/>
              </w:rPr>
            </w:pPr>
            <w:r w:rsidRPr="006A32EB">
              <w:rPr>
                <w:b/>
              </w:rPr>
              <w:t>2001-2004:</w:t>
            </w:r>
            <w:r>
              <w:tab/>
              <w:t>UTB ve Zlíně, FaME, program Ekonomika a management, obor Management a ekonomika (</w:t>
            </w:r>
            <w:r w:rsidRPr="00F445C9">
              <w:rPr>
                <w:b/>
              </w:rPr>
              <w:t>Bc.)</w:t>
            </w:r>
          </w:p>
        </w:tc>
      </w:tr>
      <w:tr w:rsidR="00E449E6" w:rsidTr="00E449E6">
        <w:tc>
          <w:tcPr>
            <w:tcW w:w="9859" w:type="dxa"/>
            <w:gridSpan w:val="11"/>
            <w:shd w:val="clear" w:color="auto" w:fill="F7CAAC"/>
          </w:tcPr>
          <w:p w:rsidR="00E449E6" w:rsidRDefault="00E449E6" w:rsidP="00E449E6">
            <w:pPr>
              <w:jc w:val="both"/>
              <w:rPr>
                <w:b/>
              </w:rPr>
            </w:pPr>
            <w:r>
              <w:rPr>
                <w:b/>
              </w:rPr>
              <w:t>Údaje o odborném působení od absolvování VŠ</w:t>
            </w:r>
          </w:p>
        </w:tc>
      </w:tr>
      <w:tr w:rsidR="00E449E6" w:rsidTr="00E449E6">
        <w:trPr>
          <w:trHeight w:val="457"/>
        </w:trPr>
        <w:tc>
          <w:tcPr>
            <w:tcW w:w="9859" w:type="dxa"/>
            <w:gridSpan w:val="11"/>
          </w:tcPr>
          <w:p w:rsidR="00E449E6" w:rsidRDefault="00E449E6" w:rsidP="00E449E6">
            <w:pPr>
              <w:ind w:left="1134" w:hanging="1134"/>
            </w:pPr>
            <w:r>
              <w:t>9/2009 – dosud: UTB ve Zlíně, Fakulta managementu a ekonomiky: – akademický pracovník (odborný asistent)</w:t>
            </w:r>
          </w:p>
          <w:p w:rsidR="00E449E6" w:rsidRDefault="00E449E6" w:rsidP="00E449E6">
            <w:pPr>
              <w:ind w:left="1134" w:hanging="1134"/>
            </w:pPr>
            <w:r>
              <w:t>5/2007 – 2/2016:</w:t>
            </w:r>
            <w:r>
              <w:tab/>
              <w:t>UTB ve Zlíně, Fakulta managementu a ekonomiky: – projektový manažer</w:t>
            </w:r>
          </w:p>
        </w:tc>
      </w:tr>
      <w:tr w:rsidR="00E449E6" w:rsidTr="00E449E6">
        <w:trPr>
          <w:trHeight w:val="250"/>
        </w:trPr>
        <w:tc>
          <w:tcPr>
            <w:tcW w:w="9859" w:type="dxa"/>
            <w:gridSpan w:val="11"/>
            <w:shd w:val="clear" w:color="auto" w:fill="F7CAAC"/>
          </w:tcPr>
          <w:p w:rsidR="00E449E6" w:rsidRDefault="00E449E6" w:rsidP="00E449E6">
            <w:pPr>
              <w:jc w:val="both"/>
            </w:pPr>
            <w:r>
              <w:rPr>
                <w:b/>
              </w:rPr>
              <w:t>Zkušenosti s vedením kvalifikačních a rigorózních prací</w:t>
            </w:r>
          </w:p>
        </w:tc>
      </w:tr>
      <w:tr w:rsidR="00E449E6" w:rsidTr="00E449E6">
        <w:trPr>
          <w:trHeight w:val="443"/>
        </w:trPr>
        <w:tc>
          <w:tcPr>
            <w:tcW w:w="9859" w:type="dxa"/>
            <w:gridSpan w:val="11"/>
          </w:tcPr>
          <w:p w:rsidR="00E449E6" w:rsidRDefault="00E449E6" w:rsidP="00E449E6">
            <w:pPr>
              <w:jc w:val="both"/>
            </w:pPr>
            <w:r>
              <w:t xml:space="preserve">Počet vedených bakalářských prací – 31 </w:t>
            </w:r>
          </w:p>
          <w:p w:rsidR="00E449E6" w:rsidRDefault="00E449E6" w:rsidP="00E449E6">
            <w:pPr>
              <w:jc w:val="both"/>
            </w:pPr>
            <w:r>
              <w:t>Počet vedených diplomových prací – 18</w:t>
            </w:r>
          </w:p>
        </w:tc>
      </w:tr>
      <w:tr w:rsidR="00E449E6" w:rsidTr="00E449E6">
        <w:trPr>
          <w:cantSplit/>
        </w:trPr>
        <w:tc>
          <w:tcPr>
            <w:tcW w:w="3347" w:type="dxa"/>
            <w:gridSpan w:val="2"/>
            <w:tcBorders>
              <w:top w:val="single" w:sz="12" w:space="0" w:color="auto"/>
            </w:tcBorders>
            <w:shd w:val="clear" w:color="auto" w:fill="F7CAAC"/>
          </w:tcPr>
          <w:p w:rsidR="00E449E6" w:rsidRDefault="00E449E6" w:rsidP="00E449E6">
            <w:pPr>
              <w:jc w:val="both"/>
            </w:pPr>
            <w:r>
              <w:rPr>
                <w:b/>
              </w:rPr>
              <w:t xml:space="preserve">Obor habilitačního řízení </w:t>
            </w:r>
          </w:p>
        </w:tc>
        <w:tc>
          <w:tcPr>
            <w:tcW w:w="2245" w:type="dxa"/>
            <w:gridSpan w:val="2"/>
            <w:tcBorders>
              <w:top w:val="single" w:sz="12" w:space="0" w:color="auto"/>
            </w:tcBorders>
            <w:shd w:val="clear" w:color="auto" w:fill="F7CAAC"/>
          </w:tcPr>
          <w:p w:rsidR="00E449E6" w:rsidRDefault="00E449E6" w:rsidP="00E449E6">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449E6" w:rsidRDefault="00E449E6" w:rsidP="00E449E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449E6" w:rsidRDefault="00E449E6" w:rsidP="00E449E6">
            <w:pPr>
              <w:jc w:val="both"/>
              <w:rPr>
                <w:b/>
              </w:rPr>
            </w:pPr>
            <w:r>
              <w:rPr>
                <w:b/>
              </w:rPr>
              <w:t>Ohlasy publikací</w:t>
            </w:r>
          </w:p>
        </w:tc>
      </w:tr>
      <w:tr w:rsidR="00E449E6" w:rsidTr="00E449E6">
        <w:trPr>
          <w:cantSplit/>
        </w:trPr>
        <w:tc>
          <w:tcPr>
            <w:tcW w:w="3347" w:type="dxa"/>
            <w:gridSpan w:val="2"/>
          </w:tcPr>
          <w:p w:rsidR="00E449E6" w:rsidRDefault="00E449E6" w:rsidP="00E449E6">
            <w:pPr>
              <w:jc w:val="both"/>
            </w:pPr>
          </w:p>
        </w:tc>
        <w:tc>
          <w:tcPr>
            <w:tcW w:w="2245" w:type="dxa"/>
            <w:gridSpan w:val="2"/>
          </w:tcPr>
          <w:p w:rsidR="00E449E6" w:rsidRDefault="00E449E6" w:rsidP="00E449E6">
            <w:pPr>
              <w:jc w:val="both"/>
            </w:pPr>
          </w:p>
        </w:tc>
        <w:tc>
          <w:tcPr>
            <w:tcW w:w="2248" w:type="dxa"/>
            <w:gridSpan w:val="4"/>
            <w:tcBorders>
              <w:right w:val="single" w:sz="12" w:space="0" w:color="auto"/>
            </w:tcBorders>
          </w:tcPr>
          <w:p w:rsidR="00E449E6" w:rsidRDefault="00E449E6" w:rsidP="00E449E6">
            <w:pPr>
              <w:jc w:val="both"/>
            </w:pPr>
          </w:p>
        </w:tc>
        <w:tc>
          <w:tcPr>
            <w:tcW w:w="632" w:type="dxa"/>
            <w:tcBorders>
              <w:left w:val="single" w:sz="12" w:space="0" w:color="auto"/>
            </w:tcBorders>
            <w:shd w:val="clear" w:color="auto" w:fill="F7CAAC"/>
          </w:tcPr>
          <w:p w:rsidR="00E449E6" w:rsidRDefault="00E449E6" w:rsidP="00E449E6">
            <w:pPr>
              <w:jc w:val="both"/>
            </w:pPr>
            <w:r>
              <w:rPr>
                <w:b/>
              </w:rPr>
              <w:t>WOS</w:t>
            </w:r>
          </w:p>
        </w:tc>
        <w:tc>
          <w:tcPr>
            <w:tcW w:w="693" w:type="dxa"/>
            <w:shd w:val="clear" w:color="auto" w:fill="F7CAAC"/>
          </w:tcPr>
          <w:p w:rsidR="00E449E6" w:rsidRDefault="00E449E6" w:rsidP="00E449E6">
            <w:pPr>
              <w:jc w:val="both"/>
              <w:rPr>
                <w:sz w:val="18"/>
              </w:rPr>
            </w:pPr>
            <w:r>
              <w:rPr>
                <w:b/>
                <w:sz w:val="18"/>
              </w:rPr>
              <w:t>Scopus</w:t>
            </w:r>
          </w:p>
        </w:tc>
        <w:tc>
          <w:tcPr>
            <w:tcW w:w="694" w:type="dxa"/>
            <w:shd w:val="clear" w:color="auto" w:fill="F7CAAC"/>
          </w:tcPr>
          <w:p w:rsidR="00E449E6" w:rsidRDefault="00E449E6" w:rsidP="00E449E6">
            <w:pPr>
              <w:jc w:val="both"/>
            </w:pPr>
            <w:r>
              <w:rPr>
                <w:b/>
                <w:sz w:val="18"/>
              </w:rPr>
              <w:t>ostatní</w:t>
            </w:r>
          </w:p>
        </w:tc>
      </w:tr>
      <w:tr w:rsidR="00E449E6" w:rsidTr="00E449E6">
        <w:trPr>
          <w:cantSplit/>
          <w:trHeight w:val="70"/>
        </w:trPr>
        <w:tc>
          <w:tcPr>
            <w:tcW w:w="3347" w:type="dxa"/>
            <w:gridSpan w:val="2"/>
            <w:shd w:val="clear" w:color="auto" w:fill="F7CAAC"/>
          </w:tcPr>
          <w:p w:rsidR="00E449E6" w:rsidRDefault="00E449E6" w:rsidP="00E449E6">
            <w:pPr>
              <w:jc w:val="both"/>
            </w:pPr>
            <w:r>
              <w:rPr>
                <w:b/>
              </w:rPr>
              <w:t>Obor jmenovacího řízení</w:t>
            </w:r>
          </w:p>
        </w:tc>
        <w:tc>
          <w:tcPr>
            <w:tcW w:w="2245" w:type="dxa"/>
            <w:gridSpan w:val="2"/>
            <w:shd w:val="clear" w:color="auto" w:fill="F7CAAC"/>
          </w:tcPr>
          <w:p w:rsidR="00E449E6" w:rsidRDefault="00E449E6" w:rsidP="00E449E6">
            <w:pPr>
              <w:jc w:val="both"/>
            </w:pPr>
            <w:r>
              <w:rPr>
                <w:b/>
              </w:rPr>
              <w:t>Rok udělení hodnosti</w:t>
            </w:r>
          </w:p>
        </w:tc>
        <w:tc>
          <w:tcPr>
            <w:tcW w:w="2248" w:type="dxa"/>
            <w:gridSpan w:val="4"/>
            <w:tcBorders>
              <w:right w:val="single" w:sz="12" w:space="0" w:color="auto"/>
            </w:tcBorders>
            <w:shd w:val="clear" w:color="auto" w:fill="F7CAAC"/>
          </w:tcPr>
          <w:p w:rsidR="00E449E6" w:rsidRDefault="00E449E6" w:rsidP="00E449E6">
            <w:pPr>
              <w:jc w:val="both"/>
            </w:pPr>
            <w:r>
              <w:rPr>
                <w:b/>
              </w:rPr>
              <w:t>Řízení konáno na VŠ</w:t>
            </w:r>
          </w:p>
        </w:tc>
        <w:tc>
          <w:tcPr>
            <w:tcW w:w="632" w:type="dxa"/>
            <w:vMerge w:val="restart"/>
            <w:tcBorders>
              <w:left w:val="single" w:sz="12" w:space="0" w:color="auto"/>
            </w:tcBorders>
          </w:tcPr>
          <w:p w:rsidR="00E449E6" w:rsidRDefault="00E449E6" w:rsidP="00E449E6">
            <w:pPr>
              <w:jc w:val="both"/>
              <w:rPr>
                <w:b/>
              </w:rPr>
            </w:pPr>
            <w:r>
              <w:rPr>
                <w:b/>
              </w:rPr>
              <w:t>0</w:t>
            </w:r>
          </w:p>
        </w:tc>
        <w:tc>
          <w:tcPr>
            <w:tcW w:w="693" w:type="dxa"/>
            <w:vMerge w:val="restart"/>
          </w:tcPr>
          <w:p w:rsidR="00E449E6" w:rsidRDefault="00DC36AB" w:rsidP="00E449E6">
            <w:pPr>
              <w:jc w:val="both"/>
              <w:rPr>
                <w:b/>
              </w:rPr>
            </w:pPr>
            <w:r>
              <w:rPr>
                <w:b/>
              </w:rPr>
              <w:t>1</w:t>
            </w:r>
          </w:p>
        </w:tc>
        <w:tc>
          <w:tcPr>
            <w:tcW w:w="694" w:type="dxa"/>
            <w:vMerge w:val="restart"/>
          </w:tcPr>
          <w:p w:rsidR="00E449E6" w:rsidRDefault="00E449E6" w:rsidP="00E449E6">
            <w:pPr>
              <w:jc w:val="both"/>
              <w:rPr>
                <w:b/>
              </w:rPr>
            </w:pPr>
            <w:r>
              <w:rPr>
                <w:b/>
              </w:rPr>
              <w:t>14</w:t>
            </w:r>
          </w:p>
        </w:tc>
      </w:tr>
      <w:tr w:rsidR="00E449E6" w:rsidTr="00E449E6">
        <w:trPr>
          <w:trHeight w:val="205"/>
        </w:trPr>
        <w:tc>
          <w:tcPr>
            <w:tcW w:w="3347" w:type="dxa"/>
            <w:gridSpan w:val="2"/>
          </w:tcPr>
          <w:p w:rsidR="00E449E6" w:rsidRDefault="00E449E6" w:rsidP="00E449E6">
            <w:pPr>
              <w:jc w:val="both"/>
            </w:pPr>
          </w:p>
        </w:tc>
        <w:tc>
          <w:tcPr>
            <w:tcW w:w="2245" w:type="dxa"/>
            <w:gridSpan w:val="2"/>
          </w:tcPr>
          <w:p w:rsidR="00E449E6" w:rsidRDefault="00E449E6" w:rsidP="00E449E6">
            <w:pPr>
              <w:jc w:val="both"/>
            </w:pPr>
          </w:p>
        </w:tc>
        <w:tc>
          <w:tcPr>
            <w:tcW w:w="2248" w:type="dxa"/>
            <w:gridSpan w:val="4"/>
            <w:tcBorders>
              <w:right w:val="single" w:sz="12" w:space="0" w:color="auto"/>
            </w:tcBorders>
          </w:tcPr>
          <w:p w:rsidR="00E449E6" w:rsidRDefault="00E449E6" w:rsidP="00E449E6">
            <w:pPr>
              <w:jc w:val="both"/>
            </w:pPr>
          </w:p>
        </w:tc>
        <w:tc>
          <w:tcPr>
            <w:tcW w:w="632" w:type="dxa"/>
            <w:vMerge/>
            <w:tcBorders>
              <w:left w:val="single" w:sz="12" w:space="0" w:color="auto"/>
            </w:tcBorders>
            <w:vAlign w:val="center"/>
          </w:tcPr>
          <w:p w:rsidR="00E449E6" w:rsidRDefault="00E449E6" w:rsidP="00E449E6">
            <w:pPr>
              <w:rPr>
                <w:b/>
              </w:rPr>
            </w:pPr>
          </w:p>
        </w:tc>
        <w:tc>
          <w:tcPr>
            <w:tcW w:w="693" w:type="dxa"/>
            <w:vMerge/>
            <w:vAlign w:val="center"/>
          </w:tcPr>
          <w:p w:rsidR="00E449E6" w:rsidRDefault="00E449E6" w:rsidP="00E449E6">
            <w:pPr>
              <w:rPr>
                <w:b/>
              </w:rPr>
            </w:pPr>
          </w:p>
        </w:tc>
        <w:tc>
          <w:tcPr>
            <w:tcW w:w="694" w:type="dxa"/>
            <w:vMerge/>
            <w:vAlign w:val="center"/>
          </w:tcPr>
          <w:p w:rsidR="00E449E6" w:rsidRDefault="00E449E6" w:rsidP="00E449E6">
            <w:pPr>
              <w:rPr>
                <w:b/>
              </w:rPr>
            </w:pPr>
          </w:p>
        </w:tc>
      </w:tr>
      <w:tr w:rsidR="00E449E6" w:rsidTr="00E449E6">
        <w:tc>
          <w:tcPr>
            <w:tcW w:w="9859" w:type="dxa"/>
            <w:gridSpan w:val="11"/>
            <w:shd w:val="clear" w:color="auto" w:fill="F7CAAC"/>
          </w:tcPr>
          <w:p w:rsidR="00E449E6" w:rsidRDefault="00E449E6" w:rsidP="00E449E6">
            <w:pPr>
              <w:jc w:val="both"/>
              <w:rPr>
                <w:b/>
              </w:rPr>
            </w:pPr>
            <w:r>
              <w:rPr>
                <w:b/>
              </w:rPr>
              <w:t xml:space="preserve">Přehled o nejvýznamnější publikační a další tvůrčí činnosti nebo další profesní činnosti u odborníků z praxe vztahující se k zabezpečovaným předmětům </w:t>
            </w:r>
          </w:p>
        </w:tc>
      </w:tr>
      <w:tr w:rsidR="00362A77" w:rsidRPr="00605327" w:rsidTr="00E449E6">
        <w:trPr>
          <w:trHeight w:val="567"/>
        </w:trPr>
        <w:tc>
          <w:tcPr>
            <w:tcW w:w="9859" w:type="dxa"/>
            <w:gridSpan w:val="11"/>
          </w:tcPr>
          <w:p w:rsidR="00362A77" w:rsidRDefault="00362A77" w:rsidP="00362A77">
            <w:pPr>
              <w:jc w:val="both"/>
            </w:pPr>
            <w:r>
              <w:t xml:space="preserve">MATOŠKOVÁ, J., MACUROVÁ, L., TOMANCOVÁ, L. A link between knowledge sharing and managers’ characteristics. </w:t>
            </w:r>
            <w:r w:rsidRPr="00F46E2C">
              <w:rPr>
                <w:i/>
              </w:rPr>
              <w:t>Leadership and Organization Development Journal</w:t>
            </w:r>
            <w:r>
              <w:rPr>
                <w:i/>
              </w:rPr>
              <w:t>.</w:t>
            </w:r>
            <w:r>
              <w:t xml:space="preserve"> 2018, roč. 39, č. 8, s. 1024-1036. ISSN 0143-7739. (5%)</w:t>
            </w:r>
          </w:p>
          <w:p w:rsidR="00362A77" w:rsidRDefault="00362A77" w:rsidP="00362A77">
            <w:pPr>
              <w:jc w:val="both"/>
            </w:pPr>
            <w:r>
              <w:t xml:space="preserve">TOMANCOVÁ, L., DYTRT, Z. Managerial Ethics - A Tool for Social Crises. </w:t>
            </w:r>
            <w:r w:rsidRPr="00F46E2C">
              <w:rPr>
                <w:i/>
              </w:rPr>
              <w:t>Economics World</w:t>
            </w:r>
            <w:r>
              <w:rPr>
                <w:i/>
              </w:rPr>
              <w:t>.</w:t>
            </w:r>
            <w:r>
              <w:t xml:space="preserve"> 2018, roč. 6, č. 5, s. 390-400. ISSN 2328-7144. (50%)</w:t>
            </w:r>
          </w:p>
          <w:p w:rsidR="00362A77" w:rsidRDefault="00362A77" w:rsidP="00362A77">
            <w:pPr>
              <w:jc w:val="both"/>
            </w:pPr>
            <w:r w:rsidRPr="001D48CC">
              <w:t>TOMANCOVÁ, L</w:t>
            </w:r>
            <w:r>
              <w:t>.</w:t>
            </w:r>
            <w:r w:rsidRPr="001D48CC">
              <w:t xml:space="preserve"> </w:t>
            </w:r>
            <w:r w:rsidRPr="007E27BD">
              <w:t>Cesta k manažerské etice.</w:t>
            </w:r>
            <w:r w:rsidRPr="001D48CC">
              <w:t xml:space="preserve"> In </w:t>
            </w:r>
            <w:r w:rsidRPr="007E27BD">
              <w:rPr>
                <w:i/>
              </w:rPr>
              <w:t>Management v nových podmínkách – Kvalitativní management – konzumerismus</w:t>
            </w:r>
            <w:r w:rsidRPr="001D48CC">
              <w:t>. Hradec Králové: Prion, s.r.o. 2017</w:t>
            </w:r>
            <w:r>
              <w:t>,</w:t>
            </w:r>
            <w:r w:rsidRPr="001D48CC">
              <w:t xml:space="preserve"> s. 72-77. ISBN 978-80-87157-20-6.</w:t>
            </w:r>
          </w:p>
          <w:p w:rsidR="00362A77" w:rsidRDefault="00362A77" w:rsidP="00362A77">
            <w:pPr>
              <w:jc w:val="both"/>
            </w:pPr>
            <w:r w:rsidRPr="001D48CC">
              <w:t>TOMANCOVÁ, L</w:t>
            </w:r>
            <w:r>
              <w:t>.</w:t>
            </w:r>
            <w:r w:rsidRPr="007E27BD">
              <w:t xml:space="preserve"> Ženy v managementu. In </w:t>
            </w:r>
            <w:r w:rsidRPr="007E27BD">
              <w:rPr>
                <w:i/>
              </w:rPr>
              <w:t>Kvalitativní management – leadership – návrat do inovační společnosti</w:t>
            </w:r>
            <w:r w:rsidRPr="007E27BD">
              <w:t>. Žilina: GEORG, 2014, s. 66-79. ISBN 978-80-8154-085-1.</w:t>
            </w:r>
          </w:p>
          <w:p w:rsidR="00362A77" w:rsidRDefault="00362A77" w:rsidP="00362A77">
            <w:pPr>
              <w:jc w:val="both"/>
            </w:pPr>
          </w:p>
          <w:p w:rsidR="00362A77" w:rsidRDefault="00362A77" w:rsidP="00362A77">
            <w:pPr>
              <w:jc w:val="both"/>
            </w:pPr>
          </w:p>
          <w:p w:rsidR="00362A77" w:rsidRPr="00605327" w:rsidRDefault="00362A77" w:rsidP="00362A77">
            <w:pPr>
              <w:jc w:val="both"/>
              <w:rPr>
                <w:sz w:val="18"/>
              </w:rPr>
            </w:pPr>
          </w:p>
        </w:tc>
      </w:tr>
      <w:tr w:rsidR="00362A77" w:rsidTr="00E449E6">
        <w:trPr>
          <w:trHeight w:val="218"/>
        </w:trPr>
        <w:tc>
          <w:tcPr>
            <w:tcW w:w="9859" w:type="dxa"/>
            <w:gridSpan w:val="11"/>
            <w:shd w:val="clear" w:color="auto" w:fill="F7CAAC"/>
          </w:tcPr>
          <w:p w:rsidR="00362A77" w:rsidRDefault="00362A77" w:rsidP="00362A77">
            <w:pPr>
              <w:rPr>
                <w:b/>
              </w:rPr>
            </w:pPr>
            <w:r>
              <w:rPr>
                <w:b/>
              </w:rPr>
              <w:t>Působení v zahraničí</w:t>
            </w:r>
          </w:p>
        </w:tc>
      </w:tr>
      <w:tr w:rsidR="00362A77" w:rsidTr="00E449E6">
        <w:trPr>
          <w:trHeight w:val="70"/>
        </w:trPr>
        <w:tc>
          <w:tcPr>
            <w:tcW w:w="9859" w:type="dxa"/>
            <w:gridSpan w:val="11"/>
          </w:tcPr>
          <w:p w:rsidR="00362A77" w:rsidRDefault="00362A77" w:rsidP="00362A77">
            <w:pPr>
              <w:rPr>
                <w:b/>
              </w:rPr>
            </w:pPr>
          </w:p>
        </w:tc>
      </w:tr>
      <w:tr w:rsidR="00362A77" w:rsidTr="00E449E6">
        <w:trPr>
          <w:cantSplit/>
          <w:trHeight w:val="233"/>
        </w:trPr>
        <w:tc>
          <w:tcPr>
            <w:tcW w:w="2518" w:type="dxa"/>
            <w:shd w:val="clear" w:color="auto" w:fill="F7CAAC"/>
          </w:tcPr>
          <w:p w:rsidR="00362A77" w:rsidRDefault="00362A77" w:rsidP="00362A77">
            <w:pPr>
              <w:jc w:val="both"/>
              <w:rPr>
                <w:b/>
              </w:rPr>
            </w:pPr>
            <w:r>
              <w:rPr>
                <w:b/>
              </w:rPr>
              <w:t xml:space="preserve">Podpis </w:t>
            </w:r>
          </w:p>
        </w:tc>
        <w:tc>
          <w:tcPr>
            <w:tcW w:w="4536" w:type="dxa"/>
            <w:gridSpan w:val="5"/>
          </w:tcPr>
          <w:p w:rsidR="00362A77" w:rsidRDefault="00362A77" w:rsidP="00362A77">
            <w:pPr>
              <w:jc w:val="both"/>
            </w:pPr>
          </w:p>
        </w:tc>
        <w:tc>
          <w:tcPr>
            <w:tcW w:w="786" w:type="dxa"/>
            <w:gridSpan w:val="2"/>
            <w:shd w:val="clear" w:color="auto" w:fill="F7CAAC"/>
          </w:tcPr>
          <w:p w:rsidR="00362A77" w:rsidRDefault="00362A77" w:rsidP="00362A77">
            <w:pPr>
              <w:jc w:val="both"/>
            </w:pPr>
            <w:r>
              <w:rPr>
                <w:b/>
              </w:rPr>
              <w:t>datum</w:t>
            </w:r>
          </w:p>
        </w:tc>
        <w:tc>
          <w:tcPr>
            <w:tcW w:w="2019" w:type="dxa"/>
            <w:gridSpan w:val="3"/>
          </w:tcPr>
          <w:p w:rsidR="00362A77" w:rsidRDefault="00362A77" w:rsidP="00362A77">
            <w:pPr>
              <w:jc w:val="both"/>
            </w:pPr>
          </w:p>
        </w:tc>
      </w:tr>
    </w:tbl>
    <w:p w:rsidR="00447F6C" w:rsidRDefault="00447F6C">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449E6" w:rsidRPr="00E449E6" w:rsidTr="00E449E6">
        <w:tc>
          <w:tcPr>
            <w:tcW w:w="9859" w:type="dxa"/>
            <w:gridSpan w:val="11"/>
            <w:tcBorders>
              <w:bottom w:val="double" w:sz="4" w:space="0" w:color="auto"/>
            </w:tcBorders>
            <w:shd w:val="clear" w:color="auto" w:fill="BDD6EE"/>
          </w:tcPr>
          <w:p w:rsidR="00E449E6" w:rsidRPr="00E449E6" w:rsidRDefault="00E449E6" w:rsidP="00E449E6">
            <w:pPr>
              <w:jc w:val="both"/>
              <w:rPr>
                <w:b/>
                <w:sz w:val="28"/>
              </w:rPr>
            </w:pPr>
            <w:r w:rsidRPr="00E449E6">
              <w:rPr>
                <w:b/>
                <w:sz w:val="28"/>
              </w:rPr>
              <w:lastRenderedPageBreak/>
              <w:t>C-I – Personální zabezpečení</w:t>
            </w:r>
          </w:p>
        </w:tc>
      </w:tr>
      <w:tr w:rsidR="00E449E6" w:rsidRPr="00E449E6" w:rsidTr="00E449E6">
        <w:tc>
          <w:tcPr>
            <w:tcW w:w="2518" w:type="dxa"/>
            <w:tcBorders>
              <w:top w:val="double" w:sz="4" w:space="0" w:color="auto"/>
            </w:tcBorders>
            <w:shd w:val="clear" w:color="auto" w:fill="F7CAAC"/>
          </w:tcPr>
          <w:p w:rsidR="00E449E6" w:rsidRPr="00E449E6" w:rsidRDefault="00E449E6" w:rsidP="00E449E6">
            <w:pPr>
              <w:jc w:val="both"/>
              <w:rPr>
                <w:b/>
              </w:rPr>
            </w:pPr>
            <w:r w:rsidRPr="00E449E6">
              <w:rPr>
                <w:b/>
              </w:rPr>
              <w:t>Vysoká škola</w:t>
            </w:r>
          </w:p>
        </w:tc>
        <w:tc>
          <w:tcPr>
            <w:tcW w:w="7341" w:type="dxa"/>
            <w:gridSpan w:val="10"/>
          </w:tcPr>
          <w:p w:rsidR="00E449E6" w:rsidRPr="00E449E6" w:rsidRDefault="00E449E6" w:rsidP="00E449E6">
            <w:pPr>
              <w:jc w:val="both"/>
            </w:pPr>
            <w:r w:rsidRPr="00E449E6">
              <w:t>Univerzita Tomáše Bati ve Zlíně</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Součást vysoké školy</w:t>
            </w:r>
          </w:p>
        </w:tc>
        <w:tc>
          <w:tcPr>
            <w:tcW w:w="7341" w:type="dxa"/>
            <w:gridSpan w:val="10"/>
          </w:tcPr>
          <w:p w:rsidR="00E449E6" w:rsidRPr="00E449E6" w:rsidRDefault="00E449E6" w:rsidP="00E449E6">
            <w:pPr>
              <w:jc w:val="both"/>
            </w:pPr>
            <w:r w:rsidRPr="00E449E6">
              <w:t>Fakulta managementu a ekonomiky</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Název studijního programu</w:t>
            </w:r>
          </w:p>
        </w:tc>
        <w:tc>
          <w:tcPr>
            <w:tcW w:w="7341" w:type="dxa"/>
            <w:gridSpan w:val="10"/>
          </w:tcPr>
          <w:p w:rsidR="00E449E6" w:rsidRPr="00E449E6" w:rsidRDefault="00914242" w:rsidP="00E449E6">
            <w:pPr>
              <w:jc w:val="both"/>
            </w:pPr>
            <w:r>
              <w:t>Management and Marketing</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Jméno a příjmení</w:t>
            </w:r>
          </w:p>
        </w:tc>
        <w:tc>
          <w:tcPr>
            <w:tcW w:w="4536" w:type="dxa"/>
            <w:gridSpan w:val="5"/>
          </w:tcPr>
          <w:p w:rsidR="00E449E6" w:rsidRPr="00E449E6" w:rsidRDefault="00E449E6" w:rsidP="00E449E6">
            <w:pPr>
              <w:jc w:val="both"/>
            </w:pPr>
            <w:r w:rsidRPr="00E449E6">
              <w:t>David TUČEK</w:t>
            </w:r>
          </w:p>
        </w:tc>
        <w:tc>
          <w:tcPr>
            <w:tcW w:w="709" w:type="dxa"/>
            <w:shd w:val="clear" w:color="auto" w:fill="F7CAAC"/>
          </w:tcPr>
          <w:p w:rsidR="00E449E6" w:rsidRPr="00E449E6" w:rsidRDefault="00E449E6" w:rsidP="00E449E6">
            <w:pPr>
              <w:jc w:val="both"/>
              <w:rPr>
                <w:b/>
              </w:rPr>
            </w:pPr>
            <w:r w:rsidRPr="00E449E6">
              <w:rPr>
                <w:b/>
              </w:rPr>
              <w:t>Tituly</w:t>
            </w:r>
          </w:p>
        </w:tc>
        <w:tc>
          <w:tcPr>
            <w:tcW w:w="2096" w:type="dxa"/>
            <w:gridSpan w:val="4"/>
          </w:tcPr>
          <w:p w:rsidR="00E449E6" w:rsidRPr="00E449E6" w:rsidRDefault="00E449E6" w:rsidP="00E449E6">
            <w:pPr>
              <w:jc w:val="both"/>
            </w:pPr>
            <w:r w:rsidRPr="00E449E6">
              <w:t>doc. Ing., Ph.D.</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Rok narození</w:t>
            </w:r>
          </w:p>
        </w:tc>
        <w:tc>
          <w:tcPr>
            <w:tcW w:w="829" w:type="dxa"/>
          </w:tcPr>
          <w:p w:rsidR="00E449E6" w:rsidRPr="00E449E6" w:rsidRDefault="00E449E6" w:rsidP="00E449E6">
            <w:pPr>
              <w:jc w:val="both"/>
            </w:pPr>
            <w:r w:rsidRPr="00E449E6">
              <w:t>1975</w:t>
            </w:r>
          </w:p>
        </w:tc>
        <w:tc>
          <w:tcPr>
            <w:tcW w:w="1721" w:type="dxa"/>
            <w:shd w:val="clear" w:color="auto" w:fill="F7CAAC"/>
          </w:tcPr>
          <w:p w:rsidR="00E449E6" w:rsidRPr="00E449E6" w:rsidRDefault="00E449E6" w:rsidP="00E449E6">
            <w:pPr>
              <w:jc w:val="both"/>
              <w:rPr>
                <w:b/>
              </w:rPr>
            </w:pPr>
            <w:r w:rsidRPr="00E449E6">
              <w:rPr>
                <w:b/>
              </w:rPr>
              <w:t>typ vztahu k VŠ</w:t>
            </w:r>
          </w:p>
        </w:tc>
        <w:tc>
          <w:tcPr>
            <w:tcW w:w="992" w:type="dxa"/>
            <w:gridSpan w:val="2"/>
          </w:tcPr>
          <w:p w:rsidR="00E449E6" w:rsidRPr="00E449E6" w:rsidRDefault="00E449E6" w:rsidP="00E449E6">
            <w:pPr>
              <w:jc w:val="both"/>
            </w:pPr>
            <w:r w:rsidRPr="00E449E6">
              <w:t>pp</w:t>
            </w:r>
          </w:p>
        </w:tc>
        <w:tc>
          <w:tcPr>
            <w:tcW w:w="994" w:type="dxa"/>
            <w:shd w:val="clear" w:color="auto" w:fill="F7CAAC"/>
          </w:tcPr>
          <w:p w:rsidR="00E449E6" w:rsidRPr="00E449E6" w:rsidRDefault="00E449E6" w:rsidP="00E449E6">
            <w:pPr>
              <w:jc w:val="both"/>
              <w:rPr>
                <w:b/>
              </w:rPr>
            </w:pPr>
            <w:r w:rsidRPr="00E449E6">
              <w:rPr>
                <w:b/>
              </w:rPr>
              <w:t>rozsah</w:t>
            </w:r>
          </w:p>
        </w:tc>
        <w:tc>
          <w:tcPr>
            <w:tcW w:w="709" w:type="dxa"/>
          </w:tcPr>
          <w:p w:rsidR="00E449E6" w:rsidRPr="00E449E6" w:rsidRDefault="00E449E6" w:rsidP="00E449E6">
            <w:pPr>
              <w:jc w:val="both"/>
            </w:pPr>
            <w:r w:rsidRPr="00E449E6">
              <w:t>40</w:t>
            </w:r>
          </w:p>
        </w:tc>
        <w:tc>
          <w:tcPr>
            <w:tcW w:w="709" w:type="dxa"/>
            <w:gridSpan w:val="2"/>
            <w:shd w:val="clear" w:color="auto" w:fill="F7CAAC"/>
          </w:tcPr>
          <w:p w:rsidR="00E449E6" w:rsidRPr="00E449E6" w:rsidRDefault="00E449E6" w:rsidP="00E449E6">
            <w:pPr>
              <w:jc w:val="both"/>
              <w:rPr>
                <w:b/>
              </w:rPr>
            </w:pPr>
            <w:r w:rsidRPr="00E449E6">
              <w:rPr>
                <w:b/>
              </w:rPr>
              <w:t>do kdy</w:t>
            </w:r>
          </w:p>
        </w:tc>
        <w:tc>
          <w:tcPr>
            <w:tcW w:w="1387" w:type="dxa"/>
            <w:gridSpan w:val="2"/>
          </w:tcPr>
          <w:p w:rsidR="00E449E6" w:rsidRPr="00E449E6" w:rsidRDefault="00E449E6" w:rsidP="00E449E6">
            <w:pPr>
              <w:jc w:val="both"/>
            </w:pPr>
            <w:r w:rsidRPr="00E449E6">
              <w:t>N</w:t>
            </w:r>
          </w:p>
        </w:tc>
      </w:tr>
      <w:tr w:rsidR="00E449E6" w:rsidRPr="00E449E6" w:rsidTr="00E449E6">
        <w:tc>
          <w:tcPr>
            <w:tcW w:w="5068" w:type="dxa"/>
            <w:gridSpan w:val="3"/>
            <w:shd w:val="clear" w:color="auto" w:fill="F7CAAC"/>
          </w:tcPr>
          <w:p w:rsidR="00E449E6" w:rsidRPr="00E449E6" w:rsidRDefault="00E449E6" w:rsidP="00E449E6">
            <w:pPr>
              <w:jc w:val="both"/>
              <w:rPr>
                <w:b/>
              </w:rPr>
            </w:pPr>
            <w:r w:rsidRPr="00E449E6">
              <w:rPr>
                <w:b/>
              </w:rPr>
              <w:t>Typ vztahu na součásti VŠ, která uskutečňuje st. program</w:t>
            </w:r>
          </w:p>
        </w:tc>
        <w:tc>
          <w:tcPr>
            <w:tcW w:w="992" w:type="dxa"/>
            <w:gridSpan w:val="2"/>
          </w:tcPr>
          <w:p w:rsidR="00E449E6" w:rsidRPr="00E449E6" w:rsidRDefault="00E449E6" w:rsidP="00E449E6">
            <w:pPr>
              <w:jc w:val="both"/>
            </w:pPr>
            <w:r w:rsidRPr="00E449E6">
              <w:t>pp</w:t>
            </w:r>
          </w:p>
        </w:tc>
        <w:tc>
          <w:tcPr>
            <w:tcW w:w="994" w:type="dxa"/>
            <w:shd w:val="clear" w:color="auto" w:fill="F7CAAC"/>
          </w:tcPr>
          <w:p w:rsidR="00E449E6" w:rsidRPr="00E449E6" w:rsidRDefault="00E449E6" w:rsidP="00E449E6">
            <w:pPr>
              <w:jc w:val="both"/>
              <w:rPr>
                <w:b/>
              </w:rPr>
            </w:pPr>
            <w:r w:rsidRPr="00E449E6">
              <w:rPr>
                <w:b/>
              </w:rPr>
              <w:t>rozsah</w:t>
            </w:r>
          </w:p>
        </w:tc>
        <w:tc>
          <w:tcPr>
            <w:tcW w:w="709" w:type="dxa"/>
          </w:tcPr>
          <w:p w:rsidR="00E449E6" w:rsidRPr="00E449E6" w:rsidRDefault="00E449E6" w:rsidP="00E449E6">
            <w:pPr>
              <w:jc w:val="both"/>
            </w:pPr>
            <w:r w:rsidRPr="00E449E6">
              <w:t>40</w:t>
            </w:r>
          </w:p>
        </w:tc>
        <w:tc>
          <w:tcPr>
            <w:tcW w:w="709" w:type="dxa"/>
            <w:gridSpan w:val="2"/>
            <w:shd w:val="clear" w:color="auto" w:fill="F7CAAC"/>
          </w:tcPr>
          <w:p w:rsidR="00E449E6" w:rsidRPr="00E449E6" w:rsidRDefault="00E449E6" w:rsidP="00E449E6">
            <w:pPr>
              <w:jc w:val="both"/>
              <w:rPr>
                <w:b/>
              </w:rPr>
            </w:pPr>
            <w:r w:rsidRPr="00E449E6">
              <w:rPr>
                <w:b/>
              </w:rPr>
              <w:t>do kdy</w:t>
            </w:r>
          </w:p>
        </w:tc>
        <w:tc>
          <w:tcPr>
            <w:tcW w:w="1387" w:type="dxa"/>
            <w:gridSpan w:val="2"/>
          </w:tcPr>
          <w:p w:rsidR="00E449E6" w:rsidRPr="00E449E6" w:rsidRDefault="00E449E6" w:rsidP="00E449E6">
            <w:pPr>
              <w:jc w:val="both"/>
            </w:pPr>
            <w:r w:rsidRPr="00E449E6">
              <w:t xml:space="preserve">N </w:t>
            </w:r>
          </w:p>
        </w:tc>
      </w:tr>
      <w:tr w:rsidR="00E449E6" w:rsidRPr="00E449E6" w:rsidTr="00E449E6">
        <w:tc>
          <w:tcPr>
            <w:tcW w:w="6060" w:type="dxa"/>
            <w:gridSpan w:val="5"/>
            <w:shd w:val="clear" w:color="auto" w:fill="F7CAAC"/>
          </w:tcPr>
          <w:p w:rsidR="00E449E6" w:rsidRPr="00E449E6" w:rsidRDefault="00E449E6" w:rsidP="00E449E6">
            <w:pPr>
              <w:jc w:val="both"/>
            </w:pPr>
            <w:r w:rsidRPr="00E449E6">
              <w:rPr>
                <w:b/>
              </w:rPr>
              <w:t>Další současná působení jako akademický pracovník na jiných VŠ</w:t>
            </w:r>
          </w:p>
        </w:tc>
        <w:tc>
          <w:tcPr>
            <w:tcW w:w="1703" w:type="dxa"/>
            <w:gridSpan w:val="2"/>
            <w:shd w:val="clear" w:color="auto" w:fill="F7CAAC"/>
          </w:tcPr>
          <w:p w:rsidR="00E449E6" w:rsidRPr="00E449E6" w:rsidRDefault="00E449E6" w:rsidP="00E449E6">
            <w:pPr>
              <w:jc w:val="both"/>
              <w:rPr>
                <w:b/>
              </w:rPr>
            </w:pPr>
            <w:r w:rsidRPr="00E449E6">
              <w:rPr>
                <w:b/>
              </w:rPr>
              <w:t>typ prac. vztahu</w:t>
            </w:r>
          </w:p>
        </w:tc>
        <w:tc>
          <w:tcPr>
            <w:tcW w:w="2096" w:type="dxa"/>
            <w:gridSpan w:val="4"/>
            <w:shd w:val="clear" w:color="auto" w:fill="F7CAAC"/>
          </w:tcPr>
          <w:p w:rsidR="00E449E6" w:rsidRPr="00E449E6" w:rsidRDefault="00E449E6" w:rsidP="00E449E6">
            <w:pPr>
              <w:jc w:val="both"/>
              <w:rPr>
                <w:b/>
              </w:rPr>
            </w:pPr>
            <w:r w:rsidRPr="00E449E6">
              <w:rPr>
                <w:b/>
              </w:rPr>
              <w:t>rozsah</w:t>
            </w:r>
          </w:p>
        </w:tc>
      </w:tr>
      <w:tr w:rsidR="00E449E6" w:rsidRPr="00E449E6" w:rsidTr="00E449E6">
        <w:tc>
          <w:tcPr>
            <w:tcW w:w="6060" w:type="dxa"/>
            <w:gridSpan w:val="5"/>
          </w:tcPr>
          <w:p w:rsidR="00E449E6" w:rsidRPr="00E449E6" w:rsidRDefault="00E449E6" w:rsidP="00E449E6">
            <w:pPr>
              <w:jc w:val="both"/>
            </w:pPr>
            <w:r w:rsidRPr="00E449E6">
              <w:t>VŠE Praha (GAČR)</w:t>
            </w:r>
          </w:p>
        </w:tc>
        <w:tc>
          <w:tcPr>
            <w:tcW w:w="1703" w:type="dxa"/>
            <w:gridSpan w:val="2"/>
          </w:tcPr>
          <w:p w:rsidR="00E449E6" w:rsidRPr="00E449E6" w:rsidRDefault="00E449E6" w:rsidP="00E449E6">
            <w:pPr>
              <w:jc w:val="both"/>
            </w:pPr>
            <w:r w:rsidRPr="00E449E6">
              <w:t>pp</w:t>
            </w:r>
          </w:p>
        </w:tc>
        <w:tc>
          <w:tcPr>
            <w:tcW w:w="2096" w:type="dxa"/>
            <w:gridSpan w:val="4"/>
          </w:tcPr>
          <w:p w:rsidR="00E449E6" w:rsidRPr="00E449E6" w:rsidRDefault="00E449E6" w:rsidP="00E449E6">
            <w:pPr>
              <w:jc w:val="both"/>
            </w:pPr>
            <w:r w:rsidRPr="00E449E6">
              <w:t>4</w:t>
            </w:r>
          </w:p>
        </w:tc>
      </w:tr>
      <w:tr w:rsidR="00E449E6" w:rsidRPr="00E449E6" w:rsidTr="00E449E6">
        <w:tc>
          <w:tcPr>
            <w:tcW w:w="6060" w:type="dxa"/>
            <w:gridSpan w:val="5"/>
          </w:tcPr>
          <w:p w:rsidR="00E449E6" w:rsidRPr="00E449E6" w:rsidRDefault="00E449E6" w:rsidP="00E449E6">
            <w:pPr>
              <w:jc w:val="both"/>
            </w:pPr>
            <w:r w:rsidRPr="00E449E6">
              <w:t>ČVUT Praha</w:t>
            </w:r>
          </w:p>
        </w:tc>
        <w:tc>
          <w:tcPr>
            <w:tcW w:w="1703" w:type="dxa"/>
            <w:gridSpan w:val="2"/>
          </w:tcPr>
          <w:p w:rsidR="00E449E6" w:rsidRPr="00E449E6" w:rsidRDefault="00E449E6" w:rsidP="00E449E6">
            <w:pPr>
              <w:jc w:val="both"/>
            </w:pPr>
            <w:r w:rsidRPr="00E449E6">
              <w:t>pp</w:t>
            </w:r>
          </w:p>
        </w:tc>
        <w:tc>
          <w:tcPr>
            <w:tcW w:w="2096" w:type="dxa"/>
            <w:gridSpan w:val="4"/>
          </w:tcPr>
          <w:p w:rsidR="00E449E6" w:rsidRPr="00E449E6" w:rsidRDefault="00E449E6" w:rsidP="00E449E6">
            <w:pPr>
              <w:jc w:val="both"/>
            </w:pPr>
            <w:r w:rsidRPr="00E449E6">
              <w:t>4</w:t>
            </w:r>
          </w:p>
        </w:tc>
      </w:tr>
      <w:tr w:rsidR="00E449E6" w:rsidRPr="00E449E6" w:rsidTr="00E449E6">
        <w:tc>
          <w:tcPr>
            <w:tcW w:w="9859" w:type="dxa"/>
            <w:gridSpan w:val="11"/>
            <w:shd w:val="clear" w:color="auto" w:fill="F7CAAC"/>
          </w:tcPr>
          <w:p w:rsidR="00E449E6" w:rsidRPr="00E449E6" w:rsidRDefault="00E449E6" w:rsidP="00E449E6">
            <w:pPr>
              <w:jc w:val="both"/>
            </w:pPr>
            <w:r w:rsidRPr="00E449E6">
              <w:rPr>
                <w:b/>
              </w:rPr>
              <w:t>Předměty příslušného studijního programu a způsob zapojení do jejich výuky, příp. další zapojení do uskutečňování studijního programu</w:t>
            </w:r>
          </w:p>
        </w:tc>
      </w:tr>
      <w:tr w:rsidR="00E449E6" w:rsidRPr="00E449E6" w:rsidTr="00E449E6">
        <w:trPr>
          <w:trHeight w:val="480"/>
        </w:trPr>
        <w:tc>
          <w:tcPr>
            <w:tcW w:w="9859" w:type="dxa"/>
            <w:gridSpan w:val="11"/>
            <w:tcBorders>
              <w:top w:val="nil"/>
            </w:tcBorders>
          </w:tcPr>
          <w:p w:rsidR="00E449E6" w:rsidRPr="00E449E6" w:rsidRDefault="00B6355B" w:rsidP="00E449E6">
            <w:pPr>
              <w:jc w:val="both"/>
            </w:pPr>
            <w:r>
              <w:t xml:space="preserve">Business Process Management </w:t>
            </w:r>
            <w:r w:rsidR="00E449E6" w:rsidRPr="00E449E6">
              <w:t xml:space="preserve">– </w:t>
            </w:r>
            <w:r>
              <w:t xml:space="preserve">garant, </w:t>
            </w:r>
            <w:r w:rsidR="00E449E6" w:rsidRPr="00E449E6">
              <w:t xml:space="preserve">přednášky </w:t>
            </w:r>
            <w:r w:rsidR="00DC36AB">
              <w:t>(</w:t>
            </w:r>
            <w:r>
              <w:t>50%</w:t>
            </w:r>
            <w:r w:rsidR="00DC36AB">
              <w:t>)</w:t>
            </w:r>
          </w:p>
        </w:tc>
      </w:tr>
      <w:tr w:rsidR="00E449E6" w:rsidRPr="00E449E6" w:rsidTr="00E449E6">
        <w:tc>
          <w:tcPr>
            <w:tcW w:w="9859" w:type="dxa"/>
            <w:gridSpan w:val="11"/>
            <w:shd w:val="clear" w:color="auto" w:fill="F7CAAC"/>
          </w:tcPr>
          <w:p w:rsidR="00E449E6" w:rsidRPr="00E449E6" w:rsidRDefault="00E449E6" w:rsidP="00E449E6">
            <w:pPr>
              <w:jc w:val="both"/>
            </w:pPr>
            <w:r w:rsidRPr="00E449E6">
              <w:rPr>
                <w:b/>
              </w:rPr>
              <w:t xml:space="preserve">Údaje o vzdělání na VŠ </w:t>
            </w:r>
          </w:p>
        </w:tc>
      </w:tr>
      <w:tr w:rsidR="00E449E6" w:rsidRPr="00E449E6" w:rsidTr="00E449E6">
        <w:trPr>
          <w:trHeight w:val="855"/>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239"/>
              <w:gridCol w:w="8505"/>
            </w:tblGrid>
            <w:tr w:rsidR="00E449E6" w:rsidRPr="00E449E6" w:rsidTr="00E449E6">
              <w:trPr>
                <w:trHeight w:val="1074"/>
              </w:trPr>
              <w:tc>
                <w:tcPr>
                  <w:tcW w:w="1239" w:type="dxa"/>
                </w:tcPr>
                <w:p w:rsidR="00E449E6" w:rsidRPr="00E449E6" w:rsidRDefault="00E449E6" w:rsidP="00E449E6">
                  <w:pPr>
                    <w:rPr>
                      <w:b/>
                    </w:rPr>
                  </w:pPr>
                  <w:r w:rsidRPr="00E449E6">
                    <w:rPr>
                      <w:b/>
                    </w:rPr>
                    <w:t>1994 - 1998</w:t>
                  </w:r>
                </w:p>
                <w:p w:rsidR="00E449E6" w:rsidRPr="00E449E6" w:rsidRDefault="00E449E6" w:rsidP="00E449E6">
                  <w:pPr>
                    <w:rPr>
                      <w:b/>
                    </w:rPr>
                  </w:pPr>
                  <w:r w:rsidRPr="00E449E6">
                    <w:rPr>
                      <w:b/>
                    </w:rPr>
                    <w:t>1998 - 2002</w:t>
                  </w:r>
                </w:p>
                <w:p w:rsidR="00E449E6" w:rsidRPr="00E449E6" w:rsidRDefault="00E449E6" w:rsidP="00E449E6"/>
              </w:tc>
              <w:tc>
                <w:tcPr>
                  <w:tcW w:w="8505" w:type="dxa"/>
                </w:tcPr>
                <w:p w:rsidR="00E449E6" w:rsidRPr="00E449E6" w:rsidRDefault="00E449E6" w:rsidP="00E449E6">
                  <w:pPr>
                    <w:jc w:val="both"/>
                    <w:rPr>
                      <w:b/>
                      <w:bCs/>
                    </w:rPr>
                  </w:pPr>
                  <w:r w:rsidRPr="00E449E6">
                    <w:t>VUT Brno, Fakulta Technologická, ve studijním oboru: 32-12-8: Technologie a management</w:t>
                  </w:r>
                  <w:r w:rsidRPr="00E449E6">
                    <w:rPr>
                      <w:b/>
                    </w:rPr>
                    <w:t xml:space="preserve"> (Ing.)</w:t>
                  </w:r>
                </w:p>
                <w:p w:rsidR="00E449E6" w:rsidRPr="00E449E6" w:rsidRDefault="00E449E6" w:rsidP="00E449E6">
                  <w:pPr>
                    <w:jc w:val="both"/>
                  </w:pPr>
                  <w:r w:rsidRPr="00E449E6">
                    <w:t xml:space="preserve">VUT Brno, Fakulta podnikatelská, doktorské studium, ve studijním oboru: Řízení </w:t>
                  </w:r>
                  <w:r w:rsidRPr="00E449E6">
                    <w:br/>
                    <w:t>a ekonomika podniku – ukončeno státní doktorskou zkouškou (2001) v doktorském studijním programu: 6208 V Ekonomika a management</w:t>
                  </w:r>
                  <w:r w:rsidRPr="00E449E6">
                    <w:rPr>
                      <w:b/>
                    </w:rPr>
                    <w:t xml:space="preserve"> (Ph.D.)</w:t>
                  </w:r>
                </w:p>
              </w:tc>
            </w:tr>
          </w:tbl>
          <w:p w:rsidR="00E449E6" w:rsidRPr="00E449E6" w:rsidRDefault="00E449E6" w:rsidP="00E449E6">
            <w:pPr>
              <w:jc w:val="both"/>
              <w:rPr>
                <w:b/>
              </w:rPr>
            </w:pPr>
          </w:p>
        </w:tc>
      </w:tr>
      <w:tr w:rsidR="00E449E6" w:rsidRPr="00E449E6" w:rsidTr="00E449E6">
        <w:tc>
          <w:tcPr>
            <w:tcW w:w="9859" w:type="dxa"/>
            <w:gridSpan w:val="11"/>
            <w:shd w:val="clear" w:color="auto" w:fill="F7CAAC"/>
          </w:tcPr>
          <w:p w:rsidR="00E449E6" w:rsidRPr="00E449E6" w:rsidRDefault="00E449E6" w:rsidP="00E449E6">
            <w:pPr>
              <w:jc w:val="both"/>
              <w:rPr>
                <w:b/>
              </w:rPr>
            </w:pPr>
            <w:r w:rsidRPr="00E449E6">
              <w:rPr>
                <w:b/>
              </w:rPr>
              <w:t>Údaje o odborném působení od absolvování VŠ</w:t>
            </w:r>
          </w:p>
        </w:tc>
      </w:tr>
      <w:tr w:rsidR="00E449E6" w:rsidRPr="00E449E6" w:rsidTr="00E449E6">
        <w:trPr>
          <w:trHeight w:val="1090"/>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314"/>
              <w:gridCol w:w="8430"/>
            </w:tblGrid>
            <w:tr w:rsidR="00E449E6" w:rsidRPr="00E449E6" w:rsidTr="00E449E6">
              <w:trPr>
                <w:trHeight w:val="1503"/>
              </w:trPr>
              <w:tc>
                <w:tcPr>
                  <w:tcW w:w="1314" w:type="dxa"/>
                </w:tcPr>
                <w:p w:rsidR="00E449E6" w:rsidRPr="00E449E6" w:rsidRDefault="00E449E6" w:rsidP="00E449E6">
                  <w:pPr>
                    <w:ind w:left="7"/>
                    <w:rPr>
                      <w:b/>
                    </w:rPr>
                  </w:pPr>
                  <w:r w:rsidRPr="00E449E6">
                    <w:rPr>
                      <w:b/>
                      <w:bCs/>
                    </w:rPr>
                    <w:t xml:space="preserve">1998 </w:t>
                  </w:r>
                  <w:r w:rsidRPr="00E449E6">
                    <w:rPr>
                      <w:b/>
                    </w:rPr>
                    <w:t>-</w:t>
                  </w:r>
                  <w:r w:rsidRPr="00E449E6">
                    <w:rPr>
                      <w:b/>
                      <w:bCs/>
                    </w:rPr>
                    <w:t xml:space="preserve"> 2001  </w:t>
                  </w:r>
                </w:p>
                <w:p w:rsidR="00E449E6" w:rsidRPr="00E449E6" w:rsidRDefault="00E449E6" w:rsidP="00E449E6">
                  <w:pPr>
                    <w:ind w:left="7"/>
                    <w:rPr>
                      <w:b/>
                    </w:rPr>
                  </w:pPr>
                  <w:r w:rsidRPr="00E449E6">
                    <w:rPr>
                      <w:b/>
                    </w:rPr>
                    <w:t xml:space="preserve">2002 - 2003  </w:t>
                  </w:r>
                </w:p>
                <w:p w:rsidR="00E449E6" w:rsidRPr="00E449E6" w:rsidRDefault="00E449E6" w:rsidP="00E449E6">
                  <w:pPr>
                    <w:ind w:left="7"/>
                    <w:rPr>
                      <w:b/>
                    </w:rPr>
                  </w:pPr>
                  <w:r w:rsidRPr="00E449E6">
                    <w:rPr>
                      <w:b/>
                    </w:rPr>
                    <w:t xml:space="preserve">2002 - 2004  </w:t>
                  </w:r>
                </w:p>
                <w:p w:rsidR="00E449E6" w:rsidRPr="00E449E6" w:rsidRDefault="00E449E6" w:rsidP="00E449E6">
                  <w:pPr>
                    <w:ind w:left="7"/>
                    <w:rPr>
                      <w:b/>
                    </w:rPr>
                  </w:pPr>
                  <w:r w:rsidRPr="00E449E6">
                    <w:rPr>
                      <w:b/>
                    </w:rPr>
                    <w:t xml:space="preserve">2003 - 2007  </w:t>
                  </w:r>
                </w:p>
                <w:p w:rsidR="00E449E6" w:rsidRPr="00E449E6" w:rsidRDefault="00E449E6" w:rsidP="00E449E6">
                  <w:pPr>
                    <w:ind w:left="7"/>
                    <w:rPr>
                      <w:b/>
                    </w:rPr>
                  </w:pPr>
                  <w:r w:rsidRPr="00E449E6">
                    <w:rPr>
                      <w:b/>
                    </w:rPr>
                    <w:t>2004 - 2015</w:t>
                  </w:r>
                </w:p>
                <w:p w:rsidR="00E449E6" w:rsidRPr="00E449E6" w:rsidRDefault="00E449E6" w:rsidP="00E449E6">
                  <w:r w:rsidRPr="00E449E6">
                    <w:rPr>
                      <w:b/>
                    </w:rPr>
                    <w:t>2007 - dosud</w:t>
                  </w:r>
                </w:p>
              </w:tc>
              <w:tc>
                <w:tcPr>
                  <w:tcW w:w="8430" w:type="dxa"/>
                </w:tcPr>
                <w:p w:rsidR="00E449E6" w:rsidRPr="00E449E6" w:rsidRDefault="00E449E6" w:rsidP="00E449E6">
                  <w:r w:rsidRPr="00E449E6">
                    <w:t>interní doktorand VUT Brno - na FaME ve Zlíně</w:t>
                  </w:r>
                </w:p>
                <w:p w:rsidR="00E449E6" w:rsidRPr="00E449E6" w:rsidRDefault="00E449E6" w:rsidP="00E449E6">
                  <w:r w:rsidRPr="00E449E6">
                    <w:t>výuka na UTB ve Zlíně (FT, FaME) - externí pracovník</w:t>
                  </w:r>
                </w:p>
                <w:p w:rsidR="00E449E6" w:rsidRPr="00E449E6" w:rsidRDefault="00E449E6" w:rsidP="00E449E6">
                  <w:r w:rsidRPr="00E449E6">
                    <w:t>velkoobchod potravin - Tupl Hulín, vedení nákupu</w:t>
                  </w:r>
                </w:p>
                <w:p w:rsidR="00E449E6" w:rsidRPr="00E449E6" w:rsidRDefault="00E449E6" w:rsidP="00E449E6">
                  <w:r w:rsidRPr="00E449E6">
                    <w:t>odborný asistent - FaME, UTB ve Zlíně, Ústav průmyslového inženýrství a informačních systémů</w:t>
                  </w:r>
                </w:p>
                <w:p w:rsidR="00E449E6" w:rsidRPr="00E449E6" w:rsidRDefault="00E449E6" w:rsidP="00E449E6">
                  <w:r w:rsidRPr="00E449E6">
                    <w:t>jednatel spol. GISTECH s.r.o. (digitální zpracování dat)</w:t>
                  </w:r>
                </w:p>
                <w:p w:rsidR="00E449E6" w:rsidRPr="00E449E6" w:rsidRDefault="00E449E6" w:rsidP="00E449E6">
                  <w:pPr>
                    <w:jc w:val="both"/>
                  </w:pPr>
                  <w:r w:rsidRPr="00E449E6">
                    <w:t>docent - FaME, UTB ve Zlíně, Ústav průmyslového inženýrství a informačních systémů</w:t>
                  </w:r>
                </w:p>
                <w:p w:rsidR="00E449E6" w:rsidRPr="00E449E6" w:rsidRDefault="00E449E6" w:rsidP="00E449E6">
                  <w:pPr>
                    <w:jc w:val="both"/>
                  </w:pPr>
                </w:p>
                <w:p w:rsidR="00E449E6" w:rsidRPr="00E449E6" w:rsidRDefault="00E449E6" w:rsidP="00E449E6">
                  <w:pPr>
                    <w:jc w:val="both"/>
                  </w:pPr>
                  <w:r w:rsidRPr="00E449E6">
                    <w:t>Garance současně akreditovaných studijních programů a oborů:</w:t>
                  </w:r>
                </w:p>
                <w:p w:rsidR="00E449E6" w:rsidRPr="00E449E6" w:rsidRDefault="00E449E6" w:rsidP="00085185">
                  <w:pPr>
                    <w:widowControl w:val="0"/>
                    <w:numPr>
                      <w:ilvl w:val="0"/>
                      <w:numId w:val="52"/>
                    </w:numPr>
                    <w:autoSpaceDE w:val="0"/>
                    <w:autoSpaceDN w:val="0"/>
                    <w:adjustRightInd w:val="0"/>
                    <w:contextualSpacing/>
                    <w:jc w:val="both"/>
                  </w:pPr>
                  <w:r w:rsidRPr="00E449E6">
                    <w:t>Garant bakalářského studijního programu Systémové inženýrství a informatika</w:t>
                  </w:r>
                </w:p>
                <w:p w:rsidR="00E449E6" w:rsidRPr="00E449E6" w:rsidRDefault="00E449E6" w:rsidP="00085185">
                  <w:pPr>
                    <w:widowControl w:val="0"/>
                    <w:numPr>
                      <w:ilvl w:val="0"/>
                      <w:numId w:val="52"/>
                    </w:numPr>
                    <w:autoSpaceDE w:val="0"/>
                    <w:autoSpaceDN w:val="0"/>
                    <w:adjustRightInd w:val="0"/>
                    <w:contextualSpacing/>
                    <w:jc w:val="both"/>
                  </w:pPr>
                  <w:r w:rsidRPr="00E449E6">
                    <w:t>Garant magisterského studijního programu Systémové inženýrství a informatika</w:t>
                  </w:r>
                </w:p>
              </w:tc>
            </w:tr>
          </w:tbl>
          <w:p w:rsidR="00E449E6" w:rsidRPr="00E449E6" w:rsidRDefault="00E449E6" w:rsidP="00E449E6">
            <w:pPr>
              <w:jc w:val="both"/>
            </w:pPr>
          </w:p>
        </w:tc>
      </w:tr>
      <w:tr w:rsidR="00E449E6" w:rsidRPr="00E449E6" w:rsidTr="00E449E6">
        <w:trPr>
          <w:trHeight w:val="250"/>
        </w:trPr>
        <w:tc>
          <w:tcPr>
            <w:tcW w:w="9859" w:type="dxa"/>
            <w:gridSpan w:val="11"/>
            <w:shd w:val="clear" w:color="auto" w:fill="F7CAAC"/>
          </w:tcPr>
          <w:p w:rsidR="00E449E6" w:rsidRPr="00E449E6" w:rsidRDefault="00E449E6" w:rsidP="00E449E6">
            <w:pPr>
              <w:jc w:val="both"/>
            </w:pPr>
            <w:r w:rsidRPr="00E449E6">
              <w:rPr>
                <w:b/>
              </w:rPr>
              <w:t>Zkušenosti s vedením kvalifikačních a rigorózních prací</w:t>
            </w:r>
          </w:p>
        </w:tc>
      </w:tr>
      <w:tr w:rsidR="00E449E6" w:rsidRPr="00E449E6" w:rsidTr="00E449E6">
        <w:trPr>
          <w:trHeight w:val="332"/>
        </w:trPr>
        <w:tc>
          <w:tcPr>
            <w:tcW w:w="9859" w:type="dxa"/>
            <w:gridSpan w:val="11"/>
          </w:tcPr>
          <w:p w:rsidR="00E449E6" w:rsidRPr="00E449E6" w:rsidRDefault="00E449E6" w:rsidP="00E449E6">
            <w:pPr>
              <w:jc w:val="both"/>
            </w:pPr>
            <w:r w:rsidRPr="00E449E6">
              <w:t>Počet vedených bakalářských prací – 3</w:t>
            </w:r>
          </w:p>
          <w:p w:rsidR="00E449E6" w:rsidRPr="00E449E6" w:rsidRDefault="00E449E6" w:rsidP="00E449E6">
            <w:pPr>
              <w:jc w:val="both"/>
            </w:pPr>
            <w:r w:rsidRPr="00E449E6">
              <w:t>Počet vedených diplomových prací – 61</w:t>
            </w:r>
          </w:p>
          <w:p w:rsidR="00E449E6" w:rsidRPr="00E449E6" w:rsidRDefault="00E449E6" w:rsidP="00E449E6">
            <w:pPr>
              <w:jc w:val="both"/>
            </w:pPr>
            <w:r w:rsidRPr="00E449E6">
              <w:t xml:space="preserve">Počet vedených disertačních prací – 5 </w:t>
            </w:r>
          </w:p>
        </w:tc>
      </w:tr>
      <w:tr w:rsidR="00E449E6" w:rsidRPr="00E449E6" w:rsidTr="00E449E6">
        <w:trPr>
          <w:cantSplit/>
        </w:trPr>
        <w:tc>
          <w:tcPr>
            <w:tcW w:w="3347" w:type="dxa"/>
            <w:gridSpan w:val="2"/>
            <w:tcBorders>
              <w:top w:val="single" w:sz="12" w:space="0" w:color="auto"/>
            </w:tcBorders>
            <w:shd w:val="clear" w:color="auto" w:fill="F7CAAC"/>
          </w:tcPr>
          <w:p w:rsidR="00E449E6" w:rsidRPr="00E449E6" w:rsidRDefault="00E449E6" w:rsidP="00E449E6">
            <w:pPr>
              <w:jc w:val="both"/>
            </w:pPr>
            <w:r w:rsidRPr="00E449E6">
              <w:rPr>
                <w:b/>
              </w:rPr>
              <w:t xml:space="preserve">Obor habilitačního řízení </w:t>
            </w:r>
          </w:p>
        </w:tc>
        <w:tc>
          <w:tcPr>
            <w:tcW w:w="2245" w:type="dxa"/>
            <w:gridSpan w:val="2"/>
            <w:tcBorders>
              <w:top w:val="single" w:sz="12" w:space="0" w:color="auto"/>
            </w:tcBorders>
            <w:shd w:val="clear" w:color="auto" w:fill="F7CAAC"/>
          </w:tcPr>
          <w:p w:rsidR="00E449E6" w:rsidRPr="00E449E6" w:rsidRDefault="00E449E6" w:rsidP="00E449E6">
            <w:pPr>
              <w:jc w:val="both"/>
            </w:pPr>
            <w:r w:rsidRPr="00E449E6">
              <w:rPr>
                <w:b/>
              </w:rPr>
              <w:t>Rok udělení hodnosti</w:t>
            </w:r>
          </w:p>
        </w:tc>
        <w:tc>
          <w:tcPr>
            <w:tcW w:w="2248" w:type="dxa"/>
            <w:gridSpan w:val="4"/>
            <w:tcBorders>
              <w:top w:val="single" w:sz="12" w:space="0" w:color="auto"/>
              <w:right w:val="single" w:sz="12" w:space="0" w:color="auto"/>
            </w:tcBorders>
            <w:shd w:val="clear" w:color="auto" w:fill="F7CAAC"/>
          </w:tcPr>
          <w:p w:rsidR="00E449E6" w:rsidRPr="00E449E6" w:rsidRDefault="00E449E6" w:rsidP="00E449E6">
            <w:pPr>
              <w:jc w:val="both"/>
            </w:pPr>
            <w:r w:rsidRPr="00E449E6">
              <w:rPr>
                <w:b/>
              </w:rPr>
              <w:t>Řízení konáno na VŠ</w:t>
            </w:r>
          </w:p>
        </w:tc>
        <w:tc>
          <w:tcPr>
            <w:tcW w:w="2019" w:type="dxa"/>
            <w:gridSpan w:val="3"/>
            <w:tcBorders>
              <w:top w:val="single" w:sz="12" w:space="0" w:color="auto"/>
              <w:left w:val="single" w:sz="12" w:space="0" w:color="auto"/>
            </w:tcBorders>
            <w:shd w:val="clear" w:color="auto" w:fill="F7CAAC"/>
          </w:tcPr>
          <w:p w:rsidR="00E449E6" w:rsidRPr="00E449E6" w:rsidRDefault="00E449E6" w:rsidP="00E449E6">
            <w:pPr>
              <w:jc w:val="both"/>
              <w:rPr>
                <w:b/>
              </w:rPr>
            </w:pPr>
            <w:r w:rsidRPr="00E449E6">
              <w:rPr>
                <w:b/>
              </w:rPr>
              <w:t>Ohlasy publikací</w:t>
            </w:r>
          </w:p>
        </w:tc>
      </w:tr>
      <w:tr w:rsidR="00E449E6" w:rsidRPr="00E449E6" w:rsidTr="00E449E6">
        <w:trPr>
          <w:cantSplit/>
        </w:trPr>
        <w:tc>
          <w:tcPr>
            <w:tcW w:w="3347" w:type="dxa"/>
            <w:gridSpan w:val="2"/>
          </w:tcPr>
          <w:p w:rsidR="00E449E6" w:rsidRPr="00E449E6" w:rsidRDefault="00E449E6" w:rsidP="00E449E6">
            <w:pPr>
              <w:jc w:val="both"/>
            </w:pPr>
            <w:r w:rsidRPr="00E449E6">
              <w:t>Management a ekonomika podniku</w:t>
            </w:r>
          </w:p>
        </w:tc>
        <w:tc>
          <w:tcPr>
            <w:tcW w:w="2245" w:type="dxa"/>
            <w:gridSpan w:val="2"/>
          </w:tcPr>
          <w:p w:rsidR="00E449E6" w:rsidRPr="00E449E6" w:rsidRDefault="00E449E6" w:rsidP="00E449E6">
            <w:pPr>
              <w:jc w:val="both"/>
            </w:pPr>
            <w:r w:rsidRPr="00E449E6">
              <w:t>2007</w:t>
            </w:r>
          </w:p>
        </w:tc>
        <w:tc>
          <w:tcPr>
            <w:tcW w:w="2248" w:type="dxa"/>
            <w:gridSpan w:val="4"/>
            <w:tcBorders>
              <w:right w:val="single" w:sz="12" w:space="0" w:color="auto"/>
            </w:tcBorders>
          </w:tcPr>
          <w:p w:rsidR="00E449E6" w:rsidRPr="00E449E6" w:rsidRDefault="00E449E6" w:rsidP="00E449E6">
            <w:pPr>
              <w:jc w:val="both"/>
            </w:pPr>
            <w:r w:rsidRPr="00E449E6">
              <w:t>FaME UTB ve Zlíně</w:t>
            </w:r>
          </w:p>
        </w:tc>
        <w:tc>
          <w:tcPr>
            <w:tcW w:w="632" w:type="dxa"/>
            <w:tcBorders>
              <w:left w:val="single" w:sz="12" w:space="0" w:color="auto"/>
            </w:tcBorders>
            <w:shd w:val="clear" w:color="auto" w:fill="F7CAAC"/>
          </w:tcPr>
          <w:p w:rsidR="00E449E6" w:rsidRPr="00E449E6" w:rsidRDefault="00E449E6" w:rsidP="00E449E6">
            <w:pPr>
              <w:jc w:val="both"/>
            </w:pPr>
            <w:r w:rsidRPr="00E449E6">
              <w:rPr>
                <w:b/>
              </w:rPr>
              <w:t>WOS</w:t>
            </w:r>
          </w:p>
        </w:tc>
        <w:tc>
          <w:tcPr>
            <w:tcW w:w="693" w:type="dxa"/>
            <w:shd w:val="clear" w:color="auto" w:fill="F7CAAC"/>
          </w:tcPr>
          <w:p w:rsidR="00E449E6" w:rsidRPr="00E449E6" w:rsidRDefault="00E449E6" w:rsidP="00E449E6">
            <w:pPr>
              <w:jc w:val="both"/>
              <w:rPr>
                <w:sz w:val="18"/>
              </w:rPr>
            </w:pPr>
            <w:r w:rsidRPr="00E449E6">
              <w:rPr>
                <w:b/>
                <w:sz w:val="18"/>
              </w:rPr>
              <w:t>Scopus</w:t>
            </w:r>
          </w:p>
        </w:tc>
        <w:tc>
          <w:tcPr>
            <w:tcW w:w="694" w:type="dxa"/>
            <w:shd w:val="clear" w:color="auto" w:fill="F7CAAC"/>
          </w:tcPr>
          <w:p w:rsidR="00E449E6" w:rsidRPr="00E449E6" w:rsidRDefault="00E449E6" w:rsidP="00E449E6">
            <w:pPr>
              <w:jc w:val="both"/>
            </w:pPr>
            <w:r w:rsidRPr="00E449E6">
              <w:rPr>
                <w:b/>
                <w:sz w:val="18"/>
              </w:rPr>
              <w:t>ostatní</w:t>
            </w:r>
          </w:p>
        </w:tc>
      </w:tr>
      <w:tr w:rsidR="00E449E6" w:rsidRPr="00E449E6" w:rsidTr="00E449E6">
        <w:trPr>
          <w:cantSplit/>
          <w:trHeight w:val="70"/>
        </w:trPr>
        <w:tc>
          <w:tcPr>
            <w:tcW w:w="3347" w:type="dxa"/>
            <w:gridSpan w:val="2"/>
            <w:shd w:val="clear" w:color="auto" w:fill="F7CAAC"/>
          </w:tcPr>
          <w:p w:rsidR="00E449E6" w:rsidRPr="00E449E6" w:rsidRDefault="00E449E6" w:rsidP="00E449E6">
            <w:pPr>
              <w:jc w:val="both"/>
            </w:pPr>
            <w:r w:rsidRPr="00E449E6">
              <w:rPr>
                <w:b/>
              </w:rPr>
              <w:t>Obor jmenovacího řízení</w:t>
            </w:r>
          </w:p>
        </w:tc>
        <w:tc>
          <w:tcPr>
            <w:tcW w:w="2245" w:type="dxa"/>
            <w:gridSpan w:val="2"/>
            <w:shd w:val="clear" w:color="auto" w:fill="F7CAAC"/>
          </w:tcPr>
          <w:p w:rsidR="00E449E6" w:rsidRPr="00E449E6" w:rsidRDefault="00E449E6" w:rsidP="00E449E6">
            <w:pPr>
              <w:jc w:val="both"/>
            </w:pPr>
            <w:r w:rsidRPr="00E449E6">
              <w:rPr>
                <w:b/>
              </w:rPr>
              <w:t>Rok udělení hodnosti</w:t>
            </w:r>
          </w:p>
        </w:tc>
        <w:tc>
          <w:tcPr>
            <w:tcW w:w="2248" w:type="dxa"/>
            <w:gridSpan w:val="4"/>
            <w:tcBorders>
              <w:right w:val="single" w:sz="12" w:space="0" w:color="auto"/>
            </w:tcBorders>
            <w:shd w:val="clear" w:color="auto" w:fill="F7CAAC"/>
          </w:tcPr>
          <w:p w:rsidR="00E449E6" w:rsidRPr="00E449E6" w:rsidRDefault="00E449E6" w:rsidP="00E449E6">
            <w:pPr>
              <w:jc w:val="both"/>
            </w:pPr>
            <w:r w:rsidRPr="00E449E6">
              <w:rPr>
                <w:b/>
              </w:rPr>
              <w:t>Řízení konáno na VŠ</w:t>
            </w:r>
          </w:p>
        </w:tc>
        <w:tc>
          <w:tcPr>
            <w:tcW w:w="632" w:type="dxa"/>
            <w:vMerge w:val="restart"/>
            <w:tcBorders>
              <w:left w:val="single" w:sz="12" w:space="0" w:color="auto"/>
            </w:tcBorders>
          </w:tcPr>
          <w:p w:rsidR="00E449E6" w:rsidRPr="00E449E6" w:rsidRDefault="00DC36AB" w:rsidP="00DC36AB">
            <w:pPr>
              <w:jc w:val="both"/>
              <w:rPr>
                <w:b/>
              </w:rPr>
            </w:pPr>
            <w:r>
              <w:rPr>
                <w:b/>
              </w:rPr>
              <w:t>30</w:t>
            </w:r>
          </w:p>
        </w:tc>
        <w:tc>
          <w:tcPr>
            <w:tcW w:w="693" w:type="dxa"/>
            <w:vMerge w:val="restart"/>
          </w:tcPr>
          <w:p w:rsidR="00E449E6" w:rsidRPr="00E449E6" w:rsidRDefault="00DC36AB" w:rsidP="00E449E6">
            <w:pPr>
              <w:jc w:val="both"/>
              <w:rPr>
                <w:b/>
              </w:rPr>
            </w:pPr>
            <w:r>
              <w:rPr>
                <w:b/>
              </w:rPr>
              <w:t>43</w:t>
            </w:r>
          </w:p>
        </w:tc>
        <w:tc>
          <w:tcPr>
            <w:tcW w:w="694" w:type="dxa"/>
            <w:vMerge w:val="restart"/>
          </w:tcPr>
          <w:p w:rsidR="00E449E6" w:rsidRPr="00E449E6" w:rsidRDefault="00E449E6" w:rsidP="00E449E6">
            <w:pPr>
              <w:jc w:val="both"/>
              <w:rPr>
                <w:b/>
                <w:highlight w:val="yellow"/>
              </w:rPr>
            </w:pPr>
            <w:r w:rsidRPr="00E449E6">
              <w:rPr>
                <w:b/>
              </w:rPr>
              <w:t>70</w:t>
            </w:r>
          </w:p>
        </w:tc>
      </w:tr>
      <w:tr w:rsidR="00E449E6" w:rsidRPr="00E449E6" w:rsidTr="00E449E6">
        <w:trPr>
          <w:trHeight w:val="205"/>
        </w:trPr>
        <w:tc>
          <w:tcPr>
            <w:tcW w:w="3347" w:type="dxa"/>
            <w:gridSpan w:val="2"/>
          </w:tcPr>
          <w:p w:rsidR="00E449E6" w:rsidRPr="00E449E6" w:rsidRDefault="00E449E6" w:rsidP="00E449E6">
            <w:pPr>
              <w:jc w:val="both"/>
            </w:pPr>
          </w:p>
        </w:tc>
        <w:tc>
          <w:tcPr>
            <w:tcW w:w="2245" w:type="dxa"/>
            <w:gridSpan w:val="2"/>
          </w:tcPr>
          <w:p w:rsidR="00E449E6" w:rsidRPr="00E449E6" w:rsidRDefault="00E449E6" w:rsidP="00E449E6">
            <w:pPr>
              <w:jc w:val="both"/>
            </w:pPr>
          </w:p>
        </w:tc>
        <w:tc>
          <w:tcPr>
            <w:tcW w:w="2248" w:type="dxa"/>
            <w:gridSpan w:val="4"/>
            <w:tcBorders>
              <w:right w:val="single" w:sz="12" w:space="0" w:color="auto"/>
            </w:tcBorders>
          </w:tcPr>
          <w:p w:rsidR="00E449E6" w:rsidRPr="00E449E6" w:rsidRDefault="00E449E6" w:rsidP="00E449E6">
            <w:pPr>
              <w:jc w:val="both"/>
            </w:pPr>
          </w:p>
        </w:tc>
        <w:tc>
          <w:tcPr>
            <w:tcW w:w="632" w:type="dxa"/>
            <w:vMerge/>
            <w:tcBorders>
              <w:left w:val="single" w:sz="12" w:space="0" w:color="auto"/>
            </w:tcBorders>
            <w:vAlign w:val="center"/>
          </w:tcPr>
          <w:p w:rsidR="00E449E6" w:rsidRPr="00E449E6" w:rsidRDefault="00E449E6" w:rsidP="00E449E6">
            <w:pPr>
              <w:rPr>
                <w:b/>
              </w:rPr>
            </w:pPr>
          </w:p>
        </w:tc>
        <w:tc>
          <w:tcPr>
            <w:tcW w:w="693" w:type="dxa"/>
            <w:vMerge/>
            <w:vAlign w:val="center"/>
          </w:tcPr>
          <w:p w:rsidR="00E449E6" w:rsidRPr="00E449E6" w:rsidRDefault="00E449E6" w:rsidP="00E449E6">
            <w:pPr>
              <w:rPr>
                <w:b/>
              </w:rPr>
            </w:pPr>
          </w:p>
        </w:tc>
        <w:tc>
          <w:tcPr>
            <w:tcW w:w="694" w:type="dxa"/>
            <w:vMerge/>
            <w:vAlign w:val="center"/>
          </w:tcPr>
          <w:p w:rsidR="00E449E6" w:rsidRPr="00E449E6" w:rsidRDefault="00E449E6" w:rsidP="00E449E6">
            <w:pPr>
              <w:rPr>
                <w:b/>
              </w:rPr>
            </w:pPr>
          </w:p>
        </w:tc>
      </w:tr>
      <w:tr w:rsidR="00E449E6" w:rsidRPr="00E449E6" w:rsidTr="00E449E6">
        <w:tc>
          <w:tcPr>
            <w:tcW w:w="9859" w:type="dxa"/>
            <w:gridSpan w:val="11"/>
            <w:shd w:val="clear" w:color="auto" w:fill="F7CAAC"/>
          </w:tcPr>
          <w:p w:rsidR="00E449E6" w:rsidRPr="00E449E6" w:rsidRDefault="00E449E6" w:rsidP="00E449E6">
            <w:pPr>
              <w:jc w:val="both"/>
              <w:rPr>
                <w:b/>
              </w:rPr>
            </w:pPr>
            <w:r w:rsidRPr="00E449E6">
              <w:rPr>
                <w:b/>
              </w:rPr>
              <w:t xml:space="preserve">Přehled o nejvýznamnější publikační a další tvůrčí činnosti nebo další profesní činnosti u odborníků z praxe vztahující se k zabezpečovaným předmětům </w:t>
            </w:r>
          </w:p>
        </w:tc>
      </w:tr>
      <w:tr w:rsidR="00E449E6" w:rsidRPr="00E449E6" w:rsidTr="00E449E6">
        <w:trPr>
          <w:trHeight w:val="2347"/>
        </w:trPr>
        <w:tc>
          <w:tcPr>
            <w:tcW w:w="9859" w:type="dxa"/>
            <w:gridSpan w:val="11"/>
          </w:tcPr>
          <w:p w:rsidR="00E449E6" w:rsidRPr="00E449E6" w:rsidRDefault="00E449E6" w:rsidP="00E449E6">
            <w:pPr>
              <w:jc w:val="both"/>
            </w:pPr>
            <w:r w:rsidRPr="00E449E6">
              <w:t xml:space="preserve">TUČKOVÁ, Z., MOLNÁR, V., FEDORKO, G., TUČEK, D. Proposal and verification of a methodology for the measurement of local muscular load via datalogger. </w:t>
            </w:r>
            <w:hyperlink r:id="rId49" w:tooltip="Go to the information page for this source" w:history="1">
              <w:r w:rsidRPr="00E449E6">
                <w:rPr>
                  <w:i/>
                  <w:iCs/>
                  <w:color w:val="0000FF"/>
                  <w:u w:val="single"/>
                </w:rPr>
                <w:t>Measurement:</w:t>
              </w:r>
              <w:r w:rsidRPr="00E449E6">
                <w:rPr>
                  <w:color w:val="0000FF"/>
                  <w:u w:val="single"/>
                </w:rPr>
                <w:t xml:space="preserve"> </w:t>
              </w:r>
              <w:r w:rsidRPr="00E449E6">
                <w:rPr>
                  <w:i/>
                  <w:color w:val="0000FF"/>
                  <w:u w:val="single"/>
                </w:rPr>
                <w:t>Journal of the International Measurement Confederation</w:t>
              </w:r>
            </w:hyperlink>
            <w:r w:rsidRPr="00E449E6">
              <w:t>. 2018. Vol. 121, s. 73 – 82. ISSN 0263-2241 (35%)</w:t>
            </w:r>
          </w:p>
          <w:p w:rsidR="00E449E6" w:rsidRPr="00E449E6" w:rsidRDefault="00E449E6" w:rsidP="00E449E6">
            <w:pPr>
              <w:autoSpaceDE w:val="0"/>
              <w:autoSpaceDN w:val="0"/>
              <w:jc w:val="both"/>
            </w:pPr>
            <w:r w:rsidRPr="00E449E6">
              <w:t xml:space="preserve">TUČEK D., TUČKOVÁ, Z., JELÍNKOVÁ, D. </w:t>
            </w:r>
            <w:r w:rsidRPr="00E449E6">
              <w:rPr>
                <w:iCs/>
              </w:rPr>
              <w:t>Performance Measurement of Energy Processes in Czech Production Plants</w:t>
            </w:r>
            <w:r w:rsidRPr="00E449E6">
              <w:rPr>
                <w:i/>
              </w:rPr>
              <w:t xml:space="preserve">. </w:t>
            </w:r>
            <w:r w:rsidRPr="00E449E6">
              <w:rPr>
                <w:i/>
                <w:iCs/>
                <w:bdr w:val="none" w:sz="0" w:space="0" w:color="auto" w:frame="1"/>
              </w:rPr>
              <w:t>FME Transactions</w:t>
            </w:r>
            <w:r w:rsidRPr="00E449E6">
              <w:t>. 2017, vol. 45, iss. 4, s. 670-677. ISSN 1451-2092.</w:t>
            </w:r>
            <w:r w:rsidRPr="00E449E6">
              <w:rPr>
                <w:rFonts w:ascii="Arial" w:hAnsi="Arial" w:cs="Arial"/>
              </w:rPr>
              <w:t> </w:t>
            </w:r>
            <w:r w:rsidRPr="00E449E6">
              <w:t xml:space="preserve">doi:10.5937/fmet1704670T (45%). </w:t>
            </w:r>
          </w:p>
          <w:p w:rsidR="00E449E6" w:rsidRPr="00E449E6" w:rsidRDefault="00E449E6" w:rsidP="00E449E6">
            <w:pPr>
              <w:autoSpaceDE w:val="0"/>
              <w:autoSpaceDN w:val="0"/>
              <w:jc w:val="both"/>
            </w:pPr>
            <w:r w:rsidRPr="00E449E6">
              <w:t xml:space="preserve">TUČEK, D., HRABAL, M., OPLETALOVÁ. M. Teaching business process management: Improving the process of process modelling course. </w:t>
            </w:r>
            <w:r w:rsidRPr="00E449E6">
              <w:rPr>
                <w:i/>
                <w:iCs/>
              </w:rPr>
              <w:t>Journal of Applied Engineering Science.</w:t>
            </w:r>
            <w:r w:rsidRPr="00E449E6">
              <w:t xml:space="preserve"> 2017, Vol. 15, no. 2, p. 113-121. ISSN 1451-4117. DOI:10.5937/jaes15-12172 (10%).</w:t>
            </w:r>
          </w:p>
          <w:p w:rsidR="00E449E6" w:rsidRPr="00E449E6" w:rsidRDefault="00E449E6" w:rsidP="00E449E6">
            <w:pPr>
              <w:keepNext/>
              <w:jc w:val="both"/>
              <w:outlineLvl w:val="0"/>
              <w:rPr>
                <w:bCs/>
                <w:caps/>
                <w:kern w:val="36"/>
              </w:rPr>
            </w:pPr>
            <w:r w:rsidRPr="00E449E6">
              <w:rPr>
                <w:bCs/>
              </w:rPr>
              <w:t xml:space="preserve">GAVUROVÁ, B., TKÁČOVÁ, A., TUČEK, D. Determinants of public fund´s savings formation via public procurement process. </w:t>
            </w:r>
            <w:r w:rsidRPr="00E449E6">
              <w:rPr>
                <w:bCs/>
                <w:i/>
                <w:iCs/>
              </w:rPr>
              <w:t>Administratie si Management Public</w:t>
            </w:r>
            <w:r w:rsidRPr="00E449E6">
              <w:rPr>
                <w:bCs/>
              </w:rPr>
              <w:t>, 2017, roč. 2017, č. 28, s. 25-44. ISSN 1583-9583 (34%)</w:t>
            </w:r>
          </w:p>
          <w:p w:rsidR="00E449E6" w:rsidRPr="00E449E6" w:rsidRDefault="00E449E6" w:rsidP="00E449E6">
            <w:pPr>
              <w:autoSpaceDE w:val="0"/>
              <w:autoSpaceDN w:val="0"/>
              <w:ind w:right="78"/>
              <w:jc w:val="both"/>
            </w:pPr>
            <w:r w:rsidRPr="00E449E6">
              <w:t xml:space="preserve">TUČEK, D., NOVÁK, I. </w:t>
            </w:r>
            <w:r w:rsidRPr="00E449E6">
              <w:rPr>
                <w:i/>
                <w:iCs/>
              </w:rPr>
              <w:t>Process optimalisation with effective interconnection of production system models in Plant Simulation</w:t>
            </w:r>
            <w:r w:rsidRPr="00E449E6">
              <w:t>. Scientific Papers of the University of Pardubice, Series D, Faculty of Economics and Administration, 2016, pp. 196-206. ISSN 1211-555X (90%).</w:t>
            </w:r>
          </w:p>
          <w:p w:rsidR="00E449E6" w:rsidRPr="00E449E6" w:rsidRDefault="00E449E6" w:rsidP="00E449E6">
            <w:pPr>
              <w:jc w:val="both"/>
              <w:rPr>
                <w:i/>
              </w:rPr>
            </w:pPr>
            <w:r w:rsidRPr="00E449E6">
              <w:rPr>
                <w:i/>
              </w:rPr>
              <w:t xml:space="preserve">Užitný vzor a patent </w:t>
            </w:r>
          </w:p>
          <w:p w:rsidR="00E449E6" w:rsidRPr="00E449E6" w:rsidRDefault="00E449E6" w:rsidP="00E449E6">
            <w:pPr>
              <w:jc w:val="both"/>
            </w:pPr>
            <w:r w:rsidRPr="00E449E6">
              <w:t>Ergonomické zařízení na měření lokální svalové zátěže – Užitný vzor č. 29172 v. r. 2015, Patent v r. 2017 č. 306627</w:t>
            </w:r>
          </w:p>
          <w:p w:rsidR="00E449E6" w:rsidRPr="00E449E6" w:rsidRDefault="00E449E6" w:rsidP="00E449E6">
            <w:pPr>
              <w:jc w:val="both"/>
              <w:rPr>
                <w:i/>
              </w:rPr>
            </w:pPr>
            <w:r w:rsidRPr="00E449E6">
              <w:rPr>
                <w:i/>
              </w:rPr>
              <w:t>Projektová činnost</w:t>
            </w:r>
          </w:p>
          <w:tbl>
            <w:tblPr>
              <w:tblW w:w="9677" w:type="dxa"/>
              <w:tblLayout w:type="fixed"/>
              <w:tblCellMar>
                <w:left w:w="70" w:type="dxa"/>
                <w:right w:w="70" w:type="dxa"/>
              </w:tblCellMar>
              <w:tblLook w:val="0000" w:firstRow="0" w:lastRow="0" w:firstColumn="0" w:lastColumn="0" w:noHBand="0" w:noVBand="0"/>
            </w:tblPr>
            <w:tblGrid>
              <w:gridCol w:w="1515"/>
              <w:gridCol w:w="8162"/>
            </w:tblGrid>
            <w:tr w:rsidR="00E449E6" w:rsidRPr="00E449E6" w:rsidTr="00E449E6">
              <w:trPr>
                <w:trHeight w:val="2830"/>
              </w:trPr>
              <w:tc>
                <w:tcPr>
                  <w:tcW w:w="1515" w:type="dxa"/>
                </w:tcPr>
                <w:p w:rsidR="00E449E6" w:rsidRPr="00E449E6" w:rsidRDefault="00E449E6" w:rsidP="00E449E6">
                  <w:pPr>
                    <w:jc w:val="both"/>
                  </w:pPr>
                  <w:r w:rsidRPr="00E449E6">
                    <w:lastRenderedPageBreak/>
                    <w:t>2010 - 2012</w:t>
                  </w:r>
                </w:p>
                <w:p w:rsidR="00E449E6" w:rsidRPr="00E449E6" w:rsidRDefault="00E449E6" w:rsidP="00E449E6">
                  <w:pPr>
                    <w:ind w:left="7"/>
                    <w:jc w:val="both"/>
                  </w:pPr>
                </w:p>
                <w:p w:rsidR="00E449E6" w:rsidRPr="00E449E6" w:rsidRDefault="00E449E6" w:rsidP="00E449E6">
                  <w:pPr>
                    <w:ind w:left="7"/>
                    <w:jc w:val="both"/>
                  </w:pPr>
                </w:p>
                <w:p w:rsidR="00E449E6" w:rsidRPr="00E449E6" w:rsidRDefault="00E449E6" w:rsidP="00E449E6">
                  <w:pPr>
                    <w:ind w:left="7"/>
                    <w:jc w:val="both"/>
                  </w:pPr>
                </w:p>
                <w:p w:rsidR="00E449E6" w:rsidRPr="00E449E6" w:rsidRDefault="00E449E6" w:rsidP="00E449E6">
                  <w:pPr>
                    <w:jc w:val="both"/>
                  </w:pPr>
                </w:p>
                <w:p w:rsidR="00E449E6" w:rsidRPr="00E449E6" w:rsidRDefault="00E449E6" w:rsidP="00E449E6">
                  <w:pPr>
                    <w:jc w:val="both"/>
                  </w:pPr>
                  <w:r w:rsidRPr="00E449E6">
                    <w:t>2012</w:t>
                  </w:r>
                </w:p>
                <w:p w:rsidR="00E449E6" w:rsidRPr="00E449E6" w:rsidRDefault="00E449E6" w:rsidP="00E449E6">
                  <w:pPr>
                    <w:jc w:val="both"/>
                  </w:pPr>
                </w:p>
                <w:p w:rsidR="00E449E6" w:rsidRPr="00E449E6" w:rsidRDefault="00E449E6" w:rsidP="00E449E6">
                  <w:pPr>
                    <w:jc w:val="both"/>
                  </w:pPr>
                  <w:r w:rsidRPr="00E449E6">
                    <w:t>2009 - 2012</w:t>
                  </w:r>
                </w:p>
                <w:p w:rsidR="00E449E6" w:rsidRPr="00E449E6" w:rsidRDefault="00E449E6" w:rsidP="00E449E6">
                  <w:pPr>
                    <w:jc w:val="both"/>
                  </w:pPr>
                </w:p>
                <w:p w:rsidR="00E449E6" w:rsidRPr="00E449E6" w:rsidRDefault="00E449E6" w:rsidP="00E449E6">
                  <w:pPr>
                    <w:jc w:val="both"/>
                  </w:pPr>
                </w:p>
                <w:p w:rsidR="00E449E6" w:rsidRPr="00E449E6" w:rsidRDefault="00E449E6" w:rsidP="00E449E6">
                  <w:pPr>
                    <w:jc w:val="both"/>
                  </w:pPr>
                  <w:r w:rsidRPr="00E449E6">
                    <w:t>2013 - 2015</w:t>
                  </w:r>
                </w:p>
                <w:p w:rsidR="00E449E6" w:rsidRPr="00E449E6" w:rsidRDefault="00E449E6" w:rsidP="00E449E6">
                  <w:pPr>
                    <w:jc w:val="both"/>
                  </w:pPr>
                </w:p>
                <w:p w:rsidR="00E449E6" w:rsidRPr="00E449E6" w:rsidRDefault="00E449E6" w:rsidP="00E449E6">
                  <w:pPr>
                    <w:jc w:val="both"/>
                  </w:pPr>
                  <w:r w:rsidRPr="00E449E6">
                    <w:t>2013 – 2015</w:t>
                  </w:r>
                </w:p>
                <w:p w:rsidR="00E449E6" w:rsidRPr="00E449E6" w:rsidRDefault="00E449E6" w:rsidP="00E449E6">
                  <w:pPr>
                    <w:jc w:val="both"/>
                  </w:pPr>
                </w:p>
                <w:p w:rsidR="00E449E6" w:rsidRPr="00E449E6" w:rsidRDefault="00E449E6" w:rsidP="00E449E6">
                  <w:pPr>
                    <w:jc w:val="both"/>
                  </w:pPr>
                  <w:r w:rsidRPr="00E449E6">
                    <w:t>2017- 2020</w:t>
                  </w:r>
                </w:p>
                <w:p w:rsidR="00E449E6" w:rsidRPr="00E449E6" w:rsidRDefault="00E449E6" w:rsidP="00E449E6">
                  <w:pPr>
                    <w:jc w:val="both"/>
                  </w:pPr>
                </w:p>
              </w:tc>
              <w:tc>
                <w:tcPr>
                  <w:tcW w:w="8162" w:type="dxa"/>
                </w:tcPr>
                <w:p w:rsidR="00E449E6" w:rsidRPr="00E449E6" w:rsidRDefault="00E449E6" w:rsidP="00E449E6">
                  <w:pPr>
                    <w:jc w:val="both"/>
                  </w:pPr>
                  <w:r w:rsidRPr="00E449E6">
                    <w:t>Individuální projekt národní EFIN, Odborný garant procesních analýz projektu Efektivní instituce - podpora a rozvoj efektivních principů řízení, především podpůrných ekonomických a administrativních procesů v institucích terciárního vzdělávání (VŠ a VOŠ) a vědecko-výzkumných institucích v České republice (IPN projekt MŠMT ČR)</w:t>
                  </w:r>
                </w:p>
                <w:p w:rsidR="00E449E6" w:rsidRPr="00E449E6" w:rsidRDefault="00E449E6" w:rsidP="00E449E6">
                  <w:pPr>
                    <w:jc w:val="both"/>
                  </w:pPr>
                  <w:r w:rsidRPr="00E449E6">
                    <w:t>Individuální projekt národní KVALITA, Pilotní metodik ověřování projektu: Kvalita (IPN projekt MŠMT ČR)</w:t>
                  </w:r>
                </w:p>
                <w:p w:rsidR="00E449E6" w:rsidRPr="00E449E6" w:rsidRDefault="00E449E6" w:rsidP="00E449E6">
                  <w:pPr>
                    <w:jc w:val="both"/>
                  </w:pPr>
                  <w:r w:rsidRPr="00E449E6">
                    <w:t>Optimalizace procesů údržby energetiky ve společnosti Barum Continental Otrokovice s využitím nástrojů Lean Production  a Business Process Managementu - vedení projektu</w:t>
                  </w:r>
                </w:p>
                <w:p w:rsidR="00E449E6" w:rsidRPr="00E449E6" w:rsidRDefault="00E449E6" w:rsidP="00E449E6">
                  <w:pPr>
                    <w:jc w:val="both"/>
                  </w:pPr>
                  <w:r w:rsidRPr="00E449E6">
                    <w:t>Individuální projekt národní KREDO (Kvalita, relevance, efektivita, diverzifikace a otevřenost) Expert konzultant, (IPN projekt MŠMT ČR)</w:t>
                  </w:r>
                </w:p>
                <w:p w:rsidR="00E449E6" w:rsidRPr="00E449E6" w:rsidRDefault="00E449E6" w:rsidP="00E449E6">
                  <w:pPr>
                    <w:jc w:val="both"/>
                  </w:pPr>
                  <w:r w:rsidRPr="00E449E6">
                    <w:t>Projekt procesních analýz ve společnosti Meopta Přerov - vedení projektu</w:t>
                  </w:r>
                </w:p>
                <w:p w:rsidR="00E449E6" w:rsidRPr="00E449E6" w:rsidRDefault="00E449E6" w:rsidP="00E449E6">
                  <w:pPr>
                    <w:jc w:val="both"/>
                  </w:pPr>
                  <w:r w:rsidRPr="00E449E6">
                    <w:t>Zlepšování projektů – VaV Ergonomie drobné svalové zátěže, vědeckovýzkumný projekt OPPI – MPO, řešený pro Moravskoslezský automobilový klastr, o. s. - hlavní řešitel</w:t>
                  </w:r>
                </w:p>
                <w:p w:rsidR="00E449E6" w:rsidRPr="00E449E6" w:rsidRDefault="00E449E6" w:rsidP="00E449E6">
                  <w:pPr>
                    <w:spacing w:before="40" w:line="254" w:lineRule="atLeast"/>
                    <w:jc w:val="both"/>
                    <w:outlineLvl w:val="2"/>
                  </w:pPr>
                  <w:r w:rsidRPr="00E449E6">
                    <w:t>Člen řešitelského týmu: grantového projektu Grantové agentury České republiky GAČR č. 17-11321S Název projektu: Behaiviorální důvody úpadku firem: Experimentální přístup (GA309027).</w:t>
                  </w:r>
                </w:p>
                <w:p w:rsidR="00E449E6" w:rsidRPr="00E449E6" w:rsidRDefault="00E449E6" w:rsidP="00E449E6">
                  <w:pPr>
                    <w:jc w:val="both"/>
                  </w:pPr>
                </w:p>
              </w:tc>
            </w:tr>
          </w:tbl>
          <w:p w:rsidR="00E449E6" w:rsidRPr="00E449E6" w:rsidRDefault="00E449E6" w:rsidP="00E449E6">
            <w:pPr>
              <w:jc w:val="both"/>
              <w:rPr>
                <w:b/>
              </w:rPr>
            </w:pPr>
          </w:p>
        </w:tc>
      </w:tr>
      <w:tr w:rsidR="00E449E6" w:rsidRPr="00E449E6" w:rsidTr="00E449E6">
        <w:trPr>
          <w:trHeight w:val="218"/>
        </w:trPr>
        <w:tc>
          <w:tcPr>
            <w:tcW w:w="9859" w:type="dxa"/>
            <w:gridSpan w:val="11"/>
            <w:shd w:val="clear" w:color="auto" w:fill="F7CAAC"/>
          </w:tcPr>
          <w:p w:rsidR="00E449E6" w:rsidRPr="00E449E6" w:rsidRDefault="00E449E6" w:rsidP="00E449E6">
            <w:pPr>
              <w:rPr>
                <w:b/>
              </w:rPr>
            </w:pPr>
            <w:r w:rsidRPr="00E449E6">
              <w:rPr>
                <w:b/>
              </w:rPr>
              <w:lastRenderedPageBreak/>
              <w:t>Působení v zahraničí</w:t>
            </w:r>
          </w:p>
        </w:tc>
      </w:tr>
      <w:tr w:rsidR="00E449E6" w:rsidRPr="00E449E6" w:rsidTr="00E449E6">
        <w:trPr>
          <w:trHeight w:val="328"/>
        </w:trPr>
        <w:tc>
          <w:tcPr>
            <w:tcW w:w="9859" w:type="dxa"/>
            <w:gridSpan w:val="11"/>
          </w:tcPr>
          <w:p w:rsidR="00E449E6" w:rsidRPr="00E449E6" w:rsidRDefault="00E449E6" w:rsidP="00E449E6">
            <w:pPr>
              <w:rPr>
                <w:b/>
              </w:rPr>
            </w:pPr>
          </w:p>
        </w:tc>
      </w:tr>
      <w:tr w:rsidR="00E449E6" w:rsidRPr="00E449E6" w:rsidTr="00E449E6">
        <w:trPr>
          <w:cantSplit/>
          <w:trHeight w:val="56"/>
        </w:trPr>
        <w:tc>
          <w:tcPr>
            <w:tcW w:w="2518" w:type="dxa"/>
            <w:shd w:val="clear" w:color="auto" w:fill="F7CAAC"/>
          </w:tcPr>
          <w:p w:rsidR="00E449E6" w:rsidRPr="00E449E6" w:rsidRDefault="00E449E6" w:rsidP="00E449E6">
            <w:pPr>
              <w:jc w:val="both"/>
              <w:rPr>
                <w:b/>
              </w:rPr>
            </w:pPr>
            <w:r w:rsidRPr="00E449E6">
              <w:rPr>
                <w:b/>
              </w:rPr>
              <w:t xml:space="preserve">Podpis </w:t>
            </w:r>
          </w:p>
        </w:tc>
        <w:tc>
          <w:tcPr>
            <w:tcW w:w="4536" w:type="dxa"/>
            <w:gridSpan w:val="5"/>
          </w:tcPr>
          <w:p w:rsidR="00E449E6" w:rsidRPr="00E449E6" w:rsidRDefault="00E449E6" w:rsidP="00E449E6">
            <w:pPr>
              <w:jc w:val="both"/>
            </w:pPr>
          </w:p>
        </w:tc>
        <w:tc>
          <w:tcPr>
            <w:tcW w:w="786" w:type="dxa"/>
            <w:gridSpan w:val="2"/>
            <w:shd w:val="clear" w:color="auto" w:fill="F7CAAC"/>
          </w:tcPr>
          <w:p w:rsidR="00E449E6" w:rsidRPr="00E449E6" w:rsidRDefault="00E449E6" w:rsidP="00E449E6">
            <w:pPr>
              <w:jc w:val="both"/>
            </w:pPr>
            <w:r w:rsidRPr="00E449E6">
              <w:rPr>
                <w:b/>
              </w:rPr>
              <w:t>datum</w:t>
            </w:r>
          </w:p>
        </w:tc>
        <w:tc>
          <w:tcPr>
            <w:tcW w:w="2019" w:type="dxa"/>
            <w:gridSpan w:val="3"/>
          </w:tcPr>
          <w:p w:rsidR="00E449E6" w:rsidRPr="00E449E6" w:rsidRDefault="00E449E6" w:rsidP="00E449E6">
            <w:pPr>
              <w:jc w:val="both"/>
            </w:pPr>
          </w:p>
        </w:tc>
      </w:tr>
    </w:tbl>
    <w:p w:rsidR="00447F6C" w:rsidRDefault="00447F6C">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449E6" w:rsidRPr="00E449E6" w:rsidTr="00E449E6">
        <w:tc>
          <w:tcPr>
            <w:tcW w:w="9859" w:type="dxa"/>
            <w:gridSpan w:val="11"/>
            <w:tcBorders>
              <w:bottom w:val="double" w:sz="4" w:space="0" w:color="auto"/>
            </w:tcBorders>
            <w:shd w:val="clear" w:color="auto" w:fill="BDD6EE"/>
          </w:tcPr>
          <w:p w:rsidR="00E449E6" w:rsidRPr="00E449E6" w:rsidRDefault="00E449E6" w:rsidP="00E449E6">
            <w:pPr>
              <w:jc w:val="both"/>
              <w:rPr>
                <w:b/>
                <w:sz w:val="28"/>
              </w:rPr>
            </w:pPr>
            <w:r w:rsidRPr="00E449E6">
              <w:rPr>
                <w:b/>
                <w:sz w:val="28"/>
              </w:rPr>
              <w:lastRenderedPageBreak/>
              <w:t>C-I – Personální zabezpečení</w:t>
            </w:r>
          </w:p>
        </w:tc>
      </w:tr>
      <w:tr w:rsidR="00E449E6" w:rsidRPr="00E449E6" w:rsidTr="00E449E6">
        <w:tc>
          <w:tcPr>
            <w:tcW w:w="2518" w:type="dxa"/>
            <w:tcBorders>
              <w:top w:val="double" w:sz="4" w:space="0" w:color="auto"/>
            </w:tcBorders>
            <w:shd w:val="clear" w:color="auto" w:fill="F7CAAC"/>
          </w:tcPr>
          <w:p w:rsidR="00E449E6" w:rsidRPr="00E449E6" w:rsidRDefault="00E449E6" w:rsidP="00E449E6">
            <w:pPr>
              <w:jc w:val="both"/>
              <w:rPr>
                <w:b/>
              </w:rPr>
            </w:pPr>
            <w:r w:rsidRPr="00E449E6">
              <w:rPr>
                <w:b/>
              </w:rPr>
              <w:t>Vysoká škola</w:t>
            </w:r>
          </w:p>
        </w:tc>
        <w:tc>
          <w:tcPr>
            <w:tcW w:w="7341" w:type="dxa"/>
            <w:gridSpan w:val="10"/>
          </w:tcPr>
          <w:p w:rsidR="00E449E6" w:rsidRPr="00E449E6" w:rsidRDefault="00E449E6" w:rsidP="00E449E6">
            <w:pPr>
              <w:jc w:val="both"/>
            </w:pPr>
            <w:r w:rsidRPr="00E449E6">
              <w:t>Univerzita Tomáše Bati ve Zlíně</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Součást vysoké školy</w:t>
            </w:r>
          </w:p>
        </w:tc>
        <w:tc>
          <w:tcPr>
            <w:tcW w:w="7341" w:type="dxa"/>
            <w:gridSpan w:val="10"/>
          </w:tcPr>
          <w:p w:rsidR="00E449E6" w:rsidRPr="00E449E6" w:rsidRDefault="00E449E6" w:rsidP="00E449E6">
            <w:pPr>
              <w:jc w:val="both"/>
            </w:pPr>
            <w:r w:rsidRPr="00E449E6">
              <w:t>Fakulta managementu a ekonomiky</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Název studijního programu</w:t>
            </w:r>
          </w:p>
        </w:tc>
        <w:tc>
          <w:tcPr>
            <w:tcW w:w="7341" w:type="dxa"/>
            <w:gridSpan w:val="10"/>
          </w:tcPr>
          <w:p w:rsidR="00E449E6" w:rsidRPr="00E449E6" w:rsidRDefault="00914242" w:rsidP="00E449E6">
            <w:pPr>
              <w:jc w:val="both"/>
            </w:pPr>
            <w:r>
              <w:t>Management and Marketing</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Jméno a příjmení</w:t>
            </w:r>
          </w:p>
        </w:tc>
        <w:tc>
          <w:tcPr>
            <w:tcW w:w="4536" w:type="dxa"/>
            <w:gridSpan w:val="5"/>
          </w:tcPr>
          <w:p w:rsidR="00E449E6" w:rsidRPr="00E449E6" w:rsidRDefault="00E449E6" w:rsidP="00E449E6">
            <w:pPr>
              <w:jc w:val="both"/>
            </w:pPr>
            <w:r w:rsidRPr="00E449E6">
              <w:t>Janka VYDROVÁ</w:t>
            </w:r>
          </w:p>
        </w:tc>
        <w:tc>
          <w:tcPr>
            <w:tcW w:w="709" w:type="dxa"/>
            <w:shd w:val="clear" w:color="auto" w:fill="F7CAAC"/>
          </w:tcPr>
          <w:p w:rsidR="00E449E6" w:rsidRPr="00E449E6" w:rsidRDefault="00E449E6" w:rsidP="00E449E6">
            <w:pPr>
              <w:jc w:val="both"/>
              <w:rPr>
                <w:b/>
              </w:rPr>
            </w:pPr>
            <w:r w:rsidRPr="00E449E6">
              <w:rPr>
                <w:b/>
              </w:rPr>
              <w:t>Tituly</w:t>
            </w:r>
          </w:p>
        </w:tc>
        <w:tc>
          <w:tcPr>
            <w:tcW w:w="2096" w:type="dxa"/>
            <w:gridSpan w:val="4"/>
          </w:tcPr>
          <w:p w:rsidR="00E449E6" w:rsidRPr="00E449E6" w:rsidRDefault="00E449E6" w:rsidP="00E449E6">
            <w:pPr>
              <w:jc w:val="both"/>
            </w:pPr>
            <w:r w:rsidRPr="00E449E6">
              <w:t>Ing., Ph.D.</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Rok narození</w:t>
            </w:r>
          </w:p>
        </w:tc>
        <w:tc>
          <w:tcPr>
            <w:tcW w:w="829" w:type="dxa"/>
          </w:tcPr>
          <w:p w:rsidR="00E449E6" w:rsidRPr="00E449E6" w:rsidRDefault="00E449E6" w:rsidP="00E449E6">
            <w:pPr>
              <w:jc w:val="both"/>
            </w:pPr>
            <w:r w:rsidRPr="00E449E6">
              <w:t>1982</w:t>
            </w:r>
          </w:p>
        </w:tc>
        <w:tc>
          <w:tcPr>
            <w:tcW w:w="1721" w:type="dxa"/>
            <w:shd w:val="clear" w:color="auto" w:fill="F7CAAC"/>
          </w:tcPr>
          <w:p w:rsidR="00E449E6" w:rsidRPr="00E449E6" w:rsidRDefault="00E449E6" w:rsidP="00E449E6">
            <w:pPr>
              <w:jc w:val="both"/>
              <w:rPr>
                <w:b/>
              </w:rPr>
            </w:pPr>
            <w:r w:rsidRPr="00E449E6">
              <w:rPr>
                <w:b/>
              </w:rPr>
              <w:t>typ vztahu k VŠ</w:t>
            </w:r>
          </w:p>
        </w:tc>
        <w:tc>
          <w:tcPr>
            <w:tcW w:w="992" w:type="dxa"/>
            <w:gridSpan w:val="2"/>
          </w:tcPr>
          <w:p w:rsidR="00E449E6" w:rsidRPr="00E449E6" w:rsidRDefault="00E449E6" w:rsidP="00E449E6">
            <w:pPr>
              <w:jc w:val="both"/>
            </w:pPr>
            <w:r w:rsidRPr="00E449E6">
              <w:t>pp</w:t>
            </w:r>
          </w:p>
        </w:tc>
        <w:tc>
          <w:tcPr>
            <w:tcW w:w="994" w:type="dxa"/>
            <w:shd w:val="clear" w:color="auto" w:fill="F7CAAC"/>
          </w:tcPr>
          <w:p w:rsidR="00E449E6" w:rsidRPr="00E449E6" w:rsidRDefault="00E449E6" w:rsidP="00E449E6">
            <w:pPr>
              <w:jc w:val="both"/>
              <w:rPr>
                <w:b/>
              </w:rPr>
            </w:pPr>
            <w:r w:rsidRPr="00E449E6">
              <w:rPr>
                <w:b/>
              </w:rPr>
              <w:t>rozsah</w:t>
            </w:r>
          </w:p>
        </w:tc>
        <w:tc>
          <w:tcPr>
            <w:tcW w:w="709" w:type="dxa"/>
          </w:tcPr>
          <w:p w:rsidR="00E449E6" w:rsidRPr="00E449E6" w:rsidRDefault="00E449E6" w:rsidP="00E449E6">
            <w:pPr>
              <w:jc w:val="both"/>
            </w:pPr>
            <w:r w:rsidRPr="00E449E6">
              <w:t>40</w:t>
            </w:r>
          </w:p>
        </w:tc>
        <w:tc>
          <w:tcPr>
            <w:tcW w:w="709" w:type="dxa"/>
            <w:gridSpan w:val="2"/>
            <w:shd w:val="clear" w:color="auto" w:fill="F7CAAC"/>
          </w:tcPr>
          <w:p w:rsidR="00E449E6" w:rsidRPr="00E449E6" w:rsidRDefault="00E449E6" w:rsidP="00E449E6">
            <w:pPr>
              <w:jc w:val="both"/>
              <w:rPr>
                <w:b/>
              </w:rPr>
            </w:pPr>
            <w:r w:rsidRPr="00E449E6">
              <w:rPr>
                <w:b/>
              </w:rPr>
              <w:t>do kdy</w:t>
            </w:r>
          </w:p>
        </w:tc>
        <w:tc>
          <w:tcPr>
            <w:tcW w:w="1387" w:type="dxa"/>
            <w:gridSpan w:val="2"/>
          </w:tcPr>
          <w:p w:rsidR="00E449E6" w:rsidRPr="00E449E6" w:rsidRDefault="00E449E6" w:rsidP="00E449E6">
            <w:pPr>
              <w:jc w:val="both"/>
            </w:pPr>
            <w:r w:rsidRPr="00E449E6">
              <w:t>N</w:t>
            </w:r>
          </w:p>
        </w:tc>
      </w:tr>
      <w:tr w:rsidR="00E449E6" w:rsidRPr="00E449E6" w:rsidTr="00E449E6">
        <w:tc>
          <w:tcPr>
            <w:tcW w:w="5068" w:type="dxa"/>
            <w:gridSpan w:val="3"/>
            <w:shd w:val="clear" w:color="auto" w:fill="F7CAAC"/>
          </w:tcPr>
          <w:p w:rsidR="00E449E6" w:rsidRPr="00E449E6" w:rsidRDefault="00E449E6" w:rsidP="00E449E6">
            <w:pPr>
              <w:jc w:val="both"/>
              <w:rPr>
                <w:b/>
              </w:rPr>
            </w:pPr>
            <w:r w:rsidRPr="00E449E6">
              <w:rPr>
                <w:b/>
              </w:rPr>
              <w:t>Typ vztahu na součásti VŠ, která uskutečňuje st. program</w:t>
            </w:r>
          </w:p>
        </w:tc>
        <w:tc>
          <w:tcPr>
            <w:tcW w:w="992" w:type="dxa"/>
            <w:gridSpan w:val="2"/>
          </w:tcPr>
          <w:p w:rsidR="00E449E6" w:rsidRPr="00E449E6" w:rsidRDefault="00E449E6" w:rsidP="00E449E6">
            <w:pPr>
              <w:jc w:val="both"/>
            </w:pPr>
            <w:r w:rsidRPr="00E449E6">
              <w:t>pp</w:t>
            </w:r>
          </w:p>
        </w:tc>
        <w:tc>
          <w:tcPr>
            <w:tcW w:w="994" w:type="dxa"/>
            <w:shd w:val="clear" w:color="auto" w:fill="F7CAAC"/>
          </w:tcPr>
          <w:p w:rsidR="00E449E6" w:rsidRPr="00E449E6" w:rsidRDefault="00E449E6" w:rsidP="00E449E6">
            <w:pPr>
              <w:jc w:val="both"/>
              <w:rPr>
                <w:b/>
              </w:rPr>
            </w:pPr>
            <w:r w:rsidRPr="00E449E6">
              <w:rPr>
                <w:b/>
              </w:rPr>
              <w:t>rozsah</w:t>
            </w:r>
          </w:p>
        </w:tc>
        <w:tc>
          <w:tcPr>
            <w:tcW w:w="709" w:type="dxa"/>
          </w:tcPr>
          <w:p w:rsidR="00E449E6" w:rsidRPr="00E449E6" w:rsidRDefault="00E449E6" w:rsidP="00E449E6">
            <w:pPr>
              <w:jc w:val="both"/>
            </w:pPr>
            <w:r w:rsidRPr="00E449E6">
              <w:t>40</w:t>
            </w:r>
          </w:p>
        </w:tc>
        <w:tc>
          <w:tcPr>
            <w:tcW w:w="709" w:type="dxa"/>
            <w:gridSpan w:val="2"/>
            <w:shd w:val="clear" w:color="auto" w:fill="F7CAAC"/>
          </w:tcPr>
          <w:p w:rsidR="00E449E6" w:rsidRPr="00E449E6" w:rsidRDefault="00E449E6" w:rsidP="00E449E6">
            <w:pPr>
              <w:jc w:val="both"/>
              <w:rPr>
                <w:b/>
              </w:rPr>
            </w:pPr>
            <w:r w:rsidRPr="00E449E6">
              <w:rPr>
                <w:b/>
              </w:rPr>
              <w:t>do kdy</w:t>
            </w:r>
          </w:p>
        </w:tc>
        <w:tc>
          <w:tcPr>
            <w:tcW w:w="1387" w:type="dxa"/>
            <w:gridSpan w:val="2"/>
          </w:tcPr>
          <w:p w:rsidR="00E449E6" w:rsidRPr="00E449E6" w:rsidRDefault="00E449E6" w:rsidP="00E449E6">
            <w:pPr>
              <w:jc w:val="both"/>
            </w:pPr>
            <w:r w:rsidRPr="00E449E6">
              <w:t>N</w:t>
            </w:r>
          </w:p>
        </w:tc>
      </w:tr>
      <w:tr w:rsidR="00E449E6" w:rsidRPr="00E449E6" w:rsidTr="00E449E6">
        <w:tc>
          <w:tcPr>
            <w:tcW w:w="6060" w:type="dxa"/>
            <w:gridSpan w:val="5"/>
            <w:shd w:val="clear" w:color="auto" w:fill="F7CAAC"/>
          </w:tcPr>
          <w:p w:rsidR="00E449E6" w:rsidRPr="00E449E6" w:rsidRDefault="00E449E6" w:rsidP="00E449E6">
            <w:pPr>
              <w:jc w:val="both"/>
            </w:pPr>
            <w:r w:rsidRPr="00E449E6">
              <w:rPr>
                <w:b/>
              </w:rPr>
              <w:t>Další současná působení jako akademický pracovník na jiných VŠ</w:t>
            </w:r>
          </w:p>
        </w:tc>
        <w:tc>
          <w:tcPr>
            <w:tcW w:w="1703" w:type="dxa"/>
            <w:gridSpan w:val="2"/>
            <w:shd w:val="clear" w:color="auto" w:fill="F7CAAC"/>
          </w:tcPr>
          <w:p w:rsidR="00E449E6" w:rsidRPr="00E449E6" w:rsidRDefault="00E449E6" w:rsidP="00E449E6">
            <w:pPr>
              <w:jc w:val="both"/>
              <w:rPr>
                <w:b/>
              </w:rPr>
            </w:pPr>
            <w:r w:rsidRPr="00E449E6">
              <w:rPr>
                <w:b/>
              </w:rPr>
              <w:t>typ prac. vztahu</w:t>
            </w:r>
          </w:p>
        </w:tc>
        <w:tc>
          <w:tcPr>
            <w:tcW w:w="2096" w:type="dxa"/>
            <w:gridSpan w:val="4"/>
            <w:shd w:val="clear" w:color="auto" w:fill="F7CAAC"/>
          </w:tcPr>
          <w:p w:rsidR="00E449E6" w:rsidRPr="00E449E6" w:rsidRDefault="00E449E6" w:rsidP="00E449E6">
            <w:pPr>
              <w:jc w:val="both"/>
              <w:rPr>
                <w:b/>
              </w:rPr>
            </w:pPr>
            <w:r w:rsidRPr="00E449E6">
              <w:rPr>
                <w:b/>
              </w:rPr>
              <w:t>rozsah</w:t>
            </w:r>
          </w:p>
        </w:tc>
      </w:tr>
      <w:tr w:rsidR="00E449E6" w:rsidRPr="00E449E6" w:rsidTr="00E449E6">
        <w:tc>
          <w:tcPr>
            <w:tcW w:w="6060" w:type="dxa"/>
            <w:gridSpan w:val="5"/>
          </w:tcPr>
          <w:p w:rsidR="00E449E6" w:rsidRPr="00E449E6" w:rsidRDefault="00E449E6" w:rsidP="00E449E6">
            <w:pPr>
              <w:jc w:val="both"/>
            </w:pPr>
          </w:p>
        </w:tc>
        <w:tc>
          <w:tcPr>
            <w:tcW w:w="1703" w:type="dxa"/>
            <w:gridSpan w:val="2"/>
          </w:tcPr>
          <w:p w:rsidR="00E449E6" w:rsidRPr="00E449E6" w:rsidRDefault="00E449E6" w:rsidP="00E449E6">
            <w:pPr>
              <w:jc w:val="both"/>
            </w:pPr>
          </w:p>
        </w:tc>
        <w:tc>
          <w:tcPr>
            <w:tcW w:w="2096" w:type="dxa"/>
            <w:gridSpan w:val="4"/>
          </w:tcPr>
          <w:p w:rsidR="00E449E6" w:rsidRPr="00E449E6" w:rsidRDefault="00E449E6" w:rsidP="00E449E6">
            <w:pPr>
              <w:jc w:val="both"/>
            </w:pPr>
          </w:p>
        </w:tc>
      </w:tr>
      <w:tr w:rsidR="00E449E6" w:rsidRPr="00E449E6" w:rsidTr="00E449E6">
        <w:tc>
          <w:tcPr>
            <w:tcW w:w="6060" w:type="dxa"/>
            <w:gridSpan w:val="5"/>
          </w:tcPr>
          <w:p w:rsidR="00E449E6" w:rsidRPr="00E449E6" w:rsidRDefault="00E449E6" w:rsidP="00E449E6">
            <w:pPr>
              <w:jc w:val="both"/>
            </w:pPr>
          </w:p>
        </w:tc>
        <w:tc>
          <w:tcPr>
            <w:tcW w:w="1703" w:type="dxa"/>
            <w:gridSpan w:val="2"/>
          </w:tcPr>
          <w:p w:rsidR="00E449E6" w:rsidRPr="00E449E6" w:rsidRDefault="00E449E6" w:rsidP="00E449E6">
            <w:pPr>
              <w:jc w:val="both"/>
            </w:pPr>
          </w:p>
        </w:tc>
        <w:tc>
          <w:tcPr>
            <w:tcW w:w="2096" w:type="dxa"/>
            <w:gridSpan w:val="4"/>
          </w:tcPr>
          <w:p w:rsidR="00E449E6" w:rsidRPr="00E449E6" w:rsidRDefault="00E449E6" w:rsidP="00E449E6">
            <w:pPr>
              <w:jc w:val="both"/>
            </w:pPr>
          </w:p>
        </w:tc>
      </w:tr>
      <w:tr w:rsidR="00E449E6" w:rsidRPr="00E449E6" w:rsidTr="00E449E6">
        <w:tc>
          <w:tcPr>
            <w:tcW w:w="6060" w:type="dxa"/>
            <w:gridSpan w:val="5"/>
          </w:tcPr>
          <w:p w:rsidR="00E449E6" w:rsidRPr="00E449E6" w:rsidRDefault="00E449E6" w:rsidP="00E449E6">
            <w:pPr>
              <w:jc w:val="both"/>
            </w:pPr>
          </w:p>
        </w:tc>
        <w:tc>
          <w:tcPr>
            <w:tcW w:w="1703" w:type="dxa"/>
            <w:gridSpan w:val="2"/>
          </w:tcPr>
          <w:p w:rsidR="00E449E6" w:rsidRPr="00E449E6" w:rsidRDefault="00E449E6" w:rsidP="00E449E6">
            <w:pPr>
              <w:jc w:val="both"/>
            </w:pPr>
          </w:p>
        </w:tc>
        <w:tc>
          <w:tcPr>
            <w:tcW w:w="2096" w:type="dxa"/>
            <w:gridSpan w:val="4"/>
          </w:tcPr>
          <w:p w:rsidR="00E449E6" w:rsidRPr="00E449E6" w:rsidRDefault="00E449E6" w:rsidP="00E449E6">
            <w:pPr>
              <w:jc w:val="both"/>
            </w:pPr>
          </w:p>
        </w:tc>
      </w:tr>
      <w:tr w:rsidR="00E449E6" w:rsidRPr="00E449E6" w:rsidTr="00E449E6">
        <w:tc>
          <w:tcPr>
            <w:tcW w:w="6060" w:type="dxa"/>
            <w:gridSpan w:val="5"/>
          </w:tcPr>
          <w:p w:rsidR="00E449E6" w:rsidRPr="00E449E6" w:rsidRDefault="00E449E6" w:rsidP="00E449E6">
            <w:pPr>
              <w:jc w:val="both"/>
            </w:pPr>
          </w:p>
        </w:tc>
        <w:tc>
          <w:tcPr>
            <w:tcW w:w="1703" w:type="dxa"/>
            <w:gridSpan w:val="2"/>
          </w:tcPr>
          <w:p w:rsidR="00E449E6" w:rsidRPr="00E449E6" w:rsidRDefault="00E449E6" w:rsidP="00E449E6">
            <w:pPr>
              <w:jc w:val="both"/>
            </w:pPr>
          </w:p>
        </w:tc>
        <w:tc>
          <w:tcPr>
            <w:tcW w:w="2096" w:type="dxa"/>
            <w:gridSpan w:val="4"/>
          </w:tcPr>
          <w:p w:rsidR="00E449E6" w:rsidRPr="00E449E6" w:rsidRDefault="00E449E6" w:rsidP="00E449E6">
            <w:pPr>
              <w:jc w:val="both"/>
            </w:pPr>
          </w:p>
        </w:tc>
      </w:tr>
      <w:tr w:rsidR="00E449E6" w:rsidRPr="00E449E6" w:rsidTr="00E449E6">
        <w:tc>
          <w:tcPr>
            <w:tcW w:w="9859" w:type="dxa"/>
            <w:gridSpan w:val="11"/>
            <w:shd w:val="clear" w:color="auto" w:fill="F7CAAC"/>
          </w:tcPr>
          <w:p w:rsidR="00E449E6" w:rsidRPr="00E449E6" w:rsidRDefault="00E449E6" w:rsidP="00E449E6">
            <w:pPr>
              <w:jc w:val="both"/>
            </w:pPr>
            <w:r w:rsidRPr="00E449E6">
              <w:rPr>
                <w:b/>
              </w:rPr>
              <w:t>Předměty příslušného studijního programu a způsob zapojení do jejich výuky, příp. další zapojení do uskutečňování studijního programu</w:t>
            </w:r>
          </w:p>
        </w:tc>
      </w:tr>
      <w:tr w:rsidR="00E449E6" w:rsidRPr="00E449E6" w:rsidTr="00A23D41">
        <w:trPr>
          <w:trHeight w:val="480"/>
        </w:trPr>
        <w:tc>
          <w:tcPr>
            <w:tcW w:w="9859" w:type="dxa"/>
            <w:gridSpan w:val="11"/>
            <w:tcBorders>
              <w:top w:val="nil"/>
            </w:tcBorders>
          </w:tcPr>
          <w:p w:rsidR="00E449E6" w:rsidRPr="00E449E6" w:rsidRDefault="004B3BA4" w:rsidP="00A23D41">
            <w:pPr>
              <w:jc w:val="both"/>
            </w:pPr>
            <w:r w:rsidRPr="00823401">
              <w:t>International Marketing</w:t>
            </w:r>
            <w:r w:rsidR="00A23D41">
              <w:t xml:space="preserve"> - garant, přednášející (100%)</w:t>
            </w:r>
          </w:p>
        </w:tc>
      </w:tr>
      <w:tr w:rsidR="00E449E6" w:rsidRPr="00E449E6" w:rsidTr="00E449E6">
        <w:tc>
          <w:tcPr>
            <w:tcW w:w="9859" w:type="dxa"/>
            <w:gridSpan w:val="11"/>
            <w:shd w:val="clear" w:color="auto" w:fill="F7CAAC"/>
          </w:tcPr>
          <w:p w:rsidR="00E449E6" w:rsidRPr="00E449E6" w:rsidRDefault="00E449E6" w:rsidP="00E449E6">
            <w:pPr>
              <w:jc w:val="both"/>
            </w:pPr>
            <w:r w:rsidRPr="00E449E6">
              <w:rPr>
                <w:b/>
              </w:rPr>
              <w:t xml:space="preserve">Údaje o vzdělání na VŠ </w:t>
            </w:r>
          </w:p>
        </w:tc>
      </w:tr>
      <w:tr w:rsidR="00E449E6" w:rsidRPr="00E449E6" w:rsidTr="00E449E6">
        <w:trPr>
          <w:trHeight w:val="1055"/>
        </w:trPr>
        <w:tc>
          <w:tcPr>
            <w:tcW w:w="9859" w:type="dxa"/>
            <w:gridSpan w:val="11"/>
          </w:tcPr>
          <w:p w:rsidR="00E449E6" w:rsidRPr="00E449E6" w:rsidRDefault="00E449E6" w:rsidP="00E449E6">
            <w:pPr>
              <w:ind w:left="1239" w:hanging="1239"/>
              <w:jc w:val="both"/>
            </w:pPr>
            <w:r w:rsidRPr="00E449E6">
              <w:t>2005 - 2008 Univerzita Tomáše Bati ve Zlíně, Fakulta managementu a ekonomiky/obor: Management a ekonomika (</w:t>
            </w:r>
            <w:r w:rsidRPr="00E449E6">
              <w:rPr>
                <w:b/>
              </w:rPr>
              <w:t>Ph.D</w:t>
            </w:r>
            <w:r w:rsidRPr="00E449E6">
              <w:t>.)</w:t>
            </w:r>
          </w:p>
          <w:p w:rsidR="00E449E6" w:rsidRPr="00E449E6" w:rsidRDefault="00E449E6" w:rsidP="00E449E6">
            <w:pPr>
              <w:jc w:val="both"/>
            </w:pPr>
            <w:r w:rsidRPr="00E449E6">
              <w:t>2003 - 2005 Univerzita Tomáše Bati ve Zlíně, Fakulta managementu a ekonomiky/obor: Management a Marketing (</w:t>
            </w:r>
            <w:r w:rsidRPr="00E449E6">
              <w:rPr>
                <w:b/>
              </w:rPr>
              <w:t>Ing.</w:t>
            </w:r>
            <w:r w:rsidRPr="00E449E6">
              <w:t>)</w:t>
            </w:r>
          </w:p>
        </w:tc>
      </w:tr>
      <w:tr w:rsidR="00E449E6" w:rsidRPr="00E449E6" w:rsidTr="00E449E6">
        <w:tc>
          <w:tcPr>
            <w:tcW w:w="9859" w:type="dxa"/>
            <w:gridSpan w:val="11"/>
            <w:shd w:val="clear" w:color="auto" w:fill="F7CAAC"/>
          </w:tcPr>
          <w:p w:rsidR="00E449E6" w:rsidRPr="00E449E6" w:rsidRDefault="00E449E6" w:rsidP="00E449E6">
            <w:pPr>
              <w:jc w:val="both"/>
              <w:rPr>
                <w:b/>
              </w:rPr>
            </w:pPr>
            <w:r w:rsidRPr="00E449E6">
              <w:rPr>
                <w:b/>
              </w:rPr>
              <w:t>Údaje o odborném působení od absolvování VŠ</w:t>
            </w:r>
          </w:p>
        </w:tc>
      </w:tr>
      <w:tr w:rsidR="00E449E6" w:rsidRPr="00E449E6" w:rsidTr="00E449E6">
        <w:trPr>
          <w:trHeight w:val="697"/>
        </w:trPr>
        <w:tc>
          <w:tcPr>
            <w:tcW w:w="9859" w:type="dxa"/>
            <w:gridSpan w:val="11"/>
          </w:tcPr>
          <w:tbl>
            <w:tblPr>
              <w:tblStyle w:val="Mkatabulky3"/>
              <w:tblW w:w="97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36"/>
              <w:gridCol w:w="8505"/>
            </w:tblGrid>
            <w:tr w:rsidR="00E449E6" w:rsidRPr="00E449E6" w:rsidTr="00E449E6">
              <w:tc>
                <w:tcPr>
                  <w:tcW w:w="1236" w:type="dxa"/>
                </w:tcPr>
                <w:p w:rsidR="00E449E6" w:rsidRPr="00E449E6" w:rsidRDefault="00E449E6" w:rsidP="00E449E6">
                  <w:pPr>
                    <w:jc w:val="both"/>
                  </w:pPr>
                  <w:r w:rsidRPr="00E449E6">
                    <w:t xml:space="preserve">2007-2008   </w:t>
                  </w:r>
                </w:p>
              </w:tc>
              <w:tc>
                <w:tcPr>
                  <w:tcW w:w="8505" w:type="dxa"/>
                </w:tcPr>
                <w:p w:rsidR="00E449E6" w:rsidRPr="00E449E6" w:rsidRDefault="00E449E6" w:rsidP="00E449E6">
                  <w:pPr>
                    <w:jc w:val="both"/>
                  </w:pPr>
                  <w:r w:rsidRPr="00E449E6">
                    <w:t xml:space="preserve">Univerzita Tomáše Bati ve Zlíně, Fakulta managementu a ekonomiky, Ústav management; asistent </w:t>
                  </w:r>
                </w:p>
              </w:tc>
            </w:tr>
            <w:tr w:rsidR="00E449E6" w:rsidRPr="00E449E6" w:rsidTr="00E449E6">
              <w:tc>
                <w:tcPr>
                  <w:tcW w:w="1236" w:type="dxa"/>
                </w:tcPr>
                <w:p w:rsidR="00E449E6" w:rsidRPr="00E449E6" w:rsidRDefault="00E449E6" w:rsidP="00E449E6">
                  <w:pPr>
                    <w:jc w:val="both"/>
                  </w:pPr>
                  <w:r w:rsidRPr="00E449E6">
                    <w:t>2008-dosud</w:t>
                  </w:r>
                </w:p>
              </w:tc>
              <w:tc>
                <w:tcPr>
                  <w:tcW w:w="8505" w:type="dxa"/>
                </w:tcPr>
                <w:p w:rsidR="00E449E6" w:rsidRPr="00E449E6" w:rsidRDefault="00E449E6" w:rsidP="00E449E6">
                  <w:pPr>
                    <w:jc w:val="both"/>
                  </w:pPr>
                  <w:r w:rsidRPr="00E449E6">
                    <w:t>Univerzita Tomáše Bati ve Zlíně, Fakulta managementu a ekonomiky, Ústav managementu a marketingu, odborný asistent</w:t>
                  </w:r>
                </w:p>
              </w:tc>
            </w:tr>
          </w:tbl>
          <w:p w:rsidR="00E449E6" w:rsidRPr="00E449E6" w:rsidRDefault="00E449E6" w:rsidP="00E449E6">
            <w:pPr>
              <w:jc w:val="both"/>
            </w:pPr>
          </w:p>
        </w:tc>
      </w:tr>
      <w:tr w:rsidR="00E449E6" w:rsidRPr="00E449E6" w:rsidTr="00E449E6">
        <w:trPr>
          <w:trHeight w:val="250"/>
        </w:trPr>
        <w:tc>
          <w:tcPr>
            <w:tcW w:w="9859" w:type="dxa"/>
            <w:gridSpan w:val="11"/>
            <w:shd w:val="clear" w:color="auto" w:fill="F7CAAC"/>
          </w:tcPr>
          <w:p w:rsidR="00E449E6" w:rsidRPr="00E449E6" w:rsidRDefault="00E449E6" w:rsidP="00E449E6">
            <w:pPr>
              <w:jc w:val="both"/>
            </w:pPr>
            <w:r w:rsidRPr="00E449E6">
              <w:rPr>
                <w:b/>
              </w:rPr>
              <w:t>Zkušenosti s vedením kvalifikačních a rigorózních prací</w:t>
            </w:r>
          </w:p>
        </w:tc>
      </w:tr>
      <w:tr w:rsidR="00E449E6" w:rsidRPr="00E449E6" w:rsidTr="00E449E6">
        <w:trPr>
          <w:trHeight w:val="642"/>
        </w:trPr>
        <w:tc>
          <w:tcPr>
            <w:tcW w:w="9859" w:type="dxa"/>
            <w:gridSpan w:val="11"/>
          </w:tcPr>
          <w:p w:rsidR="00E449E6" w:rsidRPr="00E449E6" w:rsidRDefault="00E449E6" w:rsidP="00E449E6">
            <w:pPr>
              <w:jc w:val="both"/>
            </w:pPr>
            <w:r w:rsidRPr="00E449E6">
              <w:t xml:space="preserve">Počet vedených bakalářských prací – 46 </w:t>
            </w:r>
          </w:p>
          <w:p w:rsidR="00E449E6" w:rsidRPr="00E449E6" w:rsidRDefault="00E449E6" w:rsidP="00E449E6">
            <w:pPr>
              <w:jc w:val="both"/>
            </w:pPr>
            <w:r w:rsidRPr="00E449E6">
              <w:t>Počet vedených diplomových prací – 28</w:t>
            </w:r>
          </w:p>
        </w:tc>
      </w:tr>
      <w:tr w:rsidR="00E449E6" w:rsidRPr="00E449E6" w:rsidTr="00E449E6">
        <w:trPr>
          <w:cantSplit/>
        </w:trPr>
        <w:tc>
          <w:tcPr>
            <w:tcW w:w="3347" w:type="dxa"/>
            <w:gridSpan w:val="2"/>
            <w:tcBorders>
              <w:top w:val="single" w:sz="12" w:space="0" w:color="auto"/>
            </w:tcBorders>
            <w:shd w:val="clear" w:color="auto" w:fill="F7CAAC"/>
          </w:tcPr>
          <w:p w:rsidR="00E449E6" w:rsidRPr="00E449E6" w:rsidRDefault="00E449E6" w:rsidP="00E449E6">
            <w:pPr>
              <w:jc w:val="both"/>
            </w:pPr>
            <w:r w:rsidRPr="00E449E6">
              <w:rPr>
                <w:b/>
              </w:rPr>
              <w:t xml:space="preserve">Obor habilitačního řízení </w:t>
            </w:r>
          </w:p>
        </w:tc>
        <w:tc>
          <w:tcPr>
            <w:tcW w:w="2245" w:type="dxa"/>
            <w:gridSpan w:val="2"/>
            <w:tcBorders>
              <w:top w:val="single" w:sz="12" w:space="0" w:color="auto"/>
            </w:tcBorders>
            <w:shd w:val="clear" w:color="auto" w:fill="F7CAAC"/>
          </w:tcPr>
          <w:p w:rsidR="00E449E6" w:rsidRPr="00E449E6" w:rsidRDefault="00E449E6" w:rsidP="00E449E6">
            <w:pPr>
              <w:jc w:val="both"/>
            </w:pPr>
            <w:r w:rsidRPr="00E449E6">
              <w:rPr>
                <w:b/>
              </w:rPr>
              <w:t>Rok udělení hodnosti</w:t>
            </w:r>
          </w:p>
        </w:tc>
        <w:tc>
          <w:tcPr>
            <w:tcW w:w="2248" w:type="dxa"/>
            <w:gridSpan w:val="4"/>
            <w:tcBorders>
              <w:top w:val="single" w:sz="12" w:space="0" w:color="auto"/>
              <w:right w:val="single" w:sz="12" w:space="0" w:color="auto"/>
            </w:tcBorders>
            <w:shd w:val="clear" w:color="auto" w:fill="F7CAAC"/>
          </w:tcPr>
          <w:p w:rsidR="00E449E6" w:rsidRPr="00E449E6" w:rsidRDefault="00E449E6" w:rsidP="00E449E6">
            <w:pPr>
              <w:jc w:val="both"/>
            </w:pPr>
            <w:r w:rsidRPr="00E449E6">
              <w:rPr>
                <w:b/>
              </w:rPr>
              <w:t>Řízení konáno na VŠ</w:t>
            </w:r>
          </w:p>
        </w:tc>
        <w:tc>
          <w:tcPr>
            <w:tcW w:w="2019" w:type="dxa"/>
            <w:gridSpan w:val="3"/>
            <w:tcBorders>
              <w:top w:val="single" w:sz="12" w:space="0" w:color="auto"/>
              <w:left w:val="single" w:sz="12" w:space="0" w:color="auto"/>
            </w:tcBorders>
            <w:shd w:val="clear" w:color="auto" w:fill="F7CAAC"/>
          </w:tcPr>
          <w:p w:rsidR="00E449E6" w:rsidRPr="00E449E6" w:rsidRDefault="00E449E6" w:rsidP="00E449E6">
            <w:pPr>
              <w:jc w:val="both"/>
              <w:rPr>
                <w:b/>
              </w:rPr>
            </w:pPr>
            <w:r w:rsidRPr="00E449E6">
              <w:rPr>
                <w:b/>
              </w:rPr>
              <w:t>Ohlasy publikací</w:t>
            </w:r>
          </w:p>
        </w:tc>
      </w:tr>
      <w:tr w:rsidR="00E449E6" w:rsidRPr="00E449E6" w:rsidTr="00E449E6">
        <w:trPr>
          <w:cantSplit/>
        </w:trPr>
        <w:tc>
          <w:tcPr>
            <w:tcW w:w="3347" w:type="dxa"/>
            <w:gridSpan w:val="2"/>
          </w:tcPr>
          <w:p w:rsidR="00E449E6" w:rsidRPr="00E449E6" w:rsidRDefault="00E449E6" w:rsidP="00E449E6">
            <w:pPr>
              <w:jc w:val="both"/>
            </w:pPr>
          </w:p>
        </w:tc>
        <w:tc>
          <w:tcPr>
            <w:tcW w:w="2245" w:type="dxa"/>
            <w:gridSpan w:val="2"/>
          </w:tcPr>
          <w:p w:rsidR="00E449E6" w:rsidRPr="00E449E6" w:rsidRDefault="00E449E6" w:rsidP="00E449E6">
            <w:pPr>
              <w:jc w:val="both"/>
            </w:pPr>
          </w:p>
        </w:tc>
        <w:tc>
          <w:tcPr>
            <w:tcW w:w="2248" w:type="dxa"/>
            <w:gridSpan w:val="4"/>
            <w:tcBorders>
              <w:right w:val="single" w:sz="12" w:space="0" w:color="auto"/>
            </w:tcBorders>
          </w:tcPr>
          <w:p w:rsidR="00E449E6" w:rsidRPr="00E449E6" w:rsidRDefault="00E449E6" w:rsidP="00E449E6">
            <w:pPr>
              <w:jc w:val="both"/>
            </w:pPr>
          </w:p>
        </w:tc>
        <w:tc>
          <w:tcPr>
            <w:tcW w:w="632" w:type="dxa"/>
            <w:tcBorders>
              <w:left w:val="single" w:sz="12" w:space="0" w:color="auto"/>
            </w:tcBorders>
            <w:shd w:val="clear" w:color="auto" w:fill="F7CAAC"/>
          </w:tcPr>
          <w:p w:rsidR="00E449E6" w:rsidRPr="00E449E6" w:rsidRDefault="00E449E6" w:rsidP="00E449E6">
            <w:pPr>
              <w:jc w:val="both"/>
            </w:pPr>
            <w:r w:rsidRPr="00E449E6">
              <w:rPr>
                <w:b/>
              </w:rPr>
              <w:t>WOS</w:t>
            </w:r>
          </w:p>
        </w:tc>
        <w:tc>
          <w:tcPr>
            <w:tcW w:w="693" w:type="dxa"/>
            <w:shd w:val="clear" w:color="auto" w:fill="F7CAAC"/>
          </w:tcPr>
          <w:p w:rsidR="00E449E6" w:rsidRPr="00E449E6" w:rsidRDefault="00E449E6" w:rsidP="00E449E6">
            <w:pPr>
              <w:jc w:val="both"/>
              <w:rPr>
                <w:sz w:val="18"/>
              </w:rPr>
            </w:pPr>
            <w:r w:rsidRPr="00E449E6">
              <w:rPr>
                <w:b/>
                <w:sz w:val="18"/>
              </w:rPr>
              <w:t>Scopus</w:t>
            </w:r>
          </w:p>
        </w:tc>
        <w:tc>
          <w:tcPr>
            <w:tcW w:w="694" w:type="dxa"/>
            <w:shd w:val="clear" w:color="auto" w:fill="F7CAAC"/>
          </w:tcPr>
          <w:p w:rsidR="00E449E6" w:rsidRPr="00E449E6" w:rsidRDefault="00E449E6" w:rsidP="00E449E6">
            <w:pPr>
              <w:jc w:val="both"/>
            </w:pPr>
            <w:r w:rsidRPr="00E449E6">
              <w:rPr>
                <w:b/>
                <w:sz w:val="18"/>
              </w:rPr>
              <w:t>ostatní</w:t>
            </w:r>
          </w:p>
        </w:tc>
      </w:tr>
      <w:tr w:rsidR="00E449E6" w:rsidRPr="00E449E6" w:rsidTr="00E449E6">
        <w:trPr>
          <w:cantSplit/>
          <w:trHeight w:val="70"/>
        </w:trPr>
        <w:tc>
          <w:tcPr>
            <w:tcW w:w="3347" w:type="dxa"/>
            <w:gridSpan w:val="2"/>
            <w:shd w:val="clear" w:color="auto" w:fill="F7CAAC"/>
          </w:tcPr>
          <w:p w:rsidR="00E449E6" w:rsidRPr="00E449E6" w:rsidRDefault="00E449E6" w:rsidP="00E449E6">
            <w:pPr>
              <w:jc w:val="both"/>
            </w:pPr>
            <w:r w:rsidRPr="00E449E6">
              <w:rPr>
                <w:b/>
              </w:rPr>
              <w:t>Obor jmenovacího řízení</w:t>
            </w:r>
          </w:p>
        </w:tc>
        <w:tc>
          <w:tcPr>
            <w:tcW w:w="2245" w:type="dxa"/>
            <w:gridSpan w:val="2"/>
            <w:shd w:val="clear" w:color="auto" w:fill="F7CAAC"/>
          </w:tcPr>
          <w:p w:rsidR="00E449E6" w:rsidRPr="00E449E6" w:rsidRDefault="00E449E6" w:rsidP="00E449E6">
            <w:pPr>
              <w:jc w:val="both"/>
            </w:pPr>
            <w:r w:rsidRPr="00E449E6">
              <w:rPr>
                <w:b/>
              </w:rPr>
              <w:t>Rok udělení hodnosti</w:t>
            </w:r>
          </w:p>
        </w:tc>
        <w:tc>
          <w:tcPr>
            <w:tcW w:w="2248" w:type="dxa"/>
            <w:gridSpan w:val="4"/>
            <w:tcBorders>
              <w:right w:val="single" w:sz="12" w:space="0" w:color="auto"/>
            </w:tcBorders>
            <w:shd w:val="clear" w:color="auto" w:fill="F7CAAC"/>
          </w:tcPr>
          <w:p w:rsidR="00E449E6" w:rsidRPr="00E449E6" w:rsidRDefault="00E449E6" w:rsidP="00E449E6">
            <w:pPr>
              <w:jc w:val="both"/>
            </w:pPr>
            <w:r w:rsidRPr="00E449E6">
              <w:rPr>
                <w:b/>
              </w:rPr>
              <w:t>Řízení konáno na VŠ</w:t>
            </w:r>
          </w:p>
        </w:tc>
        <w:tc>
          <w:tcPr>
            <w:tcW w:w="632" w:type="dxa"/>
            <w:vMerge w:val="restart"/>
            <w:tcBorders>
              <w:left w:val="single" w:sz="12" w:space="0" w:color="auto"/>
            </w:tcBorders>
          </w:tcPr>
          <w:p w:rsidR="00E449E6" w:rsidRPr="00E449E6" w:rsidRDefault="00E449E6" w:rsidP="00E449E6">
            <w:pPr>
              <w:jc w:val="both"/>
              <w:rPr>
                <w:b/>
              </w:rPr>
            </w:pPr>
            <w:r w:rsidRPr="00E449E6">
              <w:rPr>
                <w:b/>
              </w:rPr>
              <w:t>2</w:t>
            </w:r>
          </w:p>
        </w:tc>
        <w:tc>
          <w:tcPr>
            <w:tcW w:w="693" w:type="dxa"/>
            <w:vMerge w:val="restart"/>
          </w:tcPr>
          <w:p w:rsidR="00E449E6" w:rsidRPr="00E449E6" w:rsidRDefault="005C074E" w:rsidP="00E449E6">
            <w:pPr>
              <w:jc w:val="both"/>
              <w:rPr>
                <w:b/>
              </w:rPr>
            </w:pPr>
            <w:r>
              <w:rPr>
                <w:b/>
              </w:rPr>
              <w:t>4</w:t>
            </w:r>
          </w:p>
        </w:tc>
        <w:tc>
          <w:tcPr>
            <w:tcW w:w="694" w:type="dxa"/>
            <w:vMerge w:val="restart"/>
          </w:tcPr>
          <w:p w:rsidR="00E449E6" w:rsidRPr="00E449E6" w:rsidRDefault="00E449E6" w:rsidP="00E449E6">
            <w:pPr>
              <w:jc w:val="both"/>
              <w:rPr>
                <w:b/>
              </w:rPr>
            </w:pPr>
            <w:r w:rsidRPr="00E449E6">
              <w:rPr>
                <w:b/>
              </w:rPr>
              <w:t>32</w:t>
            </w:r>
          </w:p>
        </w:tc>
      </w:tr>
      <w:tr w:rsidR="00E449E6" w:rsidRPr="00E449E6" w:rsidTr="00E449E6">
        <w:trPr>
          <w:trHeight w:val="205"/>
        </w:trPr>
        <w:tc>
          <w:tcPr>
            <w:tcW w:w="3347" w:type="dxa"/>
            <w:gridSpan w:val="2"/>
          </w:tcPr>
          <w:p w:rsidR="00E449E6" w:rsidRPr="00E449E6" w:rsidRDefault="00E449E6" w:rsidP="00E449E6">
            <w:pPr>
              <w:jc w:val="both"/>
            </w:pPr>
          </w:p>
        </w:tc>
        <w:tc>
          <w:tcPr>
            <w:tcW w:w="2245" w:type="dxa"/>
            <w:gridSpan w:val="2"/>
          </w:tcPr>
          <w:p w:rsidR="00E449E6" w:rsidRPr="00E449E6" w:rsidRDefault="00E449E6" w:rsidP="00E449E6">
            <w:pPr>
              <w:jc w:val="both"/>
            </w:pPr>
          </w:p>
        </w:tc>
        <w:tc>
          <w:tcPr>
            <w:tcW w:w="2248" w:type="dxa"/>
            <w:gridSpan w:val="4"/>
            <w:tcBorders>
              <w:right w:val="single" w:sz="12" w:space="0" w:color="auto"/>
            </w:tcBorders>
          </w:tcPr>
          <w:p w:rsidR="00E449E6" w:rsidRPr="00E449E6" w:rsidRDefault="00E449E6" w:rsidP="00E449E6">
            <w:pPr>
              <w:jc w:val="both"/>
            </w:pPr>
          </w:p>
        </w:tc>
        <w:tc>
          <w:tcPr>
            <w:tcW w:w="632" w:type="dxa"/>
            <w:vMerge/>
            <w:tcBorders>
              <w:left w:val="single" w:sz="12" w:space="0" w:color="auto"/>
            </w:tcBorders>
            <w:vAlign w:val="center"/>
          </w:tcPr>
          <w:p w:rsidR="00E449E6" w:rsidRPr="00E449E6" w:rsidRDefault="00E449E6" w:rsidP="00E449E6">
            <w:pPr>
              <w:rPr>
                <w:b/>
              </w:rPr>
            </w:pPr>
          </w:p>
        </w:tc>
        <w:tc>
          <w:tcPr>
            <w:tcW w:w="693" w:type="dxa"/>
            <w:vMerge/>
            <w:vAlign w:val="center"/>
          </w:tcPr>
          <w:p w:rsidR="00E449E6" w:rsidRPr="00E449E6" w:rsidRDefault="00E449E6" w:rsidP="00E449E6">
            <w:pPr>
              <w:rPr>
                <w:b/>
              </w:rPr>
            </w:pPr>
          </w:p>
        </w:tc>
        <w:tc>
          <w:tcPr>
            <w:tcW w:w="694" w:type="dxa"/>
            <w:vMerge/>
            <w:vAlign w:val="center"/>
          </w:tcPr>
          <w:p w:rsidR="00E449E6" w:rsidRPr="00E449E6" w:rsidRDefault="00E449E6" w:rsidP="00E449E6">
            <w:pPr>
              <w:rPr>
                <w:b/>
              </w:rPr>
            </w:pPr>
          </w:p>
        </w:tc>
      </w:tr>
      <w:tr w:rsidR="00E449E6" w:rsidRPr="00E449E6" w:rsidTr="00E449E6">
        <w:tc>
          <w:tcPr>
            <w:tcW w:w="9859" w:type="dxa"/>
            <w:gridSpan w:val="11"/>
            <w:shd w:val="clear" w:color="auto" w:fill="F7CAAC"/>
          </w:tcPr>
          <w:p w:rsidR="00E449E6" w:rsidRPr="00E449E6" w:rsidRDefault="00E449E6" w:rsidP="00E449E6">
            <w:pPr>
              <w:jc w:val="both"/>
              <w:rPr>
                <w:b/>
              </w:rPr>
            </w:pPr>
            <w:r w:rsidRPr="00E449E6">
              <w:rPr>
                <w:b/>
              </w:rPr>
              <w:t xml:space="preserve">Přehled o nejvýznamnější publikační a další tvůrčí činnosti nebo další profesní činnosti u odborníků z praxe vztahující se k zabezpečovaným předmětům </w:t>
            </w:r>
          </w:p>
        </w:tc>
      </w:tr>
      <w:tr w:rsidR="00E449E6" w:rsidRPr="00E449E6" w:rsidTr="00E449E6">
        <w:trPr>
          <w:trHeight w:val="1403"/>
        </w:trPr>
        <w:tc>
          <w:tcPr>
            <w:tcW w:w="9859" w:type="dxa"/>
            <w:gridSpan w:val="11"/>
          </w:tcPr>
          <w:p w:rsidR="00E449E6" w:rsidRPr="00E449E6" w:rsidRDefault="00E449E6" w:rsidP="00E449E6">
            <w:pPr>
              <w:jc w:val="both"/>
            </w:pPr>
            <w:r w:rsidRPr="00E449E6">
              <w:t xml:space="preserve">VYDROVÁ, J. Student´s Key Competencies Required for Applicability in Practice – Students´ Point of View. </w:t>
            </w:r>
            <w:r w:rsidRPr="00E449E6">
              <w:rPr>
                <w:i/>
              </w:rPr>
              <w:t xml:space="preserve">Scientific Papers of the University of Pardubice, Series D. </w:t>
            </w:r>
            <w:r w:rsidRPr="00E449E6">
              <w:t xml:space="preserve">2018, Volume 44, Issue 3, pp. 245-256. ISSN 1211-555X. </w:t>
            </w:r>
          </w:p>
          <w:p w:rsidR="00E449E6" w:rsidRPr="00E449E6" w:rsidRDefault="00E449E6" w:rsidP="00E449E6">
            <w:pPr>
              <w:jc w:val="both"/>
            </w:pPr>
            <w:r w:rsidRPr="00E449E6">
              <w:t xml:space="preserve">VYDROVÁ, J., BEJTKOVSKÝ, J. The importance of the individual pillars of social maturity of workers in healthcare organizations in the hierarchy of pillars of competence in management. </w:t>
            </w:r>
            <w:r w:rsidRPr="00E449E6">
              <w:rPr>
                <w:i/>
              </w:rPr>
              <w:t xml:space="preserve">Administratie si Management Public. </w:t>
            </w:r>
            <w:r w:rsidRPr="00E449E6">
              <w:t xml:space="preserve">2018, Volume 31, pp. 21-35. ISSN 1583-9583. DOI: 10.24818/amp/2018.31-02 (50%) </w:t>
            </w:r>
          </w:p>
          <w:p w:rsidR="00E449E6" w:rsidRPr="00E449E6" w:rsidRDefault="00E449E6" w:rsidP="00E449E6">
            <w:pPr>
              <w:jc w:val="both"/>
            </w:pPr>
            <w:r w:rsidRPr="00E449E6">
              <w:t xml:space="preserve">VYDROVÁ, J. Identification of Key Employee benefits Relating to Employee Satisfaction in Selected Health Organizations in the Czech Republic. </w:t>
            </w:r>
            <w:r w:rsidRPr="00E449E6">
              <w:rPr>
                <w:i/>
              </w:rPr>
              <w:t>Acta Oeconomica Universitatis Selye. International scientific Journal.</w:t>
            </w:r>
            <w:r w:rsidRPr="00E449E6">
              <w:t xml:space="preserve"> 2018, Volume 7, Issue 2, pp. 175-187. ISSN 1338-6581.</w:t>
            </w:r>
          </w:p>
          <w:p w:rsidR="00E449E6" w:rsidRPr="00E449E6" w:rsidRDefault="00E449E6" w:rsidP="00E449E6">
            <w:pPr>
              <w:jc w:val="both"/>
            </w:pPr>
            <w:r w:rsidRPr="00E449E6">
              <w:t>PORVAZNÍK, J., LJUDVIGOVÁ, I., VYDROVÁ, J. The Importance of Holistic Managerial Competence and Social Maturity in Human Crisis.</w:t>
            </w:r>
            <w:r w:rsidRPr="00E449E6">
              <w:rPr>
                <w:i/>
              </w:rPr>
              <w:t xml:space="preserve"> Polish Journal of Management Studies.</w:t>
            </w:r>
            <w:r w:rsidRPr="00E449E6">
              <w:t xml:space="preserve"> 2017, Volume 15, Issue 1, pp. 163-173. ISSN 2081-7452. DOI: 10.17512/pjms.2017.15.1.16 (35%) </w:t>
            </w:r>
          </w:p>
          <w:p w:rsidR="00E449E6" w:rsidRPr="00E449E6" w:rsidRDefault="00E449E6" w:rsidP="00E449E6">
            <w:pPr>
              <w:jc w:val="both"/>
            </w:pPr>
            <w:r w:rsidRPr="00E449E6">
              <w:t xml:space="preserve">PORVAZNÍK, J., VYDROVÁ, J., LJUDVIGOVÁ, I. </w:t>
            </w:r>
            <w:r w:rsidRPr="00E449E6">
              <w:rPr>
                <w:i/>
              </w:rPr>
              <w:t>Celostní management.</w:t>
            </w:r>
            <w:r w:rsidRPr="00E449E6">
              <w:t xml:space="preserve"> 6. přepracované a dopl. vyd. Bratislava: IRIS, 2016, 362 s. ISBN 978-80-8153-062-3 (30%).</w:t>
            </w:r>
          </w:p>
          <w:p w:rsidR="00E449E6" w:rsidRPr="00E449E6" w:rsidRDefault="00E449E6" w:rsidP="00E449E6">
            <w:pPr>
              <w:jc w:val="both"/>
              <w:rPr>
                <w:szCs w:val="22"/>
              </w:rPr>
            </w:pPr>
            <w:r w:rsidRPr="00E449E6">
              <w:rPr>
                <w:i/>
              </w:rPr>
              <w:t>Přehled projektové činnosti:</w:t>
            </w:r>
          </w:p>
          <w:p w:rsidR="00E449E6" w:rsidRPr="00E449E6" w:rsidRDefault="00E449E6" w:rsidP="00E449E6">
            <w:pPr>
              <w:jc w:val="both"/>
            </w:pPr>
            <w:r w:rsidRPr="00E449E6">
              <w:rPr>
                <w:szCs w:val="22"/>
              </w:rPr>
              <w:t xml:space="preserve">GA ČR 406/08/0459 </w:t>
            </w:r>
            <w:r w:rsidRPr="00E449E6">
              <w:t>Rozvoj tacitních znalostí manažerů 2008-2010 (člen řešitelského týmu).</w:t>
            </w:r>
          </w:p>
        </w:tc>
      </w:tr>
      <w:tr w:rsidR="00E449E6" w:rsidRPr="00E449E6" w:rsidTr="00E449E6">
        <w:trPr>
          <w:trHeight w:val="218"/>
        </w:trPr>
        <w:tc>
          <w:tcPr>
            <w:tcW w:w="9859" w:type="dxa"/>
            <w:gridSpan w:val="11"/>
            <w:shd w:val="clear" w:color="auto" w:fill="F7CAAC"/>
          </w:tcPr>
          <w:p w:rsidR="00E449E6" w:rsidRPr="00E449E6" w:rsidRDefault="00E449E6" w:rsidP="00E449E6">
            <w:pPr>
              <w:rPr>
                <w:b/>
              </w:rPr>
            </w:pPr>
            <w:r w:rsidRPr="00E449E6">
              <w:rPr>
                <w:b/>
              </w:rPr>
              <w:t>Působení v zahraničí</w:t>
            </w:r>
          </w:p>
        </w:tc>
      </w:tr>
      <w:tr w:rsidR="00E449E6" w:rsidRPr="00E449E6" w:rsidTr="00E449E6">
        <w:trPr>
          <w:trHeight w:val="328"/>
        </w:trPr>
        <w:tc>
          <w:tcPr>
            <w:tcW w:w="9859" w:type="dxa"/>
            <w:gridSpan w:val="11"/>
          </w:tcPr>
          <w:p w:rsidR="00E449E6" w:rsidRPr="00E449E6" w:rsidRDefault="00E449E6" w:rsidP="00E449E6">
            <w:pPr>
              <w:rPr>
                <w:b/>
              </w:rPr>
            </w:pPr>
          </w:p>
        </w:tc>
      </w:tr>
      <w:tr w:rsidR="00E449E6" w:rsidRPr="00E449E6" w:rsidTr="00E449E6">
        <w:trPr>
          <w:cantSplit/>
          <w:trHeight w:val="200"/>
        </w:trPr>
        <w:tc>
          <w:tcPr>
            <w:tcW w:w="2518" w:type="dxa"/>
            <w:shd w:val="clear" w:color="auto" w:fill="F7CAAC"/>
          </w:tcPr>
          <w:p w:rsidR="00E449E6" w:rsidRPr="00E449E6" w:rsidRDefault="00E449E6" w:rsidP="00E449E6">
            <w:pPr>
              <w:jc w:val="both"/>
              <w:rPr>
                <w:b/>
              </w:rPr>
            </w:pPr>
            <w:r w:rsidRPr="00E449E6">
              <w:rPr>
                <w:b/>
              </w:rPr>
              <w:t xml:space="preserve">Podpis </w:t>
            </w:r>
          </w:p>
        </w:tc>
        <w:tc>
          <w:tcPr>
            <w:tcW w:w="4536" w:type="dxa"/>
            <w:gridSpan w:val="5"/>
          </w:tcPr>
          <w:p w:rsidR="00E449E6" w:rsidRPr="00E449E6" w:rsidRDefault="00E449E6" w:rsidP="00E449E6">
            <w:pPr>
              <w:jc w:val="both"/>
            </w:pPr>
          </w:p>
        </w:tc>
        <w:tc>
          <w:tcPr>
            <w:tcW w:w="786" w:type="dxa"/>
            <w:gridSpan w:val="2"/>
            <w:shd w:val="clear" w:color="auto" w:fill="F7CAAC"/>
          </w:tcPr>
          <w:p w:rsidR="00E449E6" w:rsidRPr="00E449E6" w:rsidRDefault="00E449E6" w:rsidP="00E449E6">
            <w:pPr>
              <w:jc w:val="both"/>
            </w:pPr>
            <w:r w:rsidRPr="00E449E6">
              <w:rPr>
                <w:b/>
              </w:rPr>
              <w:t>datum</w:t>
            </w:r>
          </w:p>
        </w:tc>
        <w:tc>
          <w:tcPr>
            <w:tcW w:w="2019" w:type="dxa"/>
            <w:gridSpan w:val="3"/>
          </w:tcPr>
          <w:p w:rsidR="00E449E6" w:rsidRPr="00E449E6" w:rsidRDefault="00E449E6" w:rsidP="00E449E6">
            <w:pPr>
              <w:jc w:val="both"/>
            </w:pPr>
          </w:p>
        </w:tc>
      </w:tr>
    </w:tbl>
    <w:p w:rsidR="00E449E6" w:rsidRDefault="00E449E6">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146D" w:rsidTr="00234630">
        <w:tc>
          <w:tcPr>
            <w:tcW w:w="9859" w:type="dxa"/>
            <w:gridSpan w:val="11"/>
            <w:tcBorders>
              <w:bottom w:val="double" w:sz="4" w:space="0" w:color="auto"/>
            </w:tcBorders>
            <w:shd w:val="clear" w:color="auto" w:fill="BDD6EE"/>
          </w:tcPr>
          <w:p w:rsidR="005A146D" w:rsidRDefault="005A146D" w:rsidP="00234630">
            <w:pPr>
              <w:jc w:val="both"/>
              <w:rPr>
                <w:b/>
                <w:sz w:val="28"/>
              </w:rPr>
            </w:pPr>
            <w:r>
              <w:rPr>
                <w:b/>
                <w:sz w:val="28"/>
              </w:rPr>
              <w:t>C-I – Personální zabezpečení</w:t>
            </w:r>
          </w:p>
        </w:tc>
      </w:tr>
      <w:tr w:rsidR="005A146D" w:rsidTr="00234630">
        <w:tc>
          <w:tcPr>
            <w:tcW w:w="2518" w:type="dxa"/>
            <w:tcBorders>
              <w:top w:val="double" w:sz="4" w:space="0" w:color="auto"/>
            </w:tcBorders>
            <w:shd w:val="clear" w:color="auto" w:fill="F7CAAC"/>
          </w:tcPr>
          <w:p w:rsidR="005A146D" w:rsidRDefault="005A146D" w:rsidP="00234630">
            <w:pPr>
              <w:jc w:val="both"/>
              <w:rPr>
                <w:b/>
              </w:rPr>
            </w:pPr>
            <w:r>
              <w:rPr>
                <w:b/>
              </w:rPr>
              <w:t>Vysoká škola</w:t>
            </w:r>
          </w:p>
        </w:tc>
        <w:tc>
          <w:tcPr>
            <w:tcW w:w="7341" w:type="dxa"/>
            <w:gridSpan w:val="10"/>
          </w:tcPr>
          <w:p w:rsidR="005A146D" w:rsidRDefault="005A146D" w:rsidP="00234630">
            <w:pPr>
              <w:jc w:val="both"/>
            </w:pPr>
            <w:r>
              <w:t>Univerzita Tomáše Bati ve Zlíně</w:t>
            </w:r>
          </w:p>
        </w:tc>
      </w:tr>
      <w:tr w:rsidR="005A146D" w:rsidTr="00234630">
        <w:tc>
          <w:tcPr>
            <w:tcW w:w="2518" w:type="dxa"/>
            <w:shd w:val="clear" w:color="auto" w:fill="F7CAAC"/>
          </w:tcPr>
          <w:p w:rsidR="005A146D" w:rsidRDefault="005A146D" w:rsidP="00234630">
            <w:pPr>
              <w:jc w:val="both"/>
              <w:rPr>
                <w:b/>
              </w:rPr>
            </w:pPr>
            <w:r>
              <w:rPr>
                <w:b/>
              </w:rPr>
              <w:t>Součást vysoké školy</w:t>
            </w:r>
          </w:p>
        </w:tc>
        <w:tc>
          <w:tcPr>
            <w:tcW w:w="7341" w:type="dxa"/>
            <w:gridSpan w:val="10"/>
          </w:tcPr>
          <w:p w:rsidR="005A146D" w:rsidRDefault="005A146D" w:rsidP="00234630">
            <w:pPr>
              <w:jc w:val="both"/>
            </w:pPr>
            <w:r>
              <w:t>Fakulta managementu a ekonomiky</w:t>
            </w:r>
          </w:p>
        </w:tc>
      </w:tr>
      <w:tr w:rsidR="005A146D" w:rsidTr="00234630">
        <w:tc>
          <w:tcPr>
            <w:tcW w:w="2518" w:type="dxa"/>
            <w:shd w:val="clear" w:color="auto" w:fill="F7CAAC"/>
          </w:tcPr>
          <w:p w:rsidR="005A146D" w:rsidRDefault="005A146D" w:rsidP="00234630">
            <w:pPr>
              <w:jc w:val="both"/>
              <w:rPr>
                <w:b/>
              </w:rPr>
            </w:pPr>
            <w:r>
              <w:rPr>
                <w:b/>
              </w:rPr>
              <w:t>Název studijního programu</w:t>
            </w:r>
          </w:p>
        </w:tc>
        <w:tc>
          <w:tcPr>
            <w:tcW w:w="7341" w:type="dxa"/>
            <w:gridSpan w:val="10"/>
          </w:tcPr>
          <w:p w:rsidR="005A146D" w:rsidRDefault="00914242" w:rsidP="00234630">
            <w:pPr>
              <w:jc w:val="both"/>
            </w:pPr>
            <w:r>
              <w:t>Management and Marketing</w:t>
            </w:r>
          </w:p>
        </w:tc>
      </w:tr>
      <w:tr w:rsidR="005A146D" w:rsidTr="00234630">
        <w:tc>
          <w:tcPr>
            <w:tcW w:w="2518" w:type="dxa"/>
            <w:shd w:val="clear" w:color="auto" w:fill="F7CAAC"/>
          </w:tcPr>
          <w:p w:rsidR="005A146D" w:rsidRDefault="005A146D" w:rsidP="00234630">
            <w:pPr>
              <w:jc w:val="both"/>
              <w:rPr>
                <w:b/>
              </w:rPr>
            </w:pPr>
            <w:r>
              <w:rPr>
                <w:b/>
              </w:rPr>
              <w:t>Jméno a příjmení</w:t>
            </w:r>
          </w:p>
        </w:tc>
        <w:tc>
          <w:tcPr>
            <w:tcW w:w="4536" w:type="dxa"/>
            <w:gridSpan w:val="5"/>
          </w:tcPr>
          <w:p w:rsidR="005A146D" w:rsidRDefault="005A146D" w:rsidP="00234630">
            <w:pPr>
              <w:jc w:val="both"/>
            </w:pPr>
            <w:r>
              <w:t>Jiří ZICHA</w:t>
            </w:r>
          </w:p>
        </w:tc>
        <w:tc>
          <w:tcPr>
            <w:tcW w:w="709" w:type="dxa"/>
            <w:shd w:val="clear" w:color="auto" w:fill="F7CAAC"/>
          </w:tcPr>
          <w:p w:rsidR="005A146D" w:rsidRDefault="005A146D" w:rsidP="00234630">
            <w:pPr>
              <w:jc w:val="both"/>
              <w:rPr>
                <w:b/>
              </w:rPr>
            </w:pPr>
            <w:r>
              <w:rPr>
                <w:b/>
              </w:rPr>
              <w:t>Tituly</w:t>
            </w:r>
          </w:p>
        </w:tc>
        <w:tc>
          <w:tcPr>
            <w:tcW w:w="2096" w:type="dxa"/>
            <w:gridSpan w:val="4"/>
          </w:tcPr>
          <w:p w:rsidR="005A146D" w:rsidRDefault="005A146D" w:rsidP="00234630">
            <w:pPr>
              <w:jc w:val="both"/>
            </w:pPr>
            <w:r>
              <w:t>JUDr., Ph.D.</w:t>
            </w:r>
          </w:p>
        </w:tc>
      </w:tr>
      <w:tr w:rsidR="005A146D" w:rsidTr="00234630">
        <w:tc>
          <w:tcPr>
            <w:tcW w:w="2518" w:type="dxa"/>
            <w:shd w:val="clear" w:color="auto" w:fill="F7CAAC"/>
          </w:tcPr>
          <w:p w:rsidR="005A146D" w:rsidRDefault="005A146D" w:rsidP="00234630">
            <w:pPr>
              <w:jc w:val="both"/>
              <w:rPr>
                <w:b/>
              </w:rPr>
            </w:pPr>
            <w:r>
              <w:rPr>
                <w:b/>
              </w:rPr>
              <w:t>Rok narození</w:t>
            </w:r>
          </w:p>
        </w:tc>
        <w:tc>
          <w:tcPr>
            <w:tcW w:w="829" w:type="dxa"/>
          </w:tcPr>
          <w:p w:rsidR="005A146D" w:rsidRDefault="005A146D" w:rsidP="00234630">
            <w:pPr>
              <w:jc w:val="both"/>
            </w:pPr>
            <w:r>
              <w:t>1977</w:t>
            </w:r>
          </w:p>
        </w:tc>
        <w:tc>
          <w:tcPr>
            <w:tcW w:w="1721" w:type="dxa"/>
            <w:shd w:val="clear" w:color="auto" w:fill="F7CAAC"/>
          </w:tcPr>
          <w:p w:rsidR="005A146D" w:rsidRDefault="005A146D" w:rsidP="00234630">
            <w:pPr>
              <w:jc w:val="both"/>
              <w:rPr>
                <w:b/>
              </w:rPr>
            </w:pPr>
            <w:r>
              <w:rPr>
                <w:b/>
              </w:rPr>
              <w:t>typ vztahu k VŠ</w:t>
            </w:r>
          </w:p>
        </w:tc>
        <w:tc>
          <w:tcPr>
            <w:tcW w:w="992" w:type="dxa"/>
            <w:gridSpan w:val="2"/>
          </w:tcPr>
          <w:p w:rsidR="005A146D" w:rsidRDefault="005A146D" w:rsidP="00234630">
            <w:pPr>
              <w:jc w:val="both"/>
            </w:pPr>
            <w:r>
              <w:t>pp</w:t>
            </w:r>
          </w:p>
        </w:tc>
        <w:tc>
          <w:tcPr>
            <w:tcW w:w="994" w:type="dxa"/>
            <w:shd w:val="clear" w:color="auto" w:fill="F7CAAC"/>
          </w:tcPr>
          <w:p w:rsidR="005A146D" w:rsidRDefault="005A146D" w:rsidP="00234630">
            <w:pPr>
              <w:jc w:val="both"/>
              <w:rPr>
                <w:b/>
              </w:rPr>
            </w:pPr>
            <w:r>
              <w:rPr>
                <w:b/>
              </w:rPr>
              <w:t>rozsah</w:t>
            </w:r>
          </w:p>
        </w:tc>
        <w:tc>
          <w:tcPr>
            <w:tcW w:w="709" w:type="dxa"/>
          </w:tcPr>
          <w:p w:rsidR="005A146D" w:rsidRDefault="005A146D" w:rsidP="00234630">
            <w:pPr>
              <w:jc w:val="both"/>
            </w:pPr>
            <w:r>
              <w:t>40</w:t>
            </w:r>
          </w:p>
        </w:tc>
        <w:tc>
          <w:tcPr>
            <w:tcW w:w="709" w:type="dxa"/>
            <w:gridSpan w:val="2"/>
            <w:shd w:val="clear" w:color="auto" w:fill="F7CAAC"/>
          </w:tcPr>
          <w:p w:rsidR="005A146D" w:rsidRDefault="005A146D" w:rsidP="00234630">
            <w:pPr>
              <w:jc w:val="both"/>
              <w:rPr>
                <w:b/>
              </w:rPr>
            </w:pPr>
            <w:r>
              <w:rPr>
                <w:b/>
              </w:rPr>
              <w:t>do kdy</w:t>
            </w:r>
          </w:p>
        </w:tc>
        <w:tc>
          <w:tcPr>
            <w:tcW w:w="1387" w:type="dxa"/>
            <w:gridSpan w:val="2"/>
          </w:tcPr>
          <w:p w:rsidR="005A146D" w:rsidRDefault="005A146D" w:rsidP="00234630">
            <w:pPr>
              <w:jc w:val="both"/>
            </w:pPr>
            <w:r>
              <w:t>N</w:t>
            </w:r>
          </w:p>
        </w:tc>
      </w:tr>
      <w:tr w:rsidR="005A146D" w:rsidTr="00234630">
        <w:tc>
          <w:tcPr>
            <w:tcW w:w="5068" w:type="dxa"/>
            <w:gridSpan w:val="3"/>
            <w:shd w:val="clear" w:color="auto" w:fill="F7CAAC"/>
          </w:tcPr>
          <w:p w:rsidR="005A146D" w:rsidRDefault="005A146D" w:rsidP="00234630">
            <w:pPr>
              <w:jc w:val="both"/>
              <w:rPr>
                <w:b/>
              </w:rPr>
            </w:pPr>
            <w:r>
              <w:rPr>
                <w:b/>
              </w:rPr>
              <w:t>Typ vztahu na součásti VŠ, která uskutečňuje st. program</w:t>
            </w:r>
          </w:p>
        </w:tc>
        <w:tc>
          <w:tcPr>
            <w:tcW w:w="992" w:type="dxa"/>
            <w:gridSpan w:val="2"/>
          </w:tcPr>
          <w:p w:rsidR="005A146D" w:rsidRDefault="005A146D" w:rsidP="00234630">
            <w:pPr>
              <w:jc w:val="both"/>
            </w:pPr>
            <w:r>
              <w:t>pp</w:t>
            </w:r>
          </w:p>
        </w:tc>
        <w:tc>
          <w:tcPr>
            <w:tcW w:w="994" w:type="dxa"/>
            <w:shd w:val="clear" w:color="auto" w:fill="F7CAAC"/>
          </w:tcPr>
          <w:p w:rsidR="005A146D" w:rsidRDefault="005A146D" w:rsidP="00234630">
            <w:pPr>
              <w:jc w:val="both"/>
              <w:rPr>
                <w:b/>
              </w:rPr>
            </w:pPr>
            <w:r>
              <w:rPr>
                <w:b/>
              </w:rPr>
              <w:t>rozsah</w:t>
            </w:r>
          </w:p>
        </w:tc>
        <w:tc>
          <w:tcPr>
            <w:tcW w:w="709" w:type="dxa"/>
          </w:tcPr>
          <w:p w:rsidR="005A146D" w:rsidRDefault="005A146D" w:rsidP="00234630">
            <w:pPr>
              <w:jc w:val="both"/>
            </w:pPr>
            <w:r>
              <w:t>40</w:t>
            </w:r>
          </w:p>
        </w:tc>
        <w:tc>
          <w:tcPr>
            <w:tcW w:w="709" w:type="dxa"/>
            <w:gridSpan w:val="2"/>
            <w:shd w:val="clear" w:color="auto" w:fill="F7CAAC"/>
          </w:tcPr>
          <w:p w:rsidR="005A146D" w:rsidRDefault="005A146D" w:rsidP="00234630">
            <w:pPr>
              <w:jc w:val="both"/>
              <w:rPr>
                <w:b/>
              </w:rPr>
            </w:pPr>
            <w:r>
              <w:rPr>
                <w:b/>
              </w:rPr>
              <w:t>do kdy</w:t>
            </w:r>
          </w:p>
        </w:tc>
        <w:tc>
          <w:tcPr>
            <w:tcW w:w="1387" w:type="dxa"/>
            <w:gridSpan w:val="2"/>
          </w:tcPr>
          <w:p w:rsidR="005A146D" w:rsidRDefault="005A146D" w:rsidP="00234630">
            <w:pPr>
              <w:jc w:val="both"/>
            </w:pPr>
            <w:r>
              <w:t>N</w:t>
            </w:r>
          </w:p>
        </w:tc>
      </w:tr>
      <w:tr w:rsidR="005A146D" w:rsidTr="00234630">
        <w:tc>
          <w:tcPr>
            <w:tcW w:w="6060" w:type="dxa"/>
            <w:gridSpan w:val="5"/>
            <w:shd w:val="clear" w:color="auto" w:fill="F7CAAC"/>
          </w:tcPr>
          <w:p w:rsidR="005A146D" w:rsidRDefault="005A146D" w:rsidP="00234630">
            <w:pPr>
              <w:jc w:val="both"/>
            </w:pPr>
            <w:r>
              <w:rPr>
                <w:b/>
              </w:rPr>
              <w:t>Další současná působení jako akademický pracovník na jiných VŠ</w:t>
            </w:r>
          </w:p>
        </w:tc>
        <w:tc>
          <w:tcPr>
            <w:tcW w:w="1703" w:type="dxa"/>
            <w:gridSpan w:val="2"/>
            <w:shd w:val="clear" w:color="auto" w:fill="F7CAAC"/>
          </w:tcPr>
          <w:p w:rsidR="005A146D" w:rsidRDefault="005A146D" w:rsidP="00234630">
            <w:pPr>
              <w:jc w:val="both"/>
              <w:rPr>
                <w:b/>
              </w:rPr>
            </w:pPr>
            <w:r>
              <w:rPr>
                <w:b/>
              </w:rPr>
              <w:t>typ prac. vztahu</w:t>
            </w:r>
          </w:p>
        </w:tc>
        <w:tc>
          <w:tcPr>
            <w:tcW w:w="2096" w:type="dxa"/>
            <w:gridSpan w:val="4"/>
            <w:shd w:val="clear" w:color="auto" w:fill="F7CAAC"/>
          </w:tcPr>
          <w:p w:rsidR="005A146D" w:rsidRDefault="005A146D" w:rsidP="00234630">
            <w:pPr>
              <w:jc w:val="both"/>
              <w:rPr>
                <w:b/>
              </w:rPr>
            </w:pPr>
            <w:r>
              <w:rPr>
                <w:b/>
              </w:rPr>
              <w:t>rozsah</w:t>
            </w:r>
          </w:p>
        </w:tc>
      </w:tr>
      <w:tr w:rsidR="005A146D" w:rsidTr="00234630">
        <w:tc>
          <w:tcPr>
            <w:tcW w:w="6060" w:type="dxa"/>
            <w:gridSpan w:val="5"/>
          </w:tcPr>
          <w:p w:rsidR="005A146D" w:rsidRDefault="005A146D" w:rsidP="00234630">
            <w:pPr>
              <w:jc w:val="both"/>
            </w:pPr>
          </w:p>
        </w:tc>
        <w:tc>
          <w:tcPr>
            <w:tcW w:w="1703" w:type="dxa"/>
            <w:gridSpan w:val="2"/>
          </w:tcPr>
          <w:p w:rsidR="005A146D" w:rsidRDefault="005A146D" w:rsidP="00234630">
            <w:pPr>
              <w:jc w:val="both"/>
            </w:pPr>
          </w:p>
        </w:tc>
        <w:tc>
          <w:tcPr>
            <w:tcW w:w="2096" w:type="dxa"/>
            <w:gridSpan w:val="4"/>
          </w:tcPr>
          <w:p w:rsidR="005A146D" w:rsidRDefault="005A146D" w:rsidP="00234630">
            <w:pPr>
              <w:jc w:val="both"/>
            </w:pPr>
          </w:p>
        </w:tc>
      </w:tr>
      <w:tr w:rsidR="005A146D" w:rsidTr="00234630">
        <w:tc>
          <w:tcPr>
            <w:tcW w:w="6060" w:type="dxa"/>
            <w:gridSpan w:val="5"/>
          </w:tcPr>
          <w:p w:rsidR="005A146D" w:rsidRDefault="005A146D" w:rsidP="00234630">
            <w:pPr>
              <w:jc w:val="both"/>
            </w:pPr>
          </w:p>
        </w:tc>
        <w:tc>
          <w:tcPr>
            <w:tcW w:w="1703" w:type="dxa"/>
            <w:gridSpan w:val="2"/>
          </w:tcPr>
          <w:p w:rsidR="005A146D" w:rsidRDefault="005A146D" w:rsidP="00234630">
            <w:pPr>
              <w:jc w:val="both"/>
            </w:pPr>
          </w:p>
        </w:tc>
        <w:tc>
          <w:tcPr>
            <w:tcW w:w="2096" w:type="dxa"/>
            <w:gridSpan w:val="4"/>
          </w:tcPr>
          <w:p w:rsidR="005A146D" w:rsidRDefault="005A146D" w:rsidP="00234630">
            <w:pPr>
              <w:jc w:val="both"/>
            </w:pPr>
          </w:p>
        </w:tc>
      </w:tr>
      <w:tr w:rsidR="005A146D" w:rsidTr="00234630">
        <w:tc>
          <w:tcPr>
            <w:tcW w:w="6060" w:type="dxa"/>
            <w:gridSpan w:val="5"/>
          </w:tcPr>
          <w:p w:rsidR="005A146D" w:rsidRDefault="005A146D" w:rsidP="00234630">
            <w:pPr>
              <w:jc w:val="both"/>
            </w:pPr>
          </w:p>
        </w:tc>
        <w:tc>
          <w:tcPr>
            <w:tcW w:w="1703" w:type="dxa"/>
            <w:gridSpan w:val="2"/>
          </w:tcPr>
          <w:p w:rsidR="005A146D" w:rsidRDefault="005A146D" w:rsidP="00234630">
            <w:pPr>
              <w:jc w:val="both"/>
            </w:pPr>
          </w:p>
        </w:tc>
        <w:tc>
          <w:tcPr>
            <w:tcW w:w="2096" w:type="dxa"/>
            <w:gridSpan w:val="4"/>
          </w:tcPr>
          <w:p w:rsidR="005A146D" w:rsidRDefault="005A146D" w:rsidP="00234630">
            <w:pPr>
              <w:jc w:val="both"/>
            </w:pPr>
          </w:p>
        </w:tc>
      </w:tr>
      <w:tr w:rsidR="005A146D" w:rsidTr="00234630">
        <w:tc>
          <w:tcPr>
            <w:tcW w:w="6060" w:type="dxa"/>
            <w:gridSpan w:val="5"/>
          </w:tcPr>
          <w:p w:rsidR="005A146D" w:rsidRDefault="005A146D" w:rsidP="00234630">
            <w:pPr>
              <w:jc w:val="both"/>
            </w:pPr>
          </w:p>
        </w:tc>
        <w:tc>
          <w:tcPr>
            <w:tcW w:w="1703" w:type="dxa"/>
            <w:gridSpan w:val="2"/>
          </w:tcPr>
          <w:p w:rsidR="005A146D" w:rsidRDefault="005A146D" w:rsidP="00234630">
            <w:pPr>
              <w:jc w:val="both"/>
            </w:pPr>
          </w:p>
        </w:tc>
        <w:tc>
          <w:tcPr>
            <w:tcW w:w="2096" w:type="dxa"/>
            <w:gridSpan w:val="4"/>
          </w:tcPr>
          <w:p w:rsidR="005A146D" w:rsidRDefault="005A146D" w:rsidP="00234630">
            <w:pPr>
              <w:jc w:val="both"/>
            </w:pPr>
          </w:p>
        </w:tc>
      </w:tr>
      <w:tr w:rsidR="005A146D" w:rsidTr="00234630">
        <w:tc>
          <w:tcPr>
            <w:tcW w:w="9859" w:type="dxa"/>
            <w:gridSpan w:val="11"/>
            <w:shd w:val="clear" w:color="auto" w:fill="F7CAAC"/>
          </w:tcPr>
          <w:p w:rsidR="005A146D" w:rsidRDefault="005A146D" w:rsidP="00234630">
            <w:pPr>
              <w:jc w:val="both"/>
            </w:pPr>
            <w:r>
              <w:rPr>
                <w:b/>
              </w:rPr>
              <w:t>Předměty příslušného studijního programu a způsob zapojení do jejich výuky, příp. další zapojení do uskutečňování studijního programu</w:t>
            </w:r>
          </w:p>
        </w:tc>
      </w:tr>
      <w:tr w:rsidR="005A146D" w:rsidTr="00234630">
        <w:trPr>
          <w:trHeight w:val="466"/>
        </w:trPr>
        <w:tc>
          <w:tcPr>
            <w:tcW w:w="9859" w:type="dxa"/>
            <w:gridSpan w:val="11"/>
            <w:tcBorders>
              <w:top w:val="nil"/>
            </w:tcBorders>
          </w:tcPr>
          <w:p w:rsidR="005A146D" w:rsidRDefault="004B3BA4" w:rsidP="00234630">
            <w:pPr>
              <w:jc w:val="both"/>
            </w:pPr>
            <w:r>
              <w:rPr>
                <w:color w:val="000000"/>
                <w:shd w:val="clear" w:color="auto" w:fill="FFFFFF"/>
                <w:lang w:val="en-GB"/>
              </w:rPr>
              <w:t>Basic of Law</w:t>
            </w:r>
            <w:r>
              <w:t xml:space="preserve"> </w:t>
            </w:r>
            <w:r w:rsidR="005A146D">
              <w:t>– garant, přednášející (100%)</w:t>
            </w:r>
          </w:p>
        </w:tc>
      </w:tr>
      <w:tr w:rsidR="005A146D" w:rsidTr="00234630">
        <w:tc>
          <w:tcPr>
            <w:tcW w:w="9859" w:type="dxa"/>
            <w:gridSpan w:val="11"/>
            <w:shd w:val="clear" w:color="auto" w:fill="F7CAAC"/>
          </w:tcPr>
          <w:p w:rsidR="005A146D" w:rsidRDefault="005A146D" w:rsidP="00234630">
            <w:pPr>
              <w:jc w:val="both"/>
            </w:pPr>
            <w:r>
              <w:rPr>
                <w:b/>
              </w:rPr>
              <w:t xml:space="preserve">Údaje o vzdělání na VŠ </w:t>
            </w:r>
          </w:p>
        </w:tc>
      </w:tr>
      <w:tr w:rsidR="005A146D" w:rsidTr="00234630">
        <w:trPr>
          <w:trHeight w:val="1055"/>
        </w:trPr>
        <w:tc>
          <w:tcPr>
            <w:tcW w:w="9859" w:type="dxa"/>
            <w:gridSpan w:val="11"/>
          </w:tcPr>
          <w:p w:rsidR="005A146D" w:rsidRDefault="005A146D" w:rsidP="00234630">
            <w:pPr>
              <w:jc w:val="both"/>
              <w:rPr>
                <w:b/>
              </w:rPr>
            </w:pPr>
            <w:r>
              <w:rPr>
                <w:b/>
              </w:rPr>
              <w:t xml:space="preserve">1996 - 2003: </w:t>
            </w:r>
            <w:r w:rsidRPr="008B7E1E">
              <w:t xml:space="preserve">Právnická fakulta Univerzity Karlovy, Praha - magisterský studijní program v oboru Právo </w:t>
            </w:r>
            <w:r w:rsidRPr="00D04286">
              <w:t>(Mgr.)</w:t>
            </w:r>
            <w:r>
              <w:rPr>
                <w:b/>
              </w:rPr>
              <w:t xml:space="preserve"> </w:t>
            </w:r>
          </w:p>
          <w:p w:rsidR="005A146D" w:rsidRDefault="005A146D" w:rsidP="00234630">
            <w:pPr>
              <w:jc w:val="both"/>
            </w:pPr>
            <w:r>
              <w:rPr>
                <w:b/>
              </w:rPr>
              <w:t xml:space="preserve">2005: </w:t>
            </w:r>
            <w:r w:rsidRPr="008B7E1E">
              <w:t xml:space="preserve">Právnická fakulta Univerzity Karlovy, Praha - rigorózní zkouška v oboru Právo </w:t>
            </w:r>
            <w:r w:rsidRPr="00D04286">
              <w:t>(JUDr.)</w:t>
            </w:r>
          </w:p>
          <w:p w:rsidR="005A146D" w:rsidRDefault="005A146D" w:rsidP="00234630">
            <w:pPr>
              <w:jc w:val="both"/>
              <w:rPr>
                <w:b/>
              </w:rPr>
            </w:pPr>
            <w:r w:rsidRPr="008B7E1E">
              <w:rPr>
                <w:b/>
              </w:rPr>
              <w:t>2005 - 2010</w:t>
            </w:r>
            <w:r>
              <w:rPr>
                <w:b/>
              </w:rPr>
              <w:t>:</w:t>
            </w:r>
            <w:r w:rsidRPr="008B7E1E">
              <w:t xml:space="preserve"> Právnická fakulta Univerzity Karlovy, Praha - doktorský studijní program v oboru Teoretické právní vědy/Veřejné právo II </w:t>
            </w:r>
            <w:r w:rsidRPr="00D04286">
              <w:t>(Ph.D.)</w:t>
            </w:r>
          </w:p>
        </w:tc>
      </w:tr>
      <w:tr w:rsidR="005A146D" w:rsidTr="00234630">
        <w:tc>
          <w:tcPr>
            <w:tcW w:w="9859" w:type="dxa"/>
            <w:gridSpan w:val="11"/>
            <w:shd w:val="clear" w:color="auto" w:fill="F7CAAC"/>
          </w:tcPr>
          <w:p w:rsidR="005A146D" w:rsidRDefault="005A146D" w:rsidP="00234630">
            <w:pPr>
              <w:jc w:val="both"/>
              <w:rPr>
                <w:b/>
              </w:rPr>
            </w:pPr>
            <w:r>
              <w:rPr>
                <w:b/>
              </w:rPr>
              <w:t>Údaje o odborném působení od absolvování VŠ</w:t>
            </w:r>
          </w:p>
        </w:tc>
      </w:tr>
      <w:tr w:rsidR="005A146D" w:rsidTr="00234630">
        <w:trPr>
          <w:trHeight w:val="565"/>
        </w:trPr>
        <w:tc>
          <w:tcPr>
            <w:tcW w:w="9859" w:type="dxa"/>
            <w:gridSpan w:val="11"/>
          </w:tcPr>
          <w:p w:rsidR="005A146D" w:rsidRDefault="005A146D" w:rsidP="00234630">
            <w:pPr>
              <w:jc w:val="both"/>
            </w:pPr>
            <w:r w:rsidRPr="00D550C4">
              <w:rPr>
                <w:b/>
              </w:rPr>
              <w:t>2003 - 2011</w:t>
            </w:r>
            <w:r>
              <w:rPr>
                <w:b/>
              </w:rPr>
              <w:t>:</w:t>
            </w:r>
            <w:r>
              <w:t xml:space="preserve"> Ministerstvo životního prostředí, Odbor mezinárodní ochrany biodiverzity, Praha</w:t>
            </w:r>
          </w:p>
          <w:p w:rsidR="005A146D" w:rsidRDefault="005A146D" w:rsidP="00234630">
            <w:pPr>
              <w:jc w:val="both"/>
            </w:pPr>
            <w:r w:rsidRPr="00D550C4">
              <w:rPr>
                <w:b/>
              </w:rPr>
              <w:t>2011 - dosud</w:t>
            </w:r>
            <w:r>
              <w:rPr>
                <w:b/>
              </w:rPr>
              <w:t>:</w:t>
            </w:r>
            <w:r>
              <w:t xml:space="preserve"> Univerzita Tomáše Bati, Fakulta managementu a ekonomiky, Zlín </w:t>
            </w:r>
          </w:p>
        </w:tc>
      </w:tr>
      <w:tr w:rsidR="005A146D" w:rsidTr="00234630">
        <w:trPr>
          <w:trHeight w:val="250"/>
        </w:trPr>
        <w:tc>
          <w:tcPr>
            <w:tcW w:w="9859" w:type="dxa"/>
            <w:gridSpan w:val="11"/>
            <w:shd w:val="clear" w:color="auto" w:fill="F7CAAC"/>
          </w:tcPr>
          <w:p w:rsidR="005A146D" w:rsidRDefault="005A146D" w:rsidP="00234630">
            <w:pPr>
              <w:jc w:val="both"/>
            </w:pPr>
            <w:r>
              <w:rPr>
                <w:b/>
              </w:rPr>
              <w:t>Zkušenosti s vedením kvalifikačních a rigorózních prací</w:t>
            </w:r>
          </w:p>
        </w:tc>
      </w:tr>
      <w:tr w:rsidR="005A146D" w:rsidTr="00234630">
        <w:trPr>
          <w:trHeight w:val="308"/>
        </w:trPr>
        <w:tc>
          <w:tcPr>
            <w:tcW w:w="9859" w:type="dxa"/>
            <w:gridSpan w:val="11"/>
          </w:tcPr>
          <w:p w:rsidR="005A146D" w:rsidRDefault="005A146D" w:rsidP="00234630">
            <w:pPr>
              <w:jc w:val="both"/>
            </w:pPr>
            <w:r>
              <w:t xml:space="preserve">Počet vedených </w:t>
            </w:r>
            <w:r w:rsidRPr="00D550C4">
              <w:t>bakalářských prací</w:t>
            </w:r>
            <w:r>
              <w:t xml:space="preserve"> – 12  </w:t>
            </w:r>
          </w:p>
          <w:p w:rsidR="005A146D" w:rsidRDefault="005A146D" w:rsidP="00234630">
            <w:pPr>
              <w:jc w:val="both"/>
            </w:pPr>
            <w:r>
              <w:t>Počet vedených diplomových prací – 41</w:t>
            </w:r>
          </w:p>
        </w:tc>
      </w:tr>
      <w:tr w:rsidR="005A146D" w:rsidTr="00234630">
        <w:trPr>
          <w:cantSplit/>
        </w:trPr>
        <w:tc>
          <w:tcPr>
            <w:tcW w:w="3347" w:type="dxa"/>
            <w:gridSpan w:val="2"/>
            <w:tcBorders>
              <w:top w:val="single" w:sz="12" w:space="0" w:color="auto"/>
            </w:tcBorders>
            <w:shd w:val="clear" w:color="auto" w:fill="F7CAAC"/>
          </w:tcPr>
          <w:p w:rsidR="005A146D" w:rsidRDefault="005A146D" w:rsidP="00234630">
            <w:pPr>
              <w:jc w:val="both"/>
            </w:pPr>
            <w:r>
              <w:rPr>
                <w:b/>
              </w:rPr>
              <w:t xml:space="preserve">Obor habilitačního řízení </w:t>
            </w:r>
          </w:p>
        </w:tc>
        <w:tc>
          <w:tcPr>
            <w:tcW w:w="2245" w:type="dxa"/>
            <w:gridSpan w:val="2"/>
            <w:tcBorders>
              <w:top w:val="single" w:sz="12" w:space="0" w:color="auto"/>
            </w:tcBorders>
            <w:shd w:val="clear" w:color="auto" w:fill="F7CAAC"/>
          </w:tcPr>
          <w:p w:rsidR="005A146D" w:rsidRDefault="005A146D" w:rsidP="0023463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5A146D" w:rsidRDefault="005A146D" w:rsidP="0023463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5A146D" w:rsidRDefault="005A146D" w:rsidP="00234630">
            <w:pPr>
              <w:jc w:val="both"/>
              <w:rPr>
                <w:b/>
              </w:rPr>
            </w:pPr>
            <w:r>
              <w:rPr>
                <w:b/>
              </w:rPr>
              <w:t>Ohlasy publikací</w:t>
            </w:r>
          </w:p>
        </w:tc>
      </w:tr>
      <w:tr w:rsidR="005A146D" w:rsidTr="00234630">
        <w:trPr>
          <w:cantSplit/>
        </w:trPr>
        <w:tc>
          <w:tcPr>
            <w:tcW w:w="3347" w:type="dxa"/>
            <w:gridSpan w:val="2"/>
          </w:tcPr>
          <w:p w:rsidR="005A146D" w:rsidRDefault="005A146D" w:rsidP="00234630">
            <w:pPr>
              <w:jc w:val="both"/>
            </w:pPr>
          </w:p>
        </w:tc>
        <w:tc>
          <w:tcPr>
            <w:tcW w:w="2245" w:type="dxa"/>
            <w:gridSpan w:val="2"/>
          </w:tcPr>
          <w:p w:rsidR="005A146D" w:rsidRDefault="005A146D" w:rsidP="00234630">
            <w:pPr>
              <w:jc w:val="both"/>
            </w:pPr>
          </w:p>
        </w:tc>
        <w:tc>
          <w:tcPr>
            <w:tcW w:w="2248" w:type="dxa"/>
            <w:gridSpan w:val="4"/>
            <w:tcBorders>
              <w:right w:val="single" w:sz="12" w:space="0" w:color="auto"/>
            </w:tcBorders>
          </w:tcPr>
          <w:p w:rsidR="005A146D" w:rsidRDefault="005A146D" w:rsidP="00234630">
            <w:pPr>
              <w:jc w:val="both"/>
            </w:pPr>
          </w:p>
        </w:tc>
        <w:tc>
          <w:tcPr>
            <w:tcW w:w="632" w:type="dxa"/>
            <w:tcBorders>
              <w:left w:val="single" w:sz="12" w:space="0" w:color="auto"/>
            </w:tcBorders>
            <w:shd w:val="clear" w:color="auto" w:fill="F7CAAC"/>
          </w:tcPr>
          <w:p w:rsidR="005A146D" w:rsidRDefault="005A146D" w:rsidP="00234630">
            <w:pPr>
              <w:jc w:val="both"/>
            </w:pPr>
            <w:r>
              <w:rPr>
                <w:b/>
              </w:rPr>
              <w:t>WOS</w:t>
            </w:r>
          </w:p>
        </w:tc>
        <w:tc>
          <w:tcPr>
            <w:tcW w:w="693" w:type="dxa"/>
            <w:shd w:val="clear" w:color="auto" w:fill="F7CAAC"/>
          </w:tcPr>
          <w:p w:rsidR="005A146D" w:rsidRDefault="005A146D" w:rsidP="00234630">
            <w:pPr>
              <w:jc w:val="both"/>
              <w:rPr>
                <w:sz w:val="18"/>
              </w:rPr>
            </w:pPr>
            <w:r>
              <w:rPr>
                <w:b/>
                <w:sz w:val="18"/>
              </w:rPr>
              <w:t>Scopus</w:t>
            </w:r>
          </w:p>
        </w:tc>
        <w:tc>
          <w:tcPr>
            <w:tcW w:w="694" w:type="dxa"/>
            <w:shd w:val="clear" w:color="auto" w:fill="F7CAAC"/>
          </w:tcPr>
          <w:p w:rsidR="005A146D" w:rsidRDefault="005A146D" w:rsidP="00234630">
            <w:pPr>
              <w:jc w:val="both"/>
            </w:pPr>
            <w:r>
              <w:rPr>
                <w:b/>
                <w:sz w:val="18"/>
              </w:rPr>
              <w:t>ostatní</w:t>
            </w:r>
          </w:p>
        </w:tc>
      </w:tr>
      <w:tr w:rsidR="005A146D" w:rsidTr="00234630">
        <w:trPr>
          <w:cantSplit/>
          <w:trHeight w:val="70"/>
        </w:trPr>
        <w:tc>
          <w:tcPr>
            <w:tcW w:w="3347" w:type="dxa"/>
            <w:gridSpan w:val="2"/>
            <w:shd w:val="clear" w:color="auto" w:fill="F7CAAC"/>
          </w:tcPr>
          <w:p w:rsidR="005A146D" w:rsidRDefault="005A146D" w:rsidP="00234630">
            <w:pPr>
              <w:jc w:val="both"/>
            </w:pPr>
            <w:r>
              <w:rPr>
                <w:b/>
              </w:rPr>
              <w:t>Obor jmenovacího řízení</w:t>
            </w:r>
          </w:p>
        </w:tc>
        <w:tc>
          <w:tcPr>
            <w:tcW w:w="2245" w:type="dxa"/>
            <w:gridSpan w:val="2"/>
            <w:shd w:val="clear" w:color="auto" w:fill="F7CAAC"/>
          </w:tcPr>
          <w:p w:rsidR="005A146D" w:rsidRDefault="005A146D" w:rsidP="00234630">
            <w:pPr>
              <w:jc w:val="both"/>
            </w:pPr>
            <w:r>
              <w:rPr>
                <w:b/>
              </w:rPr>
              <w:t>Rok udělení hodnosti</w:t>
            </w:r>
          </w:p>
        </w:tc>
        <w:tc>
          <w:tcPr>
            <w:tcW w:w="2248" w:type="dxa"/>
            <w:gridSpan w:val="4"/>
            <w:tcBorders>
              <w:right w:val="single" w:sz="12" w:space="0" w:color="auto"/>
            </w:tcBorders>
            <w:shd w:val="clear" w:color="auto" w:fill="F7CAAC"/>
          </w:tcPr>
          <w:p w:rsidR="005A146D" w:rsidRDefault="005A146D" w:rsidP="00234630">
            <w:pPr>
              <w:jc w:val="both"/>
            </w:pPr>
            <w:r>
              <w:rPr>
                <w:b/>
              </w:rPr>
              <w:t>Řízení konáno na VŠ</w:t>
            </w:r>
          </w:p>
        </w:tc>
        <w:tc>
          <w:tcPr>
            <w:tcW w:w="632" w:type="dxa"/>
            <w:vMerge w:val="restart"/>
            <w:tcBorders>
              <w:left w:val="single" w:sz="12" w:space="0" w:color="auto"/>
            </w:tcBorders>
          </w:tcPr>
          <w:p w:rsidR="005A146D" w:rsidRDefault="005A146D" w:rsidP="00234630">
            <w:pPr>
              <w:jc w:val="both"/>
              <w:rPr>
                <w:b/>
              </w:rPr>
            </w:pPr>
            <w:r>
              <w:rPr>
                <w:b/>
              </w:rPr>
              <w:t>0</w:t>
            </w:r>
          </w:p>
        </w:tc>
        <w:tc>
          <w:tcPr>
            <w:tcW w:w="693" w:type="dxa"/>
            <w:vMerge w:val="restart"/>
          </w:tcPr>
          <w:p w:rsidR="005A146D" w:rsidRDefault="005A146D" w:rsidP="00234630">
            <w:pPr>
              <w:jc w:val="both"/>
              <w:rPr>
                <w:b/>
              </w:rPr>
            </w:pPr>
            <w:r>
              <w:rPr>
                <w:b/>
              </w:rPr>
              <w:t>0</w:t>
            </w:r>
          </w:p>
        </w:tc>
        <w:tc>
          <w:tcPr>
            <w:tcW w:w="694" w:type="dxa"/>
            <w:vMerge w:val="restart"/>
          </w:tcPr>
          <w:p w:rsidR="005A146D" w:rsidRDefault="005A146D" w:rsidP="00234630">
            <w:pPr>
              <w:jc w:val="both"/>
              <w:rPr>
                <w:b/>
              </w:rPr>
            </w:pPr>
            <w:r>
              <w:rPr>
                <w:b/>
              </w:rPr>
              <w:t>0</w:t>
            </w:r>
          </w:p>
        </w:tc>
      </w:tr>
      <w:tr w:rsidR="005A146D" w:rsidTr="00234630">
        <w:trPr>
          <w:trHeight w:val="205"/>
        </w:trPr>
        <w:tc>
          <w:tcPr>
            <w:tcW w:w="3347" w:type="dxa"/>
            <w:gridSpan w:val="2"/>
          </w:tcPr>
          <w:p w:rsidR="005A146D" w:rsidRDefault="005A146D" w:rsidP="00234630">
            <w:pPr>
              <w:jc w:val="both"/>
            </w:pPr>
          </w:p>
        </w:tc>
        <w:tc>
          <w:tcPr>
            <w:tcW w:w="2245" w:type="dxa"/>
            <w:gridSpan w:val="2"/>
          </w:tcPr>
          <w:p w:rsidR="005A146D" w:rsidRDefault="005A146D" w:rsidP="00234630">
            <w:pPr>
              <w:jc w:val="both"/>
            </w:pPr>
          </w:p>
        </w:tc>
        <w:tc>
          <w:tcPr>
            <w:tcW w:w="2248" w:type="dxa"/>
            <w:gridSpan w:val="4"/>
            <w:tcBorders>
              <w:right w:val="single" w:sz="12" w:space="0" w:color="auto"/>
            </w:tcBorders>
          </w:tcPr>
          <w:p w:rsidR="005A146D" w:rsidRDefault="005A146D" w:rsidP="00234630">
            <w:pPr>
              <w:jc w:val="both"/>
            </w:pPr>
          </w:p>
        </w:tc>
        <w:tc>
          <w:tcPr>
            <w:tcW w:w="632" w:type="dxa"/>
            <w:vMerge/>
            <w:tcBorders>
              <w:left w:val="single" w:sz="12" w:space="0" w:color="auto"/>
            </w:tcBorders>
            <w:vAlign w:val="center"/>
          </w:tcPr>
          <w:p w:rsidR="005A146D" w:rsidRDefault="005A146D" w:rsidP="00234630">
            <w:pPr>
              <w:rPr>
                <w:b/>
              </w:rPr>
            </w:pPr>
          </w:p>
        </w:tc>
        <w:tc>
          <w:tcPr>
            <w:tcW w:w="693" w:type="dxa"/>
            <w:vMerge/>
            <w:vAlign w:val="center"/>
          </w:tcPr>
          <w:p w:rsidR="005A146D" w:rsidRDefault="005A146D" w:rsidP="00234630">
            <w:pPr>
              <w:rPr>
                <w:b/>
              </w:rPr>
            </w:pPr>
          </w:p>
        </w:tc>
        <w:tc>
          <w:tcPr>
            <w:tcW w:w="694" w:type="dxa"/>
            <w:vMerge/>
            <w:vAlign w:val="center"/>
          </w:tcPr>
          <w:p w:rsidR="005A146D" w:rsidRDefault="005A146D" w:rsidP="00234630">
            <w:pPr>
              <w:rPr>
                <w:b/>
              </w:rPr>
            </w:pPr>
          </w:p>
        </w:tc>
      </w:tr>
      <w:tr w:rsidR="005A146D" w:rsidTr="00234630">
        <w:tc>
          <w:tcPr>
            <w:tcW w:w="9859" w:type="dxa"/>
            <w:gridSpan w:val="11"/>
            <w:shd w:val="clear" w:color="auto" w:fill="F7CAAC"/>
          </w:tcPr>
          <w:p w:rsidR="005A146D" w:rsidRDefault="005A146D" w:rsidP="00234630">
            <w:pPr>
              <w:jc w:val="both"/>
              <w:rPr>
                <w:b/>
              </w:rPr>
            </w:pPr>
            <w:r>
              <w:rPr>
                <w:b/>
              </w:rPr>
              <w:t xml:space="preserve">Přehled o nejvýznamnější publikační a další tvůrčí činnosti nebo další profesní činnosti u odborníků z praxe vztahující se k zabezpečovaným předmětům </w:t>
            </w:r>
          </w:p>
        </w:tc>
      </w:tr>
      <w:tr w:rsidR="005A146D" w:rsidTr="00234630">
        <w:trPr>
          <w:trHeight w:val="1109"/>
        </w:trPr>
        <w:tc>
          <w:tcPr>
            <w:tcW w:w="9859" w:type="dxa"/>
            <w:gridSpan w:val="11"/>
          </w:tcPr>
          <w:p w:rsidR="005A146D" w:rsidRDefault="005A146D" w:rsidP="00234630">
            <w:pPr>
              <w:jc w:val="both"/>
            </w:pPr>
            <w:r w:rsidRPr="00B32270">
              <w:t xml:space="preserve">ZICHA, J., ROLFOVÁ, E. Aktuální vývoj právního rámce využívání genetických zdrojů. </w:t>
            </w:r>
            <w:r w:rsidRPr="00E91BA0">
              <w:rPr>
                <w:i/>
              </w:rPr>
              <w:t>České právo životního prostředí: Časopis České společnosti pro právo životního prostředí</w:t>
            </w:r>
            <w:r w:rsidRPr="00B32270">
              <w:t>. 2018, XVIII, 47, s. 11-18. ISSN 1213-5542.</w:t>
            </w:r>
            <w:r>
              <w:t xml:space="preserve"> (80 %)</w:t>
            </w:r>
          </w:p>
          <w:p w:rsidR="005A146D" w:rsidRDefault="005A146D" w:rsidP="00234630">
            <w:pPr>
              <w:jc w:val="both"/>
            </w:pPr>
            <w:r w:rsidRPr="00E91BA0">
              <w:t xml:space="preserve">ZICHA, J. Past, Present and Future of the Concept of Wilderness. </w:t>
            </w:r>
            <w:r>
              <w:t xml:space="preserve">In </w:t>
            </w:r>
            <w:r w:rsidRPr="00E91BA0">
              <w:t xml:space="preserve">JANČÁŘOVÁ, I., DUDOVÁ, J. et al. </w:t>
            </w:r>
            <w:r w:rsidRPr="00E91BA0">
              <w:rPr>
                <w:i/>
              </w:rPr>
              <w:t>Sustainable Development and Conflicts of Interests in Nature Protection: In Czechia, Poland and Slovakia</w:t>
            </w:r>
            <w:r w:rsidRPr="00E91BA0">
              <w:t>. Brno: Masaryk University, Faculty of Law, 2017, p. 39-52. ISBN 978-80-210-8815-3.</w:t>
            </w:r>
            <w:r>
              <w:t xml:space="preserve"> </w:t>
            </w:r>
          </w:p>
          <w:p w:rsidR="005A146D" w:rsidRDefault="005A146D" w:rsidP="00234630">
            <w:pPr>
              <w:jc w:val="both"/>
              <w:rPr>
                <w:lang w:val="en-GB"/>
              </w:rPr>
            </w:pPr>
            <w:r>
              <w:t>KŘENOVÁ, Z., ZICHA, J</w:t>
            </w:r>
            <w:r w:rsidRPr="00CA13C4">
              <w:rPr>
                <w:lang w:val="en-GB"/>
              </w:rPr>
              <w:t xml:space="preserve">. </w:t>
            </w:r>
            <w:r w:rsidRPr="00507FBA">
              <w:rPr>
                <w:lang w:val="en-GB"/>
              </w:rPr>
              <w:t>Wilderness Protection in the Czech Republic.</w:t>
            </w:r>
            <w:r w:rsidRPr="00CA13C4">
              <w:rPr>
                <w:lang w:val="en-GB"/>
              </w:rPr>
              <w:t xml:space="preserve"> In BASTMEIJER, K</w:t>
            </w:r>
            <w:r>
              <w:rPr>
                <w:lang w:val="en-GB"/>
              </w:rPr>
              <w:t>ees</w:t>
            </w:r>
            <w:r w:rsidRPr="00CA13C4">
              <w:rPr>
                <w:lang w:val="en-GB"/>
              </w:rPr>
              <w:t xml:space="preserve"> et al. </w:t>
            </w:r>
            <w:r w:rsidRPr="00507FBA">
              <w:rPr>
                <w:i/>
                <w:lang w:val="en-GB"/>
              </w:rPr>
              <w:t>Wilderness Protection in Europe: The Role of International, European and National Law</w:t>
            </w:r>
            <w:r>
              <w:rPr>
                <w:lang w:val="en-GB"/>
              </w:rPr>
              <w:t>. Cambridge,</w:t>
            </w:r>
            <w:r w:rsidRPr="00CA13C4">
              <w:rPr>
                <w:lang w:val="en-GB"/>
              </w:rPr>
              <w:t xml:space="preserve"> United Kingdom: C</w:t>
            </w:r>
            <w:r>
              <w:rPr>
                <w:lang w:val="en-GB"/>
              </w:rPr>
              <w:t>ambridge University Press, 2016,</w:t>
            </w:r>
            <w:r w:rsidRPr="00CA13C4">
              <w:rPr>
                <w:lang w:val="en-GB"/>
              </w:rPr>
              <w:t xml:space="preserve"> pp. </w:t>
            </w:r>
            <w:r>
              <w:rPr>
                <w:lang w:val="en-GB"/>
              </w:rPr>
              <w:t>269-286. ISBN 978-1-107-05789-0 (50 %)</w:t>
            </w:r>
            <w:r w:rsidRPr="00CA13C4">
              <w:rPr>
                <w:lang w:val="en-GB"/>
              </w:rPr>
              <w:t>.</w:t>
            </w:r>
          </w:p>
          <w:p w:rsidR="005A146D" w:rsidRDefault="005A146D" w:rsidP="00234630">
            <w:pPr>
              <w:jc w:val="both"/>
            </w:pPr>
            <w:r w:rsidRPr="00F8337A">
              <w:t xml:space="preserve">ZICHA, J. </w:t>
            </w:r>
            <w:r w:rsidRPr="00507FBA">
              <w:t>Posuzování vlivů na životní prostředí v aktuální judikatuře Soudního dvora EU.</w:t>
            </w:r>
            <w:r w:rsidRPr="00F8337A">
              <w:t xml:space="preserve"> </w:t>
            </w:r>
            <w:r w:rsidRPr="00E91BA0">
              <w:t>In</w:t>
            </w:r>
            <w:r w:rsidRPr="00507FBA">
              <w:rPr>
                <w:i/>
              </w:rPr>
              <w:t xml:space="preserve"> Posuzování vlivů záměrů a koncepcí na životní prostředí</w:t>
            </w:r>
            <w:r w:rsidRPr="00F8337A">
              <w:t>. Brno: Masarykova univ</w:t>
            </w:r>
            <w:r>
              <w:t>erzita, Právnická fakulta, 2016,</w:t>
            </w:r>
            <w:r w:rsidRPr="00F8337A">
              <w:t xml:space="preserve"> s. 1</w:t>
            </w:r>
            <w:r>
              <w:t>13-139. ISBN 978-80-210-8343-1.</w:t>
            </w:r>
          </w:p>
          <w:p w:rsidR="005A146D" w:rsidRPr="00F8337A" w:rsidRDefault="005A146D" w:rsidP="00234630">
            <w:pPr>
              <w:jc w:val="both"/>
            </w:pPr>
            <w:r w:rsidRPr="00E91BA0">
              <w:t xml:space="preserve">ZICHA, J. Právní rámec vlastnictví a využívání genetických zdrojů v Evropské unii a v České republice. In JANČÁŘOVÁ, I., HANÁK, J., PRŮCHOVÁ, I. a kol. </w:t>
            </w:r>
            <w:r w:rsidRPr="00E91BA0">
              <w:rPr>
                <w:i/>
              </w:rPr>
              <w:t>Vlastník a podnikatel při ochraně životního prostředí.</w:t>
            </w:r>
            <w:r w:rsidRPr="00E91BA0">
              <w:t xml:space="preserve"> Brno: Masarykova univerzita, Právnická fakulta, 2015. s. 329-355. ISBN 978-80-210-7951-9.</w:t>
            </w:r>
            <w:r>
              <w:t xml:space="preserve"> </w:t>
            </w:r>
          </w:p>
        </w:tc>
      </w:tr>
      <w:tr w:rsidR="005A146D" w:rsidTr="00234630">
        <w:trPr>
          <w:trHeight w:val="218"/>
        </w:trPr>
        <w:tc>
          <w:tcPr>
            <w:tcW w:w="9859" w:type="dxa"/>
            <w:gridSpan w:val="11"/>
            <w:shd w:val="clear" w:color="auto" w:fill="F7CAAC"/>
          </w:tcPr>
          <w:p w:rsidR="005A146D" w:rsidRDefault="005A146D" w:rsidP="00234630">
            <w:pPr>
              <w:rPr>
                <w:b/>
              </w:rPr>
            </w:pPr>
            <w:r>
              <w:rPr>
                <w:b/>
              </w:rPr>
              <w:t>Působení v zahraničí</w:t>
            </w:r>
          </w:p>
        </w:tc>
      </w:tr>
      <w:tr w:rsidR="005A146D" w:rsidTr="00234630">
        <w:trPr>
          <w:trHeight w:val="328"/>
        </w:trPr>
        <w:tc>
          <w:tcPr>
            <w:tcW w:w="9859" w:type="dxa"/>
            <w:gridSpan w:val="11"/>
          </w:tcPr>
          <w:p w:rsidR="005A146D" w:rsidRDefault="005A146D" w:rsidP="00234630">
            <w:pPr>
              <w:jc w:val="both"/>
            </w:pPr>
            <w:r w:rsidRPr="00D550C4">
              <w:rPr>
                <w:b/>
              </w:rPr>
              <w:t>2005 - 2006</w:t>
            </w:r>
            <w:r>
              <w:rPr>
                <w:b/>
              </w:rPr>
              <w:t>:</w:t>
            </w:r>
            <w:r>
              <w:t xml:space="preserve"> Evropská komise, Generální ředitelství Životní prostředí, Brusel, Belgie</w:t>
            </w:r>
          </w:p>
          <w:p w:rsidR="005A146D" w:rsidRDefault="005A146D" w:rsidP="00234630">
            <w:pPr>
              <w:jc w:val="both"/>
            </w:pPr>
            <w:r w:rsidRPr="00D550C4">
              <w:rPr>
                <w:b/>
              </w:rPr>
              <w:t>2008</w:t>
            </w:r>
            <w:r>
              <w:rPr>
                <w:b/>
              </w:rPr>
              <w:t>:</w:t>
            </w:r>
            <w:r>
              <w:t xml:space="preserve"> Ministerstvo životního prostředí Švédska, Stockholm </w:t>
            </w:r>
          </w:p>
          <w:p w:rsidR="005A146D" w:rsidRPr="00D550C4" w:rsidRDefault="005A146D" w:rsidP="00234630">
            <w:pPr>
              <w:jc w:val="both"/>
            </w:pPr>
            <w:r w:rsidRPr="00D550C4">
              <w:rPr>
                <w:b/>
              </w:rPr>
              <w:t>2016</w:t>
            </w:r>
            <w:r>
              <w:rPr>
                <w:b/>
              </w:rPr>
              <w:t>:</w:t>
            </w:r>
            <w:r>
              <w:t xml:space="preserve"> Ministerstvo životního prostředí a územního plánování Makedonie, Skopje </w:t>
            </w:r>
          </w:p>
        </w:tc>
      </w:tr>
      <w:tr w:rsidR="005A146D" w:rsidTr="00234630">
        <w:trPr>
          <w:cantSplit/>
          <w:trHeight w:val="60"/>
        </w:trPr>
        <w:tc>
          <w:tcPr>
            <w:tcW w:w="2518" w:type="dxa"/>
            <w:shd w:val="clear" w:color="auto" w:fill="F7CAAC"/>
          </w:tcPr>
          <w:p w:rsidR="005A146D" w:rsidRDefault="005A146D" w:rsidP="00234630">
            <w:pPr>
              <w:jc w:val="both"/>
              <w:rPr>
                <w:b/>
              </w:rPr>
            </w:pPr>
            <w:r>
              <w:rPr>
                <w:b/>
              </w:rPr>
              <w:t xml:space="preserve">Podpis </w:t>
            </w:r>
          </w:p>
        </w:tc>
        <w:tc>
          <w:tcPr>
            <w:tcW w:w="4536" w:type="dxa"/>
            <w:gridSpan w:val="5"/>
          </w:tcPr>
          <w:p w:rsidR="005A146D" w:rsidRDefault="005A146D" w:rsidP="00234630">
            <w:pPr>
              <w:jc w:val="both"/>
            </w:pPr>
          </w:p>
        </w:tc>
        <w:tc>
          <w:tcPr>
            <w:tcW w:w="786" w:type="dxa"/>
            <w:gridSpan w:val="2"/>
            <w:shd w:val="clear" w:color="auto" w:fill="F7CAAC"/>
          </w:tcPr>
          <w:p w:rsidR="005A146D" w:rsidRDefault="005A146D" w:rsidP="00234630">
            <w:pPr>
              <w:jc w:val="both"/>
            </w:pPr>
            <w:r>
              <w:rPr>
                <w:b/>
              </w:rPr>
              <w:t>datum</w:t>
            </w:r>
          </w:p>
        </w:tc>
        <w:tc>
          <w:tcPr>
            <w:tcW w:w="2019" w:type="dxa"/>
            <w:gridSpan w:val="3"/>
          </w:tcPr>
          <w:p w:rsidR="005A146D" w:rsidRDefault="005A146D" w:rsidP="00234630">
            <w:pPr>
              <w:jc w:val="both"/>
            </w:pPr>
          </w:p>
        </w:tc>
      </w:tr>
    </w:tbl>
    <w:p w:rsidR="00E449E6" w:rsidRDefault="00E449E6">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449E6" w:rsidTr="00E449E6">
        <w:tc>
          <w:tcPr>
            <w:tcW w:w="9859" w:type="dxa"/>
            <w:gridSpan w:val="11"/>
            <w:tcBorders>
              <w:bottom w:val="double" w:sz="4" w:space="0" w:color="auto"/>
            </w:tcBorders>
            <w:shd w:val="clear" w:color="auto" w:fill="BDD6EE"/>
          </w:tcPr>
          <w:p w:rsidR="00E449E6" w:rsidRDefault="00E449E6" w:rsidP="00E449E6">
            <w:pPr>
              <w:jc w:val="both"/>
              <w:rPr>
                <w:b/>
                <w:sz w:val="28"/>
              </w:rPr>
            </w:pPr>
            <w:r>
              <w:rPr>
                <w:b/>
                <w:sz w:val="28"/>
              </w:rPr>
              <w:t>C-I – Personální zabezpečení</w:t>
            </w:r>
          </w:p>
        </w:tc>
      </w:tr>
      <w:tr w:rsidR="00E449E6" w:rsidTr="00E449E6">
        <w:tc>
          <w:tcPr>
            <w:tcW w:w="2518" w:type="dxa"/>
            <w:tcBorders>
              <w:top w:val="double" w:sz="4" w:space="0" w:color="auto"/>
            </w:tcBorders>
            <w:shd w:val="clear" w:color="auto" w:fill="F7CAAC"/>
          </w:tcPr>
          <w:p w:rsidR="00E449E6" w:rsidRDefault="00E449E6" w:rsidP="00E449E6">
            <w:pPr>
              <w:jc w:val="both"/>
              <w:rPr>
                <w:b/>
              </w:rPr>
            </w:pPr>
            <w:r>
              <w:rPr>
                <w:b/>
              </w:rPr>
              <w:t>Vysoká škola</w:t>
            </w:r>
          </w:p>
        </w:tc>
        <w:tc>
          <w:tcPr>
            <w:tcW w:w="7341" w:type="dxa"/>
            <w:gridSpan w:val="10"/>
          </w:tcPr>
          <w:p w:rsidR="00E449E6" w:rsidRDefault="00E449E6" w:rsidP="00E449E6">
            <w:pPr>
              <w:jc w:val="both"/>
            </w:pPr>
            <w:r>
              <w:t>Univerzita Tomáše Bati ve Zlíně</w:t>
            </w:r>
          </w:p>
        </w:tc>
      </w:tr>
      <w:tr w:rsidR="00E449E6" w:rsidTr="00E449E6">
        <w:tc>
          <w:tcPr>
            <w:tcW w:w="2518" w:type="dxa"/>
            <w:shd w:val="clear" w:color="auto" w:fill="F7CAAC"/>
          </w:tcPr>
          <w:p w:rsidR="00E449E6" w:rsidRDefault="00E449E6" w:rsidP="00E449E6">
            <w:pPr>
              <w:jc w:val="both"/>
              <w:rPr>
                <w:b/>
              </w:rPr>
            </w:pPr>
            <w:r>
              <w:rPr>
                <w:b/>
              </w:rPr>
              <w:t>Součást vysoké školy</w:t>
            </w:r>
          </w:p>
        </w:tc>
        <w:tc>
          <w:tcPr>
            <w:tcW w:w="7341" w:type="dxa"/>
            <w:gridSpan w:val="10"/>
          </w:tcPr>
          <w:p w:rsidR="00E449E6" w:rsidRDefault="00E449E6" w:rsidP="00E449E6">
            <w:pPr>
              <w:jc w:val="both"/>
            </w:pPr>
            <w:r>
              <w:t>Fakulta managementu a ekonomiky</w:t>
            </w:r>
          </w:p>
        </w:tc>
      </w:tr>
      <w:tr w:rsidR="00E449E6" w:rsidTr="00E449E6">
        <w:tc>
          <w:tcPr>
            <w:tcW w:w="2518" w:type="dxa"/>
            <w:shd w:val="clear" w:color="auto" w:fill="F7CAAC"/>
          </w:tcPr>
          <w:p w:rsidR="00E449E6" w:rsidRDefault="00E449E6" w:rsidP="00E449E6">
            <w:pPr>
              <w:jc w:val="both"/>
              <w:rPr>
                <w:b/>
              </w:rPr>
            </w:pPr>
            <w:r>
              <w:rPr>
                <w:b/>
              </w:rPr>
              <w:t>Název studijního programu</w:t>
            </w:r>
          </w:p>
        </w:tc>
        <w:tc>
          <w:tcPr>
            <w:tcW w:w="7341" w:type="dxa"/>
            <w:gridSpan w:val="10"/>
          </w:tcPr>
          <w:p w:rsidR="00E449E6" w:rsidRDefault="00914242" w:rsidP="00E449E6">
            <w:pPr>
              <w:jc w:val="both"/>
            </w:pPr>
            <w:r>
              <w:t>Management and Marketing</w:t>
            </w:r>
          </w:p>
        </w:tc>
      </w:tr>
      <w:tr w:rsidR="00E449E6" w:rsidTr="00E449E6">
        <w:tc>
          <w:tcPr>
            <w:tcW w:w="2518" w:type="dxa"/>
            <w:shd w:val="clear" w:color="auto" w:fill="F7CAAC"/>
          </w:tcPr>
          <w:p w:rsidR="00E449E6" w:rsidRDefault="00E449E6" w:rsidP="00E449E6">
            <w:pPr>
              <w:jc w:val="both"/>
              <w:rPr>
                <w:b/>
              </w:rPr>
            </w:pPr>
            <w:r>
              <w:rPr>
                <w:b/>
              </w:rPr>
              <w:t>Jméno a příjmení</w:t>
            </w:r>
          </w:p>
        </w:tc>
        <w:tc>
          <w:tcPr>
            <w:tcW w:w="4536" w:type="dxa"/>
            <w:gridSpan w:val="5"/>
          </w:tcPr>
          <w:p w:rsidR="00E449E6" w:rsidRDefault="00E449E6" w:rsidP="00E449E6">
            <w:pPr>
              <w:jc w:val="both"/>
            </w:pPr>
            <w:r>
              <w:t>Bedřich ZIMOLA</w:t>
            </w:r>
          </w:p>
        </w:tc>
        <w:tc>
          <w:tcPr>
            <w:tcW w:w="709" w:type="dxa"/>
            <w:shd w:val="clear" w:color="auto" w:fill="F7CAAC"/>
          </w:tcPr>
          <w:p w:rsidR="00E449E6" w:rsidRDefault="00E449E6" w:rsidP="00E449E6">
            <w:pPr>
              <w:jc w:val="both"/>
              <w:rPr>
                <w:b/>
              </w:rPr>
            </w:pPr>
            <w:r>
              <w:rPr>
                <w:b/>
              </w:rPr>
              <w:t>Tituly</w:t>
            </w:r>
          </w:p>
        </w:tc>
        <w:tc>
          <w:tcPr>
            <w:tcW w:w="2096" w:type="dxa"/>
            <w:gridSpan w:val="4"/>
          </w:tcPr>
          <w:p w:rsidR="00E449E6" w:rsidRDefault="00E449E6" w:rsidP="00E449E6">
            <w:pPr>
              <w:jc w:val="both"/>
            </w:pPr>
            <w:r>
              <w:t>RNDr., Ph.D.</w:t>
            </w:r>
          </w:p>
        </w:tc>
      </w:tr>
      <w:tr w:rsidR="00E449E6" w:rsidTr="00E449E6">
        <w:tc>
          <w:tcPr>
            <w:tcW w:w="2518" w:type="dxa"/>
            <w:shd w:val="clear" w:color="auto" w:fill="F7CAAC"/>
          </w:tcPr>
          <w:p w:rsidR="00E449E6" w:rsidRDefault="00E449E6" w:rsidP="00E449E6">
            <w:pPr>
              <w:jc w:val="both"/>
              <w:rPr>
                <w:b/>
              </w:rPr>
            </w:pPr>
            <w:r>
              <w:rPr>
                <w:b/>
              </w:rPr>
              <w:t>Rok narození</w:t>
            </w:r>
          </w:p>
        </w:tc>
        <w:tc>
          <w:tcPr>
            <w:tcW w:w="829" w:type="dxa"/>
          </w:tcPr>
          <w:p w:rsidR="00E449E6" w:rsidRDefault="00E449E6" w:rsidP="00E449E6">
            <w:pPr>
              <w:jc w:val="both"/>
            </w:pPr>
            <w:r>
              <w:t>1954</w:t>
            </w:r>
          </w:p>
        </w:tc>
        <w:tc>
          <w:tcPr>
            <w:tcW w:w="1721" w:type="dxa"/>
            <w:shd w:val="clear" w:color="auto" w:fill="F7CAAC"/>
          </w:tcPr>
          <w:p w:rsidR="00E449E6" w:rsidRDefault="00E449E6" w:rsidP="00E449E6">
            <w:pPr>
              <w:jc w:val="both"/>
              <w:rPr>
                <w:b/>
              </w:rPr>
            </w:pPr>
            <w:r>
              <w:rPr>
                <w:b/>
              </w:rPr>
              <w:t>typ vztahu k VŠ</w:t>
            </w:r>
          </w:p>
        </w:tc>
        <w:tc>
          <w:tcPr>
            <w:tcW w:w="992" w:type="dxa"/>
            <w:gridSpan w:val="2"/>
          </w:tcPr>
          <w:p w:rsidR="00E449E6" w:rsidRDefault="00E449E6" w:rsidP="00E449E6">
            <w:pPr>
              <w:jc w:val="both"/>
            </w:pPr>
            <w:r>
              <w:t>pp</w:t>
            </w:r>
          </w:p>
        </w:tc>
        <w:tc>
          <w:tcPr>
            <w:tcW w:w="994" w:type="dxa"/>
            <w:shd w:val="clear" w:color="auto" w:fill="F7CAAC"/>
          </w:tcPr>
          <w:p w:rsidR="00E449E6" w:rsidRDefault="00E449E6" w:rsidP="00E449E6">
            <w:pPr>
              <w:jc w:val="both"/>
              <w:rPr>
                <w:b/>
              </w:rPr>
            </w:pPr>
            <w:r>
              <w:rPr>
                <w:b/>
              </w:rPr>
              <w:t>rozsah</w:t>
            </w:r>
          </w:p>
        </w:tc>
        <w:tc>
          <w:tcPr>
            <w:tcW w:w="709" w:type="dxa"/>
          </w:tcPr>
          <w:p w:rsidR="00E449E6" w:rsidRDefault="00E449E6" w:rsidP="00E449E6">
            <w:pPr>
              <w:jc w:val="both"/>
            </w:pPr>
            <w:r>
              <w:t>40</w:t>
            </w:r>
          </w:p>
        </w:tc>
        <w:tc>
          <w:tcPr>
            <w:tcW w:w="709" w:type="dxa"/>
            <w:gridSpan w:val="2"/>
            <w:shd w:val="clear" w:color="auto" w:fill="F7CAAC"/>
          </w:tcPr>
          <w:p w:rsidR="00E449E6" w:rsidRDefault="00E449E6" w:rsidP="00E449E6">
            <w:pPr>
              <w:jc w:val="both"/>
              <w:rPr>
                <w:b/>
              </w:rPr>
            </w:pPr>
            <w:r>
              <w:rPr>
                <w:b/>
              </w:rPr>
              <w:t>do kdy</w:t>
            </w:r>
          </w:p>
        </w:tc>
        <w:tc>
          <w:tcPr>
            <w:tcW w:w="1387" w:type="dxa"/>
            <w:gridSpan w:val="2"/>
          </w:tcPr>
          <w:p w:rsidR="00E449E6" w:rsidRDefault="00E449E6" w:rsidP="00E449E6">
            <w:pPr>
              <w:jc w:val="both"/>
            </w:pPr>
            <w:r>
              <w:t>N</w:t>
            </w:r>
          </w:p>
        </w:tc>
      </w:tr>
      <w:tr w:rsidR="00E449E6" w:rsidTr="00E449E6">
        <w:tc>
          <w:tcPr>
            <w:tcW w:w="5068" w:type="dxa"/>
            <w:gridSpan w:val="3"/>
            <w:shd w:val="clear" w:color="auto" w:fill="F7CAAC"/>
          </w:tcPr>
          <w:p w:rsidR="00E449E6" w:rsidRDefault="00E449E6" w:rsidP="00E449E6">
            <w:pPr>
              <w:jc w:val="both"/>
              <w:rPr>
                <w:b/>
              </w:rPr>
            </w:pPr>
            <w:r>
              <w:rPr>
                <w:b/>
              </w:rPr>
              <w:t>Typ vztahu na součásti VŠ, která uskutečňuje st. program</w:t>
            </w:r>
          </w:p>
        </w:tc>
        <w:tc>
          <w:tcPr>
            <w:tcW w:w="992" w:type="dxa"/>
            <w:gridSpan w:val="2"/>
          </w:tcPr>
          <w:p w:rsidR="00E449E6" w:rsidRDefault="00E449E6" w:rsidP="00E449E6">
            <w:pPr>
              <w:jc w:val="both"/>
            </w:pPr>
            <w:r>
              <w:t>pp</w:t>
            </w:r>
          </w:p>
        </w:tc>
        <w:tc>
          <w:tcPr>
            <w:tcW w:w="994" w:type="dxa"/>
            <w:shd w:val="clear" w:color="auto" w:fill="F7CAAC"/>
          </w:tcPr>
          <w:p w:rsidR="00E449E6" w:rsidRDefault="00E449E6" w:rsidP="00E449E6">
            <w:pPr>
              <w:jc w:val="both"/>
              <w:rPr>
                <w:b/>
              </w:rPr>
            </w:pPr>
            <w:r>
              <w:rPr>
                <w:b/>
              </w:rPr>
              <w:t>rozsah</w:t>
            </w:r>
          </w:p>
        </w:tc>
        <w:tc>
          <w:tcPr>
            <w:tcW w:w="709" w:type="dxa"/>
          </w:tcPr>
          <w:p w:rsidR="00E449E6" w:rsidRDefault="00E449E6" w:rsidP="00E449E6">
            <w:pPr>
              <w:jc w:val="both"/>
            </w:pPr>
            <w:r>
              <w:t>40</w:t>
            </w:r>
          </w:p>
        </w:tc>
        <w:tc>
          <w:tcPr>
            <w:tcW w:w="709" w:type="dxa"/>
            <w:gridSpan w:val="2"/>
            <w:shd w:val="clear" w:color="auto" w:fill="F7CAAC"/>
          </w:tcPr>
          <w:p w:rsidR="00E449E6" w:rsidRDefault="00E449E6" w:rsidP="00E449E6">
            <w:pPr>
              <w:jc w:val="both"/>
              <w:rPr>
                <w:b/>
              </w:rPr>
            </w:pPr>
            <w:r>
              <w:rPr>
                <w:b/>
              </w:rPr>
              <w:t>do kdy</w:t>
            </w:r>
          </w:p>
        </w:tc>
        <w:tc>
          <w:tcPr>
            <w:tcW w:w="1387" w:type="dxa"/>
            <w:gridSpan w:val="2"/>
          </w:tcPr>
          <w:p w:rsidR="00E449E6" w:rsidRDefault="00E449E6" w:rsidP="00E449E6">
            <w:pPr>
              <w:jc w:val="both"/>
            </w:pPr>
            <w:r>
              <w:t>N</w:t>
            </w:r>
          </w:p>
        </w:tc>
      </w:tr>
      <w:tr w:rsidR="00E449E6" w:rsidTr="00E449E6">
        <w:tc>
          <w:tcPr>
            <w:tcW w:w="6060" w:type="dxa"/>
            <w:gridSpan w:val="5"/>
            <w:shd w:val="clear" w:color="auto" w:fill="F7CAAC"/>
          </w:tcPr>
          <w:p w:rsidR="00E449E6" w:rsidRDefault="00E449E6" w:rsidP="00E449E6">
            <w:pPr>
              <w:jc w:val="both"/>
            </w:pPr>
            <w:r>
              <w:rPr>
                <w:b/>
              </w:rPr>
              <w:t>Další současná působení jako akademický pracovník na jiných VŠ</w:t>
            </w:r>
          </w:p>
        </w:tc>
        <w:tc>
          <w:tcPr>
            <w:tcW w:w="1703" w:type="dxa"/>
            <w:gridSpan w:val="2"/>
            <w:shd w:val="clear" w:color="auto" w:fill="F7CAAC"/>
          </w:tcPr>
          <w:p w:rsidR="00E449E6" w:rsidRDefault="00E449E6" w:rsidP="00E449E6">
            <w:pPr>
              <w:jc w:val="both"/>
              <w:rPr>
                <w:b/>
              </w:rPr>
            </w:pPr>
            <w:r>
              <w:rPr>
                <w:b/>
              </w:rPr>
              <w:t>typ prac. vztahu</w:t>
            </w:r>
          </w:p>
        </w:tc>
        <w:tc>
          <w:tcPr>
            <w:tcW w:w="2096" w:type="dxa"/>
            <w:gridSpan w:val="4"/>
            <w:shd w:val="clear" w:color="auto" w:fill="F7CAAC"/>
          </w:tcPr>
          <w:p w:rsidR="00E449E6" w:rsidRDefault="00E449E6" w:rsidP="00E449E6">
            <w:pPr>
              <w:jc w:val="both"/>
              <w:rPr>
                <w:b/>
              </w:rPr>
            </w:pPr>
            <w:r>
              <w:rPr>
                <w:b/>
              </w:rPr>
              <w:t>rozsah</w:t>
            </w:r>
          </w:p>
        </w:tc>
      </w:tr>
      <w:tr w:rsidR="00E449E6" w:rsidTr="00E449E6">
        <w:tc>
          <w:tcPr>
            <w:tcW w:w="6060" w:type="dxa"/>
            <w:gridSpan w:val="5"/>
          </w:tcPr>
          <w:p w:rsidR="00E449E6" w:rsidRDefault="00E449E6" w:rsidP="00E449E6">
            <w:pPr>
              <w:jc w:val="both"/>
            </w:pPr>
          </w:p>
        </w:tc>
        <w:tc>
          <w:tcPr>
            <w:tcW w:w="1703"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6060" w:type="dxa"/>
            <w:gridSpan w:val="5"/>
          </w:tcPr>
          <w:p w:rsidR="00E449E6" w:rsidRDefault="00E449E6" w:rsidP="00E449E6">
            <w:pPr>
              <w:jc w:val="both"/>
            </w:pPr>
          </w:p>
        </w:tc>
        <w:tc>
          <w:tcPr>
            <w:tcW w:w="1703"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6060" w:type="dxa"/>
            <w:gridSpan w:val="5"/>
          </w:tcPr>
          <w:p w:rsidR="00E449E6" w:rsidRDefault="00E449E6" w:rsidP="00E449E6">
            <w:pPr>
              <w:jc w:val="both"/>
            </w:pPr>
          </w:p>
        </w:tc>
        <w:tc>
          <w:tcPr>
            <w:tcW w:w="1703"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6060" w:type="dxa"/>
            <w:gridSpan w:val="5"/>
          </w:tcPr>
          <w:p w:rsidR="00E449E6" w:rsidRDefault="00E449E6" w:rsidP="00E449E6">
            <w:pPr>
              <w:jc w:val="both"/>
            </w:pPr>
          </w:p>
        </w:tc>
        <w:tc>
          <w:tcPr>
            <w:tcW w:w="1703"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9859" w:type="dxa"/>
            <w:gridSpan w:val="11"/>
            <w:shd w:val="clear" w:color="auto" w:fill="F7CAAC"/>
          </w:tcPr>
          <w:p w:rsidR="00E449E6" w:rsidRDefault="00E449E6" w:rsidP="00E449E6">
            <w:pPr>
              <w:jc w:val="both"/>
            </w:pPr>
            <w:r>
              <w:rPr>
                <w:b/>
              </w:rPr>
              <w:t>Předměty příslušného studijního programu a způsob zapojení do jejich výuky, příp. další zapojení do uskutečňování studijního programu</w:t>
            </w:r>
          </w:p>
        </w:tc>
      </w:tr>
      <w:tr w:rsidR="00E449E6" w:rsidTr="00E449E6">
        <w:trPr>
          <w:trHeight w:val="763"/>
        </w:trPr>
        <w:tc>
          <w:tcPr>
            <w:tcW w:w="9859" w:type="dxa"/>
            <w:gridSpan w:val="11"/>
            <w:tcBorders>
              <w:top w:val="nil"/>
            </w:tcBorders>
          </w:tcPr>
          <w:p w:rsidR="00E449E6" w:rsidRDefault="00E449E6" w:rsidP="00313386">
            <w:pPr>
              <w:jc w:val="both"/>
            </w:pPr>
            <w:r w:rsidRPr="00C17093">
              <w:rPr>
                <w:color w:val="000000"/>
                <w:szCs w:val="17"/>
                <w:shd w:val="clear" w:color="auto" w:fill="FFFFFF"/>
              </w:rPr>
              <w:t>Quantitative Decision-making Methods</w:t>
            </w:r>
            <w:r>
              <w:rPr>
                <w:color w:val="000000"/>
                <w:szCs w:val="17"/>
                <w:shd w:val="clear" w:color="auto" w:fill="FFFFFF"/>
              </w:rPr>
              <w:t xml:space="preserve"> </w:t>
            </w:r>
            <w:r>
              <w:t>– přednáš</w:t>
            </w:r>
            <w:r w:rsidR="00313386">
              <w:t>ející</w:t>
            </w:r>
            <w:r>
              <w:t xml:space="preserve"> </w:t>
            </w:r>
            <w:r w:rsidR="00313386">
              <w:t>(</w:t>
            </w:r>
            <w:r>
              <w:t>40%</w:t>
            </w:r>
            <w:r w:rsidR="00313386">
              <w:t>)</w:t>
            </w:r>
          </w:p>
        </w:tc>
      </w:tr>
      <w:tr w:rsidR="00E449E6" w:rsidTr="00E449E6">
        <w:tc>
          <w:tcPr>
            <w:tcW w:w="9859" w:type="dxa"/>
            <w:gridSpan w:val="11"/>
            <w:shd w:val="clear" w:color="auto" w:fill="F7CAAC"/>
          </w:tcPr>
          <w:p w:rsidR="00E449E6" w:rsidRDefault="00E449E6" w:rsidP="00E449E6">
            <w:pPr>
              <w:jc w:val="both"/>
            </w:pPr>
            <w:r>
              <w:rPr>
                <w:b/>
              </w:rPr>
              <w:t xml:space="preserve">Údaje o vzdělání na VŠ </w:t>
            </w:r>
          </w:p>
        </w:tc>
      </w:tr>
      <w:tr w:rsidR="00E449E6" w:rsidTr="00E449E6">
        <w:trPr>
          <w:trHeight w:val="877"/>
        </w:trPr>
        <w:tc>
          <w:tcPr>
            <w:tcW w:w="9859" w:type="dxa"/>
            <w:gridSpan w:val="11"/>
          </w:tcPr>
          <w:p w:rsidR="00E449E6" w:rsidRDefault="00E449E6" w:rsidP="00E449E6">
            <w:pPr>
              <w:jc w:val="both"/>
              <w:rPr>
                <w:b/>
              </w:rPr>
            </w:pPr>
            <w:r>
              <w:t>2006</w:t>
            </w:r>
            <w:r>
              <w:tab/>
              <w:t>Univerzita Tomáše Bati ve Zlíně, Fakulta managementu a ekonomiky, obor Management a ekonomika (</w:t>
            </w:r>
            <w:r w:rsidRPr="00C44130">
              <w:rPr>
                <w:b/>
              </w:rPr>
              <w:t>Ph.D.)</w:t>
            </w:r>
          </w:p>
          <w:p w:rsidR="00E449E6" w:rsidRDefault="00E449E6" w:rsidP="00E449E6">
            <w:pPr>
              <w:jc w:val="both"/>
            </w:pPr>
            <w:r>
              <w:t>1980</w:t>
            </w:r>
            <w:r>
              <w:tab/>
              <w:t>Univerzita Karlova Praha, Matematicko-fyzikální fakulta, obor Fyzika (</w:t>
            </w:r>
            <w:r w:rsidRPr="00C44130">
              <w:rPr>
                <w:b/>
              </w:rPr>
              <w:t>RNDr</w:t>
            </w:r>
            <w:r>
              <w:t>.)</w:t>
            </w:r>
          </w:p>
          <w:p w:rsidR="00E449E6" w:rsidRPr="00C44130" w:rsidRDefault="00E449E6" w:rsidP="00E449E6">
            <w:pPr>
              <w:jc w:val="both"/>
            </w:pPr>
            <w:r>
              <w:t>1979</w:t>
            </w:r>
            <w:r>
              <w:tab/>
              <w:t>Univerzita Karlova Praha, Matematicko-fyzikální fakulta, obor Fyzika</w:t>
            </w:r>
          </w:p>
        </w:tc>
      </w:tr>
      <w:tr w:rsidR="00E449E6" w:rsidTr="00E449E6">
        <w:tc>
          <w:tcPr>
            <w:tcW w:w="9859" w:type="dxa"/>
            <w:gridSpan w:val="11"/>
            <w:shd w:val="clear" w:color="auto" w:fill="F7CAAC"/>
          </w:tcPr>
          <w:p w:rsidR="00E449E6" w:rsidRDefault="00E449E6" w:rsidP="00E449E6">
            <w:pPr>
              <w:jc w:val="both"/>
              <w:rPr>
                <w:b/>
              </w:rPr>
            </w:pPr>
            <w:r>
              <w:rPr>
                <w:b/>
              </w:rPr>
              <w:t>Údaje o odborném působení od absolvování VŠ</w:t>
            </w:r>
          </w:p>
        </w:tc>
      </w:tr>
      <w:tr w:rsidR="00E449E6" w:rsidTr="00E449E6">
        <w:trPr>
          <w:trHeight w:val="1090"/>
        </w:trPr>
        <w:tc>
          <w:tcPr>
            <w:tcW w:w="9859" w:type="dxa"/>
            <w:gridSpan w:val="11"/>
          </w:tcPr>
          <w:p w:rsidR="00E449E6" w:rsidRDefault="00E449E6" w:rsidP="00E449E6">
            <w:pPr>
              <w:jc w:val="both"/>
            </w:pPr>
            <w:r>
              <w:t>1981-1990    Výzkumný ústav kožedělný Zlín, výzkumný pracovník</w:t>
            </w:r>
          </w:p>
          <w:p w:rsidR="00E449E6" w:rsidRDefault="00E449E6" w:rsidP="00E449E6">
            <w:pPr>
              <w:jc w:val="both"/>
            </w:pPr>
            <w:r>
              <w:t>1990-1992    Svit, a.s. Zlín, ředitelství, specialista informatik</w:t>
            </w:r>
          </w:p>
          <w:p w:rsidR="00E449E6" w:rsidRDefault="00E449E6" w:rsidP="00E449E6">
            <w:pPr>
              <w:jc w:val="both"/>
            </w:pPr>
            <w:r>
              <w:t>1992-1995    Vysoké učení technické v Brně, Fakulta technologická ve Zlíně, odborný asistent</w:t>
            </w:r>
          </w:p>
          <w:p w:rsidR="00E449E6" w:rsidRDefault="00E449E6" w:rsidP="00E449E6">
            <w:pPr>
              <w:jc w:val="both"/>
            </w:pPr>
            <w:r>
              <w:t>1992-2000    Vysoké učení technické v Brně, Fakulta managementu a ekonomiky ve Zlíně, odborný asistent</w:t>
            </w:r>
          </w:p>
          <w:p w:rsidR="00E449E6" w:rsidRDefault="00E449E6" w:rsidP="00E449E6">
            <w:pPr>
              <w:jc w:val="both"/>
            </w:pPr>
            <w:r>
              <w:t>2001-2011    Univerzita Tomáše Bati ve Zlíně, Fakulta managementu a ekonomiky, odborný asistent</w:t>
            </w:r>
          </w:p>
        </w:tc>
      </w:tr>
      <w:tr w:rsidR="00E449E6" w:rsidTr="00E449E6">
        <w:trPr>
          <w:trHeight w:val="250"/>
        </w:trPr>
        <w:tc>
          <w:tcPr>
            <w:tcW w:w="9859" w:type="dxa"/>
            <w:gridSpan w:val="11"/>
            <w:shd w:val="clear" w:color="auto" w:fill="F7CAAC"/>
          </w:tcPr>
          <w:p w:rsidR="00E449E6" w:rsidRDefault="00E449E6" w:rsidP="00E449E6">
            <w:pPr>
              <w:jc w:val="both"/>
            </w:pPr>
            <w:r>
              <w:rPr>
                <w:b/>
              </w:rPr>
              <w:t>Zkušenosti s vedením kvalifikačních a rigorózních prací</w:t>
            </w:r>
          </w:p>
        </w:tc>
      </w:tr>
      <w:tr w:rsidR="00E449E6" w:rsidTr="00E449E6">
        <w:trPr>
          <w:trHeight w:val="446"/>
        </w:trPr>
        <w:tc>
          <w:tcPr>
            <w:tcW w:w="9859" w:type="dxa"/>
            <w:gridSpan w:val="11"/>
          </w:tcPr>
          <w:p w:rsidR="00E449E6" w:rsidRDefault="00E449E6" w:rsidP="00E449E6">
            <w:pPr>
              <w:jc w:val="both"/>
            </w:pPr>
            <w:r>
              <w:t>Počet vedených bakalářských prací – 2</w:t>
            </w:r>
          </w:p>
          <w:p w:rsidR="00E449E6" w:rsidRDefault="00E449E6" w:rsidP="00E449E6">
            <w:pPr>
              <w:jc w:val="both"/>
            </w:pPr>
            <w:r>
              <w:t>Počet vedených diplomových prací – 5</w:t>
            </w:r>
          </w:p>
        </w:tc>
      </w:tr>
      <w:tr w:rsidR="00E449E6" w:rsidTr="00E449E6">
        <w:trPr>
          <w:cantSplit/>
        </w:trPr>
        <w:tc>
          <w:tcPr>
            <w:tcW w:w="3347" w:type="dxa"/>
            <w:gridSpan w:val="2"/>
            <w:tcBorders>
              <w:top w:val="single" w:sz="12" w:space="0" w:color="auto"/>
            </w:tcBorders>
            <w:shd w:val="clear" w:color="auto" w:fill="F7CAAC"/>
          </w:tcPr>
          <w:p w:rsidR="00E449E6" w:rsidRDefault="00E449E6" w:rsidP="00E449E6">
            <w:pPr>
              <w:jc w:val="both"/>
            </w:pPr>
            <w:r>
              <w:rPr>
                <w:b/>
              </w:rPr>
              <w:t xml:space="preserve">Obor habilitačního řízení </w:t>
            </w:r>
          </w:p>
        </w:tc>
        <w:tc>
          <w:tcPr>
            <w:tcW w:w="2245" w:type="dxa"/>
            <w:gridSpan w:val="2"/>
            <w:tcBorders>
              <w:top w:val="single" w:sz="12" w:space="0" w:color="auto"/>
            </w:tcBorders>
            <w:shd w:val="clear" w:color="auto" w:fill="F7CAAC"/>
          </w:tcPr>
          <w:p w:rsidR="00E449E6" w:rsidRDefault="00E449E6" w:rsidP="00E449E6">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449E6" w:rsidRDefault="00E449E6" w:rsidP="00E449E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449E6" w:rsidRDefault="00E449E6" w:rsidP="00E449E6">
            <w:pPr>
              <w:jc w:val="both"/>
              <w:rPr>
                <w:b/>
              </w:rPr>
            </w:pPr>
            <w:r>
              <w:rPr>
                <w:b/>
              </w:rPr>
              <w:t>Ohlasy publikací</w:t>
            </w:r>
          </w:p>
        </w:tc>
      </w:tr>
      <w:tr w:rsidR="00E449E6" w:rsidTr="00E449E6">
        <w:trPr>
          <w:cantSplit/>
        </w:trPr>
        <w:tc>
          <w:tcPr>
            <w:tcW w:w="3347" w:type="dxa"/>
            <w:gridSpan w:val="2"/>
          </w:tcPr>
          <w:p w:rsidR="00E449E6" w:rsidRDefault="00E449E6" w:rsidP="00E449E6">
            <w:pPr>
              <w:jc w:val="both"/>
            </w:pPr>
          </w:p>
        </w:tc>
        <w:tc>
          <w:tcPr>
            <w:tcW w:w="2245" w:type="dxa"/>
            <w:gridSpan w:val="2"/>
          </w:tcPr>
          <w:p w:rsidR="00E449E6" w:rsidRDefault="00E449E6" w:rsidP="00E449E6">
            <w:pPr>
              <w:jc w:val="both"/>
            </w:pPr>
          </w:p>
        </w:tc>
        <w:tc>
          <w:tcPr>
            <w:tcW w:w="2248" w:type="dxa"/>
            <w:gridSpan w:val="4"/>
            <w:tcBorders>
              <w:right w:val="single" w:sz="12" w:space="0" w:color="auto"/>
            </w:tcBorders>
          </w:tcPr>
          <w:p w:rsidR="00E449E6" w:rsidRDefault="00E449E6" w:rsidP="00E449E6">
            <w:pPr>
              <w:jc w:val="both"/>
            </w:pPr>
          </w:p>
        </w:tc>
        <w:tc>
          <w:tcPr>
            <w:tcW w:w="632" w:type="dxa"/>
            <w:tcBorders>
              <w:left w:val="single" w:sz="12" w:space="0" w:color="auto"/>
            </w:tcBorders>
            <w:shd w:val="clear" w:color="auto" w:fill="F7CAAC"/>
          </w:tcPr>
          <w:p w:rsidR="00E449E6" w:rsidRDefault="00E449E6" w:rsidP="00E449E6">
            <w:pPr>
              <w:jc w:val="both"/>
            </w:pPr>
            <w:r>
              <w:rPr>
                <w:b/>
              </w:rPr>
              <w:t>WOS</w:t>
            </w:r>
          </w:p>
        </w:tc>
        <w:tc>
          <w:tcPr>
            <w:tcW w:w="693" w:type="dxa"/>
            <w:shd w:val="clear" w:color="auto" w:fill="F7CAAC"/>
          </w:tcPr>
          <w:p w:rsidR="00E449E6" w:rsidRDefault="00E449E6" w:rsidP="00E449E6">
            <w:pPr>
              <w:jc w:val="both"/>
              <w:rPr>
                <w:sz w:val="18"/>
              </w:rPr>
            </w:pPr>
            <w:r>
              <w:rPr>
                <w:b/>
                <w:sz w:val="18"/>
              </w:rPr>
              <w:t>Scopus</w:t>
            </w:r>
          </w:p>
        </w:tc>
        <w:tc>
          <w:tcPr>
            <w:tcW w:w="694" w:type="dxa"/>
            <w:shd w:val="clear" w:color="auto" w:fill="F7CAAC"/>
          </w:tcPr>
          <w:p w:rsidR="00E449E6" w:rsidRDefault="00E449E6" w:rsidP="00E449E6">
            <w:pPr>
              <w:jc w:val="both"/>
            </w:pPr>
            <w:r>
              <w:rPr>
                <w:b/>
                <w:sz w:val="18"/>
              </w:rPr>
              <w:t>ostatní</w:t>
            </w:r>
          </w:p>
        </w:tc>
      </w:tr>
      <w:tr w:rsidR="00E449E6" w:rsidTr="00E449E6">
        <w:trPr>
          <w:cantSplit/>
          <w:trHeight w:val="70"/>
        </w:trPr>
        <w:tc>
          <w:tcPr>
            <w:tcW w:w="3347" w:type="dxa"/>
            <w:gridSpan w:val="2"/>
            <w:shd w:val="clear" w:color="auto" w:fill="F7CAAC"/>
          </w:tcPr>
          <w:p w:rsidR="00E449E6" w:rsidRDefault="00E449E6" w:rsidP="00E449E6">
            <w:pPr>
              <w:jc w:val="both"/>
            </w:pPr>
            <w:r>
              <w:rPr>
                <w:b/>
              </w:rPr>
              <w:t>Obor jmenovacího řízení</w:t>
            </w:r>
          </w:p>
        </w:tc>
        <w:tc>
          <w:tcPr>
            <w:tcW w:w="2245" w:type="dxa"/>
            <w:gridSpan w:val="2"/>
            <w:shd w:val="clear" w:color="auto" w:fill="F7CAAC"/>
          </w:tcPr>
          <w:p w:rsidR="00E449E6" w:rsidRDefault="00E449E6" w:rsidP="00E449E6">
            <w:pPr>
              <w:jc w:val="both"/>
            </w:pPr>
            <w:r>
              <w:rPr>
                <w:b/>
              </w:rPr>
              <w:t>Rok udělení hodnosti</w:t>
            </w:r>
          </w:p>
        </w:tc>
        <w:tc>
          <w:tcPr>
            <w:tcW w:w="2248" w:type="dxa"/>
            <w:gridSpan w:val="4"/>
            <w:tcBorders>
              <w:right w:val="single" w:sz="12" w:space="0" w:color="auto"/>
            </w:tcBorders>
            <w:shd w:val="clear" w:color="auto" w:fill="F7CAAC"/>
          </w:tcPr>
          <w:p w:rsidR="00E449E6" w:rsidRDefault="00E449E6" w:rsidP="00E449E6">
            <w:pPr>
              <w:jc w:val="both"/>
            </w:pPr>
            <w:r>
              <w:rPr>
                <w:b/>
              </w:rPr>
              <w:t>Řízení konáno na VŠ</w:t>
            </w:r>
          </w:p>
        </w:tc>
        <w:tc>
          <w:tcPr>
            <w:tcW w:w="632" w:type="dxa"/>
            <w:vMerge w:val="restart"/>
            <w:tcBorders>
              <w:left w:val="single" w:sz="12" w:space="0" w:color="auto"/>
            </w:tcBorders>
          </w:tcPr>
          <w:p w:rsidR="00E449E6" w:rsidRDefault="00E449E6" w:rsidP="00E449E6">
            <w:pPr>
              <w:jc w:val="both"/>
              <w:rPr>
                <w:b/>
              </w:rPr>
            </w:pPr>
            <w:r>
              <w:rPr>
                <w:b/>
              </w:rPr>
              <w:t>1</w:t>
            </w:r>
          </w:p>
        </w:tc>
        <w:tc>
          <w:tcPr>
            <w:tcW w:w="693" w:type="dxa"/>
            <w:vMerge w:val="restart"/>
          </w:tcPr>
          <w:p w:rsidR="00E449E6" w:rsidRDefault="005C074E" w:rsidP="00E449E6">
            <w:pPr>
              <w:jc w:val="both"/>
              <w:rPr>
                <w:b/>
              </w:rPr>
            </w:pPr>
            <w:r>
              <w:rPr>
                <w:b/>
              </w:rPr>
              <w:t>3</w:t>
            </w:r>
          </w:p>
        </w:tc>
        <w:tc>
          <w:tcPr>
            <w:tcW w:w="694" w:type="dxa"/>
            <w:vMerge w:val="restart"/>
          </w:tcPr>
          <w:p w:rsidR="00E449E6" w:rsidRDefault="00E449E6" w:rsidP="00E449E6">
            <w:pPr>
              <w:jc w:val="both"/>
              <w:rPr>
                <w:b/>
              </w:rPr>
            </w:pPr>
            <w:r>
              <w:rPr>
                <w:b/>
              </w:rPr>
              <w:t>0</w:t>
            </w:r>
          </w:p>
        </w:tc>
      </w:tr>
      <w:tr w:rsidR="00E449E6" w:rsidTr="00E449E6">
        <w:trPr>
          <w:trHeight w:val="205"/>
        </w:trPr>
        <w:tc>
          <w:tcPr>
            <w:tcW w:w="3347" w:type="dxa"/>
            <w:gridSpan w:val="2"/>
          </w:tcPr>
          <w:p w:rsidR="00E449E6" w:rsidRDefault="00E449E6" w:rsidP="00E449E6">
            <w:pPr>
              <w:jc w:val="both"/>
            </w:pPr>
          </w:p>
        </w:tc>
        <w:tc>
          <w:tcPr>
            <w:tcW w:w="2245" w:type="dxa"/>
            <w:gridSpan w:val="2"/>
          </w:tcPr>
          <w:p w:rsidR="00E449E6" w:rsidRDefault="00E449E6" w:rsidP="00E449E6">
            <w:pPr>
              <w:jc w:val="both"/>
            </w:pPr>
          </w:p>
        </w:tc>
        <w:tc>
          <w:tcPr>
            <w:tcW w:w="2248" w:type="dxa"/>
            <w:gridSpan w:val="4"/>
            <w:tcBorders>
              <w:right w:val="single" w:sz="12" w:space="0" w:color="auto"/>
            </w:tcBorders>
          </w:tcPr>
          <w:p w:rsidR="00E449E6" w:rsidRDefault="00E449E6" w:rsidP="00E449E6">
            <w:pPr>
              <w:jc w:val="both"/>
            </w:pPr>
          </w:p>
        </w:tc>
        <w:tc>
          <w:tcPr>
            <w:tcW w:w="632" w:type="dxa"/>
            <w:vMerge/>
            <w:tcBorders>
              <w:left w:val="single" w:sz="12" w:space="0" w:color="auto"/>
            </w:tcBorders>
            <w:vAlign w:val="center"/>
          </w:tcPr>
          <w:p w:rsidR="00E449E6" w:rsidRDefault="00E449E6" w:rsidP="00E449E6">
            <w:pPr>
              <w:rPr>
                <w:b/>
              </w:rPr>
            </w:pPr>
          </w:p>
        </w:tc>
        <w:tc>
          <w:tcPr>
            <w:tcW w:w="693" w:type="dxa"/>
            <w:vMerge/>
            <w:vAlign w:val="center"/>
          </w:tcPr>
          <w:p w:rsidR="00E449E6" w:rsidRDefault="00E449E6" w:rsidP="00E449E6">
            <w:pPr>
              <w:rPr>
                <w:b/>
              </w:rPr>
            </w:pPr>
          </w:p>
        </w:tc>
        <w:tc>
          <w:tcPr>
            <w:tcW w:w="694" w:type="dxa"/>
            <w:vMerge/>
            <w:vAlign w:val="center"/>
          </w:tcPr>
          <w:p w:rsidR="00E449E6" w:rsidRDefault="00E449E6" w:rsidP="00E449E6">
            <w:pPr>
              <w:rPr>
                <w:b/>
              </w:rPr>
            </w:pPr>
          </w:p>
        </w:tc>
      </w:tr>
      <w:tr w:rsidR="00E449E6" w:rsidTr="00E449E6">
        <w:tc>
          <w:tcPr>
            <w:tcW w:w="9859" w:type="dxa"/>
            <w:gridSpan w:val="11"/>
            <w:shd w:val="clear" w:color="auto" w:fill="F7CAAC"/>
          </w:tcPr>
          <w:p w:rsidR="00E449E6" w:rsidRDefault="00E449E6" w:rsidP="00E449E6">
            <w:pPr>
              <w:jc w:val="both"/>
              <w:rPr>
                <w:b/>
              </w:rPr>
            </w:pPr>
            <w:r>
              <w:rPr>
                <w:b/>
              </w:rPr>
              <w:t xml:space="preserve">Přehled o nejvýznamnější publikační a další tvůrčí činnosti nebo další profesní činnosti u odborníků z praxe vztahující se k zabezpečovaným předmětům </w:t>
            </w:r>
          </w:p>
        </w:tc>
      </w:tr>
      <w:tr w:rsidR="00E449E6" w:rsidTr="00E449E6">
        <w:trPr>
          <w:trHeight w:val="1381"/>
        </w:trPr>
        <w:tc>
          <w:tcPr>
            <w:tcW w:w="9859" w:type="dxa"/>
            <w:gridSpan w:val="11"/>
          </w:tcPr>
          <w:p w:rsidR="00E449E6" w:rsidRDefault="00E449E6" w:rsidP="00E449E6">
            <w:r>
              <w:t xml:space="preserve">DOHNALOVÁ, Z., ZIMOLA, B. Contemporary Risks Concerning Young Adults’ Adaptation to the Labour Market. In: </w:t>
            </w:r>
            <w:r>
              <w:rPr>
                <w:i/>
                <w:iCs/>
              </w:rPr>
              <w:t>International Business and Global Economy 2016</w:t>
            </w:r>
            <w:r>
              <w:t xml:space="preserve">. Graňsk : Wydawnictwo Uniwersytetu Gdańskiego, 2016, s. 549-563. ISSN 2300-6102 (50%). </w:t>
            </w:r>
          </w:p>
          <w:p w:rsidR="00E449E6" w:rsidRDefault="00E449E6" w:rsidP="00E449E6">
            <w:pPr>
              <w:rPr>
                <w:b/>
              </w:rPr>
            </w:pPr>
          </w:p>
        </w:tc>
      </w:tr>
      <w:tr w:rsidR="00E449E6" w:rsidTr="00E449E6">
        <w:trPr>
          <w:trHeight w:val="218"/>
        </w:trPr>
        <w:tc>
          <w:tcPr>
            <w:tcW w:w="9859" w:type="dxa"/>
            <w:gridSpan w:val="11"/>
            <w:shd w:val="clear" w:color="auto" w:fill="F7CAAC"/>
          </w:tcPr>
          <w:p w:rsidR="00E449E6" w:rsidRDefault="00E449E6" w:rsidP="00E449E6">
            <w:pPr>
              <w:rPr>
                <w:b/>
              </w:rPr>
            </w:pPr>
            <w:r>
              <w:rPr>
                <w:b/>
              </w:rPr>
              <w:t>Působení v zahraničí</w:t>
            </w:r>
          </w:p>
        </w:tc>
      </w:tr>
      <w:tr w:rsidR="00E449E6" w:rsidTr="00E449E6">
        <w:trPr>
          <w:trHeight w:val="170"/>
        </w:trPr>
        <w:tc>
          <w:tcPr>
            <w:tcW w:w="9859" w:type="dxa"/>
            <w:gridSpan w:val="11"/>
          </w:tcPr>
          <w:p w:rsidR="00E449E6" w:rsidRDefault="00E449E6" w:rsidP="00E449E6">
            <w:pPr>
              <w:rPr>
                <w:b/>
              </w:rPr>
            </w:pPr>
          </w:p>
        </w:tc>
      </w:tr>
      <w:tr w:rsidR="00E449E6" w:rsidTr="00E449E6">
        <w:trPr>
          <w:cantSplit/>
          <w:trHeight w:val="74"/>
        </w:trPr>
        <w:tc>
          <w:tcPr>
            <w:tcW w:w="2518" w:type="dxa"/>
            <w:shd w:val="clear" w:color="auto" w:fill="F7CAAC"/>
          </w:tcPr>
          <w:p w:rsidR="00E449E6" w:rsidRDefault="00E449E6" w:rsidP="00E449E6">
            <w:pPr>
              <w:jc w:val="both"/>
              <w:rPr>
                <w:b/>
              </w:rPr>
            </w:pPr>
            <w:r>
              <w:rPr>
                <w:b/>
              </w:rPr>
              <w:t xml:space="preserve">Podpis </w:t>
            </w:r>
          </w:p>
        </w:tc>
        <w:tc>
          <w:tcPr>
            <w:tcW w:w="4536" w:type="dxa"/>
            <w:gridSpan w:val="5"/>
          </w:tcPr>
          <w:p w:rsidR="00E449E6" w:rsidRDefault="00E449E6" w:rsidP="00E449E6">
            <w:pPr>
              <w:jc w:val="both"/>
            </w:pPr>
          </w:p>
        </w:tc>
        <w:tc>
          <w:tcPr>
            <w:tcW w:w="786" w:type="dxa"/>
            <w:gridSpan w:val="2"/>
            <w:shd w:val="clear" w:color="auto" w:fill="F7CAAC"/>
          </w:tcPr>
          <w:p w:rsidR="00E449E6" w:rsidRDefault="00E449E6" w:rsidP="00E449E6">
            <w:pPr>
              <w:jc w:val="both"/>
            </w:pPr>
            <w:r>
              <w:rPr>
                <w:b/>
              </w:rPr>
              <w:t>datum</w:t>
            </w:r>
          </w:p>
        </w:tc>
        <w:tc>
          <w:tcPr>
            <w:tcW w:w="2019" w:type="dxa"/>
            <w:gridSpan w:val="3"/>
          </w:tcPr>
          <w:p w:rsidR="00E449E6" w:rsidRDefault="00E449E6" w:rsidP="00E449E6">
            <w:pPr>
              <w:jc w:val="both"/>
            </w:pPr>
          </w:p>
        </w:tc>
      </w:tr>
    </w:tbl>
    <w:p w:rsidR="00E449E6" w:rsidRDefault="00E449E6">
      <w:pPr>
        <w:spacing w:after="160" w:line="259" w:lineRule="auto"/>
      </w:pPr>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C604F5" w:rsidTr="007E544F">
        <w:tc>
          <w:tcPr>
            <w:tcW w:w="9900" w:type="dxa"/>
            <w:gridSpan w:val="4"/>
            <w:tcBorders>
              <w:bottom w:val="double" w:sz="4" w:space="0" w:color="auto"/>
            </w:tcBorders>
            <w:shd w:val="clear" w:color="auto" w:fill="BDD6EE"/>
          </w:tcPr>
          <w:p w:rsidR="00C604F5" w:rsidRDefault="00C604F5" w:rsidP="007E544F">
            <w:pPr>
              <w:jc w:val="both"/>
              <w:rPr>
                <w:b/>
                <w:sz w:val="28"/>
              </w:rPr>
            </w:pPr>
            <w:r>
              <w:rPr>
                <w:b/>
                <w:sz w:val="28"/>
              </w:rPr>
              <w:t>C-II – Související tvůrčí, resp. vědecká a umělecká činnost</w:t>
            </w:r>
          </w:p>
        </w:tc>
      </w:tr>
      <w:tr w:rsidR="00C604F5" w:rsidTr="007E544F">
        <w:trPr>
          <w:trHeight w:val="318"/>
        </w:trPr>
        <w:tc>
          <w:tcPr>
            <w:tcW w:w="9900" w:type="dxa"/>
            <w:gridSpan w:val="4"/>
            <w:shd w:val="clear" w:color="auto" w:fill="F7CAAC"/>
          </w:tcPr>
          <w:p w:rsidR="00C604F5" w:rsidRDefault="00C604F5" w:rsidP="007E544F">
            <w:pPr>
              <w:rPr>
                <w:b/>
              </w:rPr>
            </w:pPr>
            <w:r>
              <w:rPr>
                <w:b/>
              </w:rPr>
              <w:t xml:space="preserve">Přehled řešených grantů a projektů u akademicky zaměřeného bakalářského studijního programu a u magisterského a doktorského studijního programu  </w:t>
            </w:r>
          </w:p>
        </w:tc>
      </w:tr>
      <w:tr w:rsidR="00C604F5" w:rsidTr="007E544F">
        <w:trPr>
          <w:cantSplit/>
        </w:trPr>
        <w:tc>
          <w:tcPr>
            <w:tcW w:w="2233" w:type="dxa"/>
            <w:shd w:val="clear" w:color="auto" w:fill="F7CAAC"/>
          </w:tcPr>
          <w:p w:rsidR="00C604F5" w:rsidRDefault="00C604F5" w:rsidP="007E544F">
            <w:pPr>
              <w:jc w:val="both"/>
              <w:rPr>
                <w:b/>
              </w:rPr>
            </w:pPr>
            <w:r>
              <w:rPr>
                <w:b/>
              </w:rPr>
              <w:t>Řešitel/spoluřešitel</w:t>
            </w:r>
          </w:p>
        </w:tc>
        <w:tc>
          <w:tcPr>
            <w:tcW w:w="5524" w:type="dxa"/>
            <w:shd w:val="clear" w:color="auto" w:fill="F7CAAC"/>
          </w:tcPr>
          <w:p w:rsidR="00C604F5" w:rsidRDefault="00C604F5" w:rsidP="007E544F">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rsidR="00C604F5" w:rsidRDefault="00C604F5" w:rsidP="007E544F">
            <w:pPr>
              <w:jc w:val="center"/>
              <w:rPr>
                <w:b/>
                <w:sz w:val="24"/>
              </w:rPr>
            </w:pPr>
            <w:r>
              <w:rPr>
                <w:b/>
              </w:rPr>
              <w:t>Zdroj</w:t>
            </w:r>
          </w:p>
        </w:tc>
        <w:tc>
          <w:tcPr>
            <w:tcW w:w="1383" w:type="dxa"/>
            <w:shd w:val="clear" w:color="auto" w:fill="F7CAAC"/>
          </w:tcPr>
          <w:p w:rsidR="00C604F5" w:rsidRDefault="00C604F5" w:rsidP="007E544F">
            <w:pPr>
              <w:jc w:val="center"/>
              <w:rPr>
                <w:b/>
                <w:sz w:val="24"/>
              </w:rPr>
            </w:pPr>
            <w:r>
              <w:rPr>
                <w:b/>
              </w:rPr>
              <w:t>Období</w:t>
            </w:r>
          </w:p>
          <w:p w:rsidR="00C604F5" w:rsidRDefault="00C604F5" w:rsidP="007E544F">
            <w:pPr>
              <w:jc w:val="center"/>
              <w:rPr>
                <w:b/>
                <w:sz w:val="24"/>
              </w:rPr>
            </w:pPr>
          </w:p>
        </w:tc>
      </w:tr>
      <w:tr w:rsidR="007C7045" w:rsidTr="007E544F">
        <w:tc>
          <w:tcPr>
            <w:tcW w:w="2233" w:type="dxa"/>
          </w:tcPr>
          <w:p w:rsidR="007C7045" w:rsidRDefault="007C7045" w:rsidP="007C7045">
            <w:r>
              <w:t>prof. Dr. Ing. Drahomíra Pavelková</w:t>
            </w:r>
          </w:p>
        </w:tc>
        <w:tc>
          <w:tcPr>
            <w:tcW w:w="5524" w:type="dxa"/>
          </w:tcPr>
          <w:p w:rsidR="007C7045" w:rsidRDefault="007C7045" w:rsidP="007C7045">
            <w:r>
              <w:rPr>
                <w:bCs/>
              </w:rPr>
              <w:t xml:space="preserve">Metodika tvorby modelu predikce sektorové a podnikové výkonnosti v makroekonomických souvislostech (GAČR: </w:t>
            </w:r>
            <w:r>
              <w:t>16-25536S)</w:t>
            </w:r>
          </w:p>
        </w:tc>
        <w:tc>
          <w:tcPr>
            <w:tcW w:w="760" w:type="dxa"/>
          </w:tcPr>
          <w:p w:rsidR="007C7045" w:rsidRDefault="007C7045" w:rsidP="007C7045">
            <w:pPr>
              <w:jc w:val="center"/>
            </w:pPr>
            <w:r>
              <w:t>B</w:t>
            </w:r>
          </w:p>
        </w:tc>
        <w:tc>
          <w:tcPr>
            <w:tcW w:w="1383" w:type="dxa"/>
          </w:tcPr>
          <w:p w:rsidR="007C7045" w:rsidRDefault="007C7045" w:rsidP="007C7045">
            <w:pPr>
              <w:jc w:val="center"/>
            </w:pPr>
            <w:r>
              <w:t>2016-2018</w:t>
            </w:r>
          </w:p>
        </w:tc>
      </w:tr>
      <w:tr w:rsidR="007C7045" w:rsidTr="007E544F">
        <w:tc>
          <w:tcPr>
            <w:tcW w:w="2233" w:type="dxa"/>
          </w:tcPr>
          <w:p w:rsidR="007C7045" w:rsidRPr="005A0547" w:rsidRDefault="007C7045" w:rsidP="007C7045">
            <w:r w:rsidRPr="005A0547">
              <w:t>Mgr. Jan Kramoliš, Ph.D.</w:t>
            </w:r>
            <w:r>
              <w:t xml:space="preserve"> (spoluřešitel)</w:t>
            </w:r>
          </w:p>
        </w:tc>
        <w:tc>
          <w:tcPr>
            <w:tcW w:w="5524" w:type="dxa"/>
          </w:tcPr>
          <w:p w:rsidR="007C7045" w:rsidRPr="00F3334A" w:rsidRDefault="007C7045" w:rsidP="007C7045">
            <w:pPr>
              <w:rPr>
                <w:strike/>
                <w:color w:val="FF0000"/>
              </w:rPr>
            </w:pPr>
            <w:r w:rsidRPr="005A0547">
              <w:t>Manažerský model hodnoty designu pro konkurenceschopnost MSP v ČR (TAČR: TL02000255)</w:t>
            </w:r>
          </w:p>
        </w:tc>
        <w:tc>
          <w:tcPr>
            <w:tcW w:w="760" w:type="dxa"/>
          </w:tcPr>
          <w:p w:rsidR="007C7045" w:rsidRPr="00F3334A" w:rsidRDefault="007C7045" w:rsidP="007C7045">
            <w:pPr>
              <w:jc w:val="center"/>
              <w:rPr>
                <w:strike/>
                <w:color w:val="FF0000"/>
              </w:rPr>
            </w:pPr>
            <w:r>
              <w:t>B</w:t>
            </w:r>
          </w:p>
        </w:tc>
        <w:tc>
          <w:tcPr>
            <w:tcW w:w="1383" w:type="dxa"/>
          </w:tcPr>
          <w:p w:rsidR="007C7045" w:rsidRPr="00F3334A" w:rsidRDefault="007C7045" w:rsidP="007C7045">
            <w:pPr>
              <w:jc w:val="center"/>
              <w:rPr>
                <w:strike/>
                <w:color w:val="FF0000"/>
              </w:rPr>
            </w:pPr>
            <w:r>
              <w:t>2019-2020</w:t>
            </w:r>
          </w:p>
        </w:tc>
      </w:tr>
      <w:tr w:rsidR="007C7045" w:rsidTr="007E544F">
        <w:tc>
          <w:tcPr>
            <w:tcW w:w="2233" w:type="dxa"/>
          </w:tcPr>
          <w:p w:rsidR="007C7045" w:rsidRPr="00760497" w:rsidRDefault="007C7045" w:rsidP="007C7045">
            <w:r w:rsidRPr="00760497">
              <w:t>Ing. Michaela Blahová, Ph.D.</w:t>
            </w:r>
          </w:p>
        </w:tc>
        <w:tc>
          <w:tcPr>
            <w:tcW w:w="5524" w:type="dxa"/>
          </w:tcPr>
          <w:p w:rsidR="007C7045" w:rsidRPr="00760497" w:rsidRDefault="007C7045" w:rsidP="007C7045">
            <w:r w:rsidRPr="00760497">
              <w:rPr>
                <w:bCs/>
              </w:rPr>
              <w:t>Tvorba strategického modelu výkonnosti založeného na synergických efektech vybraných soustav řízení (</w:t>
            </w:r>
            <w:r>
              <w:rPr>
                <w:bCs/>
              </w:rPr>
              <w:t xml:space="preserve">GAČR: </w:t>
            </w:r>
            <w:r w:rsidRPr="00760497">
              <w:t>14-18597P)</w:t>
            </w:r>
          </w:p>
        </w:tc>
        <w:tc>
          <w:tcPr>
            <w:tcW w:w="760" w:type="dxa"/>
          </w:tcPr>
          <w:p w:rsidR="007C7045" w:rsidRPr="00760497" w:rsidRDefault="007C7045" w:rsidP="007C7045">
            <w:pPr>
              <w:jc w:val="center"/>
            </w:pPr>
            <w:r w:rsidRPr="00760497">
              <w:t>B</w:t>
            </w:r>
          </w:p>
        </w:tc>
        <w:tc>
          <w:tcPr>
            <w:tcW w:w="1383" w:type="dxa"/>
          </w:tcPr>
          <w:p w:rsidR="007C7045" w:rsidRPr="00760497" w:rsidRDefault="007C7045" w:rsidP="007C7045">
            <w:pPr>
              <w:jc w:val="center"/>
            </w:pPr>
            <w:r w:rsidRPr="00760497">
              <w:t>2014-2016</w:t>
            </w:r>
          </w:p>
        </w:tc>
      </w:tr>
      <w:tr w:rsidR="007C7045" w:rsidTr="007E544F">
        <w:tc>
          <w:tcPr>
            <w:tcW w:w="2233" w:type="dxa"/>
          </w:tcPr>
          <w:p w:rsidR="007C7045" w:rsidRPr="00760497" w:rsidRDefault="007C7045" w:rsidP="007C7045">
            <w:r>
              <w:t xml:space="preserve">Ing. </w:t>
            </w:r>
            <w:r w:rsidR="0030103D">
              <w:t xml:space="preserve">Filip </w:t>
            </w:r>
            <w:r>
              <w:t>Kučera</w:t>
            </w:r>
          </w:p>
        </w:tc>
        <w:tc>
          <w:tcPr>
            <w:tcW w:w="5524" w:type="dxa"/>
          </w:tcPr>
          <w:p w:rsidR="007C7045" w:rsidRPr="00760497" w:rsidRDefault="007C7045" w:rsidP="007C7045">
            <w:pPr>
              <w:rPr>
                <w:bCs/>
              </w:rPr>
            </w:pPr>
            <w:r w:rsidRPr="005A0547">
              <w:rPr>
                <w:bCs/>
              </w:rPr>
              <w:t>Poznatky behaviorální ekonomie a jejich aplikace na úrovni obcí a krajů České republiky (TAČR: TL02000255)</w:t>
            </w:r>
          </w:p>
        </w:tc>
        <w:tc>
          <w:tcPr>
            <w:tcW w:w="760" w:type="dxa"/>
          </w:tcPr>
          <w:p w:rsidR="007C7045" w:rsidRPr="00760497" w:rsidRDefault="007C7045" w:rsidP="007C7045">
            <w:pPr>
              <w:jc w:val="center"/>
            </w:pPr>
            <w:r>
              <w:t>B</w:t>
            </w:r>
          </w:p>
        </w:tc>
        <w:tc>
          <w:tcPr>
            <w:tcW w:w="1383" w:type="dxa"/>
          </w:tcPr>
          <w:p w:rsidR="007C7045" w:rsidRPr="00760497" w:rsidRDefault="007C7045" w:rsidP="007C7045">
            <w:pPr>
              <w:jc w:val="center"/>
            </w:pPr>
            <w:r>
              <w:t>2019-2021</w:t>
            </w:r>
          </w:p>
        </w:tc>
      </w:tr>
      <w:tr w:rsidR="00C604F5" w:rsidTr="007E544F">
        <w:tc>
          <w:tcPr>
            <w:tcW w:w="2233" w:type="dxa"/>
          </w:tcPr>
          <w:p w:rsidR="00C604F5" w:rsidRDefault="00C604F5" w:rsidP="007E544F">
            <w:pPr>
              <w:jc w:val="both"/>
              <w:rPr>
                <w:sz w:val="24"/>
              </w:rPr>
            </w:pPr>
          </w:p>
        </w:tc>
        <w:tc>
          <w:tcPr>
            <w:tcW w:w="5524" w:type="dxa"/>
          </w:tcPr>
          <w:p w:rsidR="00C604F5" w:rsidRDefault="00C604F5" w:rsidP="007E544F">
            <w:pPr>
              <w:jc w:val="center"/>
              <w:rPr>
                <w:sz w:val="24"/>
              </w:rPr>
            </w:pPr>
          </w:p>
        </w:tc>
        <w:tc>
          <w:tcPr>
            <w:tcW w:w="760" w:type="dxa"/>
          </w:tcPr>
          <w:p w:rsidR="00C604F5" w:rsidRDefault="00C604F5" w:rsidP="007E544F">
            <w:pPr>
              <w:jc w:val="center"/>
              <w:rPr>
                <w:sz w:val="24"/>
              </w:rPr>
            </w:pPr>
          </w:p>
        </w:tc>
        <w:tc>
          <w:tcPr>
            <w:tcW w:w="1383" w:type="dxa"/>
          </w:tcPr>
          <w:p w:rsidR="00C604F5" w:rsidRDefault="00C604F5" w:rsidP="007E544F">
            <w:pPr>
              <w:jc w:val="center"/>
              <w:rPr>
                <w:sz w:val="24"/>
              </w:rPr>
            </w:pPr>
          </w:p>
        </w:tc>
      </w:tr>
      <w:tr w:rsidR="00C604F5" w:rsidTr="007E544F">
        <w:trPr>
          <w:trHeight w:val="318"/>
        </w:trPr>
        <w:tc>
          <w:tcPr>
            <w:tcW w:w="9900" w:type="dxa"/>
            <w:gridSpan w:val="4"/>
            <w:shd w:val="clear" w:color="auto" w:fill="F7CAAC"/>
          </w:tcPr>
          <w:p w:rsidR="00C604F5" w:rsidRDefault="00C604F5" w:rsidP="007E544F">
            <w:pPr>
              <w:rPr>
                <w:b/>
              </w:rPr>
            </w:pPr>
            <w:r>
              <w:rPr>
                <w:b/>
              </w:rPr>
              <w:t>Přehled řešených projektů a dalších aktivit v rámci spolupráce s praxí u profesně zaměřeného bakalářského a magisterského studijního programu</w:t>
            </w:r>
          </w:p>
        </w:tc>
      </w:tr>
      <w:tr w:rsidR="00C604F5" w:rsidTr="007E544F">
        <w:trPr>
          <w:cantSplit/>
          <w:trHeight w:val="283"/>
        </w:trPr>
        <w:tc>
          <w:tcPr>
            <w:tcW w:w="2233" w:type="dxa"/>
            <w:shd w:val="clear" w:color="auto" w:fill="F7CAAC"/>
          </w:tcPr>
          <w:p w:rsidR="00C604F5" w:rsidRDefault="00C604F5" w:rsidP="007E544F">
            <w:pPr>
              <w:jc w:val="both"/>
              <w:rPr>
                <w:b/>
              </w:rPr>
            </w:pPr>
            <w:r>
              <w:rPr>
                <w:b/>
              </w:rPr>
              <w:t>Pracoviště praxe</w:t>
            </w:r>
          </w:p>
        </w:tc>
        <w:tc>
          <w:tcPr>
            <w:tcW w:w="5524" w:type="dxa"/>
            <w:shd w:val="clear" w:color="auto" w:fill="F7CAAC"/>
          </w:tcPr>
          <w:p w:rsidR="00C604F5" w:rsidRDefault="00C604F5" w:rsidP="007E544F">
            <w:pPr>
              <w:jc w:val="both"/>
              <w:rPr>
                <w:b/>
              </w:rPr>
            </w:pPr>
            <w:r>
              <w:rPr>
                <w:b/>
              </w:rPr>
              <w:t xml:space="preserve">Název či popis projektu uskutečňovaného ve spolupráci s praxí </w:t>
            </w:r>
          </w:p>
        </w:tc>
        <w:tc>
          <w:tcPr>
            <w:tcW w:w="2143" w:type="dxa"/>
            <w:gridSpan w:val="2"/>
            <w:shd w:val="clear" w:color="auto" w:fill="F7CAAC"/>
          </w:tcPr>
          <w:p w:rsidR="00C604F5" w:rsidRDefault="00C604F5" w:rsidP="007E544F">
            <w:pPr>
              <w:jc w:val="center"/>
              <w:rPr>
                <w:b/>
                <w:sz w:val="24"/>
              </w:rPr>
            </w:pPr>
            <w:r>
              <w:rPr>
                <w:b/>
              </w:rPr>
              <w:t>Období</w:t>
            </w:r>
          </w:p>
        </w:tc>
      </w:tr>
      <w:tr w:rsidR="00C604F5" w:rsidTr="007E544F">
        <w:tc>
          <w:tcPr>
            <w:tcW w:w="2233" w:type="dxa"/>
          </w:tcPr>
          <w:p w:rsidR="00C604F5" w:rsidRDefault="00C604F5" w:rsidP="007E544F">
            <w:pPr>
              <w:jc w:val="both"/>
              <w:rPr>
                <w:sz w:val="24"/>
              </w:rPr>
            </w:pPr>
          </w:p>
        </w:tc>
        <w:tc>
          <w:tcPr>
            <w:tcW w:w="5524" w:type="dxa"/>
          </w:tcPr>
          <w:p w:rsidR="00C604F5" w:rsidRDefault="00C604F5" w:rsidP="007E544F">
            <w:pPr>
              <w:jc w:val="center"/>
              <w:rPr>
                <w:sz w:val="24"/>
              </w:rPr>
            </w:pPr>
          </w:p>
        </w:tc>
        <w:tc>
          <w:tcPr>
            <w:tcW w:w="2143" w:type="dxa"/>
            <w:gridSpan w:val="2"/>
          </w:tcPr>
          <w:p w:rsidR="00C604F5" w:rsidRDefault="00C604F5" w:rsidP="007E544F">
            <w:pPr>
              <w:jc w:val="center"/>
              <w:rPr>
                <w:sz w:val="24"/>
              </w:rPr>
            </w:pPr>
          </w:p>
        </w:tc>
      </w:tr>
      <w:tr w:rsidR="00C604F5" w:rsidTr="007E544F">
        <w:tc>
          <w:tcPr>
            <w:tcW w:w="2233" w:type="dxa"/>
          </w:tcPr>
          <w:p w:rsidR="00C604F5" w:rsidRDefault="00C604F5" w:rsidP="007E544F">
            <w:pPr>
              <w:jc w:val="both"/>
              <w:rPr>
                <w:sz w:val="24"/>
              </w:rPr>
            </w:pPr>
          </w:p>
        </w:tc>
        <w:tc>
          <w:tcPr>
            <w:tcW w:w="5524" w:type="dxa"/>
          </w:tcPr>
          <w:p w:rsidR="00C604F5" w:rsidRDefault="00C604F5" w:rsidP="007E544F">
            <w:pPr>
              <w:jc w:val="center"/>
              <w:rPr>
                <w:sz w:val="24"/>
              </w:rPr>
            </w:pPr>
          </w:p>
        </w:tc>
        <w:tc>
          <w:tcPr>
            <w:tcW w:w="2143" w:type="dxa"/>
            <w:gridSpan w:val="2"/>
          </w:tcPr>
          <w:p w:rsidR="00C604F5" w:rsidRDefault="00C604F5" w:rsidP="007E544F">
            <w:pPr>
              <w:jc w:val="center"/>
              <w:rPr>
                <w:sz w:val="24"/>
              </w:rPr>
            </w:pPr>
          </w:p>
        </w:tc>
      </w:tr>
      <w:tr w:rsidR="00C604F5" w:rsidTr="007E544F">
        <w:tc>
          <w:tcPr>
            <w:tcW w:w="2233" w:type="dxa"/>
          </w:tcPr>
          <w:p w:rsidR="00C604F5" w:rsidRDefault="00C604F5" w:rsidP="007E544F">
            <w:pPr>
              <w:jc w:val="both"/>
              <w:rPr>
                <w:sz w:val="24"/>
              </w:rPr>
            </w:pPr>
          </w:p>
        </w:tc>
        <w:tc>
          <w:tcPr>
            <w:tcW w:w="5524" w:type="dxa"/>
          </w:tcPr>
          <w:p w:rsidR="00C604F5" w:rsidRDefault="00C604F5" w:rsidP="007E544F">
            <w:pPr>
              <w:jc w:val="center"/>
              <w:rPr>
                <w:sz w:val="24"/>
              </w:rPr>
            </w:pPr>
          </w:p>
        </w:tc>
        <w:tc>
          <w:tcPr>
            <w:tcW w:w="2143" w:type="dxa"/>
            <w:gridSpan w:val="2"/>
          </w:tcPr>
          <w:p w:rsidR="00C604F5" w:rsidRDefault="00C604F5" w:rsidP="007E544F">
            <w:pPr>
              <w:jc w:val="center"/>
              <w:rPr>
                <w:sz w:val="24"/>
              </w:rPr>
            </w:pPr>
          </w:p>
        </w:tc>
      </w:tr>
      <w:tr w:rsidR="00C604F5" w:rsidTr="007E544F">
        <w:tc>
          <w:tcPr>
            <w:tcW w:w="2233" w:type="dxa"/>
          </w:tcPr>
          <w:p w:rsidR="00C604F5" w:rsidRDefault="00C604F5" w:rsidP="007E544F">
            <w:pPr>
              <w:jc w:val="both"/>
              <w:rPr>
                <w:sz w:val="24"/>
              </w:rPr>
            </w:pPr>
          </w:p>
        </w:tc>
        <w:tc>
          <w:tcPr>
            <w:tcW w:w="5524" w:type="dxa"/>
          </w:tcPr>
          <w:p w:rsidR="00C604F5" w:rsidRDefault="00C604F5" w:rsidP="007E544F">
            <w:pPr>
              <w:jc w:val="center"/>
              <w:rPr>
                <w:sz w:val="24"/>
              </w:rPr>
            </w:pPr>
          </w:p>
        </w:tc>
        <w:tc>
          <w:tcPr>
            <w:tcW w:w="2143" w:type="dxa"/>
            <w:gridSpan w:val="2"/>
          </w:tcPr>
          <w:p w:rsidR="00C604F5" w:rsidRDefault="00C604F5" w:rsidP="007E544F">
            <w:pPr>
              <w:jc w:val="center"/>
              <w:rPr>
                <w:sz w:val="24"/>
              </w:rPr>
            </w:pPr>
          </w:p>
        </w:tc>
      </w:tr>
      <w:tr w:rsidR="00C604F5" w:rsidTr="007E544F">
        <w:tc>
          <w:tcPr>
            <w:tcW w:w="2233" w:type="dxa"/>
          </w:tcPr>
          <w:p w:rsidR="00C604F5" w:rsidRDefault="00C604F5" w:rsidP="007E544F">
            <w:pPr>
              <w:jc w:val="both"/>
              <w:rPr>
                <w:sz w:val="24"/>
              </w:rPr>
            </w:pPr>
          </w:p>
        </w:tc>
        <w:tc>
          <w:tcPr>
            <w:tcW w:w="5524" w:type="dxa"/>
          </w:tcPr>
          <w:p w:rsidR="00C604F5" w:rsidRDefault="00C604F5" w:rsidP="007E544F">
            <w:pPr>
              <w:jc w:val="center"/>
              <w:rPr>
                <w:sz w:val="24"/>
              </w:rPr>
            </w:pPr>
          </w:p>
        </w:tc>
        <w:tc>
          <w:tcPr>
            <w:tcW w:w="2143" w:type="dxa"/>
            <w:gridSpan w:val="2"/>
          </w:tcPr>
          <w:p w:rsidR="00C604F5" w:rsidRDefault="00C604F5" w:rsidP="007E544F">
            <w:pPr>
              <w:jc w:val="center"/>
              <w:rPr>
                <w:sz w:val="24"/>
              </w:rPr>
            </w:pPr>
          </w:p>
        </w:tc>
      </w:tr>
      <w:tr w:rsidR="00C604F5" w:rsidTr="007E544F">
        <w:tc>
          <w:tcPr>
            <w:tcW w:w="2233" w:type="dxa"/>
          </w:tcPr>
          <w:p w:rsidR="00C604F5" w:rsidRDefault="00C604F5" w:rsidP="007E544F">
            <w:pPr>
              <w:jc w:val="both"/>
              <w:rPr>
                <w:sz w:val="24"/>
              </w:rPr>
            </w:pPr>
          </w:p>
        </w:tc>
        <w:tc>
          <w:tcPr>
            <w:tcW w:w="5524" w:type="dxa"/>
          </w:tcPr>
          <w:p w:rsidR="00C604F5" w:rsidRDefault="00C604F5" w:rsidP="007E544F">
            <w:pPr>
              <w:jc w:val="center"/>
              <w:rPr>
                <w:sz w:val="24"/>
              </w:rPr>
            </w:pPr>
          </w:p>
        </w:tc>
        <w:tc>
          <w:tcPr>
            <w:tcW w:w="2143" w:type="dxa"/>
            <w:gridSpan w:val="2"/>
          </w:tcPr>
          <w:p w:rsidR="00C604F5" w:rsidRDefault="00C604F5" w:rsidP="007E544F">
            <w:pPr>
              <w:jc w:val="center"/>
              <w:rPr>
                <w:sz w:val="24"/>
              </w:rPr>
            </w:pPr>
          </w:p>
        </w:tc>
      </w:tr>
      <w:tr w:rsidR="00C604F5" w:rsidTr="007E544F">
        <w:tc>
          <w:tcPr>
            <w:tcW w:w="2233" w:type="dxa"/>
          </w:tcPr>
          <w:p w:rsidR="00C604F5" w:rsidRDefault="00C604F5" w:rsidP="007E544F">
            <w:pPr>
              <w:jc w:val="both"/>
              <w:rPr>
                <w:sz w:val="24"/>
              </w:rPr>
            </w:pPr>
          </w:p>
        </w:tc>
        <w:tc>
          <w:tcPr>
            <w:tcW w:w="5524" w:type="dxa"/>
          </w:tcPr>
          <w:p w:rsidR="00C604F5" w:rsidRDefault="00C604F5" w:rsidP="007E544F">
            <w:pPr>
              <w:jc w:val="center"/>
              <w:rPr>
                <w:sz w:val="24"/>
              </w:rPr>
            </w:pPr>
          </w:p>
        </w:tc>
        <w:tc>
          <w:tcPr>
            <w:tcW w:w="2143" w:type="dxa"/>
            <w:gridSpan w:val="2"/>
          </w:tcPr>
          <w:p w:rsidR="00C604F5" w:rsidRDefault="00C604F5" w:rsidP="007E544F">
            <w:pPr>
              <w:jc w:val="center"/>
              <w:rPr>
                <w:sz w:val="24"/>
              </w:rPr>
            </w:pPr>
          </w:p>
        </w:tc>
      </w:tr>
      <w:tr w:rsidR="00C604F5" w:rsidTr="007E544F">
        <w:tc>
          <w:tcPr>
            <w:tcW w:w="9900" w:type="dxa"/>
            <w:gridSpan w:val="4"/>
            <w:shd w:val="clear" w:color="auto" w:fill="F7CAAC"/>
          </w:tcPr>
          <w:p w:rsidR="00C604F5" w:rsidRDefault="00C604F5" w:rsidP="007E544F">
            <w:pPr>
              <w:rPr>
                <w:sz w:val="24"/>
              </w:rPr>
            </w:pPr>
            <w:r>
              <w:rPr>
                <w:b/>
              </w:rPr>
              <w:t>Odborné aktivity vztahující se k tvůrčí, resp. vědecké a umělecké činnosti vysoké školy, která souvisí se studijním programem</w:t>
            </w:r>
          </w:p>
        </w:tc>
      </w:tr>
      <w:tr w:rsidR="00C604F5" w:rsidTr="007E544F">
        <w:trPr>
          <w:trHeight w:val="2422"/>
        </w:trPr>
        <w:tc>
          <w:tcPr>
            <w:tcW w:w="9900" w:type="dxa"/>
            <w:gridSpan w:val="4"/>
            <w:shd w:val="clear" w:color="auto" w:fill="FFFFFF"/>
          </w:tcPr>
          <w:p w:rsidR="007C7045" w:rsidRDefault="007C7045" w:rsidP="007C7045">
            <w:pPr>
              <w:jc w:val="both"/>
            </w:pPr>
            <w:r w:rsidRPr="00A96AA3">
              <w:rPr>
                <w:b/>
              </w:rPr>
              <w:t>Mezinárodní konference Finance a výkonnost firem ve vědě, výuce a praxi</w:t>
            </w:r>
            <w:r>
              <w:t xml:space="preserve"> (Finance and Performance of Firms in Science, Education and Practice) – Pořádá se na FaME každý druhý rok od roku </w:t>
            </w:r>
            <w:r w:rsidRPr="00D96943">
              <w:t>2003.</w:t>
            </w:r>
            <w:r>
              <w:t xml:space="preserve"> Tematicky je konference zaměřena na řízení a měření </w:t>
            </w:r>
            <w:r w:rsidRPr="005E7098">
              <w:t>výkonnosti podniků a organizací veřejného sektoru; dopad na konkurenceschopnost podniků, klastrů a regionů, podnikové finance, moderní metody řízení nákladů, controlling, veřejné finance, daně, účetnictví a jeho harmonizace, finanční trhy, bankovnictví, pojišťovnictví</w:t>
            </w:r>
            <w:r w:rsidRPr="005E7098">
              <w:rPr>
                <w:bCs/>
              </w:rPr>
              <w:t xml:space="preserve"> Sborníky příspěvků z konferencí ročníků 2011 - 2015 jsou uvedeny v databázi Conference Proceedings Citation Index na Web of Science</w:t>
            </w:r>
            <w:r w:rsidRPr="005E7098">
              <w:t xml:space="preserve"> Webové stránky konference: </w:t>
            </w:r>
            <w:r w:rsidRPr="005E7098">
              <w:rPr>
                <w:bCs/>
              </w:rPr>
              <w:t xml:space="preserve"> </w:t>
            </w:r>
            <w:hyperlink r:id="rId50" w:history="1">
              <w:r w:rsidRPr="005E7098">
                <w:rPr>
                  <w:rStyle w:val="Hypertextovodkaz"/>
                  <w:bCs/>
                </w:rPr>
                <w:t>http://www.ufu.utb.cz/konference/</w:t>
              </w:r>
            </w:hyperlink>
            <w:r w:rsidRPr="005E7098">
              <w:t>, sborník z roku 2017 byl zaslán k registraci.</w:t>
            </w:r>
          </w:p>
          <w:p w:rsidR="00C604F5" w:rsidRPr="000E08E9" w:rsidRDefault="00C604F5" w:rsidP="007E544F">
            <w:pPr>
              <w:jc w:val="both"/>
            </w:pPr>
          </w:p>
          <w:p w:rsidR="00C604F5" w:rsidRDefault="00C604F5" w:rsidP="007E544F">
            <w:pPr>
              <w:jc w:val="both"/>
            </w:pPr>
            <w:r w:rsidRPr="00A96AA3">
              <w:rPr>
                <w:b/>
              </w:rPr>
              <w:t>Mezinárodní konference pro mladé vědecké pracovníky DOKBAT</w:t>
            </w:r>
            <w:r>
              <w:t xml:space="preserve"> (International Bata Conference for Ph.D. Students and Young Researchers) – pořádá se každý rok. Webové stránky konference: </w:t>
            </w:r>
            <w:hyperlink r:id="rId51" w:history="1">
              <w:r w:rsidRPr="0069697C">
                <w:rPr>
                  <w:rStyle w:val="Hypertextovodkaz"/>
                </w:rPr>
                <w:t>www.dokbat.utb.cz</w:t>
              </w:r>
            </w:hyperlink>
            <w:r>
              <w:t xml:space="preserve"> </w:t>
            </w:r>
          </w:p>
          <w:p w:rsidR="0003342D" w:rsidRDefault="0003342D" w:rsidP="007E544F">
            <w:pPr>
              <w:jc w:val="both"/>
            </w:pPr>
          </w:p>
          <w:p w:rsidR="0003342D" w:rsidRPr="003D7C6C" w:rsidRDefault="0003342D" w:rsidP="0003342D">
            <w:pPr>
              <w:spacing w:after="120"/>
              <w:jc w:val="both"/>
            </w:pPr>
            <w:r w:rsidRPr="003D7C6C">
              <w:t xml:space="preserve">Od roku 2014 fakulta v pravidelných dvouletých intervalech organizuje společně s Ton Duc Thang University v Ho Chi Minh </w:t>
            </w:r>
            <w:r>
              <w:t xml:space="preserve">City, ve Vietnamu </w:t>
            </w:r>
            <w:r w:rsidRPr="003D7C6C">
              <w:t>mezinárodní vědeckou konferenci „</w:t>
            </w:r>
            <w:r w:rsidRPr="003D7C6C">
              <w:rPr>
                <w:b/>
              </w:rPr>
              <w:t xml:space="preserve">International Conference on Finance and Economics“ (ICFE) </w:t>
            </w:r>
            <w:hyperlink r:id="rId52" w:history="1">
              <w:r w:rsidRPr="003D7C6C">
                <w:rPr>
                  <w:rStyle w:val="Hypertextovodkaz"/>
                </w:rPr>
                <w:t>https://icfe2018.tdtu.edu.vn</w:t>
              </w:r>
            </w:hyperlink>
            <w:r w:rsidRPr="003D7C6C">
              <w:t xml:space="preserve">, s indexací sborníků v databázi Web of Science. </w:t>
            </w:r>
          </w:p>
          <w:p w:rsidR="0003342D" w:rsidRPr="003D7C6C" w:rsidRDefault="0003342D" w:rsidP="0003342D">
            <w:pPr>
              <w:spacing w:after="120"/>
              <w:jc w:val="both"/>
            </w:pPr>
            <w:r w:rsidRPr="003D7C6C">
              <w:t xml:space="preserve">Mezi další pořádané konference se řadí konference </w:t>
            </w:r>
            <w:r w:rsidRPr="003D7C6C">
              <w:rPr>
                <w:b/>
              </w:rPr>
              <w:t>„Ekonomika, Management a Finance“</w:t>
            </w:r>
            <w:r w:rsidRPr="003D7C6C">
              <w:t xml:space="preserve">, </w:t>
            </w:r>
            <w:hyperlink r:id="rId53" w:history="1">
              <w:r w:rsidRPr="003D7C6C">
                <w:rPr>
                  <w:rStyle w:val="Hypertextovodkaz"/>
                </w:rPr>
                <w:t>http://emf.fame.utb.cz</w:t>
              </w:r>
            </w:hyperlink>
            <w:r>
              <w:rPr>
                <w:b/>
              </w:rPr>
              <w:t xml:space="preserve"> </w:t>
            </w:r>
            <w:r w:rsidRPr="003D7C6C">
              <w:t>poprvé uskutečněná v roce 2018.</w:t>
            </w:r>
          </w:p>
          <w:p w:rsidR="00C604F5" w:rsidRDefault="00C604F5" w:rsidP="007E544F">
            <w:pPr>
              <w:jc w:val="both"/>
            </w:pPr>
            <w:r w:rsidRPr="00A96AA3">
              <w:rPr>
                <w:b/>
              </w:rPr>
              <w:t>Baťova manažerská škola</w:t>
            </w:r>
            <w:r w:rsidRPr="00A47818">
              <w:t xml:space="preserve"> – </w:t>
            </w:r>
            <w:r w:rsidRPr="00F3334A">
              <w:t>Kurzy Baťovy manažerské školy se konají pravidelně od roku 2010 v prostorách Fakulty managementu a ekonomiky Univerzity Tomáše Bati ve Zlíně. Lektory kurzů jsou renomovaní odborníci z akademické i firemní praxe. Jednotlivé části kurzu přináší posluchačům informace o současných moderních metodách řízení, ale nabízejí také přehled o řízení ve firmě BAŤA, a. s. a zhodnocení možností využití principů tohoto systému řízení v současných podmínkách. V rámci kurzu vedle přednášek jsou využity i formy seminářů, případových studií a pracovních diskusí. Prostor je rovněž pro analýzu a řešení vlastních manažerských témat jednotlivých účastníků kurzu. Účastníci po absolvování kurzu obdrží certifikát Univerzity Tomáše Bati ve Zlíně.</w:t>
            </w:r>
            <w:r>
              <w:t xml:space="preserve"> Webové stránky akce: </w:t>
            </w:r>
            <w:hyperlink r:id="rId54" w:history="1">
              <w:r w:rsidRPr="0069697C">
                <w:rPr>
                  <w:rStyle w:val="Hypertextovodkaz"/>
                </w:rPr>
                <w:t>http://www.batovaskola.cz</w:t>
              </w:r>
            </w:hyperlink>
            <w:r>
              <w:t>.</w:t>
            </w:r>
          </w:p>
          <w:p w:rsidR="00C604F5" w:rsidRDefault="00C604F5" w:rsidP="007E544F">
            <w:pPr>
              <w:jc w:val="both"/>
            </w:pPr>
          </w:p>
          <w:p w:rsidR="00C604F5" w:rsidRDefault="00C604F5" w:rsidP="007E544F">
            <w:pPr>
              <w:jc w:val="both"/>
            </w:pPr>
            <w:r w:rsidRPr="0050638D">
              <w:rPr>
                <w:b/>
              </w:rPr>
              <w:t>Studentská vědecká a odborná činnost (SVOČ)</w:t>
            </w:r>
            <w:r>
              <w:t xml:space="preserve"> - </w:t>
            </w:r>
            <w:r w:rsidRPr="00EB3F7F">
              <w:t>Cílem soutěže je prezentace vědeckých výsledků studentů Fakulty managementu a ekonomiky. V rámci soutěže studenti pod vedením školitele zpracují příspěvek, který poté prezentují před odbornou komisí a svými kolegy. Cílem soutěže je mimo jiné také prohloubit spolupráci mezi studenty a pedagogy a také případně připravit studenty na doktorské studium.</w:t>
            </w:r>
            <w:r>
              <w:t xml:space="preserve"> Fakulta v roce 2018 pořádala již 14. ročník této soutěže. Více informací na </w:t>
            </w:r>
            <w:hyperlink r:id="rId55" w:history="1">
              <w:r w:rsidRPr="000470AF">
                <w:rPr>
                  <w:rStyle w:val="Hypertextovodkaz"/>
                </w:rPr>
                <w:t>https://fame.utb.cz/veda-a-vyzkum/vedecko-vyzkumna-cinnost/svoc/</w:t>
              </w:r>
            </w:hyperlink>
            <w:r>
              <w:t xml:space="preserve">. </w:t>
            </w:r>
          </w:p>
          <w:p w:rsidR="00E863BD" w:rsidRDefault="00E863BD" w:rsidP="00E863BD">
            <w:pPr>
              <w:pStyle w:val="Normlnweb"/>
              <w:jc w:val="both"/>
              <w:rPr>
                <w:rFonts w:ascii="TimesNewRomanPSMT" w:hAnsi="TimesNewRomanPSMT" w:cs="Calibri"/>
                <w:color w:val="000000"/>
                <w:sz w:val="20"/>
                <w:szCs w:val="20"/>
              </w:rPr>
            </w:pPr>
            <w:r>
              <w:rPr>
                <w:rFonts w:ascii="TimesNewRomanPSMT" w:hAnsi="TimesNewRomanPSMT" w:cs="Calibri"/>
                <w:b/>
                <w:color w:val="000000"/>
                <w:sz w:val="20"/>
                <w:szCs w:val="20"/>
              </w:rPr>
              <w:t>Akademie business manaže</w:t>
            </w:r>
            <w:r w:rsidRPr="008425F0">
              <w:rPr>
                <w:rFonts w:ascii="TimesNewRomanPSMT" w:hAnsi="TimesNewRomanPSMT" w:cs="Calibri"/>
                <w:b/>
                <w:color w:val="000000"/>
                <w:sz w:val="20"/>
                <w:szCs w:val="20"/>
              </w:rPr>
              <w:t>ra</w:t>
            </w:r>
            <w:r>
              <w:rPr>
                <w:rFonts w:ascii="TimesNewRomanPSMT" w:hAnsi="TimesNewRomanPSMT" w:cs="Calibri"/>
                <w:color w:val="000000"/>
                <w:sz w:val="20"/>
                <w:szCs w:val="20"/>
              </w:rPr>
              <w:t xml:space="preserve"> – firemní vzdělávání, modul </w:t>
            </w:r>
            <w:r w:rsidRPr="002D5875">
              <w:rPr>
                <w:rFonts w:ascii="TimesNewRomanPSMT" w:hAnsi="TimesNewRomanPSMT" w:cs="Calibri"/>
                <w:b/>
                <w:color w:val="000000"/>
                <w:sz w:val="20"/>
                <w:szCs w:val="20"/>
              </w:rPr>
              <w:t>Finanční řízení firmy:</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 xml:space="preserve">Cílem kurzu </w:t>
            </w:r>
            <w:r>
              <w:rPr>
                <w:rFonts w:ascii="TimesNewRomanPSMT" w:hAnsi="TimesNewRomanPSMT" w:cs="Calibri"/>
                <w:color w:val="000000"/>
                <w:sz w:val="20"/>
                <w:szCs w:val="20"/>
              </w:rPr>
              <w:t>bylo</w:t>
            </w:r>
            <w:r w:rsidRPr="008F412E">
              <w:rPr>
                <w:rFonts w:ascii="TimesNewRomanPSMT" w:hAnsi="TimesNewRomanPSMT" w:cs="Calibri"/>
                <w:color w:val="000000"/>
                <w:sz w:val="20"/>
                <w:szCs w:val="20"/>
              </w:rPr>
              <w:t xml:space="preserve"> získání celkového přehledu o podnikových financích a fina</w:t>
            </w:r>
            <w:r>
              <w:rPr>
                <w:rFonts w:ascii="TimesNewRomanPSMT" w:hAnsi="TimesNewRomanPSMT" w:cs="Calibri"/>
                <w:color w:val="000000"/>
                <w:sz w:val="20"/>
                <w:szCs w:val="20"/>
              </w:rPr>
              <w:t>nčním řízení. Účastníci se naučili</w:t>
            </w:r>
            <w:r w:rsidRPr="008F412E">
              <w:rPr>
                <w:rFonts w:ascii="TimesNewRomanPSMT" w:hAnsi="TimesNewRomanPSMT" w:cs="Calibri"/>
                <w:color w:val="000000"/>
                <w:sz w:val="20"/>
                <w:szCs w:val="20"/>
              </w:rPr>
              <w:t xml:space="preserve"> porozumět a pracovat s účetními výkazy</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 xml:space="preserve">firmy, orientovat </w:t>
            </w:r>
            <w:r>
              <w:rPr>
                <w:rFonts w:ascii="TimesNewRomanPSMT" w:hAnsi="TimesNewRomanPSMT" w:cs="Calibri"/>
                <w:color w:val="000000"/>
                <w:sz w:val="20"/>
                <w:szCs w:val="20"/>
              </w:rPr>
              <w:t xml:space="preserve">se </w:t>
            </w:r>
            <w:r w:rsidRPr="008F412E">
              <w:rPr>
                <w:rFonts w:ascii="TimesNewRomanPSMT" w:hAnsi="TimesNewRomanPSMT" w:cs="Calibri"/>
                <w:color w:val="000000"/>
                <w:sz w:val="20"/>
                <w:szCs w:val="20"/>
              </w:rPr>
              <w:t xml:space="preserve">ve výsledovce, rozvaze i cash flow. </w:t>
            </w:r>
            <w:r>
              <w:rPr>
                <w:rFonts w:ascii="TimesNewRomanPSMT" w:hAnsi="TimesNewRomanPSMT" w:cs="Calibri"/>
                <w:color w:val="000000"/>
                <w:sz w:val="20"/>
                <w:szCs w:val="20"/>
              </w:rPr>
              <w:t>Naučili</w:t>
            </w:r>
            <w:r w:rsidRPr="008F412E">
              <w:rPr>
                <w:rFonts w:ascii="TimesNewRomanPSMT" w:hAnsi="TimesNewRomanPSMT" w:cs="Calibri"/>
                <w:color w:val="000000"/>
                <w:sz w:val="20"/>
                <w:szCs w:val="20"/>
              </w:rPr>
              <w:t xml:space="preserve"> se</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kalkulovat důležité finanční ukazatele (rentabilita, zadluženost, likvidita,</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 xml:space="preserve">aktivita, produktivita), které </w:t>
            </w:r>
            <w:r>
              <w:rPr>
                <w:rFonts w:ascii="TimesNewRomanPSMT" w:hAnsi="TimesNewRomanPSMT" w:cs="Calibri"/>
                <w:color w:val="000000"/>
                <w:sz w:val="20"/>
                <w:szCs w:val="20"/>
              </w:rPr>
              <w:t>následně umějí</w:t>
            </w:r>
            <w:r w:rsidRPr="008F412E">
              <w:rPr>
                <w:rFonts w:ascii="TimesNewRomanPSMT" w:hAnsi="TimesNewRomanPSMT" w:cs="Calibri"/>
                <w:color w:val="000000"/>
                <w:sz w:val="20"/>
                <w:szCs w:val="20"/>
              </w:rPr>
              <w:t xml:space="preserve"> využít v reálném podnikovém životě.</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Účastníci kurzu si vyzkouše</w:t>
            </w:r>
            <w:r>
              <w:rPr>
                <w:rFonts w:ascii="TimesNewRomanPSMT" w:hAnsi="TimesNewRomanPSMT" w:cs="Calibri"/>
                <w:color w:val="000000"/>
                <w:sz w:val="20"/>
                <w:szCs w:val="20"/>
              </w:rPr>
              <w:t>li</w:t>
            </w:r>
            <w:r w:rsidRPr="008F412E">
              <w:rPr>
                <w:rFonts w:ascii="TimesNewRomanPSMT" w:hAnsi="TimesNewRomanPSMT" w:cs="Calibri"/>
                <w:color w:val="000000"/>
                <w:sz w:val="20"/>
                <w:szCs w:val="20"/>
              </w:rPr>
              <w:t xml:space="preserve"> tvorbu finančního plánu a </w:t>
            </w:r>
            <w:r>
              <w:rPr>
                <w:rFonts w:ascii="TimesNewRomanPSMT" w:hAnsi="TimesNewRomanPSMT" w:cs="Calibri"/>
                <w:color w:val="000000"/>
                <w:sz w:val="20"/>
                <w:szCs w:val="20"/>
              </w:rPr>
              <w:t xml:space="preserve">naučili </w:t>
            </w:r>
            <w:r w:rsidRPr="008F412E">
              <w:rPr>
                <w:rFonts w:ascii="TimesNewRomanPSMT" w:hAnsi="TimesNewRomanPSMT" w:cs="Calibri"/>
                <w:color w:val="000000"/>
                <w:sz w:val="20"/>
                <w:szCs w:val="20"/>
              </w:rPr>
              <w:t>se vyhodnocovat</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investiční příležitosti</w:t>
            </w:r>
            <w:r>
              <w:rPr>
                <w:rFonts w:ascii="TimesNewRomanPSMT" w:hAnsi="TimesNewRomanPSMT" w:cs="Calibri"/>
                <w:color w:val="000000"/>
                <w:sz w:val="20"/>
                <w:szCs w:val="20"/>
              </w:rPr>
              <w:t>.</w:t>
            </w:r>
          </w:p>
          <w:p w:rsidR="00E863BD" w:rsidRDefault="00E863BD" w:rsidP="00E863BD">
            <w:pPr>
              <w:pStyle w:val="Default"/>
              <w:jc w:val="both"/>
              <w:rPr>
                <w:rFonts w:ascii="TimesNewRomanPSMT" w:hAnsi="TimesNewRomanPSMT" w:cs="Calibri" w:hint="eastAsia"/>
                <w:sz w:val="20"/>
                <w:szCs w:val="20"/>
              </w:rPr>
            </w:pPr>
            <w:r>
              <w:rPr>
                <w:rFonts w:ascii="TimesNewRomanPSMT" w:hAnsi="TimesNewRomanPSMT" w:cs="Calibri"/>
                <w:b/>
                <w:sz w:val="20"/>
                <w:szCs w:val="20"/>
              </w:rPr>
              <w:t>Akademie business manaže</w:t>
            </w:r>
            <w:r w:rsidRPr="008425F0">
              <w:rPr>
                <w:rFonts w:ascii="TimesNewRomanPSMT" w:hAnsi="TimesNewRomanPSMT" w:cs="Calibri"/>
                <w:b/>
                <w:sz w:val="20"/>
                <w:szCs w:val="20"/>
              </w:rPr>
              <w:t>ra</w:t>
            </w:r>
            <w:r>
              <w:rPr>
                <w:rFonts w:ascii="TimesNewRomanPSMT" w:hAnsi="TimesNewRomanPSMT" w:cs="Calibri"/>
                <w:sz w:val="20"/>
                <w:szCs w:val="20"/>
              </w:rPr>
              <w:t xml:space="preserve"> – firemní vzdělávání, modul </w:t>
            </w:r>
            <w:r w:rsidRPr="002D5875">
              <w:rPr>
                <w:rFonts w:ascii="TimesNewRomanPSMT" w:hAnsi="TimesNewRomanPSMT" w:cs="Calibri"/>
                <w:b/>
                <w:sz w:val="20"/>
                <w:szCs w:val="20"/>
              </w:rPr>
              <w:t>Nástroje a metody řízení nákladů:</w:t>
            </w:r>
            <w:r>
              <w:rPr>
                <w:rFonts w:ascii="TimesNewRomanPSMT" w:hAnsi="TimesNewRomanPSMT" w:cs="Calibri"/>
                <w:sz w:val="20"/>
                <w:szCs w:val="20"/>
              </w:rPr>
              <w:t xml:space="preserve"> </w:t>
            </w:r>
            <w:r w:rsidRPr="002D5875">
              <w:rPr>
                <w:rFonts w:ascii="TimesNewRomanPSMT" w:hAnsi="TimesNewRomanPSMT" w:cs="Calibri"/>
                <w:sz w:val="20"/>
                <w:szCs w:val="20"/>
              </w:rPr>
              <w:t xml:space="preserve">Cílem kurzu </w:t>
            </w:r>
            <w:r>
              <w:rPr>
                <w:rFonts w:ascii="TimesNewRomanPSMT" w:hAnsi="TimesNewRomanPSMT" w:cs="Calibri"/>
                <w:sz w:val="20"/>
                <w:szCs w:val="20"/>
              </w:rPr>
              <w:t>bylo</w:t>
            </w:r>
            <w:r w:rsidRPr="002D5875">
              <w:rPr>
                <w:rFonts w:ascii="TimesNewRomanPSMT" w:hAnsi="TimesNewRomanPSMT" w:cs="Calibri"/>
                <w:sz w:val="20"/>
                <w:szCs w:val="20"/>
              </w:rPr>
              <w:t xml:space="preserve"> seznámit účastníky s problematikou řízení nákladů podniku.</w:t>
            </w:r>
            <w:r>
              <w:rPr>
                <w:rFonts w:ascii="TimesNewRomanPSMT" w:hAnsi="TimesNewRomanPSMT" w:cs="Calibri"/>
                <w:sz w:val="20"/>
                <w:szCs w:val="20"/>
              </w:rPr>
              <w:t xml:space="preserve"> </w:t>
            </w:r>
            <w:r w:rsidRPr="002D5875">
              <w:rPr>
                <w:rFonts w:ascii="TimesNewRomanPSMT" w:hAnsi="TimesNewRomanPSMT" w:cs="Calibri"/>
                <w:sz w:val="20"/>
                <w:szCs w:val="20"/>
              </w:rPr>
              <w:t>Účastníci si osvoj</w:t>
            </w:r>
            <w:r>
              <w:rPr>
                <w:rFonts w:ascii="TimesNewRomanPSMT" w:hAnsi="TimesNewRomanPSMT" w:cs="Calibri"/>
                <w:sz w:val="20"/>
                <w:szCs w:val="20"/>
              </w:rPr>
              <w:t>ili</w:t>
            </w:r>
            <w:r w:rsidRPr="002D5875">
              <w:rPr>
                <w:rFonts w:ascii="TimesNewRomanPSMT" w:hAnsi="TimesNewRomanPSMT" w:cs="Calibri"/>
                <w:sz w:val="20"/>
                <w:szCs w:val="20"/>
              </w:rPr>
              <w:t xml:space="preserve"> pojmy: finanční výkazy podniku, majetková a kapitálová</w:t>
            </w:r>
            <w:r>
              <w:rPr>
                <w:rFonts w:ascii="TimesNewRomanPSMT" w:hAnsi="TimesNewRomanPSMT" w:cs="Calibri"/>
                <w:sz w:val="20"/>
                <w:szCs w:val="20"/>
              </w:rPr>
              <w:t xml:space="preserve"> </w:t>
            </w:r>
            <w:r w:rsidRPr="002D5875">
              <w:rPr>
                <w:rFonts w:ascii="TimesNewRomanPSMT" w:hAnsi="TimesNewRomanPSMT" w:cs="Calibri"/>
                <w:sz w:val="20"/>
                <w:szCs w:val="20"/>
              </w:rPr>
              <w:t>struktura firmy, náklady, výnosy a hospodářský výsledek, finanční analýza,</w:t>
            </w:r>
            <w:r>
              <w:rPr>
                <w:rFonts w:ascii="TimesNewRomanPSMT" w:hAnsi="TimesNewRomanPSMT" w:cs="Calibri"/>
                <w:sz w:val="20"/>
                <w:szCs w:val="20"/>
              </w:rPr>
              <w:t xml:space="preserve"> </w:t>
            </w:r>
            <w:r w:rsidRPr="002D5875">
              <w:rPr>
                <w:rFonts w:ascii="TimesNewRomanPSMT" w:hAnsi="TimesNewRomanPSMT" w:cs="Calibri"/>
                <w:sz w:val="20"/>
                <w:szCs w:val="20"/>
              </w:rPr>
              <w:t>dále také klasifikace nákladů, náklady dle vztahu k objemu výkonů,</w:t>
            </w:r>
            <w:r>
              <w:rPr>
                <w:rFonts w:ascii="TimesNewRomanPSMT" w:hAnsi="TimesNewRomanPSMT" w:cs="Calibri"/>
                <w:sz w:val="20"/>
                <w:szCs w:val="20"/>
              </w:rPr>
              <w:t xml:space="preserve"> </w:t>
            </w:r>
            <w:r w:rsidRPr="002D5875">
              <w:rPr>
                <w:rFonts w:ascii="TimesNewRomanPSMT" w:hAnsi="TimesNewRomanPSMT" w:cs="Calibri"/>
                <w:sz w:val="20"/>
                <w:szCs w:val="20"/>
              </w:rPr>
              <w:t xml:space="preserve">modelování nákladů a analýza bodu zvratu. Předmětem kurzu </w:t>
            </w:r>
            <w:r>
              <w:rPr>
                <w:rFonts w:ascii="TimesNewRomanPSMT" w:hAnsi="TimesNewRomanPSMT" w:cs="Calibri"/>
                <w:sz w:val="20"/>
                <w:szCs w:val="20"/>
              </w:rPr>
              <w:t>byla</w:t>
            </w:r>
            <w:r w:rsidRPr="002D5875">
              <w:rPr>
                <w:rFonts w:ascii="TimesNewRomanPSMT" w:hAnsi="TimesNewRomanPSMT" w:cs="Calibri"/>
                <w:sz w:val="20"/>
                <w:szCs w:val="20"/>
              </w:rPr>
              <w:t xml:space="preserve"> hlavně</w:t>
            </w:r>
            <w:r>
              <w:rPr>
                <w:rFonts w:ascii="TimesNewRomanPSMT" w:hAnsi="TimesNewRomanPSMT" w:cs="Calibri"/>
                <w:sz w:val="20"/>
                <w:szCs w:val="20"/>
              </w:rPr>
              <w:t xml:space="preserve"> </w:t>
            </w:r>
            <w:r w:rsidRPr="002D5875">
              <w:rPr>
                <w:rFonts w:ascii="TimesNewRomanPSMT" w:hAnsi="TimesNewRomanPSMT" w:cs="Calibri"/>
                <w:sz w:val="20"/>
                <w:szCs w:val="20"/>
              </w:rPr>
              <w:t>problematika nákladových kalkulací, problematika odpovědnostního</w:t>
            </w:r>
            <w:r>
              <w:rPr>
                <w:rFonts w:ascii="TimesNewRomanPSMT" w:hAnsi="TimesNewRomanPSMT" w:cs="Calibri"/>
                <w:sz w:val="20"/>
                <w:szCs w:val="20"/>
              </w:rPr>
              <w:t xml:space="preserve"> </w:t>
            </w:r>
            <w:r w:rsidRPr="002D5875">
              <w:rPr>
                <w:rFonts w:ascii="TimesNewRomanPSMT" w:hAnsi="TimesNewRomanPSMT" w:cs="Calibri"/>
                <w:sz w:val="20"/>
                <w:szCs w:val="20"/>
              </w:rPr>
              <w:t>(střediskového) hospodaření firmy a problematika plánování a rozpočetnictví.</w:t>
            </w:r>
            <w:r>
              <w:rPr>
                <w:rFonts w:ascii="TimesNewRomanPSMT" w:hAnsi="TimesNewRomanPSMT" w:cs="Calibri"/>
                <w:sz w:val="20"/>
                <w:szCs w:val="20"/>
              </w:rPr>
              <w:t xml:space="preserve"> </w:t>
            </w:r>
            <w:r w:rsidRPr="002D5875">
              <w:rPr>
                <w:rFonts w:ascii="TimesNewRomanPSMT" w:hAnsi="TimesNewRomanPSMT" w:cs="Calibri"/>
                <w:sz w:val="20"/>
                <w:szCs w:val="20"/>
              </w:rPr>
              <w:t>Účastnící si osvoj</w:t>
            </w:r>
            <w:r>
              <w:rPr>
                <w:rFonts w:ascii="TimesNewRomanPSMT" w:hAnsi="TimesNewRomanPSMT" w:cs="Calibri"/>
                <w:sz w:val="20"/>
                <w:szCs w:val="20"/>
              </w:rPr>
              <w:t>ili</w:t>
            </w:r>
            <w:r w:rsidRPr="002D5875">
              <w:rPr>
                <w:rFonts w:ascii="TimesNewRomanPSMT" w:hAnsi="TimesNewRomanPSMT" w:cs="Calibri"/>
                <w:sz w:val="20"/>
                <w:szCs w:val="20"/>
              </w:rPr>
              <w:t xml:space="preserve"> dovednosti, jak efektivně vyčíslit náklady na produkty,</w:t>
            </w:r>
            <w:r>
              <w:rPr>
                <w:rFonts w:ascii="TimesNewRomanPSMT" w:hAnsi="TimesNewRomanPSMT" w:cs="Calibri"/>
                <w:sz w:val="20"/>
                <w:szCs w:val="20"/>
              </w:rPr>
              <w:t xml:space="preserve"> </w:t>
            </w:r>
            <w:r w:rsidRPr="002D5875">
              <w:rPr>
                <w:rFonts w:ascii="TimesNewRomanPSMT" w:hAnsi="TimesNewRomanPSMT" w:cs="Calibri"/>
                <w:sz w:val="20"/>
                <w:szCs w:val="20"/>
              </w:rPr>
              <w:t>jak nastavit systém středisek a pravidla jejich hospodaření a jak efektivně</w:t>
            </w:r>
            <w:r>
              <w:rPr>
                <w:rFonts w:ascii="TimesNewRomanPSMT" w:hAnsi="TimesNewRomanPSMT" w:cs="Calibri"/>
                <w:sz w:val="20"/>
                <w:szCs w:val="20"/>
              </w:rPr>
              <w:t xml:space="preserve"> </w:t>
            </w:r>
            <w:r w:rsidRPr="002D5875">
              <w:rPr>
                <w:rFonts w:ascii="TimesNewRomanPSMT" w:hAnsi="TimesNewRomanPSMT" w:cs="Calibri"/>
                <w:sz w:val="20"/>
                <w:szCs w:val="20"/>
              </w:rPr>
              <w:t>plánovat náklady a sestavovat a využívat podnikové rozpočty.</w:t>
            </w:r>
          </w:p>
          <w:p w:rsidR="00E863BD" w:rsidRDefault="00E863BD" w:rsidP="00E863BD">
            <w:pPr>
              <w:pStyle w:val="Default"/>
              <w:jc w:val="both"/>
              <w:rPr>
                <w:rFonts w:ascii="TimesNewRomanPSMT" w:hAnsi="TimesNewRomanPSMT" w:cs="Calibri" w:hint="eastAsia"/>
                <w:sz w:val="20"/>
                <w:szCs w:val="20"/>
              </w:rPr>
            </w:pPr>
          </w:p>
          <w:p w:rsidR="00E863BD" w:rsidRDefault="00E863BD" w:rsidP="00E863BD">
            <w:pPr>
              <w:pStyle w:val="Default"/>
              <w:jc w:val="both"/>
              <w:rPr>
                <w:rFonts w:ascii="TimesNewRomanPSMT" w:hAnsi="TimesNewRomanPSMT" w:cs="Calibri" w:hint="eastAsia"/>
                <w:sz w:val="20"/>
                <w:szCs w:val="20"/>
              </w:rPr>
            </w:pPr>
            <w:r>
              <w:rPr>
                <w:rFonts w:ascii="TimesNewRomanPSMT" w:hAnsi="TimesNewRomanPSMT" w:cs="Calibri"/>
                <w:b/>
                <w:sz w:val="20"/>
                <w:szCs w:val="20"/>
              </w:rPr>
              <w:t>Akademie business manaže</w:t>
            </w:r>
            <w:r w:rsidRPr="008425F0">
              <w:rPr>
                <w:rFonts w:ascii="TimesNewRomanPSMT" w:hAnsi="TimesNewRomanPSMT" w:cs="Calibri"/>
                <w:b/>
                <w:sz w:val="20"/>
                <w:szCs w:val="20"/>
              </w:rPr>
              <w:t>ra</w:t>
            </w:r>
            <w:r>
              <w:rPr>
                <w:rFonts w:ascii="TimesNewRomanPSMT" w:hAnsi="TimesNewRomanPSMT" w:cs="Calibri"/>
                <w:sz w:val="20"/>
                <w:szCs w:val="20"/>
              </w:rPr>
              <w:t xml:space="preserve"> – firemní vzdělávání, modul </w:t>
            </w:r>
            <w:r>
              <w:rPr>
                <w:rFonts w:ascii="TimesNewRomanPSMT" w:hAnsi="TimesNewRomanPSMT" w:cs="Calibri"/>
                <w:b/>
                <w:sz w:val="20"/>
                <w:szCs w:val="20"/>
              </w:rPr>
              <w:t>Organizace a řízení procesů</w:t>
            </w:r>
            <w:r w:rsidRPr="002D5875">
              <w:rPr>
                <w:rFonts w:ascii="TimesNewRomanPSMT" w:hAnsi="TimesNewRomanPSMT" w:cs="Calibri"/>
                <w:b/>
                <w:sz w:val="20"/>
                <w:szCs w:val="20"/>
              </w:rPr>
              <w:t>:</w:t>
            </w:r>
            <w:r>
              <w:rPr>
                <w:rFonts w:ascii="TimesNewRomanPSMT" w:hAnsi="TimesNewRomanPSMT" w:cs="Calibri"/>
                <w:b/>
                <w:sz w:val="20"/>
                <w:szCs w:val="20"/>
              </w:rPr>
              <w:t xml:space="preserve"> </w:t>
            </w:r>
            <w:r w:rsidRPr="002D5875">
              <w:rPr>
                <w:rFonts w:ascii="TimesNewRomanPSMT" w:hAnsi="TimesNewRomanPSMT" w:cs="Calibri"/>
                <w:sz w:val="20"/>
                <w:szCs w:val="20"/>
              </w:rPr>
              <w:t xml:space="preserve">Cílem kurzu </w:t>
            </w:r>
            <w:r>
              <w:rPr>
                <w:rFonts w:ascii="TimesNewRomanPSMT" w:hAnsi="TimesNewRomanPSMT" w:cs="Calibri"/>
                <w:sz w:val="20"/>
                <w:szCs w:val="20"/>
              </w:rPr>
              <w:t>bylo</w:t>
            </w:r>
            <w:r w:rsidRPr="002D5875">
              <w:rPr>
                <w:rFonts w:ascii="TimesNewRomanPSMT" w:hAnsi="TimesNewRomanPSMT" w:cs="Calibri"/>
                <w:sz w:val="20"/>
                <w:szCs w:val="20"/>
              </w:rPr>
              <w:t xml:space="preserve"> seznámit účastníky s problematikou celostního managementu</w:t>
            </w:r>
            <w:r>
              <w:rPr>
                <w:rFonts w:ascii="TimesNewRomanPSMT" w:hAnsi="TimesNewRomanPSMT" w:cs="Calibri"/>
                <w:sz w:val="20"/>
                <w:szCs w:val="20"/>
              </w:rPr>
              <w:t xml:space="preserve"> </w:t>
            </w:r>
            <w:r w:rsidRPr="002D5875">
              <w:rPr>
                <w:rFonts w:ascii="TimesNewRomanPSMT" w:hAnsi="TimesNewRomanPSMT" w:cs="Calibri"/>
                <w:sz w:val="20"/>
                <w:szCs w:val="20"/>
              </w:rPr>
              <w:t>a procesního řízení. Účastníci si osvoj</w:t>
            </w:r>
            <w:r>
              <w:rPr>
                <w:rFonts w:ascii="TimesNewRomanPSMT" w:hAnsi="TimesNewRomanPSMT" w:cs="Calibri"/>
                <w:sz w:val="20"/>
                <w:szCs w:val="20"/>
              </w:rPr>
              <w:t>ili</w:t>
            </w:r>
            <w:r w:rsidRPr="002D5875">
              <w:rPr>
                <w:rFonts w:ascii="TimesNewRomanPSMT" w:hAnsi="TimesNewRomanPSMT" w:cs="Calibri"/>
                <w:sz w:val="20"/>
                <w:szCs w:val="20"/>
              </w:rPr>
              <w:t xml:space="preserve"> klíčové dovednosti z o blasti týmové</w:t>
            </w:r>
            <w:r>
              <w:rPr>
                <w:rFonts w:ascii="TimesNewRomanPSMT" w:hAnsi="TimesNewRomanPSMT" w:cs="Calibri"/>
                <w:sz w:val="20"/>
                <w:szCs w:val="20"/>
              </w:rPr>
              <w:t xml:space="preserve"> </w:t>
            </w:r>
            <w:r w:rsidRPr="002D5875">
              <w:rPr>
                <w:rFonts w:ascii="TimesNewRomanPSMT" w:hAnsi="TimesNewRomanPSMT" w:cs="Calibri"/>
                <w:sz w:val="20"/>
                <w:szCs w:val="20"/>
              </w:rPr>
              <w:t>práce, komunikace, motivace, ohodnocování úrovně manažerské</w:t>
            </w:r>
            <w:r>
              <w:rPr>
                <w:rFonts w:ascii="TimesNewRomanPSMT" w:hAnsi="TimesNewRomanPSMT" w:cs="Calibri"/>
                <w:sz w:val="20"/>
                <w:szCs w:val="20"/>
              </w:rPr>
              <w:t xml:space="preserve"> </w:t>
            </w:r>
            <w:r w:rsidRPr="002D5875">
              <w:rPr>
                <w:rFonts w:ascii="TimesNewRomanPSMT" w:hAnsi="TimesNewRomanPSMT" w:cs="Calibri"/>
                <w:sz w:val="20"/>
                <w:szCs w:val="20"/>
              </w:rPr>
              <w:t>kompetentnosti, a to jak z pohledu teoretického, tak i z pohledu praktického.</w:t>
            </w:r>
            <w:r>
              <w:rPr>
                <w:rFonts w:ascii="TimesNewRomanPSMT" w:hAnsi="TimesNewRomanPSMT" w:cs="Calibri"/>
                <w:sz w:val="20"/>
                <w:szCs w:val="20"/>
              </w:rPr>
              <w:t xml:space="preserve"> </w:t>
            </w:r>
            <w:r w:rsidRPr="002D5875">
              <w:rPr>
                <w:rFonts w:ascii="TimesNewRomanPSMT" w:hAnsi="TimesNewRomanPSMT" w:cs="Calibri"/>
                <w:sz w:val="20"/>
                <w:szCs w:val="20"/>
              </w:rPr>
              <w:t>Dále se seznám</w:t>
            </w:r>
            <w:r>
              <w:rPr>
                <w:rFonts w:ascii="TimesNewRomanPSMT" w:hAnsi="TimesNewRomanPSMT" w:cs="Calibri"/>
                <w:sz w:val="20"/>
                <w:szCs w:val="20"/>
              </w:rPr>
              <w:t>ili</w:t>
            </w:r>
            <w:r w:rsidRPr="002D5875">
              <w:rPr>
                <w:rFonts w:ascii="TimesNewRomanPSMT" w:hAnsi="TimesNewRomanPSMT" w:cs="Calibri"/>
                <w:sz w:val="20"/>
                <w:szCs w:val="20"/>
              </w:rPr>
              <w:t xml:space="preserve"> s procesně orientovaným systémem řízení firmy, analýzou</w:t>
            </w:r>
            <w:r>
              <w:rPr>
                <w:rFonts w:ascii="TimesNewRomanPSMT" w:hAnsi="TimesNewRomanPSMT" w:cs="Calibri"/>
                <w:sz w:val="20"/>
                <w:szCs w:val="20"/>
              </w:rPr>
              <w:t xml:space="preserve"> </w:t>
            </w:r>
            <w:r w:rsidRPr="002D5875">
              <w:rPr>
                <w:rFonts w:ascii="TimesNewRomanPSMT" w:hAnsi="TimesNewRomanPSMT" w:cs="Calibri"/>
                <w:sz w:val="20"/>
                <w:szCs w:val="20"/>
              </w:rPr>
              <w:t>podnikových procesů a měřením výkonnosti podnikových procesů.</w:t>
            </w:r>
          </w:p>
          <w:p w:rsidR="00E863BD" w:rsidRDefault="00E863BD" w:rsidP="00E863BD">
            <w:pPr>
              <w:pStyle w:val="Default"/>
              <w:jc w:val="both"/>
              <w:rPr>
                <w:rFonts w:ascii="TimesNewRomanPSMT" w:hAnsi="TimesNewRomanPSMT" w:cs="Calibri" w:hint="eastAsia"/>
                <w:sz w:val="20"/>
                <w:szCs w:val="20"/>
              </w:rPr>
            </w:pPr>
          </w:p>
          <w:p w:rsidR="00E863BD" w:rsidRPr="002D5875" w:rsidRDefault="00E863BD" w:rsidP="00E863BD">
            <w:pPr>
              <w:pStyle w:val="Default"/>
              <w:jc w:val="both"/>
              <w:rPr>
                <w:rFonts w:ascii="TimesNewRomanPSMT" w:hAnsi="TimesNewRomanPSMT" w:cs="Calibri" w:hint="eastAsia"/>
                <w:sz w:val="20"/>
                <w:szCs w:val="20"/>
              </w:rPr>
            </w:pPr>
            <w:r>
              <w:rPr>
                <w:rFonts w:ascii="TimesNewRomanPSMT" w:hAnsi="TimesNewRomanPSMT" w:cs="Calibri"/>
                <w:b/>
                <w:sz w:val="20"/>
                <w:szCs w:val="20"/>
              </w:rPr>
              <w:t>Akademie business manaže</w:t>
            </w:r>
            <w:r w:rsidRPr="008425F0">
              <w:rPr>
                <w:rFonts w:ascii="TimesNewRomanPSMT" w:hAnsi="TimesNewRomanPSMT" w:cs="Calibri"/>
                <w:b/>
                <w:sz w:val="20"/>
                <w:szCs w:val="20"/>
              </w:rPr>
              <w:t>ra</w:t>
            </w:r>
            <w:r>
              <w:rPr>
                <w:rFonts w:ascii="TimesNewRomanPSMT" w:hAnsi="TimesNewRomanPSMT" w:cs="Calibri"/>
                <w:sz w:val="20"/>
                <w:szCs w:val="20"/>
              </w:rPr>
              <w:t xml:space="preserve"> – firemní vzdělávání, modul </w:t>
            </w:r>
            <w:r>
              <w:rPr>
                <w:rFonts w:ascii="TimesNewRomanPSMT" w:hAnsi="TimesNewRomanPSMT" w:cs="Calibri"/>
                <w:b/>
                <w:sz w:val="20"/>
                <w:szCs w:val="20"/>
              </w:rPr>
              <w:t>Personalistika v práci manažera</w:t>
            </w:r>
            <w:r w:rsidRPr="002D5875">
              <w:rPr>
                <w:rFonts w:ascii="TimesNewRomanPSMT" w:hAnsi="TimesNewRomanPSMT" w:cs="Calibri"/>
                <w:b/>
                <w:sz w:val="20"/>
                <w:szCs w:val="20"/>
              </w:rPr>
              <w:t>:</w:t>
            </w:r>
            <w:r>
              <w:rPr>
                <w:rFonts w:ascii="TimesNewRomanPSMT" w:hAnsi="TimesNewRomanPSMT" w:cs="Calibri"/>
                <w:b/>
                <w:sz w:val="20"/>
                <w:szCs w:val="20"/>
              </w:rPr>
              <w:t xml:space="preserve"> </w:t>
            </w:r>
            <w:r w:rsidRPr="002D5875">
              <w:rPr>
                <w:rFonts w:ascii="TimesNewRomanPSMT" w:hAnsi="TimesNewRomanPSMT" w:cs="Calibri"/>
                <w:sz w:val="20"/>
                <w:szCs w:val="20"/>
              </w:rPr>
              <w:t xml:space="preserve">Cílem kurzu </w:t>
            </w:r>
            <w:r>
              <w:rPr>
                <w:rFonts w:ascii="TimesNewRomanPSMT" w:hAnsi="TimesNewRomanPSMT" w:cs="Calibri"/>
                <w:sz w:val="20"/>
                <w:szCs w:val="20"/>
              </w:rPr>
              <w:t>bylo</w:t>
            </w:r>
            <w:r w:rsidRPr="002D5875">
              <w:rPr>
                <w:rFonts w:ascii="TimesNewRomanPSMT" w:hAnsi="TimesNewRomanPSMT" w:cs="Calibri"/>
                <w:sz w:val="20"/>
                <w:szCs w:val="20"/>
              </w:rPr>
              <w:t xml:space="preserve"> seznámit účastníky s hlavními personálními činnostmi</w:t>
            </w:r>
            <w:r>
              <w:rPr>
                <w:rFonts w:ascii="TimesNewRomanPSMT" w:hAnsi="TimesNewRomanPSMT" w:cs="Calibri"/>
                <w:sz w:val="20"/>
                <w:szCs w:val="20"/>
              </w:rPr>
              <w:t xml:space="preserve"> </w:t>
            </w:r>
            <w:r w:rsidRPr="002D5875">
              <w:rPr>
                <w:rFonts w:ascii="TimesNewRomanPSMT" w:hAnsi="TimesNewRomanPSMT" w:cs="Calibri"/>
                <w:sz w:val="20"/>
                <w:szCs w:val="20"/>
              </w:rPr>
              <w:t xml:space="preserve">z pohledu vedoucího pracovníka. Pozornost </w:t>
            </w:r>
            <w:r>
              <w:rPr>
                <w:rFonts w:ascii="TimesNewRomanPSMT" w:hAnsi="TimesNewRomanPSMT" w:cs="Calibri"/>
                <w:sz w:val="20"/>
                <w:szCs w:val="20"/>
              </w:rPr>
              <w:t>byla</w:t>
            </w:r>
            <w:r w:rsidRPr="002D5875">
              <w:rPr>
                <w:rFonts w:ascii="TimesNewRomanPSMT" w:hAnsi="TimesNewRomanPSMT" w:cs="Calibri"/>
                <w:sz w:val="20"/>
                <w:szCs w:val="20"/>
              </w:rPr>
              <w:t xml:space="preserve"> věnována především výběru</w:t>
            </w:r>
          </w:p>
          <w:p w:rsidR="00E863BD" w:rsidRPr="002D5875" w:rsidRDefault="00E863BD" w:rsidP="00E863BD">
            <w:pPr>
              <w:pStyle w:val="Default"/>
              <w:jc w:val="both"/>
              <w:rPr>
                <w:rFonts w:ascii="TimesNewRomanPSMT" w:hAnsi="TimesNewRomanPSMT" w:cs="Calibri" w:hint="eastAsia"/>
                <w:sz w:val="20"/>
                <w:szCs w:val="20"/>
              </w:rPr>
            </w:pPr>
            <w:r w:rsidRPr="002D5875">
              <w:rPr>
                <w:rFonts w:ascii="TimesNewRomanPSMT" w:hAnsi="TimesNewRomanPSMT" w:cs="Calibri"/>
                <w:sz w:val="20"/>
                <w:szCs w:val="20"/>
              </w:rPr>
              <w:t>z uchazečů o pracovní pozici, poskytování zpětné vazby a pracovněprávním</w:t>
            </w:r>
            <w:r>
              <w:rPr>
                <w:rFonts w:ascii="TimesNewRomanPSMT" w:hAnsi="TimesNewRomanPSMT" w:cs="Calibri"/>
                <w:sz w:val="20"/>
                <w:szCs w:val="20"/>
              </w:rPr>
              <w:t xml:space="preserve"> </w:t>
            </w:r>
            <w:r w:rsidRPr="002D5875">
              <w:rPr>
                <w:rFonts w:ascii="TimesNewRomanPSMT" w:hAnsi="TimesNewRomanPSMT" w:cs="Calibri"/>
                <w:sz w:val="20"/>
                <w:szCs w:val="20"/>
              </w:rPr>
              <w:t>aspektům propouštění zaměstnance. Účastnící si uvědom</w:t>
            </w:r>
            <w:r>
              <w:rPr>
                <w:rFonts w:ascii="TimesNewRomanPSMT" w:hAnsi="TimesNewRomanPSMT" w:cs="Calibri"/>
                <w:sz w:val="20"/>
                <w:szCs w:val="20"/>
              </w:rPr>
              <w:t>ili</w:t>
            </w:r>
            <w:r w:rsidRPr="002D5875">
              <w:rPr>
                <w:rFonts w:ascii="TimesNewRomanPSMT" w:hAnsi="TimesNewRomanPSMT" w:cs="Calibri"/>
                <w:sz w:val="20"/>
                <w:szCs w:val="20"/>
              </w:rPr>
              <w:t>, jakých chyb se</w:t>
            </w:r>
            <w:r>
              <w:rPr>
                <w:rFonts w:ascii="TimesNewRomanPSMT" w:hAnsi="TimesNewRomanPSMT" w:cs="Calibri"/>
                <w:sz w:val="20"/>
                <w:szCs w:val="20"/>
              </w:rPr>
              <w:t xml:space="preserve"> </w:t>
            </w:r>
            <w:r w:rsidRPr="002D5875">
              <w:rPr>
                <w:rFonts w:ascii="TimesNewRomanPSMT" w:hAnsi="TimesNewRomanPSMT" w:cs="Calibri"/>
                <w:sz w:val="20"/>
                <w:szCs w:val="20"/>
              </w:rPr>
              <w:t>mohou při výběru z uchazečů o pracovní pozici vyvarovat, dokáží formulovat</w:t>
            </w:r>
            <w:r>
              <w:rPr>
                <w:rFonts w:ascii="TimesNewRomanPSMT" w:hAnsi="TimesNewRomanPSMT" w:cs="Calibri"/>
                <w:sz w:val="20"/>
                <w:szCs w:val="20"/>
              </w:rPr>
              <w:t xml:space="preserve"> </w:t>
            </w:r>
            <w:r w:rsidRPr="002D5875">
              <w:rPr>
                <w:rFonts w:ascii="TimesNewRomanPSMT" w:hAnsi="TimesNewRomanPSMT" w:cs="Calibri"/>
                <w:sz w:val="20"/>
                <w:szCs w:val="20"/>
              </w:rPr>
              <w:t>vhodné otázky k přijímacímu pohovoru pro prověření kandidátů, pochopí,</w:t>
            </w:r>
            <w:r>
              <w:rPr>
                <w:rFonts w:ascii="TimesNewRomanPSMT" w:hAnsi="TimesNewRomanPSMT" w:cs="Calibri"/>
                <w:sz w:val="20"/>
                <w:szCs w:val="20"/>
              </w:rPr>
              <w:t xml:space="preserve"> </w:t>
            </w:r>
            <w:r w:rsidRPr="002D5875">
              <w:rPr>
                <w:rFonts w:ascii="TimesNewRomanPSMT" w:hAnsi="TimesNewRomanPSMT" w:cs="Calibri"/>
                <w:sz w:val="20"/>
                <w:szCs w:val="20"/>
              </w:rPr>
              <w:t>proč je důležité řídit proces adaptace nováčka v organizaci, nauč</w:t>
            </w:r>
            <w:r>
              <w:rPr>
                <w:rFonts w:ascii="TimesNewRomanPSMT" w:hAnsi="TimesNewRomanPSMT" w:cs="Calibri"/>
                <w:sz w:val="20"/>
                <w:szCs w:val="20"/>
              </w:rPr>
              <w:t>ili</w:t>
            </w:r>
            <w:r w:rsidRPr="002D5875">
              <w:rPr>
                <w:rFonts w:ascii="TimesNewRomanPSMT" w:hAnsi="TimesNewRomanPSMT" w:cs="Calibri"/>
                <w:sz w:val="20"/>
                <w:szCs w:val="20"/>
              </w:rPr>
              <w:t xml:space="preserve"> se</w:t>
            </w:r>
            <w:r>
              <w:rPr>
                <w:rFonts w:ascii="TimesNewRomanPSMT" w:hAnsi="TimesNewRomanPSMT" w:cs="Calibri"/>
                <w:sz w:val="20"/>
                <w:szCs w:val="20"/>
              </w:rPr>
              <w:t xml:space="preserve"> </w:t>
            </w:r>
            <w:r w:rsidRPr="002D5875">
              <w:rPr>
                <w:rFonts w:ascii="TimesNewRomanPSMT" w:hAnsi="TimesNewRomanPSMT" w:cs="Calibri"/>
                <w:sz w:val="20"/>
                <w:szCs w:val="20"/>
              </w:rPr>
              <w:t>poskytovat účelnou a účinnou zpětnou vazbu, uvědomí si omezení ohledně</w:t>
            </w:r>
            <w:r>
              <w:rPr>
                <w:rFonts w:ascii="TimesNewRomanPSMT" w:hAnsi="TimesNewRomanPSMT" w:cs="Calibri"/>
                <w:sz w:val="20"/>
                <w:szCs w:val="20"/>
              </w:rPr>
              <w:t xml:space="preserve"> </w:t>
            </w:r>
            <w:r w:rsidRPr="002D5875">
              <w:rPr>
                <w:rFonts w:ascii="TimesNewRomanPSMT" w:hAnsi="TimesNewRomanPSMT" w:cs="Calibri"/>
                <w:sz w:val="20"/>
                <w:szCs w:val="20"/>
              </w:rPr>
              <w:t>propouštění pracovníků z organizace, která vyplývají z pracovně-právní</w:t>
            </w:r>
            <w:r>
              <w:rPr>
                <w:rFonts w:ascii="TimesNewRomanPSMT" w:hAnsi="TimesNewRomanPSMT" w:cs="Calibri"/>
                <w:sz w:val="20"/>
                <w:szCs w:val="20"/>
              </w:rPr>
              <w:t xml:space="preserve"> </w:t>
            </w:r>
            <w:r w:rsidRPr="002D5875">
              <w:rPr>
                <w:rFonts w:ascii="TimesNewRomanPSMT" w:hAnsi="TimesNewRomanPSMT" w:cs="Calibri"/>
                <w:sz w:val="20"/>
                <w:szCs w:val="20"/>
              </w:rPr>
              <w:t>legislativy.</w:t>
            </w:r>
          </w:p>
          <w:p w:rsidR="00C604F5" w:rsidRDefault="00C604F5" w:rsidP="007E544F">
            <w:pPr>
              <w:jc w:val="both"/>
              <w:rPr>
                <w:b/>
              </w:rPr>
            </w:pPr>
          </w:p>
        </w:tc>
      </w:tr>
      <w:tr w:rsidR="00C604F5" w:rsidTr="007E544F">
        <w:trPr>
          <w:trHeight w:val="306"/>
        </w:trPr>
        <w:tc>
          <w:tcPr>
            <w:tcW w:w="9900" w:type="dxa"/>
            <w:gridSpan w:val="4"/>
            <w:shd w:val="clear" w:color="auto" w:fill="F7CAAC"/>
            <w:vAlign w:val="center"/>
          </w:tcPr>
          <w:p w:rsidR="00C604F5" w:rsidRDefault="00C604F5" w:rsidP="007E544F">
            <w:pPr>
              <w:rPr>
                <w:b/>
              </w:rPr>
            </w:pPr>
            <w:r>
              <w:rPr>
                <w:b/>
              </w:rPr>
              <w:t>Informace o spolupráci s praxí vztahující se ke studijnímu programu</w:t>
            </w:r>
          </w:p>
        </w:tc>
      </w:tr>
      <w:tr w:rsidR="00C604F5" w:rsidTr="00313386">
        <w:trPr>
          <w:trHeight w:val="1013"/>
        </w:trPr>
        <w:tc>
          <w:tcPr>
            <w:tcW w:w="9900" w:type="dxa"/>
            <w:gridSpan w:val="4"/>
            <w:shd w:val="clear" w:color="auto" w:fill="FFFFFF"/>
          </w:tcPr>
          <w:p w:rsidR="00C604F5" w:rsidRDefault="00C604F5" w:rsidP="007E544F">
            <w:pPr>
              <w:jc w:val="both"/>
              <w:rPr>
                <w:b/>
              </w:rPr>
            </w:pPr>
          </w:p>
        </w:tc>
      </w:tr>
    </w:tbl>
    <w:p w:rsidR="00C604F5" w:rsidRDefault="00C604F5">
      <w:pPr>
        <w:spacing w:after="160" w:line="259" w:lineRule="auto"/>
        <w:rPr>
          <w:rFonts w:asciiTheme="minorHAnsi" w:hAnsiTheme="minorHAnsi"/>
          <w:b/>
          <w:sz w:val="22"/>
          <w:szCs w:val="52"/>
        </w:rPr>
      </w:pPr>
      <w:r>
        <w:rPr>
          <w:rFonts w:asciiTheme="minorHAnsi" w:hAnsiTheme="minorHAnsi"/>
          <w:b/>
          <w:sz w:val="22"/>
          <w:szCs w:val="52"/>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C604F5" w:rsidTr="007E544F">
        <w:tc>
          <w:tcPr>
            <w:tcW w:w="9859" w:type="dxa"/>
            <w:tcBorders>
              <w:bottom w:val="double" w:sz="4" w:space="0" w:color="auto"/>
            </w:tcBorders>
            <w:shd w:val="clear" w:color="auto" w:fill="BDD6EE"/>
          </w:tcPr>
          <w:p w:rsidR="00C604F5" w:rsidRDefault="00C604F5" w:rsidP="007E544F">
            <w:pPr>
              <w:jc w:val="both"/>
              <w:rPr>
                <w:b/>
                <w:sz w:val="28"/>
              </w:rPr>
            </w:pPr>
            <w:r>
              <w:rPr>
                <w:b/>
                <w:sz w:val="28"/>
              </w:rPr>
              <w:t>C-III – Informační zabezpečení studijního programu</w:t>
            </w:r>
          </w:p>
        </w:tc>
      </w:tr>
      <w:tr w:rsidR="00C604F5" w:rsidTr="007E544F">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rsidR="00C604F5" w:rsidRDefault="00C604F5" w:rsidP="007E544F">
            <w:r>
              <w:rPr>
                <w:b/>
              </w:rPr>
              <w:t xml:space="preserve">Název a stručný popis studijního informačního systému </w:t>
            </w:r>
          </w:p>
        </w:tc>
      </w:tr>
      <w:tr w:rsidR="00C604F5" w:rsidTr="007E544F">
        <w:trPr>
          <w:trHeight w:val="2268"/>
        </w:trPr>
        <w:tc>
          <w:tcPr>
            <w:tcW w:w="9859" w:type="dxa"/>
            <w:tcBorders>
              <w:top w:val="single" w:sz="2" w:space="0" w:color="auto"/>
              <w:left w:val="single" w:sz="2" w:space="0" w:color="auto"/>
              <w:bottom w:val="single" w:sz="2" w:space="0" w:color="auto"/>
              <w:right w:val="single" w:sz="2" w:space="0" w:color="auto"/>
            </w:tcBorders>
          </w:tcPr>
          <w:p w:rsidR="00C604F5" w:rsidRDefault="00C604F5" w:rsidP="007E544F">
            <w:pPr>
              <w:jc w:val="both"/>
            </w:pPr>
            <w:r w:rsidRPr="00763938">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C604F5" w:rsidTr="007E544F">
        <w:trPr>
          <w:trHeight w:val="283"/>
        </w:trPr>
        <w:tc>
          <w:tcPr>
            <w:tcW w:w="9859" w:type="dxa"/>
            <w:shd w:val="clear" w:color="auto" w:fill="F7CAAC"/>
            <w:vAlign w:val="center"/>
          </w:tcPr>
          <w:p w:rsidR="00C604F5" w:rsidRDefault="00C604F5" w:rsidP="007E544F">
            <w:pPr>
              <w:rPr>
                <w:b/>
              </w:rPr>
            </w:pPr>
            <w:r>
              <w:rPr>
                <w:b/>
              </w:rPr>
              <w:t>Přístup ke studijní literatuře</w:t>
            </w:r>
          </w:p>
        </w:tc>
      </w:tr>
      <w:tr w:rsidR="00C604F5" w:rsidTr="007E544F">
        <w:trPr>
          <w:trHeight w:val="2268"/>
        </w:trPr>
        <w:tc>
          <w:tcPr>
            <w:tcW w:w="9859" w:type="dxa"/>
          </w:tcPr>
          <w:p w:rsidR="00C604F5" w:rsidRPr="00763938" w:rsidRDefault="00C604F5" w:rsidP="007E544F">
            <w:pPr>
              <w:jc w:val="both"/>
            </w:pPr>
            <w:r w:rsidRPr="00763938">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56" w:history="1">
              <w:r w:rsidRPr="00357030">
                <w:rPr>
                  <w:rStyle w:val="Hypertextovodkaz"/>
                </w:rPr>
                <w:t>http://digilib.k.utb.cz</w:t>
              </w:r>
            </w:hyperlink>
            <w:r w:rsidRPr="00763938">
              <w:t>.</w:t>
            </w:r>
            <w:r>
              <w:t xml:space="preserve"> </w:t>
            </w:r>
            <w:r w:rsidRPr="00763938">
              <w:t xml:space="preserve">Práce jsou zde zpravidla dostupné volně v plném textu. Kromě toho provozuje knihovna také repozitář publikační činnosti akademických pracovníků univerzity na adrese </w:t>
            </w:r>
            <w:hyperlink r:id="rId57" w:history="1">
              <w:r w:rsidRPr="00357030">
                <w:rPr>
                  <w:rStyle w:val="Hypertextovodkaz"/>
                </w:rPr>
                <w:t>http://publikace.k.utb.cz</w:t>
              </w:r>
            </w:hyperlink>
            <w:r w:rsidRPr="00763938">
              <w:t>.</w:t>
            </w:r>
            <w:r>
              <w:t xml:space="preserve"> </w:t>
            </w:r>
          </w:p>
        </w:tc>
      </w:tr>
      <w:tr w:rsidR="00C604F5" w:rsidTr="007E544F">
        <w:trPr>
          <w:trHeight w:val="283"/>
        </w:trPr>
        <w:tc>
          <w:tcPr>
            <w:tcW w:w="9859" w:type="dxa"/>
            <w:shd w:val="clear" w:color="auto" w:fill="F7CAAC"/>
            <w:vAlign w:val="center"/>
          </w:tcPr>
          <w:p w:rsidR="00C604F5" w:rsidRDefault="00C604F5" w:rsidP="007E544F">
            <w:r>
              <w:rPr>
                <w:b/>
              </w:rPr>
              <w:t>Přehled zpřístupněných databází</w:t>
            </w:r>
          </w:p>
        </w:tc>
      </w:tr>
      <w:tr w:rsidR="00C604F5" w:rsidTr="007E544F">
        <w:trPr>
          <w:trHeight w:val="2268"/>
        </w:trPr>
        <w:tc>
          <w:tcPr>
            <w:tcW w:w="9859" w:type="dxa"/>
          </w:tcPr>
          <w:p w:rsidR="00C604F5" w:rsidRDefault="00C604F5" w:rsidP="00313386">
            <w:pPr>
              <w:pStyle w:val="Default"/>
              <w:jc w:val="both"/>
              <w:rPr>
                <w:sz w:val="20"/>
                <w:szCs w:val="20"/>
              </w:rPr>
            </w:pPr>
            <w:r>
              <w:rPr>
                <w:sz w:val="20"/>
                <w:szCs w:val="2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r>
              <w:rPr>
                <w:color w:val="0000FF"/>
                <w:sz w:val="20"/>
                <w:szCs w:val="20"/>
              </w:rPr>
              <w:t>http://portal.k.utb.cz</w:t>
            </w:r>
            <w:r>
              <w:rPr>
                <w:sz w:val="20"/>
                <w:szCs w:val="20"/>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C604F5" w:rsidRDefault="00C604F5" w:rsidP="007E544F">
            <w:pPr>
              <w:pStyle w:val="Default"/>
              <w:rPr>
                <w:sz w:val="20"/>
                <w:szCs w:val="20"/>
              </w:rPr>
            </w:pPr>
            <w:r>
              <w:rPr>
                <w:sz w:val="20"/>
                <w:szCs w:val="20"/>
              </w:rPr>
              <w:t xml:space="preserve">Konkrétní dostupné databáze: </w:t>
            </w:r>
          </w:p>
          <w:p w:rsidR="00C604F5" w:rsidRPr="0099344F" w:rsidRDefault="00C604F5" w:rsidP="00313386">
            <w:pPr>
              <w:pStyle w:val="Default"/>
              <w:widowControl/>
              <w:numPr>
                <w:ilvl w:val="0"/>
                <w:numId w:val="2"/>
              </w:numPr>
              <w:ind w:left="394" w:hanging="284"/>
              <w:rPr>
                <w:color w:val="000009"/>
                <w:sz w:val="20"/>
                <w:szCs w:val="20"/>
              </w:rPr>
            </w:pPr>
            <w:r w:rsidRPr="0099344F">
              <w:rPr>
                <w:color w:val="000009"/>
                <w:sz w:val="20"/>
                <w:szCs w:val="20"/>
              </w:rPr>
              <w:t xml:space="preserve">Citační databáze Web of Science a Scopus </w:t>
            </w:r>
          </w:p>
          <w:p w:rsidR="00C604F5" w:rsidRPr="0099344F" w:rsidRDefault="00C604F5" w:rsidP="00313386">
            <w:pPr>
              <w:pStyle w:val="Default"/>
              <w:widowControl/>
              <w:numPr>
                <w:ilvl w:val="0"/>
                <w:numId w:val="2"/>
              </w:numPr>
              <w:ind w:left="394" w:hanging="284"/>
              <w:jc w:val="both"/>
              <w:rPr>
                <w:sz w:val="20"/>
                <w:szCs w:val="20"/>
              </w:rPr>
            </w:pPr>
            <w:r w:rsidRPr="0099344F">
              <w:rPr>
                <w:color w:val="000009"/>
                <w:sz w:val="20"/>
                <w:szCs w:val="20"/>
              </w:rPr>
              <w:t xml:space="preserve">Multioborové kolekce elektronických časopisů Elsevier ScienceDirect, Wiley Online Library, SpringerLink a další. </w:t>
            </w:r>
          </w:p>
          <w:p w:rsidR="00C604F5" w:rsidRPr="0099344F" w:rsidRDefault="00C604F5" w:rsidP="00313386">
            <w:pPr>
              <w:pStyle w:val="Default"/>
              <w:widowControl/>
              <w:numPr>
                <w:ilvl w:val="0"/>
                <w:numId w:val="2"/>
              </w:numPr>
              <w:ind w:left="394" w:hanging="284"/>
              <w:rPr>
                <w:sz w:val="20"/>
                <w:szCs w:val="20"/>
              </w:rPr>
            </w:pPr>
            <w:r w:rsidRPr="0099344F">
              <w:rPr>
                <w:color w:val="000009"/>
                <w:sz w:val="20"/>
                <w:szCs w:val="20"/>
              </w:rPr>
              <w:t xml:space="preserve">Multioborové plnotextové databáze Ebsco a ProQuest </w:t>
            </w:r>
          </w:p>
          <w:p w:rsidR="00C604F5" w:rsidRDefault="00C604F5" w:rsidP="007E544F">
            <w:pPr>
              <w:jc w:val="both"/>
            </w:pPr>
            <w:r>
              <w:t xml:space="preserve">Seznam všech databází: </w:t>
            </w:r>
            <w:r>
              <w:rPr>
                <w:color w:val="0000FF"/>
              </w:rPr>
              <w:t>http://portal.k.utb.cz/databases/alphabetical/</w:t>
            </w:r>
          </w:p>
        </w:tc>
      </w:tr>
      <w:tr w:rsidR="00C604F5" w:rsidTr="007E544F">
        <w:trPr>
          <w:trHeight w:val="284"/>
        </w:trPr>
        <w:tc>
          <w:tcPr>
            <w:tcW w:w="9859" w:type="dxa"/>
            <w:shd w:val="clear" w:color="auto" w:fill="F7CAAC"/>
            <w:vAlign w:val="center"/>
          </w:tcPr>
          <w:p w:rsidR="00C604F5" w:rsidRDefault="00C604F5" w:rsidP="007E544F">
            <w:pPr>
              <w:rPr>
                <w:b/>
              </w:rPr>
            </w:pPr>
            <w:r>
              <w:rPr>
                <w:b/>
              </w:rPr>
              <w:t>Název a stručný popis používaného antiplagiátorského systému</w:t>
            </w:r>
          </w:p>
        </w:tc>
      </w:tr>
      <w:tr w:rsidR="00C604F5" w:rsidTr="007E544F">
        <w:trPr>
          <w:trHeight w:val="2268"/>
        </w:trPr>
        <w:tc>
          <w:tcPr>
            <w:tcW w:w="9859" w:type="dxa"/>
            <w:shd w:val="clear" w:color="auto" w:fill="FFFFFF"/>
          </w:tcPr>
          <w:p w:rsidR="00C604F5" w:rsidRDefault="00C604F5" w:rsidP="007E544F">
            <w:pPr>
              <w:jc w:val="both"/>
            </w:pPr>
            <w:r w:rsidRPr="000630CC">
              <w:t>V rámci předcházení a zamezování plagiátorství UTB ve Zlíně efektivně využívá po několik let antiplagiátoský systém Theses.cz,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rsidR="00C604F5" w:rsidRDefault="00C604F5">
      <w:pPr>
        <w:spacing w:after="160" w:line="259" w:lineRule="auto"/>
        <w:rPr>
          <w:rFonts w:asciiTheme="minorHAnsi" w:hAnsiTheme="minorHAnsi"/>
          <w:b/>
          <w:sz w:val="22"/>
          <w:szCs w:val="52"/>
        </w:rPr>
      </w:pPr>
      <w:r>
        <w:rPr>
          <w:rFonts w:asciiTheme="minorHAnsi" w:hAnsiTheme="minorHAnsi"/>
          <w:b/>
          <w:sz w:val="22"/>
          <w:szCs w:val="52"/>
        </w:rP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C604F5" w:rsidTr="007E544F">
        <w:tc>
          <w:tcPr>
            <w:tcW w:w="9389" w:type="dxa"/>
            <w:gridSpan w:val="8"/>
            <w:tcBorders>
              <w:bottom w:val="double" w:sz="4" w:space="0" w:color="auto"/>
            </w:tcBorders>
            <w:shd w:val="clear" w:color="auto" w:fill="BDD6EE"/>
          </w:tcPr>
          <w:p w:rsidR="00C604F5" w:rsidRDefault="00C604F5" w:rsidP="007E544F">
            <w:pPr>
              <w:jc w:val="both"/>
              <w:rPr>
                <w:b/>
                <w:sz w:val="28"/>
              </w:rPr>
            </w:pPr>
            <w:r>
              <w:rPr>
                <w:b/>
                <w:sz w:val="28"/>
              </w:rPr>
              <w:t xml:space="preserve">C-IV – </w:t>
            </w:r>
            <w:r>
              <w:rPr>
                <w:b/>
                <w:sz w:val="26"/>
                <w:szCs w:val="26"/>
              </w:rPr>
              <w:t>Materiální zabezpečení studijního programu</w:t>
            </w:r>
          </w:p>
        </w:tc>
      </w:tr>
      <w:tr w:rsidR="00C604F5" w:rsidTr="007E544F">
        <w:tc>
          <w:tcPr>
            <w:tcW w:w="3167" w:type="dxa"/>
            <w:tcBorders>
              <w:top w:val="single" w:sz="2" w:space="0" w:color="auto"/>
              <w:left w:val="single" w:sz="2" w:space="0" w:color="auto"/>
              <w:bottom w:val="single" w:sz="2" w:space="0" w:color="auto"/>
              <w:right w:val="single" w:sz="2" w:space="0" w:color="auto"/>
            </w:tcBorders>
            <w:shd w:val="clear" w:color="auto" w:fill="F7CAAC"/>
          </w:tcPr>
          <w:p w:rsidR="00C604F5" w:rsidRDefault="00C604F5" w:rsidP="007E544F">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rsidR="00C604F5" w:rsidRDefault="00C604F5" w:rsidP="007E544F">
            <w:pPr>
              <w:jc w:val="both"/>
            </w:pPr>
            <w:r>
              <w:t>Univerzita Tomáše Bati ve Zlíně</w:t>
            </w:r>
          </w:p>
          <w:p w:rsidR="00C604F5" w:rsidRDefault="00C604F5" w:rsidP="007E544F">
            <w:pPr>
              <w:jc w:val="both"/>
            </w:pPr>
            <w:r>
              <w:t>Fakulta managementu a ekonomiky</w:t>
            </w:r>
          </w:p>
          <w:p w:rsidR="00C604F5" w:rsidRDefault="00C604F5" w:rsidP="007E544F">
            <w:pPr>
              <w:jc w:val="both"/>
            </w:pPr>
            <w:r>
              <w:t>Mostní 5139</w:t>
            </w:r>
          </w:p>
          <w:p w:rsidR="00C604F5" w:rsidRDefault="00C604F5" w:rsidP="007E544F">
            <w:pPr>
              <w:jc w:val="both"/>
            </w:pPr>
            <w:r>
              <w:t>76001 Zlín</w:t>
            </w:r>
          </w:p>
        </w:tc>
      </w:tr>
      <w:tr w:rsidR="00C604F5" w:rsidTr="007E544F">
        <w:tc>
          <w:tcPr>
            <w:tcW w:w="9389" w:type="dxa"/>
            <w:gridSpan w:val="8"/>
            <w:shd w:val="clear" w:color="auto" w:fill="F7CAAC"/>
          </w:tcPr>
          <w:p w:rsidR="00C604F5" w:rsidRDefault="00C604F5" w:rsidP="007E544F">
            <w:pPr>
              <w:jc w:val="both"/>
              <w:rPr>
                <w:b/>
              </w:rPr>
            </w:pPr>
            <w:r>
              <w:rPr>
                <w:b/>
              </w:rPr>
              <w:t>Kapacita výukových místností pro teoretickou výuku</w:t>
            </w:r>
          </w:p>
        </w:tc>
      </w:tr>
      <w:tr w:rsidR="00C604F5" w:rsidTr="007E544F">
        <w:trPr>
          <w:trHeight w:val="2268"/>
        </w:trPr>
        <w:tc>
          <w:tcPr>
            <w:tcW w:w="9389" w:type="dxa"/>
            <w:gridSpan w:val="8"/>
          </w:tcPr>
          <w:p w:rsidR="00DC37B6" w:rsidRDefault="00DC37B6" w:rsidP="00313386">
            <w:pPr>
              <w:jc w:val="both"/>
              <w:rPr>
                <w:color w:val="000000"/>
              </w:rPr>
            </w:pPr>
            <w:r>
              <w:rPr>
                <w:color w:val="000000"/>
              </w:rPr>
              <w:t xml:space="preserve">Univerzita Tomáše Bati ve Zlíně disponuje 28 velkými posluchárnami o celkové kapacitě 3103 míst. </w:t>
            </w:r>
          </w:p>
          <w:p w:rsidR="00DC37B6" w:rsidRDefault="00DC37B6" w:rsidP="00313386">
            <w:pPr>
              <w:jc w:val="both"/>
              <w:rPr>
                <w:color w:val="000000"/>
              </w:rPr>
            </w:pPr>
            <w:r>
              <w:rPr>
                <w:color w:val="000000"/>
              </w:rPr>
              <w:t>Z toho Fakulta managementu a ekonomiky disponuje:</w:t>
            </w:r>
          </w:p>
          <w:p w:rsidR="00DC37B6" w:rsidRDefault="00DC37B6" w:rsidP="00085185">
            <w:pPr>
              <w:numPr>
                <w:ilvl w:val="0"/>
                <w:numId w:val="30"/>
              </w:numPr>
              <w:ind w:left="394" w:hanging="284"/>
              <w:jc w:val="both"/>
              <w:textAlignment w:val="center"/>
              <w:rPr>
                <w:rFonts w:ascii="Calibri" w:hAnsi="Calibri" w:cs="Calibri"/>
                <w:sz w:val="22"/>
                <w:szCs w:val="22"/>
              </w:rPr>
            </w:pPr>
            <w:r>
              <w:rPr>
                <w:color w:val="000000"/>
              </w:rPr>
              <w:t>6 počítačovými učebnami o celkové kapacitě 126 míst vybavenými moderní výpočetní a audiovizuální technikou, včetně tabulí pro popis stíratelnými fixy,</w:t>
            </w:r>
          </w:p>
          <w:p w:rsidR="00DC37B6" w:rsidRDefault="00DC37B6" w:rsidP="00085185">
            <w:pPr>
              <w:numPr>
                <w:ilvl w:val="0"/>
                <w:numId w:val="30"/>
              </w:numPr>
              <w:ind w:left="394" w:hanging="284"/>
              <w:jc w:val="both"/>
              <w:textAlignment w:val="center"/>
            </w:pPr>
            <w:r>
              <w:rPr>
                <w:color w:val="000000"/>
              </w:rPr>
              <w:t>3 posluchárnami s kapacitou 222 míst vybavenými moderní audiovizuální technikou, včetně tabulí pro popis stíratelnými fixy,</w:t>
            </w:r>
          </w:p>
          <w:p w:rsidR="00DC37B6" w:rsidRDefault="00DC37B6" w:rsidP="00085185">
            <w:pPr>
              <w:numPr>
                <w:ilvl w:val="0"/>
                <w:numId w:val="30"/>
              </w:numPr>
              <w:ind w:left="394" w:hanging="284"/>
              <w:jc w:val="both"/>
              <w:textAlignment w:val="center"/>
            </w:pPr>
            <w:r>
              <w:rPr>
                <w:color w:val="000000"/>
              </w:rPr>
              <w:t>2 posluchárnami s kapacitou 138 míst vybavenými moderní audiovizuální technikou s možností promítání prezentací na více ploch a včetně interaktivních tabulí,</w:t>
            </w:r>
          </w:p>
          <w:p w:rsidR="00DC37B6" w:rsidRDefault="00DC37B6" w:rsidP="00085185">
            <w:pPr>
              <w:numPr>
                <w:ilvl w:val="0"/>
                <w:numId w:val="30"/>
              </w:numPr>
              <w:ind w:left="394" w:hanging="284"/>
              <w:jc w:val="both"/>
              <w:textAlignment w:val="center"/>
            </w:pPr>
            <w:r>
              <w:rPr>
                <w:color w:val="000000"/>
              </w:rPr>
              <w:t>1 přednáškovou místností o kapacitě 182 míst vybavenou moderní audiovizuální technikou s možností promítání prezentací na více ploch a včetně tabulí,</w:t>
            </w:r>
          </w:p>
          <w:p w:rsidR="00DC37B6" w:rsidRDefault="00DC37B6" w:rsidP="00085185">
            <w:pPr>
              <w:numPr>
                <w:ilvl w:val="0"/>
                <w:numId w:val="30"/>
              </w:numPr>
              <w:ind w:left="394" w:hanging="284"/>
              <w:jc w:val="both"/>
              <w:textAlignment w:val="center"/>
            </w:pPr>
            <w:r>
              <w:rPr>
                <w:color w:val="000000"/>
              </w:rPr>
              <w:t>9 seminárními místnosti o kapacitě 276 míst vybavenými jednotným prezentačním místem, které obsahují moderní počítačovou a audiovizuální techniku včetně tabulí.</w:t>
            </w:r>
          </w:p>
          <w:p w:rsidR="00C604F5" w:rsidRDefault="00C604F5" w:rsidP="007E544F"/>
        </w:tc>
      </w:tr>
      <w:tr w:rsidR="00C604F5" w:rsidTr="007E544F">
        <w:trPr>
          <w:trHeight w:val="202"/>
        </w:trPr>
        <w:tc>
          <w:tcPr>
            <w:tcW w:w="3368" w:type="dxa"/>
            <w:gridSpan w:val="3"/>
            <w:shd w:val="clear" w:color="auto" w:fill="F7CAAC"/>
          </w:tcPr>
          <w:p w:rsidR="00C604F5" w:rsidRDefault="00C604F5" w:rsidP="007E544F">
            <w:pPr>
              <w:rPr>
                <w:b/>
              </w:rPr>
            </w:pPr>
            <w:r w:rsidRPr="004D3AA2">
              <w:rPr>
                <w:b/>
              </w:rPr>
              <w:t>Z toho kapacita</w:t>
            </w:r>
            <w:r>
              <w:rPr>
                <w:b/>
              </w:rPr>
              <w:t xml:space="preserve"> v prostorách v nájmu</w:t>
            </w:r>
          </w:p>
        </w:tc>
        <w:tc>
          <w:tcPr>
            <w:tcW w:w="1274" w:type="dxa"/>
          </w:tcPr>
          <w:p w:rsidR="00C604F5" w:rsidRDefault="00C604F5" w:rsidP="007E544F"/>
        </w:tc>
        <w:tc>
          <w:tcPr>
            <w:tcW w:w="2321" w:type="dxa"/>
            <w:gridSpan w:val="2"/>
            <w:shd w:val="clear" w:color="auto" w:fill="F7CAAC"/>
          </w:tcPr>
          <w:p w:rsidR="00C604F5" w:rsidRDefault="00C604F5" w:rsidP="007E544F">
            <w:pPr>
              <w:rPr>
                <w:b/>
                <w:shd w:val="clear" w:color="auto" w:fill="F7CAAC"/>
              </w:rPr>
            </w:pPr>
            <w:r>
              <w:rPr>
                <w:b/>
                <w:shd w:val="clear" w:color="auto" w:fill="F7CAAC"/>
              </w:rPr>
              <w:t>Doba platnosti nájmu</w:t>
            </w:r>
          </w:p>
        </w:tc>
        <w:tc>
          <w:tcPr>
            <w:tcW w:w="2426" w:type="dxa"/>
            <w:gridSpan w:val="2"/>
          </w:tcPr>
          <w:p w:rsidR="00C604F5" w:rsidRDefault="00C604F5" w:rsidP="007E544F"/>
        </w:tc>
      </w:tr>
      <w:tr w:rsidR="00C604F5" w:rsidTr="007E544F">
        <w:trPr>
          <w:trHeight w:val="139"/>
        </w:trPr>
        <w:tc>
          <w:tcPr>
            <w:tcW w:w="9389" w:type="dxa"/>
            <w:gridSpan w:val="8"/>
            <w:shd w:val="clear" w:color="auto" w:fill="F7CAAC"/>
          </w:tcPr>
          <w:p w:rsidR="00C604F5" w:rsidRDefault="00C604F5" w:rsidP="007E544F">
            <w:r>
              <w:rPr>
                <w:b/>
              </w:rPr>
              <w:t>Kapacita a popis odborné učebny</w:t>
            </w:r>
          </w:p>
        </w:tc>
      </w:tr>
      <w:tr w:rsidR="00C604F5" w:rsidTr="007E544F">
        <w:trPr>
          <w:trHeight w:val="1757"/>
        </w:trPr>
        <w:tc>
          <w:tcPr>
            <w:tcW w:w="9389" w:type="dxa"/>
            <w:gridSpan w:val="8"/>
          </w:tcPr>
          <w:p w:rsidR="00C604F5" w:rsidRDefault="00C604F5" w:rsidP="007E544F">
            <w:pPr>
              <w:pStyle w:val="Default"/>
              <w:jc w:val="both"/>
              <w:rPr>
                <w:sz w:val="20"/>
                <w:szCs w:val="20"/>
              </w:rPr>
            </w:pPr>
            <w:r w:rsidRPr="00A27953">
              <w:rPr>
                <w:sz w:val="20"/>
                <w:szCs w:val="20"/>
              </w:rPr>
              <w:t xml:space="preserve">FaME disponuje </w:t>
            </w:r>
            <w:r>
              <w:rPr>
                <w:sz w:val="20"/>
                <w:szCs w:val="20"/>
              </w:rPr>
              <w:t>šesti počítačovými učebnami o celkové kapacitě 126 míst, vybavených moderní výpočetní a audiovizuální technikou, včetně tabul</w:t>
            </w:r>
            <w:r w:rsidR="00313386">
              <w:rPr>
                <w:sz w:val="20"/>
                <w:szCs w:val="20"/>
              </w:rPr>
              <w:t xml:space="preserve">í pro popis stíratelnými fixy. </w:t>
            </w:r>
            <w:r w:rsidRPr="00A27953">
              <w:rPr>
                <w:sz w:val="20"/>
                <w:szCs w:val="20"/>
              </w:rPr>
              <w:t>Všechny počítačové učebny jsou vybaveny programy pro výuku: Siemens-Tecnomatix Plant Simulation, ARIS, IBM SPSS, kancelářským balíkem Microsoft Office, Microsoft Navision, AutoCAD atd.</w:t>
            </w:r>
          </w:p>
          <w:p w:rsidR="00C604F5" w:rsidRDefault="00C604F5" w:rsidP="007E544F"/>
        </w:tc>
      </w:tr>
      <w:tr w:rsidR="00C604F5" w:rsidTr="007E544F">
        <w:trPr>
          <w:trHeight w:val="166"/>
        </w:trPr>
        <w:tc>
          <w:tcPr>
            <w:tcW w:w="3368" w:type="dxa"/>
            <w:gridSpan w:val="3"/>
            <w:shd w:val="clear" w:color="auto" w:fill="F7CAAC"/>
          </w:tcPr>
          <w:p w:rsidR="00C604F5" w:rsidRDefault="00C604F5" w:rsidP="007E544F">
            <w:r w:rsidRPr="004D3AA2">
              <w:rPr>
                <w:b/>
              </w:rPr>
              <w:t>Z toho kapacita</w:t>
            </w:r>
            <w:r>
              <w:rPr>
                <w:b/>
              </w:rPr>
              <w:t xml:space="preserve"> v prostorách v nájmu</w:t>
            </w:r>
          </w:p>
        </w:tc>
        <w:tc>
          <w:tcPr>
            <w:tcW w:w="1274" w:type="dxa"/>
          </w:tcPr>
          <w:p w:rsidR="00C604F5" w:rsidRDefault="00C604F5" w:rsidP="007E544F"/>
        </w:tc>
        <w:tc>
          <w:tcPr>
            <w:tcW w:w="2321" w:type="dxa"/>
            <w:gridSpan w:val="2"/>
            <w:shd w:val="clear" w:color="auto" w:fill="F7CAAC"/>
          </w:tcPr>
          <w:p w:rsidR="00C604F5" w:rsidRDefault="00C604F5" w:rsidP="007E544F">
            <w:r>
              <w:rPr>
                <w:b/>
                <w:shd w:val="clear" w:color="auto" w:fill="F7CAAC"/>
              </w:rPr>
              <w:t>Doba platnosti nájmu</w:t>
            </w:r>
          </w:p>
        </w:tc>
        <w:tc>
          <w:tcPr>
            <w:tcW w:w="2426" w:type="dxa"/>
            <w:gridSpan w:val="2"/>
          </w:tcPr>
          <w:p w:rsidR="00C604F5" w:rsidRDefault="00C604F5" w:rsidP="007E544F"/>
        </w:tc>
      </w:tr>
      <w:tr w:rsidR="00C604F5" w:rsidTr="007E544F">
        <w:trPr>
          <w:trHeight w:val="135"/>
        </w:trPr>
        <w:tc>
          <w:tcPr>
            <w:tcW w:w="9389" w:type="dxa"/>
            <w:gridSpan w:val="8"/>
            <w:shd w:val="clear" w:color="auto" w:fill="F7CAAC"/>
          </w:tcPr>
          <w:p w:rsidR="00C604F5" w:rsidRDefault="00C604F5" w:rsidP="007E544F">
            <w:r>
              <w:rPr>
                <w:b/>
              </w:rPr>
              <w:t>Kapacita a popis odborné učebny</w:t>
            </w:r>
          </w:p>
        </w:tc>
      </w:tr>
      <w:tr w:rsidR="00C604F5" w:rsidTr="007E544F">
        <w:trPr>
          <w:trHeight w:val="1693"/>
        </w:trPr>
        <w:tc>
          <w:tcPr>
            <w:tcW w:w="9389" w:type="dxa"/>
            <w:gridSpan w:val="8"/>
          </w:tcPr>
          <w:p w:rsidR="00C604F5" w:rsidRDefault="00C604F5" w:rsidP="007E544F">
            <w:pPr>
              <w:rPr>
                <w:b/>
              </w:rPr>
            </w:pPr>
          </w:p>
        </w:tc>
      </w:tr>
      <w:tr w:rsidR="00C604F5" w:rsidTr="007E544F">
        <w:trPr>
          <w:trHeight w:val="135"/>
        </w:trPr>
        <w:tc>
          <w:tcPr>
            <w:tcW w:w="3294" w:type="dxa"/>
            <w:gridSpan w:val="2"/>
            <w:shd w:val="clear" w:color="auto" w:fill="F7CAAC"/>
          </w:tcPr>
          <w:p w:rsidR="00C604F5" w:rsidRDefault="00C604F5" w:rsidP="007E544F">
            <w:pPr>
              <w:rPr>
                <w:b/>
              </w:rPr>
            </w:pPr>
            <w:r w:rsidRPr="004D3AA2">
              <w:rPr>
                <w:b/>
              </w:rPr>
              <w:t>Z toho kapacita</w:t>
            </w:r>
            <w:r>
              <w:rPr>
                <w:b/>
              </w:rPr>
              <w:t xml:space="preserve"> v prostorách v nájmu</w:t>
            </w:r>
          </w:p>
        </w:tc>
        <w:tc>
          <w:tcPr>
            <w:tcW w:w="1400" w:type="dxa"/>
            <w:gridSpan w:val="3"/>
          </w:tcPr>
          <w:p w:rsidR="00C604F5" w:rsidRDefault="00C604F5" w:rsidP="007E544F">
            <w:pPr>
              <w:rPr>
                <w:b/>
              </w:rPr>
            </w:pPr>
          </w:p>
        </w:tc>
        <w:tc>
          <w:tcPr>
            <w:tcW w:w="2347" w:type="dxa"/>
            <w:gridSpan w:val="2"/>
            <w:shd w:val="clear" w:color="auto" w:fill="F7CAAC"/>
          </w:tcPr>
          <w:p w:rsidR="00C604F5" w:rsidRDefault="00C604F5" w:rsidP="007E544F">
            <w:pPr>
              <w:rPr>
                <w:b/>
              </w:rPr>
            </w:pPr>
            <w:r>
              <w:rPr>
                <w:b/>
                <w:shd w:val="clear" w:color="auto" w:fill="F7CAAC"/>
              </w:rPr>
              <w:t>Doba platnosti nájmu</w:t>
            </w:r>
          </w:p>
        </w:tc>
        <w:tc>
          <w:tcPr>
            <w:tcW w:w="2348" w:type="dxa"/>
          </w:tcPr>
          <w:p w:rsidR="00C604F5" w:rsidRDefault="00C604F5" w:rsidP="007E544F">
            <w:pPr>
              <w:rPr>
                <w:b/>
              </w:rPr>
            </w:pPr>
          </w:p>
        </w:tc>
      </w:tr>
      <w:tr w:rsidR="00C604F5" w:rsidTr="007E544F">
        <w:trPr>
          <w:trHeight w:val="135"/>
        </w:trPr>
        <w:tc>
          <w:tcPr>
            <w:tcW w:w="9389" w:type="dxa"/>
            <w:gridSpan w:val="8"/>
            <w:shd w:val="clear" w:color="auto" w:fill="F7CAAC"/>
          </w:tcPr>
          <w:p w:rsidR="00C604F5" w:rsidRDefault="00C604F5" w:rsidP="007E544F">
            <w:pPr>
              <w:rPr>
                <w:b/>
              </w:rPr>
            </w:pPr>
            <w:r>
              <w:rPr>
                <w:b/>
              </w:rPr>
              <w:t xml:space="preserve">Vyjádření orgánu </w:t>
            </w:r>
            <w:r>
              <w:rPr>
                <w:b/>
                <w:shd w:val="clear" w:color="auto" w:fill="F7CAAC"/>
              </w:rPr>
              <w:t>hygienické služby ze dne</w:t>
            </w:r>
          </w:p>
        </w:tc>
      </w:tr>
      <w:tr w:rsidR="00C604F5" w:rsidTr="007E544F">
        <w:trPr>
          <w:trHeight w:val="680"/>
        </w:trPr>
        <w:tc>
          <w:tcPr>
            <w:tcW w:w="9389" w:type="dxa"/>
            <w:gridSpan w:val="8"/>
          </w:tcPr>
          <w:p w:rsidR="00C604F5" w:rsidRDefault="00C604F5" w:rsidP="007E544F"/>
        </w:tc>
      </w:tr>
      <w:tr w:rsidR="00C604F5" w:rsidTr="007E544F">
        <w:trPr>
          <w:trHeight w:val="205"/>
        </w:trPr>
        <w:tc>
          <w:tcPr>
            <w:tcW w:w="9389" w:type="dxa"/>
            <w:gridSpan w:val="8"/>
            <w:shd w:val="clear" w:color="auto" w:fill="F7CAAC"/>
          </w:tcPr>
          <w:p w:rsidR="00C604F5" w:rsidRDefault="00C604F5" w:rsidP="007E544F">
            <w:pPr>
              <w:rPr>
                <w:b/>
              </w:rPr>
            </w:pPr>
            <w:r>
              <w:rPr>
                <w:b/>
              </w:rPr>
              <w:t>Opatření a podmínky k zajištění rovného přístupu</w:t>
            </w:r>
          </w:p>
        </w:tc>
      </w:tr>
      <w:tr w:rsidR="00C604F5" w:rsidTr="007E544F">
        <w:trPr>
          <w:trHeight w:val="2411"/>
        </w:trPr>
        <w:tc>
          <w:tcPr>
            <w:tcW w:w="9389" w:type="dxa"/>
            <w:gridSpan w:val="8"/>
          </w:tcPr>
          <w:p w:rsidR="00C604F5" w:rsidRDefault="00C604F5" w:rsidP="007E544F">
            <w:pPr>
              <w:pStyle w:val="Default"/>
              <w:jc w:val="both"/>
              <w:rPr>
                <w:sz w:val="20"/>
                <w:szCs w:val="20"/>
              </w:rPr>
            </w:pPr>
            <w:r w:rsidRPr="00E013A9">
              <w:rPr>
                <w:sz w:val="20"/>
                <w:szCs w:val="20"/>
              </w:rPr>
              <w:t>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1</w:t>
            </w:r>
            <w:r>
              <w:rPr>
                <w:sz w:val="20"/>
                <w:szCs w:val="20"/>
              </w:rPr>
              <w:t>8</w:t>
            </w:r>
            <w:r w:rsidRPr="00E013A9">
              <w:rPr>
                <w:sz w:val="20"/>
                <w:szCs w:val="20"/>
              </w:rPr>
              <w:t>/201</w:t>
            </w:r>
            <w:r>
              <w:rPr>
                <w:sz w:val="20"/>
                <w:szCs w:val="20"/>
              </w:rPr>
              <w:t>8</w:t>
            </w:r>
            <w:r w:rsidRPr="00E013A9">
              <w:rPr>
                <w:sz w:val="20"/>
                <w:szCs w:val="20"/>
              </w:rPr>
              <w:t>. Pro uchazeče o studium a studenty se specifickými potřebami na UTB ve Zlíně je k dispozici nabídka informačních a poradenských služeb souvisejících se studiem a s možností uplatnění absolventů studijních programů v praxi.</w:t>
            </w:r>
          </w:p>
          <w:p w:rsidR="00C604F5" w:rsidRPr="00E013A9" w:rsidRDefault="00C604F5" w:rsidP="007E544F">
            <w:pPr>
              <w:pStyle w:val="Default"/>
              <w:jc w:val="both"/>
              <w:rPr>
                <w:sz w:val="20"/>
                <w:szCs w:val="20"/>
              </w:rPr>
            </w:pPr>
            <w:r w:rsidRPr="00E013A9">
              <w:rPr>
                <w:sz w:val="20"/>
                <w:szCs w:val="20"/>
              </w:rPr>
              <w:t>V prvé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rsidR="00C604F5" w:rsidRPr="00E013A9" w:rsidRDefault="00C604F5" w:rsidP="007E544F">
            <w:pPr>
              <w:pStyle w:val="Default"/>
              <w:jc w:val="both"/>
              <w:rPr>
                <w:sz w:val="20"/>
                <w:szCs w:val="20"/>
              </w:rPr>
            </w:pPr>
            <w:r w:rsidRPr="00E013A9">
              <w:rPr>
                <w:sz w:val="20"/>
                <w:szCs w:val="20"/>
              </w:rPr>
              <w:t>Nad rámec služeb APO je uchazečům s SPV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C604F5" w:rsidRDefault="00C604F5" w:rsidP="007E544F">
            <w:pPr>
              <w:pStyle w:val="Default"/>
              <w:jc w:val="both"/>
              <w:rPr>
                <w:sz w:val="20"/>
                <w:szCs w:val="20"/>
              </w:rPr>
            </w:pPr>
            <w:r w:rsidRPr="00E013A9">
              <w:rPr>
                <w:sz w:val="20"/>
                <w:szCs w:val="20"/>
              </w:rPr>
              <w:t>V 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C604F5" w:rsidRPr="00E013A9" w:rsidRDefault="00C604F5" w:rsidP="007E544F">
            <w:pPr>
              <w:pStyle w:val="Default"/>
              <w:jc w:val="both"/>
              <w:rPr>
                <w:sz w:val="20"/>
                <w:szCs w:val="20"/>
              </w:rPr>
            </w:pPr>
          </w:p>
        </w:tc>
      </w:tr>
    </w:tbl>
    <w:p w:rsidR="00C604F5" w:rsidRDefault="00C604F5">
      <w:pPr>
        <w:spacing w:after="160" w:line="259" w:lineRule="auto"/>
        <w:rPr>
          <w:rFonts w:asciiTheme="minorHAnsi" w:hAnsiTheme="minorHAnsi"/>
          <w:b/>
          <w:sz w:val="22"/>
          <w:szCs w:val="52"/>
        </w:rPr>
      </w:pPr>
      <w:r>
        <w:rPr>
          <w:rFonts w:asciiTheme="minorHAnsi" w:hAnsiTheme="minorHAnsi"/>
          <w:b/>
          <w:sz w:val="22"/>
          <w:szCs w:val="52"/>
        </w:rP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C604F5" w:rsidTr="007E544F">
        <w:tc>
          <w:tcPr>
            <w:tcW w:w="9778" w:type="dxa"/>
            <w:gridSpan w:val="2"/>
            <w:tcBorders>
              <w:bottom w:val="double" w:sz="4" w:space="0" w:color="auto"/>
            </w:tcBorders>
            <w:shd w:val="clear" w:color="auto" w:fill="BDD6EE"/>
          </w:tcPr>
          <w:p w:rsidR="00C604F5" w:rsidRDefault="00C604F5" w:rsidP="007E544F">
            <w:pPr>
              <w:jc w:val="both"/>
              <w:rPr>
                <w:b/>
                <w:sz w:val="28"/>
              </w:rPr>
            </w:pPr>
            <w:r>
              <w:rPr>
                <w:b/>
                <w:sz w:val="28"/>
              </w:rPr>
              <w:t>C-V – Finanční zabezpečení studijního programu</w:t>
            </w:r>
          </w:p>
        </w:tc>
      </w:tr>
      <w:tr w:rsidR="00C604F5" w:rsidTr="007E544F">
        <w:tc>
          <w:tcPr>
            <w:tcW w:w="4219" w:type="dxa"/>
            <w:tcBorders>
              <w:top w:val="single" w:sz="12" w:space="0" w:color="auto"/>
            </w:tcBorders>
            <w:shd w:val="clear" w:color="auto" w:fill="F7CAAC"/>
          </w:tcPr>
          <w:p w:rsidR="00C604F5" w:rsidRDefault="00C604F5" w:rsidP="007E544F">
            <w:pPr>
              <w:jc w:val="both"/>
              <w:rPr>
                <w:b/>
              </w:rPr>
            </w:pPr>
            <w:r w:rsidRPr="004D3AA2">
              <w:rPr>
                <w:b/>
              </w:rPr>
              <w:t>Vzdělávací činnost vysoké školy</w:t>
            </w:r>
            <w:r>
              <w:rPr>
                <w:b/>
              </w:rPr>
              <w:t xml:space="preserve"> financovaná ze státního rozpočtu</w:t>
            </w:r>
          </w:p>
        </w:tc>
        <w:tc>
          <w:tcPr>
            <w:tcW w:w="5559" w:type="dxa"/>
            <w:tcBorders>
              <w:top w:val="single" w:sz="12" w:space="0" w:color="auto"/>
            </w:tcBorders>
            <w:shd w:val="clear" w:color="auto" w:fill="FFFFFF"/>
          </w:tcPr>
          <w:p w:rsidR="00C604F5" w:rsidRDefault="00C604F5" w:rsidP="007E544F">
            <w:pPr>
              <w:jc w:val="both"/>
              <w:rPr>
                <w:bCs/>
              </w:rPr>
            </w:pPr>
            <w:r>
              <w:rPr>
                <w:bCs/>
              </w:rPr>
              <w:t xml:space="preserve">ano </w:t>
            </w:r>
          </w:p>
        </w:tc>
      </w:tr>
      <w:tr w:rsidR="00C604F5" w:rsidTr="007E544F">
        <w:tc>
          <w:tcPr>
            <w:tcW w:w="9778" w:type="dxa"/>
            <w:gridSpan w:val="2"/>
            <w:shd w:val="clear" w:color="auto" w:fill="F7CAAC"/>
          </w:tcPr>
          <w:p w:rsidR="00C604F5" w:rsidRDefault="00C604F5" w:rsidP="007E544F">
            <w:pPr>
              <w:jc w:val="both"/>
              <w:rPr>
                <w:b/>
              </w:rPr>
            </w:pPr>
            <w:r>
              <w:rPr>
                <w:b/>
              </w:rPr>
              <w:t>Zhodnocení předpokládaných nákladů a zdrojů na uskutečňování studijního programu</w:t>
            </w:r>
          </w:p>
        </w:tc>
      </w:tr>
      <w:tr w:rsidR="00C604F5" w:rsidTr="007E544F">
        <w:trPr>
          <w:trHeight w:val="5398"/>
        </w:trPr>
        <w:tc>
          <w:tcPr>
            <w:tcW w:w="9778" w:type="dxa"/>
            <w:gridSpan w:val="2"/>
          </w:tcPr>
          <w:p w:rsidR="00C604F5" w:rsidRDefault="00C604F5" w:rsidP="007E544F">
            <w:pPr>
              <w:jc w:val="both"/>
            </w:pPr>
          </w:p>
        </w:tc>
      </w:tr>
    </w:tbl>
    <w:p w:rsidR="007C0DA2" w:rsidRPr="00C604F5" w:rsidRDefault="007C0DA2" w:rsidP="00015E2E">
      <w:pPr>
        <w:spacing w:before="4000" w:after="3400"/>
        <w:jc w:val="center"/>
        <w:rPr>
          <w:rFonts w:asciiTheme="minorHAnsi" w:hAnsiTheme="minorHAnsi"/>
          <w:b/>
          <w:sz w:val="22"/>
          <w:szCs w:val="52"/>
        </w:rPr>
      </w:pP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C604F5" w:rsidTr="007E544F">
        <w:tc>
          <w:tcPr>
            <w:tcW w:w="9285" w:type="dxa"/>
            <w:tcBorders>
              <w:bottom w:val="double" w:sz="4" w:space="0" w:color="auto"/>
            </w:tcBorders>
            <w:shd w:val="clear" w:color="auto" w:fill="BDD6EE"/>
          </w:tcPr>
          <w:p w:rsidR="00C604F5" w:rsidRDefault="00C604F5" w:rsidP="007E544F">
            <w:pPr>
              <w:jc w:val="both"/>
              <w:rPr>
                <w:b/>
                <w:sz w:val="28"/>
              </w:rPr>
            </w:pPr>
            <w:r>
              <w:rPr>
                <w:b/>
                <w:sz w:val="28"/>
              </w:rPr>
              <w:t xml:space="preserve">D-I – </w:t>
            </w:r>
            <w:r>
              <w:rPr>
                <w:b/>
                <w:sz w:val="26"/>
                <w:szCs w:val="26"/>
              </w:rPr>
              <w:t>Záměr rozvoje a další údaje ke studijnímu programu</w:t>
            </w:r>
          </w:p>
        </w:tc>
      </w:tr>
      <w:tr w:rsidR="00C604F5" w:rsidTr="007E544F">
        <w:trPr>
          <w:trHeight w:val="185"/>
        </w:trPr>
        <w:tc>
          <w:tcPr>
            <w:tcW w:w="9285" w:type="dxa"/>
            <w:shd w:val="clear" w:color="auto" w:fill="F7CAAC"/>
          </w:tcPr>
          <w:p w:rsidR="00C604F5" w:rsidRDefault="00C604F5" w:rsidP="007E544F">
            <w:pPr>
              <w:rPr>
                <w:b/>
              </w:rPr>
            </w:pPr>
            <w:r>
              <w:rPr>
                <w:b/>
              </w:rPr>
              <w:t>Záměr rozvoje studijního programu a jeho odůvodnění</w:t>
            </w:r>
          </w:p>
        </w:tc>
      </w:tr>
      <w:tr w:rsidR="00C604F5" w:rsidTr="007E544F">
        <w:trPr>
          <w:trHeight w:val="2835"/>
        </w:trPr>
        <w:tc>
          <w:tcPr>
            <w:tcW w:w="9285" w:type="dxa"/>
            <w:shd w:val="clear" w:color="auto" w:fill="FFFFFF"/>
          </w:tcPr>
          <w:p w:rsidR="00E21E8E" w:rsidRPr="001F46D0" w:rsidRDefault="00E21E8E" w:rsidP="00E21E8E">
            <w:pPr>
              <w:jc w:val="both"/>
            </w:pPr>
            <w:r w:rsidRPr="001F46D0">
              <w:t xml:space="preserve">Záměr rozvoje </w:t>
            </w:r>
            <w:r>
              <w:t xml:space="preserve">magisterského </w:t>
            </w:r>
            <w:r w:rsidRPr="001F46D0">
              <w:t xml:space="preserve">studijního programu </w:t>
            </w:r>
            <w:r>
              <w:rPr>
                <w:b/>
              </w:rPr>
              <w:t>Management and Marketing</w:t>
            </w:r>
            <w:r w:rsidRPr="001F46D0">
              <w:t xml:space="preserve"> vychází ze tří úrovní, a to nadnárodní, kdy respektuje zásady a doporučení Boloňského procesu ve vztahu k dodržování podmínek Evropského prostoru vysokoškolského vzdělávání (European  Higher Education Area – EHEA) a východisek Strategického rámce evropské spolupráce ve vzdělávání a odborné přípravě (ET 2020), národní, kdy je v souladu s Dlouhodobým záměrem vzdělávací a vědecké, výzkumné, vývojové a inovační, umělecké a další tvůrčí činnosti pro oblast vysokých škol na období 2016 – 2020 a Nařízení vlády č. 274/2016 Sb., ze dne 24. srpna 2016 o standardech pro akreditace ve vysokém školství, a místní, kdy podmínky rozvoje studijního programu odpovídají záměrům uvedených v Dlouhodobého záměru vzdělávací a vědecké, výzkumné, vývojové a další tvůrčí činnosti FaME UTB ve Zlíně pro roky 2016-2020. </w:t>
            </w:r>
          </w:p>
          <w:p w:rsidR="00E21E8E" w:rsidRPr="001F46D0" w:rsidRDefault="00E21E8E" w:rsidP="00E21E8E">
            <w:pPr>
              <w:jc w:val="both"/>
            </w:pPr>
            <w:r w:rsidRPr="001F46D0">
              <w:t xml:space="preserve">Cílem rozvoje uvedeného studijního programu je podporovat studenty v následujících oblastech: </w:t>
            </w:r>
          </w:p>
          <w:p w:rsidR="00E21E8E" w:rsidRPr="001F46D0" w:rsidRDefault="00E21E8E" w:rsidP="00085185">
            <w:pPr>
              <w:numPr>
                <w:ilvl w:val="0"/>
                <w:numId w:val="71"/>
              </w:numPr>
              <w:ind w:left="387" w:hanging="284"/>
              <w:jc w:val="both"/>
            </w:pPr>
            <w:r>
              <w:t>P</w:t>
            </w:r>
            <w:r w:rsidRPr="001F46D0">
              <w:t>odporování mobility studujících v souvislosti s mezinárodními trendy; podpora studia jazyků v odborném vzdělávání.</w:t>
            </w:r>
          </w:p>
          <w:p w:rsidR="00E21E8E" w:rsidRPr="001F46D0" w:rsidRDefault="00E21E8E" w:rsidP="00085185">
            <w:pPr>
              <w:numPr>
                <w:ilvl w:val="0"/>
                <w:numId w:val="71"/>
              </w:numPr>
              <w:ind w:left="387" w:hanging="284"/>
              <w:jc w:val="both"/>
            </w:pPr>
            <w:r>
              <w:t>T</w:t>
            </w:r>
            <w:r w:rsidRPr="001F46D0">
              <w:t>rvalá a systémová podpora kvality a efektivity vzdělávání ve vztahu k novým dovednostem a podněcování ke klíčovým kompetencím z pohledu širšího a dlouhodobého uplatnění studujících na budoucím trhu práce, tj. zejména dovednosti a schopnosti samostatně se rozhodovat, kriticky myslet a diskutovat na základě odborně podložené argumentace.</w:t>
            </w:r>
          </w:p>
          <w:p w:rsidR="00E21E8E" w:rsidRPr="001F46D0" w:rsidRDefault="00E21E8E" w:rsidP="00085185">
            <w:pPr>
              <w:numPr>
                <w:ilvl w:val="0"/>
                <w:numId w:val="71"/>
              </w:numPr>
              <w:ind w:left="387" w:hanging="284"/>
              <w:jc w:val="both"/>
            </w:pPr>
            <w:r>
              <w:t>P</w:t>
            </w:r>
            <w:r w:rsidRPr="001F46D0">
              <w:t>odněcování k odpovědnosti za své činy ve vztahu k výkonu své pracovní činnosti; směřování ke schopnosti vnímat sociální vazby a podporovat rozvoj konceptu společenské odpovědnosti firem.</w:t>
            </w:r>
          </w:p>
          <w:p w:rsidR="00E21E8E" w:rsidRPr="001F46D0" w:rsidRDefault="00E21E8E" w:rsidP="00085185">
            <w:pPr>
              <w:numPr>
                <w:ilvl w:val="0"/>
                <w:numId w:val="71"/>
              </w:numPr>
              <w:ind w:left="387" w:hanging="284"/>
              <w:jc w:val="both"/>
            </w:pPr>
            <w:r>
              <w:t>P</w:t>
            </w:r>
            <w:r w:rsidRPr="001F46D0">
              <w:t>osílení povědomí o automatizaci a digitalizaci metod a nástrojů, používaných v zejména oblasti účetních, daňových a finančních informačních systémů.</w:t>
            </w:r>
          </w:p>
          <w:p w:rsidR="00E21E8E" w:rsidRPr="001F46D0" w:rsidRDefault="00E21E8E" w:rsidP="00E21E8E">
            <w:pPr>
              <w:jc w:val="both"/>
              <w:rPr>
                <w:color w:val="FF0000"/>
              </w:rPr>
            </w:pPr>
            <w:r w:rsidRPr="001F46D0">
              <w:t xml:space="preserve">Konkrétní koncepce rozvoje magisterského studijního programu Management je zaměřena na následující body: </w:t>
            </w:r>
            <w:r w:rsidRPr="001F46D0">
              <w:rPr>
                <w:color w:val="FF0000"/>
              </w:rPr>
              <w:t xml:space="preserve"> </w:t>
            </w:r>
          </w:p>
          <w:p w:rsidR="00E21E8E" w:rsidRPr="00082AC4" w:rsidRDefault="00E21E8E" w:rsidP="00085185">
            <w:pPr>
              <w:numPr>
                <w:ilvl w:val="0"/>
                <w:numId w:val="72"/>
              </w:numPr>
              <w:tabs>
                <w:tab w:val="clear" w:pos="720"/>
              </w:tabs>
              <w:ind w:left="387" w:hanging="284"/>
              <w:jc w:val="both"/>
            </w:pPr>
            <w:r w:rsidRPr="00082AC4">
              <w:t>Průběžná aktualizace studijního programu při zohlednění aktuálních trendů v managementu, marketingu, designu managementu a veřejné správy, včetně jejich zařazení do výuky jednotlivých předmětů. Garanti předmětů i ostatní do výuky zapojení pedagogové jsou součástí vědecko-výzkumných projektů, pravidelně se účastní vědeckých konferencí v uvedené oblasti a sdílejí znalosti s kolegy na domácích i zahraničních vědecko-výzkumných institucích.</w:t>
            </w:r>
          </w:p>
          <w:p w:rsidR="00E21E8E" w:rsidRPr="00082AC4" w:rsidRDefault="00E21E8E" w:rsidP="00085185">
            <w:pPr>
              <w:numPr>
                <w:ilvl w:val="0"/>
                <w:numId w:val="72"/>
              </w:numPr>
              <w:tabs>
                <w:tab w:val="clear" w:pos="720"/>
              </w:tabs>
              <w:ind w:left="387" w:hanging="284"/>
              <w:jc w:val="both"/>
            </w:pPr>
            <w:r w:rsidRPr="00082AC4">
              <w:t xml:space="preserve">Rozšíření nabídky profilových odborných předmětů z oblasti managementu s akcentem na mezinárodní ekonomické prostředí a kulturní odlišnosti, marketingu s akcentem na nové trendy především v online marketingu a internetového podnikání a design managementu a inovace stávajících předmětů studijních plánů všech tří specializací. </w:t>
            </w:r>
          </w:p>
          <w:p w:rsidR="00E21E8E" w:rsidRPr="00082AC4" w:rsidRDefault="00E21E8E" w:rsidP="00085185">
            <w:pPr>
              <w:numPr>
                <w:ilvl w:val="0"/>
                <w:numId w:val="72"/>
              </w:numPr>
              <w:tabs>
                <w:tab w:val="clear" w:pos="720"/>
              </w:tabs>
              <w:ind w:left="387" w:hanging="284"/>
              <w:jc w:val="both"/>
            </w:pPr>
            <w:r w:rsidRPr="00082AC4">
              <w:t>Aktivní zapojení externích přednášejících z praxe do výuky jednotlivých předmětů zejména v managementu, marketingu, designu managementu a veřené správy. Odborníci z praxe propagují své znalosti a zkušenosti v rámci zvaných přednášek v jednotlivých odborně zaměřených předmětech, což dává studentům možnost konfrontovat teoretické znalosti s praxí. Rovněž interním pedagogům se tak nabízí možnost zvyšovat své kvalifikační dovednosti a rozvíjet obsahovou stránku výuky směrem k posílení kvality studenta-absolventa a také k integraci novinek do vzdělávacího programu.</w:t>
            </w:r>
          </w:p>
          <w:p w:rsidR="00E21E8E" w:rsidRPr="00082AC4" w:rsidRDefault="00E21E8E" w:rsidP="00085185">
            <w:pPr>
              <w:numPr>
                <w:ilvl w:val="0"/>
                <w:numId w:val="72"/>
              </w:numPr>
              <w:tabs>
                <w:tab w:val="clear" w:pos="720"/>
              </w:tabs>
              <w:ind w:left="387" w:hanging="284"/>
              <w:jc w:val="both"/>
            </w:pPr>
            <w:r w:rsidRPr="00082AC4">
              <w:t xml:space="preserve">Zajištění kontinuálního rozvoje odborných znalostí vyučujících a garantů odborných předmětů, včetně zajištění kvalifikačního růstu vyučujících. </w:t>
            </w:r>
          </w:p>
          <w:p w:rsidR="00C604F5" w:rsidRPr="00C604F5" w:rsidRDefault="00E21E8E" w:rsidP="00E21E8E">
            <w:pPr>
              <w:jc w:val="both"/>
              <w:rPr>
                <w:color w:val="FF0000"/>
              </w:rPr>
            </w:pPr>
            <w:r w:rsidRPr="00082AC4">
              <w:t>Zajištění zpětné vazby od absolventů a potřeb relevantních zaměstnavatelů s cílem aktualizovat odbornou stránku náplně vyučovaných předmětů uvedeného studijního programu, v úzké návaznosti na zvyšování kvality studijního programu a obsahu výuky, a tím i uplatnitelnosti absolventů na trhu práce.</w:t>
            </w:r>
          </w:p>
          <w:p w:rsidR="00C604F5" w:rsidRPr="00C604F5" w:rsidRDefault="00C604F5" w:rsidP="007E544F">
            <w:pPr>
              <w:rPr>
                <w:color w:val="FF0000"/>
              </w:rPr>
            </w:pPr>
          </w:p>
        </w:tc>
      </w:tr>
      <w:tr w:rsidR="00C604F5" w:rsidTr="007E544F">
        <w:trPr>
          <w:trHeight w:val="188"/>
        </w:trPr>
        <w:tc>
          <w:tcPr>
            <w:tcW w:w="9285" w:type="dxa"/>
            <w:shd w:val="clear" w:color="auto" w:fill="F7CAAC"/>
          </w:tcPr>
          <w:p w:rsidR="00C604F5" w:rsidRPr="00E23090" w:rsidRDefault="00C604F5" w:rsidP="007E544F">
            <w:pPr>
              <w:rPr>
                <w:b/>
              </w:rPr>
            </w:pPr>
            <w:r w:rsidRPr="00E23090">
              <w:rPr>
                <w:b/>
              </w:rPr>
              <w:t>Počet přijímaných uchazečů ke studiu ve studijním programu</w:t>
            </w:r>
          </w:p>
        </w:tc>
      </w:tr>
      <w:tr w:rsidR="00C604F5" w:rsidTr="004331A6">
        <w:trPr>
          <w:trHeight w:val="4535"/>
        </w:trPr>
        <w:tc>
          <w:tcPr>
            <w:tcW w:w="9285" w:type="dxa"/>
            <w:shd w:val="clear" w:color="auto" w:fill="FFFFFF"/>
          </w:tcPr>
          <w:p w:rsidR="00C604F5" w:rsidRDefault="00C604F5" w:rsidP="007E544F">
            <w:pPr>
              <w:jc w:val="both"/>
            </w:pPr>
            <w:r w:rsidRPr="00E23090">
              <w:t xml:space="preserve">Počet přijímaných uchazečů vychází z následujících předpokladů: </w:t>
            </w:r>
          </w:p>
          <w:p w:rsidR="004331A6" w:rsidRPr="00E23090" w:rsidRDefault="004331A6" w:rsidP="007E544F">
            <w:pPr>
              <w:jc w:val="both"/>
            </w:pPr>
          </w:p>
          <w:p w:rsidR="00C604F5" w:rsidRPr="00E23090" w:rsidRDefault="00C604F5" w:rsidP="007E544F">
            <w:pPr>
              <w:jc w:val="both"/>
            </w:pPr>
            <w:r w:rsidRPr="00E23090">
              <w:t xml:space="preserve">A) interních, tj. 1. kapacitní možnosti vysoké školy z pohledu časoprostorového zajištění výuky; 2. počtu akademických pracovníků a soulad jejich činnosti se Zákonem č. 262/2006 Sb. v současném znění (Zákoník práce); 3. internacionalizačních aktivit fakulty a vysoké školy; 4. způsobem nastavení podmínek příjímacího řízení ze strany fakulty a vysoké školy; </w:t>
            </w:r>
          </w:p>
          <w:p w:rsidR="00C604F5" w:rsidRPr="00E23090" w:rsidRDefault="00C604F5" w:rsidP="007E544F">
            <w:pPr>
              <w:jc w:val="both"/>
            </w:pPr>
            <w:r w:rsidRPr="00E23090">
              <w:t xml:space="preserve">B) externích, daných 1. legislativním rámcem způsobu pro přijímání uchazečů na veřejné vysoké školy; 2. systémem financování veřejných vysokých škol; 2. legislativním nastavením možností studia uchazečů ze Slovenské republiky; 3. demografickým vývojem v České republice a Slovenské republice; 4. požadavky a potřebami příslušných částí trhu práce; 5. úspěchem a kvalitou přípravy uchazečů při přijímací řízení v závislosti na jejich volních vlastnostech a předchozích znalostech, dovednostech a schopnostech získaných na předchozích stupních studia. </w:t>
            </w:r>
          </w:p>
          <w:p w:rsidR="00C604F5" w:rsidRPr="00E23090" w:rsidRDefault="00C604F5" w:rsidP="007E544F">
            <w:pPr>
              <w:jc w:val="both"/>
            </w:pPr>
          </w:p>
          <w:p w:rsidR="00E23090" w:rsidRPr="00E23090" w:rsidRDefault="00C604F5" w:rsidP="00E23090">
            <w:pPr>
              <w:jc w:val="both"/>
            </w:pPr>
            <w:r w:rsidRPr="00E23090">
              <w:t xml:space="preserve">FaME předpokládá přijímání </w:t>
            </w:r>
            <w:r w:rsidRPr="00E23090">
              <w:rPr>
                <w:b/>
              </w:rPr>
              <w:t xml:space="preserve">cca </w:t>
            </w:r>
            <w:r w:rsidR="00CC5E64">
              <w:rPr>
                <w:b/>
              </w:rPr>
              <w:t>10</w:t>
            </w:r>
            <w:r w:rsidRPr="00E23090">
              <w:rPr>
                <w:b/>
              </w:rPr>
              <w:t xml:space="preserve"> studentů</w:t>
            </w:r>
            <w:r w:rsidRPr="00E23090">
              <w:t xml:space="preserve"> do </w:t>
            </w:r>
            <w:r w:rsidR="00CC5E64">
              <w:t>studijního programu Management and Marketing.</w:t>
            </w:r>
          </w:p>
          <w:p w:rsidR="00E23090" w:rsidRPr="00E23090" w:rsidRDefault="00E23090" w:rsidP="00E23090">
            <w:pPr>
              <w:jc w:val="both"/>
            </w:pPr>
          </w:p>
          <w:p w:rsidR="00C604F5" w:rsidRPr="00E23090" w:rsidRDefault="00C604F5" w:rsidP="007E544F">
            <w:pPr>
              <w:jc w:val="both"/>
            </w:pPr>
            <w:r w:rsidRPr="00E23090">
              <w:t xml:space="preserve">V současném studijním programu </w:t>
            </w:r>
            <w:r w:rsidR="00CC5E64">
              <w:t>Economics and Management</w:t>
            </w:r>
            <w:r w:rsidRPr="00E23090">
              <w:t xml:space="preserve">, oboru </w:t>
            </w:r>
            <w:r w:rsidR="00E23090">
              <w:t>Management a</w:t>
            </w:r>
            <w:r w:rsidR="00CC5E64">
              <w:t>nd M</w:t>
            </w:r>
            <w:r w:rsidR="00E23090">
              <w:t>arketing</w:t>
            </w:r>
            <w:r w:rsidRPr="00E23090">
              <w:t xml:space="preserve"> byly za posledních pět let následující počty přijatých a zapsaných studentů. </w:t>
            </w:r>
          </w:p>
          <w:p w:rsidR="00C604F5" w:rsidRPr="00E23090" w:rsidRDefault="00C604F5" w:rsidP="007E544F">
            <w:pPr>
              <w:jc w:val="both"/>
            </w:pPr>
          </w:p>
          <w:tbl>
            <w:tblPr>
              <w:tblW w:w="0" w:type="auto"/>
              <w:tblInd w:w="1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9"/>
              <w:gridCol w:w="1959"/>
              <w:gridCol w:w="1701"/>
            </w:tblGrid>
            <w:tr w:rsidR="00C604F5" w:rsidRPr="00E23090" w:rsidTr="007E544F">
              <w:tc>
                <w:tcPr>
                  <w:tcW w:w="1869" w:type="dxa"/>
                  <w:shd w:val="clear" w:color="auto" w:fill="auto"/>
                </w:tcPr>
                <w:p w:rsidR="00C604F5" w:rsidRPr="00E23090" w:rsidRDefault="00C604F5" w:rsidP="007E544F">
                  <w:pPr>
                    <w:jc w:val="center"/>
                    <w:rPr>
                      <w:b/>
                    </w:rPr>
                  </w:pPr>
                  <w:r w:rsidRPr="00E23090">
                    <w:rPr>
                      <w:b/>
                    </w:rPr>
                    <w:t>Akademický rok</w:t>
                  </w:r>
                </w:p>
              </w:tc>
              <w:tc>
                <w:tcPr>
                  <w:tcW w:w="1959" w:type="dxa"/>
                  <w:shd w:val="clear" w:color="auto" w:fill="auto"/>
                </w:tcPr>
                <w:p w:rsidR="00C604F5" w:rsidRPr="00E23090" w:rsidRDefault="00C604F5" w:rsidP="007E544F">
                  <w:pPr>
                    <w:jc w:val="center"/>
                    <w:rPr>
                      <w:b/>
                    </w:rPr>
                  </w:pPr>
                  <w:r w:rsidRPr="00E23090">
                    <w:rPr>
                      <w:b/>
                    </w:rPr>
                    <w:t>Počet přijatých studentů</w:t>
                  </w:r>
                </w:p>
              </w:tc>
              <w:tc>
                <w:tcPr>
                  <w:tcW w:w="1701" w:type="dxa"/>
                  <w:shd w:val="clear" w:color="auto" w:fill="auto"/>
                </w:tcPr>
                <w:p w:rsidR="00C604F5" w:rsidRPr="00E23090" w:rsidRDefault="00C604F5" w:rsidP="007E544F">
                  <w:pPr>
                    <w:jc w:val="center"/>
                    <w:rPr>
                      <w:b/>
                    </w:rPr>
                  </w:pPr>
                  <w:r w:rsidRPr="00E23090">
                    <w:rPr>
                      <w:b/>
                    </w:rPr>
                    <w:t>Počet zapsaných studentů</w:t>
                  </w:r>
                </w:p>
              </w:tc>
            </w:tr>
            <w:tr w:rsidR="00C604F5" w:rsidRPr="00E23090" w:rsidTr="007E544F">
              <w:tc>
                <w:tcPr>
                  <w:tcW w:w="1869" w:type="dxa"/>
                  <w:shd w:val="clear" w:color="auto" w:fill="auto"/>
                </w:tcPr>
                <w:p w:rsidR="00C604F5" w:rsidRPr="00E23090" w:rsidRDefault="00C604F5" w:rsidP="007E544F">
                  <w:pPr>
                    <w:jc w:val="center"/>
                  </w:pPr>
                  <w:r w:rsidRPr="00E23090">
                    <w:t>2014/2015</w:t>
                  </w:r>
                </w:p>
              </w:tc>
              <w:tc>
                <w:tcPr>
                  <w:tcW w:w="1959" w:type="dxa"/>
                  <w:shd w:val="clear" w:color="auto" w:fill="auto"/>
                </w:tcPr>
                <w:p w:rsidR="00C604F5" w:rsidRPr="00E23090" w:rsidRDefault="00CC5E64" w:rsidP="007E544F">
                  <w:pPr>
                    <w:jc w:val="center"/>
                  </w:pPr>
                  <w:r>
                    <w:t>19</w:t>
                  </w:r>
                </w:p>
              </w:tc>
              <w:tc>
                <w:tcPr>
                  <w:tcW w:w="1701" w:type="dxa"/>
                  <w:shd w:val="clear" w:color="auto" w:fill="auto"/>
                </w:tcPr>
                <w:p w:rsidR="00C604F5" w:rsidRPr="00E23090" w:rsidRDefault="00CC5E64" w:rsidP="007E544F">
                  <w:pPr>
                    <w:jc w:val="center"/>
                  </w:pPr>
                  <w:r>
                    <w:t>9</w:t>
                  </w:r>
                </w:p>
              </w:tc>
            </w:tr>
            <w:tr w:rsidR="00C604F5" w:rsidRPr="00E23090" w:rsidTr="007E544F">
              <w:tc>
                <w:tcPr>
                  <w:tcW w:w="1869" w:type="dxa"/>
                  <w:shd w:val="clear" w:color="auto" w:fill="auto"/>
                </w:tcPr>
                <w:p w:rsidR="00C604F5" w:rsidRPr="00E23090" w:rsidRDefault="00C604F5" w:rsidP="007E544F">
                  <w:pPr>
                    <w:jc w:val="center"/>
                  </w:pPr>
                  <w:r w:rsidRPr="00E23090">
                    <w:t>2015/2016</w:t>
                  </w:r>
                </w:p>
              </w:tc>
              <w:tc>
                <w:tcPr>
                  <w:tcW w:w="1959" w:type="dxa"/>
                  <w:shd w:val="clear" w:color="auto" w:fill="auto"/>
                </w:tcPr>
                <w:p w:rsidR="00C604F5" w:rsidRPr="00E23090" w:rsidRDefault="00CC5E64" w:rsidP="007E544F">
                  <w:pPr>
                    <w:jc w:val="center"/>
                  </w:pPr>
                  <w:r>
                    <w:t>16</w:t>
                  </w:r>
                </w:p>
              </w:tc>
              <w:tc>
                <w:tcPr>
                  <w:tcW w:w="1701" w:type="dxa"/>
                  <w:shd w:val="clear" w:color="auto" w:fill="auto"/>
                </w:tcPr>
                <w:p w:rsidR="00C604F5" w:rsidRPr="00E23090" w:rsidRDefault="00CC5E64" w:rsidP="007E544F">
                  <w:pPr>
                    <w:jc w:val="center"/>
                  </w:pPr>
                  <w:r>
                    <w:t>6</w:t>
                  </w:r>
                </w:p>
              </w:tc>
            </w:tr>
            <w:tr w:rsidR="00C604F5" w:rsidRPr="00E23090" w:rsidTr="007E544F">
              <w:tc>
                <w:tcPr>
                  <w:tcW w:w="1869" w:type="dxa"/>
                  <w:shd w:val="clear" w:color="auto" w:fill="auto"/>
                </w:tcPr>
                <w:p w:rsidR="00C604F5" w:rsidRPr="00E23090" w:rsidRDefault="00C604F5" w:rsidP="007E544F">
                  <w:pPr>
                    <w:jc w:val="center"/>
                  </w:pPr>
                  <w:r w:rsidRPr="00E23090">
                    <w:t>2016/2017</w:t>
                  </w:r>
                </w:p>
              </w:tc>
              <w:tc>
                <w:tcPr>
                  <w:tcW w:w="1959" w:type="dxa"/>
                  <w:shd w:val="clear" w:color="auto" w:fill="auto"/>
                </w:tcPr>
                <w:p w:rsidR="00C604F5" w:rsidRPr="00E23090" w:rsidRDefault="00CC5E64" w:rsidP="007E544F">
                  <w:pPr>
                    <w:jc w:val="center"/>
                  </w:pPr>
                  <w:r>
                    <w:t>11</w:t>
                  </w:r>
                </w:p>
              </w:tc>
              <w:tc>
                <w:tcPr>
                  <w:tcW w:w="1701" w:type="dxa"/>
                  <w:shd w:val="clear" w:color="auto" w:fill="auto"/>
                </w:tcPr>
                <w:p w:rsidR="00C604F5" w:rsidRPr="00E23090" w:rsidRDefault="00CC5E64" w:rsidP="007E544F">
                  <w:pPr>
                    <w:jc w:val="center"/>
                  </w:pPr>
                  <w:r>
                    <w:t>4</w:t>
                  </w:r>
                </w:p>
              </w:tc>
            </w:tr>
            <w:tr w:rsidR="00C604F5" w:rsidRPr="00E23090" w:rsidTr="007E544F">
              <w:tc>
                <w:tcPr>
                  <w:tcW w:w="1869" w:type="dxa"/>
                  <w:shd w:val="clear" w:color="auto" w:fill="auto"/>
                </w:tcPr>
                <w:p w:rsidR="00C604F5" w:rsidRPr="00E23090" w:rsidRDefault="00C604F5" w:rsidP="007E544F">
                  <w:pPr>
                    <w:jc w:val="center"/>
                  </w:pPr>
                  <w:r w:rsidRPr="00E23090">
                    <w:t>2017/2018</w:t>
                  </w:r>
                </w:p>
              </w:tc>
              <w:tc>
                <w:tcPr>
                  <w:tcW w:w="1959" w:type="dxa"/>
                  <w:shd w:val="clear" w:color="auto" w:fill="auto"/>
                </w:tcPr>
                <w:p w:rsidR="00C604F5" w:rsidRPr="00E23090" w:rsidRDefault="00CC5E64" w:rsidP="007E544F">
                  <w:pPr>
                    <w:jc w:val="center"/>
                  </w:pPr>
                  <w:r>
                    <w:t>11</w:t>
                  </w:r>
                </w:p>
              </w:tc>
              <w:tc>
                <w:tcPr>
                  <w:tcW w:w="1701" w:type="dxa"/>
                  <w:shd w:val="clear" w:color="auto" w:fill="auto"/>
                </w:tcPr>
                <w:p w:rsidR="00C604F5" w:rsidRPr="00E23090" w:rsidRDefault="00CC5E64" w:rsidP="007E544F">
                  <w:pPr>
                    <w:jc w:val="center"/>
                  </w:pPr>
                  <w:r>
                    <w:t>2</w:t>
                  </w:r>
                </w:p>
              </w:tc>
            </w:tr>
            <w:tr w:rsidR="00983DE4" w:rsidRPr="00E23090" w:rsidTr="007E544F">
              <w:tc>
                <w:tcPr>
                  <w:tcW w:w="1869" w:type="dxa"/>
                  <w:shd w:val="clear" w:color="auto" w:fill="auto"/>
                </w:tcPr>
                <w:p w:rsidR="00983DE4" w:rsidRPr="00E23090" w:rsidRDefault="00983DE4" w:rsidP="007E544F">
                  <w:pPr>
                    <w:jc w:val="center"/>
                  </w:pPr>
                  <w:r w:rsidRPr="00E23090">
                    <w:t>2018/2019</w:t>
                  </w:r>
                </w:p>
              </w:tc>
              <w:tc>
                <w:tcPr>
                  <w:tcW w:w="1959" w:type="dxa"/>
                  <w:shd w:val="clear" w:color="auto" w:fill="auto"/>
                </w:tcPr>
                <w:p w:rsidR="00983DE4" w:rsidRPr="00E23090" w:rsidRDefault="00CC5E64" w:rsidP="007E544F">
                  <w:pPr>
                    <w:jc w:val="center"/>
                  </w:pPr>
                  <w:r>
                    <w:t>4</w:t>
                  </w:r>
                </w:p>
              </w:tc>
              <w:tc>
                <w:tcPr>
                  <w:tcW w:w="1701" w:type="dxa"/>
                  <w:shd w:val="clear" w:color="auto" w:fill="auto"/>
                </w:tcPr>
                <w:p w:rsidR="00983DE4" w:rsidRPr="00E23090" w:rsidRDefault="00CC5E64" w:rsidP="007E544F">
                  <w:pPr>
                    <w:jc w:val="center"/>
                  </w:pPr>
                  <w:r>
                    <w:t>3</w:t>
                  </w:r>
                </w:p>
              </w:tc>
            </w:tr>
          </w:tbl>
          <w:p w:rsidR="00C604F5" w:rsidRPr="00E23090" w:rsidRDefault="00C604F5" w:rsidP="007E544F">
            <w:pPr>
              <w:jc w:val="both"/>
            </w:pPr>
          </w:p>
          <w:p w:rsidR="00C604F5" w:rsidRPr="00E23090" w:rsidRDefault="00C604F5" w:rsidP="007E544F">
            <w:pPr>
              <w:jc w:val="both"/>
            </w:pPr>
          </w:p>
        </w:tc>
      </w:tr>
      <w:tr w:rsidR="00C604F5" w:rsidTr="007E544F">
        <w:trPr>
          <w:trHeight w:val="200"/>
        </w:trPr>
        <w:tc>
          <w:tcPr>
            <w:tcW w:w="9285" w:type="dxa"/>
            <w:shd w:val="clear" w:color="auto" w:fill="F7CAAC"/>
          </w:tcPr>
          <w:p w:rsidR="00C604F5" w:rsidRPr="00C604F5" w:rsidRDefault="00C604F5" w:rsidP="007E544F">
            <w:pPr>
              <w:rPr>
                <w:b/>
                <w:color w:val="FF0000"/>
              </w:rPr>
            </w:pPr>
            <w:r w:rsidRPr="00313386">
              <w:rPr>
                <w:b/>
              </w:rPr>
              <w:t>Předpokládaná uplatnitelnost absolventů na trhu práce</w:t>
            </w:r>
          </w:p>
        </w:tc>
      </w:tr>
      <w:tr w:rsidR="00C604F5" w:rsidTr="007E544F">
        <w:trPr>
          <w:trHeight w:val="2835"/>
        </w:trPr>
        <w:tc>
          <w:tcPr>
            <w:tcW w:w="9285" w:type="dxa"/>
            <w:shd w:val="clear" w:color="auto" w:fill="FFFFFF"/>
          </w:tcPr>
          <w:p w:rsidR="00E21E8E" w:rsidRPr="00126432" w:rsidRDefault="00E21E8E" w:rsidP="00E21E8E">
            <w:pPr>
              <w:pStyle w:val="Normlnweb"/>
              <w:shd w:val="clear" w:color="auto" w:fill="FFFFFF"/>
              <w:spacing w:before="0" w:beforeAutospacing="0" w:after="0" w:afterAutospacing="0"/>
              <w:jc w:val="both"/>
              <w:rPr>
                <w:sz w:val="20"/>
                <w:szCs w:val="20"/>
              </w:rPr>
            </w:pPr>
            <w:r w:rsidRPr="00126432">
              <w:rPr>
                <w:sz w:val="20"/>
                <w:szCs w:val="20"/>
              </w:rPr>
              <w:t>Absolvent bude prostřednictvím získaných soft skills a hard skills kompetentní pro praktické uplatnění na středních a vyšších manažerských a ekonomických funkcích v tuzemských i mezinárodních průmyslových podnicích, obchodních nebo finančních společnostech i organizacích veřejné a státní správy či neziskových organizací. Dále bude schopný se rychle, efektivně a komplexně orientovat a následně adaptovat na měnící se globální či lokální konkurenční prostředí. V neposlední řadě bude způsobilý identifikovat objevující se rozmanité výzvy či příležitosti, aktivně a pružně na ně reagovat a komunikovat v mateřském i cizím jazyce. Požadavky na absolventy byly konzultovány se zástupci praxe a reflektují výsledky rozsáhlého šetření mezi firmami a dalšími institucemi, kdy z pohledu </w:t>
            </w:r>
            <w:r w:rsidR="00AD0EF6">
              <w:rPr>
                <w:b/>
                <w:bCs/>
                <w:sz w:val="20"/>
                <w:szCs w:val="20"/>
              </w:rPr>
              <w:t>studijního programu</w:t>
            </w:r>
            <w:r w:rsidRPr="00126432">
              <w:rPr>
                <w:b/>
                <w:bCs/>
                <w:sz w:val="20"/>
                <w:szCs w:val="20"/>
              </w:rPr>
              <w:t xml:space="preserve"> Management a</w:t>
            </w:r>
            <w:r w:rsidR="00AD0EF6">
              <w:rPr>
                <w:b/>
                <w:bCs/>
                <w:sz w:val="20"/>
                <w:szCs w:val="20"/>
              </w:rPr>
              <w:t>nd</w:t>
            </w:r>
            <w:r w:rsidRPr="00126432">
              <w:rPr>
                <w:b/>
                <w:bCs/>
                <w:sz w:val="20"/>
                <w:szCs w:val="20"/>
              </w:rPr>
              <w:t xml:space="preserve"> </w:t>
            </w:r>
            <w:r w:rsidR="00AD0EF6">
              <w:rPr>
                <w:b/>
                <w:bCs/>
                <w:sz w:val="20"/>
                <w:szCs w:val="20"/>
              </w:rPr>
              <w:t>M</w:t>
            </w:r>
            <w:r w:rsidRPr="00126432">
              <w:rPr>
                <w:b/>
                <w:bCs/>
                <w:sz w:val="20"/>
                <w:szCs w:val="20"/>
              </w:rPr>
              <w:t>arketing</w:t>
            </w:r>
            <w:r w:rsidRPr="00126432">
              <w:rPr>
                <w:sz w:val="20"/>
                <w:szCs w:val="20"/>
              </w:rPr>
              <w:t> se předpokládá následující uplatnění:</w:t>
            </w:r>
          </w:p>
          <w:p w:rsidR="00E21E8E" w:rsidRPr="00AD0EF6" w:rsidRDefault="00E21E8E" w:rsidP="00085185">
            <w:pPr>
              <w:numPr>
                <w:ilvl w:val="0"/>
                <w:numId w:val="3"/>
              </w:numPr>
              <w:jc w:val="both"/>
            </w:pPr>
            <w:r w:rsidRPr="00126432">
              <w:t xml:space="preserve">pozice v oblasti soukromého sektoru, a to v profesích jako marketingový manažer, marketingový specialista, marketingový analytik, social media manažer, PR manažer, manažer nákupu či prodeje, product manažer, designér, brand manažer, marketingový konzultant, projektový manažer, HR manažer v průmyslových podnicích, obchodních firmách či finančních institucích v domácím prostředí, ale i </w:t>
            </w:r>
            <w:r w:rsidRPr="00AD0EF6">
              <w:t>zahraničí.</w:t>
            </w:r>
          </w:p>
          <w:p w:rsidR="00C604F5" w:rsidRPr="00C604F5" w:rsidRDefault="00E21E8E" w:rsidP="00085185">
            <w:pPr>
              <w:numPr>
                <w:ilvl w:val="0"/>
                <w:numId w:val="3"/>
              </w:numPr>
              <w:jc w:val="both"/>
              <w:rPr>
                <w:color w:val="FF0000"/>
              </w:rPr>
            </w:pPr>
            <w:r w:rsidRPr="00AD0EF6">
              <w:t>Založení a rozvíjení vlastního podnikatelského subjektu a jeho řízení v jakémkoliv odvětví podnikatelského prostředí s akcentem na marketingové poradenství.</w:t>
            </w:r>
          </w:p>
        </w:tc>
      </w:tr>
    </w:tbl>
    <w:p w:rsidR="007E544F" w:rsidRDefault="007E544F"/>
    <w:p w:rsidR="007E544F" w:rsidRDefault="007E544F">
      <w:pPr>
        <w:spacing w:after="160" w:line="259" w:lineRule="auto"/>
      </w:pPr>
      <w:r>
        <w:br w:type="page"/>
      </w:r>
    </w:p>
    <w:p w:rsidR="007E544F" w:rsidRPr="007E544F" w:rsidRDefault="007E544F" w:rsidP="007E544F">
      <w:pPr>
        <w:jc w:val="center"/>
        <w:rPr>
          <w:rFonts w:ascii="Calibri" w:hAnsi="Calibri" w:cs="Calibri"/>
          <w:b/>
          <w:sz w:val="52"/>
          <w:szCs w:val="32"/>
        </w:rPr>
      </w:pPr>
      <w:r w:rsidRPr="007E544F">
        <w:rPr>
          <w:rFonts w:ascii="Calibri" w:hAnsi="Calibri" w:cs="Calibri"/>
          <w:noProof/>
        </w:rPr>
        <w:drawing>
          <wp:inline distT="0" distB="0" distL="0" distR="0" wp14:anchorId="0C71D625" wp14:editId="06311400">
            <wp:extent cx="5760720" cy="1353820"/>
            <wp:effectExtent l="0" t="0" r="0" b="0"/>
            <wp:docPr id="4" name="Obrázek 4"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inline>
        </w:drawing>
      </w:r>
    </w:p>
    <w:p w:rsidR="007E544F" w:rsidRPr="007E544F" w:rsidRDefault="007E544F" w:rsidP="007E544F">
      <w:pPr>
        <w:spacing w:before="4000"/>
        <w:jc w:val="center"/>
        <w:rPr>
          <w:rFonts w:ascii="Calibri" w:hAnsi="Calibri" w:cs="Calibri"/>
          <w:b/>
          <w:sz w:val="52"/>
          <w:szCs w:val="32"/>
        </w:rPr>
      </w:pPr>
      <w:r w:rsidRPr="007E544F">
        <w:rPr>
          <w:rFonts w:ascii="Calibri" w:hAnsi="Calibri" w:cs="Calibri"/>
          <w:b/>
          <w:sz w:val="52"/>
          <w:szCs w:val="32"/>
        </w:rPr>
        <w:t>E: Sebehodnotící zpráva pro akreditaci akademicky zaměřeného magisterského studijního programu</w:t>
      </w:r>
    </w:p>
    <w:p w:rsidR="007E544F" w:rsidRPr="007E544F" w:rsidRDefault="007E544F" w:rsidP="007E544F">
      <w:pPr>
        <w:spacing w:after="3600"/>
        <w:jc w:val="center"/>
        <w:rPr>
          <w:rFonts w:ascii="Calibri" w:hAnsi="Calibri" w:cs="Calibri"/>
          <w:b/>
          <w:sz w:val="48"/>
          <w:szCs w:val="28"/>
        </w:rPr>
      </w:pPr>
      <w:r>
        <w:rPr>
          <w:rFonts w:ascii="Calibri" w:hAnsi="Calibri" w:cs="Calibri"/>
          <w:b/>
          <w:sz w:val="48"/>
          <w:szCs w:val="28"/>
        </w:rPr>
        <w:t>Management</w:t>
      </w:r>
      <w:r w:rsidR="008A229E">
        <w:rPr>
          <w:rFonts w:ascii="Calibri" w:hAnsi="Calibri" w:cs="Calibri"/>
          <w:b/>
          <w:sz w:val="48"/>
          <w:szCs w:val="28"/>
        </w:rPr>
        <w:t xml:space="preserve"> and Marketing</w:t>
      </w:r>
    </w:p>
    <w:p w:rsidR="007E544F" w:rsidRPr="007E544F" w:rsidRDefault="007E544F" w:rsidP="007E544F">
      <w:pPr>
        <w:jc w:val="center"/>
        <w:rPr>
          <w:rFonts w:ascii="Calibri" w:hAnsi="Calibri" w:cs="Calibri"/>
          <w:b/>
          <w:sz w:val="28"/>
          <w:szCs w:val="28"/>
        </w:rPr>
      </w:pPr>
      <w:r w:rsidRPr="007E544F">
        <w:rPr>
          <w:rFonts w:ascii="Calibri" w:hAnsi="Calibri" w:cs="Calibri"/>
          <w:b/>
          <w:sz w:val="28"/>
          <w:szCs w:val="28"/>
        </w:rPr>
        <w:t xml:space="preserve">Ve Zlíně </w:t>
      </w:r>
      <w:r w:rsidR="00600FD5">
        <w:rPr>
          <w:rFonts w:ascii="Calibri" w:hAnsi="Calibri" w:cs="Calibri"/>
          <w:b/>
          <w:sz w:val="28"/>
          <w:szCs w:val="28"/>
        </w:rPr>
        <w:t>12</w:t>
      </w:r>
      <w:r w:rsidRPr="007E544F">
        <w:rPr>
          <w:rFonts w:ascii="Calibri" w:hAnsi="Calibri" w:cs="Calibri"/>
          <w:b/>
          <w:sz w:val="28"/>
          <w:szCs w:val="28"/>
        </w:rPr>
        <w:t xml:space="preserve">. </w:t>
      </w:r>
      <w:r w:rsidR="00600FD5">
        <w:rPr>
          <w:rFonts w:ascii="Calibri" w:hAnsi="Calibri" w:cs="Calibri"/>
          <w:b/>
          <w:sz w:val="28"/>
          <w:szCs w:val="28"/>
        </w:rPr>
        <w:t>4</w:t>
      </w:r>
      <w:r>
        <w:rPr>
          <w:rFonts w:ascii="Calibri" w:hAnsi="Calibri" w:cs="Calibri"/>
          <w:b/>
          <w:sz w:val="28"/>
          <w:szCs w:val="28"/>
        </w:rPr>
        <w:t>. 2019</w:t>
      </w:r>
    </w:p>
    <w:p w:rsidR="007E544F" w:rsidRPr="007E544F" w:rsidRDefault="007E544F" w:rsidP="007E544F">
      <w:pPr>
        <w:jc w:val="center"/>
        <w:rPr>
          <w:rFonts w:ascii="Calibri" w:hAnsi="Calibri" w:cs="Calibri"/>
          <w:b/>
          <w:color w:val="FF0000"/>
          <w:sz w:val="28"/>
          <w:szCs w:val="28"/>
        </w:rPr>
      </w:pPr>
    </w:p>
    <w:p w:rsidR="007E544F" w:rsidRPr="007E544F" w:rsidRDefault="007E544F" w:rsidP="007E544F">
      <w:pPr>
        <w:jc w:val="center"/>
        <w:rPr>
          <w:rFonts w:ascii="Calibri" w:hAnsi="Calibri" w:cs="Calibri"/>
          <w:b/>
          <w:sz w:val="28"/>
          <w:szCs w:val="28"/>
        </w:rPr>
      </w:pPr>
    </w:p>
    <w:p w:rsidR="007E544F" w:rsidRPr="007E544F" w:rsidRDefault="007E544F" w:rsidP="007E544F">
      <w:pPr>
        <w:ind w:left="426"/>
        <w:jc w:val="both"/>
        <w:rPr>
          <w:rFonts w:ascii="Calibri" w:hAnsi="Calibri" w:cs="Calibri"/>
        </w:rPr>
      </w:pPr>
    </w:p>
    <w:p w:rsidR="007E544F" w:rsidRPr="007E544F" w:rsidRDefault="007E544F" w:rsidP="00085185">
      <w:pPr>
        <w:keepNext/>
        <w:keepLines/>
        <w:numPr>
          <w:ilvl w:val="0"/>
          <w:numId w:val="6"/>
        </w:numPr>
        <w:spacing w:before="240"/>
        <w:jc w:val="center"/>
        <w:outlineLvl w:val="0"/>
        <w:rPr>
          <w:rFonts w:ascii="Calibri" w:hAnsi="Calibri" w:cs="Calibri"/>
          <w:b/>
          <w:color w:val="365F91"/>
          <w:sz w:val="40"/>
          <w:szCs w:val="32"/>
        </w:rPr>
      </w:pPr>
      <w:r w:rsidRPr="007E544F">
        <w:rPr>
          <w:rFonts w:ascii="Calibri" w:hAnsi="Calibri" w:cs="Calibri"/>
          <w:b/>
          <w:color w:val="365F91"/>
          <w:sz w:val="40"/>
          <w:szCs w:val="32"/>
        </w:rPr>
        <w:t>Instituce</w:t>
      </w:r>
    </w:p>
    <w:p w:rsidR="007E544F" w:rsidRPr="007E544F" w:rsidRDefault="007E544F" w:rsidP="007E544F">
      <w:pPr>
        <w:ind w:left="426"/>
        <w:rPr>
          <w:rFonts w:ascii="Calibri" w:hAnsi="Calibri" w:cs="Calibri"/>
          <w:bCs/>
          <w:sz w:val="24"/>
          <w:szCs w:val="24"/>
          <w:u w:val="single"/>
        </w:rPr>
      </w:pPr>
    </w:p>
    <w:p w:rsidR="007E544F" w:rsidRPr="007E544F" w:rsidRDefault="007E544F" w:rsidP="007E544F">
      <w:pPr>
        <w:keepNext/>
        <w:keepLines/>
        <w:spacing w:before="40"/>
        <w:jc w:val="center"/>
        <w:outlineLvl w:val="1"/>
        <w:rPr>
          <w:rFonts w:ascii="Calibri" w:hAnsi="Calibri" w:cs="Calibri"/>
          <w:b/>
          <w:color w:val="365F91"/>
          <w:sz w:val="32"/>
          <w:szCs w:val="26"/>
        </w:rPr>
      </w:pPr>
      <w:r w:rsidRPr="007E544F">
        <w:rPr>
          <w:rFonts w:ascii="Calibri" w:hAnsi="Calibri" w:cs="Calibri"/>
          <w:b/>
          <w:color w:val="365F91"/>
          <w:sz w:val="32"/>
          <w:szCs w:val="26"/>
        </w:rPr>
        <w:t>Působnost orgánů vysoké školy</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Standardy 1.1-1.2</w:t>
      </w:r>
    </w:p>
    <w:p w:rsidR="007E544F" w:rsidRPr="007E544F" w:rsidRDefault="007E544F" w:rsidP="007E544F">
      <w:pPr>
        <w:keepNext/>
        <w:keepLines/>
        <w:spacing w:before="40" w:after="600"/>
        <w:jc w:val="both"/>
        <w:outlineLvl w:val="1"/>
        <w:rPr>
          <w:rFonts w:ascii="Calibri" w:hAnsi="Calibri" w:cs="Calibri"/>
          <w:color w:val="000000"/>
          <w:sz w:val="22"/>
          <w:szCs w:val="22"/>
        </w:rPr>
      </w:pPr>
      <w:r w:rsidRPr="007E544F">
        <w:rPr>
          <w:rFonts w:ascii="Calibri" w:hAnsi="Calibri" w:cs="Calibri"/>
          <w:color w:val="000000"/>
          <w:sz w:val="22"/>
          <w:szCs w:val="22"/>
        </w:rPr>
        <w:t xml:space="preserve">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w:t>
      </w:r>
      <w:hyperlink r:id="rId59" w:history="1">
        <w:r w:rsidRPr="007E544F">
          <w:rPr>
            <w:rFonts w:ascii="Calibri" w:hAnsi="Calibri" w:cs="Calibri"/>
            <w:i/>
            <w:color w:val="0000FF"/>
            <w:sz w:val="22"/>
            <w:szCs w:val="22"/>
            <w:u w:val="single"/>
          </w:rPr>
          <w:t>Statutu UTB ve Zlíně ze dne 5. ledna 2017</w:t>
        </w:r>
      </w:hyperlink>
      <w:r w:rsidRPr="007E544F">
        <w:rPr>
          <w:rFonts w:ascii="Calibri" w:hAnsi="Calibri" w:cs="Calibri"/>
          <w:color w:val="000000"/>
          <w:sz w:val="22"/>
          <w:szCs w:val="22"/>
        </w:rPr>
        <w:t>.</w:t>
      </w:r>
    </w:p>
    <w:p w:rsidR="007E544F" w:rsidRPr="007E544F" w:rsidRDefault="007E544F" w:rsidP="007E544F">
      <w:pPr>
        <w:keepNext/>
        <w:keepLines/>
        <w:spacing w:before="40"/>
        <w:jc w:val="center"/>
        <w:outlineLvl w:val="1"/>
        <w:rPr>
          <w:rFonts w:ascii="Calibri" w:hAnsi="Calibri" w:cs="Calibri"/>
          <w:b/>
          <w:color w:val="365F91"/>
          <w:sz w:val="32"/>
          <w:szCs w:val="26"/>
        </w:rPr>
      </w:pPr>
      <w:r w:rsidRPr="007E544F">
        <w:rPr>
          <w:rFonts w:ascii="Calibri" w:hAnsi="Calibri" w:cs="Calibri"/>
          <w:b/>
          <w:color w:val="365F91"/>
          <w:sz w:val="32"/>
          <w:szCs w:val="26"/>
        </w:rPr>
        <w:t xml:space="preserve">Vnitřní systém zajišťování kvality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Vymezení pravomoci a odpovědnost za kvalitu</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Standard 1.3 </w:t>
      </w:r>
    </w:p>
    <w:p w:rsidR="007E544F" w:rsidRPr="007E544F" w:rsidRDefault="007E544F" w:rsidP="007E544F">
      <w:pPr>
        <w:tabs>
          <w:tab w:val="left" w:pos="2835"/>
        </w:tabs>
        <w:spacing w:before="120" w:after="120"/>
        <w:jc w:val="both"/>
        <w:rPr>
          <w:rFonts w:ascii="Calibri" w:hAnsi="Calibri" w:cs="Calibri"/>
          <w:sz w:val="22"/>
        </w:rPr>
      </w:pPr>
      <w:r w:rsidRPr="007E544F">
        <w:rPr>
          <w:rFonts w:ascii="Calibri" w:hAnsi="Calibri" w:cs="Calibri"/>
          <w:sz w:val="22"/>
        </w:rPr>
        <w:t xml:space="preserve">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w:t>
      </w:r>
      <w:hyperlink r:id="rId60" w:history="1">
        <w:r w:rsidRPr="007E544F">
          <w:rPr>
            <w:rFonts w:ascii="Calibri" w:hAnsi="Calibri" w:cs="Calibri"/>
            <w:i/>
            <w:color w:val="0000FF"/>
            <w:sz w:val="22"/>
            <w:u w:val="single"/>
          </w:rPr>
          <w:t>Pravidlech systému zajišťování kvality vzdělávací, tvůrčí a s nimi souvisejících činností a vnitřního hodnocení kvality vzdělávací, tvůrčí a s nimi souvisejících činností UTB</w:t>
        </w:r>
      </w:hyperlink>
      <w:r w:rsidRPr="007E544F">
        <w:rPr>
          <w:rFonts w:ascii="Calibri" w:hAnsi="Calibri" w:cs="Calibri"/>
          <w:sz w:val="22"/>
        </w:rPr>
        <w:t xml:space="preserve"> ze dne 28. června 2017.</w:t>
      </w:r>
    </w:p>
    <w:p w:rsidR="007E544F" w:rsidRPr="007E544F" w:rsidRDefault="007E544F" w:rsidP="007E544F">
      <w:pPr>
        <w:spacing w:before="120" w:after="120"/>
        <w:jc w:val="both"/>
        <w:rPr>
          <w:rFonts w:ascii="Calibri" w:hAnsi="Calibri" w:cs="Calibri"/>
        </w:rPr>
      </w:pPr>
      <w:r w:rsidRPr="007E544F">
        <w:rPr>
          <w:rFonts w:ascii="Calibri" w:hAnsi="Calibri" w:cs="Calibri"/>
          <w:sz w:val="22"/>
        </w:rPr>
        <w:t xml:space="preserve">Pro účely zajišťování kvality má pak jmenovánu čtrnáctičlennou </w:t>
      </w:r>
      <w:hyperlink r:id="rId61" w:history="1">
        <w:r w:rsidRPr="007E544F">
          <w:rPr>
            <w:rFonts w:ascii="Calibri" w:hAnsi="Calibri" w:cs="Calibri"/>
            <w:i/>
            <w:color w:val="0000FF"/>
            <w:sz w:val="22"/>
            <w:u w:val="single"/>
          </w:rPr>
          <w:t>Radu pro vnitřní hodnocení UTB</w:t>
        </w:r>
      </w:hyperlink>
      <w:r w:rsidRPr="007E544F">
        <w:rPr>
          <w:rFonts w:ascii="Calibri" w:hAnsi="Calibri" w:cs="Calibri"/>
          <w:sz w:val="22"/>
        </w:rPr>
        <w:t xml:space="preserve"> ve Zlíně, která se řídí </w:t>
      </w:r>
      <w:hyperlink r:id="rId62" w:history="1">
        <w:r w:rsidRPr="007E544F">
          <w:rPr>
            <w:rFonts w:ascii="Calibri" w:hAnsi="Calibri" w:cs="Calibri"/>
            <w:i/>
            <w:color w:val="0000FF"/>
            <w:sz w:val="22"/>
            <w:u w:val="single"/>
          </w:rPr>
          <w:t>Jednacím řádem Rady pro vnitřní hodnocení UTB</w:t>
        </w:r>
      </w:hyperlink>
      <w:r w:rsidRPr="007E544F">
        <w:rPr>
          <w:rFonts w:ascii="Calibri" w:hAnsi="Calibri" w:cs="Calibri"/>
          <w:sz w:val="22"/>
        </w:rPr>
        <w:t xml:space="preserve"> (Směrnice rektora č. 18/2017) ze dne 15. května 2017.</w:t>
      </w:r>
    </w:p>
    <w:p w:rsidR="007E544F" w:rsidRPr="007E544F" w:rsidRDefault="007E544F" w:rsidP="007E544F">
      <w:pPr>
        <w:keepNext/>
        <w:keepLines/>
        <w:spacing w:before="40"/>
        <w:ind w:left="1080"/>
        <w:outlineLvl w:val="2"/>
        <w:rPr>
          <w:rFonts w:ascii="Calibri" w:hAnsi="Calibri" w:cs="Calibri"/>
          <w:color w:val="243F60"/>
          <w:sz w:val="24"/>
          <w:szCs w:val="24"/>
        </w:rPr>
      </w:pP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Procesy vzniku a úprav studijních programů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1.4</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w:t>
      </w:r>
      <w:hyperlink r:id="rId63" w:history="1">
        <w:r w:rsidRPr="007E544F">
          <w:rPr>
            <w:rFonts w:ascii="Calibri" w:hAnsi="Calibri" w:cs="Calibri"/>
            <w:i/>
            <w:color w:val="0000FF"/>
            <w:sz w:val="22"/>
            <w:u w:val="single"/>
          </w:rPr>
          <w:t>Řádu pro tvorbu, schvalování, uskutečňování a změny studijních programů Univerzity Tomáše Bati ve Zlíně</w:t>
        </w:r>
      </w:hyperlink>
      <w:r w:rsidRPr="007E544F">
        <w:rPr>
          <w:rFonts w:ascii="Calibri" w:hAnsi="Calibri" w:cs="Calibri"/>
          <w:sz w:val="22"/>
        </w:rPr>
        <w:t xml:space="preserve"> ze dne 28. června 2017.</w:t>
      </w:r>
    </w:p>
    <w:p w:rsidR="007E544F" w:rsidRPr="007E544F" w:rsidRDefault="007E544F" w:rsidP="007E544F">
      <w:pPr>
        <w:tabs>
          <w:tab w:val="left" w:pos="2835"/>
        </w:tabs>
        <w:spacing w:before="120" w:after="120"/>
        <w:jc w:val="both"/>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Principy a systém uznávání zahraničního vzdělávání pro přijetí ke studiu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1.5</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rPr>
        <w:t xml:space="preserve">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w:t>
      </w:r>
      <w:hyperlink r:id="rId64" w:history="1">
        <w:r w:rsidRPr="007E544F">
          <w:rPr>
            <w:rFonts w:ascii="Calibri" w:hAnsi="Calibri" w:cs="Calibri"/>
            <w:i/>
            <w:color w:val="0000FF"/>
            <w:sz w:val="22"/>
            <w:u w:val="single"/>
          </w:rPr>
          <w:t>Uznání zahraničního středoškolského a vysokoškolského vzdělání a kvalifikace</w:t>
        </w:r>
      </w:hyperlink>
      <w:r w:rsidRPr="007E544F">
        <w:rPr>
          <w:rFonts w:ascii="Calibri" w:hAnsi="Calibri" w:cs="Calibri"/>
          <w:sz w:val="22"/>
        </w:rPr>
        <w:t xml:space="preserve"> ze dne 12. 4. 2017.</w:t>
      </w:r>
    </w:p>
    <w:p w:rsidR="007E544F" w:rsidRPr="007E544F" w:rsidRDefault="007E544F" w:rsidP="007E544F">
      <w:pPr>
        <w:tabs>
          <w:tab w:val="left" w:pos="2835"/>
        </w:tabs>
        <w:spacing w:before="120" w:after="120"/>
        <w:jc w:val="both"/>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Vedení kvalifikačních a rigorózních prací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1.6</w:t>
      </w:r>
    </w:p>
    <w:p w:rsidR="007E544F" w:rsidRPr="007E544F" w:rsidRDefault="007E544F" w:rsidP="007E544F">
      <w:pPr>
        <w:tabs>
          <w:tab w:val="left" w:pos="2835"/>
        </w:tabs>
        <w:spacing w:before="120" w:after="120"/>
        <w:jc w:val="both"/>
        <w:rPr>
          <w:rFonts w:ascii="Calibri" w:hAnsi="Calibri" w:cs="Calibri"/>
          <w:sz w:val="22"/>
        </w:rPr>
      </w:pPr>
      <w:r w:rsidRPr="007E544F">
        <w:rPr>
          <w:rFonts w:ascii="Calibri" w:hAnsi="Calibri" w:cs="Calibri"/>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V rámci UTB tento počet upravuje směrnice rektora </w:t>
      </w:r>
      <w:hyperlink r:id="rId65" w:history="1">
        <w:r w:rsidRPr="007E544F">
          <w:rPr>
            <w:rFonts w:ascii="Calibri" w:hAnsi="Calibri" w:cs="Calibri"/>
            <w:bCs/>
            <w:i/>
            <w:color w:val="0000FF"/>
            <w:sz w:val="22"/>
            <w:u w:val="single"/>
          </w:rPr>
          <w:t>Standardy studijních programů Univerzity Tomáše Bati ve Zlíně</w:t>
        </w:r>
      </w:hyperlink>
      <w:r w:rsidRPr="007E544F">
        <w:rPr>
          <w:rFonts w:ascii="Calibri" w:hAnsi="Calibri" w:cs="Calibri"/>
          <w:bCs/>
          <w:color w:val="00B050"/>
          <w:sz w:val="22"/>
        </w:rPr>
        <w:t xml:space="preserve"> </w:t>
      </w:r>
      <w:r w:rsidRPr="007E544F">
        <w:rPr>
          <w:rFonts w:ascii="Calibri" w:hAnsi="Calibri" w:cs="Calibri"/>
          <w:bCs/>
          <w:sz w:val="22"/>
        </w:rPr>
        <w:t xml:space="preserve">v platném znění. </w:t>
      </w:r>
      <w:r w:rsidRPr="007E544F">
        <w:rPr>
          <w:rFonts w:ascii="Calibri" w:hAnsi="Calibri" w:cs="Calibri"/>
          <w:sz w:val="22"/>
        </w:rPr>
        <w:t xml:space="preserve">Na FaME tento počet ještě zpřesňuje směrnice děkana </w:t>
      </w:r>
      <w:hyperlink r:id="rId66" w:history="1">
        <w:r w:rsidRPr="007E544F">
          <w:rPr>
            <w:rFonts w:ascii="Calibri" w:hAnsi="Calibri" w:cs="Calibri"/>
            <w:bCs/>
            <w:i/>
            <w:color w:val="0000FF"/>
            <w:sz w:val="22"/>
            <w:u w:val="single"/>
          </w:rPr>
          <w:t>Hodnocení pedagogických a tvůrčích aktivit</w:t>
        </w:r>
      </w:hyperlink>
      <w:r w:rsidRPr="007E544F">
        <w:rPr>
          <w:rFonts w:ascii="Calibri" w:hAnsi="Calibri" w:cs="Calibri"/>
          <w:bCs/>
          <w:color w:val="00B050"/>
          <w:sz w:val="22"/>
        </w:rPr>
        <w:t xml:space="preserve"> </w:t>
      </w:r>
      <w:r w:rsidRPr="007E544F">
        <w:rPr>
          <w:rFonts w:ascii="Calibri" w:hAnsi="Calibri" w:cs="Calibri"/>
          <w:bCs/>
          <w:sz w:val="22"/>
        </w:rPr>
        <w:t>v platném znění.</w:t>
      </w:r>
    </w:p>
    <w:p w:rsidR="007E544F" w:rsidRPr="007E544F" w:rsidRDefault="007E544F" w:rsidP="007E544F">
      <w:pPr>
        <w:tabs>
          <w:tab w:val="left" w:pos="2835"/>
        </w:tabs>
        <w:spacing w:before="120" w:after="120"/>
        <w:jc w:val="both"/>
        <w:rPr>
          <w:rFonts w:ascii="Calibri" w:hAnsi="Calibri" w:cs="Calibri"/>
          <w:sz w:val="22"/>
        </w:rPr>
      </w:pPr>
      <w:r w:rsidRPr="007E544F">
        <w:rPr>
          <w:rFonts w:ascii="Calibri" w:hAnsi="Calibri" w:cs="Calibri"/>
          <w:sz w:val="22"/>
        </w:rPr>
        <w:t xml:space="preserve">Danou problematiku upravuje čl. 16 a 17 </w:t>
      </w:r>
      <w:hyperlink r:id="rId67" w:history="1">
        <w:r w:rsidRPr="007E544F">
          <w:rPr>
            <w:rFonts w:ascii="Calibri" w:hAnsi="Calibri" w:cs="Calibri"/>
            <w:i/>
            <w:color w:val="0000FF"/>
            <w:sz w:val="22"/>
            <w:u w:val="single"/>
          </w:rPr>
          <w:t>Řádu pro tvorbu, schvalování, uskutečňování a změny studijních programů Univerzity Tomáše Bati ve Zlíně</w:t>
        </w:r>
      </w:hyperlink>
      <w:r w:rsidRPr="007E544F">
        <w:rPr>
          <w:rFonts w:ascii="Calibri" w:hAnsi="Calibri" w:cs="Calibri"/>
          <w:sz w:val="22"/>
        </w:rPr>
        <w:t xml:space="preserve"> a čl. 28 </w:t>
      </w:r>
      <w:hyperlink r:id="rId68" w:history="1">
        <w:r w:rsidRPr="007E544F">
          <w:rPr>
            <w:rFonts w:ascii="Calibri" w:hAnsi="Calibri" w:cs="Calibri"/>
            <w:i/>
            <w:color w:val="0000FF"/>
            <w:sz w:val="22"/>
            <w:u w:val="single"/>
          </w:rPr>
          <w:t>Studijního a zkušebního řádu Univerzity Tomáše Bati ve Zlíně</w:t>
        </w:r>
      </w:hyperlink>
      <w:r w:rsidRPr="007E544F">
        <w:rPr>
          <w:rFonts w:ascii="Calibri" w:hAnsi="Calibri" w:cs="Calibri"/>
          <w:sz w:val="22"/>
        </w:rPr>
        <w:t>.</w:t>
      </w:r>
    </w:p>
    <w:p w:rsidR="007E544F" w:rsidRPr="007E544F" w:rsidRDefault="007E544F" w:rsidP="007E544F">
      <w:pPr>
        <w:tabs>
          <w:tab w:val="left" w:pos="2835"/>
        </w:tabs>
        <w:spacing w:before="120" w:after="120"/>
        <w:jc w:val="both"/>
        <w:rPr>
          <w:rFonts w:ascii="Calibri" w:hAnsi="Calibri" w:cs="Calibri"/>
          <w:color w:val="E36C0A"/>
          <w:sz w:val="22"/>
          <w:szCs w:val="22"/>
        </w:rPr>
      </w:pPr>
      <w:r w:rsidRPr="007E544F">
        <w:rPr>
          <w:rFonts w:ascii="Calibri" w:hAnsi="Calibri" w:cs="Calibri"/>
          <w:sz w:val="22"/>
        </w:rPr>
        <w:t>Na FaME UTB je pak upravuje Vnitřní předpis</w:t>
      </w:r>
      <w:r w:rsidRPr="007E544F">
        <w:rPr>
          <w:rFonts w:ascii="Calibri" w:hAnsi="Calibri" w:cs="Calibri"/>
          <w:i/>
          <w:sz w:val="22"/>
        </w:rPr>
        <w:t xml:space="preserve"> </w:t>
      </w:r>
      <w:hyperlink r:id="rId69" w:history="1">
        <w:r w:rsidRPr="007E544F">
          <w:rPr>
            <w:rFonts w:ascii="Calibri" w:hAnsi="Calibri" w:cs="Calibri"/>
            <w:i/>
            <w:color w:val="0000FF"/>
            <w:sz w:val="22"/>
            <w:u w:val="single"/>
          </w:rPr>
          <w:t>Pravidla průběhu studia ve studijních programech uskutečňovaných na Fakultě managementu a ekonomiky,</w:t>
        </w:r>
      </w:hyperlink>
      <w:r w:rsidRPr="007E544F">
        <w:rPr>
          <w:rFonts w:ascii="Calibri" w:hAnsi="Calibri" w:cs="Calibri"/>
          <w:color w:val="00B050"/>
          <w:sz w:val="22"/>
        </w:rPr>
        <w:t xml:space="preserve"> </w:t>
      </w:r>
      <w:r w:rsidRPr="007E544F">
        <w:rPr>
          <w:rFonts w:ascii="Calibri" w:hAnsi="Calibri" w:cs="Calibri"/>
          <w:sz w:val="22"/>
        </w:rPr>
        <w:t>článek 28.</w:t>
      </w:r>
    </w:p>
    <w:p w:rsidR="007E544F" w:rsidRPr="007E544F" w:rsidRDefault="007E544F" w:rsidP="007E544F">
      <w:pPr>
        <w:tabs>
          <w:tab w:val="left" w:pos="2835"/>
        </w:tabs>
        <w:spacing w:before="120" w:after="120"/>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Procesy zpětné vazby při hodnocení kvality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1.7</w:t>
      </w:r>
    </w:p>
    <w:p w:rsidR="007E544F" w:rsidRPr="007E544F" w:rsidRDefault="007E544F" w:rsidP="007E544F">
      <w:pPr>
        <w:tabs>
          <w:tab w:val="left" w:pos="2835"/>
        </w:tabs>
        <w:spacing w:before="120" w:after="360"/>
        <w:jc w:val="both"/>
        <w:rPr>
          <w:rFonts w:ascii="Calibri" w:hAnsi="Calibri" w:cs="Calibri"/>
          <w:sz w:val="22"/>
          <w:szCs w:val="22"/>
        </w:rPr>
      </w:pPr>
      <w:r w:rsidRPr="007E544F">
        <w:rPr>
          <w:rFonts w:ascii="Calibri" w:hAnsi="Calibri" w:cs="Calibri"/>
          <w:sz w:val="22"/>
          <w:szCs w:val="22"/>
        </w:rPr>
        <w:t xml:space="preserve">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 (viz </w:t>
      </w:r>
      <w:hyperlink r:id="rId70" w:history="1">
        <w:r w:rsidRPr="007E544F">
          <w:rPr>
            <w:rFonts w:ascii="Calibri" w:hAnsi="Calibri" w:cs="Calibri"/>
            <w:i/>
            <w:color w:val="0000FF"/>
            <w:sz w:val="22"/>
            <w:szCs w:val="22"/>
            <w:u w:val="single"/>
          </w:rPr>
          <w:t>Zpráva o vnitřním hodnocení</w:t>
        </w:r>
      </w:hyperlink>
      <w:r w:rsidRPr="007E544F">
        <w:rPr>
          <w:rFonts w:ascii="Calibri" w:hAnsi="Calibri" w:cs="Calibri"/>
          <w:sz w:val="22"/>
          <w:szCs w:val="22"/>
        </w:rPr>
        <w:t>)</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 xml:space="preserve">Sledování úspěšnosti uchazečů o studium, studentů a uplatnitelnosti absolventů </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1.8</w:t>
      </w:r>
    </w:p>
    <w:p w:rsidR="007E544F" w:rsidRPr="007E544F" w:rsidRDefault="007E544F" w:rsidP="007E544F">
      <w:pPr>
        <w:tabs>
          <w:tab w:val="left" w:pos="2835"/>
        </w:tabs>
        <w:spacing w:before="120" w:after="600"/>
        <w:jc w:val="both"/>
        <w:rPr>
          <w:rFonts w:ascii="Calibri" w:hAnsi="Calibri" w:cs="Calibri"/>
          <w:sz w:val="22"/>
          <w:szCs w:val="22"/>
        </w:rPr>
      </w:pPr>
      <w:r w:rsidRPr="007E544F">
        <w:rPr>
          <w:rFonts w:ascii="Calibri" w:hAnsi="Calibri" w:cs="Calibri"/>
          <w:sz w:val="22"/>
          <w:szCs w:val="22"/>
        </w:rPr>
        <w:t xml:space="preserve">UTB ve Zlíně má stanoveny ukazatele, jejichž prostřednictvím sleduje míru úspěšnosti v přijímacím řízení, studijní neúspěšnost ve studijním programu, míru řádného ukončení studia studijního programu a uplatnitelnost absolventů. (viz </w:t>
      </w:r>
      <w:hyperlink r:id="rId71" w:history="1">
        <w:r w:rsidRPr="007E544F">
          <w:rPr>
            <w:rFonts w:ascii="Calibri" w:hAnsi="Calibri" w:cs="Calibri"/>
            <w:i/>
            <w:color w:val="0000FF"/>
            <w:sz w:val="22"/>
            <w:szCs w:val="22"/>
            <w:u w:val="single"/>
          </w:rPr>
          <w:t>Zpráva o vnitřním hodnocení</w:t>
        </w:r>
      </w:hyperlink>
      <w:r w:rsidRPr="007E544F">
        <w:rPr>
          <w:rFonts w:ascii="Calibri" w:hAnsi="Calibri" w:cs="Calibri"/>
          <w:sz w:val="22"/>
          <w:szCs w:val="22"/>
        </w:rPr>
        <w:t>)</w:t>
      </w:r>
    </w:p>
    <w:p w:rsidR="007E544F" w:rsidRPr="007E544F" w:rsidRDefault="007E544F" w:rsidP="007E544F">
      <w:pPr>
        <w:keepNext/>
        <w:keepLines/>
        <w:spacing w:before="40"/>
        <w:jc w:val="center"/>
        <w:outlineLvl w:val="1"/>
        <w:rPr>
          <w:rFonts w:ascii="Calibri" w:hAnsi="Calibri" w:cs="Calibri"/>
          <w:b/>
          <w:color w:val="365F91"/>
          <w:sz w:val="32"/>
          <w:szCs w:val="26"/>
        </w:rPr>
      </w:pPr>
      <w:r w:rsidRPr="007E544F">
        <w:rPr>
          <w:rFonts w:ascii="Calibri" w:hAnsi="Calibri" w:cs="Calibri"/>
          <w:b/>
          <w:color w:val="365F91"/>
          <w:sz w:val="32"/>
          <w:szCs w:val="26"/>
        </w:rPr>
        <w:t>Vzdělávací a tvůrčí činnost</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Mezinárodní rozměr a aplikace soudobého stavu poznání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1.9</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7E544F">
        <w:rPr>
          <w:rFonts w:ascii="Calibri" w:hAnsi="Calibri" w:cs="Calibri"/>
          <w:sz w:val="22"/>
          <w:szCs w:val="22"/>
          <w:vertAlign w:val="superscript"/>
        </w:rPr>
        <w:footnoteReference w:id="1"/>
      </w:r>
      <w:r w:rsidRPr="007E544F">
        <w:rPr>
          <w:rFonts w:ascii="Calibri" w:hAnsi="Calibri" w:cs="Calibri"/>
          <w:sz w:val="22"/>
          <w:szCs w:val="22"/>
        </w:rPr>
        <w:t xml:space="preserve"> </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rsidR="007E544F" w:rsidRPr="007E544F" w:rsidRDefault="007E544F" w:rsidP="007E544F">
      <w:pPr>
        <w:autoSpaceDE w:val="0"/>
        <w:autoSpaceDN w:val="0"/>
        <w:adjustRightInd w:val="0"/>
        <w:jc w:val="both"/>
        <w:rPr>
          <w:rFonts w:ascii="Calibri" w:hAnsi="Calibri" w:cs="Calibri"/>
          <w:sz w:val="22"/>
          <w:szCs w:val="22"/>
        </w:rPr>
      </w:pPr>
      <w:r w:rsidRPr="007E544F">
        <w:rPr>
          <w:rFonts w:ascii="Calibri" w:hAnsi="Calibri" w:cs="Calibri"/>
          <w:sz w:val="22"/>
          <w:szCs w:val="22"/>
        </w:rPr>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8/2018 </w:t>
      </w:r>
      <w:hyperlink r:id="rId72" w:history="1">
        <w:r w:rsidRPr="007E544F">
          <w:rPr>
            <w:rFonts w:ascii="Calibri" w:hAnsi="Calibri" w:cs="Calibri"/>
            <w:i/>
            <w:color w:val="0000FF"/>
            <w:sz w:val="22"/>
            <w:szCs w:val="22"/>
            <w:u w:val="single"/>
          </w:rPr>
          <w:t>Mobility studentů UTB do zahraničí a zahraničních studentů na UTB</w:t>
        </w:r>
      </w:hyperlink>
      <w:r w:rsidRPr="007E544F">
        <w:rPr>
          <w:rFonts w:ascii="Calibri" w:hAnsi="Calibri" w:cs="Calibri"/>
          <w:i/>
          <w:sz w:val="22"/>
          <w:szCs w:val="22"/>
        </w:rPr>
        <w:t>.</w:t>
      </w:r>
    </w:p>
    <w:p w:rsidR="007E544F" w:rsidRDefault="007E544F" w:rsidP="007E544F">
      <w:pPr>
        <w:spacing w:before="120" w:after="120"/>
        <w:jc w:val="both"/>
        <w:rPr>
          <w:ins w:id="612" w:author="Michal Pilík" w:date="2019-09-10T10:10:00Z"/>
          <w:rFonts w:ascii="Calibri" w:hAnsi="Calibri" w:cs="Calibri"/>
          <w:sz w:val="22"/>
          <w:szCs w:val="22"/>
        </w:rPr>
      </w:pPr>
      <w:r w:rsidRPr="007E544F">
        <w:rPr>
          <w:rFonts w:ascii="Calibri" w:hAnsi="Calibri" w:cs="Calibri"/>
          <w:sz w:val="22"/>
          <w:szCs w:val="22"/>
        </w:rPr>
        <w:t xml:space="preserve">V daném studijním programu se např. jedná o mobility do Francie, Španělska, Portugalska, Finska, Dánska, Polska, Norska, Rakouska, Řecka, Slovinska, Slovenska, Turecka a dalších evropských zemí. Dále jsou na UTB ve Zlíně standardně nabízeny studijní předměty vyučované v cizích jazycích a realizované studijní programy uskutečňované v cizích </w:t>
      </w:r>
      <w:r w:rsidRPr="000545FB">
        <w:rPr>
          <w:rFonts w:ascii="Calibri" w:hAnsi="Calibri" w:cs="Calibri"/>
          <w:sz w:val="22"/>
          <w:szCs w:val="22"/>
        </w:rPr>
        <w:t xml:space="preserve">jazycích. V případě daného studijního programu se např. jedná o předměty Mikroeconomics II, Macroeconomics II, </w:t>
      </w:r>
      <w:r w:rsidR="000545FB" w:rsidRPr="000545FB">
        <w:rPr>
          <w:rFonts w:ascii="Calibri" w:hAnsi="Calibri" w:cs="Calibri"/>
          <w:sz w:val="22"/>
          <w:szCs w:val="22"/>
        </w:rPr>
        <w:t>Management Accounting II, Business Process Management, Digital Marketing, Brand Management, Marketing Applications, Risk Management, Human Resource Management II, International Marketing</w:t>
      </w:r>
      <w:r w:rsidRPr="000545FB">
        <w:rPr>
          <w:rFonts w:ascii="Calibri" w:hAnsi="Calibri" w:cs="Calibri"/>
          <w:sz w:val="22"/>
          <w:szCs w:val="22"/>
        </w:rPr>
        <w:t xml:space="preserve"> a další.</w:t>
      </w:r>
    </w:p>
    <w:p w:rsidR="00850534" w:rsidRPr="007E544F" w:rsidRDefault="00850534" w:rsidP="00850534">
      <w:pPr>
        <w:spacing w:before="120" w:after="120"/>
        <w:jc w:val="both"/>
        <w:rPr>
          <w:ins w:id="613" w:author="Michal Pilík" w:date="2019-09-10T10:10:00Z"/>
          <w:rFonts w:ascii="Calibri" w:hAnsi="Calibri" w:cs="Calibri"/>
          <w:sz w:val="22"/>
          <w:szCs w:val="22"/>
        </w:rPr>
      </w:pPr>
      <w:ins w:id="614" w:author="Michal Pilík" w:date="2019-09-10T10:10:00Z">
        <w:r w:rsidRPr="002F35D5">
          <w:rPr>
            <w:rFonts w:ascii="Calibri" w:hAnsi="Calibri" w:cs="Calibri"/>
            <w:sz w:val="22"/>
            <w:szCs w:val="22"/>
          </w:rPr>
          <w:t xml:space="preserve">Studenti v rámci mobilitního pobytu na zahraniční univerzitě mohou získat potřebné kredity absolvováním kurzů, které jsou v ekonomických programech zaměřených na problematiku </w:t>
        </w:r>
        <w:r>
          <w:rPr>
            <w:rFonts w:ascii="Calibri" w:hAnsi="Calibri" w:cs="Calibri"/>
            <w:sz w:val="22"/>
            <w:szCs w:val="22"/>
          </w:rPr>
          <w:t>managementu a marketingu</w:t>
        </w:r>
        <w:r w:rsidRPr="002F35D5">
          <w:rPr>
            <w:rFonts w:ascii="Calibri" w:hAnsi="Calibri" w:cs="Calibri"/>
            <w:sz w:val="22"/>
            <w:szCs w:val="22"/>
          </w:rPr>
          <w:t xml:space="preserve"> běžně vyučované - např. </w:t>
        </w:r>
        <w:r>
          <w:rPr>
            <w:rFonts w:ascii="Calibri" w:hAnsi="Calibri" w:cs="Calibri"/>
            <w:sz w:val="22"/>
            <w:szCs w:val="22"/>
          </w:rPr>
          <w:t>marketingové aplikace, digitální marketing, online marketing, strategický marekting a management</w:t>
        </w:r>
        <w:r w:rsidRPr="002F35D5">
          <w:rPr>
            <w:rFonts w:ascii="Calibri" w:hAnsi="Calibri" w:cs="Calibri"/>
            <w:sz w:val="22"/>
            <w:szCs w:val="22"/>
          </w:rPr>
          <w:t>, manažerské účetnictví</w:t>
        </w:r>
        <w:r>
          <w:rPr>
            <w:rFonts w:ascii="Calibri" w:hAnsi="Calibri" w:cs="Calibri"/>
            <w:sz w:val="22"/>
            <w:szCs w:val="22"/>
          </w:rPr>
          <w:t xml:space="preserve">, </w:t>
        </w:r>
        <w:r w:rsidRPr="002F35D5">
          <w:rPr>
            <w:rFonts w:ascii="Calibri" w:hAnsi="Calibri" w:cs="Calibri"/>
            <w:sz w:val="22"/>
            <w:szCs w:val="22"/>
          </w:rPr>
          <w:t>řízení lidských zdrojů, mikroekonomie</w:t>
        </w:r>
        <w:r>
          <w:rPr>
            <w:rFonts w:ascii="Calibri" w:hAnsi="Calibri" w:cs="Calibri"/>
            <w:sz w:val="22"/>
            <w:szCs w:val="22"/>
          </w:rPr>
          <w:t xml:space="preserve"> II</w:t>
        </w:r>
        <w:r w:rsidRPr="002F35D5">
          <w:rPr>
            <w:rFonts w:ascii="Calibri" w:hAnsi="Calibri" w:cs="Calibri"/>
            <w:sz w:val="22"/>
            <w:szCs w:val="22"/>
          </w:rPr>
          <w:t>, makroekonomie</w:t>
        </w:r>
        <w:r>
          <w:rPr>
            <w:rFonts w:ascii="Calibri" w:hAnsi="Calibri" w:cs="Calibri"/>
            <w:sz w:val="22"/>
            <w:szCs w:val="22"/>
          </w:rPr>
          <w:t xml:space="preserve"> II a další odborné předměty</w:t>
        </w:r>
        <w:r w:rsidRPr="002F35D5">
          <w:rPr>
            <w:rFonts w:ascii="Calibri" w:hAnsi="Calibri" w:cs="Calibri"/>
            <w:sz w:val="22"/>
            <w:szCs w:val="22"/>
          </w:rPr>
          <w:t xml:space="preserve">. Na řadě univerzit v zahraničí jsou již zaváděny předměty reagující na vývoj </w:t>
        </w:r>
        <w:r>
          <w:rPr>
            <w:rFonts w:ascii="Calibri" w:hAnsi="Calibri" w:cs="Calibri"/>
            <w:sz w:val="22"/>
            <w:szCs w:val="22"/>
          </w:rPr>
          <w:t>v těchto oblastech především managementu a marketingu.</w:t>
        </w:r>
      </w:ins>
    </w:p>
    <w:p w:rsidR="00850534" w:rsidRPr="000545FB" w:rsidRDefault="00850534" w:rsidP="007E544F">
      <w:pPr>
        <w:spacing w:before="120" w:after="120"/>
        <w:jc w:val="both"/>
        <w:rPr>
          <w:rFonts w:ascii="Calibri" w:hAnsi="Calibri" w:cs="Calibri"/>
          <w:sz w:val="22"/>
          <w:szCs w:val="22"/>
        </w:rPr>
      </w:pPr>
    </w:p>
    <w:p w:rsidR="007E544F" w:rsidRPr="007E544F" w:rsidRDefault="007E544F" w:rsidP="007E544F">
      <w:pPr>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Spolupráce s praxí při uskutečňování studijních programů</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1.10</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rsidR="007E544F" w:rsidRPr="007E544F" w:rsidRDefault="007E544F" w:rsidP="007E544F">
      <w:pPr>
        <w:spacing w:before="120" w:after="120"/>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 xml:space="preserve">Spolupráce s praxí při tvorbě studijních programů </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1.11</w:t>
      </w:r>
    </w:p>
    <w:p w:rsidR="007E544F" w:rsidRPr="007E544F" w:rsidRDefault="007E544F" w:rsidP="007E544F">
      <w:pPr>
        <w:spacing w:before="120" w:after="600"/>
        <w:jc w:val="both"/>
        <w:rPr>
          <w:rFonts w:ascii="Calibri" w:hAnsi="Calibri" w:cs="Calibri"/>
          <w:sz w:val="22"/>
          <w:szCs w:val="22"/>
        </w:rPr>
      </w:pPr>
      <w:r w:rsidRPr="007E544F">
        <w:rPr>
          <w:rFonts w:ascii="Calibri" w:hAnsi="Calibri" w:cs="Calibri"/>
          <w:sz w:val="22"/>
          <w:szCs w:val="22"/>
        </w:rPr>
        <w:t>UTB ve Zlíně komunikuje s profesními komorami, oborovými sdruženími, organizacemi zaměstnavatelů nebo dalšími odborníky z praxe a zjišťuje jejich očekávání a požadavky na absolventy studijních programů.</w:t>
      </w:r>
    </w:p>
    <w:p w:rsidR="007E544F" w:rsidRPr="007E544F" w:rsidRDefault="007E544F" w:rsidP="007E544F">
      <w:pPr>
        <w:keepNext/>
        <w:keepLines/>
        <w:spacing w:before="40"/>
        <w:jc w:val="center"/>
        <w:outlineLvl w:val="1"/>
        <w:rPr>
          <w:rFonts w:ascii="Calibri" w:hAnsi="Calibri" w:cs="Calibri"/>
          <w:b/>
          <w:color w:val="365F91"/>
          <w:sz w:val="32"/>
          <w:szCs w:val="26"/>
        </w:rPr>
      </w:pPr>
      <w:r w:rsidRPr="007E544F">
        <w:rPr>
          <w:rFonts w:ascii="Calibri" w:hAnsi="Calibri" w:cs="Calibri"/>
          <w:b/>
          <w:color w:val="365F91"/>
          <w:sz w:val="32"/>
          <w:szCs w:val="26"/>
        </w:rPr>
        <w:t xml:space="preserve">Podpůrné zdroje a administrativa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Informační systém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1.12</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UTB ve Zlíně má vybudován funkční informační systém a komunikační prostředky, které zajišťují přístup k přesným a srozumitelným informacím o studijních programech, pravidlech studia a požadavcích spojených se studiem.</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UTB ve Zlíně má s ohledem na to funkční informační systém studijní agendy IS/STAG, který používá od roku 2003. Tvůrcem IS/STAG je ZČU v Plzni a v současné době systém využívá 11 VVŠ v ČR.</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Informační systém IS/STAG pokrývá funkce od přijímacího řízení až po vydání diplomů, eviduje studenty prezenční a kombinované formy studia, studenty celoživotního vzdělávání a účastníky U3V.</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Všichni studenti mají umožněn dálkový, časově neomezený přístup k informacím studijní agendy IS/STAG prostřednictvím </w:t>
      </w:r>
      <w:hyperlink r:id="rId73" w:history="1">
        <w:r w:rsidRPr="007E544F">
          <w:rPr>
            <w:rFonts w:ascii="Calibri" w:hAnsi="Calibri" w:cs="Calibri"/>
            <w:i/>
            <w:color w:val="0000FF"/>
            <w:sz w:val="22"/>
            <w:szCs w:val="22"/>
            <w:u w:val="single"/>
          </w:rPr>
          <w:t>portálového rozhraní</w:t>
        </w:r>
      </w:hyperlink>
      <w:r w:rsidRPr="007E544F">
        <w:rPr>
          <w:rFonts w:ascii="Calibri" w:hAnsi="Calibri" w:cs="Calibri"/>
          <w:sz w:val="22"/>
          <w:szCs w:val="22"/>
        </w:rP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Prostřednictvím webových stránek UTB ve Zlíně mají studenti a uchazeči o studium přístup k přesným a přesným a srozumitelným informacím o pravidlech studia a požadavcích spojených se studiem, které jsou součástí </w:t>
      </w:r>
      <w:hyperlink r:id="rId74" w:history="1">
        <w:r w:rsidRPr="007E544F">
          <w:rPr>
            <w:rFonts w:ascii="Calibri" w:hAnsi="Calibri" w:cs="Calibri"/>
            <w:i/>
            <w:color w:val="0000FF"/>
            <w:sz w:val="22"/>
            <w:szCs w:val="22"/>
            <w:u w:val="single"/>
          </w:rPr>
          <w:t>norem UTB ve Zlíně</w:t>
        </w:r>
      </w:hyperlink>
      <w:r w:rsidRPr="007E544F">
        <w:rPr>
          <w:rFonts w:ascii="Calibri" w:hAnsi="Calibri" w:cs="Calibri"/>
          <w:sz w:val="22"/>
          <w:szCs w:val="22"/>
        </w:rPr>
        <w:t xml:space="preserve">, případně které jsou součástí </w:t>
      </w:r>
      <w:hyperlink r:id="rId75" w:history="1">
        <w:r w:rsidRPr="007E544F">
          <w:rPr>
            <w:rFonts w:ascii="Calibri" w:hAnsi="Calibri" w:cs="Calibri"/>
            <w:i/>
            <w:color w:val="0000FF"/>
            <w:sz w:val="22"/>
            <w:szCs w:val="22"/>
            <w:u w:val="single"/>
          </w:rPr>
          <w:t>norem Fakulty managementu a ekonomiky</w:t>
        </w:r>
      </w:hyperlink>
      <w:r w:rsidRPr="007E544F">
        <w:rPr>
          <w:rFonts w:ascii="Calibri" w:hAnsi="Calibri" w:cs="Calibri"/>
          <w:i/>
          <w:sz w:val="22"/>
          <w:szCs w:val="22"/>
        </w:rPr>
        <w:t xml:space="preserve"> </w:t>
      </w:r>
      <w:r w:rsidRPr="007E544F">
        <w:rPr>
          <w:rFonts w:ascii="Calibri" w:hAnsi="Calibri" w:cs="Calibri"/>
          <w:sz w:val="22"/>
          <w:szCs w:val="22"/>
        </w:rPr>
        <w:t>UTB ve Zlíně.</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Na webových stránkách UTB jsou rovněž k dispozici veškeré relevantní informace týkající se informačních a poradenských služeb souvisejících se studiem a možností uplatnění absolventů studijních programů v praxi. Ty jsou poskytovány jak </w:t>
      </w:r>
      <w:hyperlink r:id="rId76" w:history="1">
        <w:r w:rsidRPr="007E544F">
          <w:rPr>
            <w:rFonts w:ascii="Calibri" w:hAnsi="Calibri" w:cs="Calibri"/>
            <w:i/>
            <w:color w:val="0000FF"/>
            <w:sz w:val="22"/>
            <w:szCs w:val="22"/>
            <w:u w:val="single"/>
          </w:rPr>
          <w:t>Job centrem UTB</w:t>
        </w:r>
      </w:hyperlink>
      <w:r w:rsidRPr="007E544F">
        <w:rPr>
          <w:rFonts w:ascii="Calibri" w:hAnsi="Calibri" w:cs="Calibri"/>
          <w:sz w:val="22"/>
          <w:szCs w:val="22"/>
        </w:rPr>
        <w:t xml:space="preserve">, které bylo pro tuto činnost specializovaně zřízeno, tak jeho </w:t>
      </w:r>
      <w:hyperlink r:id="rId77" w:history="1">
        <w:r w:rsidRPr="007E544F">
          <w:rPr>
            <w:rFonts w:ascii="Calibri" w:hAnsi="Calibri" w:cs="Calibri"/>
            <w:i/>
            <w:color w:val="0000FF"/>
            <w:sz w:val="22"/>
            <w:szCs w:val="22"/>
            <w:u w:val="single"/>
          </w:rPr>
          <w:t>portálem s nabídkami pracovních příležitostí, stáží a brigád</w:t>
        </w:r>
      </w:hyperlink>
      <w:r w:rsidRPr="007E544F">
        <w:rPr>
          <w:rFonts w:ascii="Calibri" w:hAnsi="Calibri" w:cs="Calibri"/>
          <w:sz w:val="22"/>
          <w:szCs w:val="22"/>
        </w:rPr>
        <w:t xml:space="preserve">. V rámci Job centra UTB také působí </w:t>
      </w:r>
      <w:hyperlink r:id="rId78" w:history="1">
        <w:r w:rsidRPr="007E544F">
          <w:rPr>
            <w:rFonts w:ascii="Calibri" w:hAnsi="Calibri" w:cs="Calibri"/>
            <w:i/>
            <w:color w:val="0000FF"/>
            <w:sz w:val="22"/>
            <w:szCs w:val="22"/>
            <w:u w:val="single"/>
          </w:rPr>
          <w:t>Akademická poradna UTB,</w:t>
        </w:r>
      </w:hyperlink>
      <w:r w:rsidRPr="007E544F">
        <w:rPr>
          <w:rFonts w:ascii="Calibri" w:hAnsi="Calibri" w:cs="Calibri"/>
          <w:sz w:val="22"/>
          <w:szCs w:val="22"/>
        </w:rPr>
        <w:t xml:space="preserve"> která má svůj vlastní informační modul.</w:t>
      </w:r>
    </w:p>
    <w:p w:rsidR="007E544F" w:rsidRPr="007E544F" w:rsidRDefault="007E544F" w:rsidP="007E544F">
      <w:pPr>
        <w:tabs>
          <w:tab w:val="left" w:pos="2835"/>
        </w:tabs>
        <w:spacing w:before="120" w:after="120"/>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Knihovny a elektronické zdroje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1.13</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rsidR="007E544F" w:rsidRPr="007E544F" w:rsidRDefault="007E544F" w:rsidP="007E544F">
      <w:pPr>
        <w:jc w:val="both"/>
        <w:rPr>
          <w:rFonts w:ascii="Calibri" w:hAnsi="Calibri" w:cs="Calibri"/>
          <w:sz w:val="22"/>
          <w:szCs w:val="22"/>
        </w:rPr>
      </w:pPr>
    </w:p>
    <w:p w:rsidR="007E544F" w:rsidRPr="007E544F" w:rsidRDefault="007E544F" w:rsidP="007E544F">
      <w:pPr>
        <w:spacing w:after="120"/>
        <w:rPr>
          <w:rFonts w:ascii="Calibri" w:hAnsi="Calibri" w:cs="Calibri"/>
          <w:i/>
          <w:iCs/>
          <w:sz w:val="22"/>
          <w:szCs w:val="22"/>
        </w:rPr>
      </w:pPr>
      <w:r w:rsidRPr="007E544F">
        <w:rPr>
          <w:rFonts w:ascii="Calibri" w:hAnsi="Calibri" w:cs="Calibri"/>
          <w:i/>
          <w:iCs/>
          <w:sz w:val="22"/>
          <w:szCs w:val="22"/>
        </w:rPr>
        <w:t>Dostupnost knihovního fondu</w:t>
      </w:r>
    </w:p>
    <w:p w:rsidR="007E544F" w:rsidRPr="007E544F" w:rsidRDefault="007E544F" w:rsidP="007E544F">
      <w:pPr>
        <w:jc w:val="both"/>
        <w:rPr>
          <w:rFonts w:ascii="Calibri" w:hAnsi="Calibri" w:cs="Calibri"/>
          <w:sz w:val="22"/>
          <w:szCs w:val="22"/>
        </w:rPr>
      </w:pPr>
      <w:r w:rsidRPr="007E544F">
        <w:rPr>
          <w:rFonts w:ascii="Calibri" w:hAnsi="Calibri" w:cs="Calibri"/>
          <w:sz w:val="22"/>
          <w:szCs w:val="22"/>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rsidR="007E544F" w:rsidRPr="007E544F" w:rsidRDefault="007E544F" w:rsidP="007E544F">
      <w:pPr>
        <w:spacing w:before="120" w:after="120"/>
        <w:jc w:val="both"/>
        <w:rPr>
          <w:rFonts w:ascii="Calibri" w:hAnsi="Calibri" w:cs="Calibri"/>
          <w:color w:val="0000FF"/>
          <w:sz w:val="22"/>
          <w:szCs w:val="22"/>
          <w:u w:val="single"/>
        </w:rPr>
      </w:pPr>
      <w:r w:rsidRPr="007E544F">
        <w:rPr>
          <w:rFonts w:ascii="Calibri" w:hAnsi="Calibri" w:cs="Calibri"/>
          <w:sz w:val="22"/>
          <w:szCs w:val="22"/>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7E544F">
        <w:rPr>
          <w:rFonts w:ascii="Calibri" w:hAnsi="Calibri" w:cs="Calibri"/>
          <w:color w:val="00B050"/>
          <w:sz w:val="22"/>
          <w:szCs w:val="22"/>
        </w:rPr>
        <w:t>n</w:t>
      </w:r>
      <w:r w:rsidRPr="007E544F">
        <w:rPr>
          <w:rFonts w:ascii="Calibri" w:hAnsi="Calibri" w:cs="Calibri"/>
          <w:sz w:val="22"/>
          <w:szCs w:val="22"/>
        </w:rPr>
        <w:t>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7E544F">
        <w:rPr>
          <w:rFonts w:ascii="Calibri" w:hAnsi="Calibri" w:cs="Calibri"/>
          <w:sz w:val="22"/>
          <w:szCs w:val="22"/>
          <w:vertAlign w:val="superscript"/>
        </w:rPr>
        <w:footnoteReference w:id="2"/>
      </w:r>
      <w:r w:rsidRPr="007E544F">
        <w:rPr>
          <w:rFonts w:ascii="Calibri" w:hAnsi="Calibri" w:cs="Calibri"/>
          <w:sz w:val="22"/>
          <w:szCs w:val="22"/>
        </w:rPr>
        <w:t xml:space="preserve"> Práce jsou zde zpravidla dostupné volně v plném textu. Kromě toho provozuje knihovna také repozitář publikační činnosti akademických pracovníků univerzity.</w:t>
      </w:r>
      <w:r w:rsidRPr="007E544F">
        <w:rPr>
          <w:rFonts w:ascii="Calibri" w:hAnsi="Calibri" w:cs="Calibri"/>
          <w:sz w:val="22"/>
          <w:szCs w:val="22"/>
          <w:vertAlign w:val="superscript"/>
        </w:rPr>
        <w:footnoteReference w:id="3"/>
      </w:r>
    </w:p>
    <w:p w:rsidR="007E544F" w:rsidRPr="007E544F" w:rsidRDefault="007E544F" w:rsidP="007E544F">
      <w:pPr>
        <w:rPr>
          <w:rFonts w:ascii="Calibri" w:hAnsi="Calibri" w:cs="Calibri"/>
          <w:i/>
          <w:iCs/>
          <w:sz w:val="22"/>
          <w:szCs w:val="22"/>
        </w:rPr>
      </w:pPr>
    </w:p>
    <w:p w:rsidR="007E544F" w:rsidRPr="007E544F" w:rsidRDefault="007E544F" w:rsidP="007E544F">
      <w:pPr>
        <w:spacing w:after="120"/>
        <w:rPr>
          <w:rFonts w:ascii="Calibri" w:hAnsi="Calibri" w:cs="Calibri"/>
          <w:i/>
          <w:iCs/>
          <w:sz w:val="22"/>
          <w:szCs w:val="22"/>
        </w:rPr>
      </w:pPr>
      <w:r w:rsidRPr="007E544F">
        <w:rPr>
          <w:rFonts w:ascii="Calibri" w:hAnsi="Calibri" w:cs="Calibri"/>
          <w:i/>
          <w:iCs/>
          <w:sz w:val="22"/>
          <w:szCs w:val="22"/>
        </w:rPr>
        <w:t>Dostupnost elektronických zdrojů</w:t>
      </w:r>
    </w:p>
    <w:p w:rsidR="007E544F" w:rsidRPr="007E544F" w:rsidRDefault="007E544F" w:rsidP="007E544F">
      <w:pPr>
        <w:spacing w:after="120"/>
        <w:jc w:val="both"/>
        <w:rPr>
          <w:rFonts w:ascii="Calibri" w:hAnsi="Calibri" w:cs="Calibri"/>
          <w:sz w:val="22"/>
          <w:szCs w:val="22"/>
        </w:rPr>
      </w:pPr>
      <w:r w:rsidRPr="007E544F">
        <w:rPr>
          <w:rFonts w:ascii="Calibri" w:hAnsi="Calibri" w:cs="Calibri"/>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79">
        <w:r w:rsidRPr="007E544F">
          <w:rPr>
            <w:rFonts w:ascii="Calibri" w:hAnsi="Calibri" w:cs="Calibri"/>
            <w:i/>
            <w:color w:val="0000FF"/>
            <w:sz w:val="22"/>
            <w:szCs w:val="22"/>
            <w:u w:val="single"/>
          </w:rPr>
          <w:t>http://portal.k.utb.cz</w:t>
        </w:r>
      </w:hyperlink>
      <w:r w:rsidRPr="007E544F">
        <w:rPr>
          <w:rFonts w:ascii="Calibri" w:hAnsi="Calibri" w:cs="Calibri"/>
          <w:i/>
          <w:sz w:val="22"/>
          <w:szCs w:val="22"/>
        </w:rPr>
        <w:t>,</w:t>
      </w:r>
      <w:r w:rsidRPr="007E544F">
        <w:rPr>
          <w:rFonts w:ascii="Calibri" w:hAnsi="Calibri" w:cs="Calibri"/>
          <w:sz w:val="22"/>
          <w:szCs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7E544F" w:rsidRPr="007E544F" w:rsidRDefault="007E544F" w:rsidP="007E544F">
      <w:pPr>
        <w:rPr>
          <w:rFonts w:ascii="Calibri" w:hAnsi="Calibri" w:cs="Calibri"/>
          <w:sz w:val="22"/>
          <w:szCs w:val="22"/>
        </w:rPr>
      </w:pPr>
      <w:r w:rsidRPr="007E544F">
        <w:rPr>
          <w:rFonts w:ascii="Calibri" w:hAnsi="Calibri" w:cs="Calibri"/>
          <w:sz w:val="22"/>
          <w:szCs w:val="22"/>
        </w:rPr>
        <w:t>Konkrétní dostupné databáze:</w:t>
      </w:r>
    </w:p>
    <w:p w:rsidR="007E544F" w:rsidRPr="007E544F" w:rsidRDefault="007E544F" w:rsidP="00085185">
      <w:pPr>
        <w:numPr>
          <w:ilvl w:val="0"/>
          <w:numId w:val="7"/>
        </w:numPr>
        <w:spacing w:after="160" w:line="256" w:lineRule="auto"/>
        <w:contextualSpacing/>
        <w:rPr>
          <w:rFonts w:ascii="Calibri" w:eastAsia="Calibri" w:hAnsi="Calibri" w:cs="Calibri"/>
          <w:color w:val="000000"/>
          <w:sz w:val="22"/>
          <w:szCs w:val="22"/>
          <w:lang w:eastAsia="en-US"/>
        </w:rPr>
      </w:pPr>
      <w:r w:rsidRPr="007E544F">
        <w:rPr>
          <w:rFonts w:ascii="Calibri" w:eastAsia="Calibri" w:hAnsi="Calibri" w:cs="Calibri"/>
          <w:sz w:val="22"/>
          <w:szCs w:val="22"/>
          <w:lang w:eastAsia="en-US"/>
        </w:rPr>
        <w:t>Citační databáze Web of Science a Scopus</w:t>
      </w:r>
    </w:p>
    <w:p w:rsidR="007E544F" w:rsidRPr="007E544F" w:rsidRDefault="007E544F" w:rsidP="00085185">
      <w:pPr>
        <w:numPr>
          <w:ilvl w:val="0"/>
          <w:numId w:val="7"/>
        </w:numPr>
        <w:spacing w:after="160" w:line="256" w:lineRule="auto"/>
        <w:contextualSpacing/>
        <w:rPr>
          <w:rFonts w:ascii="Calibri" w:eastAsia="Calibri" w:hAnsi="Calibri" w:cs="Calibri"/>
          <w:color w:val="000000"/>
          <w:sz w:val="22"/>
          <w:szCs w:val="22"/>
          <w:lang w:eastAsia="en-US"/>
        </w:rPr>
      </w:pPr>
      <w:r w:rsidRPr="007E544F">
        <w:rPr>
          <w:rFonts w:ascii="Calibri" w:eastAsia="Calibri" w:hAnsi="Calibri" w:cs="Calibri"/>
          <w:sz w:val="22"/>
          <w:szCs w:val="22"/>
          <w:lang w:eastAsia="en-US"/>
        </w:rPr>
        <w:t>Multioborové kolekce elektronických časopisů Elsevier ScienceDirect, Wiley Online Library, SpringerLink</w:t>
      </w:r>
    </w:p>
    <w:p w:rsidR="007E544F" w:rsidRPr="007E544F" w:rsidRDefault="007E544F" w:rsidP="00085185">
      <w:pPr>
        <w:numPr>
          <w:ilvl w:val="0"/>
          <w:numId w:val="7"/>
        </w:numPr>
        <w:spacing w:after="160" w:line="256" w:lineRule="auto"/>
        <w:contextualSpacing/>
        <w:rPr>
          <w:rFonts w:ascii="Calibri" w:eastAsia="Calibri" w:hAnsi="Calibri" w:cs="Calibri"/>
          <w:color w:val="000000"/>
          <w:sz w:val="22"/>
          <w:szCs w:val="22"/>
          <w:lang w:eastAsia="en-US"/>
        </w:rPr>
      </w:pPr>
      <w:r w:rsidRPr="007E544F">
        <w:rPr>
          <w:rFonts w:ascii="Calibri" w:eastAsia="Calibri" w:hAnsi="Calibri" w:cs="Calibri"/>
          <w:sz w:val="22"/>
          <w:szCs w:val="22"/>
          <w:lang w:eastAsia="en-US"/>
        </w:rPr>
        <w:t>Multioborové plnotextové databáze Ebsco a ProQuest</w:t>
      </w:r>
    </w:p>
    <w:p w:rsidR="007E544F" w:rsidRPr="007E544F" w:rsidRDefault="007E544F" w:rsidP="00085185">
      <w:pPr>
        <w:numPr>
          <w:ilvl w:val="0"/>
          <w:numId w:val="7"/>
        </w:numPr>
        <w:spacing w:after="160"/>
        <w:contextualSpacing/>
        <w:rPr>
          <w:rFonts w:ascii="Calibri" w:eastAsia="Calibri" w:hAnsi="Calibri" w:cs="Calibri"/>
          <w:sz w:val="22"/>
          <w:szCs w:val="22"/>
          <w:lang w:eastAsia="en-US"/>
        </w:rPr>
      </w:pPr>
      <w:r w:rsidRPr="007E544F">
        <w:rPr>
          <w:rFonts w:ascii="Calibri" w:eastAsia="Calibri" w:hAnsi="Calibri" w:cs="Calibri"/>
          <w:sz w:val="22"/>
          <w:szCs w:val="22"/>
          <w:lang w:eastAsia="en-US"/>
        </w:rPr>
        <w:t>Kolekce časopisů Emerald</w:t>
      </w:r>
    </w:p>
    <w:p w:rsidR="007E544F" w:rsidRPr="007E544F" w:rsidRDefault="007E544F" w:rsidP="00085185">
      <w:pPr>
        <w:numPr>
          <w:ilvl w:val="0"/>
          <w:numId w:val="7"/>
        </w:numPr>
        <w:spacing w:after="160"/>
        <w:contextualSpacing/>
        <w:rPr>
          <w:rFonts w:ascii="Calibri" w:eastAsia="Calibri" w:hAnsi="Calibri" w:cs="Calibri"/>
          <w:sz w:val="22"/>
          <w:szCs w:val="22"/>
          <w:lang w:eastAsia="en-US"/>
        </w:rPr>
      </w:pPr>
      <w:r w:rsidRPr="007E544F">
        <w:rPr>
          <w:rFonts w:ascii="Calibri" w:eastAsia="Calibri" w:hAnsi="Calibri" w:cs="Calibri"/>
          <w:sz w:val="22"/>
          <w:szCs w:val="22"/>
          <w:lang w:eastAsia="en-US"/>
        </w:rPr>
        <w:t>Oborová databáze Business Source Complete</w:t>
      </w:r>
    </w:p>
    <w:p w:rsidR="007E544F" w:rsidRPr="007E544F" w:rsidRDefault="007E544F" w:rsidP="00085185">
      <w:pPr>
        <w:numPr>
          <w:ilvl w:val="0"/>
          <w:numId w:val="7"/>
        </w:numPr>
        <w:spacing w:after="160"/>
        <w:contextualSpacing/>
        <w:rPr>
          <w:rFonts w:ascii="Calibri" w:eastAsia="Calibri" w:hAnsi="Calibri" w:cs="Calibri"/>
          <w:sz w:val="22"/>
          <w:szCs w:val="22"/>
          <w:lang w:eastAsia="en-US"/>
        </w:rPr>
      </w:pPr>
      <w:r w:rsidRPr="007E544F">
        <w:rPr>
          <w:rFonts w:ascii="Calibri" w:eastAsia="Calibri" w:hAnsi="Calibri" w:cs="Calibri"/>
          <w:sz w:val="22"/>
          <w:szCs w:val="22"/>
          <w:lang w:eastAsia="en-US"/>
        </w:rPr>
        <w:t xml:space="preserve">Oborová ekonomická databáze Econlit </w:t>
      </w:r>
    </w:p>
    <w:p w:rsidR="007E544F" w:rsidRPr="007E544F" w:rsidRDefault="007E544F" w:rsidP="007E544F">
      <w:pPr>
        <w:spacing w:before="120" w:after="120"/>
        <w:rPr>
          <w:rFonts w:ascii="Calibri" w:hAnsi="Calibri" w:cs="Calibri"/>
          <w:sz w:val="22"/>
          <w:szCs w:val="22"/>
        </w:rPr>
      </w:pPr>
      <w:r w:rsidRPr="007E544F">
        <w:rPr>
          <w:rFonts w:ascii="Calibri" w:hAnsi="Calibri" w:cs="Calibri"/>
          <w:sz w:val="22"/>
          <w:szCs w:val="22"/>
        </w:rPr>
        <w:t xml:space="preserve">Seznam všech databází, které má UTB ve Zlíně: </w:t>
      </w:r>
      <w:hyperlink r:id="rId80" w:history="1">
        <w:r w:rsidRPr="007E544F">
          <w:rPr>
            <w:rFonts w:ascii="Calibri" w:hAnsi="Calibri" w:cs="Calibri"/>
            <w:i/>
            <w:color w:val="0000FF"/>
            <w:sz w:val="22"/>
            <w:szCs w:val="22"/>
            <w:u w:val="single"/>
          </w:rPr>
          <w:t>http://portal.k.utb.cz/databases/alphabetical</w:t>
        </w:r>
      </w:hyperlink>
      <w:r w:rsidRPr="007E544F">
        <w:rPr>
          <w:rFonts w:ascii="Calibri" w:hAnsi="Calibri" w:cs="Calibri"/>
          <w:i/>
          <w:sz w:val="22"/>
          <w:szCs w:val="22"/>
        </w:rPr>
        <w:t>.</w:t>
      </w:r>
      <w:r w:rsidRPr="007E544F">
        <w:rPr>
          <w:rFonts w:ascii="Calibri" w:hAnsi="Calibri" w:cs="Calibri"/>
          <w:sz w:val="22"/>
          <w:szCs w:val="22"/>
        </w:rPr>
        <w:t xml:space="preserve"> </w:t>
      </w:r>
    </w:p>
    <w:p w:rsidR="007E544F" w:rsidRPr="007E544F" w:rsidRDefault="007E544F" w:rsidP="007E544F">
      <w:pPr>
        <w:ind w:left="360"/>
        <w:rPr>
          <w:rFonts w:ascii="Calibri" w:hAnsi="Calibri" w:cs="Calibri"/>
          <w:color w:val="00B050"/>
        </w:rPr>
      </w:pP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Studium studentů se specifickými potřebami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1.14</w:t>
      </w:r>
    </w:p>
    <w:p w:rsidR="007E544F" w:rsidRPr="007E544F" w:rsidRDefault="007E544F" w:rsidP="007E544F">
      <w:pPr>
        <w:spacing w:before="120" w:after="120"/>
        <w:jc w:val="both"/>
        <w:rPr>
          <w:rFonts w:ascii="Calibri" w:hAnsi="Calibri" w:cs="Calibri"/>
          <w:iCs/>
          <w:sz w:val="22"/>
          <w:szCs w:val="22"/>
        </w:rPr>
      </w:pPr>
      <w:r w:rsidRPr="007E544F">
        <w:rPr>
          <w:rFonts w:ascii="Calibri" w:hAnsi="Calibri" w:cs="Calibr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7E544F">
        <w:rPr>
          <w:rFonts w:ascii="Calibri" w:hAnsi="Calibri" w:cs="Calibri"/>
          <w:bCs/>
          <w:sz w:val="22"/>
          <w:szCs w:val="22"/>
        </w:rPr>
        <w:t xml:space="preserve">č. 18/2018 </w:t>
      </w:r>
      <w:hyperlink r:id="rId81" w:history="1">
        <w:r w:rsidRPr="007E544F">
          <w:rPr>
            <w:rFonts w:ascii="Calibri" w:hAnsi="Calibri" w:cs="Calibri"/>
            <w:i/>
            <w:color w:val="0000FF"/>
            <w:sz w:val="22"/>
            <w:szCs w:val="22"/>
            <w:u w:val="single"/>
          </w:rPr>
          <w:t>Podpora uchazečů a studentů se specifickými potřebami na Univerzitě Tomáše Bati ve Zlíně</w:t>
        </w:r>
      </w:hyperlink>
      <w:r w:rsidRPr="007E544F">
        <w:rPr>
          <w:rFonts w:ascii="Calibri" w:hAnsi="Calibri" w:cs="Calibri"/>
          <w:bCs/>
          <w:sz w:val="22"/>
          <w:szCs w:val="22"/>
        </w:rPr>
        <w:t>.</w:t>
      </w:r>
      <w:r w:rsidRPr="007E544F">
        <w:rPr>
          <w:rFonts w:ascii="Calibri" w:hAnsi="Calibri" w:cs="Calibri"/>
          <w:b/>
          <w:bCs/>
          <w:sz w:val="22"/>
          <w:szCs w:val="22"/>
        </w:rPr>
        <w:t xml:space="preserve"> </w:t>
      </w:r>
      <w:r w:rsidRPr="007E544F">
        <w:rPr>
          <w:rFonts w:ascii="Calibri" w:hAnsi="Calibri" w:cs="Calibr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iCs/>
          <w:sz w:val="22"/>
          <w:szCs w:val="22"/>
        </w:rPr>
        <w:t xml:space="preserve">V prvé řadě se jedná o </w:t>
      </w:r>
      <w:hyperlink r:id="rId82" w:history="1">
        <w:r w:rsidRPr="007E544F">
          <w:rPr>
            <w:rFonts w:ascii="Calibri" w:hAnsi="Calibri" w:cs="Calibri"/>
            <w:i/>
            <w:color w:val="0000FF"/>
            <w:sz w:val="22"/>
            <w:szCs w:val="22"/>
            <w:u w:val="single"/>
          </w:rPr>
          <w:t>Akademickou poradna UTB ve Zlíně</w:t>
        </w:r>
      </w:hyperlink>
      <w:r w:rsidRPr="007E544F">
        <w:rPr>
          <w:rFonts w:ascii="Calibri" w:hAnsi="Calibri" w:cs="Calibri"/>
          <w:sz w:val="22"/>
          <w:szCs w:val="22"/>
        </w:rPr>
        <w:t xml:space="preserve">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Nad rámec služeb APO je uchazečům s SPV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V 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V současné době (červenec 2017 – červen 2022) pak na UTB 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rsidR="007E544F" w:rsidRPr="007E544F" w:rsidRDefault="007E544F" w:rsidP="007E544F">
      <w:pPr>
        <w:jc w:val="both"/>
        <w:rPr>
          <w:rFonts w:ascii="Calibri" w:hAnsi="Calibri" w:cs="Calibri"/>
          <w:color w:val="FF0000"/>
          <w:sz w:val="22"/>
          <w:szCs w:val="22"/>
        </w:rPr>
      </w:pP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Opatření proti neetickému jednání a k ochraně duševního vlastnictví</w:t>
      </w:r>
    </w:p>
    <w:p w:rsidR="007E544F" w:rsidRPr="007E544F" w:rsidRDefault="007E544F" w:rsidP="007E544F">
      <w:pPr>
        <w:keepNext/>
        <w:keepLines/>
        <w:spacing w:before="40" w:after="120"/>
        <w:jc w:val="center"/>
        <w:outlineLvl w:val="2"/>
        <w:rPr>
          <w:rFonts w:ascii="Calibri" w:hAnsi="Calibri" w:cs="Calibri"/>
          <w:b/>
          <w:color w:val="000000"/>
          <w:sz w:val="24"/>
          <w:szCs w:val="24"/>
        </w:rPr>
      </w:pPr>
      <w:r w:rsidRPr="007E544F">
        <w:rPr>
          <w:rFonts w:ascii="Calibri" w:hAnsi="Calibri" w:cs="Calibri"/>
          <w:b/>
          <w:color w:val="000000"/>
          <w:sz w:val="24"/>
          <w:szCs w:val="24"/>
        </w:rPr>
        <w:t>Standard 1.15</w:t>
      </w:r>
    </w:p>
    <w:p w:rsidR="007E544F" w:rsidRPr="007E544F" w:rsidRDefault="007E544F" w:rsidP="007E544F">
      <w:pPr>
        <w:spacing w:after="120"/>
        <w:jc w:val="both"/>
        <w:rPr>
          <w:rFonts w:ascii="Calibri" w:hAnsi="Calibri" w:cs="Calibri"/>
          <w:color w:val="5B9BD5"/>
          <w:sz w:val="22"/>
          <w:szCs w:val="22"/>
        </w:rPr>
      </w:pPr>
      <w:r w:rsidRPr="007E544F">
        <w:rPr>
          <w:rFonts w:ascii="Calibri" w:hAnsi="Calibri" w:cs="Calibri"/>
          <w:sz w:val="22"/>
          <w:szCs w:val="22"/>
        </w:rPr>
        <w:t xml:space="preserve">UTB ve Zlíně má přijata dostatečně účinná opatření k ochraně duševního vlastnictví i proti úmyslnému jednání proti dobrým mravům při studiu; zejména proti plagiátorství a podvodům při studiu. Jedná se </w:t>
      </w:r>
      <w:r w:rsidRPr="007E544F">
        <w:rPr>
          <w:rFonts w:ascii="Calibri" w:hAnsi="Calibri" w:cs="Calibri"/>
          <w:i/>
          <w:sz w:val="22"/>
          <w:szCs w:val="22"/>
        </w:rPr>
        <w:t xml:space="preserve">o </w:t>
      </w:r>
      <w:hyperlink r:id="rId83" w:history="1">
        <w:r w:rsidRPr="007E544F">
          <w:rPr>
            <w:rFonts w:ascii="Calibri" w:hAnsi="Calibri" w:cs="Calibri"/>
            <w:i/>
            <w:color w:val="0000FF"/>
            <w:sz w:val="22"/>
            <w:szCs w:val="22"/>
            <w:u w:val="single"/>
          </w:rPr>
          <w:t>Disciplinární řád pro studenty Univerzity Tomáše Bati ve Zlíně</w:t>
        </w:r>
      </w:hyperlink>
      <w:r w:rsidRPr="007E544F">
        <w:rPr>
          <w:rFonts w:ascii="Calibri" w:hAnsi="Calibri" w:cs="Calibri"/>
          <w:sz w:val="22"/>
          <w:szCs w:val="22"/>
        </w:rPr>
        <w:t xml:space="preserve"> ze dne 9. února 2017, </w:t>
      </w:r>
      <w:hyperlink r:id="rId84" w:history="1">
        <w:r w:rsidRPr="007E544F">
          <w:rPr>
            <w:rFonts w:ascii="Calibri" w:hAnsi="Calibri" w:cs="Calibri"/>
            <w:i/>
            <w:color w:val="0000FF"/>
            <w:sz w:val="22"/>
            <w:szCs w:val="22"/>
            <w:u w:val="single"/>
          </w:rPr>
          <w:t>Etický kodex UTB</w:t>
        </w:r>
      </w:hyperlink>
      <w:r w:rsidRPr="007E544F">
        <w:rPr>
          <w:rFonts w:ascii="Calibri" w:hAnsi="Calibri" w:cs="Calibri"/>
          <w:sz w:val="22"/>
          <w:szCs w:val="22"/>
        </w:rPr>
        <w:t xml:space="preserve"> (Příloha č. 4 k Statutu UTB ve Zlíně) a </w:t>
      </w:r>
      <w:hyperlink r:id="rId85" w:history="1">
        <w:r w:rsidRPr="007E544F">
          <w:rPr>
            <w:rFonts w:ascii="Calibri" w:hAnsi="Calibri" w:cs="Calibri"/>
            <w:i/>
            <w:color w:val="0000FF"/>
            <w:sz w:val="22"/>
            <w:szCs w:val="22"/>
            <w:u w:val="single"/>
          </w:rPr>
          <w:t>Řád o vyslovení neplatnosti vykonání státní zkoušky nebo její součásti nebo obhajoby disertační práce a pro řízení o vyslovení neplatnosti jmenování docentem na Univerzitě Tomáše Bati ve Zlíně</w:t>
        </w:r>
      </w:hyperlink>
      <w:r w:rsidRPr="007E544F">
        <w:rPr>
          <w:rFonts w:ascii="Calibri" w:hAnsi="Calibri" w:cs="Calibri"/>
          <w:sz w:val="22"/>
          <w:szCs w:val="22"/>
        </w:rPr>
        <w:t xml:space="preserve"> ze dne 4. dubna 2017. </w:t>
      </w:r>
      <w:r w:rsidRPr="007E544F">
        <w:rPr>
          <w:rFonts w:ascii="Calibri" w:hAnsi="Calibri" w:cs="Calibri"/>
          <w:sz w:val="22"/>
          <w:szCs w:val="22"/>
        </w:rPr>
        <w:br w:type="page"/>
      </w:r>
    </w:p>
    <w:p w:rsidR="007E544F" w:rsidRPr="007E544F" w:rsidRDefault="007E544F" w:rsidP="00085185">
      <w:pPr>
        <w:keepNext/>
        <w:keepLines/>
        <w:numPr>
          <w:ilvl w:val="0"/>
          <w:numId w:val="6"/>
        </w:numPr>
        <w:spacing w:before="240"/>
        <w:jc w:val="center"/>
        <w:outlineLvl w:val="0"/>
        <w:rPr>
          <w:rFonts w:ascii="Calibri" w:hAnsi="Calibri" w:cs="Calibri"/>
          <w:b/>
          <w:color w:val="365F91"/>
          <w:sz w:val="40"/>
          <w:szCs w:val="32"/>
        </w:rPr>
      </w:pPr>
      <w:r w:rsidRPr="007E544F">
        <w:rPr>
          <w:rFonts w:ascii="Calibri" w:hAnsi="Calibri" w:cs="Calibri"/>
          <w:b/>
          <w:color w:val="365F91"/>
          <w:sz w:val="40"/>
          <w:szCs w:val="32"/>
        </w:rPr>
        <w:t>Studijní program</w:t>
      </w:r>
    </w:p>
    <w:p w:rsidR="007E544F" w:rsidRPr="007E544F" w:rsidRDefault="007E544F" w:rsidP="007E544F">
      <w:pPr>
        <w:rPr>
          <w:rFonts w:ascii="Calibri" w:hAnsi="Calibri" w:cs="Calibri"/>
          <w:bCs/>
          <w:sz w:val="22"/>
          <w:szCs w:val="22"/>
        </w:rPr>
      </w:pPr>
    </w:p>
    <w:p w:rsidR="007E544F" w:rsidRPr="007E544F" w:rsidRDefault="007E544F" w:rsidP="007E544F">
      <w:pPr>
        <w:keepNext/>
        <w:keepLines/>
        <w:spacing w:before="40"/>
        <w:jc w:val="center"/>
        <w:outlineLvl w:val="1"/>
        <w:rPr>
          <w:rFonts w:ascii="Calibri" w:hAnsi="Calibri" w:cs="Calibri"/>
          <w:b/>
          <w:color w:val="365F91"/>
          <w:sz w:val="32"/>
          <w:szCs w:val="26"/>
        </w:rPr>
      </w:pPr>
      <w:r w:rsidRPr="007E544F">
        <w:rPr>
          <w:rFonts w:ascii="Calibri" w:hAnsi="Calibri" w:cs="Calibri"/>
          <w:b/>
          <w:color w:val="365F91"/>
          <w:sz w:val="32"/>
          <w:szCs w:val="26"/>
        </w:rPr>
        <w:t xml:space="preserve">Soulad studijního programu s posláním vysoké školy a mezinárodní rozměr studijního programu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Soulad studijního programu s posláním a strategickými dokumenty vysoké školy</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2.1</w:t>
      </w:r>
    </w:p>
    <w:p w:rsidR="007E544F" w:rsidRPr="007E544F" w:rsidRDefault="007E544F" w:rsidP="007E544F">
      <w:pPr>
        <w:jc w:val="both"/>
        <w:rPr>
          <w:rFonts w:ascii="Calibri" w:hAnsi="Calibri" w:cs="Calibri"/>
          <w:i/>
          <w:color w:val="00B050"/>
          <w:sz w:val="22"/>
          <w:szCs w:val="22"/>
        </w:rPr>
      </w:pPr>
      <w:r w:rsidRPr="007E544F">
        <w:rPr>
          <w:rFonts w:ascii="Calibri" w:hAnsi="Calibri" w:cs="Calibri"/>
          <w:sz w:val="22"/>
          <w:szCs w:val="22"/>
        </w:rPr>
        <w:t xml:space="preserve">Magisterský studijní program </w:t>
      </w:r>
      <w:r w:rsidR="00313386">
        <w:rPr>
          <w:rFonts w:ascii="Calibri" w:hAnsi="Calibri" w:cs="Calibri"/>
          <w:sz w:val="22"/>
          <w:szCs w:val="22"/>
        </w:rPr>
        <w:t>Management and Marketing</w:t>
      </w:r>
      <w:r w:rsidRPr="007E544F">
        <w:rPr>
          <w:rFonts w:ascii="Calibri" w:hAnsi="Calibri" w:cs="Calibri"/>
          <w:sz w:val="22"/>
          <w:szCs w:val="22"/>
        </w:rPr>
        <w:t xml:space="preserve"> je v souladu s posláním a strategickými dokumenty UTB ve Zlíně. Jeho příprava koresponduje s </w:t>
      </w:r>
      <w:hyperlink r:id="rId86" w:history="1">
        <w:r w:rsidRPr="007E544F">
          <w:rPr>
            <w:rFonts w:ascii="Calibri" w:hAnsi="Calibri" w:cs="Calibri"/>
            <w:i/>
            <w:color w:val="0000FF"/>
            <w:sz w:val="22"/>
            <w:szCs w:val="22"/>
            <w:u w:val="single"/>
          </w:rPr>
          <w:t>Dlouhodobým záměrem vzdělávací a vědecké, výzkumné, vývojové a inovační, umělecké a další tvůrčí činnosti UTB ve Zlíně na období 2016-2020</w:t>
        </w:r>
      </w:hyperlink>
      <w:r w:rsidRPr="007E544F">
        <w:rPr>
          <w:rFonts w:ascii="Calibri" w:hAnsi="Calibri" w:cs="Calibri"/>
          <w:color w:val="00B050"/>
          <w:sz w:val="22"/>
          <w:szCs w:val="22"/>
        </w:rPr>
        <w:t xml:space="preserve"> </w:t>
      </w:r>
      <w:r w:rsidRPr="007E544F">
        <w:rPr>
          <w:rFonts w:ascii="Calibri" w:hAnsi="Calibri" w:cs="Calibri"/>
          <w:i/>
          <w:sz w:val="22"/>
          <w:szCs w:val="22"/>
        </w:rPr>
        <w:t>(Prioritní cíl 1 – Vzdělávání: Připravit a akreditovat nové studijní programy, a to bakalářské, navazující magisterské i doktorské),</w:t>
      </w:r>
      <w:r w:rsidRPr="007E544F">
        <w:rPr>
          <w:rFonts w:ascii="Calibri" w:hAnsi="Calibri" w:cs="Calibri"/>
          <w:sz w:val="22"/>
          <w:szCs w:val="22"/>
        </w:rPr>
        <w:t xml:space="preserve"> který ve svém </w:t>
      </w:r>
      <w:hyperlink r:id="rId87" w:history="1">
        <w:r w:rsidRPr="007E544F">
          <w:rPr>
            <w:rFonts w:ascii="Calibri" w:hAnsi="Calibri" w:cs="Calibri"/>
            <w:i/>
            <w:color w:val="0000FF"/>
            <w:sz w:val="22"/>
            <w:szCs w:val="22"/>
            <w:u w:val="single"/>
          </w:rPr>
          <w:t>Plánu realizace Strategického záměru vzdělávací a tvůrčí činnosti Univerzity Tomáše Bati ve Zlíně pro rok 2018</w:t>
        </w:r>
      </w:hyperlink>
      <w:r w:rsidRPr="007E544F">
        <w:rPr>
          <w:rFonts w:ascii="Calibri" w:hAnsi="Calibri" w:cs="Calibri"/>
          <w:color w:val="00B050"/>
          <w:sz w:val="22"/>
          <w:szCs w:val="22"/>
        </w:rPr>
        <w:t xml:space="preserve"> </w:t>
      </w:r>
      <w:r w:rsidRPr="007E544F">
        <w:rPr>
          <w:rFonts w:ascii="Calibri" w:hAnsi="Calibri" w:cs="Calibri"/>
          <w:sz w:val="22"/>
          <w:szCs w:val="22"/>
        </w:rPr>
        <w:t xml:space="preserve">zařadil jeho zpracování pod prioritu 1 – Vzdělávání (Cíl 3): </w:t>
      </w:r>
      <w:r w:rsidRPr="007E544F">
        <w:rPr>
          <w:rFonts w:ascii="Calibri" w:hAnsi="Calibri" w:cs="Calibri"/>
          <w:i/>
          <w:sz w:val="22"/>
          <w:szCs w:val="22"/>
        </w:rPr>
        <w:t>Připravit a akreditovat nové studijní programy, a to bakalářské, magisterské i doktorské. Pro potřeby regionálních strojírenských firem připravit odpovídající mezioborové strojírenské studijní programy.</w:t>
      </w:r>
      <w:r w:rsidRPr="007E544F">
        <w:rPr>
          <w:rFonts w:ascii="Calibri" w:hAnsi="Calibri" w:cs="Calibri"/>
          <w:i/>
          <w:sz w:val="22"/>
          <w:szCs w:val="22"/>
        </w:rPr>
        <w:cr/>
      </w:r>
    </w:p>
    <w:p w:rsidR="007E544F" w:rsidRPr="007E544F" w:rsidRDefault="007E544F" w:rsidP="007E544F">
      <w:pPr>
        <w:jc w:val="both"/>
        <w:rPr>
          <w:rFonts w:ascii="Calibri" w:hAnsi="Calibri" w:cs="Calibri"/>
          <w:sz w:val="22"/>
          <w:szCs w:val="22"/>
        </w:rPr>
      </w:pPr>
      <w:r w:rsidRPr="007E544F">
        <w:rPr>
          <w:rFonts w:ascii="Calibri" w:hAnsi="Calibri" w:cs="Calibri"/>
          <w:sz w:val="22"/>
          <w:szCs w:val="22"/>
        </w:rPr>
        <w:t>Dále je jeho příprava zakotvena v </w:t>
      </w:r>
      <w:hyperlink r:id="rId88" w:history="1">
        <w:r w:rsidRPr="007E544F">
          <w:rPr>
            <w:rFonts w:ascii="Calibri" w:hAnsi="Calibri" w:cs="Calibri"/>
            <w:i/>
            <w:color w:val="0000FF"/>
            <w:sz w:val="22"/>
            <w:szCs w:val="22"/>
            <w:u w:val="single"/>
          </w:rPr>
          <w:t>Plánu realizace Strategického záměru vzdělávací a tvůrčí činnosti Fakulty managementu a ekonomiky Univerzity Tomáše Bati ve Zlíně pro rok 2018</w:t>
        </w:r>
      </w:hyperlink>
      <w:r w:rsidRPr="007E544F">
        <w:rPr>
          <w:rFonts w:ascii="Calibri" w:hAnsi="Calibri" w:cs="Calibri"/>
          <w:color w:val="00B050"/>
          <w:sz w:val="22"/>
          <w:szCs w:val="22"/>
        </w:rPr>
        <w:t xml:space="preserve"> </w:t>
      </w:r>
      <w:r w:rsidRPr="007E544F">
        <w:rPr>
          <w:rFonts w:ascii="Calibri" w:hAnsi="Calibri" w:cs="Calibri"/>
          <w:sz w:val="22"/>
          <w:szCs w:val="22"/>
        </w:rPr>
        <w:t xml:space="preserve">pod prioritním cílem 1 – Vzdělávání: Prioritní cíl 1-2: </w:t>
      </w:r>
      <w:r w:rsidRPr="007E544F">
        <w:rPr>
          <w:rFonts w:ascii="Calibri" w:hAnsi="Calibri" w:cs="Calibri"/>
          <w:i/>
          <w:sz w:val="22"/>
          <w:szCs w:val="22"/>
        </w:rPr>
        <w:t xml:space="preserve">Připravit podmínky pro akreditaci a následně akreditovat nové studijní programy v souladu s hlavními zaměřeními výzkumu a další tvůrčí činnosti Fakulty managementu a ekonomiky. </w:t>
      </w:r>
      <w:r w:rsidRPr="007E544F">
        <w:rPr>
          <w:rFonts w:ascii="Calibri" w:hAnsi="Calibri" w:cs="Calibri"/>
          <w:sz w:val="22"/>
          <w:szCs w:val="22"/>
        </w:rPr>
        <w:t>(Opatření 1-2.1):</w:t>
      </w:r>
    </w:p>
    <w:p w:rsidR="008A229E" w:rsidRPr="001739A0" w:rsidRDefault="008A229E" w:rsidP="008A229E">
      <w:pPr>
        <w:jc w:val="both"/>
        <w:rPr>
          <w:rFonts w:ascii="Calibri" w:hAnsi="Calibri" w:cs="Calibri"/>
          <w:sz w:val="22"/>
          <w:szCs w:val="22"/>
        </w:rPr>
      </w:pPr>
      <w:r w:rsidRPr="001739A0">
        <w:rPr>
          <w:rFonts w:ascii="Calibri" w:hAnsi="Calibri" w:cs="Calibri"/>
          <w:sz w:val="22"/>
          <w:szCs w:val="22"/>
        </w:rPr>
        <w:t>Opatření 1-2.1: Příprava žádosti o akreditaci bakalářských a magisterských studijních programů:</w:t>
      </w:r>
    </w:p>
    <w:p w:rsidR="008A229E" w:rsidRPr="001739A0" w:rsidRDefault="008A229E" w:rsidP="008A229E">
      <w:pPr>
        <w:jc w:val="both"/>
        <w:rPr>
          <w:rFonts w:ascii="Calibri" w:hAnsi="Calibri" w:cs="Calibri"/>
          <w:sz w:val="22"/>
          <w:szCs w:val="22"/>
        </w:rPr>
      </w:pPr>
    </w:p>
    <w:p w:rsidR="008A229E" w:rsidRPr="001739A0" w:rsidRDefault="008A229E" w:rsidP="00085185">
      <w:pPr>
        <w:pStyle w:val="Odstavecseseznamem"/>
        <w:numPr>
          <w:ilvl w:val="0"/>
          <w:numId w:val="55"/>
        </w:numPr>
        <w:jc w:val="both"/>
        <w:rPr>
          <w:rFonts w:cs="Calibri"/>
        </w:rPr>
      </w:pPr>
      <w:r w:rsidRPr="001739A0">
        <w:rPr>
          <w:rFonts w:cs="Calibri"/>
        </w:rPr>
        <w:t>Bakalářský studijní program Finance a finanční technologie v českém jazyce (prezenční i kombinovaná forma). Jedná se o profesní studijní program bez specializací</w:t>
      </w:r>
    </w:p>
    <w:p w:rsidR="008A229E" w:rsidRPr="001739A0" w:rsidRDefault="008A229E" w:rsidP="00085185">
      <w:pPr>
        <w:pStyle w:val="Odstavecseseznamem"/>
        <w:numPr>
          <w:ilvl w:val="0"/>
          <w:numId w:val="55"/>
        </w:numPr>
        <w:jc w:val="both"/>
        <w:rPr>
          <w:rFonts w:cs="Calibri"/>
        </w:rPr>
      </w:pPr>
      <w:r w:rsidRPr="001739A0">
        <w:rPr>
          <w:rFonts w:cs="Calibri"/>
        </w:rPr>
        <w:t>Bakalářský studijní program Finance and Financial Technologies v anglickém jazyce (prezenční forma). Jedná se o profesní studijní program bez specializací</w:t>
      </w:r>
    </w:p>
    <w:p w:rsidR="008A229E" w:rsidRPr="001739A0" w:rsidRDefault="008A229E" w:rsidP="00085185">
      <w:pPr>
        <w:pStyle w:val="Odstavecseseznamem"/>
        <w:numPr>
          <w:ilvl w:val="0"/>
          <w:numId w:val="55"/>
        </w:numPr>
        <w:jc w:val="both"/>
        <w:rPr>
          <w:rFonts w:cs="Calibri"/>
        </w:rPr>
      </w:pPr>
      <w:r w:rsidRPr="001739A0">
        <w:rPr>
          <w:rFonts w:cs="Calibri"/>
        </w:rPr>
        <w:t>Bakalářský studijní program Účetnictví a daně v českém jazyce (prezenční i kombinovaná forma). Jedná se o profesní studijní program bez specializací</w:t>
      </w:r>
    </w:p>
    <w:p w:rsidR="008A229E" w:rsidRPr="008A229E" w:rsidRDefault="008A229E" w:rsidP="00085185">
      <w:pPr>
        <w:pStyle w:val="Odstavecseseznamem"/>
        <w:numPr>
          <w:ilvl w:val="0"/>
          <w:numId w:val="55"/>
        </w:numPr>
        <w:jc w:val="both"/>
        <w:rPr>
          <w:rFonts w:cs="Calibri"/>
        </w:rPr>
      </w:pPr>
      <w:r w:rsidRPr="008A229E">
        <w:rPr>
          <w:rFonts w:cs="Calibri"/>
        </w:rPr>
        <w:t>Magisterský studijní program Management v českém jazyce (prezenční i kombinovaná forma). Jedná se o akademický studijní program se specializacemi</w:t>
      </w:r>
    </w:p>
    <w:p w:rsidR="008A229E" w:rsidRPr="008A229E" w:rsidRDefault="008A229E" w:rsidP="00085185">
      <w:pPr>
        <w:pStyle w:val="Odstavecseseznamem"/>
        <w:numPr>
          <w:ilvl w:val="0"/>
          <w:numId w:val="55"/>
        </w:numPr>
        <w:jc w:val="both"/>
        <w:rPr>
          <w:rFonts w:cs="Calibri"/>
          <w:b/>
        </w:rPr>
      </w:pPr>
      <w:r w:rsidRPr="008A229E">
        <w:rPr>
          <w:rFonts w:cs="Calibri"/>
          <w:b/>
        </w:rPr>
        <w:t>Magisterský studijní program Management v anglickém jazyce (prezenční forma). Jedná se o akademický studijní program bez specializací</w:t>
      </w:r>
    </w:p>
    <w:p w:rsidR="008A229E" w:rsidRPr="001739A0" w:rsidRDefault="008A229E" w:rsidP="00085185">
      <w:pPr>
        <w:pStyle w:val="Odstavecseseznamem"/>
        <w:numPr>
          <w:ilvl w:val="0"/>
          <w:numId w:val="55"/>
        </w:numPr>
        <w:jc w:val="both"/>
        <w:rPr>
          <w:rFonts w:cs="Calibri"/>
        </w:rPr>
      </w:pPr>
      <w:r w:rsidRPr="001739A0">
        <w:rPr>
          <w:rFonts w:cs="Calibri"/>
        </w:rPr>
        <w:t>Magisterský studijní program Průmyslové inženýrství v českém jazyce (prezenční i kombinovaná forma). Jedná se o profesní studijní program bez specializací</w:t>
      </w:r>
    </w:p>
    <w:p w:rsidR="007E544F" w:rsidRPr="007E544F" w:rsidRDefault="007E544F" w:rsidP="007E544F">
      <w:pPr>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 xml:space="preserve">Souvislost s tvůrčí činností vysoké školy </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2.2</w:t>
      </w:r>
    </w:p>
    <w:p w:rsidR="007E544F" w:rsidRPr="007E544F" w:rsidRDefault="007E544F" w:rsidP="007E544F">
      <w:pPr>
        <w:jc w:val="both"/>
        <w:rPr>
          <w:rFonts w:ascii="Calibri" w:hAnsi="Calibri" w:cs="Calibri"/>
          <w:sz w:val="22"/>
          <w:szCs w:val="22"/>
        </w:rPr>
      </w:pPr>
      <w:r w:rsidRPr="007E544F">
        <w:rPr>
          <w:rFonts w:ascii="Calibri" w:hAnsi="Calibri" w:cs="Calibri"/>
          <w:sz w:val="22"/>
          <w:szCs w:val="22"/>
        </w:rPr>
        <w:t xml:space="preserve">Vědecko-výzkumná a publikační činnost je jednou z klíčových činností zajišťovaných fakultou v souvislosti s realizací magisterského studijního programu </w:t>
      </w:r>
      <w:r w:rsidR="00313386">
        <w:rPr>
          <w:rFonts w:ascii="Calibri" w:hAnsi="Calibri" w:cs="Calibri"/>
          <w:sz w:val="22"/>
          <w:szCs w:val="22"/>
        </w:rPr>
        <w:t>Management and Marketing</w:t>
      </w:r>
      <w:r w:rsidRPr="007E544F">
        <w:rPr>
          <w:rFonts w:ascii="Calibri" w:hAnsi="Calibri" w:cs="Calibri"/>
          <w:sz w:val="22"/>
          <w:szCs w:val="22"/>
        </w:rPr>
        <w:t xml:space="preserve">. Výzkum je orientován jak na základní, tak i aplikovaný výzkum a reflektuje současný stav úrovně poznání ve vybraných oblastech, které se vztahují ke studijnímu oboru. Zaměření výzkumu koresponduje s oblastí vzdělávání „Ekonomické obory“ a zaměřuje se na aktuální výzkumné trendy v oblasti základního výzkumu a reflektuje také aktuální potřeby podnikové praxe. Navrhovaný studijní program </w:t>
      </w:r>
      <w:r w:rsidR="00313386">
        <w:rPr>
          <w:rFonts w:ascii="Calibri" w:hAnsi="Calibri" w:cs="Calibri"/>
          <w:sz w:val="22"/>
          <w:szCs w:val="22"/>
        </w:rPr>
        <w:t>Management and Marketing</w:t>
      </w:r>
      <w:r w:rsidR="009F4880">
        <w:rPr>
          <w:rFonts w:ascii="Calibri" w:hAnsi="Calibri" w:cs="Calibri"/>
          <w:sz w:val="22"/>
          <w:szCs w:val="22"/>
        </w:rPr>
        <w:t xml:space="preserve"> </w:t>
      </w:r>
      <w:r w:rsidRPr="007E544F">
        <w:rPr>
          <w:rFonts w:ascii="Calibri" w:hAnsi="Calibri" w:cs="Calibri"/>
          <w:sz w:val="22"/>
          <w:szCs w:val="22"/>
        </w:rPr>
        <w:t xml:space="preserve">je primárně zajišťován </w:t>
      </w:r>
      <w:r w:rsidR="00313386">
        <w:rPr>
          <w:rFonts w:ascii="Calibri" w:hAnsi="Calibri" w:cs="Calibri"/>
          <w:sz w:val="22"/>
          <w:szCs w:val="22"/>
        </w:rPr>
        <w:t>Ústavem m</w:t>
      </w:r>
      <w:r w:rsidR="009F4880">
        <w:rPr>
          <w:rFonts w:ascii="Calibri" w:hAnsi="Calibri" w:cs="Calibri"/>
          <w:sz w:val="22"/>
          <w:szCs w:val="22"/>
        </w:rPr>
        <w:t>anagementu a marketingu</w:t>
      </w:r>
      <w:r w:rsidRPr="007E544F">
        <w:rPr>
          <w:rFonts w:ascii="Calibri" w:hAnsi="Calibri" w:cs="Calibri"/>
          <w:sz w:val="22"/>
          <w:szCs w:val="22"/>
        </w:rPr>
        <w:t>, ale na výuce předmětů se podílejí akademičtí pracovníci všech ústavů fakulty. Vědeckovýzkumné aktivity ústavů pokrývají následující oblasti:</w:t>
      </w:r>
    </w:p>
    <w:p w:rsidR="007E544F" w:rsidRPr="007E544F" w:rsidRDefault="007E544F" w:rsidP="00085185">
      <w:pPr>
        <w:keepNext/>
        <w:keepLines/>
        <w:numPr>
          <w:ilvl w:val="0"/>
          <w:numId w:val="8"/>
        </w:numPr>
        <w:spacing w:before="40"/>
        <w:jc w:val="both"/>
        <w:outlineLvl w:val="2"/>
        <w:rPr>
          <w:rFonts w:ascii="Calibri" w:hAnsi="Calibri" w:cs="Calibri"/>
          <w:sz w:val="22"/>
          <w:szCs w:val="22"/>
        </w:rPr>
      </w:pPr>
      <w:r w:rsidRPr="007E544F">
        <w:rPr>
          <w:rFonts w:ascii="Calibri" w:hAnsi="Calibri" w:cs="Calibri"/>
          <w:b/>
          <w:sz w:val="22"/>
          <w:szCs w:val="22"/>
        </w:rPr>
        <w:t>Ústav podnikové ekonomiky</w:t>
      </w:r>
      <w:r w:rsidRPr="007E544F">
        <w:rPr>
          <w:rFonts w:ascii="Calibri" w:hAnsi="Calibri" w:cs="Calibri"/>
          <w:sz w:val="22"/>
          <w:szCs w:val="22"/>
        </w:rPr>
        <w:t xml:space="preserve"> se v oblasti výzkumu orientuje na následující oblasti: Podnikání malých a středních firem a podnikatelské prostředí, sociální podnikání a podnikání v oblasti cestovního ruchu, podnikatelská motivace, podnikání a start-upy, uplatnění nástrojů manažerského účetnictví v řízení výkonnosti, nástroje řízení nákladů podniku, ekonomické nástroje ve zdravotnických organizacích.</w:t>
      </w:r>
    </w:p>
    <w:p w:rsidR="007E544F" w:rsidRPr="007E544F" w:rsidRDefault="007E544F" w:rsidP="00085185">
      <w:pPr>
        <w:keepNext/>
        <w:keepLines/>
        <w:numPr>
          <w:ilvl w:val="0"/>
          <w:numId w:val="8"/>
        </w:numPr>
        <w:spacing w:before="40"/>
        <w:jc w:val="both"/>
        <w:outlineLvl w:val="2"/>
        <w:rPr>
          <w:rFonts w:ascii="Calibri" w:hAnsi="Calibri" w:cs="Calibri"/>
          <w:sz w:val="22"/>
          <w:szCs w:val="22"/>
        </w:rPr>
      </w:pPr>
      <w:r w:rsidRPr="007E544F">
        <w:rPr>
          <w:rFonts w:ascii="Calibri" w:hAnsi="Calibri" w:cs="Calibri"/>
          <w:b/>
          <w:sz w:val="22"/>
          <w:szCs w:val="22"/>
        </w:rPr>
        <w:t>Ústav ekonomie</w:t>
      </w:r>
      <w:r w:rsidRPr="007E544F">
        <w:rPr>
          <w:rFonts w:ascii="Calibri" w:hAnsi="Calibri" w:cs="Calibri"/>
          <w:sz w:val="22"/>
          <w:szCs w:val="22"/>
        </w:rPr>
        <w:t xml:space="preserve"> se v oblasti výzkumu zaměřuje na oblasti regionální výkonnosti, faktory ovlivňující hlavní makroekonomické ukazatele a problematiku trhu práce a uplatnitelnosti absolventů.</w:t>
      </w:r>
    </w:p>
    <w:p w:rsidR="007E544F" w:rsidRPr="007E544F" w:rsidRDefault="007E544F" w:rsidP="00085185">
      <w:pPr>
        <w:keepNext/>
        <w:keepLines/>
        <w:numPr>
          <w:ilvl w:val="0"/>
          <w:numId w:val="8"/>
        </w:numPr>
        <w:spacing w:before="40"/>
        <w:jc w:val="both"/>
        <w:outlineLvl w:val="2"/>
        <w:rPr>
          <w:rFonts w:ascii="Calibri" w:hAnsi="Calibri" w:cs="Calibri"/>
          <w:sz w:val="22"/>
          <w:szCs w:val="22"/>
        </w:rPr>
      </w:pPr>
      <w:r w:rsidRPr="007E544F">
        <w:rPr>
          <w:rFonts w:ascii="Calibri" w:hAnsi="Calibri" w:cs="Calibri"/>
          <w:b/>
          <w:sz w:val="22"/>
          <w:szCs w:val="22"/>
        </w:rPr>
        <w:t>Ústav financí a účetnictví</w:t>
      </w:r>
      <w:r w:rsidRPr="007E544F">
        <w:rPr>
          <w:rFonts w:ascii="Calibri" w:hAnsi="Calibri" w:cs="Calibri"/>
          <w:sz w:val="22"/>
          <w:szCs w:val="22"/>
        </w:rPr>
        <w:t xml:space="preserve"> se v oblasti výzkumu zaměřuje primárně na oblast řízení a měření výkonnosti podniků a klastrů, dále na problematiku kvality účetních informací a také na oblast Daní a daňové soustavy ve vztahu k podnikatelským subjektům.</w:t>
      </w:r>
    </w:p>
    <w:p w:rsidR="007E544F" w:rsidRPr="007E544F" w:rsidRDefault="007E544F" w:rsidP="00085185">
      <w:pPr>
        <w:keepNext/>
        <w:keepLines/>
        <w:numPr>
          <w:ilvl w:val="0"/>
          <w:numId w:val="8"/>
        </w:numPr>
        <w:spacing w:before="40"/>
        <w:jc w:val="both"/>
        <w:outlineLvl w:val="2"/>
        <w:rPr>
          <w:rFonts w:ascii="Calibri" w:hAnsi="Calibri" w:cs="Calibri"/>
          <w:sz w:val="22"/>
          <w:szCs w:val="22"/>
        </w:rPr>
      </w:pPr>
      <w:r w:rsidRPr="007E544F">
        <w:rPr>
          <w:rFonts w:ascii="Calibri" w:hAnsi="Calibri" w:cs="Calibri"/>
          <w:b/>
          <w:sz w:val="22"/>
          <w:szCs w:val="22"/>
        </w:rPr>
        <w:t>Ústav managementu a marketingu</w:t>
      </w:r>
      <w:r w:rsidRPr="007E544F">
        <w:rPr>
          <w:rFonts w:ascii="Calibri" w:hAnsi="Calibri" w:cs="Calibri"/>
          <w:sz w:val="22"/>
          <w:szCs w:val="22"/>
        </w:rPr>
        <w:t xml:space="preserve"> se v oblasti výzkumu zaměřuje na několik klíčových oblastí a to zejména na problematiku řízení lidského kapitálu a oblast personálního managementu a manažerských dovedností, dále na oblast řízení efektivnosti zdravotnických organizací, také na oblast digitální transformace a chování trhů a digitálního marketingu.</w:t>
      </w:r>
    </w:p>
    <w:p w:rsidR="007E544F" w:rsidRPr="007E544F" w:rsidRDefault="007E544F" w:rsidP="00085185">
      <w:pPr>
        <w:keepNext/>
        <w:keepLines/>
        <w:numPr>
          <w:ilvl w:val="0"/>
          <w:numId w:val="8"/>
        </w:numPr>
        <w:spacing w:before="40"/>
        <w:jc w:val="both"/>
        <w:outlineLvl w:val="2"/>
        <w:rPr>
          <w:rFonts w:ascii="Calibri" w:hAnsi="Calibri" w:cs="Calibri"/>
          <w:sz w:val="22"/>
          <w:szCs w:val="22"/>
        </w:rPr>
      </w:pPr>
      <w:r w:rsidRPr="007E544F">
        <w:rPr>
          <w:rFonts w:ascii="Calibri" w:hAnsi="Calibri" w:cs="Calibri"/>
          <w:b/>
          <w:sz w:val="22"/>
          <w:szCs w:val="22"/>
        </w:rPr>
        <w:t>Ústav průmyslového inženýrství a informačních systémů</w:t>
      </w:r>
      <w:r w:rsidRPr="007E544F">
        <w:rPr>
          <w:rFonts w:ascii="Calibri" w:hAnsi="Calibri" w:cs="Calibri"/>
          <w:sz w:val="22"/>
          <w:szCs w:val="22"/>
        </w:rPr>
        <w:t xml:space="preserve"> se v oblasti výzkumu převážně zaměřuje na aplikovaný výzkum orientovaný na aplikace metod průmyslového inženýrství v průmyslových podnicích, ústav se dále zaměřuje na problematiku industry 4.0 a modelování procesů v oblasti industry 4.0.</w:t>
      </w:r>
    </w:p>
    <w:p w:rsidR="007E544F" w:rsidRPr="007E544F" w:rsidRDefault="007E544F" w:rsidP="00085185">
      <w:pPr>
        <w:keepNext/>
        <w:keepLines/>
        <w:numPr>
          <w:ilvl w:val="0"/>
          <w:numId w:val="8"/>
        </w:numPr>
        <w:spacing w:before="40"/>
        <w:jc w:val="both"/>
        <w:outlineLvl w:val="2"/>
        <w:rPr>
          <w:rFonts w:ascii="Calibri" w:hAnsi="Calibri" w:cs="Calibri"/>
          <w:sz w:val="22"/>
          <w:szCs w:val="22"/>
        </w:rPr>
      </w:pPr>
      <w:r w:rsidRPr="007E544F">
        <w:rPr>
          <w:rFonts w:ascii="Calibri" w:hAnsi="Calibri" w:cs="Calibri"/>
          <w:b/>
          <w:sz w:val="22"/>
          <w:szCs w:val="22"/>
        </w:rPr>
        <w:t>Ústav regionálního rozvoje, veřejné správy a práva</w:t>
      </w:r>
      <w:r w:rsidRPr="007E544F">
        <w:rPr>
          <w:rFonts w:ascii="Calibri" w:hAnsi="Calibri" w:cs="Calibri"/>
          <w:sz w:val="22"/>
          <w:szCs w:val="22"/>
        </w:rPr>
        <w:t xml:space="preserve"> se v oblasti výzkumu orientuje na problematiku veřejných politik a smart governance.</w:t>
      </w:r>
    </w:p>
    <w:p w:rsidR="007E544F" w:rsidRPr="007E544F" w:rsidRDefault="007E544F" w:rsidP="00085185">
      <w:pPr>
        <w:keepNext/>
        <w:keepLines/>
        <w:numPr>
          <w:ilvl w:val="0"/>
          <w:numId w:val="8"/>
        </w:numPr>
        <w:spacing w:before="40" w:after="120"/>
        <w:ind w:left="714" w:hanging="357"/>
        <w:jc w:val="both"/>
        <w:outlineLvl w:val="2"/>
        <w:rPr>
          <w:rFonts w:ascii="Calibri" w:hAnsi="Calibri" w:cs="Calibri"/>
          <w:sz w:val="22"/>
          <w:szCs w:val="22"/>
        </w:rPr>
      </w:pPr>
      <w:r w:rsidRPr="007E544F">
        <w:rPr>
          <w:rFonts w:ascii="Calibri" w:hAnsi="Calibri" w:cs="Calibri"/>
          <w:b/>
          <w:sz w:val="22"/>
          <w:szCs w:val="22"/>
        </w:rPr>
        <w:t>Ústav statistiky a kvantitativních metod</w:t>
      </w:r>
      <w:r w:rsidRPr="007E544F">
        <w:rPr>
          <w:rFonts w:ascii="Calibri" w:hAnsi="Calibri" w:cs="Calibri"/>
          <w:sz w:val="22"/>
          <w:szCs w:val="22"/>
        </w:rPr>
        <w:t xml:space="preserve"> nemá v rámci výzkumu vydefinovány vlastní specializované výzkumné směry, ale podílí se na výzkumných aktivitách ostatních ústavů a to zejména v rovině statistického zpracování dat.</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Výzkumné aktivity fakulty jsou v souladu se strategickými dokumenty fakulty a její misí. Podpora vědy a výzkumu u akademických pracovníků a studentů doktorských a magisterských studijních programů, patří mezi dlouhodobé strategické cíle fakulty. Fakulta podporuje jak vědecké a výzkumné aktivity akademických pracovníků a studentů, tak jejich zapojení do výzkumných projekt jak interního, tak zejména externího charakteru. Fakulta má vypracovány systému podpory tvůrčí činnosti členů akademické obce, formou jejich podpory skrze interní projekty specifického vysokoškolského výzkumu. Je vytvořen motivační systém, jehož úkolem je motivovat akademické pracovníky a studenty v doktorských a magisterských studijních programech oblasti publikační a národní a mezinárodní projektové činnosti. Fakulta klade také důraz na podporu tvůrčí činnosti, které je nezbytným předpokladem pro kvalifikační růst akademických pracovníků a absolutoria studentů doktorských studijních programů.</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Výzkum na fakultě je financován z tuzemských grantových projektů (Grantová Agentura České Republiky, Technologická Agentura České Republiky, resortní projekty ministerstev, institucionální podpory z MŠMT a další) a také dalších zdrojů jako Norské fondy.</w:t>
      </w:r>
    </w:p>
    <w:p w:rsidR="007E544F" w:rsidRPr="000545FB" w:rsidRDefault="007E544F" w:rsidP="007E544F">
      <w:pPr>
        <w:spacing w:before="120"/>
        <w:jc w:val="both"/>
        <w:rPr>
          <w:rFonts w:ascii="Calibri" w:hAnsi="Calibri" w:cs="Calibri"/>
          <w:sz w:val="22"/>
          <w:szCs w:val="22"/>
        </w:rPr>
      </w:pPr>
      <w:r w:rsidRPr="000545FB">
        <w:rPr>
          <w:rFonts w:ascii="Calibri" w:hAnsi="Calibri" w:cs="Calibri"/>
          <w:sz w:val="22"/>
          <w:szCs w:val="22"/>
        </w:rPr>
        <w:t>Externí grantové projekty GAČR řešené na fakultě:</w:t>
      </w:r>
    </w:p>
    <w:p w:rsidR="007E544F" w:rsidRPr="000545FB" w:rsidRDefault="007E544F" w:rsidP="00085185">
      <w:pPr>
        <w:numPr>
          <w:ilvl w:val="0"/>
          <w:numId w:val="9"/>
        </w:numPr>
        <w:ind w:left="851"/>
        <w:contextualSpacing/>
        <w:jc w:val="both"/>
        <w:rPr>
          <w:rFonts w:ascii="Calibri" w:eastAsia="Calibri" w:hAnsi="Calibri" w:cs="Calibri"/>
          <w:bCs/>
          <w:sz w:val="22"/>
          <w:szCs w:val="22"/>
          <w:lang w:eastAsia="en-US"/>
        </w:rPr>
      </w:pPr>
      <w:r w:rsidRPr="000545FB">
        <w:rPr>
          <w:rFonts w:ascii="Calibri" w:eastAsia="Calibri" w:hAnsi="Calibri" w:cs="Calibri"/>
          <w:b/>
          <w:bCs/>
          <w:sz w:val="22"/>
          <w:szCs w:val="22"/>
          <w:lang w:eastAsia="en-US"/>
        </w:rPr>
        <w:t>Determinanty struktury systémů rozpočetnictví a měření výkonnosti a jejich vliv na chování a výkonnost organizace</w:t>
      </w:r>
      <w:r w:rsidRPr="000545FB">
        <w:rPr>
          <w:rFonts w:ascii="Calibri" w:eastAsia="Calibri" w:hAnsi="Calibri" w:cs="Calibri"/>
          <w:bCs/>
          <w:sz w:val="22"/>
          <w:szCs w:val="22"/>
          <w:lang w:eastAsia="en-US"/>
        </w:rPr>
        <w:t>. Doba řešení: 1. 1. 2017 – 31. 12. 2019. Číslo projektu: 17-13518S, Příjemce: Univerzita Tomáše Bati ve Zlíně, Vysoká škola ekonomická. Řešitel: doc. Ing. Boris Popesko, Ph.D., spoluřešitel: doc. Ing. Jaroslav Wagner, Ph.D.</w:t>
      </w:r>
    </w:p>
    <w:p w:rsidR="007E544F" w:rsidRPr="000545FB" w:rsidRDefault="007E544F" w:rsidP="00085185">
      <w:pPr>
        <w:numPr>
          <w:ilvl w:val="0"/>
          <w:numId w:val="9"/>
        </w:numPr>
        <w:ind w:left="851"/>
        <w:contextualSpacing/>
        <w:jc w:val="both"/>
        <w:rPr>
          <w:rFonts w:ascii="Calibri" w:eastAsia="Calibri" w:hAnsi="Calibri" w:cs="Calibri"/>
          <w:bCs/>
          <w:sz w:val="22"/>
          <w:szCs w:val="22"/>
          <w:lang w:eastAsia="en-US"/>
        </w:rPr>
      </w:pPr>
      <w:r w:rsidRPr="000545FB">
        <w:rPr>
          <w:rFonts w:ascii="Calibri" w:eastAsia="Calibri" w:hAnsi="Calibri" w:cs="Calibri"/>
          <w:b/>
          <w:bCs/>
          <w:sz w:val="22"/>
          <w:szCs w:val="22"/>
          <w:lang w:eastAsia="en-US"/>
        </w:rPr>
        <w:t>Metodika tvorby modelu predikce sektorové a podnikové výkonnosti v makroekonomických souvislostech</w:t>
      </w:r>
      <w:r w:rsidRPr="000545FB">
        <w:rPr>
          <w:rFonts w:ascii="Calibri" w:eastAsia="Calibri" w:hAnsi="Calibri" w:cs="Calibri"/>
          <w:bCs/>
          <w:sz w:val="22"/>
          <w:szCs w:val="22"/>
          <w:lang w:eastAsia="en-US"/>
        </w:rPr>
        <w:t>. Doba řešení: 1. 1. 2016 – 31. 12. 2018. Číslo projektu: 17-13518S, Příjemce: Univerzita Tomáše Bati ve Zlíně. Řešitel: prof. Dr. Ing. Drahomíra Pavelková</w:t>
      </w:r>
    </w:p>
    <w:p w:rsidR="007E544F" w:rsidRPr="000545FB" w:rsidRDefault="007E544F" w:rsidP="00085185">
      <w:pPr>
        <w:numPr>
          <w:ilvl w:val="0"/>
          <w:numId w:val="9"/>
        </w:numPr>
        <w:ind w:left="851"/>
        <w:contextualSpacing/>
        <w:jc w:val="both"/>
        <w:rPr>
          <w:rFonts w:ascii="Calibri" w:eastAsia="Calibri" w:hAnsi="Calibri" w:cs="Calibri"/>
          <w:bCs/>
          <w:sz w:val="22"/>
          <w:szCs w:val="22"/>
          <w:lang w:eastAsia="en-US"/>
        </w:rPr>
      </w:pPr>
      <w:r w:rsidRPr="000545FB">
        <w:rPr>
          <w:rFonts w:ascii="Calibri" w:eastAsia="Calibri" w:hAnsi="Calibri" w:cs="Calibri"/>
          <w:b/>
          <w:bCs/>
          <w:sz w:val="22"/>
          <w:szCs w:val="22"/>
          <w:lang w:eastAsia="en-US"/>
        </w:rPr>
        <w:t>Determinanty prostorové alokace výdajů kohezní politiky Evropské unie.</w:t>
      </w:r>
      <w:r w:rsidRPr="000545FB">
        <w:rPr>
          <w:rFonts w:ascii="Calibri" w:eastAsia="Calibri" w:hAnsi="Calibri" w:cs="Calibri"/>
          <w:bCs/>
          <w:sz w:val="22"/>
          <w:szCs w:val="22"/>
          <w:lang w:eastAsia="en-US"/>
        </w:rPr>
        <w:t xml:space="preserve"> Doba řešení: 1. 1. 2016 – 31. 12. 2017. Číslo projektu: 16-22141S, Příjemce: Univerzita Tomáše Bati ve Zlíně. Řešitel: doc. RNDr. PhDr. Oldřich Hájek, Ph.D.</w:t>
      </w:r>
    </w:p>
    <w:p w:rsidR="007E544F" w:rsidRPr="000545FB" w:rsidRDefault="007E544F" w:rsidP="00085185">
      <w:pPr>
        <w:numPr>
          <w:ilvl w:val="0"/>
          <w:numId w:val="9"/>
        </w:numPr>
        <w:ind w:left="851"/>
        <w:contextualSpacing/>
        <w:jc w:val="both"/>
        <w:rPr>
          <w:rFonts w:ascii="Calibri" w:eastAsia="Calibri" w:hAnsi="Calibri" w:cs="Calibri"/>
          <w:bCs/>
          <w:sz w:val="22"/>
          <w:szCs w:val="22"/>
          <w:lang w:eastAsia="en-US"/>
        </w:rPr>
      </w:pPr>
      <w:r w:rsidRPr="000545FB">
        <w:rPr>
          <w:rFonts w:ascii="Calibri" w:eastAsia="Calibri" w:hAnsi="Calibri" w:cs="Calibri"/>
          <w:b/>
          <w:bCs/>
          <w:sz w:val="22"/>
          <w:szCs w:val="22"/>
          <w:lang w:eastAsia="en-US"/>
        </w:rPr>
        <w:t xml:space="preserve">Tvorba strategického modelu výkonnosti založeného na synergických efektech vybraných soustav řízení. </w:t>
      </w:r>
      <w:r w:rsidRPr="000545FB">
        <w:rPr>
          <w:rFonts w:ascii="Calibri" w:eastAsia="Calibri" w:hAnsi="Calibri" w:cs="Calibri"/>
          <w:bCs/>
          <w:sz w:val="22"/>
          <w:szCs w:val="22"/>
          <w:lang w:eastAsia="en-US"/>
        </w:rPr>
        <w:t>Doba řešení: 1. 1. 2014 – 31. 12. 2016. Číslo projektu: 14-18597P, Příjemce: Univerzita Tomáše Bati ve Zlíně. Řešitel: Ing. Michaela Blahová, Ph.D.</w:t>
      </w:r>
    </w:p>
    <w:p w:rsidR="007E544F" w:rsidRPr="000545FB" w:rsidRDefault="007E544F" w:rsidP="00085185">
      <w:pPr>
        <w:numPr>
          <w:ilvl w:val="0"/>
          <w:numId w:val="9"/>
        </w:numPr>
        <w:ind w:left="851"/>
        <w:contextualSpacing/>
        <w:jc w:val="both"/>
        <w:rPr>
          <w:rFonts w:ascii="Calibri" w:eastAsia="Calibri" w:hAnsi="Calibri" w:cs="Calibri"/>
          <w:bCs/>
          <w:sz w:val="22"/>
          <w:szCs w:val="22"/>
          <w:lang w:eastAsia="en-US"/>
        </w:rPr>
      </w:pPr>
      <w:r w:rsidRPr="000545FB">
        <w:rPr>
          <w:rFonts w:ascii="Calibri" w:eastAsia="Calibri" w:hAnsi="Calibri" w:cs="Calibri"/>
          <w:b/>
          <w:bCs/>
          <w:sz w:val="22"/>
          <w:szCs w:val="22"/>
          <w:lang w:eastAsia="en-US"/>
        </w:rPr>
        <w:t xml:space="preserve">Variabilita skupin nákladů a její promítnutí v kalkulačním systému ve výrobních firmách. </w:t>
      </w:r>
      <w:r w:rsidRPr="000545FB">
        <w:rPr>
          <w:rFonts w:ascii="Calibri" w:eastAsia="Calibri" w:hAnsi="Calibri" w:cs="Calibri"/>
          <w:bCs/>
          <w:sz w:val="22"/>
          <w:szCs w:val="22"/>
          <w:lang w:eastAsia="en-US"/>
        </w:rPr>
        <w:t>Doba řešení: 1. 1. 2014 – 31. 12. 2016. Číslo projektu: 14-21654P, Příjemce: Univerzita Tomáše Bati ve Zlíně. Řešitel: Ing. Petr Novák, Ph.D.</w:t>
      </w:r>
    </w:p>
    <w:p w:rsidR="007E544F" w:rsidRPr="000545FB" w:rsidRDefault="007E544F" w:rsidP="00085185">
      <w:pPr>
        <w:numPr>
          <w:ilvl w:val="0"/>
          <w:numId w:val="9"/>
        </w:numPr>
        <w:ind w:left="851"/>
        <w:contextualSpacing/>
        <w:jc w:val="both"/>
        <w:rPr>
          <w:rFonts w:ascii="Calibri" w:eastAsia="Calibri" w:hAnsi="Calibri" w:cs="Calibri"/>
          <w:b/>
          <w:bCs/>
          <w:sz w:val="22"/>
          <w:szCs w:val="22"/>
          <w:lang w:eastAsia="en-US"/>
        </w:rPr>
      </w:pPr>
      <w:r w:rsidRPr="000545FB">
        <w:rPr>
          <w:rFonts w:ascii="Calibri" w:eastAsia="Calibri" w:hAnsi="Calibri" w:cs="Calibri"/>
          <w:b/>
          <w:bCs/>
          <w:sz w:val="22"/>
          <w:szCs w:val="22"/>
          <w:lang w:eastAsia="en-US"/>
        </w:rPr>
        <w:t xml:space="preserve">Vytvoření českého nástroje pro měření akademických tacitních znalostí. </w:t>
      </w:r>
      <w:r w:rsidRPr="000545FB">
        <w:rPr>
          <w:rFonts w:ascii="Calibri" w:eastAsia="Calibri" w:hAnsi="Calibri" w:cs="Calibri"/>
          <w:bCs/>
          <w:sz w:val="22"/>
          <w:szCs w:val="22"/>
          <w:lang w:eastAsia="en-US"/>
        </w:rPr>
        <w:t>Doba řešení: 1. 1. 2012 – 31. 12. 2014. Číslo projektu: P407/12/0821, Příjemce: Univerzita Tomáše Bati ve Zlíně. Řešitel: Ing. Jana Matošková, Ph.D.</w:t>
      </w:r>
    </w:p>
    <w:p w:rsidR="007E544F" w:rsidRPr="000545FB" w:rsidRDefault="007E544F" w:rsidP="00085185">
      <w:pPr>
        <w:numPr>
          <w:ilvl w:val="0"/>
          <w:numId w:val="9"/>
        </w:numPr>
        <w:spacing w:after="240"/>
        <w:ind w:left="850" w:hanging="357"/>
        <w:contextualSpacing/>
        <w:jc w:val="both"/>
        <w:rPr>
          <w:rFonts w:ascii="Calibri" w:eastAsia="Calibri" w:hAnsi="Calibri" w:cs="Calibri"/>
          <w:b/>
          <w:bCs/>
          <w:sz w:val="22"/>
          <w:szCs w:val="22"/>
          <w:lang w:eastAsia="en-US"/>
        </w:rPr>
      </w:pPr>
      <w:r w:rsidRPr="000545FB">
        <w:rPr>
          <w:rFonts w:ascii="Calibri" w:eastAsia="Calibri" w:hAnsi="Calibri" w:cs="Calibri"/>
          <w:b/>
          <w:bCs/>
          <w:sz w:val="22"/>
          <w:szCs w:val="22"/>
          <w:lang w:eastAsia="en-US"/>
        </w:rPr>
        <w:t xml:space="preserve">Faktory ovlivňující on-line nákupní chování na Internetu v prostředí e-commerce na B2C a B2B trzích v ČR. </w:t>
      </w:r>
      <w:r w:rsidRPr="000545FB">
        <w:rPr>
          <w:rFonts w:ascii="Calibri" w:eastAsia="Calibri" w:hAnsi="Calibri" w:cs="Calibri"/>
          <w:bCs/>
          <w:sz w:val="22"/>
          <w:szCs w:val="22"/>
          <w:lang w:eastAsia="en-US"/>
        </w:rPr>
        <w:t>Doba řešení: 1. 1. 2011 – 31. 12. 2013. Číslo projektu: P403/11/P175, Příjemce: Univerzita Tomáše Bati ve Zlíně. Řešitel: doc. Ing. Michal Pilík, Ph.D.</w:t>
      </w:r>
    </w:p>
    <w:p w:rsidR="007E544F" w:rsidRDefault="007E544F" w:rsidP="007E544F">
      <w:pPr>
        <w:jc w:val="both"/>
        <w:rPr>
          <w:rFonts w:ascii="Calibri" w:hAnsi="Calibri" w:cs="Calibri"/>
          <w:sz w:val="22"/>
          <w:szCs w:val="22"/>
        </w:rPr>
      </w:pPr>
    </w:p>
    <w:p w:rsidR="007E544F" w:rsidRPr="000545FB" w:rsidRDefault="007E544F" w:rsidP="007E544F">
      <w:pPr>
        <w:jc w:val="both"/>
        <w:rPr>
          <w:rFonts w:ascii="Calibri" w:hAnsi="Calibri" w:cs="Calibri"/>
          <w:sz w:val="22"/>
          <w:szCs w:val="22"/>
        </w:rPr>
      </w:pPr>
      <w:r w:rsidRPr="007E544F">
        <w:rPr>
          <w:rFonts w:ascii="Calibri" w:hAnsi="Calibri" w:cs="Calibri"/>
          <w:sz w:val="22"/>
          <w:szCs w:val="22"/>
        </w:rPr>
        <w:t xml:space="preserve">Externí grantové projekty TAČR řešené na </w:t>
      </w:r>
      <w:r w:rsidRPr="000545FB">
        <w:rPr>
          <w:rFonts w:ascii="Calibri" w:hAnsi="Calibri" w:cs="Calibri"/>
          <w:sz w:val="22"/>
          <w:szCs w:val="22"/>
        </w:rPr>
        <w:t>fakultě:</w:t>
      </w:r>
    </w:p>
    <w:p w:rsidR="00C43F21" w:rsidRPr="000545FB" w:rsidRDefault="00C43F21" w:rsidP="00085185">
      <w:pPr>
        <w:pStyle w:val="Odstavecseseznamem"/>
        <w:numPr>
          <w:ilvl w:val="0"/>
          <w:numId w:val="10"/>
        </w:numPr>
        <w:spacing w:after="0" w:line="240" w:lineRule="auto"/>
        <w:ind w:left="851"/>
        <w:jc w:val="both"/>
        <w:rPr>
          <w:rFonts w:asciiTheme="minorHAnsi" w:hAnsiTheme="minorHAnsi" w:cstheme="minorHAnsi"/>
          <w:b/>
          <w:bCs/>
        </w:rPr>
      </w:pPr>
      <w:r w:rsidRPr="000545FB">
        <w:rPr>
          <w:rFonts w:asciiTheme="minorHAnsi" w:hAnsiTheme="minorHAnsi" w:cstheme="minorHAnsi"/>
          <w:b/>
          <w:bCs/>
        </w:rPr>
        <w:t xml:space="preserve">Poznatky behaviorální ekonomie a jejich aplikace na úrovni obcí a krajů České republiky. </w:t>
      </w:r>
      <w:r w:rsidRPr="000545FB">
        <w:rPr>
          <w:rFonts w:asciiTheme="minorHAnsi" w:hAnsiTheme="minorHAnsi" w:cstheme="minorHAnsi"/>
          <w:bCs/>
        </w:rPr>
        <w:t>Doba řešení: 1. 6. 2019 – 31. 5. 2021. Číslo projektu TJ02000339. Řešitel: Ing.</w:t>
      </w:r>
      <w:r w:rsidR="00313386" w:rsidRPr="000545FB">
        <w:rPr>
          <w:rFonts w:asciiTheme="minorHAnsi" w:hAnsiTheme="minorHAnsi" w:cstheme="minorHAnsi"/>
          <w:bCs/>
        </w:rPr>
        <w:t xml:space="preserve"> Filip</w:t>
      </w:r>
      <w:r w:rsidRPr="000545FB">
        <w:rPr>
          <w:rFonts w:asciiTheme="minorHAnsi" w:hAnsiTheme="minorHAnsi" w:cstheme="minorHAnsi"/>
          <w:bCs/>
        </w:rPr>
        <w:t xml:space="preserve"> Kučera</w:t>
      </w:r>
    </w:p>
    <w:p w:rsidR="00C43F21" w:rsidRPr="000545FB" w:rsidRDefault="00C43F21" w:rsidP="00085185">
      <w:pPr>
        <w:pStyle w:val="Odstavecseseznamem"/>
        <w:numPr>
          <w:ilvl w:val="0"/>
          <w:numId w:val="10"/>
        </w:numPr>
        <w:spacing w:after="0" w:line="240" w:lineRule="auto"/>
        <w:ind w:left="851"/>
        <w:jc w:val="both"/>
        <w:rPr>
          <w:rFonts w:asciiTheme="minorHAnsi" w:hAnsiTheme="minorHAnsi" w:cstheme="minorHAnsi"/>
        </w:rPr>
      </w:pPr>
      <w:r w:rsidRPr="000545FB">
        <w:rPr>
          <w:rFonts w:asciiTheme="minorHAnsi" w:hAnsiTheme="minorHAnsi" w:cstheme="minorHAnsi"/>
          <w:b/>
          <w:bCs/>
        </w:rPr>
        <w:t xml:space="preserve">Manažerský model hodnoty designu pro konkurenceschopnost MSP v ČR. </w:t>
      </w:r>
      <w:r w:rsidRPr="000545FB">
        <w:rPr>
          <w:rFonts w:asciiTheme="minorHAnsi" w:hAnsiTheme="minorHAnsi" w:cstheme="minorHAnsi"/>
          <w:bCs/>
        </w:rPr>
        <w:t xml:space="preserve">Doba řešení: </w:t>
      </w:r>
      <w:r w:rsidRPr="000545FB">
        <w:rPr>
          <w:rFonts w:asciiTheme="minorHAnsi" w:hAnsiTheme="minorHAnsi" w:cstheme="minorHAnsi"/>
          <w:b/>
          <w:bCs/>
        </w:rPr>
        <w:t xml:space="preserve"> </w:t>
      </w:r>
      <w:r w:rsidRPr="000545FB">
        <w:rPr>
          <w:rFonts w:asciiTheme="minorHAnsi" w:hAnsiTheme="minorHAnsi" w:cstheme="minorHAnsi"/>
        </w:rPr>
        <w:t xml:space="preserve">1. 2. 2019 </w:t>
      </w:r>
      <w:r w:rsidRPr="000545FB">
        <w:rPr>
          <w:rFonts w:asciiTheme="minorHAnsi" w:hAnsiTheme="minorHAnsi" w:cstheme="minorHAnsi"/>
          <w:bCs/>
        </w:rPr>
        <w:t>–</w:t>
      </w:r>
      <w:r w:rsidRPr="000545FB">
        <w:rPr>
          <w:rFonts w:asciiTheme="minorHAnsi" w:hAnsiTheme="minorHAnsi" w:cstheme="minorHAnsi"/>
        </w:rPr>
        <w:t xml:space="preserve"> 31. 7. 2020. Číslo projektu TL02000255. Řešitel: </w:t>
      </w:r>
      <w:r w:rsidR="00313386" w:rsidRPr="000545FB">
        <w:rPr>
          <w:rFonts w:asciiTheme="minorHAnsi" w:hAnsiTheme="minorHAnsi" w:cstheme="minorHAnsi"/>
        </w:rPr>
        <w:t>Ing. Eva</w:t>
      </w:r>
      <w:r w:rsidRPr="000545FB">
        <w:rPr>
          <w:rFonts w:asciiTheme="minorHAnsi" w:hAnsiTheme="minorHAnsi" w:cstheme="minorHAnsi"/>
        </w:rPr>
        <w:t xml:space="preserve"> Šviráková</w:t>
      </w:r>
      <w:r w:rsidR="00313386" w:rsidRPr="000545FB">
        <w:rPr>
          <w:rFonts w:asciiTheme="minorHAnsi" w:hAnsiTheme="minorHAnsi" w:cstheme="minorHAnsi"/>
        </w:rPr>
        <w:t>, Ph.D.</w:t>
      </w:r>
      <w:r w:rsidRPr="000545FB">
        <w:rPr>
          <w:rFonts w:asciiTheme="minorHAnsi" w:hAnsiTheme="minorHAnsi" w:cstheme="minorHAnsi"/>
        </w:rPr>
        <w:t xml:space="preserve"> (FMK), spoluřešitel za FaME: </w:t>
      </w:r>
      <w:r w:rsidR="00313386" w:rsidRPr="000545FB">
        <w:rPr>
          <w:rFonts w:asciiTheme="minorHAnsi" w:hAnsiTheme="minorHAnsi" w:cstheme="minorHAnsi"/>
        </w:rPr>
        <w:t>Mgr</w:t>
      </w:r>
      <w:r w:rsidRPr="000545FB">
        <w:rPr>
          <w:rFonts w:asciiTheme="minorHAnsi" w:hAnsiTheme="minorHAnsi" w:cstheme="minorHAnsi"/>
        </w:rPr>
        <w:t xml:space="preserve">. </w:t>
      </w:r>
      <w:r w:rsidR="00313386" w:rsidRPr="000545FB">
        <w:rPr>
          <w:rFonts w:asciiTheme="minorHAnsi" w:hAnsiTheme="minorHAnsi" w:cstheme="minorHAnsi"/>
        </w:rPr>
        <w:t>Jan Kramoliš, Ph.D.</w:t>
      </w:r>
    </w:p>
    <w:p w:rsidR="007E544F" w:rsidRPr="000545FB" w:rsidRDefault="007E544F" w:rsidP="00085185">
      <w:pPr>
        <w:numPr>
          <w:ilvl w:val="0"/>
          <w:numId w:val="10"/>
        </w:numPr>
        <w:ind w:left="851"/>
        <w:contextualSpacing/>
        <w:jc w:val="both"/>
        <w:rPr>
          <w:rFonts w:ascii="Calibri" w:eastAsia="Calibri" w:hAnsi="Calibri" w:cs="Calibri"/>
          <w:b/>
          <w:bCs/>
          <w:sz w:val="22"/>
          <w:szCs w:val="22"/>
          <w:lang w:eastAsia="en-US"/>
        </w:rPr>
      </w:pPr>
      <w:r w:rsidRPr="000545FB">
        <w:rPr>
          <w:rFonts w:ascii="Calibri" w:eastAsia="Calibri" w:hAnsi="Calibri" w:cs="Calibri"/>
          <w:b/>
          <w:bCs/>
          <w:sz w:val="22"/>
          <w:szCs w:val="22"/>
          <w:lang w:eastAsia="en-US"/>
        </w:rPr>
        <w:t xml:space="preserve">Inovace systémů řízení subjektů cestovního ruchu pomocí nástrojů procesního řízení. </w:t>
      </w:r>
      <w:r w:rsidRPr="000545FB">
        <w:rPr>
          <w:rFonts w:ascii="Calibri" w:eastAsia="Calibri" w:hAnsi="Calibri" w:cs="Calibri"/>
          <w:bCs/>
          <w:sz w:val="22"/>
          <w:szCs w:val="22"/>
          <w:lang w:eastAsia="en-US"/>
        </w:rPr>
        <w:t>Doba řešení: 1. 3. 2018 – 28. 2. 2022. Číslo projektu: TL01000191, Příjemce: Západočeská Univerzita v Plzni, Další účastník: Univerzita Tomáše Bati ve Zlíně. Řešitel za UTB: doc. Ing. Zuzana Tučková, Ph.D.</w:t>
      </w:r>
    </w:p>
    <w:p w:rsidR="007E544F" w:rsidRPr="000545FB" w:rsidRDefault="007E544F" w:rsidP="00085185">
      <w:pPr>
        <w:numPr>
          <w:ilvl w:val="0"/>
          <w:numId w:val="10"/>
        </w:numPr>
        <w:ind w:left="851"/>
        <w:contextualSpacing/>
        <w:jc w:val="both"/>
        <w:rPr>
          <w:rFonts w:ascii="Calibri" w:eastAsia="Calibri" w:hAnsi="Calibri" w:cs="Calibri"/>
          <w:b/>
          <w:bCs/>
          <w:sz w:val="22"/>
          <w:szCs w:val="22"/>
          <w:lang w:eastAsia="en-US"/>
        </w:rPr>
      </w:pPr>
      <w:r w:rsidRPr="000545FB">
        <w:rPr>
          <w:rFonts w:ascii="Calibri" w:eastAsia="Calibri" w:hAnsi="Calibri" w:cs="Calibri"/>
          <w:b/>
          <w:bCs/>
          <w:sz w:val="22"/>
          <w:szCs w:val="22"/>
          <w:lang w:eastAsia="en-US"/>
        </w:rPr>
        <w:t xml:space="preserve">Aplikace přístupů smart governance do organizačních struktur municipalit v České republice. </w:t>
      </w:r>
      <w:r w:rsidRPr="000545FB">
        <w:rPr>
          <w:rFonts w:ascii="Calibri" w:eastAsia="Calibri" w:hAnsi="Calibri" w:cs="Calibri"/>
          <w:bCs/>
          <w:sz w:val="22"/>
          <w:szCs w:val="22"/>
          <w:lang w:eastAsia="en-US"/>
        </w:rPr>
        <w:t>Doba řešení: 1. 9. 2017 – 31. 8. 2019. Číslo projektu: TJ01000114, Příjemce: Univerzita Tomáše Bati ve Zlíně. Řešitel: Ing. Filip Kučera</w:t>
      </w:r>
    </w:p>
    <w:p w:rsidR="007E544F" w:rsidRPr="000545FB" w:rsidRDefault="007E544F" w:rsidP="00085185">
      <w:pPr>
        <w:numPr>
          <w:ilvl w:val="0"/>
          <w:numId w:val="10"/>
        </w:numPr>
        <w:ind w:left="851"/>
        <w:contextualSpacing/>
        <w:jc w:val="both"/>
        <w:rPr>
          <w:rFonts w:ascii="Calibri" w:eastAsia="Calibri" w:hAnsi="Calibri" w:cs="Calibri"/>
          <w:bCs/>
          <w:sz w:val="22"/>
          <w:szCs w:val="22"/>
          <w:lang w:eastAsia="en-US"/>
        </w:rPr>
      </w:pPr>
      <w:r w:rsidRPr="000545FB">
        <w:rPr>
          <w:rFonts w:ascii="Calibri" w:eastAsia="Calibri" w:hAnsi="Calibri" w:cs="Calibri"/>
          <w:b/>
          <w:bCs/>
          <w:sz w:val="22"/>
          <w:szCs w:val="22"/>
          <w:lang w:eastAsia="en-US"/>
        </w:rPr>
        <w:t xml:space="preserve">Metodika na podporu tvorby, aktualizace a hodnocení školních vzdělávacích programů v počátečním vzdělávání v souladu s dobrou praxí strategického plánování. </w:t>
      </w:r>
      <w:r w:rsidRPr="000545FB">
        <w:rPr>
          <w:rFonts w:ascii="Calibri" w:eastAsia="Calibri" w:hAnsi="Calibri" w:cs="Calibri"/>
          <w:bCs/>
          <w:sz w:val="22"/>
          <w:szCs w:val="22"/>
          <w:lang w:eastAsia="en-US"/>
        </w:rPr>
        <w:t>Doba řešení: 1. 1. 2016 – 31. 12. 2017. Číslo projektu: TD03000370, Příjemce: Univerzita Tomáše Bati ve Zlíně. Řešitel: doc. RNDr. PhDr. Oldřich Hájek, Ph.D.</w:t>
      </w:r>
    </w:p>
    <w:p w:rsidR="007E544F" w:rsidRPr="000545FB" w:rsidRDefault="007E544F" w:rsidP="00085185">
      <w:pPr>
        <w:numPr>
          <w:ilvl w:val="0"/>
          <w:numId w:val="10"/>
        </w:numPr>
        <w:ind w:left="851"/>
        <w:contextualSpacing/>
        <w:jc w:val="both"/>
        <w:rPr>
          <w:rFonts w:ascii="Calibri" w:eastAsia="Calibri" w:hAnsi="Calibri" w:cs="Calibri"/>
          <w:bCs/>
          <w:sz w:val="22"/>
          <w:szCs w:val="22"/>
          <w:lang w:eastAsia="en-US"/>
        </w:rPr>
      </w:pPr>
      <w:r w:rsidRPr="000545FB">
        <w:rPr>
          <w:rFonts w:ascii="Calibri" w:eastAsia="Calibri" w:hAnsi="Calibri" w:cs="Calibri"/>
          <w:b/>
          <w:bCs/>
          <w:sz w:val="22"/>
          <w:szCs w:val="22"/>
          <w:lang w:eastAsia="en-US"/>
        </w:rPr>
        <w:t xml:space="preserve">Výzkum vývoje profesní orientace studentů středních škol s ohledem na parametrizaci jejich dalšího studia a trh práce. </w:t>
      </w:r>
      <w:r w:rsidRPr="000545FB">
        <w:rPr>
          <w:rFonts w:ascii="Calibri" w:eastAsia="Calibri" w:hAnsi="Calibri" w:cs="Calibri"/>
          <w:bCs/>
          <w:sz w:val="22"/>
          <w:szCs w:val="22"/>
          <w:lang w:eastAsia="en-US"/>
        </w:rPr>
        <w:t>Doba řešení: 1. 1. 2014 – 31. 12. 2015. Číslo projektu: TD020291, Příjemce: Univerzita Tomáše Bati ve Zlíně. Řešitel: doc. Ing. Zuzana Dohnalová, Ph.D.</w:t>
      </w:r>
    </w:p>
    <w:p w:rsidR="007E544F" w:rsidRPr="000545FB" w:rsidRDefault="007E544F" w:rsidP="00085185">
      <w:pPr>
        <w:numPr>
          <w:ilvl w:val="0"/>
          <w:numId w:val="10"/>
        </w:numPr>
        <w:ind w:left="851"/>
        <w:contextualSpacing/>
        <w:jc w:val="both"/>
        <w:rPr>
          <w:rFonts w:ascii="Calibri" w:eastAsia="Calibri" w:hAnsi="Calibri" w:cs="Calibri"/>
          <w:bCs/>
          <w:sz w:val="22"/>
          <w:szCs w:val="22"/>
          <w:lang w:eastAsia="en-US"/>
        </w:rPr>
      </w:pPr>
      <w:r w:rsidRPr="000545FB">
        <w:rPr>
          <w:rFonts w:ascii="Calibri" w:eastAsia="Calibri" w:hAnsi="Calibri" w:cs="Calibri"/>
          <w:b/>
          <w:bCs/>
          <w:sz w:val="22"/>
          <w:szCs w:val="22"/>
          <w:lang w:eastAsia="en-US"/>
        </w:rPr>
        <w:t xml:space="preserve">Výkonový potenciál pracovníků 50+ a specifické formy řízení lidských zdrojů podniku. </w:t>
      </w:r>
      <w:r w:rsidRPr="000545FB">
        <w:rPr>
          <w:rFonts w:ascii="Calibri" w:eastAsia="Calibri" w:hAnsi="Calibri" w:cs="Calibri"/>
          <w:bCs/>
          <w:sz w:val="22"/>
          <w:szCs w:val="22"/>
          <w:lang w:eastAsia="en-US"/>
        </w:rPr>
        <w:t>Doba řešení: 1. 1. 2012 – 31. 12. 2013. Číslo projektu: TD010129, Příjemce: Univerzita Tomáše Bati ve Zlíně. Řešitel: doc. PhDr. Ing. Aleš Gregar, CSc.</w:t>
      </w:r>
    </w:p>
    <w:p w:rsidR="007E544F" w:rsidRPr="000545FB" w:rsidRDefault="007E544F" w:rsidP="00085185">
      <w:pPr>
        <w:numPr>
          <w:ilvl w:val="0"/>
          <w:numId w:val="10"/>
        </w:numPr>
        <w:spacing w:after="240"/>
        <w:ind w:left="850" w:hanging="357"/>
        <w:contextualSpacing/>
        <w:jc w:val="both"/>
        <w:rPr>
          <w:rFonts w:ascii="Calibri" w:eastAsia="Calibri" w:hAnsi="Calibri" w:cs="Calibri"/>
          <w:bCs/>
          <w:sz w:val="22"/>
          <w:szCs w:val="22"/>
          <w:lang w:eastAsia="en-US"/>
        </w:rPr>
      </w:pPr>
      <w:r w:rsidRPr="000545FB">
        <w:rPr>
          <w:rFonts w:ascii="Calibri" w:eastAsia="Calibri" w:hAnsi="Calibri" w:cs="Calibri"/>
          <w:b/>
          <w:bCs/>
          <w:sz w:val="22"/>
          <w:szCs w:val="22"/>
          <w:lang w:eastAsia="en-US"/>
        </w:rPr>
        <w:t xml:space="preserve">Klastrová politika České republiky a jejích regionů pro globální konkurenceschopnost a udržitelný růst. </w:t>
      </w:r>
      <w:r w:rsidRPr="000545FB">
        <w:rPr>
          <w:rFonts w:ascii="Calibri" w:eastAsia="Calibri" w:hAnsi="Calibri" w:cs="Calibri"/>
          <w:bCs/>
          <w:sz w:val="22"/>
          <w:szCs w:val="22"/>
          <w:lang w:eastAsia="en-US"/>
        </w:rPr>
        <w:t>Doba řešení: 1. 1. 2012 – 31. 12. 2013. Číslo projektu: TD010158, Příjemce: Univerzita Tomáše Bati ve Zlíně. Řešitel: prof. Dr. Ing. Drahomíra Pavelková</w:t>
      </w:r>
    </w:p>
    <w:p w:rsidR="007E544F" w:rsidRPr="00BA777E" w:rsidRDefault="007E544F" w:rsidP="007E544F">
      <w:pPr>
        <w:spacing w:before="120" w:after="120"/>
        <w:jc w:val="both"/>
        <w:rPr>
          <w:rFonts w:ascii="Calibri" w:hAnsi="Calibri" w:cs="Calibri"/>
          <w:sz w:val="22"/>
          <w:szCs w:val="22"/>
        </w:rPr>
      </w:pPr>
    </w:p>
    <w:p w:rsidR="00C43F21" w:rsidRPr="00BA777E" w:rsidRDefault="00C43F21" w:rsidP="00C43F21">
      <w:pPr>
        <w:jc w:val="both"/>
        <w:rPr>
          <w:rFonts w:asciiTheme="minorHAnsi" w:hAnsiTheme="minorHAnsi" w:cstheme="minorHAnsi"/>
          <w:sz w:val="22"/>
          <w:szCs w:val="22"/>
        </w:rPr>
      </w:pPr>
      <w:r w:rsidRPr="00BA777E">
        <w:rPr>
          <w:rFonts w:asciiTheme="minorHAnsi" w:hAnsiTheme="minorHAnsi" w:cstheme="minorHAnsi"/>
          <w:sz w:val="22"/>
          <w:szCs w:val="22"/>
        </w:rPr>
        <w:t>Externí grantový projekt MŠMT:</w:t>
      </w:r>
    </w:p>
    <w:p w:rsidR="00C43F21" w:rsidRPr="00BA777E" w:rsidRDefault="00C43F21" w:rsidP="00085185">
      <w:pPr>
        <w:pStyle w:val="Odstavecseseznamem"/>
        <w:numPr>
          <w:ilvl w:val="0"/>
          <w:numId w:val="70"/>
        </w:numPr>
        <w:spacing w:after="120"/>
        <w:ind w:left="851" w:hanging="284"/>
        <w:jc w:val="both"/>
        <w:rPr>
          <w:rFonts w:cs="Calibri"/>
          <w:sz w:val="24"/>
        </w:rPr>
      </w:pPr>
      <w:r w:rsidRPr="00BA777E">
        <w:rPr>
          <w:rFonts w:asciiTheme="minorHAnsi" w:hAnsiTheme="minorHAnsi" w:cstheme="minorHAnsi"/>
          <w:b/>
          <w:bCs/>
        </w:rPr>
        <w:t>Environmentální politika EU v oblasti komunálních odpadů a její implementace na Ukrajině a v ČR.</w:t>
      </w:r>
      <w:r w:rsidRPr="00BA777E">
        <w:rPr>
          <w:rFonts w:asciiTheme="minorHAnsi" w:hAnsiTheme="minorHAnsi" w:cstheme="minorHAnsi"/>
          <w:bCs/>
        </w:rPr>
        <w:t xml:space="preserve"> Doba řešení: 1. 1. 2019 – 31. 12. 2020. Číslo projektu</w:t>
      </w:r>
      <w:r w:rsidR="00BA777E" w:rsidRPr="00BA777E">
        <w:rPr>
          <w:rFonts w:asciiTheme="minorHAnsi" w:hAnsiTheme="minorHAnsi" w:cstheme="minorHAnsi"/>
          <w:bCs/>
        </w:rPr>
        <w:t>: 8J19UA010. Řešitel: JUDr</w:t>
      </w:r>
      <w:r w:rsidRPr="00BA777E">
        <w:rPr>
          <w:rFonts w:asciiTheme="minorHAnsi" w:hAnsiTheme="minorHAnsi" w:cstheme="minorHAnsi"/>
          <w:bCs/>
        </w:rPr>
        <w:t>.</w:t>
      </w:r>
      <w:r w:rsidR="00BA777E" w:rsidRPr="00BA777E">
        <w:rPr>
          <w:rFonts w:asciiTheme="minorHAnsi" w:hAnsiTheme="minorHAnsi" w:cstheme="minorHAnsi"/>
          <w:bCs/>
        </w:rPr>
        <w:t xml:space="preserve"> Jiří</w:t>
      </w:r>
      <w:r w:rsidRPr="00BA777E">
        <w:rPr>
          <w:rFonts w:asciiTheme="minorHAnsi" w:hAnsiTheme="minorHAnsi" w:cstheme="minorHAnsi"/>
          <w:bCs/>
        </w:rPr>
        <w:t xml:space="preserve"> Zicha</w:t>
      </w:r>
      <w:r w:rsidR="00BA777E" w:rsidRPr="00BA777E">
        <w:rPr>
          <w:rFonts w:asciiTheme="minorHAnsi" w:hAnsiTheme="minorHAnsi" w:cstheme="minorHAnsi"/>
          <w:bCs/>
        </w:rPr>
        <w:t>, Ph.D.</w:t>
      </w:r>
    </w:p>
    <w:p w:rsidR="00BA777E" w:rsidRDefault="00BA777E" w:rsidP="007E544F">
      <w:pPr>
        <w:spacing w:before="120" w:after="120"/>
        <w:jc w:val="both"/>
        <w:rPr>
          <w:rFonts w:ascii="Calibri" w:hAnsi="Calibri" w:cs="Calibri"/>
          <w:sz w:val="22"/>
          <w:szCs w:val="22"/>
        </w:rPr>
      </w:pP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V oblasti mezinárodních projektů jsou pracovníci zapojeni do řady projektů financovaných z prostředků programů EU. Fakulta klade důraz na mezinárodní spolupráci a vytváření mezinárodních výzkumných týmů. Podstatná část publikačních výstupů fakulty je tak připravována ve spolupráci se zahraničními partnery. Mezi zahraniční partnerské univerzity lze zařadit: (University of Essex, University o Miami, Vilnius Gediminas Technical University, Technical University Kaunas, Molde University College, University of Ljubljana, Alexander Technological Institution of Thessaloniki, Northumbria University, Hogeschool West-Vlaanderen, Anglia Ruskin University a řada dalších).</w:t>
      </w:r>
    </w:p>
    <w:p w:rsidR="007E544F" w:rsidRPr="007E544F" w:rsidRDefault="007E544F" w:rsidP="00BA777E">
      <w:pPr>
        <w:spacing w:before="120"/>
        <w:jc w:val="both"/>
        <w:rPr>
          <w:rFonts w:ascii="Calibri" w:hAnsi="Calibri" w:cs="Calibri"/>
          <w:sz w:val="22"/>
          <w:szCs w:val="22"/>
        </w:rPr>
      </w:pPr>
      <w:r w:rsidRPr="007E544F">
        <w:rPr>
          <w:rFonts w:ascii="Calibri" w:hAnsi="Calibri" w:cs="Calibri"/>
          <w:sz w:val="22"/>
          <w:szCs w:val="22"/>
        </w:rPr>
        <w:t>Mezinárodní projekty řešené na fakultě:</w:t>
      </w:r>
    </w:p>
    <w:p w:rsidR="007E544F" w:rsidRPr="007E544F" w:rsidRDefault="007E544F" w:rsidP="00085185">
      <w:pPr>
        <w:numPr>
          <w:ilvl w:val="0"/>
          <w:numId w:val="11"/>
        </w:numPr>
        <w:spacing w:after="120"/>
        <w:ind w:left="850" w:hanging="357"/>
        <w:contextualSpacing/>
        <w:jc w:val="both"/>
        <w:rPr>
          <w:rFonts w:ascii="Calibri" w:eastAsia="Calibri" w:hAnsi="Calibri" w:cs="Calibri"/>
          <w:bCs/>
          <w:sz w:val="22"/>
          <w:szCs w:val="22"/>
          <w:lang w:eastAsia="en-US"/>
        </w:rPr>
      </w:pPr>
      <w:r w:rsidRPr="007E544F">
        <w:rPr>
          <w:rFonts w:ascii="Calibri" w:eastAsia="Calibri" w:hAnsi="Calibri" w:cs="Calibri"/>
          <w:b/>
          <w:sz w:val="22"/>
          <w:szCs w:val="22"/>
          <w:lang w:eastAsia="en-US"/>
        </w:rPr>
        <w:t>SHAPE-ENERGY</w:t>
      </w:r>
      <w:r w:rsidRPr="007E544F">
        <w:rPr>
          <w:rFonts w:ascii="Calibri" w:eastAsia="Calibri" w:hAnsi="Calibri" w:cs="Calibri"/>
          <w:sz w:val="22"/>
          <w:szCs w:val="22"/>
          <w:lang w:eastAsia="en-US"/>
        </w:rPr>
        <w:t>, Mezinárodní program: H2020, číslo projektu: 731264, Příjemce: Anglia Ruskin University</w:t>
      </w:r>
    </w:p>
    <w:p w:rsidR="007E544F" w:rsidRPr="007E544F" w:rsidRDefault="007E544F" w:rsidP="00085185">
      <w:pPr>
        <w:numPr>
          <w:ilvl w:val="0"/>
          <w:numId w:val="11"/>
        </w:numPr>
        <w:ind w:left="851"/>
        <w:contextualSpacing/>
        <w:jc w:val="both"/>
        <w:rPr>
          <w:rFonts w:ascii="Calibri" w:eastAsia="Calibri" w:hAnsi="Calibri" w:cs="Calibri"/>
          <w:b/>
          <w:sz w:val="22"/>
          <w:szCs w:val="22"/>
          <w:lang w:eastAsia="en-US"/>
        </w:rPr>
      </w:pPr>
      <w:r w:rsidRPr="007E544F">
        <w:rPr>
          <w:rFonts w:ascii="Calibri" w:eastAsia="Calibri" w:hAnsi="Calibri" w:cs="Calibri"/>
          <w:b/>
          <w:sz w:val="22"/>
          <w:szCs w:val="22"/>
          <w:lang w:eastAsia="en-US"/>
        </w:rPr>
        <w:t xml:space="preserve">Improving the Efficiency of Student Services (IMPRESS), </w:t>
      </w:r>
      <w:r w:rsidRPr="007E544F">
        <w:rPr>
          <w:rFonts w:ascii="Calibri" w:eastAsia="Calibri" w:hAnsi="Calibri" w:cs="Calibri"/>
          <w:sz w:val="22"/>
          <w:szCs w:val="22"/>
          <w:lang w:eastAsia="en-US"/>
        </w:rPr>
        <w:t xml:space="preserve">Mezinárodní program: Tempus, číslo projektu: 530534-TEMPUS-1-2012-1-UK-TEMPUS-SMGR, Příjemce: </w:t>
      </w:r>
      <w:r w:rsidRPr="007E544F">
        <w:rPr>
          <w:rFonts w:ascii="Calibri" w:eastAsia="Calibri" w:hAnsi="Calibri" w:cs="Calibri"/>
          <w:sz w:val="22"/>
          <w:szCs w:val="22"/>
          <w:lang w:val="fr-BE" w:eastAsia="en-US"/>
        </w:rPr>
        <w:t>Northumbria University</w:t>
      </w:r>
    </w:p>
    <w:p w:rsidR="007E544F" w:rsidRPr="007E544F" w:rsidRDefault="007E544F" w:rsidP="00085185">
      <w:pPr>
        <w:numPr>
          <w:ilvl w:val="0"/>
          <w:numId w:val="11"/>
        </w:numPr>
        <w:ind w:left="851"/>
        <w:contextualSpacing/>
        <w:jc w:val="both"/>
        <w:rPr>
          <w:rFonts w:ascii="Calibri" w:eastAsia="Calibri" w:hAnsi="Calibri" w:cs="Calibri"/>
          <w:bCs/>
          <w:sz w:val="22"/>
          <w:szCs w:val="22"/>
          <w:lang w:eastAsia="en-US"/>
        </w:rPr>
      </w:pPr>
      <w:r w:rsidRPr="007E544F">
        <w:rPr>
          <w:rFonts w:ascii="Calibri" w:eastAsia="Calibri" w:hAnsi="Calibri" w:cs="Calibri"/>
          <w:b/>
          <w:sz w:val="22"/>
          <w:szCs w:val="22"/>
          <w:lang w:eastAsia="en-US"/>
        </w:rPr>
        <w:t>Euro-Asian Cooperation for Excellence and Advancement (EACEA II)</w:t>
      </w:r>
      <w:r w:rsidRPr="007E544F">
        <w:rPr>
          <w:rFonts w:ascii="Calibri" w:eastAsia="Calibri" w:hAnsi="Calibri" w:cs="Calibri"/>
          <w:sz w:val="22"/>
          <w:szCs w:val="22"/>
          <w:lang w:eastAsia="en-US"/>
        </w:rPr>
        <w:t>, Mezinárodní program: Erasmus Mundus, číslo projektu: 544978-EM-1-2013-1-SI-ERA MUNDUS-EMA21, Příjemce: University of Ljubljana</w:t>
      </w:r>
    </w:p>
    <w:p w:rsidR="007E544F" w:rsidRPr="007E544F" w:rsidRDefault="007E544F" w:rsidP="00085185">
      <w:pPr>
        <w:numPr>
          <w:ilvl w:val="0"/>
          <w:numId w:val="11"/>
        </w:numPr>
        <w:ind w:left="851"/>
        <w:contextualSpacing/>
        <w:jc w:val="both"/>
        <w:rPr>
          <w:rFonts w:ascii="Calibri" w:eastAsia="Calibri" w:hAnsi="Calibri" w:cs="Calibri"/>
          <w:b/>
          <w:sz w:val="22"/>
          <w:szCs w:val="22"/>
          <w:lang w:eastAsia="en-US"/>
        </w:rPr>
      </w:pPr>
      <w:r w:rsidRPr="007E544F">
        <w:rPr>
          <w:rFonts w:ascii="Calibri" w:eastAsia="Calibri" w:hAnsi="Calibri" w:cs="Calibri"/>
          <w:b/>
          <w:sz w:val="22"/>
          <w:szCs w:val="22"/>
          <w:lang w:eastAsia="en-US"/>
        </w:rPr>
        <w:t xml:space="preserve">Education Force : Driving Mobility for EU-East Europe Cooperation (EFFORT), </w:t>
      </w:r>
      <w:r w:rsidRPr="007E544F">
        <w:rPr>
          <w:rFonts w:ascii="Calibri" w:eastAsia="Calibri" w:hAnsi="Calibri" w:cs="Calibri"/>
          <w:sz w:val="22"/>
          <w:szCs w:val="22"/>
          <w:lang w:eastAsia="en-US"/>
        </w:rPr>
        <w:t xml:space="preserve">Mezinárodní program: Erasmus Mundus, číslo projektu: </w:t>
      </w:r>
      <w:r w:rsidRPr="007E544F">
        <w:rPr>
          <w:rFonts w:ascii="Calibri" w:eastAsia="Calibri" w:hAnsi="Calibri" w:cs="Calibri"/>
          <w:sz w:val="22"/>
          <w:szCs w:val="22"/>
          <w:lang w:val="fr-BE" w:eastAsia="en-US"/>
        </w:rPr>
        <w:t>545407-EM-1-2013-1-GR-ERA MUNDUS-EMA21</w:t>
      </w:r>
      <w:r w:rsidRPr="007E544F">
        <w:rPr>
          <w:rFonts w:ascii="Calibri" w:eastAsia="Calibri" w:hAnsi="Calibri" w:cs="Calibri"/>
          <w:sz w:val="22"/>
          <w:szCs w:val="22"/>
          <w:lang w:eastAsia="en-US"/>
        </w:rPr>
        <w:t xml:space="preserve">, Příjemce: </w:t>
      </w:r>
      <w:r w:rsidRPr="007E544F">
        <w:rPr>
          <w:rFonts w:ascii="Calibri" w:eastAsia="Calibri" w:hAnsi="Calibri" w:cs="Calibri"/>
          <w:sz w:val="22"/>
          <w:szCs w:val="22"/>
          <w:lang w:val="fr-BE" w:eastAsia="en-US"/>
        </w:rPr>
        <w:t>Alexander Technological Institution of Thessaloniki</w:t>
      </w:r>
    </w:p>
    <w:p w:rsidR="007E544F" w:rsidRPr="007E544F" w:rsidRDefault="007E544F" w:rsidP="00085185">
      <w:pPr>
        <w:numPr>
          <w:ilvl w:val="0"/>
          <w:numId w:val="11"/>
        </w:numPr>
        <w:ind w:left="851"/>
        <w:contextualSpacing/>
        <w:jc w:val="both"/>
        <w:rPr>
          <w:rFonts w:ascii="Calibri" w:eastAsia="Calibri" w:hAnsi="Calibri" w:cs="Calibri"/>
          <w:b/>
          <w:sz w:val="22"/>
          <w:szCs w:val="22"/>
          <w:lang w:eastAsia="en-US"/>
        </w:rPr>
      </w:pPr>
      <w:r w:rsidRPr="007E544F">
        <w:rPr>
          <w:rFonts w:ascii="Calibri" w:eastAsia="Calibri" w:hAnsi="Calibri"/>
          <w:b/>
          <w:sz w:val="22"/>
          <w:szCs w:val="22"/>
          <w:lang w:eastAsia="en-US"/>
        </w:rPr>
        <w:t>Pilot project: Entrepeneurship education for University students,</w:t>
      </w:r>
      <w:r w:rsidRPr="007E544F">
        <w:rPr>
          <w:rFonts w:ascii="Calibri" w:eastAsia="Calibri" w:hAnsi="Calibri" w:cs="Calibri"/>
          <w:b/>
          <w:bCs/>
          <w:sz w:val="22"/>
          <w:szCs w:val="22"/>
          <w:lang w:eastAsia="en-US"/>
        </w:rPr>
        <w:t xml:space="preserve"> </w:t>
      </w:r>
      <w:r w:rsidRPr="007E544F">
        <w:rPr>
          <w:rFonts w:ascii="Calibri" w:eastAsia="Calibri" w:hAnsi="Calibri" w:cs="Calibri"/>
          <w:sz w:val="22"/>
          <w:szCs w:val="22"/>
          <w:lang w:eastAsia="en-US"/>
        </w:rPr>
        <w:t>Mezinárodní program: ERASMUS+, Doba řešení: 1. 9. 2016 – 31. 8. 2018, Příjemce: Univerzita Tomáše Bati ve Zlíně</w:t>
      </w:r>
    </w:p>
    <w:p w:rsidR="007E544F" w:rsidRPr="007E544F" w:rsidRDefault="007E544F" w:rsidP="00085185">
      <w:pPr>
        <w:numPr>
          <w:ilvl w:val="0"/>
          <w:numId w:val="11"/>
        </w:numPr>
        <w:ind w:left="851"/>
        <w:contextualSpacing/>
        <w:jc w:val="both"/>
        <w:rPr>
          <w:rFonts w:ascii="Calibri" w:eastAsia="Calibri" w:hAnsi="Calibri" w:cs="Calibri"/>
          <w:sz w:val="22"/>
          <w:szCs w:val="22"/>
          <w:lang w:eastAsia="en-US"/>
        </w:rPr>
      </w:pPr>
      <w:r w:rsidRPr="007E544F">
        <w:rPr>
          <w:rFonts w:ascii="Calibri" w:eastAsia="Calibri" w:hAnsi="Calibri" w:cs="Calibri"/>
          <w:b/>
          <w:sz w:val="22"/>
          <w:szCs w:val="22"/>
          <w:lang w:val="fr-BE" w:eastAsia="en-US"/>
        </w:rPr>
        <w:t xml:space="preserve">Cross Border Health Care, </w:t>
      </w:r>
      <w:r w:rsidRPr="007E544F">
        <w:rPr>
          <w:rFonts w:ascii="Calibri" w:eastAsia="Calibri" w:hAnsi="Calibri" w:cs="Calibri"/>
          <w:sz w:val="22"/>
          <w:szCs w:val="22"/>
          <w:lang w:eastAsia="en-US"/>
        </w:rPr>
        <w:t>Mezinárodní program: ERASMUS Intensive Prgramme, Doba řešení: 2014-2015, Příjemce: Hogeschool West-Vlaanderen</w:t>
      </w:r>
    </w:p>
    <w:p w:rsidR="007E544F" w:rsidRDefault="007E544F" w:rsidP="00085185">
      <w:pPr>
        <w:numPr>
          <w:ilvl w:val="0"/>
          <w:numId w:val="11"/>
        </w:numPr>
        <w:ind w:left="851"/>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 xml:space="preserve">projekt V4 No. 21520157 </w:t>
      </w:r>
      <w:r w:rsidRPr="007E544F">
        <w:rPr>
          <w:rFonts w:ascii="Calibri" w:eastAsia="Calibri" w:hAnsi="Calibri" w:cs="Calibri"/>
          <w:b/>
          <w:sz w:val="22"/>
          <w:szCs w:val="22"/>
          <w:lang w:eastAsia="en-US"/>
        </w:rPr>
        <w:t>V4 cluster policies and their influence on the viability of cluster organizations,</w:t>
      </w:r>
      <w:r w:rsidRPr="007E544F">
        <w:rPr>
          <w:rFonts w:ascii="Calibri" w:eastAsia="Calibri" w:hAnsi="Calibri" w:cs="Calibri"/>
          <w:sz w:val="22"/>
          <w:szCs w:val="22"/>
          <w:lang w:eastAsia="en-US"/>
        </w:rPr>
        <w:t xml:space="preserve"> Doba řešení 1. 1. 2016 – 31. 12. 2016, Příjemce: Univerzita Tomáše Bati ve Zlíně</w:t>
      </w:r>
    </w:p>
    <w:p w:rsidR="00C43F21" w:rsidRPr="000545FB" w:rsidRDefault="00C43F21" w:rsidP="00085185">
      <w:pPr>
        <w:numPr>
          <w:ilvl w:val="0"/>
          <w:numId w:val="11"/>
        </w:numPr>
        <w:ind w:left="851"/>
        <w:contextualSpacing/>
        <w:jc w:val="both"/>
        <w:rPr>
          <w:rFonts w:ascii="Calibri" w:eastAsia="Calibri" w:hAnsi="Calibri" w:cs="Calibri"/>
          <w:sz w:val="22"/>
          <w:szCs w:val="22"/>
          <w:lang w:eastAsia="en-US"/>
        </w:rPr>
      </w:pPr>
      <w:r w:rsidRPr="000545FB">
        <w:rPr>
          <w:rFonts w:ascii="Calibri" w:eastAsia="Calibri" w:hAnsi="Calibri" w:cs="Calibri"/>
          <w:sz w:val="22"/>
          <w:szCs w:val="22"/>
          <w:lang w:eastAsia="en-US"/>
        </w:rPr>
        <w:t xml:space="preserve">Projekt V4 No. 21820267 </w:t>
      </w:r>
      <w:r w:rsidRPr="000545FB">
        <w:rPr>
          <w:rFonts w:ascii="Calibri" w:eastAsia="Calibri" w:hAnsi="Calibri" w:cs="Calibri"/>
          <w:b/>
          <w:sz w:val="22"/>
          <w:szCs w:val="22"/>
          <w:lang w:eastAsia="en-US"/>
        </w:rPr>
        <w:t>How to prevent SMEs failure (Actions based on comparative analysis in Visegrad countries and Serbia),</w:t>
      </w:r>
      <w:r w:rsidRPr="000545FB">
        <w:rPr>
          <w:rFonts w:ascii="Calibri" w:eastAsia="Calibri" w:hAnsi="Calibri" w:cs="Calibri"/>
          <w:sz w:val="22"/>
          <w:szCs w:val="22"/>
          <w:lang w:eastAsia="en-US"/>
        </w:rPr>
        <w:t xml:space="preserve"> Doba řešení 1. 9. 2018 – 31. 8. 2020, Příjemce: Univerzita Tomáše Bati ve Zlíně </w:t>
      </w:r>
    </w:p>
    <w:p w:rsidR="007E544F" w:rsidRPr="007E544F" w:rsidRDefault="007E544F" w:rsidP="007E544F">
      <w:pPr>
        <w:jc w:val="both"/>
        <w:rPr>
          <w:rFonts w:ascii="Calibri" w:hAnsi="Calibri" w:cs="Calibri"/>
          <w:sz w:val="22"/>
          <w:szCs w:val="22"/>
        </w:rPr>
      </w:pP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Akademičtí pracovníci fakulty se intenzivně věnují i smluvnímu výzkumu a realizaci doplňkové činnosti na základě hospodářských smluv s partnery z podnikové sféry.</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Významným strategickým prvkem podpory tvůrčích a výzkumných aktivit fakulty je institucionální podpora excelentních výzkumných projektů z interních zdrojů. Prostředky institucionální podpory rozvoje výzkumných organizací (RVO) jsou účelově vázaný na podporu jednotlivých definovaných výzkumných týmů formou podpory specifických výzkumných projektů. Práce těchto týmů a plnění výstupů jednotlivých projektů je soustavně monitorována a hodnocena.</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Součástí podpory tvůrčí činnosti je i institucionální podpora mladých akademických pracovníků, studentů doktorských a magisterských studijních programů, která je uskutečňována v rámci Interní grantové agentury fakulty (dále jen Specifický vysokoškolský výzkum). Interní výzkumné projekty Specifického výzkumu navazují svým obsahem na excelentní výzkumné projekty RVO a hlavní výzkumné směry fakulty. Aktuální interní výzkumné projekty Specifického výzkumu jsou zpravidla dvouleté a na jejich výběr, realizaci a naplnění dohlíží fakultní komise IGA.</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V roce 2017 došlo k významnému nárůstu objemu publikačních výstupů v kategorii Jimp a Jsc, k čemuž přispěly také aktivity fakulty v oblasti podpory tvůrčí činnosti akademických pracovníků. Fakulta klade důraz na podporu kvalitních publikačních výstupů vytvářených ve spolupráci se zahraničními výzkumnými spolupracovníky. Akademičtí pracovníci jsou taktéž podporováni v aktivní účasti na kvalitních tuzemských a zahraničních konferencích.</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Fakulta organizuje také vědecké konference. Mezi nejvýznamnější patří konference „</w:t>
      </w:r>
      <w:r w:rsidRPr="007E544F">
        <w:rPr>
          <w:rFonts w:ascii="Calibri" w:hAnsi="Calibri" w:cs="Calibri"/>
          <w:b/>
          <w:sz w:val="22"/>
          <w:szCs w:val="22"/>
        </w:rPr>
        <w:t>Finance a výkonnost firem</w:t>
      </w:r>
      <w:r w:rsidRPr="007E544F">
        <w:rPr>
          <w:rFonts w:ascii="Calibri" w:hAnsi="Calibri" w:cs="Calibri"/>
          <w:sz w:val="22"/>
          <w:szCs w:val="22"/>
        </w:rPr>
        <w:t>“, která je pravidelně organizována v dvouletých intervalech od roku 2003, a její sborník je indexován v databázi Web of Science. Mezi další pořádané konference se řadí např. konference „</w:t>
      </w:r>
      <w:r w:rsidRPr="007E544F">
        <w:rPr>
          <w:rFonts w:ascii="Calibri" w:hAnsi="Calibri" w:cs="Calibri"/>
          <w:b/>
          <w:sz w:val="22"/>
          <w:szCs w:val="22"/>
        </w:rPr>
        <w:t>Ekonomika, Management a Finance 2018</w:t>
      </w:r>
      <w:r w:rsidRPr="007E544F">
        <w:rPr>
          <w:rFonts w:ascii="Calibri" w:hAnsi="Calibri" w:cs="Calibri"/>
          <w:sz w:val="22"/>
          <w:szCs w:val="22"/>
        </w:rPr>
        <w:t>“ pořádané ve spolupráci s Paneurópskou Vysokou Školou v Bratislavě.</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Fakulta také od roku 2009 vydává mezinárodní vědecký časopis </w:t>
      </w:r>
      <w:r w:rsidRPr="007E544F">
        <w:rPr>
          <w:rFonts w:ascii="Calibri" w:hAnsi="Calibri" w:cs="Calibri"/>
          <w:b/>
          <w:sz w:val="22"/>
          <w:szCs w:val="22"/>
        </w:rPr>
        <w:t>Journal of Competitiveness</w:t>
      </w:r>
      <w:r w:rsidRPr="007E544F">
        <w:rPr>
          <w:rFonts w:ascii="Calibri" w:hAnsi="Calibri" w:cs="Calibri"/>
          <w:sz w:val="22"/>
          <w:szCs w:val="22"/>
        </w:rPr>
        <w:t>, který se zaměřuje na publikace kvalitních vědeckých studií z oblasti ekonomiky a managementu se zaměření</w:t>
      </w:r>
      <w:r w:rsidR="003F2E50">
        <w:rPr>
          <w:rFonts w:ascii="Calibri" w:hAnsi="Calibri" w:cs="Calibri"/>
          <w:sz w:val="22"/>
          <w:szCs w:val="22"/>
        </w:rPr>
        <w:t>m</w:t>
      </w:r>
      <w:r w:rsidRPr="007E544F">
        <w:rPr>
          <w:rFonts w:ascii="Calibri" w:hAnsi="Calibri" w:cs="Calibri"/>
          <w:sz w:val="22"/>
          <w:szCs w:val="22"/>
        </w:rPr>
        <w:t xml:space="preserve"> na konkurenceschopnost podniků a regionů. Časopis je indexován v řadě bibliografických databází a od roku 2017 také v databázi Web of Science Emerging Source Citation Index. V současné době je časopis v procesu indexace v databázi SCOPUS.</w:t>
      </w:r>
    </w:p>
    <w:p w:rsidR="007E544F" w:rsidRPr="007E544F" w:rsidRDefault="007E544F" w:rsidP="007E544F">
      <w:pPr>
        <w:spacing w:before="120" w:after="120"/>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Mezinárodní rozměr studijního programu</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2.3</w:t>
      </w:r>
    </w:p>
    <w:p w:rsidR="007E544F" w:rsidRPr="007E544F" w:rsidRDefault="007E544F" w:rsidP="007E544F">
      <w:pPr>
        <w:rPr>
          <w:rFonts w:ascii="Calibri" w:hAnsi="Calibri" w:cs="Calibri"/>
          <w:sz w:val="22"/>
          <w:szCs w:val="22"/>
        </w:rPr>
      </w:pPr>
    </w:p>
    <w:p w:rsidR="007E544F" w:rsidRPr="007E544F" w:rsidRDefault="007E544F" w:rsidP="007E544F">
      <w:pPr>
        <w:spacing w:after="120" w:line="259" w:lineRule="auto"/>
        <w:contextualSpacing/>
        <w:jc w:val="both"/>
        <w:rPr>
          <w:rFonts w:ascii="Calibri" w:eastAsia="Calibri" w:hAnsi="Calibri" w:cs="Calibri"/>
          <w:sz w:val="22"/>
          <w:szCs w:val="22"/>
          <w:shd w:val="clear" w:color="auto" w:fill="FFFFFF"/>
          <w:lang w:eastAsia="en-US"/>
        </w:rPr>
      </w:pPr>
      <w:r w:rsidRPr="007E544F">
        <w:rPr>
          <w:rFonts w:ascii="Calibri" w:eastAsia="Calibri" w:hAnsi="Calibri" w:cs="Calibri"/>
          <w:sz w:val="22"/>
          <w:szCs w:val="22"/>
          <w:shd w:val="clear" w:color="auto" w:fill="FFFFFF"/>
          <w:lang w:eastAsia="en-US"/>
        </w:rPr>
        <w:t>Strategie Internacionalizace na FaME vychází z Dlouhodobého záměru Univerzity Tomáše Bati ve Zlíně na období 2016 – 2020, rozpracovaného v Plánu realizace Strategického záměru vzdělávací a vědecké, výzkumné, vývojové a inovační a další tvůrčí činnosti FaME UTB ve Zlíně pro rok 2018. Lze ji shrnout do pěti prioritních cílů:</w:t>
      </w:r>
    </w:p>
    <w:p w:rsidR="007E544F" w:rsidRPr="007E544F" w:rsidRDefault="007E544F" w:rsidP="007E544F">
      <w:pPr>
        <w:autoSpaceDE w:val="0"/>
        <w:autoSpaceDN w:val="0"/>
        <w:adjustRightInd w:val="0"/>
        <w:spacing w:before="120"/>
        <w:ind w:left="284" w:hanging="284"/>
        <w:jc w:val="both"/>
        <w:rPr>
          <w:rFonts w:ascii="Calibri" w:hAnsi="Calibri" w:cs="Calibri"/>
          <w:sz w:val="22"/>
          <w:szCs w:val="22"/>
        </w:rPr>
      </w:pPr>
      <w:r w:rsidRPr="007E544F">
        <w:rPr>
          <w:rFonts w:ascii="Calibri" w:hAnsi="Calibri" w:cs="Calibri"/>
          <w:sz w:val="22"/>
          <w:szCs w:val="22"/>
        </w:rPr>
        <w:t>1.</w:t>
      </w:r>
      <w:r w:rsidRPr="007E544F">
        <w:rPr>
          <w:rFonts w:ascii="Calibri" w:hAnsi="Calibri" w:cs="Calibri"/>
          <w:sz w:val="22"/>
          <w:szCs w:val="22"/>
        </w:rPr>
        <w:tab/>
        <w:t>Zajistit, aby většina studijních programů Fakulty managementu a ekonomiky měla mezinárodní charakter, a aby přijíždějící studenti a hostující vyučující byli integrováni do života akademické obce.</w:t>
      </w:r>
    </w:p>
    <w:p w:rsidR="007E544F" w:rsidRPr="007E544F" w:rsidRDefault="007E544F" w:rsidP="007E544F">
      <w:pPr>
        <w:autoSpaceDE w:val="0"/>
        <w:autoSpaceDN w:val="0"/>
        <w:adjustRightInd w:val="0"/>
        <w:spacing w:before="120"/>
        <w:ind w:left="284" w:hanging="284"/>
        <w:jc w:val="both"/>
        <w:rPr>
          <w:rFonts w:ascii="Calibri" w:hAnsi="Calibri" w:cs="Calibri"/>
          <w:sz w:val="22"/>
          <w:szCs w:val="22"/>
        </w:rPr>
      </w:pPr>
      <w:r w:rsidRPr="007E544F">
        <w:rPr>
          <w:rFonts w:ascii="Calibri" w:hAnsi="Calibri" w:cs="Calibri"/>
          <w:sz w:val="22"/>
          <w:szCs w:val="22"/>
        </w:rPr>
        <w:t>2.</w:t>
      </w:r>
      <w:r w:rsidRPr="007E544F">
        <w:rPr>
          <w:rFonts w:ascii="Calibri" w:hAnsi="Calibri" w:cs="Calibri"/>
          <w:sz w:val="22"/>
          <w:szCs w:val="22"/>
        </w:rPr>
        <w:tab/>
        <w:t>Podporovat opatření ke zvyšování počtu zahraničních výjezdů studentů bakalářských, navazujících magisterských i doktorských studijních programů Fakulty managementu a ekonomiky v délce trvající nejméně 14 dní, včetně podpory při doplňování studijních povinností na FaME.</w:t>
      </w:r>
    </w:p>
    <w:p w:rsidR="007E544F" w:rsidRPr="007E544F" w:rsidRDefault="007E544F" w:rsidP="007E544F">
      <w:pPr>
        <w:autoSpaceDE w:val="0"/>
        <w:autoSpaceDN w:val="0"/>
        <w:adjustRightInd w:val="0"/>
        <w:spacing w:before="120"/>
        <w:ind w:left="284" w:hanging="284"/>
        <w:jc w:val="both"/>
        <w:rPr>
          <w:rFonts w:ascii="Calibri" w:hAnsi="Calibri" w:cs="Calibri"/>
          <w:sz w:val="22"/>
          <w:szCs w:val="22"/>
        </w:rPr>
      </w:pPr>
      <w:r w:rsidRPr="007E544F">
        <w:rPr>
          <w:rFonts w:ascii="Calibri" w:hAnsi="Calibri" w:cs="Calibri"/>
          <w:sz w:val="22"/>
          <w:szCs w:val="22"/>
        </w:rPr>
        <w:t>3. Podporovat opatření ke zvyšování počtu přijíždějících zahraničních studentů na Fakultu managementu a ekonomiky na krátkodobý studijní pobyt trvající nejméně 14 dní.</w:t>
      </w:r>
    </w:p>
    <w:p w:rsidR="007E544F" w:rsidRPr="007E544F" w:rsidRDefault="007E544F" w:rsidP="007E544F">
      <w:pPr>
        <w:autoSpaceDE w:val="0"/>
        <w:autoSpaceDN w:val="0"/>
        <w:adjustRightInd w:val="0"/>
        <w:spacing w:before="120"/>
        <w:ind w:left="284" w:hanging="284"/>
        <w:jc w:val="both"/>
        <w:rPr>
          <w:rFonts w:ascii="Calibri" w:hAnsi="Calibri" w:cs="Calibri"/>
          <w:sz w:val="22"/>
          <w:szCs w:val="22"/>
        </w:rPr>
      </w:pPr>
      <w:r w:rsidRPr="007E544F">
        <w:rPr>
          <w:rFonts w:ascii="Calibri" w:hAnsi="Calibri" w:cs="Calibri"/>
          <w:sz w:val="22"/>
          <w:szCs w:val="22"/>
        </w:rPr>
        <w:t>4. Podporovat a rozšiřovat akreditace joint/double/multiple degree studijních programů na Fakultě managementu a ekonomiky, akreditovat a realizovat společné mezinárodní studijní programy.</w:t>
      </w:r>
    </w:p>
    <w:p w:rsidR="007E544F" w:rsidRPr="007E544F" w:rsidRDefault="007E544F" w:rsidP="007E544F">
      <w:pPr>
        <w:autoSpaceDE w:val="0"/>
        <w:autoSpaceDN w:val="0"/>
        <w:adjustRightInd w:val="0"/>
        <w:spacing w:before="120"/>
        <w:ind w:left="284" w:hanging="284"/>
        <w:jc w:val="both"/>
        <w:rPr>
          <w:rFonts w:ascii="Calibri" w:hAnsi="Calibri" w:cs="Calibri"/>
          <w:sz w:val="22"/>
          <w:szCs w:val="22"/>
        </w:rPr>
      </w:pPr>
      <w:r w:rsidRPr="007E544F">
        <w:rPr>
          <w:rFonts w:ascii="Calibri" w:hAnsi="Calibri" w:cs="Calibri"/>
          <w:sz w:val="22"/>
          <w:szCs w:val="22"/>
        </w:rPr>
        <w:t xml:space="preserve">5. </w:t>
      </w:r>
      <w:r w:rsidRPr="007E544F">
        <w:rPr>
          <w:rFonts w:ascii="Calibri" w:hAnsi="Calibri" w:cs="Calibri"/>
          <w:sz w:val="22"/>
          <w:szCs w:val="22"/>
        </w:rPr>
        <w:tab/>
        <w:t xml:space="preserve">Podporovat opatření ke zvyšování počtu absolventů studijních programů Fakulty managementu a ekonomiky akreditovaných v jiném než českém jazyce. </w:t>
      </w:r>
    </w:p>
    <w:p w:rsidR="007E544F" w:rsidRPr="007E544F" w:rsidRDefault="007E544F" w:rsidP="007E544F">
      <w:pPr>
        <w:autoSpaceDE w:val="0"/>
        <w:autoSpaceDN w:val="0"/>
        <w:adjustRightInd w:val="0"/>
        <w:spacing w:before="120"/>
        <w:ind w:left="284" w:hanging="284"/>
        <w:jc w:val="both"/>
        <w:rPr>
          <w:rFonts w:ascii="Calibri" w:hAnsi="Calibri" w:cs="Calibri"/>
          <w:sz w:val="22"/>
          <w:szCs w:val="22"/>
        </w:rPr>
      </w:pPr>
      <w:r w:rsidRPr="007E544F">
        <w:rPr>
          <w:rFonts w:ascii="Calibri" w:hAnsi="Calibri" w:cs="Calibri"/>
          <w:sz w:val="22"/>
          <w:szCs w:val="22"/>
        </w:rPr>
        <w:t>Opatření přijatá FaME pro dosažení uvedených prioritních cílů jsou následující:</w:t>
      </w:r>
    </w:p>
    <w:p w:rsidR="007E544F" w:rsidRPr="007E544F" w:rsidRDefault="007E544F" w:rsidP="00085185">
      <w:pPr>
        <w:numPr>
          <w:ilvl w:val="0"/>
          <w:numId w:val="28"/>
        </w:numPr>
        <w:autoSpaceDE w:val="0"/>
        <w:autoSpaceDN w:val="0"/>
        <w:adjustRightInd w:val="0"/>
        <w:spacing w:before="120"/>
        <w:ind w:left="284" w:hanging="284"/>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 xml:space="preserve">Rozšiřovat počet Erasmus+ partnerů o kvalitní vysokoškolské instituce v atraktivních zemích; </w:t>
      </w:r>
    </w:p>
    <w:p w:rsidR="007E544F" w:rsidRPr="007E544F" w:rsidRDefault="007E544F" w:rsidP="00085185">
      <w:pPr>
        <w:numPr>
          <w:ilvl w:val="0"/>
          <w:numId w:val="28"/>
        </w:numPr>
        <w:autoSpaceDE w:val="0"/>
        <w:autoSpaceDN w:val="0"/>
        <w:adjustRightInd w:val="0"/>
        <w:spacing w:before="120"/>
        <w:ind w:left="284" w:hanging="284"/>
        <w:jc w:val="both"/>
        <w:rPr>
          <w:rFonts w:ascii="Calibri" w:eastAsia="Calibri" w:hAnsi="Calibri" w:cs="Calibri"/>
          <w:sz w:val="22"/>
          <w:szCs w:val="22"/>
          <w:lang w:eastAsia="en-US"/>
        </w:rPr>
      </w:pPr>
      <w:r w:rsidRPr="007E544F">
        <w:rPr>
          <w:rFonts w:ascii="Calibri" w:eastAsia="Calibri" w:hAnsi="Calibri" w:cs="Calibri"/>
          <w:sz w:val="22"/>
          <w:szCs w:val="22"/>
          <w:lang w:eastAsia="en-US"/>
        </w:rPr>
        <w:t xml:space="preserve">Rozšiřovat počet mimoerasmovských partnerů pro naplnění studia v akreditovaných studijních programech v angličtině i pro krátkodobé studijní pobyty; </w:t>
      </w:r>
    </w:p>
    <w:p w:rsidR="007E544F" w:rsidRPr="007E544F" w:rsidRDefault="007E544F" w:rsidP="00085185">
      <w:pPr>
        <w:numPr>
          <w:ilvl w:val="0"/>
          <w:numId w:val="28"/>
        </w:numPr>
        <w:autoSpaceDE w:val="0"/>
        <w:autoSpaceDN w:val="0"/>
        <w:adjustRightInd w:val="0"/>
        <w:spacing w:before="120"/>
        <w:ind w:left="284" w:hanging="284"/>
        <w:jc w:val="both"/>
        <w:rPr>
          <w:rFonts w:ascii="Calibri" w:eastAsia="Calibri" w:hAnsi="Calibri" w:cs="Calibri"/>
          <w:sz w:val="22"/>
          <w:szCs w:val="22"/>
          <w:lang w:eastAsia="en-US"/>
        </w:rPr>
      </w:pPr>
      <w:r w:rsidRPr="007E544F">
        <w:rPr>
          <w:rFonts w:ascii="Calibri" w:eastAsia="Calibri" w:hAnsi="Calibri" w:cs="Calibri"/>
          <w:sz w:val="22"/>
          <w:szCs w:val="22"/>
          <w:lang w:eastAsia="en-US"/>
        </w:rPr>
        <w:t>Rozšiřováním portfolia partnerů vzniká prostor pro zvýšení počtu přijíždějících i vyjíždějících studentů;</w:t>
      </w:r>
    </w:p>
    <w:p w:rsidR="007E544F" w:rsidRPr="007E544F" w:rsidRDefault="007E544F" w:rsidP="00085185">
      <w:pPr>
        <w:numPr>
          <w:ilvl w:val="0"/>
          <w:numId w:val="28"/>
        </w:numPr>
        <w:autoSpaceDE w:val="0"/>
        <w:autoSpaceDN w:val="0"/>
        <w:adjustRightInd w:val="0"/>
        <w:spacing w:before="120"/>
        <w:ind w:left="284" w:hanging="284"/>
        <w:jc w:val="both"/>
        <w:rPr>
          <w:rFonts w:ascii="Calibri" w:eastAsia="Calibri" w:hAnsi="Calibri" w:cs="Calibri"/>
          <w:sz w:val="22"/>
          <w:szCs w:val="22"/>
          <w:lang w:eastAsia="en-US"/>
        </w:rPr>
      </w:pPr>
      <w:r w:rsidRPr="007E544F">
        <w:rPr>
          <w:rFonts w:ascii="Calibri" w:eastAsia="Calibri" w:hAnsi="Calibri" w:cs="Calibri"/>
          <w:sz w:val="22"/>
          <w:szCs w:val="22"/>
          <w:lang w:eastAsia="en-US"/>
        </w:rPr>
        <w:t>Pokračovat v účinné propagaci a akviziční činnosti pro zahraniční pobyty studentů FaME.</w:t>
      </w:r>
    </w:p>
    <w:p w:rsidR="007E544F" w:rsidRPr="007E544F" w:rsidRDefault="007E544F" w:rsidP="007E544F">
      <w:pPr>
        <w:autoSpaceDE w:val="0"/>
        <w:autoSpaceDN w:val="0"/>
        <w:adjustRightInd w:val="0"/>
        <w:spacing w:before="120" w:after="120"/>
        <w:jc w:val="both"/>
        <w:rPr>
          <w:rFonts w:ascii="Calibri" w:eastAsia="Calibri" w:hAnsi="Calibri" w:cs="Calibri"/>
          <w:sz w:val="22"/>
          <w:szCs w:val="22"/>
        </w:rPr>
      </w:pPr>
      <w:r w:rsidRPr="007E544F">
        <w:rPr>
          <w:rFonts w:ascii="Calibri" w:eastAsia="Calibri" w:hAnsi="Calibri" w:cs="Calibri"/>
          <w:sz w:val="22"/>
          <w:szCs w:val="22"/>
        </w:rPr>
        <w:t>Mobility studentů studijního programu jsou organizovány v rámci programu Erasmus+ nebo rozvojovými programy MŠMT (Freemovers, rámcové smlouvy). Každý akademický rok vyjede v průměru na výměnný studijní pobyt cca 55 studentů FaME a zároveň FaME zaznamená cca 120 přijíždějících studentů.</w:t>
      </w:r>
    </w:p>
    <w:p w:rsidR="007E544F" w:rsidRPr="007E544F" w:rsidRDefault="007E544F" w:rsidP="007E544F">
      <w:pPr>
        <w:autoSpaceDE w:val="0"/>
        <w:autoSpaceDN w:val="0"/>
        <w:adjustRightInd w:val="0"/>
        <w:spacing w:before="120" w:after="120"/>
        <w:jc w:val="both"/>
        <w:rPr>
          <w:rFonts w:ascii="Calibri" w:eastAsia="Calibri" w:hAnsi="Calibri" w:cs="Calibri"/>
          <w:sz w:val="22"/>
          <w:szCs w:val="22"/>
        </w:rPr>
      </w:pPr>
      <w:r w:rsidRPr="007E544F">
        <w:rPr>
          <w:rFonts w:ascii="Calibri" w:eastAsia="Calibri" w:hAnsi="Calibri" w:cs="Calibri"/>
          <w:sz w:val="22"/>
          <w:szCs w:val="22"/>
        </w:rPr>
        <w:t>V rámci mobilit akademických pracovníků vyjede v průměru na krátkodobou výukovou mobilitu (5 dní) 15 učitelů. V posledních dvou letech vyjíždí na krátkodobé pobyty (5 dní) také ostatní zaměstnanci v počtu 2 a 5 osob.</w:t>
      </w:r>
    </w:p>
    <w:p w:rsidR="007E544F" w:rsidRPr="007E544F" w:rsidRDefault="007E544F" w:rsidP="007E544F">
      <w:pPr>
        <w:jc w:val="both"/>
        <w:rPr>
          <w:rFonts w:ascii="Calibri" w:hAnsi="Calibri" w:cs="Calibri"/>
          <w:sz w:val="22"/>
          <w:szCs w:val="22"/>
        </w:rPr>
      </w:pPr>
      <w:r w:rsidRPr="007E544F">
        <w:rPr>
          <w:rFonts w:ascii="Calibri" w:hAnsi="Calibri" w:cs="Calibri"/>
          <w:sz w:val="22"/>
          <w:szCs w:val="22"/>
        </w:rPr>
        <w:t>Fakulta managementu a ekonomiky byla a je v posledních letech spoluřešitelem několika významných mezinárodních vzdělávacích a vědecko-výzkumných projektů:</w:t>
      </w:r>
    </w:p>
    <w:p w:rsidR="007E544F" w:rsidRPr="007E544F" w:rsidRDefault="007E544F" w:rsidP="007E544F">
      <w:pPr>
        <w:jc w:val="center"/>
        <w:rPr>
          <w:rFonts w:ascii="Calibri" w:hAnsi="Calibri" w:cs="Calibri"/>
          <w:i/>
          <w:szCs w:val="22"/>
        </w:rPr>
      </w:pPr>
      <w:r w:rsidRPr="007E544F">
        <w:rPr>
          <w:rFonts w:ascii="Calibri" w:hAnsi="Calibri" w:cs="Calibri"/>
          <w:i/>
          <w:szCs w:val="22"/>
        </w:rPr>
        <w:t>Tab. 1 – Přehled nejvýznamnějších mezinárodních projektů</w:t>
      </w:r>
    </w:p>
    <w:tbl>
      <w:tblPr>
        <w:tblW w:w="9639" w:type="dxa"/>
        <w:tblInd w:w="-10" w:type="dxa"/>
        <w:tblCellMar>
          <w:left w:w="70" w:type="dxa"/>
          <w:right w:w="70" w:type="dxa"/>
        </w:tblCellMar>
        <w:tblLook w:val="04A0" w:firstRow="1" w:lastRow="0" w:firstColumn="1" w:lastColumn="0" w:noHBand="0" w:noVBand="1"/>
      </w:tblPr>
      <w:tblGrid>
        <w:gridCol w:w="1176"/>
        <w:gridCol w:w="1767"/>
        <w:gridCol w:w="1399"/>
        <w:gridCol w:w="2165"/>
        <w:gridCol w:w="3132"/>
      </w:tblGrid>
      <w:tr w:rsidR="007E544F" w:rsidRPr="007E544F" w:rsidTr="00C43F21">
        <w:trPr>
          <w:trHeight w:val="525"/>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p w:rsidR="007E544F" w:rsidRPr="007E544F" w:rsidRDefault="007E544F" w:rsidP="007E544F">
            <w:pPr>
              <w:jc w:val="center"/>
              <w:rPr>
                <w:rFonts w:ascii="Calibri" w:hAnsi="Calibri" w:cs="Calibri"/>
                <w:b/>
                <w:bCs/>
                <w:szCs w:val="22"/>
              </w:rPr>
            </w:pPr>
            <w:r w:rsidRPr="007E544F">
              <w:rPr>
                <w:rFonts w:ascii="Calibri" w:hAnsi="Calibri" w:cs="Calibri"/>
                <w:b/>
                <w:bCs/>
                <w:szCs w:val="22"/>
              </w:rPr>
              <w:t>Program</w:t>
            </w:r>
          </w:p>
        </w:tc>
        <w:tc>
          <w:tcPr>
            <w:tcW w:w="1767" w:type="dxa"/>
            <w:tcBorders>
              <w:top w:val="single" w:sz="8" w:space="0" w:color="auto"/>
              <w:left w:val="nil"/>
              <w:bottom w:val="single" w:sz="8" w:space="0" w:color="auto"/>
              <w:right w:val="single" w:sz="8" w:space="0" w:color="auto"/>
            </w:tcBorders>
            <w:shd w:val="clear" w:color="000000" w:fill="D9ECFF"/>
            <w:vAlign w:val="center"/>
            <w:hideMark/>
          </w:tcPr>
          <w:p w:rsidR="007E544F" w:rsidRPr="007E544F" w:rsidRDefault="007E544F" w:rsidP="007E544F">
            <w:pPr>
              <w:jc w:val="center"/>
              <w:rPr>
                <w:rFonts w:ascii="Calibri" w:hAnsi="Calibri" w:cs="Calibri"/>
                <w:b/>
                <w:bCs/>
                <w:szCs w:val="22"/>
              </w:rPr>
            </w:pPr>
            <w:r w:rsidRPr="007E544F">
              <w:rPr>
                <w:rFonts w:ascii="Calibri" w:hAnsi="Calibri" w:cs="Calibri"/>
                <w:b/>
                <w:bCs/>
                <w:szCs w:val="22"/>
              </w:rPr>
              <w:t>Číslo projektu</w:t>
            </w:r>
          </w:p>
        </w:tc>
        <w:tc>
          <w:tcPr>
            <w:tcW w:w="1399" w:type="dxa"/>
            <w:tcBorders>
              <w:top w:val="single" w:sz="8" w:space="0" w:color="auto"/>
              <w:left w:val="nil"/>
              <w:bottom w:val="single" w:sz="8" w:space="0" w:color="auto"/>
              <w:right w:val="single" w:sz="8" w:space="0" w:color="auto"/>
            </w:tcBorders>
            <w:shd w:val="clear" w:color="000000" w:fill="D9ECFF"/>
            <w:vAlign w:val="center"/>
            <w:hideMark/>
          </w:tcPr>
          <w:p w:rsidR="007E544F" w:rsidRPr="007E544F" w:rsidRDefault="007E544F" w:rsidP="007E544F">
            <w:pPr>
              <w:jc w:val="center"/>
              <w:rPr>
                <w:rFonts w:ascii="Calibri" w:hAnsi="Calibri" w:cs="Calibri"/>
                <w:b/>
                <w:bCs/>
                <w:szCs w:val="22"/>
              </w:rPr>
            </w:pPr>
            <w:r w:rsidRPr="007E544F">
              <w:rPr>
                <w:rFonts w:ascii="Calibri" w:hAnsi="Calibri" w:cs="Calibri"/>
                <w:b/>
                <w:bCs/>
                <w:szCs w:val="22"/>
              </w:rPr>
              <w:t>Hlavní řešitel projektu</w:t>
            </w:r>
          </w:p>
        </w:tc>
        <w:tc>
          <w:tcPr>
            <w:tcW w:w="2165" w:type="dxa"/>
            <w:tcBorders>
              <w:top w:val="single" w:sz="8" w:space="0" w:color="auto"/>
              <w:left w:val="nil"/>
              <w:bottom w:val="single" w:sz="8" w:space="0" w:color="auto"/>
              <w:right w:val="single" w:sz="8" w:space="0" w:color="auto"/>
            </w:tcBorders>
            <w:shd w:val="clear" w:color="000000" w:fill="D9ECFF"/>
            <w:vAlign w:val="center"/>
            <w:hideMark/>
          </w:tcPr>
          <w:p w:rsidR="007E544F" w:rsidRPr="007E544F" w:rsidRDefault="007E544F" w:rsidP="007E544F">
            <w:pPr>
              <w:jc w:val="center"/>
              <w:rPr>
                <w:rFonts w:ascii="Calibri" w:hAnsi="Calibri" w:cs="Calibri"/>
                <w:b/>
                <w:bCs/>
                <w:szCs w:val="22"/>
              </w:rPr>
            </w:pPr>
            <w:r w:rsidRPr="007E544F">
              <w:rPr>
                <w:rFonts w:ascii="Calibri" w:hAnsi="Calibri" w:cs="Calibri"/>
                <w:b/>
                <w:bCs/>
                <w:szCs w:val="22"/>
              </w:rPr>
              <w:t>Název projektu</w:t>
            </w:r>
          </w:p>
        </w:tc>
        <w:tc>
          <w:tcPr>
            <w:tcW w:w="3132" w:type="dxa"/>
            <w:tcBorders>
              <w:top w:val="single" w:sz="8" w:space="0" w:color="auto"/>
              <w:left w:val="nil"/>
              <w:bottom w:val="single" w:sz="8" w:space="0" w:color="auto"/>
              <w:right w:val="single" w:sz="8" w:space="0" w:color="auto"/>
            </w:tcBorders>
            <w:shd w:val="clear" w:color="000000" w:fill="D9ECFF"/>
            <w:vAlign w:val="center"/>
            <w:hideMark/>
          </w:tcPr>
          <w:p w:rsidR="007E544F" w:rsidRPr="007E544F" w:rsidRDefault="007E544F" w:rsidP="007E544F">
            <w:pPr>
              <w:ind w:right="75"/>
              <w:jc w:val="center"/>
              <w:rPr>
                <w:rFonts w:ascii="Calibri" w:hAnsi="Calibri" w:cs="Calibri"/>
                <w:b/>
                <w:bCs/>
                <w:szCs w:val="22"/>
              </w:rPr>
            </w:pPr>
            <w:r w:rsidRPr="007E544F">
              <w:rPr>
                <w:rFonts w:ascii="Calibri" w:hAnsi="Calibri" w:cs="Calibri"/>
                <w:b/>
                <w:bCs/>
                <w:szCs w:val="22"/>
              </w:rPr>
              <w:t>Stručná charakteristika projektu</w:t>
            </w:r>
          </w:p>
        </w:tc>
      </w:tr>
      <w:tr w:rsidR="007E544F" w:rsidRPr="007E544F" w:rsidTr="00C43F21">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rPr>
              <w:t>Erasmus Mundus</w:t>
            </w:r>
          </w:p>
        </w:tc>
        <w:tc>
          <w:tcPr>
            <w:tcW w:w="1767"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rPr>
              <w:t>544978-EM-1-2013-1-SI-ERA MUNDUS-EMA21</w:t>
            </w:r>
          </w:p>
        </w:tc>
        <w:tc>
          <w:tcPr>
            <w:tcW w:w="1399"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rPr>
              <w:t>University of Ljubljana</w:t>
            </w:r>
          </w:p>
        </w:tc>
        <w:tc>
          <w:tcPr>
            <w:tcW w:w="2165"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b/>
                <w:szCs w:val="22"/>
              </w:rPr>
            </w:pPr>
            <w:r w:rsidRPr="007E544F">
              <w:rPr>
                <w:rFonts w:ascii="Calibri" w:hAnsi="Calibri" w:cs="Calibri"/>
                <w:b/>
                <w:szCs w:val="22"/>
              </w:rPr>
              <w:t>Euro-Asian Cooperation for Excellence and Advancement (EACEA II)</w:t>
            </w:r>
          </w:p>
        </w:tc>
        <w:tc>
          <w:tcPr>
            <w:tcW w:w="3132"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ind w:right="75"/>
              <w:rPr>
                <w:rFonts w:ascii="Calibri" w:hAnsi="Calibri" w:cs="Calibri"/>
                <w:szCs w:val="22"/>
              </w:rPr>
            </w:pPr>
            <w:r w:rsidRPr="007E544F">
              <w:rPr>
                <w:rFonts w:ascii="Calibri" w:hAnsi="Calibri" w:cs="Calibri"/>
                <w:szCs w:val="22"/>
              </w:rPr>
              <w:t>Projekt byl zaměřen na podporu vzájemných výměnných pobytů pro akademické i administrativní pracovníky, speciální tréninkové programy, vytváření PhD mezinárodních sítí a obecnou podporu spolupráce mezi EU a státy centrální Asie. Projekt poskytnul podpořeným osobám mezinárodní zkušenosti a širokou mezinárodní síť participujících entit, která vyústí v široké, udržitelné, mezinárodní, zodpovědné a mezikulturní znalosti, jež zvýšili uplatnitelnost a konkurenceschopnost podpořených osob na globálním trhu práce.</w:t>
            </w:r>
          </w:p>
        </w:tc>
      </w:tr>
      <w:tr w:rsidR="007E544F" w:rsidRPr="007E544F" w:rsidTr="00C43F21">
        <w:trPr>
          <w:trHeight w:val="282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lang w:val="fr-BE"/>
              </w:rPr>
              <w:t>Erasmus Mundus</w:t>
            </w:r>
          </w:p>
        </w:tc>
        <w:tc>
          <w:tcPr>
            <w:tcW w:w="1767"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lang w:val="fr-BE"/>
              </w:rPr>
              <w:t>545407-EM-1-2013-1-GR-ERA MUNDUS-EMA21</w:t>
            </w:r>
          </w:p>
        </w:tc>
        <w:tc>
          <w:tcPr>
            <w:tcW w:w="1399"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lang w:val="fr-BE"/>
              </w:rPr>
              <w:t>Alexander Technological Institution of Thessaloniki</w:t>
            </w:r>
          </w:p>
        </w:tc>
        <w:tc>
          <w:tcPr>
            <w:tcW w:w="2165"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b/>
                <w:szCs w:val="22"/>
              </w:rPr>
            </w:pPr>
            <w:r w:rsidRPr="007E544F">
              <w:rPr>
                <w:rFonts w:ascii="Calibri" w:hAnsi="Calibri" w:cs="Calibri"/>
                <w:b/>
                <w:szCs w:val="22"/>
                <w:lang w:val="fr-BE"/>
              </w:rPr>
              <w:t>Education Force : Driving Mobility for EU-East Europe Cooperation (EFFORT)</w:t>
            </w:r>
          </w:p>
        </w:tc>
        <w:tc>
          <w:tcPr>
            <w:tcW w:w="3132"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ind w:right="75"/>
              <w:rPr>
                <w:rFonts w:ascii="Calibri" w:hAnsi="Calibri" w:cs="Calibri"/>
                <w:szCs w:val="22"/>
              </w:rPr>
            </w:pPr>
            <w:r w:rsidRPr="007E544F">
              <w:rPr>
                <w:rFonts w:ascii="Calibri" w:hAnsi="Calibri" w:cs="Calibri"/>
                <w:szCs w:val="22"/>
              </w:rPr>
              <w:t xml:space="preserve">Projekt byl zaměřen na podporu vzájemných výměnných pobytů pro akademické i administrativní pracovníky, speciální tréninkové programy, vytváření PhD mezinárodních sítí a obecnou podporu spolupráce mezi EU a Arménií, Ázerbájdžánem, Běloruskem, Gruzií, Moldávií a Ukrajinou. Projekt oboustranně podpořil kvalitu výuky v bakalářských, magisterských i PhD programech a vzájemnou spolupráci partnerů projektu. </w:t>
            </w:r>
          </w:p>
        </w:tc>
      </w:tr>
      <w:tr w:rsidR="007E544F" w:rsidRPr="007E544F" w:rsidTr="00C43F21">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lang w:val="fr-BE"/>
              </w:rPr>
              <w:t>Tempus</w:t>
            </w:r>
          </w:p>
        </w:tc>
        <w:tc>
          <w:tcPr>
            <w:tcW w:w="1767"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lang w:val="fr-BE"/>
              </w:rPr>
              <w:t>530534-TEMPUS-1-2012-1-UK-TEMPUS-SMGR </w:t>
            </w:r>
          </w:p>
        </w:tc>
        <w:tc>
          <w:tcPr>
            <w:tcW w:w="1399"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lang w:val="fr-BE"/>
              </w:rPr>
              <w:t>Northumbria University</w:t>
            </w:r>
          </w:p>
        </w:tc>
        <w:tc>
          <w:tcPr>
            <w:tcW w:w="2165"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b/>
                <w:szCs w:val="22"/>
              </w:rPr>
            </w:pPr>
            <w:r w:rsidRPr="007E544F">
              <w:rPr>
                <w:rFonts w:ascii="Calibri" w:hAnsi="Calibri" w:cs="Calibri"/>
                <w:b/>
                <w:szCs w:val="22"/>
                <w:lang w:val="fr-BE"/>
              </w:rPr>
              <w:t>Improving the Efficiency of Student Services (IMPRESS)</w:t>
            </w:r>
          </w:p>
        </w:tc>
        <w:tc>
          <w:tcPr>
            <w:tcW w:w="3132"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ind w:right="75"/>
              <w:rPr>
                <w:rFonts w:ascii="Calibri" w:hAnsi="Calibri" w:cs="Calibri"/>
                <w:szCs w:val="22"/>
              </w:rPr>
            </w:pPr>
            <w:r w:rsidRPr="007E544F">
              <w:rPr>
                <w:rFonts w:ascii="Calibri" w:hAnsi="Calibri" w:cs="Calibri"/>
                <w:szCs w:val="22"/>
                <w:lang w:val="fr-BE"/>
              </w:rPr>
              <w:t>Cílem vzdělávacího projektu IMPRESS bylo zvýšení kvality v procesu vysokoškolského vzdělávání na partnerských ukrajinských univerzitách. Na každé z těchto škol bylo díky projektu implementováno a otevřeno Centrum pro podporu studentů, které bylo vybudováno na základech tzv. Best Practices evropsých partnerských škol. Svými aktivitami usnadňuje centrum studentům život v oblasti jejich uplatnění v rámci profesně orientovaných praxí při studiu, poradenství, konzultanství, školení tzv. Soft Skills a oraganizaci zahraničních mobilit.</w:t>
            </w:r>
          </w:p>
        </w:tc>
      </w:tr>
      <w:tr w:rsidR="007E544F" w:rsidRPr="007E544F" w:rsidTr="00C43F21">
        <w:trPr>
          <w:trHeight w:val="129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lang w:val="fr-BE"/>
              </w:rPr>
              <w:t>Erasmus Intensive Programmes</w:t>
            </w:r>
          </w:p>
        </w:tc>
        <w:tc>
          <w:tcPr>
            <w:tcW w:w="1767"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rPr>
                <w:color w:val="1F497D"/>
              </w:rPr>
            </w:pPr>
            <w:r w:rsidRPr="007E544F">
              <w:rPr>
                <w:rFonts w:ascii="Calibri" w:hAnsi="Calibri" w:cs="Calibri"/>
                <w:szCs w:val="22"/>
                <w:lang w:val="fr-BE"/>
              </w:rPr>
              <w:t>2013/LLP/ERAMOB-IP</w:t>
            </w:r>
          </w:p>
        </w:tc>
        <w:tc>
          <w:tcPr>
            <w:tcW w:w="1399"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lang w:val="fr-BE"/>
              </w:rPr>
              <w:t>Hogeschool West-Vlaanderen </w:t>
            </w:r>
          </w:p>
        </w:tc>
        <w:tc>
          <w:tcPr>
            <w:tcW w:w="2165"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b/>
                <w:szCs w:val="22"/>
              </w:rPr>
            </w:pPr>
            <w:r w:rsidRPr="007E544F">
              <w:rPr>
                <w:rFonts w:ascii="Calibri" w:hAnsi="Calibri" w:cs="Calibri"/>
                <w:b/>
                <w:szCs w:val="22"/>
                <w:lang w:val="fr-BE"/>
              </w:rPr>
              <w:t>Cross Border Health Care </w:t>
            </w:r>
          </w:p>
        </w:tc>
        <w:tc>
          <w:tcPr>
            <w:tcW w:w="3132"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ind w:right="75"/>
              <w:rPr>
                <w:rFonts w:ascii="Calibri" w:hAnsi="Calibri" w:cs="Calibri"/>
                <w:szCs w:val="22"/>
              </w:rPr>
            </w:pPr>
            <w:r w:rsidRPr="007E544F">
              <w:rPr>
                <w:rFonts w:ascii="Calibri" w:hAnsi="Calibri" w:cs="Calibri"/>
                <w:szCs w:val="22"/>
                <w:lang w:val="fr-BE"/>
              </w:rPr>
              <w:t>Tento projekt byl zacílen do oblasti působnosti directivy EU 2011/24/EU o podmínkách a dalších souvislostech s poskytnutím lékařské péče v rámci prostoru EU.</w:t>
            </w:r>
          </w:p>
        </w:tc>
      </w:tr>
      <w:tr w:rsidR="007E544F" w:rsidRPr="007E544F" w:rsidTr="00C43F21">
        <w:trPr>
          <w:trHeight w:val="3330"/>
        </w:trPr>
        <w:tc>
          <w:tcPr>
            <w:tcW w:w="1176" w:type="dxa"/>
            <w:tcBorders>
              <w:top w:val="nil"/>
              <w:left w:val="single" w:sz="8" w:space="0" w:color="auto"/>
              <w:bottom w:val="single" w:sz="4"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rPr>
              <w:t>H2020</w:t>
            </w:r>
          </w:p>
        </w:tc>
        <w:tc>
          <w:tcPr>
            <w:tcW w:w="1767" w:type="dxa"/>
            <w:tcBorders>
              <w:top w:val="nil"/>
              <w:left w:val="nil"/>
              <w:bottom w:val="single" w:sz="4"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rPr>
              <w:t>731264</w:t>
            </w:r>
          </w:p>
        </w:tc>
        <w:tc>
          <w:tcPr>
            <w:tcW w:w="1399" w:type="dxa"/>
            <w:tcBorders>
              <w:top w:val="nil"/>
              <w:left w:val="nil"/>
              <w:bottom w:val="single" w:sz="4"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rPr>
              <w:t>Anglia Ruskin University</w:t>
            </w:r>
          </w:p>
        </w:tc>
        <w:tc>
          <w:tcPr>
            <w:tcW w:w="2165" w:type="dxa"/>
            <w:tcBorders>
              <w:top w:val="nil"/>
              <w:left w:val="nil"/>
              <w:bottom w:val="single" w:sz="4" w:space="0" w:color="auto"/>
              <w:right w:val="single" w:sz="8" w:space="0" w:color="auto"/>
            </w:tcBorders>
            <w:shd w:val="clear" w:color="auto" w:fill="auto"/>
            <w:vAlign w:val="center"/>
            <w:hideMark/>
          </w:tcPr>
          <w:p w:rsidR="007E544F" w:rsidRPr="007E544F" w:rsidRDefault="007E544F" w:rsidP="007E544F">
            <w:pPr>
              <w:rPr>
                <w:rFonts w:ascii="Calibri" w:hAnsi="Calibri" w:cs="Calibri"/>
                <w:b/>
                <w:szCs w:val="22"/>
              </w:rPr>
            </w:pPr>
            <w:r w:rsidRPr="007E544F">
              <w:rPr>
                <w:rFonts w:ascii="Calibri" w:hAnsi="Calibri" w:cs="Calibri"/>
                <w:b/>
                <w:szCs w:val="22"/>
              </w:rPr>
              <w:t>SHAPE-ENERGY</w:t>
            </w:r>
          </w:p>
        </w:tc>
        <w:tc>
          <w:tcPr>
            <w:tcW w:w="3132" w:type="dxa"/>
            <w:tcBorders>
              <w:top w:val="nil"/>
              <w:left w:val="nil"/>
              <w:bottom w:val="single" w:sz="4" w:space="0" w:color="auto"/>
              <w:right w:val="single" w:sz="8" w:space="0" w:color="auto"/>
            </w:tcBorders>
            <w:shd w:val="clear" w:color="auto" w:fill="auto"/>
            <w:vAlign w:val="center"/>
            <w:hideMark/>
          </w:tcPr>
          <w:p w:rsidR="007E544F" w:rsidRPr="007E544F" w:rsidRDefault="007E544F" w:rsidP="007E544F">
            <w:pPr>
              <w:ind w:right="75"/>
              <w:rPr>
                <w:rFonts w:ascii="Calibri" w:hAnsi="Calibri" w:cs="Calibri"/>
                <w:szCs w:val="22"/>
              </w:rPr>
            </w:pPr>
            <w:r w:rsidRPr="007E544F">
              <w:rPr>
                <w:rFonts w:ascii="Calibri" w:hAnsi="Calibri" w:cs="Calibri"/>
                <w:szCs w:val="22"/>
              </w:rPr>
              <w:t>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tc>
      </w:tr>
      <w:tr w:rsidR="007E544F" w:rsidRPr="007E544F" w:rsidTr="00C43F21">
        <w:trPr>
          <w:trHeight w:val="3330"/>
        </w:trPr>
        <w:tc>
          <w:tcPr>
            <w:tcW w:w="1176" w:type="dxa"/>
            <w:tcBorders>
              <w:top w:val="single" w:sz="4" w:space="0" w:color="auto"/>
              <w:left w:val="single" w:sz="8" w:space="0" w:color="auto"/>
              <w:bottom w:val="single" w:sz="4" w:space="0" w:color="auto"/>
              <w:right w:val="single" w:sz="8" w:space="0" w:color="auto"/>
            </w:tcBorders>
            <w:shd w:val="clear" w:color="auto" w:fill="auto"/>
            <w:vAlign w:val="center"/>
          </w:tcPr>
          <w:p w:rsidR="007E544F" w:rsidRPr="007E544F" w:rsidRDefault="007E544F" w:rsidP="007E544F">
            <w:pPr>
              <w:rPr>
                <w:rFonts w:ascii="Calibri" w:hAnsi="Calibri" w:cs="Calibri"/>
                <w:szCs w:val="22"/>
              </w:rPr>
            </w:pPr>
            <w:r w:rsidRPr="007E544F">
              <w:rPr>
                <w:rFonts w:ascii="Calibri" w:hAnsi="Calibri" w:cs="Calibri"/>
                <w:szCs w:val="22"/>
              </w:rPr>
              <w:t>V4</w:t>
            </w:r>
          </w:p>
        </w:tc>
        <w:tc>
          <w:tcPr>
            <w:tcW w:w="1767" w:type="dxa"/>
            <w:tcBorders>
              <w:top w:val="single" w:sz="4" w:space="0" w:color="auto"/>
              <w:left w:val="nil"/>
              <w:bottom w:val="single" w:sz="4" w:space="0" w:color="auto"/>
              <w:right w:val="single" w:sz="8" w:space="0" w:color="auto"/>
            </w:tcBorders>
            <w:shd w:val="clear" w:color="auto" w:fill="auto"/>
            <w:vAlign w:val="center"/>
          </w:tcPr>
          <w:p w:rsidR="007E544F" w:rsidRPr="007E544F" w:rsidRDefault="007E544F" w:rsidP="007E544F">
            <w:pPr>
              <w:rPr>
                <w:rFonts w:ascii="Calibri" w:hAnsi="Calibri" w:cs="Calibri"/>
                <w:szCs w:val="22"/>
              </w:rPr>
            </w:pPr>
            <w:r w:rsidRPr="007E544F">
              <w:rPr>
                <w:rFonts w:ascii="Calibri" w:hAnsi="Calibri" w:cs="Calibri"/>
                <w:szCs w:val="22"/>
              </w:rPr>
              <w:t>21520157</w:t>
            </w:r>
          </w:p>
        </w:tc>
        <w:tc>
          <w:tcPr>
            <w:tcW w:w="1399" w:type="dxa"/>
            <w:tcBorders>
              <w:top w:val="single" w:sz="4" w:space="0" w:color="auto"/>
              <w:left w:val="nil"/>
              <w:bottom w:val="single" w:sz="4" w:space="0" w:color="auto"/>
              <w:right w:val="single" w:sz="8" w:space="0" w:color="auto"/>
            </w:tcBorders>
            <w:shd w:val="clear" w:color="auto" w:fill="auto"/>
            <w:vAlign w:val="center"/>
          </w:tcPr>
          <w:p w:rsidR="007E544F" w:rsidRPr="007E544F" w:rsidRDefault="007E544F" w:rsidP="007E544F">
            <w:pPr>
              <w:rPr>
                <w:rFonts w:ascii="Calibri" w:hAnsi="Calibri" w:cs="Calibri"/>
                <w:szCs w:val="22"/>
              </w:rPr>
            </w:pPr>
            <w:r w:rsidRPr="007E544F">
              <w:rPr>
                <w:rFonts w:ascii="Calibri" w:hAnsi="Calibri" w:cs="Calibri"/>
              </w:rPr>
              <w:t>UTB ve Zlíně, FaME</w:t>
            </w:r>
          </w:p>
        </w:tc>
        <w:tc>
          <w:tcPr>
            <w:tcW w:w="2165" w:type="dxa"/>
            <w:tcBorders>
              <w:top w:val="single" w:sz="4" w:space="0" w:color="auto"/>
              <w:left w:val="nil"/>
              <w:bottom w:val="single" w:sz="4" w:space="0" w:color="auto"/>
              <w:right w:val="single" w:sz="8" w:space="0" w:color="auto"/>
            </w:tcBorders>
            <w:shd w:val="clear" w:color="auto" w:fill="auto"/>
            <w:vAlign w:val="center"/>
          </w:tcPr>
          <w:p w:rsidR="007E544F" w:rsidRPr="007E544F" w:rsidRDefault="007E544F" w:rsidP="007E544F">
            <w:pPr>
              <w:rPr>
                <w:rFonts w:ascii="Calibri" w:hAnsi="Calibri" w:cs="Calibri"/>
                <w:b/>
                <w:szCs w:val="22"/>
              </w:rPr>
            </w:pPr>
            <w:r w:rsidRPr="007E544F">
              <w:rPr>
                <w:rFonts w:ascii="Calibri" w:hAnsi="Calibri" w:cs="Calibri"/>
                <w:b/>
                <w:szCs w:val="22"/>
              </w:rPr>
              <w:t>V4 cluster policies and their influence on the viability of cluster organizations</w:t>
            </w:r>
          </w:p>
        </w:tc>
        <w:tc>
          <w:tcPr>
            <w:tcW w:w="3132" w:type="dxa"/>
            <w:tcBorders>
              <w:top w:val="single" w:sz="4" w:space="0" w:color="auto"/>
              <w:left w:val="nil"/>
              <w:bottom w:val="single" w:sz="4" w:space="0" w:color="auto"/>
              <w:right w:val="single" w:sz="8" w:space="0" w:color="auto"/>
            </w:tcBorders>
            <w:shd w:val="clear" w:color="auto" w:fill="auto"/>
            <w:vAlign w:val="center"/>
          </w:tcPr>
          <w:p w:rsidR="007E544F" w:rsidRPr="007E544F" w:rsidRDefault="007E544F" w:rsidP="007E544F">
            <w:pPr>
              <w:ind w:right="75"/>
              <w:rPr>
                <w:rFonts w:ascii="Calibri" w:hAnsi="Calibri" w:cs="Calibri"/>
                <w:szCs w:val="22"/>
              </w:rPr>
            </w:pPr>
            <w:r w:rsidRPr="007E544F">
              <w:rPr>
                <w:rFonts w:ascii="Calibri" w:hAnsi="Calibri" w:cs="Calibri"/>
              </w:rPr>
              <w:t>Cílem projektu je spolupráce na výzkumu, výměně znalostí a zkušeností v rámci tématu klastrových politik a jejich vlivu na rozvoj klastrových organizací, tj. jejich životaschopnosti ve státech V4. Rámec spolupráce je nastíněn analýzou zaměření klastrových politik zemí V4 a vybraných klastrových organizací. Výsledky budou zahrnovat doporučení a osvědčené postupy pro rozvoj politik klastrů v zemích V4 pro posílení konkurenceschopnosti zemí V4.</w:t>
            </w:r>
          </w:p>
        </w:tc>
      </w:tr>
      <w:tr w:rsidR="00C43F21" w:rsidRPr="007E544F" w:rsidTr="00C43F21">
        <w:trPr>
          <w:trHeight w:val="3330"/>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
          <w:p w:rsidR="00C43F21" w:rsidRPr="005F2252" w:rsidRDefault="00C43F21" w:rsidP="00C43F21">
            <w:pPr>
              <w:rPr>
                <w:rFonts w:asciiTheme="minorHAnsi" w:hAnsiTheme="minorHAnsi" w:cstheme="minorHAnsi"/>
                <w:color w:val="5B9BD5" w:themeColor="accent1"/>
                <w:szCs w:val="22"/>
              </w:rPr>
            </w:pPr>
            <w:r w:rsidRPr="005F2252">
              <w:rPr>
                <w:rFonts w:asciiTheme="minorHAnsi" w:hAnsiTheme="minorHAnsi" w:cstheme="minorHAnsi"/>
                <w:color w:val="5B9BD5" w:themeColor="accent1"/>
                <w:szCs w:val="22"/>
              </w:rPr>
              <w:t>V4</w:t>
            </w:r>
          </w:p>
        </w:tc>
        <w:tc>
          <w:tcPr>
            <w:tcW w:w="1767" w:type="dxa"/>
            <w:tcBorders>
              <w:top w:val="single" w:sz="4" w:space="0" w:color="auto"/>
              <w:left w:val="nil"/>
              <w:bottom w:val="single" w:sz="8" w:space="0" w:color="auto"/>
              <w:right w:val="single" w:sz="8" w:space="0" w:color="auto"/>
            </w:tcBorders>
            <w:shd w:val="clear" w:color="auto" w:fill="auto"/>
            <w:vAlign w:val="center"/>
          </w:tcPr>
          <w:p w:rsidR="00C43F21" w:rsidRPr="005F2252" w:rsidRDefault="00C43F21" w:rsidP="00C43F21">
            <w:pPr>
              <w:rPr>
                <w:rFonts w:asciiTheme="minorHAnsi" w:hAnsiTheme="minorHAnsi" w:cstheme="minorHAnsi"/>
                <w:color w:val="5B9BD5" w:themeColor="accent1"/>
                <w:szCs w:val="22"/>
              </w:rPr>
            </w:pPr>
            <w:r w:rsidRPr="005F2252">
              <w:rPr>
                <w:rFonts w:asciiTheme="minorHAnsi" w:hAnsiTheme="minorHAnsi" w:cstheme="minorHAnsi"/>
                <w:color w:val="5B9BD5" w:themeColor="accent1"/>
              </w:rPr>
              <w:t>21820267</w:t>
            </w:r>
          </w:p>
        </w:tc>
        <w:tc>
          <w:tcPr>
            <w:tcW w:w="1399" w:type="dxa"/>
            <w:tcBorders>
              <w:top w:val="single" w:sz="4" w:space="0" w:color="auto"/>
              <w:left w:val="nil"/>
              <w:bottom w:val="single" w:sz="8" w:space="0" w:color="auto"/>
              <w:right w:val="single" w:sz="8" w:space="0" w:color="auto"/>
            </w:tcBorders>
            <w:shd w:val="clear" w:color="auto" w:fill="auto"/>
            <w:vAlign w:val="center"/>
          </w:tcPr>
          <w:p w:rsidR="00C43F21" w:rsidRPr="005F2252" w:rsidRDefault="00C43F21" w:rsidP="00C43F21">
            <w:pPr>
              <w:rPr>
                <w:rFonts w:asciiTheme="minorHAnsi" w:hAnsiTheme="minorHAnsi" w:cstheme="minorHAnsi"/>
                <w:b/>
                <w:color w:val="5B9BD5" w:themeColor="accent1"/>
                <w:szCs w:val="22"/>
              </w:rPr>
            </w:pPr>
            <w:r w:rsidRPr="005F2252">
              <w:rPr>
                <w:rFonts w:asciiTheme="minorHAnsi" w:hAnsiTheme="minorHAnsi" w:cstheme="minorHAnsi"/>
                <w:color w:val="5B9BD5" w:themeColor="accent1"/>
              </w:rPr>
              <w:t>UTB ve Zlíně, FaME</w:t>
            </w:r>
          </w:p>
        </w:tc>
        <w:tc>
          <w:tcPr>
            <w:tcW w:w="2165" w:type="dxa"/>
            <w:tcBorders>
              <w:top w:val="single" w:sz="4" w:space="0" w:color="auto"/>
              <w:left w:val="nil"/>
              <w:bottom w:val="single" w:sz="8" w:space="0" w:color="auto"/>
              <w:right w:val="single" w:sz="8" w:space="0" w:color="auto"/>
            </w:tcBorders>
            <w:shd w:val="clear" w:color="auto" w:fill="auto"/>
            <w:vAlign w:val="center"/>
          </w:tcPr>
          <w:p w:rsidR="00C43F21" w:rsidRPr="005F2252" w:rsidRDefault="00C43F21" w:rsidP="00C43F21">
            <w:pPr>
              <w:rPr>
                <w:rFonts w:asciiTheme="minorHAnsi" w:hAnsiTheme="minorHAnsi" w:cstheme="minorHAnsi"/>
                <w:b/>
                <w:color w:val="5B9BD5" w:themeColor="accent1"/>
                <w:szCs w:val="22"/>
              </w:rPr>
            </w:pPr>
            <w:r w:rsidRPr="005F2252">
              <w:rPr>
                <w:rFonts w:asciiTheme="minorHAnsi" w:hAnsiTheme="minorHAnsi" w:cstheme="minorHAnsi"/>
                <w:b/>
                <w:color w:val="5B9BD5" w:themeColor="accent1"/>
                <w:szCs w:val="22"/>
              </w:rPr>
              <w:t>How to prevent SMEs failure (Actions based on comparative analysis in Visegrad countries and Serbia)</w:t>
            </w:r>
          </w:p>
        </w:tc>
        <w:tc>
          <w:tcPr>
            <w:tcW w:w="3132" w:type="dxa"/>
            <w:tcBorders>
              <w:top w:val="single" w:sz="4" w:space="0" w:color="auto"/>
              <w:left w:val="nil"/>
              <w:bottom w:val="single" w:sz="8" w:space="0" w:color="auto"/>
              <w:right w:val="single" w:sz="8" w:space="0" w:color="auto"/>
            </w:tcBorders>
            <w:shd w:val="clear" w:color="auto" w:fill="auto"/>
            <w:vAlign w:val="center"/>
          </w:tcPr>
          <w:p w:rsidR="00C43F21" w:rsidRPr="005F2252" w:rsidRDefault="00C43F21" w:rsidP="00C43F21">
            <w:pPr>
              <w:rPr>
                <w:rFonts w:asciiTheme="minorHAnsi" w:hAnsiTheme="minorHAnsi" w:cstheme="minorHAnsi"/>
                <w:color w:val="5B9BD5" w:themeColor="accent1"/>
              </w:rPr>
            </w:pPr>
            <w:r w:rsidRPr="005F2252">
              <w:rPr>
                <w:rFonts w:asciiTheme="minorHAnsi" w:hAnsiTheme="minorHAnsi" w:cstheme="minorHAnsi"/>
                <w:color w:val="5B9BD5" w:themeColor="accent1"/>
              </w:rPr>
              <w:t>Projekt je orientován do oblasti znalostní analýzy vývoje a průběhu podnikových procesů, koncentruje se na návrh modelu pro prevenci rizik spojených s prognózovanými podnikatelskými aktivitami a jejich finanční náročností/efektivitou. Cílem je analyzovat stávající rizikové faktory a jako předmět projektu navrhnout model, který bude mít jasné vstupní/výstupní a navazující procesní komponenty pro prognózování a dedukci podnikatelských rizik ve firmě. Prezentace výstupů na workshopech, Jimp čl</w:t>
            </w:r>
            <w:r w:rsidR="00BA777E">
              <w:rPr>
                <w:rFonts w:asciiTheme="minorHAnsi" w:hAnsiTheme="minorHAnsi" w:cstheme="minorHAnsi"/>
                <w:color w:val="5B9BD5" w:themeColor="accent1"/>
              </w:rPr>
              <w:t>áncích a ve vědecké monografii.</w:t>
            </w:r>
          </w:p>
        </w:tc>
      </w:tr>
    </w:tbl>
    <w:p w:rsidR="007E544F" w:rsidRPr="007E544F" w:rsidRDefault="007E544F" w:rsidP="007E544F">
      <w:pPr>
        <w:jc w:val="both"/>
        <w:rPr>
          <w:rFonts w:ascii="Calibri" w:hAnsi="Calibri" w:cs="Calibri"/>
          <w:sz w:val="22"/>
          <w:szCs w:val="22"/>
        </w:rPr>
      </w:pP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Fakulta managementu a ekonomiky v rámci akreditovaných studijních programů umožňuje zpracovávat kvalifikační práce v anglickém jazyce. Po souhlasu děkana i v ostatních cizích jazycích. </w:t>
      </w:r>
    </w:p>
    <w:p w:rsidR="007E544F" w:rsidRPr="007E544F" w:rsidRDefault="007E544F" w:rsidP="007E544F">
      <w:pPr>
        <w:spacing w:after="120"/>
        <w:jc w:val="both"/>
        <w:rPr>
          <w:rFonts w:ascii="Calibri" w:hAnsi="Calibri" w:cs="Calibri"/>
          <w:sz w:val="22"/>
          <w:szCs w:val="22"/>
        </w:rPr>
      </w:pPr>
      <w:r w:rsidRPr="007E544F">
        <w:rPr>
          <w:rFonts w:ascii="Calibri" w:hAnsi="Calibri" w:cs="Calibri"/>
          <w:sz w:val="22"/>
          <w:szCs w:val="22"/>
        </w:rPr>
        <w:t xml:space="preserve">FaME je členem sítě </w:t>
      </w:r>
      <w:r w:rsidRPr="007E544F">
        <w:rPr>
          <w:rFonts w:ascii="Calibri" w:hAnsi="Calibri" w:cs="Calibri"/>
          <w:b/>
          <w:sz w:val="22"/>
          <w:szCs w:val="22"/>
        </w:rPr>
        <w:t>NICE – New Initiatives and Challenges in Europe,</w:t>
      </w:r>
      <w:r w:rsidRPr="007E544F">
        <w:rPr>
          <w:rFonts w:ascii="Calibri" w:hAnsi="Calibri" w:cs="Calibri"/>
          <w:sz w:val="22"/>
          <w:szCs w:val="22"/>
        </w:rPr>
        <w:t xml:space="preserve"> která sdružuje celkem 30 partnerských vysokoškolských institucí z 21 zemí převážně Evropy, ale i Středního Východu, Asie a Austrálie. Všechny partnerské instituce jsou zaměřeny na vysokoškolské vzdělávání v oblasti managementu, ekonomie, podnikové ekonomiky, obchodu, podnikatelství. Platforma slouží ke sdílení zkušeností ve vzdělávacím procesu, vzdělávacích projektech a ve výzkumu.</w:t>
      </w:r>
    </w:p>
    <w:p w:rsidR="007E544F" w:rsidRPr="007E544F" w:rsidRDefault="007E544F" w:rsidP="007E544F">
      <w:pPr>
        <w:spacing w:after="120"/>
        <w:jc w:val="both"/>
        <w:rPr>
          <w:rFonts w:ascii="Calibri" w:hAnsi="Calibri" w:cs="Calibri"/>
          <w:sz w:val="22"/>
          <w:szCs w:val="22"/>
        </w:rPr>
      </w:pPr>
      <w:r w:rsidRPr="007E544F">
        <w:rPr>
          <w:rFonts w:ascii="Calibri" w:hAnsi="Calibri" w:cs="Calibri"/>
          <w:sz w:val="22"/>
          <w:szCs w:val="22"/>
        </w:rPr>
        <w:t xml:space="preserve">Fakulta managementu a ekonomiky je členem </w:t>
      </w:r>
      <w:r w:rsidRPr="007E544F">
        <w:rPr>
          <w:rFonts w:ascii="Calibri" w:hAnsi="Calibri" w:cs="Calibri"/>
          <w:b/>
          <w:sz w:val="22"/>
          <w:szCs w:val="22"/>
        </w:rPr>
        <w:t xml:space="preserve">SPACE Network (Space European Network For Business Studies and Languages), </w:t>
      </w:r>
      <w:r w:rsidRPr="007E544F">
        <w:rPr>
          <w:rFonts w:ascii="Calibri" w:hAnsi="Calibri" w:cs="Calibr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rsidR="007E544F" w:rsidRPr="007E544F" w:rsidRDefault="007E544F" w:rsidP="007E544F">
      <w:pPr>
        <w:spacing w:after="120"/>
        <w:jc w:val="both"/>
        <w:rPr>
          <w:rFonts w:ascii="Calibri" w:hAnsi="Calibri" w:cs="Calibri"/>
          <w:sz w:val="22"/>
          <w:szCs w:val="22"/>
        </w:rPr>
      </w:pPr>
      <w:r w:rsidRPr="007E544F">
        <w:rPr>
          <w:rFonts w:ascii="Calibri" w:hAnsi="Calibri" w:cs="Calibri"/>
          <w:sz w:val="22"/>
          <w:szCs w:val="22"/>
        </w:rPr>
        <w:t xml:space="preserve">Další sítí, které je Fakulta managementu a ekonomiky členem, je </w:t>
      </w:r>
      <w:r w:rsidRPr="007E544F">
        <w:rPr>
          <w:rFonts w:ascii="Calibri" w:hAnsi="Calibri" w:cs="Calibri"/>
          <w:b/>
          <w:sz w:val="22"/>
          <w:szCs w:val="22"/>
        </w:rPr>
        <w:t>Cranet Network (Cranfield Network on International Human Resource Management)</w:t>
      </w:r>
      <w:r w:rsidRPr="007E544F">
        <w:rPr>
          <w:rFonts w:ascii="Calibri" w:hAnsi="Calibri" w:cs="Calibri"/>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rsidR="007E544F" w:rsidRPr="007E544F" w:rsidRDefault="007E544F" w:rsidP="007E544F">
      <w:pPr>
        <w:spacing w:after="600"/>
        <w:jc w:val="both"/>
        <w:rPr>
          <w:rFonts w:ascii="Calibri" w:hAnsi="Calibri" w:cs="Calibri"/>
          <w:sz w:val="22"/>
          <w:szCs w:val="22"/>
        </w:rPr>
      </w:pPr>
      <w:r w:rsidRPr="007E544F">
        <w:rPr>
          <w:rFonts w:ascii="Calibri" w:hAnsi="Calibri" w:cs="Calibri"/>
          <w:sz w:val="22"/>
          <w:szCs w:val="22"/>
        </w:rPr>
        <w:t xml:space="preserve">Více informací o mezinárodních vztazích na FaME je možno nalézt na webových stránkách FaME v sekci </w:t>
      </w:r>
      <w:hyperlink r:id="rId89" w:history="1">
        <w:r w:rsidRPr="007E544F">
          <w:rPr>
            <w:rFonts w:ascii="Calibri" w:hAnsi="Calibri" w:cs="Calibri"/>
            <w:i/>
            <w:color w:val="0000FF"/>
            <w:sz w:val="22"/>
            <w:szCs w:val="22"/>
            <w:u w:val="single"/>
          </w:rPr>
          <w:t>Mezinárodní vztahy.</w:t>
        </w:r>
      </w:hyperlink>
    </w:p>
    <w:p w:rsidR="007E544F" w:rsidRPr="007E544F" w:rsidRDefault="007E544F" w:rsidP="007E544F">
      <w:pPr>
        <w:keepNext/>
        <w:keepLines/>
        <w:spacing w:before="40"/>
        <w:jc w:val="center"/>
        <w:outlineLvl w:val="1"/>
        <w:rPr>
          <w:rFonts w:ascii="Calibri" w:hAnsi="Calibri" w:cs="Calibri"/>
          <w:b/>
          <w:color w:val="365F91"/>
          <w:sz w:val="32"/>
          <w:szCs w:val="26"/>
        </w:rPr>
      </w:pPr>
      <w:r w:rsidRPr="007E544F">
        <w:rPr>
          <w:rFonts w:ascii="Calibri" w:hAnsi="Calibri" w:cs="Calibri"/>
          <w:b/>
          <w:color w:val="365F91"/>
          <w:sz w:val="32"/>
          <w:szCs w:val="26"/>
        </w:rPr>
        <w:t xml:space="preserve">Profil absolventa a obsah studia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Soulad získaných odborných znalostí, dovedností a způsobilostí s typem a profilem studijního programu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2.4</w:t>
      </w:r>
    </w:p>
    <w:p w:rsidR="008504DD" w:rsidRPr="008504DD" w:rsidRDefault="008504DD" w:rsidP="008504DD">
      <w:pPr>
        <w:spacing w:after="120"/>
        <w:jc w:val="both"/>
        <w:rPr>
          <w:rFonts w:ascii="Calibri" w:hAnsi="Calibri" w:cs="Calibri"/>
          <w:sz w:val="22"/>
          <w:szCs w:val="22"/>
        </w:rPr>
      </w:pPr>
      <w:r w:rsidRPr="008504DD">
        <w:rPr>
          <w:rFonts w:ascii="Calibri" w:hAnsi="Calibri" w:cs="Calibri"/>
          <w:sz w:val="22"/>
          <w:szCs w:val="22"/>
        </w:rPr>
        <w:t>Absolvent je schopen řešit problematiku z oblasti manažerských a marketingových záležitostí podnikových i veřejnosprávních jednotek, a to včetně jejich základních finančních. Absolvent MSP je tímto způsobilý pro praktické uplatnění na středních a vyšších manažerských a ekonomických postech jak v podnikové sféře, tak veřejné správě, a to např. na pozicích marketingový manažer, marketingový analytik, projektový manažer. Absolvent je rovněž připraven i ke studiu v doktorském studijním programu.</w:t>
      </w:r>
    </w:p>
    <w:p w:rsidR="008504DD" w:rsidRPr="008504DD" w:rsidRDefault="008504DD" w:rsidP="008504DD">
      <w:pPr>
        <w:spacing w:after="120"/>
        <w:jc w:val="both"/>
        <w:rPr>
          <w:rFonts w:ascii="Calibri" w:hAnsi="Calibri" w:cs="Calibri"/>
          <w:sz w:val="22"/>
          <w:szCs w:val="22"/>
        </w:rPr>
      </w:pPr>
      <w:r w:rsidRPr="008504DD">
        <w:rPr>
          <w:rFonts w:ascii="Calibri" w:hAnsi="Calibri" w:cs="Calibri"/>
          <w:sz w:val="22"/>
          <w:szCs w:val="22"/>
        </w:rPr>
        <w:t>Studijní program Management and Marketing vybavuje absolventa souborem základních znalostí klíčových ekonomických předmětů a jejich vzájemných souvislostí. Porozumí managementu, marketingu, podnikovým činnostem, procesům, nástrojům a technologiím aplikovaným v oblasti marketingového řízení podniku. Bude umět definovat a analyzovat problémy z oblasti managementu a marketingu a navrhovat jejich základní směr řešení.</w:t>
      </w:r>
    </w:p>
    <w:p w:rsidR="008504DD" w:rsidRPr="008D44A3" w:rsidRDefault="008504DD" w:rsidP="008504DD"/>
    <w:p w:rsidR="008504DD" w:rsidRPr="008504DD" w:rsidRDefault="008504DD" w:rsidP="008504DD">
      <w:pPr>
        <w:jc w:val="both"/>
        <w:rPr>
          <w:rFonts w:asciiTheme="minorHAnsi" w:hAnsiTheme="minorHAnsi" w:cstheme="minorHAnsi"/>
          <w:b/>
          <w:sz w:val="22"/>
        </w:rPr>
      </w:pPr>
      <w:r w:rsidRPr="008504DD">
        <w:rPr>
          <w:rFonts w:asciiTheme="minorHAnsi" w:hAnsiTheme="minorHAnsi" w:cstheme="minorHAnsi"/>
          <w:b/>
          <w:sz w:val="22"/>
        </w:rPr>
        <w:t>Odborné znalosti</w:t>
      </w:r>
    </w:p>
    <w:p w:rsidR="008504DD" w:rsidRPr="008504DD" w:rsidRDefault="008504DD" w:rsidP="008504DD">
      <w:pPr>
        <w:jc w:val="both"/>
        <w:rPr>
          <w:rFonts w:asciiTheme="minorHAnsi" w:hAnsiTheme="minorHAnsi" w:cstheme="minorHAnsi"/>
          <w:sz w:val="22"/>
        </w:rPr>
      </w:pPr>
      <w:r w:rsidRPr="008504DD">
        <w:rPr>
          <w:rFonts w:asciiTheme="minorHAnsi" w:hAnsiTheme="minorHAnsi" w:cstheme="minorHAnsi"/>
          <w:sz w:val="22"/>
        </w:rPr>
        <w:t xml:space="preserve">V rámci předmětů studijního programu </w:t>
      </w:r>
      <w:r w:rsidRPr="008504DD">
        <w:rPr>
          <w:rFonts w:asciiTheme="minorHAnsi" w:hAnsiTheme="minorHAnsi" w:cstheme="minorHAnsi"/>
          <w:b/>
          <w:sz w:val="22"/>
        </w:rPr>
        <w:t xml:space="preserve">Management and Marketing </w:t>
      </w:r>
      <w:r w:rsidRPr="008504DD">
        <w:rPr>
          <w:rFonts w:asciiTheme="minorHAnsi" w:hAnsiTheme="minorHAnsi" w:cstheme="minorHAnsi"/>
          <w:sz w:val="22"/>
        </w:rPr>
        <w:t>absolvent získá následující odborné znalosti:</w:t>
      </w:r>
    </w:p>
    <w:p w:rsidR="008504DD" w:rsidRPr="008504DD" w:rsidRDefault="008504DD" w:rsidP="00085185">
      <w:pPr>
        <w:pStyle w:val="Odstavecseseznamem"/>
        <w:numPr>
          <w:ilvl w:val="0"/>
          <w:numId w:val="56"/>
        </w:numPr>
        <w:spacing w:after="0" w:line="240" w:lineRule="auto"/>
        <w:ind w:left="426" w:hanging="284"/>
        <w:jc w:val="both"/>
        <w:rPr>
          <w:rFonts w:asciiTheme="minorHAnsi" w:hAnsiTheme="minorHAnsi" w:cstheme="minorHAnsi"/>
        </w:rPr>
      </w:pPr>
      <w:r w:rsidRPr="008504DD">
        <w:rPr>
          <w:rFonts w:asciiTheme="minorHAnsi" w:hAnsiTheme="minorHAnsi" w:cstheme="minorHAnsi"/>
        </w:rPr>
        <w:t>zná pokročilé ekonomické kategorie a principy z pohledu současné mikroekonomické a  makroekonomické teorie a rozumí pokročilým souvislostem ekonomických pojmů a kategorií,</w:t>
      </w:r>
    </w:p>
    <w:p w:rsidR="008504DD" w:rsidRPr="008504DD" w:rsidRDefault="008504DD" w:rsidP="00085185">
      <w:pPr>
        <w:pStyle w:val="Odstavecseseznamem"/>
        <w:numPr>
          <w:ilvl w:val="0"/>
          <w:numId w:val="56"/>
        </w:numPr>
        <w:spacing w:after="0" w:line="240" w:lineRule="auto"/>
        <w:ind w:left="426" w:hanging="284"/>
        <w:jc w:val="both"/>
        <w:rPr>
          <w:rFonts w:asciiTheme="minorHAnsi" w:hAnsiTheme="minorHAnsi" w:cstheme="minorHAnsi"/>
        </w:rPr>
      </w:pPr>
      <w:r w:rsidRPr="008504DD">
        <w:rPr>
          <w:rFonts w:asciiTheme="minorHAnsi" w:hAnsiTheme="minorHAnsi" w:cstheme="minorHAnsi"/>
        </w:rPr>
        <w:t>má znalosti pokročilých matematicko-statistických metod využitelných při zpracování a analýze ekonomických dat,</w:t>
      </w:r>
    </w:p>
    <w:p w:rsidR="008504DD" w:rsidRPr="008504DD" w:rsidRDefault="008504DD" w:rsidP="00085185">
      <w:pPr>
        <w:pStyle w:val="Odstavecseseznamem"/>
        <w:numPr>
          <w:ilvl w:val="0"/>
          <w:numId w:val="56"/>
        </w:numPr>
        <w:spacing w:after="0" w:line="240" w:lineRule="auto"/>
        <w:ind w:left="426" w:hanging="284"/>
        <w:jc w:val="both"/>
        <w:rPr>
          <w:rFonts w:asciiTheme="minorHAnsi" w:hAnsiTheme="minorHAnsi" w:cstheme="minorHAnsi"/>
        </w:rPr>
      </w:pPr>
      <w:r w:rsidRPr="008504DD">
        <w:rPr>
          <w:rFonts w:asciiTheme="minorHAnsi" w:hAnsiTheme="minorHAnsi" w:cstheme="minorHAnsi"/>
        </w:rPr>
        <w:t>vyzná se v pokročilých teoriích a modelech strategického managementu organizace, řízení lidských zdrojů, a zná jejich metody za účelem výkonu manažerské funkce,</w:t>
      </w:r>
    </w:p>
    <w:p w:rsidR="008504DD" w:rsidRPr="008504DD" w:rsidRDefault="008504DD" w:rsidP="00085185">
      <w:pPr>
        <w:pStyle w:val="Odstavecseseznamem"/>
        <w:numPr>
          <w:ilvl w:val="0"/>
          <w:numId w:val="56"/>
        </w:numPr>
        <w:spacing w:after="0" w:line="240" w:lineRule="auto"/>
        <w:ind w:left="426" w:hanging="284"/>
        <w:jc w:val="both"/>
        <w:rPr>
          <w:rFonts w:asciiTheme="minorHAnsi" w:hAnsiTheme="minorHAnsi" w:cstheme="minorHAnsi"/>
        </w:rPr>
      </w:pPr>
      <w:r w:rsidRPr="008504DD">
        <w:rPr>
          <w:rFonts w:asciiTheme="minorHAnsi" w:hAnsiTheme="minorHAnsi" w:cstheme="minorHAnsi"/>
        </w:rPr>
        <w:t>má pokročilé znalosti procesního, organizačního, personálního a rizikového řízení firem a institucí veřejné správy,</w:t>
      </w:r>
    </w:p>
    <w:p w:rsidR="008504DD" w:rsidRPr="008504DD" w:rsidRDefault="008504DD" w:rsidP="00085185">
      <w:pPr>
        <w:pStyle w:val="Odstavecseseznamem"/>
        <w:numPr>
          <w:ilvl w:val="0"/>
          <w:numId w:val="56"/>
        </w:numPr>
        <w:spacing w:after="0" w:line="240" w:lineRule="auto"/>
        <w:ind w:left="426" w:hanging="284"/>
        <w:jc w:val="both"/>
        <w:rPr>
          <w:rFonts w:asciiTheme="minorHAnsi" w:hAnsiTheme="minorHAnsi" w:cstheme="minorHAnsi"/>
        </w:rPr>
      </w:pPr>
      <w:r w:rsidRPr="008504DD">
        <w:rPr>
          <w:rFonts w:asciiTheme="minorHAnsi" w:hAnsiTheme="minorHAnsi" w:cstheme="minorHAnsi"/>
        </w:rPr>
        <w:t>má osvojeny zásady marketingového řízení pro udržení konkurenceschopnosti v globálním prostředí, orientuje se v základních metodách marketingového výzkumu, a zná metody marketingové komunikace včetně moderních marketingových trendů,</w:t>
      </w:r>
    </w:p>
    <w:p w:rsidR="008504DD" w:rsidRPr="008504DD" w:rsidRDefault="008504DD" w:rsidP="00085185">
      <w:pPr>
        <w:pStyle w:val="Odstavecseseznamem"/>
        <w:numPr>
          <w:ilvl w:val="0"/>
          <w:numId w:val="56"/>
        </w:numPr>
        <w:spacing w:after="0" w:line="240" w:lineRule="auto"/>
        <w:ind w:left="426" w:hanging="284"/>
        <w:jc w:val="both"/>
        <w:rPr>
          <w:rFonts w:asciiTheme="minorHAnsi" w:hAnsiTheme="minorHAnsi" w:cstheme="minorHAnsi"/>
        </w:rPr>
      </w:pPr>
      <w:r w:rsidRPr="008504DD">
        <w:rPr>
          <w:rFonts w:asciiTheme="minorHAnsi" w:hAnsiTheme="minorHAnsi" w:cstheme="minorHAnsi"/>
        </w:rPr>
        <w:t>má pokročilý přehled o právní problematice v aplikaci národního práva do ekonomiky, marketingu, managementu v návaznosti na p</w:t>
      </w:r>
      <w:r w:rsidR="00BA777E">
        <w:rPr>
          <w:rFonts w:asciiTheme="minorHAnsi" w:hAnsiTheme="minorHAnsi" w:cstheme="minorHAnsi"/>
        </w:rPr>
        <w:t>rávní předpisy a doporučení EU,</w:t>
      </w:r>
    </w:p>
    <w:p w:rsidR="008504DD" w:rsidRPr="008504DD" w:rsidRDefault="008504DD" w:rsidP="00085185">
      <w:pPr>
        <w:pStyle w:val="Odstavecseseznamem"/>
        <w:numPr>
          <w:ilvl w:val="0"/>
          <w:numId w:val="56"/>
        </w:numPr>
        <w:spacing w:after="0" w:line="240" w:lineRule="auto"/>
        <w:ind w:left="426" w:hanging="284"/>
        <w:jc w:val="both"/>
        <w:rPr>
          <w:rFonts w:asciiTheme="minorHAnsi" w:hAnsiTheme="minorHAnsi" w:cstheme="minorHAnsi"/>
        </w:rPr>
      </w:pPr>
      <w:r w:rsidRPr="008504DD">
        <w:rPr>
          <w:rFonts w:asciiTheme="minorHAnsi" w:hAnsiTheme="minorHAnsi" w:cstheme="minorHAnsi"/>
        </w:rPr>
        <w:t>je schopen popsat významné složky okolí organizační jednotky a identifikovat jejich vliv na strategii a řízení značky</w:t>
      </w:r>
      <w:r w:rsidR="00BA777E">
        <w:rPr>
          <w:rFonts w:asciiTheme="minorHAnsi" w:hAnsiTheme="minorHAnsi" w:cstheme="minorHAnsi"/>
        </w:rPr>
        <w:t>,</w:t>
      </w:r>
    </w:p>
    <w:p w:rsidR="008504DD" w:rsidRPr="008504DD" w:rsidRDefault="008504DD" w:rsidP="00085185">
      <w:pPr>
        <w:pStyle w:val="Odstavecseseznamem"/>
        <w:numPr>
          <w:ilvl w:val="0"/>
          <w:numId w:val="56"/>
        </w:numPr>
        <w:spacing w:after="0" w:line="240" w:lineRule="auto"/>
        <w:ind w:left="426" w:hanging="284"/>
        <w:jc w:val="both"/>
        <w:rPr>
          <w:rFonts w:asciiTheme="minorHAnsi" w:hAnsiTheme="minorHAnsi" w:cstheme="minorHAnsi"/>
        </w:rPr>
      </w:pPr>
      <w:r w:rsidRPr="008504DD">
        <w:rPr>
          <w:rFonts w:asciiTheme="minorHAnsi" w:hAnsiTheme="minorHAnsi" w:cstheme="minorHAnsi"/>
        </w:rPr>
        <w:t>zná a má osvojeno využití manažerských informačních systémů jakožto nástroje pro efektivní řízení organizace</w:t>
      </w:r>
      <w:r w:rsidR="00BA777E">
        <w:rPr>
          <w:rFonts w:asciiTheme="minorHAnsi" w:hAnsiTheme="minorHAnsi" w:cstheme="minorHAnsi"/>
        </w:rPr>
        <w:t>,</w:t>
      </w:r>
    </w:p>
    <w:p w:rsidR="008504DD" w:rsidRPr="008504DD" w:rsidRDefault="008504DD" w:rsidP="00085185">
      <w:pPr>
        <w:pStyle w:val="Odstavecseseznamem"/>
        <w:numPr>
          <w:ilvl w:val="0"/>
          <w:numId w:val="56"/>
        </w:numPr>
        <w:spacing w:after="0" w:line="240" w:lineRule="auto"/>
        <w:ind w:left="426" w:hanging="284"/>
        <w:jc w:val="both"/>
        <w:rPr>
          <w:rFonts w:asciiTheme="minorHAnsi" w:hAnsiTheme="minorHAnsi" w:cstheme="minorHAnsi"/>
        </w:rPr>
      </w:pPr>
      <w:r w:rsidRPr="008504DD">
        <w:rPr>
          <w:rFonts w:asciiTheme="minorHAnsi" w:hAnsiTheme="minorHAnsi" w:cstheme="minorHAnsi"/>
        </w:rPr>
        <w:t>má osvojeny postupy aplikace marketingového výzkumu, zná příklady jejich implementace ve specifickém kulturním prostředí, a rozumí způsobu jejich využití ve vztahu k potřebám, očekáváním a usměrňováním zákazníků při jejich segmentaci do cílových skupin,</w:t>
      </w:r>
    </w:p>
    <w:p w:rsidR="008504DD" w:rsidRPr="008504DD" w:rsidRDefault="008504DD" w:rsidP="00085185">
      <w:pPr>
        <w:pStyle w:val="Odstavecseseznamem"/>
        <w:numPr>
          <w:ilvl w:val="0"/>
          <w:numId w:val="56"/>
        </w:numPr>
        <w:spacing w:after="0" w:line="240" w:lineRule="auto"/>
        <w:ind w:left="426" w:hanging="284"/>
        <w:jc w:val="both"/>
        <w:rPr>
          <w:rFonts w:asciiTheme="minorHAnsi" w:hAnsiTheme="minorHAnsi" w:cstheme="minorHAnsi"/>
        </w:rPr>
      </w:pPr>
      <w:r w:rsidRPr="008504DD">
        <w:rPr>
          <w:rFonts w:asciiTheme="minorHAnsi" w:hAnsiTheme="minorHAnsi" w:cstheme="minorHAnsi"/>
        </w:rPr>
        <w:t>zná současné nástroje digitálního marketingu a je seznámen se způsoby jejich využití na příkladech dobré praxe z ČR i zahraničí</w:t>
      </w:r>
      <w:r w:rsidR="00BA777E">
        <w:rPr>
          <w:rFonts w:asciiTheme="minorHAnsi" w:hAnsiTheme="minorHAnsi" w:cstheme="minorHAnsi"/>
        </w:rPr>
        <w:t>,</w:t>
      </w:r>
    </w:p>
    <w:p w:rsidR="008504DD" w:rsidRPr="008504DD" w:rsidRDefault="008504DD" w:rsidP="00085185">
      <w:pPr>
        <w:pStyle w:val="Odstavecseseznamem"/>
        <w:numPr>
          <w:ilvl w:val="0"/>
          <w:numId w:val="56"/>
        </w:numPr>
        <w:spacing w:after="0" w:line="240" w:lineRule="auto"/>
        <w:ind w:left="426" w:hanging="284"/>
        <w:jc w:val="both"/>
        <w:rPr>
          <w:rFonts w:asciiTheme="minorHAnsi" w:hAnsiTheme="minorHAnsi" w:cstheme="minorHAnsi"/>
        </w:rPr>
      </w:pPr>
      <w:r w:rsidRPr="008504DD">
        <w:rPr>
          <w:rFonts w:asciiTheme="minorHAnsi" w:hAnsiTheme="minorHAnsi" w:cstheme="minorHAnsi"/>
        </w:rPr>
        <w:t>je seznámen s fázemi přípravy, realizace a vyhodnocení při tvorbě a implementaci strategického řízení značky (brand management),</w:t>
      </w:r>
    </w:p>
    <w:p w:rsidR="008504DD" w:rsidRPr="008504DD" w:rsidRDefault="008504DD" w:rsidP="00085185">
      <w:pPr>
        <w:pStyle w:val="Odstavecseseznamem"/>
        <w:numPr>
          <w:ilvl w:val="0"/>
          <w:numId w:val="56"/>
        </w:numPr>
        <w:spacing w:after="0" w:line="240" w:lineRule="auto"/>
        <w:ind w:left="426" w:hanging="284"/>
        <w:jc w:val="both"/>
        <w:rPr>
          <w:rFonts w:asciiTheme="minorHAnsi" w:hAnsiTheme="minorHAnsi" w:cstheme="minorHAnsi"/>
        </w:rPr>
      </w:pPr>
      <w:r w:rsidRPr="008504DD">
        <w:rPr>
          <w:rFonts w:asciiTheme="minorHAnsi" w:hAnsiTheme="minorHAnsi" w:cstheme="minorHAnsi"/>
        </w:rPr>
        <w:t>zná postupy a komunikační nástroje obchodního jednání ve vztahu ke strategickému řízení firmy i komunikaci marketingových produktů,</w:t>
      </w:r>
    </w:p>
    <w:p w:rsidR="008504DD" w:rsidRPr="008504DD" w:rsidRDefault="008504DD" w:rsidP="00085185">
      <w:pPr>
        <w:pStyle w:val="Odstavecseseznamem"/>
        <w:numPr>
          <w:ilvl w:val="0"/>
          <w:numId w:val="56"/>
        </w:numPr>
        <w:spacing w:after="0" w:line="240" w:lineRule="auto"/>
        <w:ind w:left="426" w:hanging="284"/>
        <w:jc w:val="both"/>
        <w:rPr>
          <w:rFonts w:asciiTheme="minorHAnsi" w:hAnsiTheme="minorHAnsi" w:cstheme="minorHAnsi"/>
        </w:rPr>
      </w:pPr>
      <w:r w:rsidRPr="008504DD">
        <w:rPr>
          <w:rFonts w:asciiTheme="minorHAnsi" w:hAnsiTheme="minorHAnsi" w:cstheme="minorHAnsi"/>
        </w:rPr>
        <w:t>má osvojeny znalosti přístupů a tvorby marketingového mixu</w:t>
      </w:r>
      <w:r w:rsidR="00BA777E">
        <w:rPr>
          <w:rFonts w:asciiTheme="minorHAnsi" w:hAnsiTheme="minorHAnsi" w:cstheme="minorHAnsi"/>
        </w:rPr>
        <w:t>,</w:t>
      </w:r>
    </w:p>
    <w:p w:rsidR="008504DD" w:rsidRPr="008504DD" w:rsidRDefault="008504DD" w:rsidP="00085185">
      <w:pPr>
        <w:pStyle w:val="Odstavecseseznamem"/>
        <w:numPr>
          <w:ilvl w:val="0"/>
          <w:numId w:val="57"/>
        </w:numPr>
        <w:spacing w:after="0"/>
        <w:ind w:left="426" w:hanging="284"/>
        <w:jc w:val="both"/>
        <w:rPr>
          <w:rFonts w:asciiTheme="minorHAnsi" w:hAnsiTheme="minorHAnsi" w:cstheme="minorHAnsi"/>
          <w:szCs w:val="20"/>
        </w:rPr>
      </w:pPr>
      <w:r w:rsidRPr="008504DD">
        <w:rPr>
          <w:rFonts w:asciiTheme="minorHAnsi" w:hAnsiTheme="minorHAnsi" w:cstheme="minorHAnsi"/>
          <w:szCs w:val="20"/>
        </w:rPr>
        <w:t>umí podat přehled současných přístupů, nástrojů a procesních postupů v mezinárodním marketingu a je si vědom jejich významu v mezinárodním obchodu ve vztahu k životnímu cyklu výrobků a služeb.</w:t>
      </w:r>
    </w:p>
    <w:p w:rsidR="008504DD" w:rsidRPr="008504DD" w:rsidRDefault="008504DD" w:rsidP="008504DD">
      <w:pPr>
        <w:jc w:val="both"/>
        <w:rPr>
          <w:rFonts w:asciiTheme="minorHAnsi" w:hAnsiTheme="minorHAnsi" w:cstheme="minorHAnsi"/>
          <w:b/>
          <w:sz w:val="22"/>
        </w:rPr>
      </w:pPr>
    </w:p>
    <w:p w:rsidR="008504DD" w:rsidRPr="008504DD" w:rsidRDefault="008504DD" w:rsidP="008504DD">
      <w:pPr>
        <w:jc w:val="both"/>
        <w:rPr>
          <w:rFonts w:asciiTheme="minorHAnsi" w:hAnsiTheme="minorHAnsi" w:cstheme="minorHAnsi"/>
          <w:b/>
          <w:sz w:val="22"/>
        </w:rPr>
      </w:pPr>
      <w:r w:rsidRPr="008504DD">
        <w:rPr>
          <w:rFonts w:asciiTheme="minorHAnsi" w:hAnsiTheme="minorHAnsi" w:cstheme="minorHAnsi"/>
          <w:b/>
          <w:sz w:val="22"/>
        </w:rPr>
        <w:t>Odborné dovednosti</w:t>
      </w:r>
    </w:p>
    <w:p w:rsidR="008504DD" w:rsidRPr="00BA777E" w:rsidRDefault="008504DD" w:rsidP="00BA777E">
      <w:pPr>
        <w:jc w:val="both"/>
        <w:rPr>
          <w:rFonts w:asciiTheme="minorHAnsi" w:hAnsiTheme="minorHAnsi" w:cstheme="minorHAnsi"/>
        </w:rPr>
      </w:pPr>
      <w:r w:rsidRPr="00BA777E">
        <w:rPr>
          <w:rFonts w:asciiTheme="minorHAnsi" w:hAnsiTheme="minorHAnsi" w:cstheme="minorHAnsi"/>
        </w:rPr>
        <w:t xml:space="preserve">V rámci předmětů studijního programu </w:t>
      </w:r>
      <w:r w:rsidRPr="00BA777E">
        <w:rPr>
          <w:rFonts w:asciiTheme="minorHAnsi" w:hAnsiTheme="minorHAnsi" w:cstheme="minorHAnsi"/>
          <w:b/>
        </w:rPr>
        <w:t xml:space="preserve">Management and Marketing </w:t>
      </w:r>
      <w:r w:rsidRPr="00BA777E">
        <w:rPr>
          <w:rFonts w:asciiTheme="minorHAnsi" w:hAnsiTheme="minorHAnsi" w:cstheme="minorHAnsi"/>
        </w:rPr>
        <w:t>absolvent získá následující odborné dovednosti:</w:t>
      </w:r>
    </w:p>
    <w:p w:rsidR="008504DD" w:rsidRPr="008504DD" w:rsidRDefault="008504DD" w:rsidP="00085185">
      <w:pPr>
        <w:pStyle w:val="Odstavecseseznamem"/>
        <w:numPr>
          <w:ilvl w:val="0"/>
          <w:numId w:val="58"/>
        </w:numPr>
        <w:spacing w:after="0" w:line="240" w:lineRule="auto"/>
        <w:ind w:left="426" w:hanging="284"/>
        <w:jc w:val="both"/>
        <w:rPr>
          <w:rFonts w:asciiTheme="minorHAnsi" w:hAnsiTheme="minorHAnsi" w:cstheme="minorHAnsi"/>
          <w:szCs w:val="20"/>
        </w:rPr>
      </w:pPr>
      <w:r w:rsidRPr="008504DD">
        <w:rPr>
          <w:rFonts w:asciiTheme="minorHAnsi" w:hAnsiTheme="minorHAnsi" w:cstheme="minorHAnsi"/>
          <w:szCs w:val="20"/>
        </w:rPr>
        <w:t>zvládá porovnat pohledy pokročilých ekonomických modelů na klíčové ekonomické kategorie a mechanismy včetně zhodnocení jejich aplikace na aktuální hospodářsko-politické problémy,</w:t>
      </w:r>
    </w:p>
    <w:p w:rsidR="008504DD" w:rsidRPr="008504DD" w:rsidRDefault="008504DD" w:rsidP="00085185">
      <w:pPr>
        <w:pStyle w:val="Odstavecseseznamem"/>
        <w:numPr>
          <w:ilvl w:val="0"/>
          <w:numId w:val="58"/>
        </w:numPr>
        <w:spacing w:after="0" w:line="240" w:lineRule="auto"/>
        <w:ind w:left="426" w:hanging="284"/>
        <w:jc w:val="both"/>
        <w:rPr>
          <w:rFonts w:asciiTheme="minorHAnsi" w:hAnsiTheme="minorHAnsi" w:cstheme="minorHAnsi"/>
          <w:szCs w:val="20"/>
        </w:rPr>
      </w:pPr>
      <w:r w:rsidRPr="008504DD">
        <w:rPr>
          <w:rFonts w:asciiTheme="minorHAnsi" w:hAnsiTheme="minorHAnsi" w:cstheme="minorHAnsi"/>
          <w:szCs w:val="20"/>
        </w:rPr>
        <w:t>dokáže samostatně aplikovat základní mechanismy fungování podniko-hospodářských a veřejno-správních procesů a reagovat na problémy a požadavky podnikatelsko-hospodářského a legislativního prostředí ČR a EU,</w:t>
      </w:r>
    </w:p>
    <w:p w:rsidR="008504DD" w:rsidRPr="008504DD" w:rsidRDefault="008504DD" w:rsidP="00085185">
      <w:pPr>
        <w:pStyle w:val="Odstavecseseznamem"/>
        <w:numPr>
          <w:ilvl w:val="0"/>
          <w:numId w:val="58"/>
        </w:numPr>
        <w:spacing w:after="0" w:line="240" w:lineRule="auto"/>
        <w:ind w:left="426" w:hanging="284"/>
        <w:jc w:val="both"/>
        <w:rPr>
          <w:rFonts w:asciiTheme="minorHAnsi" w:hAnsiTheme="minorHAnsi" w:cstheme="minorHAnsi"/>
          <w:szCs w:val="20"/>
        </w:rPr>
      </w:pPr>
      <w:r w:rsidRPr="008504DD">
        <w:rPr>
          <w:rFonts w:asciiTheme="minorHAnsi" w:hAnsiTheme="minorHAnsi" w:cstheme="minorHAnsi"/>
          <w:szCs w:val="20"/>
        </w:rPr>
        <w:t>je schopen samostatně a kvalifikovaně nastavit marketingové procesy a sestavit marketingový plán a umí analyzovat a evaluovat jeho dopady a efektivitu na výkonost subjektu, kdy na základě odborné reflexe těchto výsledků dovede odpovídajícím způsobem přizpůsobovat a obhájit svá rozhodnutí,</w:t>
      </w:r>
    </w:p>
    <w:p w:rsidR="008504DD" w:rsidRPr="008504DD" w:rsidRDefault="008504DD" w:rsidP="00085185">
      <w:pPr>
        <w:pStyle w:val="Odstavecseseznamem"/>
        <w:numPr>
          <w:ilvl w:val="0"/>
          <w:numId w:val="58"/>
        </w:numPr>
        <w:spacing w:after="0" w:line="240" w:lineRule="auto"/>
        <w:ind w:left="426" w:hanging="284"/>
        <w:jc w:val="both"/>
        <w:rPr>
          <w:rFonts w:asciiTheme="minorHAnsi" w:hAnsiTheme="minorHAnsi" w:cstheme="minorHAnsi"/>
          <w:szCs w:val="20"/>
        </w:rPr>
      </w:pPr>
      <w:r w:rsidRPr="008504DD">
        <w:rPr>
          <w:rFonts w:asciiTheme="minorHAnsi" w:hAnsiTheme="minorHAnsi" w:cstheme="minorHAnsi"/>
          <w:szCs w:val="20"/>
        </w:rPr>
        <w:t>v rámci manažerských a analytických činností umí vyhledávat, třídit a klasifikovat ekonomické a další údaje a na ně aplikovat pokročilé metody kvantitativní a kvalitativní analýzy dat za využití specializovaného programového vybavení s následnou interpretací a syntézou výsledků vedoucích k samostatným a tvůrčím přístupům k rozhodování o složitých a komplexních procesech v</w:t>
      </w:r>
      <w:r w:rsidR="00BA777E">
        <w:rPr>
          <w:rFonts w:asciiTheme="minorHAnsi" w:hAnsiTheme="minorHAnsi" w:cstheme="minorHAnsi"/>
          <w:szCs w:val="20"/>
        </w:rPr>
        <w:t> </w:t>
      </w:r>
      <w:r w:rsidRPr="008504DD">
        <w:rPr>
          <w:rFonts w:asciiTheme="minorHAnsi" w:hAnsiTheme="minorHAnsi" w:cstheme="minorHAnsi"/>
          <w:szCs w:val="20"/>
        </w:rPr>
        <w:t>organizaci</w:t>
      </w:r>
      <w:r w:rsidR="00BA777E">
        <w:rPr>
          <w:rFonts w:asciiTheme="minorHAnsi" w:hAnsiTheme="minorHAnsi" w:cstheme="minorHAnsi"/>
          <w:szCs w:val="20"/>
        </w:rPr>
        <w:t>,</w:t>
      </w:r>
    </w:p>
    <w:p w:rsidR="008504DD" w:rsidRPr="008504DD" w:rsidRDefault="008504DD" w:rsidP="00085185">
      <w:pPr>
        <w:pStyle w:val="Odstavecseseznamem"/>
        <w:numPr>
          <w:ilvl w:val="0"/>
          <w:numId w:val="58"/>
        </w:numPr>
        <w:spacing w:after="0" w:line="240" w:lineRule="auto"/>
        <w:ind w:left="426" w:hanging="284"/>
        <w:jc w:val="both"/>
        <w:rPr>
          <w:rFonts w:asciiTheme="minorHAnsi" w:hAnsiTheme="minorHAnsi" w:cstheme="minorHAnsi"/>
          <w:szCs w:val="20"/>
        </w:rPr>
      </w:pPr>
      <w:r w:rsidRPr="008504DD">
        <w:rPr>
          <w:rFonts w:asciiTheme="minorHAnsi" w:hAnsiTheme="minorHAnsi" w:cstheme="minorHAnsi"/>
          <w:szCs w:val="20"/>
        </w:rPr>
        <w:t>je schopen samostatně aplikovat, evaluovat a reportovat využití příslušných nástrojů řízení nákladů, řízení peněžních toků a metod finanční analýzy organizace v souladu s právními předpisy a nařízeními ČR a EU,</w:t>
      </w:r>
    </w:p>
    <w:p w:rsidR="008504DD" w:rsidRPr="008504DD" w:rsidRDefault="008504DD" w:rsidP="00085185">
      <w:pPr>
        <w:pStyle w:val="Odstavecseseznamem"/>
        <w:numPr>
          <w:ilvl w:val="0"/>
          <w:numId w:val="58"/>
        </w:numPr>
        <w:spacing w:after="0" w:line="240" w:lineRule="auto"/>
        <w:ind w:left="426" w:hanging="284"/>
        <w:jc w:val="both"/>
        <w:rPr>
          <w:rFonts w:asciiTheme="minorHAnsi" w:hAnsiTheme="minorHAnsi" w:cstheme="minorHAnsi"/>
          <w:szCs w:val="20"/>
        </w:rPr>
      </w:pPr>
      <w:r w:rsidRPr="008504DD">
        <w:rPr>
          <w:rFonts w:asciiTheme="minorHAnsi" w:hAnsiTheme="minorHAnsi" w:cstheme="minorHAnsi"/>
          <w:szCs w:val="20"/>
        </w:rPr>
        <w:t>dokáže samostatně posoudit a zhodnotit majetkovou a kapitálovou strukturu organizace a stanovit a zdůvodnit nejlepší způsob jeho financování ve vztahu k výkonnosti a efektivity vynaložených nákladů,</w:t>
      </w:r>
    </w:p>
    <w:p w:rsidR="008504DD" w:rsidRPr="008504DD" w:rsidRDefault="008504DD" w:rsidP="00085185">
      <w:pPr>
        <w:pStyle w:val="Odstavecseseznamem"/>
        <w:numPr>
          <w:ilvl w:val="0"/>
          <w:numId w:val="58"/>
        </w:numPr>
        <w:spacing w:after="0" w:line="240" w:lineRule="auto"/>
        <w:ind w:left="426" w:hanging="284"/>
        <w:jc w:val="both"/>
        <w:rPr>
          <w:rFonts w:asciiTheme="minorHAnsi" w:hAnsiTheme="minorHAnsi" w:cstheme="minorHAnsi"/>
          <w:i/>
          <w:szCs w:val="20"/>
        </w:rPr>
      </w:pPr>
      <w:r w:rsidRPr="008504DD">
        <w:rPr>
          <w:rFonts w:asciiTheme="minorHAnsi" w:hAnsiTheme="minorHAnsi" w:cstheme="minorHAnsi"/>
          <w:szCs w:val="20"/>
        </w:rPr>
        <w:t>při řešení ekonomických a správních manažerských problémů umí odpovídajícím způsobem využít informační technologie včetně počítačového zpracování dat a elektronické prezen</w:t>
      </w:r>
      <w:r w:rsidR="00BA777E">
        <w:rPr>
          <w:rFonts w:asciiTheme="minorHAnsi" w:hAnsiTheme="minorHAnsi" w:cstheme="minorHAnsi"/>
          <w:szCs w:val="20"/>
        </w:rPr>
        <w:t>tace výstupů jejich zpracování,</w:t>
      </w:r>
    </w:p>
    <w:p w:rsidR="008504DD" w:rsidRPr="008504DD" w:rsidRDefault="008504DD" w:rsidP="00085185">
      <w:pPr>
        <w:pStyle w:val="Odstavecseseznamem"/>
        <w:numPr>
          <w:ilvl w:val="0"/>
          <w:numId w:val="58"/>
        </w:numPr>
        <w:spacing w:after="0" w:line="240" w:lineRule="auto"/>
        <w:ind w:left="426" w:hanging="284"/>
        <w:jc w:val="both"/>
        <w:rPr>
          <w:rFonts w:asciiTheme="minorHAnsi" w:hAnsiTheme="minorHAnsi" w:cstheme="minorHAnsi"/>
          <w:szCs w:val="20"/>
        </w:rPr>
      </w:pPr>
      <w:r w:rsidRPr="008504DD">
        <w:rPr>
          <w:rFonts w:asciiTheme="minorHAnsi" w:hAnsiTheme="minorHAnsi" w:cstheme="minorHAnsi"/>
          <w:szCs w:val="20"/>
        </w:rPr>
        <w:t>je schopen založit, strategicky směřovat a systematicky řídit vlastní podnikatelskou jednotku na základě standardních manažerských postupů, včetně schopnosti tyto postupy dílčím způsobem rozvíjet či přizpůsobovat, a následně je aplikovat v závislosti na požadavcích trhu nebo vnějšího prostředí, a to v souladu se stávajícími znalostmi, při využití nejnovějších manažerských systémů,</w:t>
      </w:r>
    </w:p>
    <w:p w:rsidR="008504DD" w:rsidRPr="008504DD" w:rsidRDefault="008504DD" w:rsidP="00085185">
      <w:pPr>
        <w:pStyle w:val="Odstavecseseznamem"/>
        <w:numPr>
          <w:ilvl w:val="0"/>
          <w:numId w:val="58"/>
        </w:numPr>
        <w:spacing w:after="0" w:line="240" w:lineRule="auto"/>
        <w:ind w:left="426" w:hanging="284"/>
        <w:jc w:val="both"/>
        <w:rPr>
          <w:rFonts w:asciiTheme="minorHAnsi" w:hAnsiTheme="minorHAnsi" w:cstheme="minorHAnsi"/>
          <w:i/>
          <w:szCs w:val="20"/>
        </w:rPr>
      </w:pPr>
      <w:r w:rsidRPr="008504DD">
        <w:rPr>
          <w:rFonts w:asciiTheme="minorHAnsi" w:hAnsiTheme="minorHAnsi" w:cstheme="minorHAnsi"/>
          <w:szCs w:val="20"/>
        </w:rPr>
        <w:t>dokáže analyzovat potřeby subjektu či zákazníka ve vztahu ke strategickému řízení značky a marketingového mixu, a navrhnout, implementovat, prezentovat a vyhodnotit ekonomicky zdůvodnitelná opatření včetně vedení obchodního jednání s klientem k plánování, realizaci a evaluaci marketingových výzkumů, v návaznosti na dynamiku a potřeby trhu, a jejich vzájemnou provázanost, efektivitu, výkonnost, a udržitelnost uplatnitelnosti výrobku nebo služby,</w:t>
      </w:r>
    </w:p>
    <w:p w:rsidR="008504DD" w:rsidRPr="008504DD" w:rsidRDefault="008504DD" w:rsidP="00085185">
      <w:pPr>
        <w:pStyle w:val="Odstavecseseznamem"/>
        <w:numPr>
          <w:ilvl w:val="0"/>
          <w:numId w:val="58"/>
        </w:numPr>
        <w:spacing w:after="0" w:line="240" w:lineRule="auto"/>
        <w:ind w:left="426" w:hanging="284"/>
        <w:jc w:val="both"/>
        <w:rPr>
          <w:rFonts w:asciiTheme="minorHAnsi" w:hAnsiTheme="minorHAnsi" w:cstheme="minorHAnsi"/>
          <w:i/>
          <w:szCs w:val="20"/>
        </w:rPr>
      </w:pPr>
      <w:r w:rsidRPr="008504DD">
        <w:rPr>
          <w:rFonts w:asciiTheme="minorHAnsi" w:hAnsiTheme="minorHAnsi" w:cstheme="minorHAnsi"/>
          <w:szCs w:val="20"/>
        </w:rPr>
        <w:t>umí aplikovat účetní zachycení ekonomických dat ekonomických subjektů a tyto zohlednit při komplexním posouzení efektivity přijatých opatření v marketingovém mixu a strategickém řízení značky (brand management),</w:t>
      </w:r>
    </w:p>
    <w:p w:rsidR="008504DD" w:rsidRPr="008504DD" w:rsidRDefault="008504DD" w:rsidP="00085185">
      <w:pPr>
        <w:pStyle w:val="Odstavecseseznamem"/>
        <w:numPr>
          <w:ilvl w:val="0"/>
          <w:numId w:val="58"/>
        </w:numPr>
        <w:spacing w:after="0" w:line="240" w:lineRule="auto"/>
        <w:ind w:left="426" w:hanging="284"/>
        <w:jc w:val="both"/>
        <w:rPr>
          <w:rFonts w:asciiTheme="minorHAnsi" w:hAnsiTheme="minorHAnsi" w:cstheme="minorHAnsi"/>
          <w:sz w:val="24"/>
        </w:rPr>
      </w:pPr>
      <w:r w:rsidRPr="008504DD">
        <w:rPr>
          <w:rFonts w:asciiTheme="minorHAnsi" w:hAnsiTheme="minorHAnsi" w:cstheme="minorHAnsi"/>
          <w:szCs w:val="20"/>
        </w:rPr>
        <w:t>je schopen řídit tým nebo samostatně přistoupit ke komplexnímu, inovativnímu a tvůrčímu způsobu sestavení, realizace, monitoringu a vyhodnocení účinnosti jedinečného marketingového mixu organizace nebo klienta, kdy respektuje a odpovídajícím způsobem aplikuje, případně rozvíjí, přístupy, zkušenosti a poznatky z oblasti mezinárodního marketingu, a při jeho implementaci kreativně využívá nejnovějších nástrojů a metod digitálního marketingu,</w:t>
      </w:r>
    </w:p>
    <w:p w:rsidR="008504DD" w:rsidRPr="008504DD" w:rsidRDefault="008504DD" w:rsidP="00085185">
      <w:pPr>
        <w:pStyle w:val="Odstavecseseznamem"/>
        <w:numPr>
          <w:ilvl w:val="0"/>
          <w:numId w:val="58"/>
        </w:numPr>
        <w:spacing w:after="0" w:line="240" w:lineRule="auto"/>
        <w:ind w:left="426" w:hanging="284"/>
        <w:jc w:val="both"/>
        <w:rPr>
          <w:rFonts w:asciiTheme="minorHAnsi" w:hAnsiTheme="minorHAnsi" w:cstheme="minorHAnsi"/>
          <w:sz w:val="24"/>
        </w:rPr>
      </w:pPr>
      <w:r w:rsidRPr="008504DD">
        <w:rPr>
          <w:rFonts w:asciiTheme="minorHAnsi" w:hAnsiTheme="minorHAnsi" w:cstheme="minorHAnsi"/>
          <w:szCs w:val="20"/>
        </w:rPr>
        <w:t>je schopen řídit tým nebo samostatně nastavit inovativním a tvůrčím způsobem strategické řízení značky organizace nebo klienta a řídit jej ve všech jeho fázích, kdy respektuje a odpovídajícím způsobem aplikuje, případně rozvíjí, přístupy, zkušenosti a poznatky z oblasti mezinárodního marketingu, a při její implementaci kreativně využívá nejnovějších nástrojů a metod digitálního marketingu.</w:t>
      </w:r>
    </w:p>
    <w:p w:rsidR="008504DD" w:rsidRPr="008504DD" w:rsidRDefault="008504DD" w:rsidP="008504DD">
      <w:pPr>
        <w:jc w:val="both"/>
        <w:rPr>
          <w:rFonts w:asciiTheme="minorHAnsi" w:hAnsiTheme="minorHAnsi" w:cstheme="minorHAnsi"/>
          <w:sz w:val="22"/>
        </w:rPr>
      </w:pPr>
    </w:p>
    <w:p w:rsidR="008504DD" w:rsidRPr="008504DD" w:rsidRDefault="008504DD" w:rsidP="008504DD">
      <w:pPr>
        <w:jc w:val="both"/>
        <w:rPr>
          <w:rFonts w:asciiTheme="minorHAnsi" w:hAnsiTheme="minorHAnsi" w:cstheme="minorHAnsi"/>
          <w:b/>
          <w:sz w:val="22"/>
        </w:rPr>
      </w:pPr>
      <w:r w:rsidRPr="008504DD">
        <w:rPr>
          <w:rFonts w:asciiTheme="minorHAnsi" w:hAnsiTheme="minorHAnsi" w:cstheme="minorHAnsi"/>
          <w:b/>
          <w:sz w:val="22"/>
        </w:rPr>
        <w:t>Obecné způsobilosti</w:t>
      </w:r>
    </w:p>
    <w:p w:rsidR="008504DD" w:rsidRPr="008504DD" w:rsidRDefault="008504DD" w:rsidP="008504DD">
      <w:pPr>
        <w:jc w:val="both"/>
        <w:rPr>
          <w:rFonts w:asciiTheme="minorHAnsi" w:hAnsiTheme="minorHAnsi" w:cstheme="minorHAnsi"/>
          <w:sz w:val="22"/>
        </w:rPr>
      </w:pPr>
      <w:r w:rsidRPr="008504DD">
        <w:rPr>
          <w:rFonts w:asciiTheme="minorHAnsi" w:hAnsiTheme="minorHAnsi" w:cstheme="minorHAnsi"/>
          <w:sz w:val="22"/>
        </w:rPr>
        <w:t xml:space="preserve">V rámci studijního programu </w:t>
      </w:r>
      <w:r w:rsidRPr="008504DD">
        <w:rPr>
          <w:rFonts w:asciiTheme="minorHAnsi" w:hAnsiTheme="minorHAnsi" w:cstheme="minorHAnsi"/>
          <w:b/>
          <w:sz w:val="22"/>
        </w:rPr>
        <w:t xml:space="preserve">Management and Marketing </w:t>
      </w:r>
      <w:r w:rsidRPr="008504DD">
        <w:rPr>
          <w:rFonts w:asciiTheme="minorHAnsi" w:hAnsiTheme="minorHAnsi" w:cstheme="minorHAnsi"/>
          <w:sz w:val="22"/>
        </w:rPr>
        <w:t>absolvent získá následující obecné způsobilosti:</w:t>
      </w:r>
    </w:p>
    <w:p w:rsidR="008504DD" w:rsidRPr="008504DD" w:rsidRDefault="008504DD" w:rsidP="00085185">
      <w:pPr>
        <w:pStyle w:val="Odstavecseseznamem"/>
        <w:numPr>
          <w:ilvl w:val="0"/>
          <w:numId w:val="59"/>
        </w:numPr>
        <w:spacing w:after="0" w:line="240" w:lineRule="auto"/>
        <w:ind w:left="426" w:hanging="284"/>
        <w:jc w:val="both"/>
        <w:rPr>
          <w:rFonts w:asciiTheme="minorHAnsi" w:hAnsiTheme="minorHAnsi" w:cstheme="minorHAnsi"/>
          <w:szCs w:val="20"/>
        </w:rPr>
      </w:pPr>
      <w:r w:rsidRPr="008504DD">
        <w:rPr>
          <w:rFonts w:asciiTheme="minorHAnsi" w:hAnsiTheme="minorHAnsi" w:cstheme="minorHAnsi"/>
          <w:szCs w:val="20"/>
        </w:rPr>
        <w:t>absolvent zvládá prezentovat nabyté znalosti také v anglickém jazyce, a dokáže v tomto jazyce i komunikovat v rámci řídících a organizačních procesů a jednání se zahraničními partnery,</w:t>
      </w:r>
    </w:p>
    <w:p w:rsidR="008504DD" w:rsidRPr="008504DD" w:rsidRDefault="008504DD" w:rsidP="00085185">
      <w:pPr>
        <w:pStyle w:val="Odstavecseseznamem"/>
        <w:numPr>
          <w:ilvl w:val="0"/>
          <w:numId w:val="59"/>
        </w:numPr>
        <w:spacing w:after="0" w:line="240" w:lineRule="auto"/>
        <w:ind w:left="426" w:hanging="284"/>
        <w:jc w:val="both"/>
        <w:rPr>
          <w:rFonts w:asciiTheme="minorHAnsi" w:hAnsiTheme="minorHAnsi" w:cstheme="minorHAnsi"/>
          <w:szCs w:val="20"/>
        </w:rPr>
      </w:pPr>
      <w:r w:rsidRPr="008504DD">
        <w:rPr>
          <w:rFonts w:asciiTheme="minorHAnsi" w:hAnsiTheme="minorHAnsi" w:cstheme="minorHAnsi"/>
          <w:szCs w:val="20"/>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rsidR="008504DD" w:rsidRPr="008504DD" w:rsidRDefault="008504DD" w:rsidP="00085185">
      <w:pPr>
        <w:pStyle w:val="Odstavecseseznamem"/>
        <w:numPr>
          <w:ilvl w:val="0"/>
          <w:numId w:val="59"/>
        </w:numPr>
        <w:spacing w:after="0" w:line="240" w:lineRule="auto"/>
        <w:ind w:left="426" w:hanging="284"/>
        <w:jc w:val="both"/>
        <w:rPr>
          <w:rFonts w:asciiTheme="minorHAnsi" w:hAnsiTheme="minorHAnsi" w:cstheme="minorHAnsi"/>
          <w:szCs w:val="20"/>
        </w:rPr>
      </w:pPr>
      <w:r w:rsidRPr="008504DD">
        <w:rPr>
          <w:rFonts w:asciiTheme="minorHAnsi" w:hAnsiTheme="minorHAnsi" w:cstheme="minorHAnsi"/>
          <w:szCs w:val="20"/>
        </w:rPr>
        <w:t>je schopen samostatně a odpovědně se rozhodovat, umí řídit lidské zdroje, plánovat jejich využití, hodnotit a motivovat pracovníky, a koordinovat pracovní činnosti v rámci týmové spolupráce,</w:t>
      </w:r>
    </w:p>
    <w:p w:rsidR="008504DD" w:rsidRPr="008504DD" w:rsidRDefault="008504DD" w:rsidP="00085185">
      <w:pPr>
        <w:pStyle w:val="Odstavecseseznamem"/>
        <w:numPr>
          <w:ilvl w:val="0"/>
          <w:numId w:val="59"/>
        </w:numPr>
        <w:spacing w:after="0" w:line="240" w:lineRule="auto"/>
        <w:ind w:left="426" w:hanging="284"/>
        <w:jc w:val="both"/>
        <w:rPr>
          <w:rFonts w:asciiTheme="minorHAnsi" w:hAnsiTheme="minorHAnsi" w:cstheme="minorHAnsi"/>
          <w:szCs w:val="20"/>
        </w:rPr>
      </w:pPr>
      <w:r w:rsidRPr="008504DD">
        <w:rPr>
          <w:rFonts w:asciiTheme="minorHAnsi" w:hAnsiTheme="minorHAnsi" w:cstheme="minorHAnsi"/>
          <w:szCs w:val="20"/>
        </w:rPr>
        <w:t>je si vědom, že každá jeho řídící činnost má dopady jak na vnější, tak i vnitřní prostředí organizační jednotky, a to z pohledu etického ve vztahu k lidem, i z pohledu udržitelného rozvoje ve vztahu k životnímu prostředí,</w:t>
      </w:r>
    </w:p>
    <w:p w:rsidR="008504DD" w:rsidRPr="008504DD" w:rsidRDefault="008504DD" w:rsidP="00085185">
      <w:pPr>
        <w:pStyle w:val="Odstavecseseznamem"/>
        <w:numPr>
          <w:ilvl w:val="0"/>
          <w:numId w:val="59"/>
        </w:numPr>
        <w:spacing w:after="0" w:line="240" w:lineRule="auto"/>
        <w:ind w:left="426" w:hanging="284"/>
        <w:jc w:val="both"/>
        <w:rPr>
          <w:rFonts w:asciiTheme="minorHAnsi" w:hAnsiTheme="minorHAnsi" w:cstheme="minorHAnsi"/>
          <w:szCs w:val="20"/>
        </w:rPr>
      </w:pPr>
      <w:r w:rsidRPr="008504DD">
        <w:rPr>
          <w:rFonts w:asciiTheme="minorHAnsi" w:hAnsiTheme="minorHAnsi" w:cstheme="minorHAnsi"/>
          <w:szCs w:val="20"/>
        </w:rPr>
        <w:t>dokáže samostatně získávat a rozvíjet další odborné znalosti dovednosti a způsobilosti včetně reflexe vlastních zkušeností, má přehled o relevantních odborných zdrojích takovýchto informací, a dovede kriticky zhodnotit jejich původ a význam.</w:t>
      </w:r>
    </w:p>
    <w:p w:rsidR="008504DD" w:rsidRDefault="008504DD" w:rsidP="008504DD"/>
    <w:p w:rsidR="007E544F" w:rsidRPr="007E544F" w:rsidRDefault="007E544F" w:rsidP="008504DD">
      <w:pPr>
        <w:spacing w:after="120"/>
        <w:contextualSpacing/>
        <w:jc w:val="both"/>
        <w:rPr>
          <w:rFonts w:ascii="Calibri" w:eastAsia="Calibri" w:hAnsi="Calibri" w:cs="Calibri"/>
          <w:sz w:val="22"/>
          <w:szCs w:val="22"/>
          <w:lang w:eastAsia="en-US"/>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 xml:space="preserve">Pravidla a podmínky utváření studijních plánů </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2.6</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 xml:space="preserve">Studijní plán magisterského studijního programu </w:t>
      </w:r>
      <w:r w:rsidR="008504DD">
        <w:rPr>
          <w:rFonts w:ascii="Calibri" w:hAnsi="Calibri" w:cs="Calibri"/>
          <w:sz w:val="22"/>
          <w:szCs w:val="22"/>
        </w:rPr>
        <w:t>Management and Marketing</w:t>
      </w:r>
      <w:r w:rsidRPr="007E544F">
        <w:rPr>
          <w:rFonts w:ascii="Calibri" w:hAnsi="Calibri" w:cs="Calibri"/>
          <w:sz w:val="22"/>
          <w:szCs w:val="22"/>
        </w:rPr>
        <w:t xml:space="preserve"> se skládá z povinných, povinně volitelných a volitelných předmětů. Pro ukončení magisterského studijního programu musí student získat minimálně 120 kreditů ve složení dané příslušných studijním plánem. Student musí získat v průběhu 2 let magisterského studia příslušný počet kreditů z bloku povinných předmětů, který následně doplňuje podle vlastního výběru z bloku povinně volitelných předmětů. Každý studijní plán má předepsán počet kreditů, který musí student v rámci magisterského studia splnit. Tyto kredity jsou ještě doplněny kredity z volitelných předmětů, jakými jsou např. předměty nabízené v rámci modulární výuky na UTB ve Zlíně. Zpravidla se jedná o 3 kredity v rámci studijního plánu. </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 xml:space="preserve">Principy sestavování studijních plánů stanoví Studijní a zkušební řád UTB, článek 3 a doplňuje ho vnitřní předpis FaME Pravidla průběhu studia ve studijních programech uskutečňovaných na Fakultě managementu a ekonomiky, článek 3. Na FaME UTB ve Zlíně je ustanovena podle článku 4 SZŘ UTB Rada studijního programu, jejíž pravomoci a úkoly jsou vymezeny následovně: </w:t>
      </w:r>
    </w:p>
    <w:p w:rsidR="007E544F" w:rsidRPr="007E544F" w:rsidRDefault="007E544F" w:rsidP="00085185">
      <w:pPr>
        <w:numPr>
          <w:ilvl w:val="0"/>
          <w:numId w:val="12"/>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hodnocení studia v příslušném studijním programu,</w:t>
      </w:r>
    </w:p>
    <w:p w:rsidR="007E544F" w:rsidRPr="007E544F" w:rsidRDefault="007E544F" w:rsidP="00085185">
      <w:pPr>
        <w:numPr>
          <w:ilvl w:val="0"/>
          <w:numId w:val="12"/>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projednání návrhu studijního plánu studijního programu, včetně obsahu státní závěrečné zkoušky, a změn ve struktuře předmětů,</w:t>
      </w:r>
    </w:p>
    <w:p w:rsidR="007E544F" w:rsidRPr="007E544F" w:rsidRDefault="007E544F" w:rsidP="00085185">
      <w:pPr>
        <w:numPr>
          <w:ilvl w:val="0"/>
          <w:numId w:val="12"/>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projednání složení zkušebních komisí pro státní závěrečné zkoušky.</w:t>
      </w:r>
    </w:p>
    <w:p w:rsidR="008504DD" w:rsidRDefault="008504DD" w:rsidP="007E544F">
      <w:pPr>
        <w:tabs>
          <w:tab w:val="left" w:pos="2835"/>
        </w:tabs>
        <w:spacing w:before="120" w:after="120"/>
        <w:jc w:val="both"/>
        <w:rPr>
          <w:rFonts w:ascii="Calibri" w:hAnsi="Calibri" w:cs="Calibri"/>
          <w:sz w:val="22"/>
          <w:szCs w:val="22"/>
        </w:rPr>
      </w:pP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Podle článku 16 Pravidel průběhu studia ve studijních programech uskutečňovaných na Fakultě managementu a ekonomiky jsou také stanoveny následující podmínky pro pokračování ve studiu:</w:t>
      </w:r>
    </w:p>
    <w:p w:rsidR="007E544F" w:rsidRPr="007E544F" w:rsidRDefault="007E544F" w:rsidP="00085185">
      <w:pPr>
        <w:numPr>
          <w:ilvl w:val="0"/>
          <w:numId w:val="14"/>
        </w:numPr>
        <w:tabs>
          <w:tab w:val="left" w:pos="567"/>
        </w:tabs>
        <w:spacing w:before="120" w:after="120"/>
        <w:jc w:val="both"/>
        <w:rPr>
          <w:rFonts w:ascii="Calibri" w:eastAsia="Calibri" w:hAnsi="Calibri" w:cs="Calibri"/>
          <w:sz w:val="22"/>
          <w:szCs w:val="22"/>
          <w:lang w:eastAsia="en-US"/>
        </w:rPr>
      </w:pPr>
      <w:r w:rsidRPr="007E544F">
        <w:rPr>
          <w:rFonts w:ascii="Calibri" w:eastAsia="Calibri" w:hAnsi="Calibri" w:cs="Calibri"/>
          <w:sz w:val="22"/>
          <w:szCs w:val="22"/>
          <w:lang w:eastAsia="en-US"/>
        </w:rPr>
        <w:t>K tomu, aby mohl student FaME pokračovat ve studiu ve druhém ročníku MSP, je nutno získat alespoň 65 % kreditů z povinných předmětů za první ročník studia podle aktuálních studijních plánů pro dané studijní programy a obory. Výše kreditů nutných pro postup do druhého ročníku MSP se zaokrouhluje na celé kredity dolů a je zveřejněna v Rozhodnutí děkana pro příslušný akademický rok.</w:t>
      </w:r>
    </w:p>
    <w:p w:rsidR="007E544F" w:rsidRPr="007E544F" w:rsidRDefault="007E544F" w:rsidP="00085185">
      <w:pPr>
        <w:numPr>
          <w:ilvl w:val="0"/>
          <w:numId w:val="14"/>
        </w:numPr>
        <w:tabs>
          <w:tab w:val="left" w:pos="567"/>
        </w:tabs>
        <w:spacing w:before="120" w:after="120"/>
        <w:jc w:val="both"/>
        <w:rPr>
          <w:rFonts w:ascii="Calibri" w:eastAsia="Calibri" w:hAnsi="Calibri" w:cs="Calibri"/>
          <w:sz w:val="22"/>
          <w:szCs w:val="22"/>
          <w:lang w:eastAsia="en-US"/>
        </w:rPr>
      </w:pPr>
      <w:r w:rsidRPr="007E544F">
        <w:rPr>
          <w:rFonts w:ascii="Calibri" w:eastAsia="Calibri" w:hAnsi="Calibri" w:cs="Calibri"/>
          <w:sz w:val="22"/>
          <w:szCs w:val="22"/>
          <w:lang w:eastAsia="en-US"/>
        </w:rPr>
        <w:t>Povinně volitelné předměty a volitelné předměty musí být zpravidla v BSP splněny nejpozději do konce pátého semestru a v MSP nejpozději do konce třetího semestru studia.</w:t>
      </w:r>
    </w:p>
    <w:p w:rsidR="007E544F" w:rsidRPr="007E544F" w:rsidRDefault="007E544F" w:rsidP="00085185">
      <w:pPr>
        <w:numPr>
          <w:ilvl w:val="0"/>
          <w:numId w:val="14"/>
        </w:numPr>
        <w:tabs>
          <w:tab w:val="left" w:pos="567"/>
        </w:tabs>
        <w:spacing w:before="120" w:after="120"/>
        <w:jc w:val="both"/>
        <w:rPr>
          <w:rFonts w:ascii="Calibri" w:eastAsia="Calibri" w:hAnsi="Calibri" w:cs="Calibri"/>
          <w:sz w:val="22"/>
          <w:szCs w:val="22"/>
          <w:lang w:eastAsia="en-US"/>
        </w:rPr>
      </w:pPr>
      <w:r w:rsidRPr="007E544F">
        <w:rPr>
          <w:rFonts w:ascii="Calibri" w:eastAsia="Calibri" w:hAnsi="Calibri" w:cs="Calibri"/>
          <w:sz w:val="22"/>
          <w:szCs w:val="22"/>
          <w:lang w:eastAsia="en-US"/>
        </w:rPr>
        <w:t>Pro pokračování v navazujících magisterských studijních programech se musí student, který ukončil BSP, zúčastnit přijímacího řízení.</w:t>
      </w:r>
    </w:p>
    <w:p w:rsidR="007E544F" w:rsidRPr="007E544F" w:rsidRDefault="007E544F" w:rsidP="00085185">
      <w:pPr>
        <w:numPr>
          <w:ilvl w:val="0"/>
          <w:numId w:val="14"/>
        </w:numPr>
        <w:tabs>
          <w:tab w:val="left" w:pos="567"/>
        </w:tabs>
        <w:spacing w:before="120" w:after="120"/>
        <w:jc w:val="both"/>
        <w:rPr>
          <w:rFonts w:ascii="Calibri" w:eastAsia="Calibri" w:hAnsi="Calibri" w:cs="Calibri"/>
          <w:sz w:val="22"/>
          <w:szCs w:val="22"/>
          <w:lang w:eastAsia="en-US"/>
        </w:rPr>
      </w:pPr>
      <w:r w:rsidRPr="007E544F">
        <w:rPr>
          <w:rFonts w:ascii="Calibri" w:eastAsia="Calibri" w:hAnsi="Calibri" w:cs="Calibri"/>
          <w:sz w:val="22"/>
          <w:szCs w:val="22"/>
          <w:lang w:eastAsia="en-US"/>
        </w:rPr>
        <w:t>Student si do 2. ročníku MSP zapíše:</w:t>
      </w:r>
    </w:p>
    <w:p w:rsidR="007E544F" w:rsidRPr="007E544F" w:rsidRDefault="007E544F" w:rsidP="00085185">
      <w:pPr>
        <w:numPr>
          <w:ilvl w:val="0"/>
          <w:numId w:val="13"/>
        </w:numPr>
        <w:tabs>
          <w:tab w:val="left" w:pos="2835"/>
        </w:tabs>
        <w:spacing w:before="120" w:after="120"/>
        <w:jc w:val="both"/>
        <w:rPr>
          <w:rFonts w:ascii="Calibri" w:eastAsia="Calibri" w:hAnsi="Calibri" w:cs="Calibri"/>
          <w:sz w:val="22"/>
          <w:szCs w:val="22"/>
          <w:lang w:eastAsia="en-US"/>
        </w:rPr>
      </w:pPr>
      <w:r w:rsidRPr="007E544F">
        <w:rPr>
          <w:rFonts w:ascii="Calibri" w:eastAsia="Calibri" w:hAnsi="Calibri" w:cs="Calibri"/>
          <w:sz w:val="22"/>
          <w:szCs w:val="22"/>
          <w:lang w:eastAsia="en-US"/>
        </w:rPr>
        <w:t>všechny neukončené předměty 1. ročníku,</w:t>
      </w:r>
    </w:p>
    <w:p w:rsidR="007E544F" w:rsidRPr="007E544F" w:rsidRDefault="007E544F" w:rsidP="00085185">
      <w:pPr>
        <w:numPr>
          <w:ilvl w:val="0"/>
          <w:numId w:val="13"/>
        </w:numPr>
        <w:tabs>
          <w:tab w:val="left" w:pos="2835"/>
        </w:tabs>
        <w:spacing w:before="120" w:after="120"/>
        <w:jc w:val="both"/>
        <w:rPr>
          <w:rFonts w:ascii="Calibri" w:eastAsia="Calibri" w:hAnsi="Calibri" w:cs="Calibri"/>
          <w:sz w:val="22"/>
          <w:szCs w:val="22"/>
          <w:lang w:eastAsia="en-US"/>
        </w:rPr>
      </w:pPr>
      <w:r w:rsidRPr="007E544F">
        <w:rPr>
          <w:rFonts w:ascii="Calibri" w:eastAsia="Calibri" w:hAnsi="Calibri" w:cs="Calibri"/>
          <w:sz w:val="22"/>
          <w:szCs w:val="22"/>
          <w:lang w:eastAsia="en-US"/>
        </w:rPr>
        <w:t>povinné předměty pro 2. ročník</w:t>
      </w:r>
    </w:p>
    <w:p w:rsidR="007E544F" w:rsidRPr="007E544F" w:rsidRDefault="007E544F" w:rsidP="00085185">
      <w:pPr>
        <w:numPr>
          <w:ilvl w:val="0"/>
          <w:numId w:val="13"/>
        </w:numPr>
        <w:tabs>
          <w:tab w:val="left" w:pos="2835"/>
        </w:tabs>
        <w:spacing w:before="120" w:after="120"/>
        <w:jc w:val="both"/>
        <w:rPr>
          <w:rFonts w:ascii="Calibri" w:eastAsia="Calibri" w:hAnsi="Calibri" w:cs="Calibri"/>
          <w:sz w:val="22"/>
          <w:szCs w:val="22"/>
          <w:lang w:eastAsia="en-US"/>
        </w:rPr>
      </w:pPr>
      <w:r w:rsidRPr="007E544F">
        <w:rPr>
          <w:rFonts w:ascii="Calibri" w:eastAsia="Calibri" w:hAnsi="Calibri" w:cs="Calibri"/>
          <w:sz w:val="22"/>
          <w:szCs w:val="22"/>
          <w:lang w:eastAsia="en-US"/>
        </w:rPr>
        <w:t>vybrané povinně volitelné předměty a volitelné předměty.</w:t>
      </w:r>
    </w:p>
    <w:p w:rsidR="007E544F" w:rsidRPr="007E544F" w:rsidRDefault="007E544F" w:rsidP="00085185">
      <w:pPr>
        <w:numPr>
          <w:ilvl w:val="0"/>
          <w:numId w:val="14"/>
        </w:numPr>
        <w:tabs>
          <w:tab w:val="left" w:pos="567"/>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Podmínkou pro uzavření 2. ročníku navazujících magisterských studijních programů je dosažení 120 kreditů. Pokud student neukončil navazující magisterský studijní program, zapíše si všechny neukončené povinné předměty z předchozího roku studia a neukončené povinně volitelné a volitelné předměty.</w:t>
      </w:r>
    </w:p>
    <w:p w:rsidR="009316FD" w:rsidRDefault="009316FD" w:rsidP="007E544F">
      <w:pPr>
        <w:tabs>
          <w:tab w:val="left" w:pos="567"/>
        </w:tabs>
        <w:spacing w:before="120" w:after="120"/>
        <w:jc w:val="both"/>
        <w:rPr>
          <w:rFonts w:ascii="Calibri" w:hAnsi="Calibri" w:cs="Calibri"/>
          <w:sz w:val="22"/>
          <w:szCs w:val="22"/>
        </w:rPr>
      </w:pPr>
    </w:p>
    <w:p w:rsidR="007E544F" w:rsidRPr="007E544F" w:rsidRDefault="007E544F" w:rsidP="007E544F">
      <w:pPr>
        <w:tabs>
          <w:tab w:val="left" w:pos="567"/>
        </w:tabs>
        <w:spacing w:before="120" w:after="120"/>
        <w:jc w:val="both"/>
        <w:rPr>
          <w:rFonts w:ascii="Calibri" w:hAnsi="Calibri" w:cs="Calibri"/>
          <w:sz w:val="22"/>
          <w:szCs w:val="22"/>
        </w:rPr>
      </w:pPr>
      <w:r w:rsidRPr="007E544F">
        <w:rPr>
          <w:rFonts w:ascii="Calibri" w:hAnsi="Calibri" w:cs="Calibri"/>
          <w:sz w:val="22"/>
          <w:szCs w:val="22"/>
        </w:rPr>
        <w:t>FaME využívá ECTS kreditový systém. Jeden kredit odpovídá 1/60 průměrné roční zátěže studenta při standardní době studia. Každému předmětu je přiřazen počet kreditů, který odpovídá časové zátěži studenta nutné pro úspěšné ukončení daného předmětu.</w:t>
      </w:r>
    </w:p>
    <w:p w:rsidR="007E544F" w:rsidRPr="007E544F" w:rsidRDefault="007E544F" w:rsidP="007E544F">
      <w:pPr>
        <w:rPr>
          <w:rFonts w:ascii="Calibri" w:hAnsi="Calibri" w:cs="Calibri"/>
          <w:sz w:val="22"/>
          <w:szCs w:val="22"/>
        </w:rPr>
      </w:pPr>
      <w:r w:rsidRPr="007E544F">
        <w:rPr>
          <w:rFonts w:ascii="Calibri" w:hAnsi="Calibri" w:cs="Calibri"/>
          <w:sz w:val="22"/>
          <w:szCs w:val="22"/>
        </w:rPr>
        <w:t>Vyučovací jednotkou je vyučovací hodina, která trvá 50 minut.</w:t>
      </w:r>
    </w:p>
    <w:p w:rsidR="007E544F" w:rsidRDefault="007E544F" w:rsidP="007E544F">
      <w:pPr>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 xml:space="preserve">Vymezení uplatnění absolventů </w:t>
      </w:r>
    </w:p>
    <w:p w:rsidR="007E544F" w:rsidRPr="007E544F" w:rsidRDefault="007E544F" w:rsidP="007E544F">
      <w:pPr>
        <w:keepNext/>
        <w:keepLines/>
        <w:spacing w:before="40" w:after="120"/>
        <w:jc w:val="center"/>
        <w:outlineLvl w:val="2"/>
        <w:rPr>
          <w:rFonts w:ascii="Calibri" w:hAnsi="Calibri" w:cs="Calibri"/>
          <w:b/>
          <w:sz w:val="24"/>
          <w:szCs w:val="24"/>
        </w:rPr>
      </w:pPr>
      <w:r w:rsidRPr="007E544F">
        <w:rPr>
          <w:rFonts w:ascii="Calibri" w:hAnsi="Calibri" w:cs="Calibri"/>
          <w:b/>
          <w:sz w:val="24"/>
          <w:szCs w:val="24"/>
        </w:rPr>
        <w:t>Standard 2.7</w:t>
      </w:r>
    </w:p>
    <w:p w:rsidR="00AD0C73" w:rsidRPr="00AD0C73" w:rsidRDefault="00AD0C73" w:rsidP="00AD0C73">
      <w:pPr>
        <w:tabs>
          <w:tab w:val="left" w:pos="567"/>
        </w:tabs>
        <w:spacing w:before="120" w:after="120"/>
        <w:jc w:val="both"/>
        <w:rPr>
          <w:rFonts w:ascii="Calibri" w:hAnsi="Calibri" w:cs="Calibri"/>
          <w:sz w:val="22"/>
          <w:szCs w:val="22"/>
        </w:rPr>
      </w:pPr>
      <w:r w:rsidRPr="00AD0C73">
        <w:rPr>
          <w:rFonts w:ascii="Calibri" w:hAnsi="Calibri" w:cs="Calibri"/>
          <w:sz w:val="22"/>
          <w:szCs w:val="22"/>
        </w:rPr>
        <w:t>Absolvent bude prostřednictvím získaných soft skills a hard skills kompetentní pro praktické uplatnění na středních a vyšších manažerských a ekonomických funkcích v tuzemských i mezinárodních průmyslových podnicích, obchodních nebo finančních společnostech i organizacích veřejné a státní správy či neziskových organizací. Dále bude schopný se rychle, efektivně a komplexně orientovat a následně adaptovat na měnící se globální či lokální konkurenční prostředí. V neposlední řadě bude způsobilý identifikovat objevující se rozmanité výzvy či příležitosti, aktivně a pružně na ně reagovat a komunikovat v mateřském i cizím jazyce. Požadavky na absolventy byly konzultovány se zástupci praxe a reflektují výsledky rozsáhlého šetření mezi firmami a dalšími institucemi, kdy z pohledu </w:t>
      </w:r>
      <w:r>
        <w:rPr>
          <w:rFonts w:ascii="Calibri" w:hAnsi="Calibri" w:cs="Calibri"/>
          <w:sz w:val="22"/>
          <w:szCs w:val="22"/>
        </w:rPr>
        <w:t>studijního programu</w:t>
      </w:r>
      <w:r w:rsidRPr="00AD0C73">
        <w:rPr>
          <w:rFonts w:ascii="Calibri" w:hAnsi="Calibri" w:cs="Calibri"/>
          <w:sz w:val="22"/>
          <w:szCs w:val="22"/>
        </w:rPr>
        <w:t xml:space="preserve"> Management a</w:t>
      </w:r>
      <w:r>
        <w:rPr>
          <w:rFonts w:ascii="Calibri" w:hAnsi="Calibri" w:cs="Calibri"/>
          <w:sz w:val="22"/>
          <w:szCs w:val="22"/>
        </w:rPr>
        <w:t>nd M</w:t>
      </w:r>
      <w:r w:rsidRPr="00AD0C73">
        <w:rPr>
          <w:rFonts w:ascii="Calibri" w:hAnsi="Calibri" w:cs="Calibri"/>
          <w:sz w:val="22"/>
          <w:szCs w:val="22"/>
        </w:rPr>
        <w:t>arketing se předpokládá následující uplatnění:</w:t>
      </w:r>
    </w:p>
    <w:p w:rsidR="00AD0C73" w:rsidRPr="00AD0C73" w:rsidRDefault="00AD0C73" w:rsidP="00085185">
      <w:pPr>
        <w:numPr>
          <w:ilvl w:val="0"/>
          <w:numId w:val="29"/>
        </w:numPr>
        <w:jc w:val="both"/>
        <w:rPr>
          <w:rFonts w:asciiTheme="minorHAnsi" w:hAnsiTheme="minorHAnsi" w:cstheme="minorHAnsi"/>
          <w:sz w:val="22"/>
        </w:rPr>
      </w:pPr>
      <w:r w:rsidRPr="00AD0C73">
        <w:rPr>
          <w:rFonts w:asciiTheme="minorHAnsi" w:hAnsiTheme="minorHAnsi" w:cstheme="minorHAnsi"/>
          <w:sz w:val="22"/>
        </w:rPr>
        <w:t>pozice v oblasti soukromého sektoru, a to v profesích jako marketingový manažer, marketingový specialista, marketingový analytik, social media manažer, PR manažer, manažer nákupu či prodeje, product manažer, designér, brand manažer, marketingový konzultant, projektový manažer, HR manažer v průmyslových podnicích, obchodních firmách či finančních institucích v domácím prostředí, ale i zahraničí.</w:t>
      </w:r>
    </w:p>
    <w:p w:rsidR="007E544F" w:rsidRPr="00AD0C73" w:rsidRDefault="00AD0C73" w:rsidP="00085185">
      <w:pPr>
        <w:numPr>
          <w:ilvl w:val="0"/>
          <w:numId w:val="29"/>
        </w:numPr>
        <w:tabs>
          <w:tab w:val="left" w:pos="2835"/>
        </w:tabs>
        <w:spacing w:before="120" w:after="120" w:line="259" w:lineRule="auto"/>
        <w:contextualSpacing/>
        <w:jc w:val="both"/>
        <w:rPr>
          <w:rFonts w:asciiTheme="minorHAnsi" w:eastAsia="Calibri" w:hAnsiTheme="minorHAnsi" w:cstheme="minorHAnsi"/>
          <w:sz w:val="22"/>
          <w:szCs w:val="22"/>
          <w:lang w:eastAsia="en-US"/>
        </w:rPr>
      </w:pPr>
      <w:r w:rsidRPr="00AD0C73">
        <w:rPr>
          <w:rFonts w:asciiTheme="minorHAnsi" w:hAnsiTheme="minorHAnsi" w:cstheme="minorHAnsi"/>
          <w:sz w:val="22"/>
          <w:szCs w:val="22"/>
        </w:rPr>
        <w:t>Založení a rozvíjení vlastního podnikatelského subjektu a jeho řízení v jakémkoliv odvětví podnikatelského prostředí s akcentem na marketingové poradenství.</w:t>
      </w:r>
    </w:p>
    <w:p w:rsidR="007E544F" w:rsidRPr="007E544F" w:rsidRDefault="007E544F" w:rsidP="007E544F">
      <w:pPr>
        <w:keepNext/>
        <w:keepLines/>
        <w:spacing w:before="40"/>
        <w:jc w:val="both"/>
        <w:outlineLvl w:val="2"/>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 xml:space="preserve">Standardní doba studia </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2.8</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 xml:space="preserve">Standardní doba studia magisterského studijního programu </w:t>
      </w:r>
      <w:r w:rsidR="00BA777E">
        <w:rPr>
          <w:rFonts w:ascii="Calibri" w:hAnsi="Calibri" w:cs="Calibri"/>
          <w:sz w:val="22"/>
          <w:szCs w:val="22"/>
        </w:rPr>
        <w:t>Management and Marketing</w:t>
      </w:r>
      <w:r w:rsidRPr="007E544F">
        <w:rPr>
          <w:rFonts w:ascii="Calibri" w:hAnsi="Calibri" w:cs="Calibri"/>
          <w:sz w:val="22"/>
          <w:szCs w:val="22"/>
        </w:rPr>
        <w:t xml:space="preserve"> je 2 roky, v jejichž průběhu musí student získat alespoň 120 kreditů v předepsané struktuře nutných k úspěšnému ukončení studia. Jejich získání je nutnou podmínkou pro konání státní závěrečné zkoušky.</w:t>
      </w:r>
    </w:p>
    <w:p w:rsidR="007E544F" w:rsidRPr="007E544F" w:rsidRDefault="007E544F" w:rsidP="007E544F">
      <w:pPr>
        <w:tabs>
          <w:tab w:val="left" w:pos="2835"/>
        </w:tabs>
        <w:spacing w:before="120" w:after="120"/>
        <w:jc w:val="both"/>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 xml:space="preserve">Soulad obsahu studia s cíli studia a profilem absolventa </w:t>
      </w:r>
    </w:p>
    <w:p w:rsidR="007E544F" w:rsidRPr="007E544F" w:rsidRDefault="007E544F" w:rsidP="007E544F">
      <w:pPr>
        <w:keepNext/>
        <w:keepLines/>
        <w:spacing w:before="40" w:after="120"/>
        <w:jc w:val="center"/>
        <w:outlineLvl w:val="2"/>
        <w:rPr>
          <w:rFonts w:ascii="Calibri" w:hAnsi="Calibri" w:cs="Calibri"/>
          <w:b/>
          <w:sz w:val="24"/>
          <w:szCs w:val="24"/>
        </w:rPr>
      </w:pPr>
      <w:r w:rsidRPr="007E544F">
        <w:rPr>
          <w:rFonts w:ascii="Calibri" w:hAnsi="Calibri" w:cs="Calibri"/>
          <w:b/>
          <w:sz w:val="24"/>
          <w:szCs w:val="24"/>
        </w:rPr>
        <w:t>Standard 2.9</w:t>
      </w:r>
    </w:p>
    <w:p w:rsidR="007E544F" w:rsidRDefault="007E544F" w:rsidP="007E544F">
      <w:pPr>
        <w:jc w:val="both"/>
        <w:rPr>
          <w:rFonts w:ascii="Calibri" w:hAnsi="Calibri" w:cs="Calibri"/>
          <w:sz w:val="22"/>
          <w:szCs w:val="22"/>
        </w:rPr>
      </w:pPr>
      <w:r w:rsidRPr="007E544F">
        <w:rPr>
          <w:rFonts w:ascii="Calibri" w:hAnsi="Calibri" w:cs="Calibri"/>
          <w:sz w:val="22"/>
          <w:szCs w:val="22"/>
        </w:rPr>
        <w:t>Obsah studia odpovídá cílům studia, umožňuje dosažení stanoveného profilu absolventa a vychází z aplikace soudobých poznatků a metod tvůrčí činnosti v dané oblasti vzdělávání. Přitom součástí obsahu studia jsou základní teoretické disciplíny.</w:t>
      </w:r>
    </w:p>
    <w:p w:rsidR="00FD0BDA" w:rsidRPr="007E544F" w:rsidRDefault="00FD0BDA" w:rsidP="007E544F">
      <w:pPr>
        <w:jc w:val="both"/>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 xml:space="preserve">Struktura a rozsah studijních předmětů </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2.12</w:t>
      </w:r>
    </w:p>
    <w:p w:rsidR="007E544F" w:rsidRPr="002D1A7A" w:rsidRDefault="007E544F" w:rsidP="007E544F">
      <w:pPr>
        <w:spacing w:before="120" w:after="120"/>
        <w:jc w:val="both"/>
        <w:rPr>
          <w:rFonts w:ascii="Calibri" w:hAnsi="Calibri" w:cs="Calibri"/>
          <w:sz w:val="22"/>
          <w:szCs w:val="22"/>
        </w:rPr>
      </w:pPr>
      <w:r w:rsidRPr="002D1A7A">
        <w:rPr>
          <w:rFonts w:ascii="Calibri" w:hAnsi="Calibri" w:cs="Calibri"/>
          <w:sz w:val="22"/>
          <w:szCs w:val="22"/>
        </w:rPr>
        <w:t xml:space="preserve">Studijní plán magisterského studijního programu </w:t>
      </w:r>
      <w:r w:rsidR="005F61DC" w:rsidRPr="002D1A7A">
        <w:rPr>
          <w:rFonts w:ascii="Calibri" w:hAnsi="Calibri" w:cs="Calibri"/>
          <w:sz w:val="22"/>
          <w:szCs w:val="22"/>
        </w:rPr>
        <w:t>Management and Marketing</w:t>
      </w:r>
      <w:r w:rsidRPr="002D1A7A">
        <w:rPr>
          <w:rFonts w:ascii="Calibri" w:hAnsi="Calibri" w:cs="Calibri"/>
          <w:sz w:val="22"/>
          <w:szCs w:val="22"/>
        </w:rPr>
        <w:t xml:space="preserve"> je rozdělen do </w:t>
      </w:r>
      <w:r w:rsidR="005F61DC" w:rsidRPr="002D1A7A">
        <w:rPr>
          <w:rFonts w:ascii="Calibri" w:hAnsi="Calibri" w:cs="Calibri"/>
          <w:sz w:val="22"/>
          <w:szCs w:val="22"/>
        </w:rPr>
        <w:t>tří</w:t>
      </w:r>
      <w:r w:rsidRPr="002D1A7A">
        <w:rPr>
          <w:rFonts w:ascii="Calibri" w:hAnsi="Calibri" w:cs="Calibri"/>
          <w:sz w:val="22"/>
          <w:szCs w:val="22"/>
        </w:rPr>
        <w:t xml:space="preserve"> základních částí:</w:t>
      </w:r>
    </w:p>
    <w:p w:rsidR="007E544F" w:rsidRPr="002D1A7A" w:rsidRDefault="007E544F" w:rsidP="00085185">
      <w:pPr>
        <w:numPr>
          <w:ilvl w:val="0"/>
          <w:numId w:val="15"/>
        </w:numPr>
        <w:spacing w:before="120" w:after="120"/>
        <w:ind w:left="714" w:hanging="357"/>
        <w:jc w:val="both"/>
        <w:rPr>
          <w:rFonts w:ascii="Calibri" w:eastAsia="Calibri" w:hAnsi="Calibri" w:cs="Calibri"/>
          <w:sz w:val="22"/>
          <w:szCs w:val="22"/>
          <w:lang w:eastAsia="en-US"/>
        </w:rPr>
      </w:pPr>
      <w:r w:rsidRPr="002D1A7A">
        <w:rPr>
          <w:rFonts w:ascii="Calibri" w:eastAsia="Calibri" w:hAnsi="Calibri" w:cs="Calibri"/>
          <w:b/>
          <w:sz w:val="22"/>
          <w:szCs w:val="22"/>
          <w:lang w:eastAsia="en-US"/>
        </w:rPr>
        <w:t>Povinné předměty:</w:t>
      </w:r>
      <w:r w:rsidRPr="002D1A7A">
        <w:rPr>
          <w:rFonts w:ascii="Calibri" w:eastAsia="Calibri" w:hAnsi="Calibri" w:cs="Calibri"/>
          <w:sz w:val="22"/>
          <w:szCs w:val="22"/>
          <w:lang w:eastAsia="en-US"/>
        </w:rPr>
        <w:t xml:space="preserve"> do této kategorie předmětů spadají základní teoretické předměty profilujícího základy a předměty profilujícího základu jako jsou např. </w:t>
      </w:r>
      <w:r w:rsidR="005264C8" w:rsidRPr="002D1A7A">
        <w:rPr>
          <w:rFonts w:ascii="Calibri" w:eastAsia="Calibri" w:hAnsi="Calibri" w:cs="Calibri"/>
          <w:sz w:val="22"/>
          <w:szCs w:val="22"/>
          <w:lang w:eastAsia="en-US"/>
        </w:rPr>
        <w:t>Microeconomics</w:t>
      </w:r>
      <w:r w:rsidRPr="002D1A7A">
        <w:rPr>
          <w:rFonts w:ascii="Calibri" w:eastAsia="Calibri" w:hAnsi="Calibri" w:cs="Calibri"/>
          <w:sz w:val="22"/>
          <w:szCs w:val="22"/>
          <w:lang w:eastAsia="en-US"/>
        </w:rPr>
        <w:t xml:space="preserve"> II, </w:t>
      </w:r>
      <w:r w:rsidR="005264C8" w:rsidRPr="002D1A7A">
        <w:rPr>
          <w:rFonts w:ascii="Calibri" w:eastAsia="Calibri" w:hAnsi="Calibri" w:cs="Calibri"/>
          <w:sz w:val="22"/>
          <w:szCs w:val="22"/>
          <w:lang w:eastAsia="en-US"/>
        </w:rPr>
        <w:t>Macroeconomics</w:t>
      </w:r>
      <w:r w:rsidRPr="002D1A7A">
        <w:rPr>
          <w:rFonts w:ascii="Calibri" w:eastAsia="Calibri" w:hAnsi="Calibri" w:cs="Calibri"/>
          <w:sz w:val="22"/>
          <w:szCs w:val="22"/>
          <w:lang w:eastAsia="en-US"/>
        </w:rPr>
        <w:t xml:space="preserve"> II, </w:t>
      </w:r>
      <w:r w:rsidR="005264C8" w:rsidRPr="002D1A7A">
        <w:rPr>
          <w:rFonts w:ascii="Calibri" w:eastAsia="Calibri" w:hAnsi="Calibri" w:cs="Calibri"/>
          <w:sz w:val="22"/>
          <w:szCs w:val="22"/>
          <w:lang w:eastAsia="en-US"/>
        </w:rPr>
        <w:t>Management Accounting II, Digital Marketing, Applied Marketing Research, Brand Management, Marketing Applications, Human Resource Management II</w:t>
      </w:r>
      <w:r w:rsidRPr="002D1A7A">
        <w:rPr>
          <w:rFonts w:ascii="Calibri" w:eastAsia="Calibri" w:hAnsi="Calibri" w:cs="Calibri"/>
          <w:sz w:val="22"/>
          <w:szCs w:val="22"/>
          <w:lang w:eastAsia="en-US"/>
        </w:rPr>
        <w:t xml:space="preserve"> a další.</w:t>
      </w:r>
    </w:p>
    <w:p w:rsidR="00FD0BDA" w:rsidRPr="002D1A7A" w:rsidRDefault="005F61DC" w:rsidP="00085185">
      <w:pPr>
        <w:numPr>
          <w:ilvl w:val="0"/>
          <w:numId w:val="15"/>
        </w:numPr>
        <w:spacing w:before="120" w:after="120"/>
        <w:ind w:left="714" w:hanging="357"/>
        <w:jc w:val="both"/>
        <w:rPr>
          <w:rFonts w:ascii="Calibri" w:hAnsi="Calibri" w:cs="Calibri"/>
          <w:sz w:val="22"/>
          <w:szCs w:val="22"/>
        </w:rPr>
      </w:pPr>
      <w:r w:rsidRPr="002D1A7A">
        <w:rPr>
          <w:rFonts w:ascii="Calibri" w:eastAsia="Calibri" w:hAnsi="Calibri" w:cs="Calibri"/>
          <w:b/>
          <w:sz w:val="22"/>
          <w:szCs w:val="22"/>
          <w:lang w:eastAsia="en-US"/>
        </w:rPr>
        <w:t>Povinně volitelné předměty</w:t>
      </w:r>
      <w:r w:rsidR="007E544F" w:rsidRPr="002D1A7A">
        <w:rPr>
          <w:rFonts w:ascii="Calibri" w:eastAsia="Calibri" w:hAnsi="Calibri" w:cs="Calibri"/>
          <w:b/>
          <w:sz w:val="22"/>
          <w:szCs w:val="22"/>
          <w:lang w:eastAsia="en-US"/>
        </w:rPr>
        <w:t>:</w:t>
      </w:r>
      <w:r w:rsidR="007E544F" w:rsidRPr="002D1A7A">
        <w:rPr>
          <w:rFonts w:ascii="Calibri" w:eastAsia="Calibri" w:hAnsi="Calibri" w:cs="Calibri"/>
          <w:sz w:val="22"/>
          <w:szCs w:val="22"/>
          <w:lang w:eastAsia="en-US"/>
        </w:rPr>
        <w:t xml:space="preserve"> student si v rámci </w:t>
      </w:r>
      <w:r w:rsidR="005264C8" w:rsidRPr="002D1A7A">
        <w:rPr>
          <w:rFonts w:ascii="Calibri" w:eastAsia="Calibri" w:hAnsi="Calibri" w:cs="Calibri"/>
          <w:sz w:val="22"/>
          <w:szCs w:val="22"/>
          <w:lang w:eastAsia="en-US"/>
        </w:rPr>
        <w:t>studia</w:t>
      </w:r>
      <w:r w:rsidR="007E544F" w:rsidRPr="002D1A7A">
        <w:rPr>
          <w:rFonts w:ascii="Calibri" w:eastAsia="Calibri" w:hAnsi="Calibri" w:cs="Calibri"/>
          <w:sz w:val="22"/>
          <w:szCs w:val="22"/>
          <w:lang w:eastAsia="en-US"/>
        </w:rPr>
        <w:t xml:space="preserve"> volí předměty za minimálně </w:t>
      </w:r>
      <w:r w:rsidR="00CF1FE3">
        <w:rPr>
          <w:rFonts w:ascii="Calibri" w:eastAsia="Calibri" w:hAnsi="Calibri" w:cs="Calibri"/>
          <w:sz w:val="22"/>
          <w:szCs w:val="22"/>
          <w:lang w:eastAsia="en-US"/>
        </w:rPr>
        <w:t>8</w:t>
      </w:r>
      <w:r w:rsidR="007E544F" w:rsidRPr="002D1A7A">
        <w:rPr>
          <w:rFonts w:ascii="Calibri" w:eastAsia="Calibri" w:hAnsi="Calibri" w:cs="Calibri"/>
          <w:sz w:val="22"/>
          <w:szCs w:val="22"/>
          <w:lang w:eastAsia="en-US"/>
        </w:rPr>
        <w:t xml:space="preserve"> kredit</w:t>
      </w:r>
      <w:r w:rsidR="005264C8" w:rsidRPr="002D1A7A">
        <w:rPr>
          <w:rFonts w:ascii="Calibri" w:eastAsia="Calibri" w:hAnsi="Calibri" w:cs="Calibri"/>
          <w:sz w:val="22"/>
          <w:szCs w:val="22"/>
          <w:lang w:eastAsia="en-US"/>
        </w:rPr>
        <w:t>ů</w:t>
      </w:r>
      <w:r w:rsidR="007E544F" w:rsidRPr="002D1A7A">
        <w:rPr>
          <w:rFonts w:ascii="Calibri" w:eastAsia="Calibri" w:hAnsi="Calibri" w:cs="Calibri"/>
          <w:sz w:val="22"/>
          <w:szCs w:val="22"/>
          <w:lang w:eastAsia="en-US"/>
        </w:rPr>
        <w:t xml:space="preserve">. Tvoří je předměty jako např. </w:t>
      </w:r>
      <w:r w:rsidR="005264C8" w:rsidRPr="002D1A7A">
        <w:rPr>
          <w:rFonts w:ascii="Calibri" w:eastAsia="Calibri" w:hAnsi="Calibri" w:cs="Calibri"/>
          <w:sz w:val="22"/>
          <w:szCs w:val="22"/>
          <w:lang w:eastAsia="en-US"/>
        </w:rPr>
        <w:t>Bata´s Management Syst</w:t>
      </w:r>
      <w:del w:id="615" w:author="Pavla Trefilová" w:date="2019-09-10T14:37:00Z">
        <w:r w:rsidR="005264C8" w:rsidRPr="002D1A7A" w:rsidDel="0074748F">
          <w:rPr>
            <w:rFonts w:ascii="Calibri" w:eastAsia="Calibri" w:hAnsi="Calibri" w:cs="Calibri"/>
            <w:sz w:val="22"/>
            <w:szCs w:val="22"/>
            <w:lang w:eastAsia="en-US"/>
          </w:rPr>
          <w:delText>é</w:delText>
        </w:r>
      </w:del>
      <w:ins w:id="616" w:author="Pavla Trefilová" w:date="2019-09-10T14:37:00Z">
        <w:r w:rsidR="0074748F">
          <w:rPr>
            <w:rFonts w:ascii="Calibri" w:eastAsia="Calibri" w:hAnsi="Calibri" w:cs="Calibri"/>
            <w:sz w:val="22"/>
            <w:szCs w:val="22"/>
            <w:lang w:eastAsia="en-US"/>
          </w:rPr>
          <w:t>e</w:t>
        </w:r>
      </w:ins>
      <w:r w:rsidR="005264C8" w:rsidRPr="002D1A7A">
        <w:rPr>
          <w:rFonts w:ascii="Calibri" w:eastAsia="Calibri" w:hAnsi="Calibri" w:cs="Calibri"/>
          <w:sz w:val="22"/>
          <w:szCs w:val="22"/>
          <w:lang w:eastAsia="en-US"/>
        </w:rPr>
        <w:t xml:space="preserve">m, </w:t>
      </w:r>
      <w:r w:rsidR="007E544F" w:rsidRPr="002D1A7A">
        <w:rPr>
          <w:rFonts w:ascii="Calibri" w:eastAsia="Calibri" w:hAnsi="Calibri" w:cs="Calibri"/>
          <w:sz w:val="22"/>
          <w:szCs w:val="22"/>
          <w:lang w:eastAsia="en-US"/>
        </w:rPr>
        <w:t xml:space="preserve">Firms and Competitiveness, </w:t>
      </w:r>
      <w:r w:rsidR="005264C8" w:rsidRPr="002D1A7A">
        <w:rPr>
          <w:rFonts w:ascii="Calibri" w:eastAsia="Calibri" w:hAnsi="Calibri" w:cs="Calibri"/>
          <w:sz w:val="22"/>
          <w:szCs w:val="22"/>
          <w:lang w:eastAsia="en-US"/>
        </w:rPr>
        <w:t>Consumer Behaviour, Value Based Management, Presentations Skills, Business Models</w:t>
      </w:r>
      <w:r w:rsidR="002D1A7A" w:rsidRPr="002D1A7A">
        <w:rPr>
          <w:rFonts w:ascii="Calibri" w:eastAsia="Calibri" w:hAnsi="Calibri" w:cs="Calibri"/>
          <w:sz w:val="22"/>
          <w:szCs w:val="22"/>
          <w:lang w:eastAsia="en-US"/>
        </w:rPr>
        <w:t xml:space="preserve"> Generation</w:t>
      </w:r>
      <w:r w:rsidR="005264C8" w:rsidRPr="002D1A7A">
        <w:rPr>
          <w:rFonts w:ascii="Calibri" w:eastAsia="Calibri" w:hAnsi="Calibri" w:cs="Calibri"/>
          <w:sz w:val="22"/>
          <w:szCs w:val="22"/>
          <w:lang w:eastAsia="en-US"/>
        </w:rPr>
        <w:t>.</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Struktura a rozsah studijních předmětů studijního programu </w:t>
      </w:r>
      <w:r w:rsidR="008504DD">
        <w:rPr>
          <w:rFonts w:ascii="Calibri" w:hAnsi="Calibri" w:cs="Calibri"/>
          <w:sz w:val="22"/>
          <w:szCs w:val="22"/>
        </w:rPr>
        <w:t>Management and Marketing</w:t>
      </w:r>
      <w:r w:rsidRPr="007E544F">
        <w:rPr>
          <w:rFonts w:ascii="Calibri" w:hAnsi="Calibri" w:cs="Calibri"/>
          <w:sz w:val="22"/>
          <w:szCs w:val="22"/>
        </w:rPr>
        <w:t xml:space="preserve"> je uvedena v </w:t>
      </w:r>
      <w:r w:rsidRPr="007E544F">
        <w:rPr>
          <w:rFonts w:ascii="Calibri" w:hAnsi="Calibri" w:cs="Calibri"/>
          <w:i/>
          <w:sz w:val="22"/>
          <w:szCs w:val="22"/>
        </w:rPr>
        <w:t>Příloze B-II Studijní plány a návrh témat prací (bakalářské a magisterské studijní programy).</w:t>
      </w:r>
      <w:r w:rsidRPr="007E544F">
        <w:rPr>
          <w:rFonts w:ascii="Calibri" w:hAnsi="Calibri" w:cs="Calibri"/>
          <w:sz w:val="22"/>
          <w:szCs w:val="22"/>
        </w:rPr>
        <w:t xml:space="preserve"> Charakteristika jednotlivých studijních předmětů je uvedena v </w:t>
      </w:r>
      <w:r w:rsidRPr="007E544F">
        <w:rPr>
          <w:rFonts w:ascii="Calibri" w:hAnsi="Calibri" w:cs="Calibri"/>
          <w:i/>
          <w:sz w:val="22"/>
          <w:szCs w:val="22"/>
        </w:rPr>
        <w:t>Příloze B-III Charakteristika studijního předmětu.</w:t>
      </w:r>
    </w:p>
    <w:p w:rsidR="007E544F" w:rsidRPr="007E544F" w:rsidRDefault="007E544F" w:rsidP="007E544F">
      <w:pPr>
        <w:ind w:left="3540"/>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 xml:space="preserve">Soulad obsahu studijních předmětů, státních zkoušek a kvalifikačních prací s výsledky učení a profilem absolventa  </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2.14</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 celek.</w:t>
      </w:r>
    </w:p>
    <w:p w:rsidR="007E544F" w:rsidRPr="007E544F" w:rsidRDefault="007E544F" w:rsidP="007E544F">
      <w:pPr>
        <w:spacing w:before="120" w:after="120"/>
        <w:jc w:val="both"/>
        <w:rPr>
          <w:rFonts w:ascii="Calibri" w:hAnsi="Calibri" w:cs="Calibri"/>
          <w:color w:val="00B050"/>
          <w:sz w:val="22"/>
          <w:szCs w:val="22"/>
        </w:rPr>
      </w:pPr>
      <w:r w:rsidRPr="007E544F">
        <w:rPr>
          <w:rFonts w:ascii="Calibri" w:hAnsi="Calibri" w:cs="Calibri"/>
          <w:sz w:val="22"/>
          <w:szCs w:val="22"/>
        </w:rPr>
        <w:t xml:space="preserve">Znalosti a dovednosti získané během studia ve studijním programu </w:t>
      </w:r>
      <w:r w:rsidR="0025580E">
        <w:rPr>
          <w:rFonts w:ascii="Calibri" w:hAnsi="Calibri" w:cs="Calibri"/>
          <w:sz w:val="22"/>
          <w:szCs w:val="22"/>
        </w:rPr>
        <w:t>Management and Marketing</w:t>
      </w:r>
      <w:r w:rsidRPr="007E544F">
        <w:rPr>
          <w:rFonts w:ascii="Calibri" w:hAnsi="Calibri" w:cs="Calibri"/>
          <w:sz w:val="22"/>
          <w:szCs w:val="22"/>
        </w:rPr>
        <w:t xml:space="preserve"> jsou ověřování u státní závěrečné zkoušky, jejíž průběh a hodnocení je zakotven ve </w:t>
      </w:r>
      <w:hyperlink r:id="rId90" w:history="1">
        <w:r w:rsidRPr="007E544F">
          <w:rPr>
            <w:rFonts w:ascii="Calibri" w:hAnsi="Calibri" w:cs="Calibri"/>
            <w:i/>
            <w:color w:val="0000FF"/>
            <w:sz w:val="22"/>
            <w:szCs w:val="22"/>
            <w:u w:val="single"/>
          </w:rPr>
          <w:t>Studijním a zkušebním řádu UTB</w:t>
        </w:r>
      </w:hyperlink>
      <w:r w:rsidRPr="007E544F">
        <w:rPr>
          <w:rFonts w:ascii="Calibri" w:hAnsi="Calibri" w:cs="Calibri"/>
          <w:color w:val="00B050"/>
          <w:sz w:val="22"/>
          <w:szCs w:val="22"/>
        </w:rPr>
        <w:t xml:space="preserve"> </w:t>
      </w:r>
      <w:r w:rsidRPr="007E544F">
        <w:rPr>
          <w:rFonts w:ascii="Calibri" w:hAnsi="Calibri" w:cs="Calibri"/>
          <w:sz w:val="22"/>
          <w:szCs w:val="22"/>
        </w:rPr>
        <w:t xml:space="preserve">(článek 26 – 30) a konkretizována ve vnitřním předpisu FaME </w:t>
      </w:r>
      <w:hyperlink r:id="rId91" w:history="1">
        <w:r w:rsidRPr="007E544F">
          <w:rPr>
            <w:rFonts w:ascii="Calibri" w:hAnsi="Calibri" w:cs="Calibri"/>
            <w:i/>
            <w:color w:val="0000FF"/>
            <w:sz w:val="22"/>
            <w:szCs w:val="22"/>
            <w:u w:val="single"/>
          </w:rPr>
          <w:t>Pravidla průběhu studia ve studijních programech uskutečňovaných na Fakultě managementu a ekonomiky</w:t>
        </w:r>
      </w:hyperlink>
      <w:r w:rsidRPr="007E544F">
        <w:rPr>
          <w:rFonts w:ascii="Calibri" w:hAnsi="Calibri" w:cs="Calibri"/>
          <w:color w:val="00B050"/>
          <w:sz w:val="22"/>
          <w:szCs w:val="22"/>
        </w:rPr>
        <w:t xml:space="preserve"> </w:t>
      </w:r>
      <w:r w:rsidRPr="0025580E">
        <w:rPr>
          <w:rFonts w:ascii="Calibri" w:hAnsi="Calibri" w:cs="Calibri"/>
          <w:sz w:val="22"/>
          <w:szCs w:val="22"/>
        </w:rPr>
        <w:t xml:space="preserve">(článek </w:t>
      </w:r>
      <w:r w:rsidRPr="007E544F">
        <w:rPr>
          <w:rFonts w:ascii="Calibri" w:hAnsi="Calibri" w:cs="Calibri"/>
          <w:sz w:val="22"/>
          <w:szCs w:val="22"/>
        </w:rPr>
        <w:t>26 – 30). Dále je způsob organizace a hodnocení státních závěrečných obsažen ve vnitřní normě SD č. 1/2018</w:t>
      </w:r>
      <w:r w:rsidRPr="007E544F">
        <w:rPr>
          <w:rFonts w:ascii="Calibri" w:hAnsi="Calibri" w:cs="Calibri"/>
          <w:color w:val="00B050"/>
          <w:sz w:val="22"/>
          <w:szCs w:val="22"/>
        </w:rPr>
        <w:t xml:space="preserve"> </w:t>
      </w:r>
      <w:hyperlink r:id="rId92" w:history="1">
        <w:r w:rsidRPr="007E544F">
          <w:rPr>
            <w:rFonts w:ascii="Calibri" w:hAnsi="Calibri" w:cs="Calibri"/>
            <w:i/>
            <w:color w:val="0000FF"/>
            <w:sz w:val="22"/>
            <w:szCs w:val="22"/>
            <w:u w:val="single"/>
          </w:rPr>
          <w:t>Organizace, průběh a hodnocení státních závěrečných zkoušek</w:t>
        </w:r>
      </w:hyperlink>
      <w:r w:rsidRPr="007E544F">
        <w:rPr>
          <w:rFonts w:ascii="Calibri" w:hAnsi="Calibri" w:cs="Calibri"/>
          <w:color w:val="00B050"/>
          <w:sz w:val="22"/>
          <w:szCs w:val="22"/>
        </w:rPr>
        <w:t xml:space="preserve">.  </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Student může skládat SZZ v magisterském studijním programu po získání minimálně 120 kreditů studijního programu.</w:t>
      </w:r>
    </w:p>
    <w:p w:rsidR="007E544F" w:rsidRPr="005F61DC" w:rsidRDefault="007E544F" w:rsidP="007E544F">
      <w:pPr>
        <w:spacing w:before="120" w:after="120"/>
        <w:jc w:val="both"/>
        <w:rPr>
          <w:rFonts w:ascii="Calibri" w:hAnsi="Calibri" w:cs="Calibri"/>
          <w:sz w:val="22"/>
          <w:szCs w:val="22"/>
        </w:rPr>
      </w:pPr>
      <w:r w:rsidRPr="005F61DC">
        <w:rPr>
          <w:rFonts w:ascii="Calibri" w:hAnsi="Calibri" w:cs="Calibri"/>
          <w:sz w:val="22"/>
          <w:szCs w:val="22"/>
        </w:rPr>
        <w:t>SZZ se skládá ze dvou částí:</w:t>
      </w:r>
    </w:p>
    <w:p w:rsidR="007E544F" w:rsidRPr="005F61DC" w:rsidRDefault="007E544F" w:rsidP="00085185">
      <w:pPr>
        <w:numPr>
          <w:ilvl w:val="3"/>
          <w:numId w:val="16"/>
        </w:numPr>
        <w:spacing w:before="120" w:after="120"/>
        <w:ind w:left="284" w:hanging="284"/>
        <w:contextualSpacing/>
        <w:jc w:val="both"/>
        <w:rPr>
          <w:rFonts w:ascii="Calibri" w:eastAsia="Calibri" w:hAnsi="Calibri" w:cs="Calibri"/>
          <w:sz w:val="22"/>
          <w:szCs w:val="22"/>
          <w:lang w:eastAsia="en-US"/>
        </w:rPr>
      </w:pPr>
      <w:r w:rsidRPr="005F61DC">
        <w:rPr>
          <w:rFonts w:ascii="Calibri" w:eastAsia="Calibri" w:hAnsi="Calibri" w:cs="Calibri"/>
          <w:sz w:val="22"/>
          <w:szCs w:val="22"/>
          <w:lang w:eastAsia="en-US"/>
        </w:rPr>
        <w:t>1. část: obhajoba DP a</w:t>
      </w:r>
    </w:p>
    <w:p w:rsidR="007E544F" w:rsidRPr="005F61DC" w:rsidRDefault="007E544F" w:rsidP="00085185">
      <w:pPr>
        <w:numPr>
          <w:ilvl w:val="3"/>
          <w:numId w:val="16"/>
        </w:numPr>
        <w:spacing w:before="120" w:after="120"/>
        <w:ind w:left="284" w:hanging="284"/>
        <w:contextualSpacing/>
        <w:jc w:val="both"/>
        <w:rPr>
          <w:rFonts w:ascii="Calibri" w:eastAsia="Calibri" w:hAnsi="Calibri" w:cs="Calibri"/>
          <w:sz w:val="22"/>
          <w:szCs w:val="22"/>
          <w:lang w:eastAsia="en-US"/>
        </w:rPr>
      </w:pPr>
      <w:r w:rsidRPr="005F61DC">
        <w:rPr>
          <w:rFonts w:ascii="Calibri" w:eastAsia="Calibri" w:hAnsi="Calibri" w:cs="Calibri"/>
          <w:sz w:val="22"/>
          <w:szCs w:val="22"/>
          <w:lang w:eastAsia="en-US"/>
        </w:rPr>
        <w:t>2. část: zkouška z odborné problematiky souvi</w:t>
      </w:r>
      <w:r w:rsidR="005F61DC" w:rsidRPr="005F61DC">
        <w:rPr>
          <w:rFonts w:ascii="Calibri" w:eastAsia="Calibri" w:hAnsi="Calibri" w:cs="Calibri"/>
          <w:sz w:val="22"/>
          <w:szCs w:val="22"/>
          <w:lang w:eastAsia="en-US"/>
        </w:rPr>
        <w:t xml:space="preserve">sející se studovanými programy </w:t>
      </w:r>
      <w:r w:rsidRPr="005F61DC">
        <w:rPr>
          <w:rFonts w:ascii="Calibri" w:eastAsia="Calibri" w:hAnsi="Calibri" w:cs="Calibri"/>
          <w:sz w:val="22"/>
          <w:szCs w:val="22"/>
          <w:lang w:eastAsia="en-US"/>
        </w:rPr>
        <w:t>a zaměřením DP</w:t>
      </w:r>
    </w:p>
    <w:p w:rsidR="005F7BBA" w:rsidRPr="005F7BBA" w:rsidRDefault="005F7BBA" w:rsidP="007E544F">
      <w:pPr>
        <w:spacing w:before="120" w:after="120"/>
        <w:jc w:val="both"/>
        <w:rPr>
          <w:rFonts w:ascii="Calibri" w:hAnsi="Calibri" w:cs="Calibri"/>
          <w:color w:val="FF0000"/>
          <w:sz w:val="22"/>
          <w:szCs w:val="22"/>
        </w:rPr>
      </w:pPr>
    </w:p>
    <w:p w:rsidR="007E544F" w:rsidRPr="002F4076" w:rsidRDefault="007E544F" w:rsidP="007E544F">
      <w:pPr>
        <w:spacing w:before="120" w:after="120"/>
        <w:jc w:val="both"/>
        <w:rPr>
          <w:rFonts w:ascii="Calibri" w:hAnsi="Calibri" w:cs="Calibri"/>
          <w:sz w:val="22"/>
          <w:szCs w:val="22"/>
        </w:rPr>
      </w:pPr>
      <w:r w:rsidRPr="002F4076">
        <w:rPr>
          <w:rFonts w:ascii="Calibri" w:hAnsi="Calibri" w:cs="Calibri"/>
          <w:sz w:val="22"/>
          <w:szCs w:val="22"/>
        </w:rPr>
        <w:t>Pro 2. část SZZ jsou pro jednotlivé studijní programy stanoveny tematické okruhy, které ústavy zveřejní prostřednictvím informačního systému FaME nejpozději v únoru daného akademického roku.</w:t>
      </w:r>
    </w:p>
    <w:p w:rsidR="007E544F" w:rsidRPr="002F4076" w:rsidRDefault="007E544F" w:rsidP="007E544F">
      <w:pPr>
        <w:spacing w:before="120" w:after="120"/>
        <w:jc w:val="both"/>
        <w:rPr>
          <w:rFonts w:ascii="Calibri" w:hAnsi="Calibri" w:cs="Calibri"/>
          <w:sz w:val="22"/>
          <w:szCs w:val="22"/>
        </w:rPr>
      </w:pPr>
      <w:r w:rsidRPr="002F4076">
        <w:rPr>
          <w:rFonts w:ascii="Calibri" w:hAnsi="Calibri" w:cs="Calibri"/>
          <w:sz w:val="22"/>
          <w:szCs w:val="22"/>
        </w:rPr>
        <w:t xml:space="preserve">Zkouška z odborné problematiky pro studijní program </w:t>
      </w:r>
      <w:r w:rsidR="002F4076" w:rsidRPr="002F4076">
        <w:rPr>
          <w:rFonts w:ascii="Calibri" w:hAnsi="Calibri" w:cs="Calibri"/>
          <w:sz w:val="22"/>
          <w:szCs w:val="22"/>
        </w:rPr>
        <w:t xml:space="preserve">Management and Marketing </w:t>
      </w:r>
      <w:r w:rsidRPr="002F4076">
        <w:rPr>
          <w:rFonts w:ascii="Calibri" w:hAnsi="Calibri" w:cs="Calibri"/>
          <w:sz w:val="22"/>
          <w:szCs w:val="22"/>
        </w:rPr>
        <w:t xml:space="preserve">se skládá z následujících </w:t>
      </w:r>
      <w:r w:rsidR="002F4076" w:rsidRPr="002F4076">
        <w:rPr>
          <w:rFonts w:ascii="Calibri" w:hAnsi="Calibri" w:cs="Calibri"/>
          <w:sz w:val="22"/>
          <w:szCs w:val="22"/>
        </w:rPr>
        <w:t>tří</w:t>
      </w:r>
      <w:r w:rsidRPr="002F4076">
        <w:rPr>
          <w:rFonts w:ascii="Calibri" w:hAnsi="Calibri" w:cs="Calibri"/>
          <w:sz w:val="22"/>
          <w:szCs w:val="22"/>
        </w:rPr>
        <w:t xml:space="preserve"> zkouškových okruhů, které v sobě zahrnují uvedené předměty:</w:t>
      </w:r>
    </w:p>
    <w:p w:rsidR="002F4076" w:rsidRPr="002F4076" w:rsidRDefault="00AD50DB" w:rsidP="00085185">
      <w:pPr>
        <w:pStyle w:val="Odstavecseseznamem"/>
        <w:numPr>
          <w:ilvl w:val="0"/>
          <w:numId w:val="62"/>
        </w:numPr>
        <w:jc w:val="both"/>
        <w:rPr>
          <w:rFonts w:asciiTheme="minorHAnsi" w:hAnsiTheme="minorHAnsi" w:cstheme="minorHAnsi"/>
          <w:szCs w:val="20"/>
        </w:rPr>
      </w:pPr>
      <w:r>
        <w:rPr>
          <w:rFonts w:asciiTheme="minorHAnsi" w:hAnsiTheme="minorHAnsi" w:cstheme="minorHAnsi"/>
          <w:b/>
          <w:szCs w:val="20"/>
        </w:rPr>
        <w:t>Ekonomics</w:t>
      </w:r>
      <w:r w:rsidR="002F4076" w:rsidRPr="002F4076">
        <w:rPr>
          <w:rFonts w:asciiTheme="minorHAnsi" w:hAnsiTheme="minorHAnsi" w:cstheme="minorHAnsi"/>
          <w:b/>
          <w:szCs w:val="20"/>
        </w:rPr>
        <w:t xml:space="preserve"> </w:t>
      </w:r>
      <w:r w:rsidR="002F4076" w:rsidRPr="002F4076">
        <w:rPr>
          <w:rFonts w:asciiTheme="minorHAnsi" w:hAnsiTheme="minorHAnsi" w:cstheme="minorHAnsi"/>
          <w:szCs w:val="20"/>
        </w:rPr>
        <w:t>(</w:t>
      </w:r>
      <w:r w:rsidR="002F4076" w:rsidRPr="002F4076">
        <w:rPr>
          <w:rFonts w:asciiTheme="minorHAnsi" w:hAnsiTheme="minorHAnsi" w:cstheme="minorHAnsi"/>
          <w:i/>
          <w:iCs/>
          <w:szCs w:val="20"/>
        </w:rPr>
        <w:t xml:space="preserve">rozsah je dán předměty </w:t>
      </w:r>
      <w:r w:rsidR="002F4076" w:rsidRPr="002F4076">
        <w:rPr>
          <w:rFonts w:asciiTheme="minorHAnsi" w:hAnsiTheme="minorHAnsi" w:cstheme="minorHAnsi"/>
          <w:i/>
          <w:szCs w:val="20"/>
        </w:rPr>
        <w:t>Microeconomics II, Macroeconomics II</w:t>
      </w:r>
      <w:r w:rsidR="002F4076" w:rsidRPr="002F4076">
        <w:rPr>
          <w:rFonts w:asciiTheme="minorHAnsi" w:hAnsiTheme="minorHAnsi" w:cstheme="minorHAnsi"/>
          <w:szCs w:val="20"/>
        </w:rPr>
        <w:t>)</w:t>
      </w:r>
    </w:p>
    <w:p w:rsidR="002F4076" w:rsidRPr="00D55A66" w:rsidRDefault="002F4076" w:rsidP="00085185">
      <w:pPr>
        <w:pStyle w:val="Odstavecseseznamem"/>
        <w:numPr>
          <w:ilvl w:val="0"/>
          <w:numId w:val="62"/>
        </w:numPr>
        <w:jc w:val="both"/>
        <w:rPr>
          <w:rFonts w:asciiTheme="minorHAnsi" w:hAnsiTheme="minorHAnsi" w:cstheme="minorHAnsi"/>
          <w:szCs w:val="20"/>
        </w:rPr>
      </w:pPr>
      <w:r w:rsidRPr="002F4076">
        <w:rPr>
          <w:rFonts w:asciiTheme="minorHAnsi" w:hAnsiTheme="minorHAnsi" w:cstheme="minorHAnsi"/>
          <w:b/>
          <w:szCs w:val="20"/>
        </w:rPr>
        <w:t>Management</w:t>
      </w:r>
      <w:r w:rsidRPr="002F4076">
        <w:rPr>
          <w:rFonts w:asciiTheme="minorHAnsi" w:hAnsiTheme="minorHAnsi" w:cstheme="minorHAnsi"/>
          <w:szCs w:val="20"/>
        </w:rPr>
        <w:t xml:space="preserve"> (</w:t>
      </w:r>
      <w:r w:rsidRPr="002F4076">
        <w:rPr>
          <w:rFonts w:asciiTheme="minorHAnsi" w:hAnsiTheme="minorHAnsi" w:cstheme="minorHAnsi"/>
          <w:i/>
          <w:iCs/>
          <w:szCs w:val="20"/>
        </w:rPr>
        <w:t xml:space="preserve">rozsah je dán předměty </w:t>
      </w:r>
      <w:r w:rsidRPr="002F4076">
        <w:rPr>
          <w:rFonts w:asciiTheme="minorHAnsi" w:hAnsiTheme="minorHAnsi" w:cstheme="minorHAnsi"/>
          <w:i/>
          <w:szCs w:val="20"/>
        </w:rPr>
        <w:t xml:space="preserve">Strategic Management, </w:t>
      </w:r>
      <w:r w:rsidR="004C6461" w:rsidRPr="004C6461">
        <w:rPr>
          <w:rFonts w:asciiTheme="minorHAnsi" w:hAnsiTheme="minorHAnsi" w:cstheme="minorHAnsi"/>
          <w:i/>
          <w:szCs w:val="20"/>
        </w:rPr>
        <w:t>Business Process Management</w:t>
      </w:r>
      <w:r w:rsidRPr="002F4076">
        <w:rPr>
          <w:rFonts w:asciiTheme="minorHAnsi" w:hAnsiTheme="minorHAnsi" w:cstheme="minorHAnsi"/>
          <w:i/>
          <w:szCs w:val="20"/>
        </w:rPr>
        <w:t xml:space="preserve">, </w:t>
      </w:r>
      <w:r w:rsidRPr="00D55A66">
        <w:rPr>
          <w:rFonts w:asciiTheme="minorHAnsi" w:hAnsiTheme="minorHAnsi" w:cstheme="minorHAnsi"/>
          <w:i/>
          <w:szCs w:val="20"/>
        </w:rPr>
        <w:t>Risk Management, Business Ethics, Human Resource Management II, Brand Management,</w:t>
      </w:r>
      <w:r w:rsidR="004C6461" w:rsidRPr="00D55A66">
        <w:rPr>
          <w:rFonts w:asciiTheme="minorHAnsi" w:hAnsiTheme="minorHAnsi" w:cstheme="minorHAnsi"/>
          <w:i/>
          <w:szCs w:val="20"/>
        </w:rPr>
        <w:t xml:space="preserve"> Managerial Information Systems</w:t>
      </w:r>
      <w:r w:rsidRPr="00D55A66">
        <w:rPr>
          <w:rFonts w:asciiTheme="minorHAnsi" w:hAnsiTheme="minorHAnsi" w:cstheme="minorHAnsi"/>
          <w:i/>
          <w:szCs w:val="20"/>
        </w:rPr>
        <w:t>)</w:t>
      </w:r>
    </w:p>
    <w:p w:rsidR="005F7BBA" w:rsidRPr="00D55A66" w:rsidRDefault="002F4076" w:rsidP="00085185">
      <w:pPr>
        <w:pStyle w:val="Odstavecseseznamem"/>
        <w:numPr>
          <w:ilvl w:val="0"/>
          <w:numId w:val="62"/>
        </w:numPr>
        <w:jc w:val="both"/>
        <w:rPr>
          <w:rFonts w:asciiTheme="minorHAnsi" w:hAnsiTheme="minorHAnsi" w:cstheme="minorHAnsi"/>
          <w:sz w:val="24"/>
        </w:rPr>
      </w:pPr>
      <w:r w:rsidRPr="00D55A66">
        <w:rPr>
          <w:rFonts w:asciiTheme="minorHAnsi" w:hAnsiTheme="minorHAnsi" w:cstheme="minorHAnsi"/>
          <w:b/>
          <w:szCs w:val="20"/>
        </w:rPr>
        <w:t>Marketing</w:t>
      </w:r>
      <w:r w:rsidRPr="00D55A66">
        <w:rPr>
          <w:rFonts w:asciiTheme="minorHAnsi" w:hAnsiTheme="minorHAnsi" w:cstheme="minorHAnsi"/>
          <w:i/>
          <w:szCs w:val="20"/>
        </w:rPr>
        <w:t xml:space="preserve"> (rozsah je dán předměty Marketing Applications, Digital Marketing, Applied Marketing Research, International Marketing, Marketing Communication)</w:t>
      </w:r>
    </w:p>
    <w:p w:rsidR="007E544F" w:rsidRPr="007E544F" w:rsidRDefault="007E544F" w:rsidP="007E544F">
      <w:pPr>
        <w:spacing w:before="120" w:after="120"/>
        <w:jc w:val="both"/>
        <w:rPr>
          <w:rFonts w:ascii="Calibri" w:hAnsi="Calibri" w:cs="Calibri"/>
          <w:color w:val="FF0000"/>
          <w:sz w:val="22"/>
          <w:szCs w:val="22"/>
        </w:rPr>
      </w:pPr>
      <w:r w:rsidRPr="007E544F">
        <w:rPr>
          <w:rFonts w:ascii="Calibri" w:hAnsi="Calibri" w:cs="Calibri"/>
          <w:sz w:val="22"/>
          <w:szCs w:val="22"/>
        </w:rPr>
        <w:t>Hodnocení státní závěrečné zkoušky se řídí Článkem 29</w:t>
      </w:r>
      <w:r w:rsidRPr="007E544F">
        <w:rPr>
          <w:rFonts w:ascii="Calibri" w:hAnsi="Calibri" w:cs="Calibri"/>
          <w:color w:val="00B050"/>
          <w:sz w:val="22"/>
          <w:szCs w:val="22"/>
        </w:rPr>
        <w:t xml:space="preserve"> </w:t>
      </w:r>
      <w:hyperlink r:id="rId93" w:history="1">
        <w:r w:rsidRPr="007E544F">
          <w:rPr>
            <w:rFonts w:ascii="Calibri" w:hAnsi="Calibri" w:cs="Calibri"/>
            <w:i/>
            <w:color w:val="0000FF"/>
            <w:sz w:val="22"/>
            <w:szCs w:val="22"/>
            <w:u w:val="single"/>
          </w:rPr>
          <w:t>Studijního a zkušebního řádu UTB ve Zlíně,</w:t>
        </w:r>
      </w:hyperlink>
      <w:r w:rsidRPr="007E544F">
        <w:rPr>
          <w:rFonts w:ascii="Calibri" w:hAnsi="Calibri" w:cs="Calibri"/>
          <w:color w:val="00B050"/>
          <w:sz w:val="22"/>
          <w:szCs w:val="22"/>
        </w:rPr>
        <w:t xml:space="preserve"> </w:t>
      </w:r>
      <w:r w:rsidRPr="007E544F">
        <w:rPr>
          <w:rFonts w:ascii="Calibri" w:hAnsi="Calibri" w:cs="Calibri"/>
          <w:sz w:val="22"/>
          <w:szCs w:val="22"/>
        </w:rPr>
        <w:t xml:space="preserve">Článkem 29 vnitřního předpisu FaME </w:t>
      </w:r>
      <w:hyperlink r:id="rId94" w:history="1">
        <w:r w:rsidRPr="007E544F">
          <w:rPr>
            <w:rFonts w:ascii="Calibri" w:hAnsi="Calibri" w:cs="Calibri"/>
            <w:i/>
            <w:color w:val="0000FF"/>
            <w:sz w:val="22"/>
            <w:szCs w:val="22"/>
            <w:u w:val="single"/>
          </w:rPr>
          <w:t>Pravidla průběhu studia ve studijních programech uskutečňovaných na Fakultě managementu a ekonomiky</w:t>
        </w:r>
      </w:hyperlink>
      <w:r w:rsidRPr="007E544F">
        <w:rPr>
          <w:rFonts w:ascii="Calibri" w:hAnsi="Calibri" w:cs="Calibri"/>
          <w:color w:val="00B050"/>
          <w:sz w:val="22"/>
          <w:szCs w:val="22"/>
        </w:rPr>
        <w:t xml:space="preserve"> </w:t>
      </w:r>
      <w:r w:rsidRPr="007E544F">
        <w:rPr>
          <w:rFonts w:ascii="Calibri" w:hAnsi="Calibri" w:cs="Calibri"/>
          <w:sz w:val="22"/>
          <w:szCs w:val="22"/>
        </w:rPr>
        <w:t xml:space="preserve">a vnitřní normou SD č. 1/2018 </w:t>
      </w:r>
      <w:hyperlink r:id="rId95" w:history="1">
        <w:r w:rsidRPr="007E544F">
          <w:rPr>
            <w:rFonts w:ascii="Calibri" w:hAnsi="Calibri" w:cs="Calibri"/>
            <w:i/>
            <w:color w:val="0000FF"/>
            <w:sz w:val="22"/>
            <w:szCs w:val="22"/>
            <w:u w:val="single"/>
          </w:rPr>
          <w:t>Organizace, průběh a hodnocení státních závěrečných zkoušek</w:t>
        </w:r>
      </w:hyperlink>
      <w:r w:rsidRPr="007E544F">
        <w:rPr>
          <w:rFonts w:ascii="Calibri" w:hAnsi="Calibri" w:cs="Calibri"/>
          <w:color w:val="00B050"/>
          <w:sz w:val="22"/>
          <w:szCs w:val="22"/>
        </w:rPr>
        <w:t xml:space="preserve">. </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O hodnocení SZZ a obhajoby DP, jakož i o hodnocení celkového výsledku SZZ rozhoduje komise na neveřejném zasedání. Hodnocení navrhuje předseda komise s tím, že přihlíží ke stanoviskům členů komise, k úrovni obhajované DP a průběhu její obhajoby, k úrovni znalostí, které student prokázal u ústní zkoušky. Navržené hodnocení je schváleno, pokud s ním souhlasila více než polovina přítomných členů komise. Při rovnosti hlasů rozhoduje předseda, v jeho nepřítomnosti místopředseda nebo jiný, předsedou pověřený člen zkušební komise, který řídí SZZ.</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Výsledek SZZ vyhlásí předseda, v jeho nepřítomnosti místopředseda nebo jiný předsedou pověřený člen zkušební komise v den konání SZZ.</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Hodnocení obhajované DP vychází z návrhů hodnocení vedoucího a oponenta DP. Komise na základě obhajoby DP provede její celkovou klasifikaci.</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Při celkovém hodnocení 1. části i 2. části SZZ se vychází z klasifikační stupnice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2506"/>
        <w:gridCol w:w="2127"/>
      </w:tblGrid>
      <w:tr w:rsidR="007E544F" w:rsidRPr="007E544F" w:rsidTr="007E544F">
        <w:trPr>
          <w:jc w:val="center"/>
        </w:trPr>
        <w:tc>
          <w:tcPr>
            <w:tcW w:w="2025" w:type="dxa"/>
            <w:tcBorders>
              <w:top w:val="single" w:sz="12" w:space="0" w:color="auto"/>
              <w:left w:val="single" w:sz="12" w:space="0" w:color="auto"/>
              <w:bottom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b/>
                <w:sz w:val="22"/>
                <w:szCs w:val="22"/>
              </w:rPr>
              <w:t>Stupeň ECTS</w:t>
            </w:r>
          </w:p>
        </w:tc>
        <w:tc>
          <w:tcPr>
            <w:tcW w:w="2506" w:type="dxa"/>
            <w:tcBorders>
              <w:top w:val="single" w:sz="12" w:space="0" w:color="auto"/>
              <w:bottom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b/>
                <w:sz w:val="22"/>
                <w:szCs w:val="22"/>
              </w:rPr>
              <w:t>Slovní vyjádření</w:t>
            </w:r>
          </w:p>
        </w:tc>
        <w:tc>
          <w:tcPr>
            <w:tcW w:w="2127" w:type="dxa"/>
            <w:tcBorders>
              <w:top w:val="single" w:sz="12" w:space="0" w:color="auto"/>
              <w:bottom w:val="single" w:sz="12" w:space="0" w:color="auto"/>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b/>
                <w:sz w:val="22"/>
                <w:szCs w:val="22"/>
              </w:rPr>
              <w:t>Číselné vyjádření</w:t>
            </w:r>
          </w:p>
        </w:tc>
      </w:tr>
      <w:tr w:rsidR="007E544F" w:rsidRPr="007E544F" w:rsidTr="007E544F">
        <w:trPr>
          <w:jc w:val="center"/>
        </w:trPr>
        <w:tc>
          <w:tcPr>
            <w:tcW w:w="2025" w:type="dxa"/>
            <w:tcBorders>
              <w:top w:val="single" w:sz="12" w:space="0" w:color="auto"/>
              <w:lef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A</w:t>
            </w:r>
          </w:p>
        </w:tc>
        <w:tc>
          <w:tcPr>
            <w:tcW w:w="2506" w:type="dxa"/>
            <w:tcBorders>
              <w:top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výborně</w:t>
            </w:r>
          </w:p>
        </w:tc>
        <w:tc>
          <w:tcPr>
            <w:tcW w:w="2127" w:type="dxa"/>
            <w:tcBorders>
              <w:top w:val="single" w:sz="12" w:space="0" w:color="auto"/>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1</w:t>
            </w:r>
          </w:p>
        </w:tc>
      </w:tr>
      <w:tr w:rsidR="007E544F" w:rsidRPr="007E544F" w:rsidTr="007E544F">
        <w:trPr>
          <w:jc w:val="center"/>
        </w:trPr>
        <w:tc>
          <w:tcPr>
            <w:tcW w:w="2025" w:type="dxa"/>
            <w:tcBorders>
              <w:lef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B</w:t>
            </w:r>
          </w:p>
        </w:tc>
        <w:tc>
          <w:tcPr>
            <w:tcW w:w="2506" w:type="dxa"/>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velmi dobře</w:t>
            </w:r>
          </w:p>
        </w:tc>
        <w:tc>
          <w:tcPr>
            <w:tcW w:w="2127" w:type="dxa"/>
            <w:tcBorders>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1,5</w:t>
            </w:r>
          </w:p>
        </w:tc>
      </w:tr>
      <w:tr w:rsidR="007E544F" w:rsidRPr="007E544F" w:rsidTr="007E544F">
        <w:trPr>
          <w:jc w:val="center"/>
        </w:trPr>
        <w:tc>
          <w:tcPr>
            <w:tcW w:w="2025" w:type="dxa"/>
            <w:tcBorders>
              <w:lef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C</w:t>
            </w:r>
          </w:p>
        </w:tc>
        <w:tc>
          <w:tcPr>
            <w:tcW w:w="2506" w:type="dxa"/>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dobře</w:t>
            </w:r>
          </w:p>
        </w:tc>
        <w:tc>
          <w:tcPr>
            <w:tcW w:w="2127" w:type="dxa"/>
            <w:tcBorders>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2</w:t>
            </w:r>
          </w:p>
        </w:tc>
      </w:tr>
      <w:tr w:rsidR="007E544F" w:rsidRPr="007E544F" w:rsidTr="007E544F">
        <w:trPr>
          <w:jc w:val="center"/>
        </w:trPr>
        <w:tc>
          <w:tcPr>
            <w:tcW w:w="2025" w:type="dxa"/>
            <w:tcBorders>
              <w:lef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D</w:t>
            </w:r>
          </w:p>
        </w:tc>
        <w:tc>
          <w:tcPr>
            <w:tcW w:w="2506" w:type="dxa"/>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uspokojivě</w:t>
            </w:r>
          </w:p>
        </w:tc>
        <w:tc>
          <w:tcPr>
            <w:tcW w:w="2127" w:type="dxa"/>
            <w:tcBorders>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2,5</w:t>
            </w:r>
          </w:p>
        </w:tc>
      </w:tr>
      <w:tr w:rsidR="007E544F" w:rsidRPr="007E544F" w:rsidTr="007E544F">
        <w:trPr>
          <w:jc w:val="center"/>
        </w:trPr>
        <w:tc>
          <w:tcPr>
            <w:tcW w:w="2025" w:type="dxa"/>
            <w:tcBorders>
              <w:lef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E</w:t>
            </w:r>
          </w:p>
        </w:tc>
        <w:tc>
          <w:tcPr>
            <w:tcW w:w="2506" w:type="dxa"/>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dostatečně</w:t>
            </w:r>
          </w:p>
        </w:tc>
        <w:tc>
          <w:tcPr>
            <w:tcW w:w="2127" w:type="dxa"/>
            <w:tcBorders>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3</w:t>
            </w:r>
          </w:p>
        </w:tc>
      </w:tr>
      <w:tr w:rsidR="007E544F" w:rsidRPr="007E544F" w:rsidTr="007E544F">
        <w:trPr>
          <w:jc w:val="center"/>
        </w:trPr>
        <w:tc>
          <w:tcPr>
            <w:tcW w:w="2025" w:type="dxa"/>
            <w:tcBorders>
              <w:left w:val="single" w:sz="12" w:space="0" w:color="auto"/>
              <w:bottom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F</w:t>
            </w:r>
          </w:p>
        </w:tc>
        <w:tc>
          <w:tcPr>
            <w:tcW w:w="2506" w:type="dxa"/>
            <w:tcBorders>
              <w:bottom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nedostatečně</w:t>
            </w:r>
          </w:p>
        </w:tc>
        <w:tc>
          <w:tcPr>
            <w:tcW w:w="2127" w:type="dxa"/>
            <w:tcBorders>
              <w:bottom w:val="single" w:sz="12" w:space="0" w:color="auto"/>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w:t>
            </w:r>
          </w:p>
        </w:tc>
      </w:tr>
    </w:tbl>
    <w:p w:rsidR="007E544F" w:rsidRPr="007E544F" w:rsidRDefault="007E544F" w:rsidP="007E544F">
      <w:pPr>
        <w:jc w:val="both"/>
        <w:rPr>
          <w:rFonts w:ascii="Calibri" w:hAnsi="Calibri" w:cs="Calibri"/>
          <w:sz w:val="22"/>
          <w:szCs w:val="22"/>
        </w:rPr>
      </w:pP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Jednotlivé části SZZ jsou hodnoceny stupni, z nichž se vypočítá aritmetický průměr. Při celkovém hodnocení se vychází z klasifikační stupnice ECTS.</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Rozsah pro celkové hodnocení SZZ podle stupně ECTS je stanoven podle níže uvedené stupnice:</w:t>
      </w: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409"/>
        <w:gridCol w:w="2268"/>
      </w:tblGrid>
      <w:tr w:rsidR="007E544F" w:rsidRPr="007E544F" w:rsidTr="007E544F">
        <w:tc>
          <w:tcPr>
            <w:tcW w:w="1985" w:type="dxa"/>
            <w:tcBorders>
              <w:top w:val="single" w:sz="12" w:space="0" w:color="auto"/>
              <w:left w:val="single" w:sz="12" w:space="0" w:color="auto"/>
              <w:bottom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b/>
                <w:sz w:val="22"/>
                <w:szCs w:val="22"/>
              </w:rPr>
              <w:t>Stupeň ECTS</w:t>
            </w:r>
          </w:p>
        </w:tc>
        <w:tc>
          <w:tcPr>
            <w:tcW w:w="2409" w:type="dxa"/>
            <w:tcBorders>
              <w:top w:val="single" w:sz="12" w:space="0" w:color="auto"/>
              <w:bottom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b/>
                <w:sz w:val="22"/>
                <w:szCs w:val="22"/>
              </w:rPr>
              <w:t>Slovní vyjádření</w:t>
            </w:r>
          </w:p>
        </w:tc>
        <w:tc>
          <w:tcPr>
            <w:tcW w:w="2268" w:type="dxa"/>
            <w:tcBorders>
              <w:top w:val="single" w:sz="12" w:space="0" w:color="auto"/>
              <w:bottom w:val="single" w:sz="12" w:space="0" w:color="auto"/>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b/>
                <w:sz w:val="22"/>
                <w:szCs w:val="22"/>
              </w:rPr>
              <w:t>Rozsah</w:t>
            </w:r>
          </w:p>
        </w:tc>
      </w:tr>
      <w:tr w:rsidR="007E544F" w:rsidRPr="007E544F" w:rsidTr="007E544F">
        <w:tc>
          <w:tcPr>
            <w:tcW w:w="1985" w:type="dxa"/>
            <w:tcBorders>
              <w:top w:val="single" w:sz="12" w:space="0" w:color="auto"/>
              <w:lef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A</w:t>
            </w:r>
          </w:p>
        </w:tc>
        <w:tc>
          <w:tcPr>
            <w:tcW w:w="2409" w:type="dxa"/>
            <w:tcBorders>
              <w:top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výborně</w:t>
            </w:r>
          </w:p>
        </w:tc>
        <w:tc>
          <w:tcPr>
            <w:tcW w:w="2268" w:type="dxa"/>
            <w:tcBorders>
              <w:top w:val="single" w:sz="12" w:space="0" w:color="auto"/>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1,00 – 1,24</w:t>
            </w:r>
          </w:p>
        </w:tc>
      </w:tr>
      <w:tr w:rsidR="007E544F" w:rsidRPr="007E544F" w:rsidTr="007E544F">
        <w:tc>
          <w:tcPr>
            <w:tcW w:w="1985" w:type="dxa"/>
            <w:tcBorders>
              <w:lef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B</w:t>
            </w:r>
          </w:p>
        </w:tc>
        <w:tc>
          <w:tcPr>
            <w:tcW w:w="2409" w:type="dxa"/>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velmi dobře</w:t>
            </w:r>
          </w:p>
        </w:tc>
        <w:tc>
          <w:tcPr>
            <w:tcW w:w="2268" w:type="dxa"/>
            <w:tcBorders>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1,25 – 1,50</w:t>
            </w:r>
          </w:p>
        </w:tc>
      </w:tr>
      <w:tr w:rsidR="007E544F" w:rsidRPr="007E544F" w:rsidTr="007E544F">
        <w:tc>
          <w:tcPr>
            <w:tcW w:w="1985" w:type="dxa"/>
            <w:tcBorders>
              <w:lef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C</w:t>
            </w:r>
          </w:p>
        </w:tc>
        <w:tc>
          <w:tcPr>
            <w:tcW w:w="2409" w:type="dxa"/>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dobře</w:t>
            </w:r>
          </w:p>
        </w:tc>
        <w:tc>
          <w:tcPr>
            <w:tcW w:w="2268" w:type="dxa"/>
            <w:tcBorders>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1,51 – 2,00</w:t>
            </w:r>
          </w:p>
        </w:tc>
      </w:tr>
      <w:tr w:rsidR="007E544F" w:rsidRPr="007E544F" w:rsidTr="007E544F">
        <w:tc>
          <w:tcPr>
            <w:tcW w:w="1985" w:type="dxa"/>
            <w:tcBorders>
              <w:lef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D</w:t>
            </w:r>
          </w:p>
        </w:tc>
        <w:tc>
          <w:tcPr>
            <w:tcW w:w="2409" w:type="dxa"/>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uspokojivě</w:t>
            </w:r>
          </w:p>
        </w:tc>
        <w:tc>
          <w:tcPr>
            <w:tcW w:w="2268" w:type="dxa"/>
            <w:tcBorders>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2,01 – 2,50</w:t>
            </w:r>
          </w:p>
        </w:tc>
      </w:tr>
      <w:tr w:rsidR="007E544F" w:rsidRPr="007E544F" w:rsidTr="007E544F">
        <w:tc>
          <w:tcPr>
            <w:tcW w:w="1985" w:type="dxa"/>
            <w:tcBorders>
              <w:lef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E</w:t>
            </w:r>
          </w:p>
        </w:tc>
        <w:tc>
          <w:tcPr>
            <w:tcW w:w="2409" w:type="dxa"/>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dostatečně</w:t>
            </w:r>
          </w:p>
        </w:tc>
        <w:tc>
          <w:tcPr>
            <w:tcW w:w="2268" w:type="dxa"/>
            <w:tcBorders>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2,51 – 3,00</w:t>
            </w:r>
          </w:p>
        </w:tc>
      </w:tr>
      <w:tr w:rsidR="007E544F" w:rsidRPr="007E544F" w:rsidTr="007E544F">
        <w:tc>
          <w:tcPr>
            <w:tcW w:w="1985" w:type="dxa"/>
            <w:tcBorders>
              <w:left w:val="single" w:sz="12" w:space="0" w:color="auto"/>
              <w:bottom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F</w:t>
            </w:r>
          </w:p>
        </w:tc>
        <w:tc>
          <w:tcPr>
            <w:tcW w:w="2409" w:type="dxa"/>
            <w:tcBorders>
              <w:bottom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nedostatečně</w:t>
            </w:r>
          </w:p>
        </w:tc>
        <w:tc>
          <w:tcPr>
            <w:tcW w:w="2268" w:type="dxa"/>
            <w:tcBorders>
              <w:bottom w:val="single" w:sz="12" w:space="0" w:color="auto"/>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w:t>
            </w:r>
          </w:p>
        </w:tc>
      </w:tr>
    </w:tbl>
    <w:p w:rsidR="007E544F" w:rsidRPr="007E544F" w:rsidRDefault="007E544F" w:rsidP="007E544F">
      <w:pPr>
        <w:rPr>
          <w:rFonts w:ascii="Calibri" w:hAnsi="Calibri" w:cs="Calibri"/>
          <w:sz w:val="22"/>
          <w:szCs w:val="22"/>
          <w:highlight w:val="yellow"/>
        </w:rPr>
      </w:pP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Pokud byla 1. část SZZ, tj. obhajoba DP, hodnocena lépe než stupněm „nedostatečně“ (F) a 2. část SZZ, tj. odborná rozprava, hodnocena stupněm „nedostatečně“ (F), má student možnost v opravném termínu SZZ opakovat jen 2. část SZZ, tzn. odbornou rozpravu. Student svým podpisem potvrdí, že byl se zdůvodněním seznámen.</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Pokud byla 2. část SZZ, tj. odborná rozprava, hodnocena lépe než stupněm „nedostatečně“ (F) a 1. část SZZ, tj. obhajoba DP, hodnocena stupněm „nedostatečně“ (F), komise zdůvodní své rozhodnutí a uvede je do protokolu o SZZ. Student svým podpisem potvrdí, že byl se zdůvodněním seznámen. Student má možnost v opravném termínu opakovat jen 1. část SZZ, tzn. obhajobu DP.</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 xml:space="preserve">Pokud je student klasifikován stupněm „nedostatečně“ (F) v obou částech SZZ, zkušební komise se usnese na odůvodnění, které uvede do protokolu o SZZ, student je s tímto odůvodněním seznámen. </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Pokud byl student hodnocen stupněm „nedostatečně“ (F) z obhajoby DP, bude tato původní práce přístupna vedoucímu, oponentovi i komisi, která bude hodnotit nově předloženou práci u obhajoby v opravném termínu SZZ.</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V případě neúspěšné obhajoby DP nelze v opravném termínu opětovně předložit totožnou DP. Nová DP musí být dopracována na návrh komise nebo musí být zcela přepracována. Rozhodnutí o doplnění nebo přepracování je zcela v kompetenci zkušební komise, má písemnou formu a je přílohou protokolu o SZZ. Student svým podpisem potvrdí, že je s rozhodnutím seznámen.</w:t>
      </w:r>
    </w:p>
    <w:p w:rsidR="007E544F" w:rsidRPr="007E544F" w:rsidRDefault="007E544F" w:rsidP="007E544F">
      <w:pPr>
        <w:tabs>
          <w:tab w:val="left" w:pos="2835"/>
        </w:tabs>
        <w:spacing w:before="120" w:after="120"/>
        <w:jc w:val="both"/>
        <w:rPr>
          <w:rFonts w:ascii="Calibri" w:hAnsi="Calibri" w:cs="Calibri"/>
          <w:b/>
          <w:sz w:val="22"/>
          <w:szCs w:val="22"/>
        </w:rPr>
      </w:pPr>
      <w:r w:rsidRPr="007E544F">
        <w:rPr>
          <w:rFonts w:ascii="Calibri" w:hAnsi="Calibri" w:cs="Calibri"/>
          <w:b/>
          <w:sz w:val="22"/>
          <w:szCs w:val="22"/>
        </w:rPr>
        <w:t>Pro celkové hodnocení studia jsou stanovena následující pravidla:</w:t>
      </w:r>
    </w:p>
    <w:p w:rsidR="007E544F" w:rsidRPr="007E544F" w:rsidRDefault="007E544F" w:rsidP="007E544F">
      <w:pPr>
        <w:jc w:val="both"/>
        <w:rPr>
          <w:rFonts w:ascii="Calibri" w:hAnsi="Calibri" w:cs="Calibri"/>
          <w:iCs/>
          <w:sz w:val="22"/>
          <w:szCs w:val="22"/>
        </w:rPr>
      </w:pPr>
      <w:r w:rsidRPr="007E544F">
        <w:rPr>
          <w:rFonts w:ascii="Calibri" w:hAnsi="Calibri" w:cs="Calibri"/>
          <w:iCs/>
          <w:sz w:val="22"/>
          <w:szCs w:val="22"/>
        </w:rPr>
        <w:t>Na FaME se vynikajícími studijními výsledky rozumí skutečnost, kdy vážený průměr za celou dobu studia nepřesáhne hodnotu 1,30.</w:t>
      </w:r>
    </w:p>
    <w:p w:rsidR="007E544F" w:rsidRPr="007E544F" w:rsidRDefault="007E544F" w:rsidP="007E544F">
      <w:pPr>
        <w:jc w:val="both"/>
        <w:rPr>
          <w:rFonts w:ascii="Calibri" w:hAnsi="Calibri" w:cs="Calibri"/>
          <w:iCs/>
          <w:sz w:val="22"/>
          <w:szCs w:val="22"/>
        </w:rPr>
      </w:pPr>
    </w:p>
    <w:p w:rsidR="007E544F" w:rsidRPr="007E544F" w:rsidRDefault="007E544F" w:rsidP="007E544F">
      <w:pPr>
        <w:jc w:val="both"/>
        <w:rPr>
          <w:rFonts w:ascii="Calibri" w:hAnsi="Calibri" w:cs="Calibri"/>
          <w:iCs/>
          <w:sz w:val="22"/>
          <w:szCs w:val="22"/>
        </w:rPr>
      </w:pPr>
      <w:r w:rsidRPr="007E544F">
        <w:rPr>
          <w:rFonts w:ascii="Calibri" w:hAnsi="Calibri" w:cs="Calibri"/>
          <w:iCs/>
          <w:sz w:val="22"/>
          <w:szCs w:val="22"/>
        </w:rPr>
        <w:t>Celkové hodnocení studia:</w:t>
      </w:r>
    </w:p>
    <w:p w:rsidR="007E544F" w:rsidRPr="007E544F" w:rsidRDefault="007E544F" w:rsidP="00085185">
      <w:pPr>
        <w:numPr>
          <w:ilvl w:val="0"/>
          <w:numId w:val="17"/>
        </w:numPr>
        <w:ind w:left="426" w:hanging="425"/>
        <w:jc w:val="both"/>
        <w:rPr>
          <w:rFonts w:ascii="Calibri" w:hAnsi="Calibri" w:cs="Calibri"/>
          <w:b/>
          <w:bCs/>
          <w:iCs/>
          <w:sz w:val="22"/>
          <w:szCs w:val="22"/>
        </w:rPr>
      </w:pPr>
      <w:r w:rsidRPr="007E544F">
        <w:rPr>
          <w:rFonts w:ascii="Calibri" w:hAnsi="Calibri" w:cs="Calibri"/>
          <w:b/>
          <w:iCs/>
          <w:sz w:val="22"/>
          <w:szCs w:val="22"/>
        </w:rPr>
        <w:t>Prospěl</w:t>
      </w:r>
      <w:r w:rsidRPr="007E544F">
        <w:rPr>
          <w:rFonts w:ascii="Calibri" w:hAnsi="Calibri" w:cs="Calibri"/>
          <w:b/>
          <w:bCs/>
          <w:iCs/>
          <w:sz w:val="22"/>
          <w:szCs w:val="22"/>
        </w:rPr>
        <w:t xml:space="preserve"> </w:t>
      </w:r>
      <w:r w:rsidRPr="007E544F">
        <w:rPr>
          <w:rFonts w:ascii="Calibri" w:hAnsi="Calibri" w:cs="Calibri"/>
          <w:b/>
          <w:iCs/>
          <w:sz w:val="22"/>
          <w:szCs w:val="22"/>
        </w:rPr>
        <w:t>s</w:t>
      </w:r>
      <w:r w:rsidRPr="007E544F">
        <w:rPr>
          <w:rFonts w:ascii="Calibri" w:hAnsi="Calibri" w:cs="Calibri"/>
          <w:b/>
          <w:bCs/>
          <w:iCs/>
          <w:sz w:val="22"/>
          <w:szCs w:val="22"/>
        </w:rPr>
        <w:t> </w:t>
      </w:r>
      <w:r w:rsidRPr="007E544F">
        <w:rPr>
          <w:rFonts w:ascii="Calibri" w:hAnsi="Calibri" w:cs="Calibri"/>
          <w:b/>
          <w:iCs/>
          <w:sz w:val="22"/>
          <w:szCs w:val="22"/>
        </w:rPr>
        <w:t>vyznamenáním</w:t>
      </w:r>
    </w:p>
    <w:p w:rsidR="007E544F" w:rsidRPr="007E544F" w:rsidRDefault="007E544F" w:rsidP="00085185">
      <w:pPr>
        <w:numPr>
          <w:ilvl w:val="0"/>
          <w:numId w:val="18"/>
        </w:numPr>
        <w:ind w:left="851"/>
        <w:jc w:val="both"/>
        <w:rPr>
          <w:rFonts w:ascii="Calibri" w:hAnsi="Calibri" w:cs="Calibri"/>
          <w:iCs/>
          <w:sz w:val="22"/>
          <w:szCs w:val="22"/>
        </w:rPr>
      </w:pPr>
      <w:r w:rsidRPr="007E544F">
        <w:rPr>
          <w:rFonts w:ascii="Calibri" w:hAnsi="Calibri" w:cs="Calibri"/>
          <w:iCs/>
          <w:sz w:val="22"/>
          <w:szCs w:val="22"/>
        </w:rPr>
        <w:t xml:space="preserve">vážený průměr za celou dobu studia v akreditovaném studijním programu nepřesáhne: </w:t>
      </w:r>
      <w:r w:rsidRPr="007E544F">
        <w:rPr>
          <w:rFonts w:ascii="Calibri" w:hAnsi="Calibri" w:cs="Calibri"/>
          <w:iCs/>
          <w:sz w:val="22"/>
          <w:szCs w:val="22"/>
        </w:rPr>
        <w:tab/>
        <w:t>pro BSP</w:t>
      </w:r>
      <w:r w:rsidRPr="007E544F">
        <w:rPr>
          <w:rFonts w:ascii="Calibri" w:hAnsi="Calibri" w:cs="Calibri"/>
          <w:iCs/>
          <w:sz w:val="22"/>
          <w:szCs w:val="22"/>
        </w:rPr>
        <w:tab/>
      </w:r>
      <w:r w:rsidRPr="007E544F">
        <w:rPr>
          <w:rFonts w:ascii="Calibri" w:hAnsi="Calibri" w:cs="Calibri"/>
          <w:iCs/>
          <w:sz w:val="22"/>
          <w:szCs w:val="22"/>
        </w:rPr>
        <w:tab/>
        <w:t>1,30</w:t>
      </w:r>
    </w:p>
    <w:p w:rsidR="007E544F" w:rsidRPr="007E544F" w:rsidRDefault="007E544F" w:rsidP="007E544F">
      <w:pPr>
        <w:ind w:left="708" w:firstLine="708"/>
        <w:jc w:val="both"/>
        <w:rPr>
          <w:rFonts w:ascii="Calibri" w:hAnsi="Calibri" w:cs="Calibri"/>
          <w:iCs/>
          <w:sz w:val="22"/>
          <w:szCs w:val="22"/>
        </w:rPr>
      </w:pPr>
      <w:r w:rsidRPr="007E544F">
        <w:rPr>
          <w:rFonts w:ascii="Calibri" w:hAnsi="Calibri" w:cs="Calibri"/>
          <w:iCs/>
          <w:sz w:val="22"/>
          <w:szCs w:val="22"/>
        </w:rPr>
        <w:t>pro MSP</w:t>
      </w:r>
      <w:r w:rsidRPr="007E544F">
        <w:rPr>
          <w:rFonts w:ascii="Calibri" w:hAnsi="Calibri" w:cs="Calibri"/>
          <w:iCs/>
          <w:sz w:val="22"/>
          <w:szCs w:val="22"/>
        </w:rPr>
        <w:tab/>
        <w:t>1,30</w:t>
      </w:r>
    </w:p>
    <w:p w:rsidR="007E544F" w:rsidRPr="007E544F" w:rsidRDefault="007E544F" w:rsidP="007E544F">
      <w:pPr>
        <w:tabs>
          <w:tab w:val="left" w:pos="2880"/>
        </w:tabs>
        <w:spacing w:after="60"/>
        <w:jc w:val="both"/>
        <w:rPr>
          <w:rFonts w:ascii="Calibri" w:hAnsi="Calibri" w:cs="Calibri"/>
          <w:iCs/>
          <w:sz w:val="22"/>
          <w:szCs w:val="22"/>
        </w:rPr>
      </w:pPr>
      <w:r w:rsidRPr="007E544F">
        <w:rPr>
          <w:rFonts w:ascii="Calibri" w:hAnsi="Calibri" w:cs="Calibri"/>
          <w:iCs/>
          <w:sz w:val="22"/>
          <w:szCs w:val="22"/>
        </w:rPr>
        <w:t>VŠ diplom s vyznamenáním, mohou obdržet studenti, kteří byli při SZZ klasifikováni s celkovým prospěchem „výborně“ (A) nebo „velmi dobře“ (B).</w:t>
      </w:r>
    </w:p>
    <w:p w:rsidR="007E544F" w:rsidRPr="007E544F" w:rsidRDefault="007E544F" w:rsidP="00085185">
      <w:pPr>
        <w:numPr>
          <w:ilvl w:val="0"/>
          <w:numId w:val="17"/>
        </w:numPr>
        <w:ind w:left="426" w:hanging="425"/>
        <w:jc w:val="both"/>
        <w:rPr>
          <w:rFonts w:ascii="Calibri" w:hAnsi="Calibri" w:cs="Calibri"/>
          <w:b/>
          <w:iCs/>
          <w:sz w:val="22"/>
          <w:szCs w:val="22"/>
        </w:rPr>
      </w:pPr>
      <w:r w:rsidRPr="007E544F">
        <w:rPr>
          <w:rFonts w:ascii="Calibri" w:hAnsi="Calibri" w:cs="Calibri"/>
          <w:b/>
          <w:iCs/>
          <w:sz w:val="22"/>
          <w:szCs w:val="22"/>
        </w:rPr>
        <w:t>Prospěl</w:t>
      </w:r>
    </w:p>
    <w:p w:rsidR="007E544F" w:rsidRPr="007E544F" w:rsidRDefault="007E544F" w:rsidP="00085185">
      <w:pPr>
        <w:numPr>
          <w:ilvl w:val="0"/>
          <w:numId w:val="18"/>
        </w:numPr>
        <w:ind w:left="851"/>
        <w:jc w:val="both"/>
        <w:rPr>
          <w:rFonts w:ascii="Calibri" w:hAnsi="Calibri" w:cs="Calibri"/>
          <w:iCs/>
          <w:sz w:val="22"/>
          <w:szCs w:val="22"/>
        </w:rPr>
      </w:pPr>
      <w:r w:rsidRPr="007E544F">
        <w:rPr>
          <w:rFonts w:ascii="Calibri" w:hAnsi="Calibri" w:cs="Calibri"/>
          <w:iCs/>
          <w:sz w:val="22"/>
          <w:szCs w:val="22"/>
        </w:rPr>
        <w:t>absolvování SZZ s celkovým prospěchem „výborně“ (A), „velmi dobře“ (B), „dobře“(C), „uspokojivě“ (D) nebo „dostatečně“ (E).</w:t>
      </w:r>
    </w:p>
    <w:p w:rsidR="007E544F" w:rsidRPr="007E544F" w:rsidRDefault="007E544F" w:rsidP="00085185">
      <w:pPr>
        <w:numPr>
          <w:ilvl w:val="0"/>
          <w:numId w:val="17"/>
        </w:numPr>
        <w:ind w:left="426" w:hanging="425"/>
        <w:jc w:val="both"/>
        <w:rPr>
          <w:rFonts w:ascii="Calibri" w:hAnsi="Calibri" w:cs="Calibri"/>
          <w:b/>
          <w:iCs/>
          <w:sz w:val="22"/>
          <w:szCs w:val="22"/>
        </w:rPr>
      </w:pPr>
      <w:r w:rsidRPr="007E544F">
        <w:rPr>
          <w:rFonts w:ascii="Calibri" w:hAnsi="Calibri" w:cs="Calibri"/>
          <w:b/>
          <w:iCs/>
          <w:sz w:val="22"/>
          <w:szCs w:val="22"/>
        </w:rPr>
        <w:t>Neprospěl</w:t>
      </w:r>
    </w:p>
    <w:p w:rsidR="007E544F" w:rsidRPr="007E544F" w:rsidRDefault="007E544F" w:rsidP="00085185">
      <w:pPr>
        <w:numPr>
          <w:ilvl w:val="0"/>
          <w:numId w:val="18"/>
        </w:numPr>
        <w:ind w:left="851"/>
        <w:jc w:val="both"/>
        <w:rPr>
          <w:rFonts w:ascii="Calibri" w:hAnsi="Calibri" w:cs="Calibri"/>
          <w:iCs/>
          <w:sz w:val="22"/>
          <w:szCs w:val="22"/>
        </w:rPr>
      </w:pPr>
      <w:r w:rsidRPr="007E544F">
        <w:rPr>
          <w:rFonts w:ascii="Calibri" w:hAnsi="Calibri" w:cs="Calibri"/>
          <w:iCs/>
          <w:sz w:val="22"/>
          <w:szCs w:val="22"/>
        </w:rPr>
        <w:t>pokud byl klasifikován u SZZ stupněm „nedostatečně“ (F) u kterékoliv části SZZ.</w:t>
      </w:r>
    </w:p>
    <w:p w:rsidR="007E544F" w:rsidRPr="007E544F" w:rsidRDefault="007E544F" w:rsidP="007E544F">
      <w:pPr>
        <w:ind w:left="1416" w:firstLine="24"/>
        <w:jc w:val="both"/>
        <w:rPr>
          <w:rFonts w:ascii="Calibri" w:hAnsi="Calibri" w:cs="Calibri"/>
          <w:iCs/>
          <w:sz w:val="22"/>
          <w:szCs w:val="22"/>
        </w:rPr>
      </w:pPr>
    </w:p>
    <w:p w:rsidR="00E977BF" w:rsidRPr="00E977BF" w:rsidRDefault="007E544F" w:rsidP="00AD50DB">
      <w:pPr>
        <w:spacing w:before="120"/>
        <w:jc w:val="both"/>
        <w:rPr>
          <w:rFonts w:ascii="Calibri" w:hAnsi="Calibri" w:cs="Calibri"/>
          <w:sz w:val="22"/>
          <w:szCs w:val="22"/>
        </w:rPr>
      </w:pPr>
      <w:r w:rsidRPr="007E544F">
        <w:rPr>
          <w:rFonts w:ascii="Calibri" w:hAnsi="Calibri" w:cs="Calibri"/>
          <w:sz w:val="22"/>
          <w:szCs w:val="22"/>
        </w:rPr>
        <w:t xml:space="preserve">Témata kvalifikačních prací korespondují se zaměřením studijního programu a s profilem absolventa studijního programu </w:t>
      </w:r>
      <w:r w:rsidR="0025580E">
        <w:rPr>
          <w:rFonts w:ascii="Calibri" w:hAnsi="Calibri" w:cs="Calibri"/>
          <w:sz w:val="22"/>
          <w:szCs w:val="22"/>
        </w:rPr>
        <w:t>Management and Marketing</w:t>
      </w:r>
      <w:r w:rsidRPr="007E544F">
        <w:rPr>
          <w:rFonts w:ascii="Calibri" w:hAnsi="Calibri" w:cs="Calibri"/>
          <w:sz w:val="22"/>
          <w:szCs w:val="22"/>
        </w:rPr>
        <w:t>. Je možno uvést návrh témat kvalifikačních prací:</w:t>
      </w:r>
    </w:p>
    <w:p w:rsidR="00E977BF" w:rsidRPr="002F4076" w:rsidRDefault="00E977BF" w:rsidP="00085185">
      <w:pPr>
        <w:numPr>
          <w:ilvl w:val="0"/>
          <w:numId w:val="19"/>
        </w:numPr>
        <w:ind w:left="714" w:hanging="357"/>
        <w:jc w:val="both"/>
        <w:rPr>
          <w:rFonts w:ascii="Calibri" w:eastAsia="Calibri" w:hAnsi="Calibri" w:cs="Calibri"/>
          <w:sz w:val="22"/>
          <w:szCs w:val="22"/>
          <w:lang w:eastAsia="en-US"/>
        </w:rPr>
      </w:pPr>
      <w:r w:rsidRPr="002F4076">
        <w:rPr>
          <w:rFonts w:ascii="Calibri" w:eastAsia="Calibri" w:hAnsi="Calibri" w:cs="Calibri"/>
          <w:sz w:val="22"/>
          <w:szCs w:val="22"/>
          <w:lang w:eastAsia="en-US"/>
        </w:rPr>
        <w:t>Affiliate marketing project for a company</w:t>
      </w:r>
    </w:p>
    <w:p w:rsidR="00E977BF" w:rsidRPr="002F4076" w:rsidRDefault="00E977BF" w:rsidP="00085185">
      <w:pPr>
        <w:numPr>
          <w:ilvl w:val="0"/>
          <w:numId w:val="19"/>
        </w:numPr>
        <w:ind w:left="714" w:hanging="357"/>
        <w:jc w:val="both"/>
        <w:rPr>
          <w:rFonts w:ascii="Calibri" w:eastAsia="Calibri" w:hAnsi="Calibri" w:cs="Calibri"/>
          <w:sz w:val="22"/>
          <w:szCs w:val="22"/>
          <w:lang w:eastAsia="en-US"/>
        </w:rPr>
      </w:pPr>
      <w:r w:rsidRPr="002F4076">
        <w:rPr>
          <w:rFonts w:ascii="Calibri" w:eastAsia="Calibri" w:hAnsi="Calibri" w:cs="Calibri"/>
          <w:sz w:val="22"/>
          <w:szCs w:val="22"/>
          <w:lang w:eastAsia="en-US"/>
        </w:rPr>
        <w:t>Project of marketing communication campaign for a company</w:t>
      </w:r>
    </w:p>
    <w:p w:rsidR="00E977BF" w:rsidRPr="002F4076" w:rsidRDefault="00E977BF" w:rsidP="00085185">
      <w:pPr>
        <w:numPr>
          <w:ilvl w:val="0"/>
          <w:numId w:val="19"/>
        </w:numPr>
        <w:ind w:left="714" w:hanging="357"/>
        <w:jc w:val="both"/>
        <w:rPr>
          <w:rFonts w:ascii="Calibri" w:eastAsia="Calibri" w:hAnsi="Calibri" w:cs="Calibri"/>
          <w:sz w:val="22"/>
          <w:szCs w:val="22"/>
          <w:lang w:eastAsia="en-US"/>
        </w:rPr>
      </w:pPr>
      <w:r w:rsidRPr="002F4076">
        <w:rPr>
          <w:rFonts w:ascii="Calibri" w:eastAsia="Calibri" w:hAnsi="Calibri" w:cs="Calibri"/>
          <w:sz w:val="22"/>
          <w:szCs w:val="22"/>
          <w:lang w:eastAsia="en-US"/>
        </w:rPr>
        <w:t>Project of the cooperative strategy of the Czech and foreign enterprises</w:t>
      </w:r>
    </w:p>
    <w:p w:rsidR="00E977BF" w:rsidRPr="002F4076" w:rsidRDefault="00E977BF" w:rsidP="00085185">
      <w:pPr>
        <w:numPr>
          <w:ilvl w:val="0"/>
          <w:numId w:val="19"/>
        </w:numPr>
        <w:ind w:left="714" w:hanging="357"/>
        <w:jc w:val="both"/>
        <w:rPr>
          <w:rFonts w:ascii="Calibri" w:eastAsia="Calibri" w:hAnsi="Calibri" w:cs="Calibri"/>
          <w:sz w:val="22"/>
          <w:szCs w:val="22"/>
          <w:lang w:eastAsia="en-US"/>
        </w:rPr>
      </w:pPr>
      <w:r w:rsidRPr="002F4076">
        <w:rPr>
          <w:rFonts w:ascii="Calibri" w:eastAsia="Calibri" w:hAnsi="Calibri" w:cs="Calibri"/>
          <w:sz w:val="22"/>
          <w:szCs w:val="22"/>
          <w:lang w:eastAsia="en-US"/>
        </w:rPr>
        <w:t>Project of the trademark development (the particular brand)</w:t>
      </w:r>
    </w:p>
    <w:p w:rsidR="00E977BF" w:rsidRPr="002F4076" w:rsidRDefault="00E977BF" w:rsidP="00085185">
      <w:pPr>
        <w:numPr>
          <w:ilvl w:val="0"/>
          <w:numId w:val="19"/>
        </w:numPr>
        <w:ind w:left="714" w:hanging="357"/>
        <w:jc w:val="both"/>
        <w:rPr>
          <w:rFonts w:ascii="Calibri" w:eastAsia="Calibri" w:hAnsi="Calibri" w:cs="Calibri"/>
          <w:sz w:val="22"/>
          <w:szCs w:val="22"/>
          <w:lang w:eastAsia="en-US"/>
        </w:rPr>
      </w:pPr>
      <w:r w:rsidRPr="002F4076">
        <w:rPr>
          <w:rFonts w:ascii="Calibri" w:eastAsia="Calibri" w:hAnsi="Calibri" w:cs="Calibri"/>
          <w:sz w:val="22"/>
          <w:szCs w:val="22"/>
          <w:lang w:eastAsia="en-US"/>
        </w:rPr>
        <w:t>Project of a new product marketing strategy</w:t>
      </w:r>
    </w:p>
    <w:p w:rsidR="00E977BF" w:rsidRPr="002F4076" w:rsidRDefault="00E977BF" w:rsidP="00085185">
      <w:pPr>
        <w:numPr>
          <w:ilvl w:val="0"/>
          <w:numId w:val="19"/>
        </w:numPr>
        <w:ind w:left="714" w:hanging="357"/>
        <w:jc w:val="both"/>
        <w:rPr>
          <w:rFonts w:ascii="Calibri" w:eastAsia="Calibri" w:hAnsi="Calibri" w:cs="Calibri"/>
          <w:sz w:val="22"/>
          <w:szCs w:val="22"/>
          <w:lang w:eastAsia="en-US"/>
        </w:rPr>
      </w:pPr>
      <w:r w:rsidRPr="002F4076">
        <w:rPr>
          <w:rFonts w:ascii="Calibri" w:eastAsia="Calibri" w:hAnsi="Calibri" w:cs="Calibri"/>
          <w:sz w:val="22"/>
          <w:szCs w:val="22"/>
          <w:lang w:eastAsia="en-US"/>
        </w:rPr>
        <w:t>Project of Employee Engagement Improvement in a Particular Corporation</w:t>
      </w:r>
    </w:p>
    <w:p w:rsidR="00E977BF" w:rsidRPr="002F4076" w:rsidRDefault="00E977BF" w:rsidP="00085185">
      <w:pPr>
        <w:numPr>
          <w:ilvl w:val="0"/>
          <w:numId w:val="19"/>
        </w:numPr>
        <w:ind w:left="714" w:hanging="357"/>
        <w:jc w:val="both"/>
        <w:rPr>
          <w:rFonts w:ascii="Calibri" w:eastAsia="Calibri" w:hAnsi="Calibri" w:cs="Calibri"/>
          <w:sz w:val="22"/>
          <w:szCs w:val="22"/>
          <w:lang w:eastAsia="en-US"/>
        </w:rPr>
      </w:pPr>
      <w:r w:rsidRPr="002F4076">
        <w:rPr>
          <w:rFonts w:ascii="Calibri" w:eastAsia="Calibri" w:hAnsi="Calibri" w:cs="Calibri"/>
          <w:sz w:val="22"/>
          <w:szCs w:val="22"/>
          <w:lang w:eastAsia="en-US"/>
        </w:rPr>
        <w:t>Competitiveness analysis of chosen company</w:t>
      </w:r>
    </w:p>
    <w:p w:rsidR="0025580E" w:rsidRDefault="0025580E" w:rsidP="007E544F">
      <w:pPr>
        <w:jc w:val="both"/>
        <w:rPr>
          <w:rFonts w:ascii="Calibri" w:hAnsi="Calibri" w:cs="Calibri"/>
          <w:iCs/>
          <w:sz w:val="22"/>
          <w:szCs w:val="22"/>
        </w:rPr>
      </w:pPr>
    </w:p>
    <w:p w:rsidR="007E544F" w:rsidRPr="007E544F" w:rsidRDefault="007E544F" w:rsidP="007E544F">
      <w:pPr>
        <w:jc w:val="both"/>
        <w:rPr>
          <w:rFonts w:ascii="Calibri" w:hAnsi="Calibri" w:cs="Calibri"/>
          <w:iCs/>
          <w:sz w:val="22"/>
          <w:szCs w:val="22"/>
        </w:rPr>
      </w:pPr>
      <w:r w:rsidRPr="007E544F">
        <w:rPr>
          <w:rFonts w:ascii="Calibri" w:hAnsi="Calibri" w:cs="Calibri"/>
          <w:iCs/>
          <w:sz w:val="22"/>
          <w:szCs w:val="22"/>
        </w:rPr>
        <w:t xml:space="preserve">Na FaME UTB ve Zlíně je vnitřní normou SD 6/2017 </w:t>
      </w:r>
      <w:hyperlink r:id="rId96" w:history="1">
        <w:r w:rsidRPr="007E544F">
          <w:rPr>
            <w:rFonts w:ascii="Calibri" w:hAnsi="Calibri" w:cs="Calibri"/>
            <w:i/>
            <w:iCs/>
            <w:color w:val="0000FF"/>
            <w:sz w:val="22"/>
            <w:szCs w:val="22"/>
            <w:u w:val="single"/>
          </w:rPr>
          <w:t>Hodnocení pedagogických a tvůrčích aktivit</w:t>
        </w:r>
      </w:hyperlink>
      <w:r w:rsidRPr="007E544F">
        <w:rPr>
          <w:rFonts w:ascii="Calibri" w:hAnsi="Calibri" w:cs="Calibri"/>
          <w:i/>
          <w:iCs/>
          <w:color w:val="00B050"/>
          <w:sz w:val="22"/>
          <w:szCs w:val="22"/>
        </w:rPr>
        <w:t xml:space="preserve"> </w:t>
      </w:r>
      <w:r w:rsidRPr="007E544F">
        <w:rPr>
          <w:rFonts w:ascii="Calibri" w:hAnsi="Calibri" w:cs="Calibri"/>
          <w:iCs/>
          <w:sz w:val="22"/>
          <w:szCs w:val="22"/>
        </w:rPr>
        <w:t>stanoven maximální počet vedených BP a DP jedním akademickým pracovníkem v souhrnu BP a DP na UTB na 12.</w:t>
      </w:r>
    </w:p>
    <w:p w:rsidR="007E544F" w:rsidRPr="007E544F" w:rsidRDefault="007E544F" w:rsidP="007E544F">
      <w:pPr>
        <w:jc w:val="both"/>
        <w:rPr>
          <w:rFonts w:ascii="Calibri" w:hAnsi="Calibri" w:cs="Calibri"/>
          <w:iCs/>
          <w:sz w:val="22"/>
          <w:szCs w:val="22"/>
        </w:rPr>
      </w:pPr>
    </w:p>
    <w:p w:rsidR="007E544F" w:rsidRPr="007E544F" w:rsidRDefault="007E544F" w:rsidP="007E544F">
      <w:pPr>
        <w:spacing w:after="600"/>
        <w:jc w:val="both"/>
        <w:rPr>
          <w:rFonts w:ascii="Calibri" w:hAnsi="Calibri" w:cs="Calibri"/>
          <w:sz w:val="22"/>
          <w:szCs w:val="22"/>
        </w:rPr>
      </w:pPr>
      <w:r w:rsidRPr="007E544F">
        <w:rPr>
          <w:rFonts w:ascii="Calibri" w:hAnsi="Calibri" w:cs="Calibri"/>
          <w:i/>
          <w:sz w:val="22"/>
          <w:szCs w:val="22"/>
        </w:rPr>
        <w:t>Všechny kvalifikační práce jsou centrálně ukládány na elektronickém úložišti Digitální knihovna UTB (</w:t>
      </w:r>
      <w:hyperlink r:id="rId97" w:history="1">
        <w:r w:rsidRPr="007E544F">
          <w:rPr>
            <w:rFonts w:ascii="Calibri" w:hAnsi="Calibri" w:cs="Calibri"/>
            <w:i/>
            <w:color w:val="0000FF"/>
            <w:sz w:val="22"/>
            <w:szCs w:val="22"/>
            <w:u w:val="single"/>
          </w:rPr>
          <w:t>https://digilib.k.utb.cz</w:t>
        </w:r>
      </w:hyperlink>
      <w:r w:rsidRPr="007E544F">
        <w:rPr>
          <w:rFonts w:ascii="Calibri" w:hAnsi="Calibri" w:cs="Calibri"/>
          <w:i/>
          <w:sz w:val="22"/>
          <w:szCs w:val="22"/>
        </w:rPr>
        <w:t>).</w:t>
      </w:r>
    </w:p>
    <w:p w:rsidR="007E544F" w:rsidRPr="007E544F" w:rsidRDefault="007E544F" w:rsidP="007E544F">
      <w:pPr>
        <w:keepNext/>
        <w:keepLines/>
        <w:spacing w:before="40"/>
        <w:jc w:val="center"/>
        <w:outlineLvl w:val="1"/>
        <w:rPr>
          <w:rFonts w:ascii="Calibri" w:hAnsi="Calibri" w:cs="Calibri"/>
          <w:b/>
          <w:color w:val="365F91"/>
          <w:sz w:val="32"/>
          <w:szCs w:val="26"/>
        </w:rPr>
      </w:pPr>
      <w:r w:rsidRPr="007E544F">
        <w:rPr>
          <w:rFonts w:ascii="Calibri" w:hAnsi="Calibri" w:cs="Calibri"/>
          <w:b/>
          <w:color w:val="365F91"/>
          <w:sz w:val="32"/>
          <w:szCs w:val="26"/>
        </w:rPr>
        <w:t>Vzdělávací a tvůrčí činnost ve studijním programu</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Metody výuky a hodnocení výsledků studia</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3.1</w:t>
      </w:r>
    </w:p>
    <w:p w:rsidR="007E544F" w:rsidRPr="007E544F" w:rsidRDefault="007E544F" w:rsidP="007E544F">
      <w:pPr>
        <w:tabs>
          <w:tab w:val="left" w:pos="2835"/>
        </w:tabs>
        <w:spacing w:before="120" w:after="120"/>
        <w:jc w:val="both"/>
        <w:rPr>
          <w:rFonts w:ascii="Calibri" w:hAnsi="Calibri" w:cs="Calibri"/>
          <w:color w:val="00B050"/>
          <w:sz w:val="22"/>
          <w:szCs w:val="22"/>
        </w:rPr>
      </w:pPr>
      <w:r w:rsidRPr="007E544F">
        <w:rPr>
          <w:rFonts w:ascii="Calibri" w:hAnsi="Calibri" w:cs="Calibri"/>
          <w:sz w:val="22"/>
          <w:szCs w:val="22"/>
        </w:rPr>
        <w:t xml:space="preserve">Metody a způsoby výuky jsou zakotveny ve </w:t>
      </w:r>
      <w:hyperlink r:id="rId98" w:history="1">
        <w:r w:rsidRPr="007E544F">
          <w:rPr>
            <w:rFonts w:ascii="Calibri" w:hAnsi="Calibri" w:cs="Calibri"/>
            <w:i/>
            <w:color w:val="0000FF"/>
            <w:sz w:val="22"/>
            <w:szCs w:val="22"/>
            <w:u w:val="single"/>
          </w:rPr>
          <w:t>Studijním a zkušebním řádu UTB ve Zlíně</w:t>
        </w:r>
      </w:hyperlink>
      <w:r w:rsidRPr="007E544F">
        <w:rPr>
          <w:rFonts w:ascii="Calibri" w:hAnsi="Calibri" w:cs="Calibri"/>
          <w:i/>
          <w:sz w:val="22"/>
          <w:szCs w:val="22"/>
        </w:rPr>
        <w:t>,</w:t>
      </w:r>
      <w:r w:rsidRPr="007E544F">
        <w:rPr>
          <w:rFonts w:ascii="Calibri" w:hAnsi="Calibri" w:cs="Calibri"/>
          <w:sz w:val="22"/>
          <w:szCs w:val="22"/>
        </w:rPr>
        <w:t xml:space="preserve"> článek 7 a dále upřesněny a doplněny ve Vnitřním předpisu FaME </w:t>
      </w:r>
      <w:hyperlink r:id="rId99" w:history="1">
        <w:r w:rsidRPr="007E544F">
          <w:rPr>
            <w:rFonts w:ascii="Calibri" w:hAnsi="Calibri" w:cs="Calibri"/>
            <w:i/>
            <w:color w:val="0000FF"/>
            <w:sz w:val="22"/>
            <w:szCs w:val="22"/>
            <w:u w:val="single"/>
          </w:rPr>
          <w:t>Pravidla průběhu studia ve studijních programech uskutečňovaných na Fakultě managementu a ekonomiky:</w:t>
        </w:r>
      </w:hyperlink>
    </w:p>
    <w:p w:rsidR="007E544F" w:rsidRPr="007E544F" w:rsidRDefault="007E544F" w:rsidP="00085185">
      <w:pPr>
        <w:numPr>
          <w:ilvl w:val="0"/>
          <w:numId w:val="22"/>
        </w:numPr>
        <w:tabs>
          <w:tab w:val="left" w:pos="2835"/>
        </w:tabs>
        <w:spacing w:before="120" w:after="120"/>
        <w:ind w:left="426" w:hanging="426"/>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Způsoby výuky jsou zejména přednášky, semináře, ateliéry, projekty, cvičení, laboratorní cvičení, e-learning, workshopy, různé typy řízených konzultací, odborné praxe a exkurze.</w:t>
      </w:r>
    </w:p>
    <w:p w:rsidR="007E544F" w:rsidRPr="007E544F" w:rsidRDefault="007E544F" w:rsidP="00085185">
      <w:pPr>
        <w:numPr>
          <w:ilvl w:val="0"/>
          <w:numId w:val="22"/>
        </w:numPr>
        <w:tabs>
          <w:tab w:val="left" w:pos="2835"/>
        </w:tabs>
        <w:spacing w:before="120" w:after="120"/>
        <w:ind w:left="426" w:hanging="426"/>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Způsoby výuky uvedené v odstavci 1 jsou charakterizovány takto:</w:t>
      </w:r>
    </w:p>
    <w:p w:rsidR="007E544F" w:rsidRPr="007E544F" w:rsidRDefault="007E544F" w:rsidP="00085185">
      <w:pPr>
        <w:numPr>
          <w:ilvl w:val="0"/>
          <w:numId w:val="20"/>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Přednášky mají charakter výkladu základních principů, metodologie dané disciplíny, problémů a jejich vzorových řešení.</w:t>
      </w:r>
    </w:p>
    <w:p w:rsidR="007E544F" w:rsidRPr="007E544F" w:rsidRDefault="007E544F" w:rsidP="00085185">
      <w:pPr>
        <w:numPr>
          <w:ilvl w:val="0"/>
          <w:numId w:val="20"/>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Semináře, ateliéry a projekty jsou způsoby výuky, kde je akcentována samostatná práce studentů. Významnou součástí této výuky je prezentace výsledků vlastní práce a kritické diskuse.</w:t>
      </w:r>
    </w:p>
    <w:p w:rsidR="007E544F" w:rsidRPr="007E544F" w:rsidRDefault="007E544F" w:rsidP="00085185">
      <w:pPr>
        <w:numPr>
          <w:ilvl w:val="0"/>
          <w:numId w:val="20"/>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Cvičení podporují zejména praktické ovládnutí látky vyložené na přednáškách nebo zadané k samostatnému nastudování za aktivní účasti studentů.</w:t>
      </w:r>
    </w:p>
    <w:p w:rsidR="007E544F" w:rsidRPr="007E544F" w:rsidRDefault="007E544F" w:rsidP="00085185">
      <w:pPr>
        <w:numPr>
          <w:ilvl w:val="0"/>
          <w:numId w:val="20"/>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Laboratorní cvičení seznamují s podstatou vyučované látky, studenti získávají zkušenosti v oblasti metodologie vědeckého výzkumu a manipulace s materiálem, přístroji a dalším laboratorním vybavením.</w:t>
      </w:r>
    </w:p>
    <w:p w:rsidR="007E544F" w:rsidRPr="007E544F" w:rsidRDefault="007E544F" w:rsidP="00085185">
      <w:pPr>
        <w:numPr>
          <w:ilvl w:val="0"/>
          <w:numId w:val="20"/>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E-learning je způsob výuky využívající informačních a komunikačních technologií k tvorbě kurzů, distribuci studijního obsahu, komunikaci mezi studentem a vyučujícím a k řízení studia. Realizuje se prostřednictvím počítačových sítí a poskytuje v čase a prostoru neomezený přístup ke vzdělávání.</w:t>
      </w:r>
    </w:p>
    <w:p w:rsidR="007E544F" w:rsidRPr="007E544F" w:rsidRDefault="007E544F" w:rsidP="00085185">
      <w:pPr>
        <w:numPr>
          <w:ilvl w:val="0"/>
          <w:numId w:val="20"/>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Workshop je nástrojem moderní formy výuky zajišťující zejména přenos poznatků z praxe. Probíhá zpravidla pod vedením odborníků z praxe.</w:t>
      </w:r>
    </w:p>
    <w:p w:rsidR="007E544F" w:rsidRPr="007E544F" w:rsidRDefault="007E544F" w:rsidP="00085185">
      <w:pPr>
        <w:numPr>
          <w:ilvl w:val="0"/>
          <w:numId w:val="20"/>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Řízené konzultace jsou využívány zejména v kombinované formě studia a jsou věnovány konzultacím problematiky daného předmětu a kontrole úkolů zadaných k samostatnému zpracování.</w:t>
      </w:r>
    </w:p>
    <w:p w:rsidR="007E544F" w:rsidRPr="007E544F" w:rsidRDefault="007E544F" w:rsidP="00085185">
      <w:pPr>
        <w:numPr>
          <w:ilvl w:val="0"/>
          <w:numId w:val="20"/>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Odborné praxe slouží k prohloubení znalostí a dovedností získaných studiem a k ověření jejich aplikace v praxi, jakož i k doplnění znalostí a k seznámení se s metodami práce, a to zejména v mimouniverzitních institucích.</w:t>
      </w:r>
    </w:p>
    <w:p w:rsidR="007E544F" w:rsidRPr="007E544F" w:rsidRDefault="007E544F" w:rsidP="00085185">
      <w:pPr>
        <w:numPr>
          <w:ilvl w:val="0"/>
          <w:numId w:val="20"/>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Exkurze slouží zejména k tomu, aby se studenti seznamovali s metodami práce v mimouniverzitních institucích.</w:t>
      </w:r>
    </w:p>
    <w:p w:rsidR="007E544F" w:rsidRPr="007E544F" w:rsidRDefault="007E544F" w:rsidP="00085185">
      <w:pPr>
        <w:numPr>
          <w:ilvl w:val="0"/>
          <w:numId w:val="22"/>
        </w:numPr>
        <w:tabs>
          <w:tab w:val="left" w:pos="2835"/>
        </w:tabs>
        <w:spacing w:before="120" w:after="120"/>
        <w:ind w:left="426" w:hanging="426"/>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Výuku doplňují individuální konzultace, přičemž rozsah a způsob jejich poskytování upravuje vnitřní předpis fakulty.</w:t>
      </w:r>
    </w:p>
    <w:p w:rsidR="007E544F" w:rsidRPr="007E544F" w:rsidRDefault="007E544F" w:rsidP="00085185">
      <w:pPr>
        <w:numPr>
          <w:ilvl w:val="0"/>
          <w:numId w:val="22"/>
        </w:numPr>
        <w:tabs>
          <w:tab w:val="left" w:pos="2835"/>
        </w:tabs>
        <w:spacing w:before="120" w:after="120"/>
        <w:ind w:left="426" w:hanging="426"/>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Nedílnou součástí studijních činností studenta je zadávaná a vlastní samostatná práce.</w:t>
      </w:r>
    </w:p>
    <w:p w:rsidR="007E544F" w:rsidRPr="007E544F" w:rsidRDefault="007E544F" w:rsidP="00085185">
      <w:pPr>
        <w:numPr>
          <w:ilvl w:val="0"/>
          <w:numId w:val="22"/>
        </w:numPr>
        <w:tabs>
          <w:tab w:val="left" w:pos="2835"/>
        </w:tabs>
        <w:spacing w:before="120" w:after="120"/>
        <w:ind w:left="426" w:hanging="426"/>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Účast na přednáškách je doporučená, účast na ostatní výuce je kontrolovaná. Stupeň a způsoby kontroly jsou dány v dokumentaci (sylabu) předmětu podle čl. 8.</w:t>
      </w:r>
    </w:p>
    <w:p w:rsidR="00AD50DB" w:rsidRDefault="00AD50DB" w:rsidP="007E544F">
      <w:pPr>
        <w:tabs>
          <w:tab w:val="left" w:pos="2835"/>
        </w:tabs>
        <w:spacing w:before="120" w:after="120"/>
        <w:jc w:val="both"/>
        <w:rPr>
          <w:rFonts w:ascii="Calibri" w:hAnsi="Calibri" w:cs="Calibri"/>
          <w:sz w:val="22"/>
          <w:szCs w:val="22"/>
        </w:rPr>
      </w:pP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Vnitřní předpis FaME dále v článku 7 doplňuje SZŘ UTB:</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Ad odst. (3) SZŘ UTB:</w:t>
      </w:r>
    </w:p>
    <w:p w:rsidR="007E544F" w:rsidRPr="007E544F" w:rsidRDefault="007E544F" w:rsidP="00085185">
      <w:pPr>
        <w:numPr>
          <w:ilvl w:val="0"/>
          <w:numId w:val="23"/>
        </w:numPr>
        <w:tabs>
          <w:tab w:val="left" w:pos="2835"/>
        </w:tabs>
        <w:spacing w:before="120" w:after="120"/>
        <w:ind w:left="426" w:hanging="426"/>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Týdenní rozsah poskytování individuálních konzultací jednotlivými vyučujícími FaME je zpravidla 2 h. Přehled s uvedením konkrétní doby konání konzultací příslušných vyučujících vyhlašují ředitelé ústavů nejpozději týden před zahájením předzápisů do příslušného semestru.</w:t>
      </w:r>
    </w:p>
    <w:p w:rsidR="0025580E" w:rsidRDefault="0025580E" w:rsidP="007E544F">
      <w:pPr>
        <w:tabs>
          <w:tab w:val="left" w:pos="2835"/>
        </w:tabs>
        <w:spacing w:before="120" w:after="120"/>
        <w:jc w:val="both"/>
        <w:rPr>
          <w:rFonts w:ascii="Calibri" w:hAnsi="Calibri" w:cs="Calibri"/>
          <w:sz w:val="22"/>
          <w:szCs w:val="22"/>
        </w:rPr>
      </w:pP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 xml:space="preserve">Ověřování studijních výsledků se řídí také Studijním a zkušebním řádem UTB ve Zlíně, článkem 10 a dále upřesněny a doplněny ve vnitřním předpisu FaME Pravidla průběhu studia ve studijních programech uskutečňovaných na Fakultě managementu a ekonomiky. </w:t>
      </w:r>
    </w:p>
    <w:p w:rsidR="007E544F" w:rsidRPr="007E544F" w:rsidRDefault="007E544F" w:rsidP="00085185">
      <w:pPr>
        <w:numPr>
          <w:ilvl w:val="0"/>
          <w:numId w:val="21"/>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Studijní výsledky se ověřují průběžně a při zakončení předmětu zápočtem, klasifikovaným zápočtem, zkouškou nebo zápočtem a zkouškou.</w:t>
      </w:r>
    </w:p>
    <w:p w:rsidR="007E544F" w:rsidRPr="007E544F" w:rsidRDefault="007E544F" w:rsidP="00085185">
      <w:pPr>
        <w:numPr>
          <w:ilvl w:val="0"/>
          <w:numId w:val="21"/>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Zvládnutí látky obsažené v souboru předmětů v souvislostech a vazbách se prověřuje soubornou zkouškou, pokud je po definované studijní etapě ve studijním programu stanovena.</w:t>
      </w:r>
    </w:p>
    <w:p w:rsidR="007E544F" w:rsidRPr="007E544F" w:rsidRDefault="007E544F" w:rsidP="00085185">
      <w:pPr>
        <w:numPr>
          <w:ilvl w:val="0"/>
          <w:numId w:val="21"/>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Fakulty a ústavy jsou povinny dodržovat přesně a důsledně jednotný informační systém o studijních programech, kreditním systému a výsledcích zápočtů a zkoušek a postupovat podle pokynů rektora nebo děkana fakulty, pro kterou předmět zajišťují.</w:t>
      </w:r>
    </w:p>
    <w:p w:rsidR="007E544F" w:rsidRPr="007E544F" w:rsidRDefault="007E544F" w:rsidP="00085185">
      <w:pPr>
        <w:numPr>
          <w:ilvl w:val="0"/>
          <w:numId w:val="21"/>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Údaje o všech studijních výsledcích jsou povinně evidovány v IS/STAG. Listinná podoba evidence z IS/STAG (dále jen „zkouškový katalog“) je archivována na příslušném ústavu.</w:t>
      </w:r>
    </w:p>
    <w:p w:rsidR="007E544F" w:rsidRPr="007E544F" w:rsidRDefault="007E544F" w:rsidP="00085185">
      <w:pPr>
        <w:numPr>
          <w:ilvl w:val="0"/>
          <w:numId w:val="21"/>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Výkaz o studiu může být veden ve formě listinného tiskopisu (dále jen „index“) nebo výpisu z IS/STAG úředně potvrzeného studijním oddělením. Forma výkazu o studiu je stanovena ve vnitřním předpisu fakulty.</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Vnitřní předpis FaME dále v článku 10 doplňuje SZŘ UTB:</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Ad odst. (1) SZŘ UTB:</w:t>
      </w:r>
    </w:p>
    <w:p w:rsidR="007E544F" w:rsidRPr="007E544F" w:rsidRDefault="007E544F" w:rsidP="00085185">
      <w:pPr>
        <w:numPr>
          <w:ilvl w:val="0"/>
          <w:numId w:val="24"/>
        </w:numPr>
        <w:tabs>
          <w:tab w:val="left" w:pos="2835"/>
        </w:tabs>
        <w:spacing w:before="120" w:after="120"/>
        <w:ind w:left="426" w:hanging="426"/>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Na FaME lze v příslušném akademickém roce získat zápočet (u předmětů zakončených pouze zápočtem), klasifikovaný zápočet a konat zkoušku do konce opravného zkouškového období, které je vždy pro daný semestr výuky určeno časovým plánem. Opravné zkouškové období v měsíci srpnu je možno využít pro opravné zkoušky z předmětů ze zimního i letního semestru. Student může vykonat v tomto období jen jeden termín zkoušky nebo klasifikovaného zápočtu z každého neabsolvovaného předmětu.</w:t>
      </w:r>
    </w:p>
    <w:p w:rsidR="007E544F" w:rsidRPr="007E544F" w:rsidRDefault="007E544F" w:rsidP="00085185">
      <w:pPr>
        <w:numPr>
          <w:ilvl w:val="0"/>
          <w:numId w:val="24"/>
        </w:numPr>
        <w:tabs>
          <w:tab w:val="left" w:pos="2835"/>
        </w:tabs>
        <w:spacing w:before="120" w:after="120"/>
        <w:ind w:left="426" w:hanging="426"/>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Na FaME lze v odůvodněných případech, na vlastní žádost studenta, podanou písemně řediteli příslušného ústavu prostřednictvím studijního oddělení FaME, konat zkoušku (nebo získat zápočet, resp. klasifikovaný zápočet) za aktuální akademický rok v průběhu prvních čtyř týdnů výuky v daném semestru. Pokud je student u zkoušky nebo klasifikovaného zápočtu hodnocen stupněm „nedostatečně“ (F) a u zápočtu slovním hodnocením „nesplněn“ (N), pokračuje ve studiu předmětu podle původních pravidel a podmínek.</w:t>
      </w:r>
    </w:p>
    <w:p w:rsidR="007E544F" w:rsidRPr="007E544F" w:rsidRDefault="007E544F" w:rsidP="00085185">
      <w:pPr>
        <w:numPr>
          <w:ilvl w:val="0"/>
          <w:numId w:val="24"/>
        </w:numPr>
        <w:tabs>
          <w:tab w:val="left" w:pos="2835"/>
        </w:tabs>
        <w:spacing w:before="120" w:after="120"/>
        <w:ind w:left="426" w:hanging="426"/>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S ohledem na počet studentů, kteří mají právo konat zkoušku nebo klasifikovaný zápočet, jsou zkoušející povinni rozložit zkouškové termíny do celého zkouškového období.</w:t>
      </w:r>
    </w:p>
    <w:p w:rsidR="007E544F" w:rsidRPr="007E544F" w:rsidRDefault="007E544F" w:rsidP="007E544F">
      <w:pPr>
        <w:tabs>
          <w:tab w:val="left" w:pos="2835"/>
        </w:tabs>
        <w:spacing w:before="120" w:after="120"/>
        <w:ind w:left="426"/>
        <w:contextualSpacing/>
        <w:jc w:val="both"/>
        <w:rPr>
          <w:rFonts w:ascii="Calibri" w:eastAsia="Calibri" w:hAnsi="Calibri" w:cs="Calibri"/>
          <w:sz w:val="22"/>
          <w:szCs w:val="22"/>
          <w:lang w:eastAsia="en-US"/>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3.2</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Podíl přímé výuky a samostudia je definován pro každý předmět v charakteristice předmětu, kterou má student k dispozici v infomačním systému UTB ve Zlíně. Celková studijní zátěž se skládá na UTB ve Zlíně z(e):</w:t>
      </w:r>
    </w:p>
    <w:p w:rsidR="007E544F" w:rsidRPr="007E544F" w:rsidRDefault="007E544F" w:rsidP="00085185">
      <w:pPr>
        <w:numPr>
          <w:ilvl w:val="0"/>
          <w:numId w:val="25"/>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i/>
          <w:sz w:val="22"/>
          <w:szCs w:val="22"/>
          <w:lang w:eastAsia="en-US"/>
        </w:rPr>
        <w:t>Přímé účasti studenta na výuce,</w:t>
      </w:r>
      <w:r w:rsidRPr="007E544F">
        <w:rPr>
          <w:rFonts w:ascii="Calibri" w:eastAsia="Calibri" w:hAnsi="Calibri" w:cs="Calibri"/>
          <w:sz w:val="22"/>
          <w:szCs w:val="22"/>
          <w:lang w:eastAsia="en-US"/>
        </w:rPr>
        <w:t xml:space="preserve"> což je definováno počtem hodin přednášek a seminářů v rámci semestru.</w:t>
      </w:r>
    </w:p>
    <w:p w:rsidR="007E544F" w:rsidRPr="007E544F" w:rsidRDefault="007E544F" w:rsidP="00085185">
      <w:pPr>
        <w:numPr>
          <w:ilvl w:val="0"/>
          <w:numId w:val="25"/>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i/>
          <w:sz w:val="22"/>
          <w:szCs w:val="22"/>
          <w:lang w:eastAsia="en-US"/>
        </w:rPr>
        <w:t>Samostudia</w:t>
      </w:r>
      <w:r w:rsidRPr="007E544F">
        <w:rPr>
          <w:rFonts w:ascii="Calibri" w:eastAsia="Calibri" w:hAnsi="Calibri" w:cs="Calibri"/>
          <w:sz w:val="22"/>
          <w:szCs w:val="22"/>
          <w:lang w:eastAsia="en-US"/>
        </w:rPr>
        <w:t xml:space="preserve"> neboli domácí přípravy na výuku pro zvládnutí látky z přednášek pro účely seminářů a cvičení.</w:t>
      </w:r>
    </w:p>
    <w:p w:rsidR="007E544F" w:rsidRPr="007E544F" w:rsidRDefault="007E544F" w:rsidP="00085185">
      <w:pPr>
        <w:numPr>
          <w:ilvl w:val="0"/>
          <w:numId w:val="25"/>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i/>
          <w:sz w:val="22"/>
          <w:szCs w:val="22"/>
          <w:lang w:eastAsia="en-US"/>
        </w:rPr>
        <w:t>Přípravy na zápočet</w:t>
      </w:r>
      <w:r w:rsidRPr="007E544F">
        <w:rPr>
          <w:rFonts w:ascii="Calibri" w:eastAsia="Calibri" w:hAnsi="Calibri" w:cs="Calibri"/>
          <w:sz w:val="22"/>
          <w:szCs w:val="22"/>
          <w:lang w:eastAsia="en-US"/>
        </w:rPr>
        <w:t xml:space="preserve"> u předmětů, které jsou zakončeny zápočtem a zkouškou nebo klasifikovaným zápočtem.</w:t>
      </w:r>
    </w:p>
    <w:p w:rsidR="007E544F" w:rsidRPr="007E544F" w:rsidRDefault="007E544F" w:rsidP="00085185">
      <w:pPr>
        <w:numPr>
          <w:ilvl w:val="0"/>
          <w:numId w:val="25"/>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i/>
          <w:sz w:val="22"/>
          <w:szCs w:val="22"/>
          <w:lang w:eastAsia="en-US"/>
        </w:rPr>
        <w:t>Přípravy na zkoušku</w:t>
      </w:r>
      <w:r w:rsidRPr="007E544F">
        <w:rPr>
          <w:rFonts w:ascii="Calibri" w:eastAsia="Calibri" w:hAnsi="Calibri" w:cs="Calibri"/>
          <w:sz w:val="22"/>
          <w:szCs w:val="22"/>
          <w:lang w:eastAsia="en-US"/>
        </w:rPr>
        <w:t xml:space="preserve"> u předmětů, které jsou zakončeny zkouškou.</w:t>
      </w:r>
    </w:p>
    <w:p w:rsidR="007E544F" w:rsidRPr="007E544F" w:rsidRDefault="007E544F" w:rsidP="00085185">
      <w:pPr>
        <w:numPr>
          <w:ilvl w:val="0"/>
          <w:numId w:val="25"/>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i/>
          <w:sz w:val="22"/>
          <w:szCs w:val="22"/>
          <w:lang w:eastAsia="en-US"/>
        </w:rPr>
        <w:t>Exkurze,</w:t>
      </w:r>
      <w:r w:rsidRPr="007E544F">
        <w:rPr>
          <w:rFonts w:ascii="Calibri" w:eastAsia="Calibri" w:hAnsi="Calibri" w:cs="Calibri"/>
          <w:sz w:val="22"/>
          <w:szCs w:val="22"/>
          <w:lang w:eastAsia="en-US"/>
        </w:rPr>
        <w:t xml:space="preserve"> pokud je nutná pro praktickou výuku nebo demonstrativní výuku.</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V kombinované formě studia je vysoká část studijní zátěže zaměřena na samostudium.</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 xml:space="preserve">Poměr přímé výuky a samostudia odpovídá studijnímu programu a formám studia ekonomického zaměření. </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3.3</w:t>
      </w:r>
    </w:p>
    <w:p w:rsidR="007E544F" w:rsidRPr="007E544F" w:rsidRDefault="007E544F" w:rsidP="007E544F">
      <w:pPr>
        <w:tabs>
          <w:tab w:val="left" w:pos="2835"/>
        </w:tabs>
        <w:spacing w:before="120" w:after="240"/>
        <w:jc w:val="both"/>
        <w:rPr>
          <w:rFonts w:ascii="Calibri" w:hAnsi="Calibri" w:cs="Calibri"/>
          <w:sz w:val="22"/>
          <w:szCs w:val="22"/>
        </w:rPr>
      </w:pPr>
      <w:r w:rsidRPr="007E544F">
        <w:rPr>
          <w:rFonts w:ascii="Calibri" w:hAnsi="Calibri" w:cs="Calibri"/>
          <w:sz w:val="22"/>
          <w:szCs w:val="22"/>
        </w:rPr>
        <w:t xml:space="preserve">Studijní literatura ke všem předmětům studijního programu </w:t>
      </w:r>
      <w:r w:rsidR="0025580E">
        <w:rPr>
          <w:rFonts w:ascii="Calibri" w:hAnsi="Calibri" w:cs="Calibri"/>
          <w:sz w:val="22"/>
          <w:szCs w:val="22"/>
        </w:rPr>
        <w:t>Management and Marketing</w:t>
      </w:r>
      <w:r w:rsidRPr="007E544F">
        <w:rPr>
          <w:rFonts w:ascii="Calibri" w:hAnsi="Calibri" w:cs="Calibri"/>
          <w:sz w:val="22"/>
          <w:szCs w:val="22"/>
        </w:rPr>
        <w:t xml:space="preserve"> reflektuje aktuální stav poznání v daném oboru. U každého předmětu v přílohách B-III – Charakteristika studijního předmětu je uvedena povinná a doporučená literatura. V příloze C-III Informační zabezpečení studijního programu jsou uvedeny další údaje o informačním zabezpečení výuky.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3.4</w:t>
      </w:r>
    </w:p>
    <w:p w:rsidR="007E544F" w:rsidRPr="007E544F" w:rsidRDefault="007E544F" w:rsidP="007E544F">
      <w:pPr>
        <w:keepNext/>
        <w:keepLines/>
        <w:spacing w:before="40"/>
        <w:jc w:val="both"/>
        <w:outlineLvl w:val="2"/>
        <w:rPr>
          <w:rFonts w:ascii="Calibri" w:hAnsi="Calibri" w:cs="Calibri"/>
          <w:color w:val="00B050"/>
          <w:sz w:val="22"/>
          <w:szCs w:val="22"/>
        </w:rPr>
      </w:pPr>
      <w:r w:rsidRPr="007E544F">
        <w:rPr>
          <w:rFonts w:ascii="Calibri" w:hAnsi="Calibri" w:cs="Calibri"/>
          <w:sz w:val="22"/>
          <w:szCs w:val="22"/>
        </w:rPr>
        <w:t xml:space="preserve">Pravidla pro hodnocení studia jsou uvedena ve </w:t>
      </w:r>
      <w:hyperlink r:id="rId100" w:history="1">
        <w:r w:rsidRPr="007E544F">
          <w:rPr>
            <w:rFonts w:ascii="Calibri" w:hAnsi="Calibri" w:cs="Calibri"/>
            <w:i/>
            <w:color w:val="0000FF"/>
            <w:sz w:val="22"/>
            <w:szCs w:val="22"/>
            <w:u w:val="single"/>
          </w:rPr>
          <w:t>Studijním a zkušebním řádu UTB ve Zlíně</w:t>
        </w:r>
      </w:hyperlink>
      <w:r w:rsidRPr="007E544F">
        <w:rPr>
          <w:rFonts w:ascii="Calibri" w:hAnsi="Calibri" w:cs="Calibri"/>
          <w:color w:val="00B050"/>
          <w:sz w:val="22"/>
          <w:szCs w:val="22"/>
        </w:rPr>
        <w:t xml:space="preserve"> </w:t>
      </w:r>
      <w:r w:rsidRPr="007E544F">
        <w:rPr>
          <w:rFonts w:ascii="Calibri" w:hAnsi="Calibri" w:cs="Calibri"/>
          <w:sz w:val="22"/>
          <w:szCs w:val="22"/>
        </w:rPr>
        <w:t>v článcích 10 – 15 doplněná ve Vnitřním předpisu</w:t>
      </w:r>
      <w:r w:rsidRPr="007E544F">
        <w:rPr>
          <w:rFonts w:ascii="Calibri" w:hAnsi="Calibri" w:cs="Calibri"/>
          <w:color w:val="00B050"/>
          <w:sz w:val="22"/>
          <w:szCs w:val="22"/>
        </w:rPr>
        <w:t xml:space="preserve"> </w:t>
      </w:r>
      <w:hyperlink r:id="rId101" w:history="1">
        <w:r w:rsidRPr="007E544F">
          <w:rPr>
            <w:rFonts w:ascii="Calibri" w:hAnsi="Calibri" w:cs="Calibri"/>
            <w:i/>
            <w:color w:val="0000FF"/>
            <w:sz w:val="22"/>
            <w:szCs w:val="22"/>
            <w:u w:val="single"/>
          </w:rPr>
          <w:t>Pravidla průběhu studia ve studijních programech uskutečňovaných na Fakultě managementu a ekonomiky,</w:t>
        </w:r>
      </w:hyperlink>
      <w:r w:rsidRPr="007E544F">
        <w:rPr>
          <w:rFonts w:ascii="Calibri" w:hAnsi="Calibri" w:cs="Calibri"/>
          <w:color w:val="00B050"/>
          <w:sz w:val="22"/>
          <w:szCs w:val="22"/>
        </w:rPr>
        <w:t xml:space="preserve"> </w:t>
      </w:r>
      <w:r w:rsidRPr="007E544F">
        <w:rPr>
          <w:rFonts w:ascii="Calibri" w:hAnsi="Calibri" w:cs="Calibri"/>
          <w:sz w:val="22"/>
          <w:szCs w:val="22"/>
        </w:rPr>
        <w:t>článek 10 – 15.</w:t>
      </w:r>
    </w:p>
    <w:p w:rsidR="007E544F" w:rsidRPr="007E544F" w:rsidRDefault="007E544F" w:rsidP="007E544F">
      <w:pPr>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Tvůrčí činnost vztahující se ke studijnímu programu</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3.5</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Fakulta v souvislosti s naplňováním dlouhodobého záměru systematicky zvyšuje kvalitu své tvůrčí činnosti a to zejména podporou interních výzkumných týmů z institucionálních prostředků RVO a také podporou úsilí akademických pracovníků o získání a následné řešení externích projektů GA ČR a TA ČR. Tyto řešené projekty souvisí s oblastí vzdělávání „Ekonomické obory“ a s navrhovaným magisterským studijním programem „</w:t>
      </w:r>
      <w:r w:rsidR="00AD50DB">
        <w:rPr>
          <w:rFonts w:ascii="Calibri" w:hAnsi="Calibri" w:cs="Calibri"/>
          <w:sz w:val="22"/>
          <w:szCs w:val="22"/>
        </w:rPr>
        <w:t>Management and Marketing</w:t>
      </w:r>
      <w:r w:rsidRPr="007E544F">
        <w:rPr>
          <w:rFonts w:ascii="Calibri" w:hAnsi="Calibri" w:cs="Calibri"/>
          <w:sz w:val="22"/>
          <w:szCs w:val="22"/>
        </w:rPr>
        <w:t xml:space="preserve">“. </w:t>
      </w:r>
      <w:r w:rsidRPr="002714C3">
        <w:rPr>
          <w:rFonts w:ascii="Calibri" w:hAnsi="Calibri" w:cs="Calibri"/>
          <w:sz w:val="22"/>
          <w:szCs w:val="22"/>
        </w:rPr>
        <w:t xml:space="preserve">V současné době jsou řešeny </w:t>
      </w:r>
      <w:r w:rsidR="002714C3" w:rsidRPr="002714C3">
        <w:rPr>
          <w:rFonts w:ascii="Calibri" w:hAnsi="Calibri" w:cs="Calibri"/>
          <w:sz w:val="22"/>
          <w:szCs w:val="22"/>
        </w:rPr>
        <w:t>tyto grantové projekty GA ČR a TAČR:</w:t>
      </w:r>
    </w:p>
    <w:p w:rsidR="007E544F" w:rsidRPr="007E544F" w:rsidRDefault="007E544F" w:rsidP="00085185">
      <w:pPr>
        <w:numPr>
          <w:ilvl w:val="0"/>
          <w:numId w:val="25"/>
        </w:numPr>
        <w:tabs>
          <w:tab w:val="left" w:pos="2835"/>
        </w:tabs>
        <w:spacing w:before="120" w:after="120"/>
        <w:ind w:left="714" w:hanging="357"/>
        <w:jc w:val="both"/>
        <w:rPr>
          <w:rFonts w:ascii="Calibri" w:eastAsia="Calibri" w:hAnsi="Calibri" w:cs="Calibri"/>
          <w:sz w:val="22"/>
          <w:szCs w:val="22"/>
          <w:lang w:eastAsia="en-US"/>
        </w:rPr>
      </w:pPr>
      <w:r w:rsidRPr="007E544F">
        <w:rPr>
          <w:rFonts w:ascii="Calibri" w:eastAsia="Calibri" w:hAnsi="Calibri" w:cs="Calibri"/>
          <w:sz w:val="22"/>
          <w:szCs w:val="22"/>
          <w:lang w:eastAsia="en-US"/>
        </w:rPr>
        <w:t xml:space="preserve">První projekt s názvem </w:t>
      </w:r>
      <w:r w:rsidRPr="007E544F">
        <w:rPr>
          <w:rFonts w:ascii="Calibri" w:eastAsia="Calibri" w:hAnsi="Calibri" w:cs="Calibri"/>
          <w:b/>
          <w:sz w:val="22"/>
          <w:szCs w:val="22"/>
          <w:lang w:eastAsia="en-US"/>
        </w:rPr>
        <w:t>„Determinanty struktury systémů rozpočetnictví a měření výkonnosti a jejich vliv na chování a výkonnost organizace“</w:t>
      </w:r>
      <w:r w:rsidRPr="007E544F">
        <w:rPr>
          <w:rFonts w:ascii="Calibri" w:eastAsia="Calibri" w:hAnsi="Calibri" w:cs="Calibri"/>
          <w:sz w:val="22"/>
          <w:szCs w:val="22"/>
          <w:lang w:eastAsia="en-US"/>
        </w:rPr>
        <w:t xml:space="preserve"> a dobou řešení od 1. 1. 2017 do 31. 12. 2019 se zaměřuje na ověření dopadu aplikace odlišných typů systémů měření výkonnosti a rozpočtování na chování a výkonnost organizací. Součástí projektu je také pochopení faktorů, které ovlivňují rozhodnutí o implementaci či neimplementaci typově odlišných systémů měření výkonnosti a rozpočtování. V rámci projektu bude vytvořen model zobrazující vazby mezi determinujícími faktory a samotnou implementací typově odlišných systémů měření výkonnosti a rozpočetnictví a mezi implementací typově odlišných systémů měření výkonnosti a rozpočetnictví a výkonností organizací. Tento model bude validován pomocí nástrojů strukturálního modelování a faktorové analýzy s využitím dat, která budou získána rozsáhlým dotazníkovým šetřením u českých organizací působících v ziskovém sektoru. Budou rovněž realizovány případové studie zaměřené na zkoumání dopadů implementace interaktivních systémů měření výkonnosti a rozpočtování na chování a výkonnost organizací, jakož i na ověření. </w:t>
      </w:r>
    </w:p>
    <w:p w:rsidR="007E544F" w:rsidRDefault="007E544F" w:rsidP="00085185">
      <w:pPr>
        <w:numPr>
          <w:ilvl w:val="0"/>
          <w:numId w:val="25"/>
        </w:numPr>
        <w:tabs>
          <w:tab w:val="left" w:pos="2835"/>
        </w:tabs>
        <w:spacing w:before="120" w:after="120"/>
        <w:ind w:left="714" w:hanging="357"/>
        <w:jc w:val="both"/>
        <w:rPr>
          <w:rFonts w:ascii="Calibri" w:eastAsia="Calibri" w:hAnsi="Calibri" w:cs="Calibri"/>
          <w:sz w:val="22"/>
          <w:szCs w:val="22"/>
          <w:lang w:eastAsia="en-US"/>
        </w:rPr>
      </w:pPr>
      <w:r w:rsidRPr="007E544F">
        <w:rPr>
          <w:rFonts w:ascii="Calibri" w:eastAsia="Calibri" w:hAnsi="Calibri" w:cs="Calibri"/>
          <w:sz w:val="22"/>
          <w:szCs w:val="22"/>
          <w:lang w:eastAsia="en-US"/>
        </w:rPr>
        <w:t xml:space="preserve">Druhý projekt s názvem </w:t>
      </w:r>
      <w:r w:rsidRPr="007E544F">
        <w:rPr>
          <w:rFonts w:ascii="Calibri" w:eastAsia="Calibri" w:hAnsi="Calibri" w:cs="Calibri"/>
          <w:b/>
          <w:sz w:val="22"/>
          <w:szCs w:val="22"/>
          <w:lang w:eastAsia="en-US"/>
        </w:rPr>
        <w:t>„Metodika tvorby modelu predikce sektorové a podnikové výkonnosti v makroekonomických souvislostech“</w:t>
      </w:r>
      <w:r w:rsidRPr="007E544F">
        <w:rPr>
          <w:rFonts w:ascii="Calibri" w:eastAsia="Calibri" w:hAnsi="Calibri" w:cs="Calibri"/>
          <w:sz w:val="22"/>
          <w:szCs w:val="22"/>
          <w:lang w:eastAsia="en-US"/>
        </w:rPr>
        <w:t xml:space="preserve"> a dobou řešení od 1. 1. 2016 do 31. 12. 2018 se zaměřuje na identifikaci výzkumných postupů a metod umožňujících nalezení vztahů mezi makroekonomickými a sektorovými proměnnými mající signifikantní dopad na podnikovou výkonnost. Výstupem grantového projektu bude obecně platná metodika pro výzkum vzájemných vztahů a závislostí vedoucí k tvorbě modelu umožňujícího odhadnout dopady na podnikovou výkonnost. Tento model může být užitečný zejména v dobách globální krize a/nebo turbulentních projevů ekonomického cyklu. Identifikace důležitých ukazatelů na makroúrovni, sektorové úrovni a korporátní úrovni, a identifikace a kvantifikace vzájemných vazeb bude realizována v oboru automobilového průmyslu. Navrhovaná metodika umožní vývoj prediktivního modelu použitelného pro jakýkoliv jiný sektor za použití dostupných dat, na základě předchozího testování metodiky na případu automobilového průmyslu. </w:t>
      </w:r>
    </w:p>
    <w:p w:rsidR="0025580E" w:rsidRPr="002714C3" w:rsidRDefault="0025580E" w:rsidP="00085185">
      <w:pPr>
        <w:pStyle w:val="Odstavecseseznamem"/>
        <w:numPr>
          <w:ilvl w:val="0"/>
          <w:numId w:val="25"/>
        </w:numPr>
        <w:tabs>
          <w:tab w:val="left" w:pos="2835"/>
        </w:tabs>
        <w:spacing w:before="120" w:after="120"/>
        <w:jc w:val="both"/>
        <w:rPr>
          <w:rFonts w:asciiTheme="minorHAnsi" w:hAnsiTheme="minorHAnsi" w:cstheme="minorHAnsi"/>
        </w:rPr>
      </w:pPr>
      <w:r w:rsidRPr="002714C3">
        <w:rPr>
          <w:rFonts w:cs="Calibri"/>
        </w:rPr>
        <w:t>Třetí</w:t>
      </w:r>
      <w:r w:rsidRPr="002714C3">
        <w:rPr>
          <w:rFonts w:asciiTheme="minorHAnsi" w:hAnsiTheme="minorHAnsi" w:cstheme="minorHAnsi"/>
        </w:rPr>
        <w:t xml:space="preserve"> projekt financovaný TA ČR, a názvem „</w:t>
      </w:r>
      <w:r w:rsidRPr="002714C3">
        <w:rPr>
          <w:rFonts w:asciiTheme="minorHAnsi" w:hAnsiTheme="minorHAnsi" w:cstheme="minorHAnsi"/>
          <w:b/>
        </w:rPr>
        <w:t>Inovace systémů řízení subjektů cestovního ruchu pomocí nástrojů procesního řízení</w:t>
      </w:r>
      <w:r w:rsidRPr="002714C3">
        <w:rPr>
          <w:rFonts w:asciiTheme="minorHAnsi" w:hAnsiTheme="minorHAnsi" w:cstheme="minorHAnsi"/>
        </w:rPr>
        <w:t>“, řešený od 1. 3. 2018 do 28. 2. 2020 se zaměřuje na podporu implementace inovativních metodik a nástrojů procesního řízení do systémů řízení hotelových společností a dalších organizací působících v sektoru cestovního ruchu, a tím zvýšit jejich efektivitu a kvalitu poskytovaných služeb. V rámci interdisciplinární spolupráce partnerů projektu budou vytvořeny a aplikační sféře zpřístupněny především:</w:t>
      </w:r>
    </w:p>
    <w:p w:rsidR="0025580E" w:rsidRPr="002714C3" w:rsidRDefault="0025580E" w:rsidP="00085185">
      <w:pPr>
        <w:pStyle w:val="Odstavecseseznamem"/>
        <w:numPr>
          <w:ilvl w:val="2"/>
          <w:numId w:val="25"/>
        </w:numPr>
        <w:spacing w:after="0" w:line="240" w:lineRule="auto"/>
        <w:ind w:left="1560" w:hanging="283"/>
        <w:jc w:val="both"/>
        <w:rPr>
          <w:rFonts w:asciiTheme="minorHAnsi" w:hAnsiTheme="minorHAnsi" w:cstheme="minorHAnsi"/>
        </w:rPr>
      </w:pPr>
      <w:r w:rsidRPr="002714C3">
        <w:rPr>
          <w:rFonts w:asciiTheme="minorHAnsi" w:hAnsiTheme="minorHAnsi" w:cstheme="minorHAnsi"/>
        </w:rPr>
        <w:t>Interaktivní knihovna klíčových procesů hotelových společností a dalších organizací cestovního ruchu,</w:t>
      </w:r>
    </w:p>
    <w:p w:rsidR="0025580E" w:rsidRPr="002714C3" w:rsidRDefault="0025580E" w:rsidP="00085185">
      <w:pPr>
        <w:pStyle w:val="Odstavecseseznamem"/>
        <w:numPr>
          <w:ilvl w:val="2"/>
          <w:numId w:val="25"/>
        </w:numPr>
        <w:spacing w:after="0" w:line="240" w:lineRule="auto"/>
        <w:ind w:left="1560" w:hanging="283"/>
        <w:contextualSpacing w:val="0"/>
        <w:jc w:val="both"/>
        <w:rPr>
          <w:rFonts w:asciiTheme="minorHAnsi" w:hAnsiTheme="minorHAnsi" w:cstheme="minorHAnsi"/>
        </w:rPr>
      </w:pPr>
      <w:r w:rsidRPr="002714C3">
        <w:rPr>
          <w:rFonts w:asciiTheme="minorHAnsi" w:hAnsiTheme="minorHAnsi" w:cstheme="minorHAnsi"/>
        </w:rPr>
        <w:t>Procesní simulátor hotelu simulující klíčové procesy hotelu a prezentující vliv jejich nastavení na výkonnost hotelu.</w:t>
      </w:r>
    </w:p>
    <w:p w:rsidR="0025580E" w:rsidRPr="002714C3" w:rsidRDefault="0025580E" w:rsidP="00AD50DB">
      <w:pPr>
        <w:ind w:left="709"/>
        <w:jc w:val="both"/>
        <w:rPr>
          <w:rFonts w:asciiTheme="minorHAnsi" w:hAnsiTheme="minorHAnsi" w:cstheme="minorHAnsi"/>
          <w:sz w:val="22"/>
        </w:rPr>
      </w:pPr>
      <w:r w:rsidRPr="002714C3">
        <w:rPr>
          <w:rFonts w:asciiTheme="minorHAnsi" w:hAnsiTheme="minorHAnsi" w:cstheme="minorHAnsi"/>
          <w:sz w:val="22"/>
        </w:rPr>
        <w:t>Uvedené klíčové výstupy projektu budou společně s metodologií implementace nástrojů procesního řízení v hotelnictví a cestovním ruchu do praxe aplikované především partnery Bookassist ČR a VŠH.</w:t>
      </w:r>
    </w:p>
    <w:p w:rsidR="0025580E" w:rsidRPr="002714C3" w:rsidRDefault="0025580E" w:rsidP="00085185">
      <w:pPr>
        <w:numPr>
          <w:ilvl w:val="0"/>
          <w:numId w:val="25"/>
        </w:numPr>
        <w:tabs>
          <w:tab w:val="left" w:pos="2835"/>
        </w:tabs>
        <w:spacing w:before="120" w:after="120"/>
        <w:ind w:left="709" w:hanging="283"/>
        <w:jc w:val="both"/>
        <w:rPr>
          <w:rFonts w:asciiTheme="minorHAnsi" w:hAnsiTheme="minorHAnsi" w:cstheme="minorHAnsi"/>
          <w:sz w:val="22"/>
        </w:rPr>
      </w:pPr>
      <w:r w:rsidRPr="002714C3">
        <w:rPr>
          <w:rFonts w:asciiTheme="minorHAnsi" w:hAnsiTheme="minorHAnsi" w:cstheme="minorHAnsi"/>
          <w:sz w:val="22"/>
        </w:rPr>
        <w:t xml:space="preserve">Dalším projektem financovaným TA ČR s názvem </w:t>
      </w:r>
      <w:r w:rsidRPr="002714C3">
        <w:rPr>
          <w:rFonts w:asciiTheme="minorHAnsi" w:hAnsiTheme="minorHAnsi" w:cstheme="minorHAnsi"/>
          <w:b/>
          <w:sz w:val="22"/>
        </w:rPr>
        <w:t>„Manažerský model hodnoty designu pro konkurenceschopnost MSP v ČR“,</w:t>
      </w:r>
      <w:r w:rsidRPr="002714C3">
        <w:rPr>
          <w:rFonts w:asciiTheme="minorHAnsi" w:hAnsiTheme="minorHAnsi" w:cstheme="minorHAnsi"/>
          <w:sz w:val="22"/>
        </w:rPr>
        <w:t xml:space="preserve"> řešený od 1. 2. 2019 do 31. 7. 2020, jehož cílem je vytvořit metodiku pro měření přínosu designu pro management MSP v ČR. Cílem projektu je navrženou a otestovanou metodiku nabídnout prostřednictvím online nástroje managementu MSP jako softwarovou aplikaci. Aplikovatelnost metodiky bude ověřena pomocí kvantitativních a kvalitativních výzkumných metod v prostředí firem, se kterými spolupracuje aplikační garant projektu. Výsledky kvantitativního i kvalitativního výzkumu budou publikovány jako výzkumné články a ve formě případových studií v recenzovaných časopisech v ČR i v zahraničí.</w:t>
      </w:r>
    </w:p>
    <w:p w:rsidR="0025580E" w:rsidRPr="002714C3" w:rsidRDefault="0025580E" w:rsidP="00085185">
      <w:pPr>
        <w:numPr>
          <w:ilvl w:val="0"/>
          <w:numId w:val="25"/>
        </w:numPr>
        <w:tabs>
          <w:tab w:val="left" w:pos="2835"/>
        </w:tabs>
        <w:spacing w:before="120" w:after="120"/>
        <w:ind w:left="714" w:hanging="357"/>
        <w:jc w:val="both"/>
        <w:rPr>
          <w:rFonts w:asciiTheme="minorHAnsi" w:hAnsiTheme="minorHAnsi" w:cstheme="minorHAnsi"/>
          <w:sz w:val="22"/>
        </w:rPr>
      </w:pPr>
      <w:r w:rsidRPr="002714C3">
        <w:rPr>
          <w:rFonts w:asciiTheme="minorHAnsi" w:hAnsiTheme="minorHAnsi" w:cstheme="minorHAnsi"/>
          <w:sz w:val="22"/>
        </w:rPr>
        <w:t xml:space="preserve">Dalším projektem financovaným TA ČR s názvem </w:t>
      </w:r>
      <w:r w:rsidRPr="002714C3">
        <w:rPr>
          <w:rFonts w:asciiTheme="minorHAnsi" w:hAnsiTheme="minorHAnsi" w:cstheme="minorHAnsi"/>
          <w:b/>
          <w:sz w:val="22"/>
        </w:rPr>
        <w:t>„Poznatky behaviorální ekonomie a jejich aplikace na úrovni obcí a krajů České republiky“,</w:t>
      </w:r>
      <w:r w:rsidRPr="002714C3">
        <w:rPr>
          <w:rFonts w:asciiTheme="minorHAnsi" w:hAnsiTheme="minorHAnsi" w:cstheme="minorHAnsi"/>
          <w:sz w:val="22"/>
        </w:rPr>
        <w:t xml:space="preserve"> řešený od 1. 6. 2019 do 31. 5. 2020, jehož hlavním cílem je zavést do relevantní části praxe územních samospráv (kraje a obce) poznatky z behaviorální ekonomie. Z dlouhodobého hlediska tak bude dosaženo zvýšení kvality i efektivity fungování dotčených úřadů, a to s využitím nejnovějších znalostí a výzkumů z oboru behaviorální ekonomie. Výstupů a výsledků projektu bude dosaženo na konci jeho realizace (5/2021), k tomuto datu bude certifikována metodika a bude dosaženo i všech ostatních výsledků.</w:t>
      </w:r>
    </w:p>
    <w:p w:rsidR="00AD50DB" w:rsidRDefault="00AD50DB" w:rsidP="007E544F">
      <w:pPr>
        <w:tabs>
          <w:tab w:val="left" w:pos="2835"/>
        </w:tabs>
        <w:spacing w:before="120" w:after="120"/>
        <w:jc w:val="both"/>
        <w:rPr>
          <w:rFonts w:ascii="Calibri" w:hAnsi="Calibri" w:cs="Calibri"/>
          <w:sz w:val="22"/>
          <w:szCs w:val="22"/>
        </w:rPr>
      </w:pP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V posledních letech byly řešeny také následující výzkumné projekty:</w:t>
      </w:r>
    </w:p>
    <w:p w:rsidR="007E544F" w:rsidRPr="007E544F" w:rsidRDefault="007E544F" w:rsidP="00085185">
      <w:pPr>
        <w:numPr>
          <w:ilvl w:val="0"/>
          <w:numId w:val="25"/>
        </w:numPr>
        <w:tabs>
          <w:tab w:val="left" w:pos="2835"/>
        </w:tabs>
        <w:spacing w:before="120" w:after="120"/>
        <w:ind w:left="714" w:hanging="357"/>
        <w:jc w:val="both"/>
        <w:rPr>
          <w:rFonts w:ascii="Calibri" w:eastAsia="Calibri" w:hAnsi="Calibri" w:cs="Calibri"/>
          <w:sz w:val="22"/>
          <w:szCs w:val="22"/>
          <w:lang w:eastAsia="en-US"/>
        </w:rPr>
      </w:pPr>
      <w:r w:rsidRPr="007E544F">
        <w:rPr>
          <w:rFonts w:ascii="Calibri" w:eastAsia="Calibri" w:hAnsi="Calibri" w:cs="Calibri"/>
          <w:sz w:val="22"/>
          <w:szCs w:val="22"/>
          <w:lang w:eastAsia="en-US"/>
        </w:rPr>
        <w:t xml:space="preserve">První projekt s názvem </w:t>
      </w:r>
      <w:r w:rsidRPr="007E544F">
        <w:rPr>
          <w:rFonts w:ascii="Calibri" w:eastAsia="Calibri" w:hAnsi="Calibri" w:cs="Calibri"/>
          <w:b/>
          <w:sz w:val="22"/>
          <w:szCs w:val="22"/>
          <w:lang w:eastAsia="en-US"/>
        </w:rPr>
        <w:t>„Tvorba strategického modelu výkonnosti založeného na synergických efektech vybraných soustav řízení“</w:t>
      </w:r>
      <w:r w:rsidRPr="007E544F">
        <w:rPr>
          <w:rFonts w:ascii="Calibri" w:eastAsia="Calibri" w:hAnsi="Calibri" w:cs="Calibri"/>
          <w:sz w:val="22"/>
          <w:szCs w:val="22"/>
          <w:lang w:eastAsia="en-US"/>
        </w:rPr>
        <w:t xml:space="preserve"> byl řešen od 1. 1. 2014 do 31. 12. 2016. Hlavním cílem projektu bylo vytvoření strategického modelu výkonnosti založeného na synergických efektech vybraných soustav řízení, přičemž hlavním smyslem synergie je zlepšení výkonnosti a konkurenceschopnosti podniků bez ohledu na velikost či průmyslové odvětví. Projekt bere v úvahu synergické efekty vybraných soustav řízení, a to především soustavu řízení Baťa, Japonskou, Amoeba a další vybrané koncepty pro řízení společnosti. Model integruje základní elementy nezbytné pro řízení firmy - od lidských zdrojů (zaměstnanců, zákazníků, odběratelů, apod.) přes procesy vč. inovací, finanční perspektivu po sociální zodpovědnost či ekologii. Vzájemné synergické efekty jednotlivých perspektiv přispějí k rychlé komunikaci a vytvoří dlouhotrvající hodnotu nejenom pro společnost, ale i pro zákazníky a zaměstnance. Zároveň povedou ke zlepšení podnikové výkonnosti a efektivity. Všechny perspektivy jsou mezi sebou plně integrované a vytváří tím periodický, dynamický a konkurenceschopný model odolný vůči nepodstatným rušivým podnětům a zároveň citlivý k relevantním změnám. Model umožní efektivně transformovat podnikové záměry do reality a chovat se jak "živý organismus" (tj. rychle se adaptovat na neustále se měnící změny v dnešním konkurenčním prostředí). </w:t>
      </w:r>
    </w:p>
    <w:p w:rsidR="007E544F" w:rsidRPr="007E544F" w:rsidRDefault="007E544F" w:rsidP="00085185">
      <w:pPr>
        <w:numPr>
          <w:ilvl w:val="0"/>
          <w:numId w:val="25"/>
        </w:numPr>
        <w:tabs>
          <w:tab w:val="left" w:pos="2835"/>
        </w:tabs>
        <w:spacing w:before="120" w:after="120"/>
        <w:ind w:left="714" w:hanging="357"/>
        <w:jc w:val="both"/>
        <w:rPr>
          <w:rFonts w:ascii="Calibri" w:eastAsia="Calibri" w:hAnsi="Calibri" w:cs="Calibri"/>
          <w:sz w:val="22"/>
          <w:szCs w:val="22"/>
          <w:lang w:eastAsia="en-US"/>
        </w:rPr>
      </w:pPr>
      <w:r w:rsidRPr="007E544F">
        <w:rPr>
          <w:rFonts w:ascii="Calibri" w:eastAsia="Calibri" w:hAnsi="Calibri" w:cs="Calibri"/>
          <w:sz w:val="22"/>
          <w:szCs w:val="22"/>
          <w:lang w:eastAsia="en-US"/>
        </w:rPr>
        <w:t xml:space="preserve">Druhý projekt s názvem </w:t>
      </w:r>
      <w:r w:rsidRPr="007E544F">
        <w:rPr>
          <w:rFonts w:ascii="Calibri" w:eastAsia="Calibri" w:hAnsi="Calibri" w:cs="Calibri"/>
          <w:b/>
          <w:sz w:val="22"/>
          <w:szCs w:val="22"/>
          <w:lang w:eastAsia="en-US"/>
        </w:rPr>
        <w:t>„Variabilita skupin nákladů a její promítnutí v kalkulačním systému ve výrobních firmách“</w:t>
      </w:r>
      <w:r w:rsidRPr="007E544F">
        <w:rPr>
          <w:rFonts w:ascii="Calibri" w:eastAsia="Calibri" w:hAnsi="Calibri" w:cs="Calibri"/>
          <w:sz w:val="22"/>
          <w:szCs w:val="22"/>
          <w:lang w:eastAsia="en-US"/>
        </w:rPr>
        <w:t xml:space="preserve"> byl řešen od 1. 1. 2014 do 31. 12. 2016. Řešení grantu bylo zaměřeno na zmapování a vysvětlení chování jednotlivých skupin nákladů a jejich variability ve vztahu k výrobnímu výkonu a analýzu jejich projekce v adekvátních kalkulačních systémech výrobních firem. Situace v této oblasti prochází neustálým vývojem a firmy jsou nuceny měnit strukturu svých činností, čímž se mění také struktura jednotlivých skupin nákladů. Tyto náklady vykazují rozličnou míru variability a jejich odpovídající zachycení v kalkulačních systémech není vždy jednoznačné a snadno určitelné. Proto součástí řešení bude také zjištění a návrh nejvhodnějšího promítnutí skupin nákladů do kalkulačních systémů a metod výrobních firem tak, aby byla zohledněna a respektována jejich variabilita vzhledem k výrobnímu výkonu. Výstupem řešení grantu byla metodiky přístupu k řízení a posuzování nákladů, jejich variability a zachycení pomocí vhodných kalkulačních metod. </w:t>
      </w:r>
    </w:p>
    <w:p w:rsidR="007E544F" w:rsidRDefault="007E544F" w:rsidP="00085185">
      <w:pPr>
        <w:numPr>
          <w:ilvl w:val="0"/>
          <w:numId w:val="25"/>
        </w:numPr>
        <w:tabs>
          <w:tab w:val="left" w:pos="2835"/>
        </w:tabs>
        <w:spacing w:before="120" w:after="240"/>
        <w:ind w:left="714" w:hanging="357"/>
        <w:jc w:val="both"/>
        <w:rPr>
          <w:rFonts w:ascii="Calibri" w:eastAsia="Calibri" w:hAnsi="Calibri" w:cs="Calibri"/>
          <w:sz w:val="22"/>
          <w:szCs w:val="22"/>
          <w:lang w:eastAsia="en-US"/>
        </w:rPr>
      </w:pPr>
      <w:r w:rsidRPr="007E544F">
        <w:rPr>
          <w:rFonts w:ascii="Calibri" w:eastAsia="Calibri" w:hAnsi="Calibri" w:cs="Calibri"/>
          <w:sz w:val="22"/>
          <w:szCs w:val="22"/>
          <w:lang w:eastAsia="en-US"/>
        </w:rPr>
        <w:t xml:space="preserve">Třetí projekt s názvem </w:t>
      </w:r>
      <w:r w:rsidRPr="007E544F">
        <w:rPr>
          <w:rFonts w:ascii="Calibri" w:eastAsia="Calibri" w:hAnsi="Calibri" w:cs="Calibri"/>
          <w:b/>
          <w:sz w:val="22"/>
          <w:szCs w:val="22"/>
          <w:lang w:eastAsia="en-US"/>
        </w:rPr>
        <w:t xml:space="preserve">„Vytvoření českého nástroje pro měření akademických tacitních znalostí“ </w:t>
      </w:r>
      <w:r w:rsidRPr="007E544F">
        <w:rPr>
          <w:rFonts w:ascii="Calibri" w:eastAsia="Calibri" w:hAnsi="Calibri" w:cs="Calibri"/>
          <w:sz w:val="22"/>
          <w:szCs w:val="22"/>
          <w:lang w:eastAsia="en-US"/>
        </w:rPr>
        <w:t xml:space="preserve">byl řešen od 1. 1. 2012 do 31. 12. 2014. Projekt byl zaměřen na získání nových poznatků o možnostech a měření tacitních znalostí. Jeho cílem bylo vytvořit český nástroj pro měření akademických tacitních znalostí a ověřit jej na vybraných univerzitách v ČR. Tacitní znalosti jako takové ovlivňují úspěšnost jedince a akademické tacitní znalosti jsou navíc spojeny s významnou etapou profesní přípravy jedince. Výstupy projektu je výzkumná studie o možnostech identifikace, měření a závěrečná studie tacitních znalostí, vytvořený nástroj pro měření akademických tacitních znalostí a závěrečná studie o ověření využitelnosti připraveného nástroje pro měření akademických tacitních znalostí. </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3.6</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Vedle pr</w:t>
      </w:r>
      <w:r w:rsidR="00AD50DB">
        <w:rPr>
          <w:rFonts w:ascii="Calibri" w:hAnsi="Calibri" w:cs="Calibri"/>
          <w:sz w:val="22"/>
          <w:szCs w:val="22"/>
        </w:rPr>
        <w:t>ojektů financovaných z p</w:t>
      </w:r>
      <w:r w:rsidRPr="007E544F">
        <w:rPr>
          <w:rFonts w:ascii="Calibri" w:hAnsi="Calibri" w:cs="Calibri"/>
          <w:sz w:val="22"/>
          <w:szCs w:val="22"/>
        </w:rPr>
        <w:t>rostředků GAČR a TAČR je v současné době řešen také mezinárodní projekt z programu ERASMUS+:</w:t>
      </w:r>
    </w:p>
    <w:p w:rsidR="007E544F" w:rsidRPr="007E544F" w:rsidRDefault="007E544F" w:rsidP="00085185">
      <w:pPr>
        <w:numPr>
          <w:ilvl w:val="0"/>
          <w:numId w:val="25"/>
        </w:numPr>
        <w:tabs>
          <w:tab w:val="left" w:pos="2835"/>
        </w:tabs>
        <w:spacing w:before="120" w:after="120"/>
        <w:ind w:left="714" w:hanging="357"/>
        <w:jc w:val="both"/>
        <w:rPr>
          <w:rFonts w:ascii="Calibri" w:eastAsia="Calibri" w:hAnsi="Calibri" w:cs="Calibri"/>
          <w:sz w:val="22"/>
          <w:szCs w:val="22"/>
          <w:lang w:eastAsia="en-US"/>
        </w:rPr>
      </w:pPr>
      <w:r w:rsidRPr="007E544F">
        <w:rPr>
          <w:rFonts w:ascii="Calibri" w:eastAsia="Calibri" w:hAnsi="Calibri" w:cs="Calibri"/>
          <w:sz w:val="22"/>
          <w:szCs w:val="22"/>
          <w:lang w:eastAsia="en-US"/>
        </w:rPr>
        <w:t xml:space="preserve">Projekt s názvem </w:t>
      </w:r>
      <w:r w:rsidRPr="007E544F">
        <w:rPr>
          <w:rFonts w:ascii="Calibri" w:eastAsia="Calibri" w:hAnsi="Calibri" w:cs="Calibri"/>
          <w:b/>
          <w:sz w:val="22"/>
          <w:szCs w:val="22"/>
          <w:lang w:eastAsia="en-US"/>
        </w:rPr>
        <w:t>„</w:t>
      </w:r>
      <w:r w:rsidRPr="007E544F">
        <w:rPr>
          <w:rFonts w:ascii="Calibri" w:eastAsia="Calibri" w:hAnsi="Calibri"/>
          <w:b/>
          <w:sz w:val="22"/>
          <w:szCs w:val="22"/>
          <w:lang w:eastAsia="en-US"/>
        </w:rPr>
        <w:t>Pilot project: Entrepeneurship education for University students</w:t>
      </w:r>
      <w:r w:rsidRPr="007E544F">
        <w:rPr>
          <w:rFonts w:ascii="Calibri" w:eastAsia="Calibri" w:hAnsi="Calibri" w:cs="Calibri"/>
          <w:b/>
          <w:sz w:val="22"/>
          <w:szCs w:val="22"/>
          <w:lang w:eastAsia="en-US"/>
        </w:rPr>
        <w:t>“</w:t>
      </w:r>
      <w:r w:rsidRPr="007E544F">
        <w:rPr>
          <w:rFonts w:ascii="Calibri" w:eastAsia="Calibri" w:hAnsi="Calibri" w:cs="Calibri"/>
          <w:sz w:val="22"/>
          <w:szCs w:val="22"/>
          <w:lang w:eastAsia="en-US"/>
        </w:rPr>
        <w:t xml:space="preserve"> je řešen v období 1. 9. 2016 – 31. 8. 2018. Projekt má výrazně mezinárodní rozměr a přináší systémovou změnu v přístupu k podnikání studentů VŠ a zjištěná poznání a zkušenosti šířit nejen mezi partnery projektu, ale také mezi další klíčové aktéry v EU. V rámci projektu bude vytvořena nová metodika pro vysokoškolské pedagogy ve vztahu k podnikatelskému vzdělávání a bude také vytvořen hodnotící nástroj rozvoje studentů pro učitele a mezinárodní certifikát pro absolventy kurzu (využívaný mezinárodní sítí Junior Achievement a dalších vysokých škol). Dojde také k pilotnímu ověření metody, tedy k realizaci prvního kurzu se studenty. Studenti budou mít možnost absolvovat kurz podnikatelských dovedností, který bude orientován na praktické dovednosti s ambicí vytvořit reálné podnikatelské prostředí - participace studentů na konkrétních projektech a zakázkách. Výsledky výzkumu se budou využívat v následujících předmětech studijního programu: Tvorba business modelů, Koncepty podnikatelského myšlení, Business akademie1, 2.</w:t>
      </w:r>
    </w:p>
    <w:p w:rsidR="007E544F" w:rsidRPr="007E544F" w:rsidRDefault="007E544F" w:rsidP="00085185">
      <w:pPr>
        <w:numPr>
          <w:ilvl w:val="0"/>
          <w:numId w:val="25"/>
        </w:numPr>
        <w:tabs>
          <w:tab w:val="left" w:pos="2835"/>
        </w:tabs>
        <w:spacing w:before="120" w:after="600"/>
        <w:ind w:left="714" w:hanging="357"/>
        <w:jc w:val="both"/>
        <w:rPr>
          <w:rFonts w:ascii="Calibri" w:eastAsia="Calibri" w:hAnsi="Calibri" w:cs="Calibri"/>
          <w:sz w:val="22"/>
          <w:szCs w:val="22"/>
          <w:lang w:eastAsia="en-US"/>
        </w:rPr>
      </w:pPr>
      <w:r w:rsidRPr="007E544F">
        <w:rPr>
          <w:rFonts w:ascii="Calibri" w:eastAsia="Calibri" w:hAnsi="Calibri" w:cs="Calibri"/>
          <w:sz w:val="22"/>
          <w:szCs w:val="22"/>
          <w:lang w:eastAsia="en-US"/>
        </w:rPr>
        <w:t xml:space="preserve">Projekt s názvem </w:t>
      </w:r>
      <w:r w:rsidRPr="007E544F">
        <w:rPr>
          <w:rFonts w:ascii="Calibri" w:eastAsia="Calibri" w:hAnsi="Calibri" w:cs="Calibri"/>
          <w:b/>
          <w:sz w:val="22"/>
          <w:szCs w:val="22"/>
          <w:lang w:eastAsia="en-US"/>
        </w:rPr>
        <w:t>„SHAPE-ENERGY“</w:t>
      </w:r>
      <w:r w:rsidRPr="007E544F">
        <w:rPr>
          <w:rFonts w:ascii="Calibri" w:eastAsia="Calibri" w:hAnsi="Calibri" w:cs="Calibri"/>
          <w:sz w:val="22"/>
          <w:szCs w:val="22"/>
          <w:lang w:eastAsia="en-US"/>
        </w:rPr>
        <w:t xml:space="preserve"> je 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p w:rsidR="007E544F" w:rsidRPr="007E544F" w:rsidRDefault="007E544F" w:rsidP="007E544F">
      <w:pPr>
        <w:keepNext/>
        <w:keepLines/>
        <w:spacing w:before="40"/>
        <w:jc w:val="center"/>
        <w:outlineLvl w:val="1"/>
        <w:rPr>
          <w:rFonts w:ascii="Calibri" w:hAnsi="Calibri" w:cs="Calibri"/>
          <w:b/>
          <w:color w:val="365F91"/>
          <w:sz w:val="32"/>
          <w:szCs w:val="26"/>
        </w:rPr>
      </w:pPr>
      <w:r w:rsidRPr="007E544F">
        <w:rPr>
          <w:rFonts w:ascii="Calibri" w:hAnsi="Calibri" w:cs="Calibri"/>
          <w:b/>
          <w:color w:val="365F91"/>
          <w:sz w:val="32"/>
          <w:szCs w:val="26"/>
        </w:rPr>
        <w:t>Finanční, materiální a další zabezpečení studijního programu</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Finanční zabezpečení studijního programu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4.1</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Po finanční stránce se předpokládá zabezpečení studijního programu majoritně příspěvkem MŠMT ze státního rozpočtu na vzdělávací a vědeckou a výzkumnou, vývojovou a inovační, uměleckou nebo další tvůrčí činnost dle § 18 odst. 3 zákona č. 111/1998 Sb., o vysokých školách a o změně a doplnění dalších zákonů, a to s ohledem na plánované počty studentů a ekonomickou náročnost studijního programu, a dále, již ovšem pouze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studijního programu. Výsledkem komparace nákladů na realizaci studijního programu a zdrojového krytí je vyrovnaný rozpočet studijního programu.</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 xml:space="preserve">Materiální a technické zabezpečení studijního programu </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4.2</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Studijní program </w:t>
      </w:r>
      <w:r w:rsidR="005213A9">
        <w:rPr>
          <w:rFonts w:ascii="Calibri" w:hAnsi="Calibri" w:cs="Calibri"/>
          <w:sz w:val="22"/>
          <w:szCs w:val="22"/>
        </w:rPr>
        <w:t>Management and Marketing</w:t>
      </w:r>
      <w:r w:rsidRPr="007E544F">
        <w:rPr>
          <w:rFonts w:ascii="Calibri" w:hAnsi="Calibri" w:cs="Calibri"/>
          <w:sz w:val="22"/>
          <w:szCs w:val="22"/>
        </w:rPr>
        <w:t xml:space="preserve"> je zabezpečen jak po stránce materiální, tak po stránce technické. Fakulta managementu a ekonomiky disponuje samostatnou budovou, ve které probíhá veškerá výuka studijního programu (Mostní 5139, 76001 Zlín). Univerzita Tomáše Bati ve Zlíně jako celek disponuje 28 velkými posluchárnami o celkové kapacitě 3103 míst. </w:t>
      </w:r>
    </w:p>
    <w:p w:rsidR="005213A9" w:rsidRPr="00AA3ED0" w:rsidRDefault="005213A9" w:rsidP="005213A9">
      <w:pPr>
        <w:jc w:val="both"/>
        <w:rPr>
          <w:rFonts w:asciiTheme="minorHAnsi" w:hAnsiTheme="minorHAnsi" w:cstheme="minorHAnsi"/>
          <w:sz w:val="22"/>
        </w:rPr>
      </w:pPr>
      <w:r w:rsidRPr="00AA3ED0">
        <w:rPr>
          <w:rFonts w:asciiTheme="minorHAnsi" w:hAnsiTheme="minorHAnsi" w:cstheme="minorHAnsi"/>
          <w:sz w:val="22"/>
        </w:rPr>
        <w:t>Z toho Fakulta managementu a ekonomiky disponuje:</w:t>
      </w:r>
    </w:p>
    <w:p w:rsidR="005213A9" w:rsidRPr="00AA3ED0" w:rsidRDefault="005213A9" w:rsidP="00085185">
      <w:pPr>
        <w:pStyle w:val="Odstavecseseznamem"/>
        <w:numPr>
          <w:ilvl w:val="0"/>
          <w:numId w:val="26"/>
        </w:numPr>
        <w:spacing w:line="240" w:lineRule="auto"/>
        <w:jc w:val="both"/>
        <w:rPr>
          <w:rFonts w:asciiTheme="minorHAnsi" w:hAnsiTheme="minorHAnsi" w:cstheme="minorHAnsi"/>
        </w:rPr>
      </w:pPr>
      <w:r w:rsidRPr="00AA3ED0">
        <w:rPr>
          <w:rFonts w:asciiTheme="minorHAnsi" w:hAnsiTheme="minorHAnsi" w:cstheme="minorHAnsi"/>
        </w:rPr>
        <w:t>6 počítačovými učebnami o celkové kapacitě 126 míst vybavenými moderní výpočetní a audiovizuální technikou, včetně tabulí pro popis stíratelnými fixy,</w:t>
      </w:r>
    </w:p>
    <w:p w:rsidR="005213A9" w:rsidRPr="00AA3ED0" w:rsidRDefault="005213A9" w:rsidP="00085185">
      <w:pPr>
        <w:pStyle w:val="Odstavecseseznamem"/>
        <w:numPr>
          <w:ilvl w:val="0"/>
          <w:numId w:val="26"/>
        </w:numPr>
        <w:spacing w:line="240" w:lineRule="auto"/>
        <w:jc w:val="both"/>
        <w:rPr>
          <w:rFonts w:asciiTheme="minorHAnsi" w:hAnsiTheme="minorHAnsi" w:cstheme="minorHAnsi"/>
        </w:rPr>
      </w:pPr>
      <w:r w:rsidRPr="00AA3ED0">
        <w:rPr>
          <w:rFonts w:asciiTheme="minorHAnsi" w:hAnsiTheme="minorHAnsi" w:cstheme="minorHAnsi"/>
        </w:rPr>
        <w:t>3 posluchárnami s kapacitou 222 míst vybavenými moderní audiovizuální technikou, včetně tabulí pro popis stíratelnými fixy,</w:t>
      </w:r>
    </w:p>
    <w:p w:rsidR="005213A9" w:rsidRPr="00AA3ED0" w:rsidRDefault="005213A9" w:rsidP="00085185">
      <w:pPr>
        <w:pStyle w:val="Odstavecseseznamem"/>
        <w:numPr>
          <w:ilvl w:val="0"/>
          <w:numId w:val="26"/>
        </w:numPr>
        <w:spacing w:line="240" w:lineRule="auto"/>
        <w:jc w:val="both"/>
        <w:rPr>
          <w:rFonts w:asciiTheme="minorHAnsi" w:hAnsiTheme="minorHAnsi" w:cstheme="minorHAnsi"/>
        </w:rPr>
      </w:pPr>
      <w:r w:rsidRPr="00AA3ED0">
        <w:rPr>
          <w:rFonts w:asciiTheme="minorHAnsi" w:hAnsiTheme="minorHAnsi" w:cstheme="minorHAnsi"/>
        </w:rPr>
        <w:t>2 posluchárnami s kapacitou 138 míst vybavenými moderní audiovizuální technikou s možností promítání prezentací na více ploch a včetně interaktivních tabulí,</w:t>
      </w:r>
    </w:p>
    <w:p w:rsidR="005213A9" w:rsidRPr="00AA3ED0" w:rsidRDefault="005213A9" w:rsidP="00085185">
      <w:pPr>
        <w:pStyle w:val="Odstavecseseznamem"/>
        <w:numPr>
          <w:ilvl w:val="0"/>
          <w:numId w:val="26"/>
        </w:numPr>
        <w:spacing w:line="240" w:lineRule="auto"/>
        <w:jc w:val="both"/>
        <w:rPr>
          <w:rFonts w:asciiTheme="minorHAnsi" w:hAnsiTheme="minorHAnsi" w:cstheme="minorHAnsi"/>
        </w:rPr>
      </w:pPr>
      <w:r w:rsidRPr="00AA3ED0">
        <w:rPr>
          <w:rFonts w:asciiTheme="minorHAnsi" w:hAnsiTheme="minorHAnsi" w:cstheme="minorHAnsi"/>
        </w:rPr>
        <w:t>1 přednáškovou místností o kapacitě 182 míst vybavenou moderní audiovizuální technikou s možností promítání prezentací na více ploch a včetně tabulí,</w:t>
      </w:r>
    </w:p>
    <w:p w:rsidR="005213A9" w:rsidRPr="00AA3ED0" w:rsidRDefault="005213A9" w:rsidP="00085185">
      <w:pPr>
        <w:pStyle w:val="Odstavecseseznamem"/>
        <w:numPr>
          <w:ilvl w:val="0"/>
          <w:numId w:val="26"/>
        </w:numPr>
        <w:spacing w:line="240" w:lineRule="auto"/>
        <w:jc w:val="both"/>
        <w:rPr>
          <w:rFonts w:asciiTheme="minorHAnsi" w:hAnsiTheme="minorHAnsi" w:cstheme="minorHAnsi"/>
        </w:rPr>
      </w:pPr>
      <w:r w:rsidRPr="00AA3ED0">
        <w:rPr>
          <w:rFonts w:asciiTheme="minorHAnsi" w:hAnsiTheme="minorHAnsi" w:cstheme="minorHAnsi"/>
        </w:rPr>
        <w:t>9 seminárními místnosti o kapacitě 276 míst vybavenými jednotným prezentačním místem, které obsahují moderní počítačovou a audiovizuální techniku včetně tabulí.</w:t>
      </w:r>
    </w:p>
    <w:p w:rsidR="007E544F" w:rsidRPr="007E544F" w:rsidRDefault="007E544F" w:rsidP="007E544F">
      <w:pPr>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 xml:space="preserve">Odborná literatura a elektronické databáze odpovídající studijnímu programu </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4.3</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Podrobné informace o informačním zabezpečení studijního programu jsou uvedeny v příloze C-III – Informační zabezpečení studijního programu. Studenti studijního programu </w:t>
      </w:r>
      <w:r w:rsidR="00AD50DB">
        <w:rPr>
          <w:rFonts w:ascii="Calibri" w:hAnsi="Calibri" w:cs="Calibri"/>
          <w:sz w:val="22"/>
          <w:szCs w:val="22"/>
        </w:rPr>
        <w:t>Management and Marketing</w:t>
      </w:r>
      <w:r w:rsidRPr="007E544F">
        <w:rPr>
          <w:rFonts w:ascii="Calibri" w:hAnsi="Calibri" w:cs="Calibri"/>
          <w:sz w:val="22"/>
          <w:szCs w:val="22"/>
        </w:rPr>
        <w:t xml:space="preserve"> mají přístup k domácí i zahraniční literatuře vztahující se ke studovaným předmětům, jak v tištěné, tak elektronické verzi. </w:t>
      </w:r>
    </w:p>
    <w:p w:rsidR="007E544F" w:rsidRPr="007E544F" w:rsidRDefault="007E544F" w:rsidP="007E544F">
      <w:pPr>
        <w:widowControl w:val="0"/>
        <w:autoSpaceDE w:val="0"/>
        <w:autoSpaceDN w:val="0"/>
        <w:adjustRightInd w:val="0"/>
        <w:spacing w:before="120" w:after="120"/>
        <w:jc w:val="both"/>
        <w:rPr>
          <w:rFonts w:ascii="Calibri" w:eastAsia="PMingLiU" w:hAnsi="Calibri" w:cs="Calibri"/>
          <w:sz w:val="22"/>
          <w:szCs w:val="22"/>
          <w:lang w:eastAsia="zh-TW"/>
        </w:rPr>
      </w:pPr>
      <w:r w:rsidRPr="007E544F">
        <w:rPr>
          <w:rFonts w:ascii="Calibri" w:eastAsia="PMingLiU" w:hAnsi="Calibri" w:cs="Calibri"/>
          <w:sz w:val="22"/>
          <w:szCs w:val="22"/>
          <w:lang w:eastAsia="zh-TW"/>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7E544F" w:rsidRPr="007E544F" w:rsidRDefault="007E544F" w:rsidP="00AD50DB">
      <w:pPr>
        <w:widowControl w:val="0"/>
        <w:autoSpaceDE w:val="0"/>
        <w:autoSpaceDN w:val="0"/>
        <w:adjustRightInd w:val="0"/>
        <w:spacing w:before="120"/>
        <w:jc w:val="both"/>
        <w:rPr>
          <w:rFonts w:ascii="Calibri" w:eastAsia="PMingLiU" w:hAnsi="Calibri" w:cs="Calibri"/>
          <w:sz w:val="22"/>
          <w:szCs w:val="22"/>
          <w:lang w:eastAsia="zh-TW"/>
        </w:rPr>
      </w:pPr>
      <w:r w:rsidRPr="007E544F">
        <w:rPr>
          <w:rFonts w:ascii="Calibri" w:eastAsia="PMingLiU" w:hAnsi="Calibri" w:cs="Calibri"/>
          <w:sz w:val="22"/>
          <w:szCs w:val="22"/>
          <w:lang w:eastAsia="zh-TW"/>
        </w:rPr>
        <w:t xml:space="preserve">Konkrétní dostupné databáze: </w:t>
      </w:r>
    </w:p>
    <w:p w:rsidR="007E544F" w:rsidRPr="007E544F" w:rsidRDefault="007E544F" w:rsidP="00AD50DB">
      <w:pPr>
        <w:numPr>
          <w:ilvl w:val="0"/>
          <w:numId w:val="2"/>
        </w:numPr>
        <w:autoSpaceDE w:val="0"/>
        <w:autoSpaceDN w:val="0"/>
        <w:adjustRightInd w:val="0"/>
        <w:ind w:left="714" w:hanging="357"/>
        <w:jc w:val="both"/>
        <w:rPr>
          <w:rFonts w:ascii="Calibri" w:eastAsia="PMingLiU" w:hAnsi="Calibri" w:cs="Calibri"/>
          <w:sz w:val="22"/>
          <w:szCs w:val="22"/>
          <w:lang w:eastAsia="zh-TW"/>
        </w:rPr>
      </w:pPr>
      <w:r w:rsidRPr="007E544F">
        <w:rPr>
          <w:rFonts w:ascii="Calibri" w:eastAsia="PMingLiU" w:hAnsi="Calibri" w:cs="Calibri"/>
          <w:sz w:val="22"/>
          <w:szCs w:val="22"/>
          <w:lang w:eastAsia="zh-TW"/>
        </w:rPr>
        <w:t xml:space="preserve">Citační databáze Web of Science a Scopus </w:t>
      </w:r>
    </w:p>
    <w:p w:rsidR="007E544F" w:rsidRPr="007E544F" w:rsidRDefault="007E544F" w:rsidP="002E1AC4">
      <w:pPr>
        <w:numPr>
          <w:ilvl w:val="0"/>
          <w:numId w:val="2"/>
        </w:numPr>
        <w:autoSpaceDE w:val="0"/>
        <w:autoSpaceDN w:val="0"/>
        <w:adjustRightInd w:val="0"/>
        <w:ind w:left="714" w:hanging="357"/>
        <w:jc w:val="both"/>
        <w:rPr>
          <w:rFonts w:ascii="Calibri" w:eastAsia="PMingLiU" w:hAnsi="Calibri" w:cs="Calibri"/>
          <w:sz w:val="22"/>
          <w:szCs w:val="22"/>
          <w:lang w:eastAsia="zh-TW"/>
        </w:rPr>
      </w:pPr>
      <w:r w:rsidRPr="007E544F">
        <w:rPr>
          <w:rFonts w:ascii="Calibri" w:eastAsia="PMingLiU" w:hAnsi="Calibri" w:cs="Calibri"/>
          <w:sz w:val="22"/>
          <w:szCs w:val="22"/>
          <w:lang w:eastAsia="zh-TW"/>
        </w:rPr>
        <w:t xml:space="preserve">Multioborové kolekce elektronických časopisů Elsevier ScienceDirect, Wiley Online Library, SpringerLink a další. </w:t>
      </w:r>
    </w:p>
    <w:p w:rsidR="007E544F" w:rsidRPr="007E544F" w:rsidRDefault="007E544F" w:rsidP="002E1AC4">
      <w:pPr>
        <w:numPr>
          <w:ilvl w:val="0"/>
          <w:numId w:val="2"/>
        </w:numPr>
        <w:autoSpaceDE w:val="0"/>
        <w:autoSpaceDN w:val="0"/>
        <w:adjustRightInd w:val="0"/>
        <w:ind w:left="714" w:hanging="357"/>
        <w:jc w:val="both"/>
        <w:rPr>
          <w:rFonts w:ascii="Calibri" w:eastAsia="PMingLiU" w:hAnsi="Calibri" w:cs="Calibri"/>
          <w:sz w:val="22"/>
          <w:szCs w:val="22"/>
          <w:lang w:eastAsia="zh-TW"/>
        </w:rPr>
      </w:pPr>
      <w:r w:rsidRPr="007E544F">
        <w:rPr>
          <w:rFonts w:ascii="Calibri" w:eastAsia="PMingLiU" w:hAnsi="Calibri" w:cs="Calibri"/>
          <w:sz w:val="22"/>
          <w:szCs w:val="22"/>
          <w:lang w:eastAsia="zh-TW"/>
        </w:rPr>
        <w:t xml:space="preserve">Multioborové plnotextové databáze Ebsco a ProQuest </w:t>
      </w:r>
    </w:p>
    <w:p w:rsidR="007E544F" w:rsidRPr="007E544F" w:rsidRDefault="007E544F" w:rsidP="002E1AC4">
      <w:pPr>
        <w:numPr>
          <w:ilvl w:val="0"/>
          <w:numId w:val="2"/>
        </w:numPr>
        <w:ind w:left="714" w:hanging="357"/>
        <w:rPr>
          <w:rFonts w:ascii="Calibri" w:eastAsia="Calibri" w:hAnsi="Calibri" w:cs="Calibri"/>
          <w:sz w:val="22"/>
          <w:szCs w:val="22"/>
          <w:lang w:eastAsia="en-US"/>
        </w:rPr>
      </w:pPr>
      <w:r w:rsidRPr="007E544F">
        <w:rPr>
          <w:rFonts w:ascii="Calibri" w:eastAsia="Calibri" w:hAnsi="Calibri" w:cs="Calibri"/>
          <w:sz w:val="22"/>
          <w:szCs w:val="22"/>
          <w:lang w:eastAsia="en-US"/>
        </w:rPr>
        <w:t>Kolekce časopisů Emerald</w:t>
      </w:r>
    </w:p>
    <w:p w:rsidR="007E544F" w:rsidRPr="007E544F" w:rsidRDefault="007E544F" w:rsidP="002E1AC4">
      <w:pPr>
        <w:numPr>
          <w:ilvl w:val="0"/>
          <w:numId w:val="2"/>
        </w:numPr>
        <w:ind w:left="714" w:hanging="357"/>
        <w:rPr>
          <w:rFonts w:ascii="Calibri" w:eastAsia="Calibri" w:hAnsi="Calibri" w:cs="Calibri"/>
          <w:sz w:val="22"/>
          <w:szCs w:val="22"/>
          <w:lang w:eastAsia="en-US"/>
        </w:rPr>
      </w:pPr>
      <w:r w:rsidRPr="007E544F">
        <w:rPr>
          <w:rFonts w:ascii="Calibri" w:eastAsia="Calibri" w:hAnsi="Calibri" w:cs="Calibri"/>
          <w:sz w:val="22"/>
          <w:szCs w:val="22"/>
          <w:lang w:eastAsia="en-US"/>
        </w:rPr>
        <w:t>Oborová databáze Business Source Complete</w:t>
      </w:r>
    </w:p>
    <w:p w:rsidR="007E544F" w:rsidRPr="007E544F" w:rsidRDefault="007E544F" w:rsidP="002E1AC4">
      <w:pPr>
        <w:numPr>
          <w:ilvl w:val="0"/>
          <w:numId w:val="2"/>
        </w:numPr>
        <w:ind w:left="714" w:hanging="357"/>
        <w:rPr>
          <w:rFonts w:ascii="Calibri" w:eastAsia="Calibri" w:hAnsi="Calibri" w:cs="Calibri"/>
          <w:sz w:val="22"/>
          <w:szCs w:val="22"/>
          <w:lang w:eastAsia="en-US"/>
        </w:rPr>
      </w:pPr>
      <w:r w:rsidRPr="007E544F">
        <w:rPr>
          <w:rFonts w:ascii="Calibri" w:eastAsia="Calibri" w:hAnsi="Calibri" w:cs="Calibri"/>
          <w:sz w:val="22"/>
          <w:szCs w:val="22"/>
          <w:lang w:eastAsia="en-US"/>
        </w:rPr>
        <w:t xml:space="preserve">Oborová ekonomická databáze Econlit </w:t>
      </w:r>
    </w:p>
    <w:p w:rsidR="007E544F" w:rsidRPr="007E544F" w:rsidRDefault="007E544F" w:rsidP="007E544F">
      <w:pPr>
        <w:spacing w:before="120" w:after="600"/>
        <w:rPr>
          <w:rFonts w:ascii="Calibri" w:hAnsi="Calibri" w:cs="Calibri"/>
          <w:sz w:val="22"/>
          <w:szCs w:val="22"/>
        </w:rPr>
      </w:pPr>
      <w:r w:rsidRPr="007E544F">
        <w:rPr>
          <w:rFonts w:ascii="Calibri" w:hAnsi="Calibri" w:cs="Calibri"/>
          <w:sz w:val="22"/>
          <w:szCs w:val="22"/>
        </w:rPr>
        <w:t xml:space="preserve">Seznam všech databází: </w:t>
      </w:r>
      <w:hyperlink r:id="rId102" w:history="1">
        <w:r w:rsidRPr="007E544F">
          <w:rPr>
            <w:rFonts w:ascii="Calibri" w:hAnsi="Calibri" w:cs="Calibri"/>
            <w:i/>
            <w:color w:val="0000FF"/>
            <w:sz w:val="22"/>
            <w:szCs w:val="22"/>
            <w:u w:val="single"/>
          </w:rPr>
          <w:t>http://portal.k.utb.cz/databases/alphabetical/</w:t>
        </w:r>
      </w:hyperlink>
      <w:r w:rsidRPr="007E544F">
        <w:rPr>
          <w:rFonts w:ascii="Calibri" w:hAnsi="Calibri" w:cs="Calibri"/>
          <w:color w:val="00B050"/>
          <w:sz w:val="22"/>
          <w:szCs w:val="22"/>
        </w:rPr>
        <w:t xml:space="preserve"> </w:t>
      </w:r>
    </w:p>
    <w:p w:rsidR="007E544F" w:rsidRPr="007E544F" w:rsidRDefault="007E544F" w:rsidP="007E544F">
      <w:pPr>
        <w:keepNext/>
        <w:keepLines/>
        <w:spacing w:before="40"/>
        <w:jc w:val="center"/>
        <w:outlineLvl w:val="1"/>
        <w:rPr>
          <w:rFonts w:ascii="Calibri" w:hAnsi="Calibri" w:cs="Calibri"/>
          <w:b/>
          <w:color w:val="365F91"/>
          <w:sz w:val="32"/>
          <w:szCs w:val="26"/>
        </w:rPr>
      </w:pPr>
      <w:r w:rsidRPr="007E544F">
        <w:rPr>
          <w:rFonts w:ascii="Calibri" w:hAnsi="Calibri" w:cs="Calibri"/>
          <w:b/>
          <w:color w:val="365F91"/>
          <w:sz w:val="32"/>
          <w:szCs w:val="26"/>
        </w:rPr>
        <w:t xml:space="preserve">Garant studijního programu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Pravomoci a odpovědnost garanta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5.1</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Pravomoci a odpovědnosti garanta studijního programu upravuje vnitřní předpis UTB ve Zlíně </w:t>
      </w:r>
      <w:hyperlink r:id="rId103" w:history="1">
        <w:r w:rsidRPr="007E544F">
          <w:rPr>
            <w:rFonts w:ascii="Calibri" w:hAnsi="Calibri" w:cs="Calibri"/>
            <w:i/>
            <w:color w:val="0000FF"/>
            <w:sz w:val="22"/>
            <w:szCs w:val="22"/>
            <w:u w:val="single"/>
          </w:rPr>
          <w:t>Řád pro tvorbu, schvalování, uskutečňování a změny studijních programů Univerzity Tomáše Bati ve Zlíně</w:t>
        </w:r>
      </w:hyperlink>
      <w:r w:rsidRPr="007E544F">
        <w:rPr>
          <w:rFonts w:ascii="Calibri" w:hAnsi="Calibri" w:cs="Calibri"/>
          <w:i/>
          <w:color w:val="00B050"/>
          <w:sz w:val="22"/>
          <w:szCs w:val="22"/>
        </w:rPr>
        <w:t xml:space="preserve"> </w:t>
      </w:r>
      <w:r w:rsidRPr="007E544F">
        <w:rPr>
          <w:rFonts w:ascii="Calibri" w:hAnsi="Calibri" w:cs="Calibri"/>
          <w:sz w:val="22"/>
          <w:szCs w:val="22"/>
        </w:rPr>
        <w:t>ze dne 28. června 2017, článek 8.</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Z uvedeného vnitřního předpisu UTB ve Zlíně vyplývají zejména tyto povinnosti garanta studijního programu:</w:t>
      </w:r>
    </w:p>
    <w:p w:rsidR="007E544F" w:rsidRPr="007E544F" w:rsidRDefault="007E544F" w:rsidP="007E544F">
      <w:pPr>
        <w:jc w:val="both"/>
        <w:rPr>
          <w:rFonts w:ascii="Calibri" w:hAnsi="Calibri" w:cs="Calibri"/>
          <w:sz w:val="22"/>
          <w:szCs w:val="22"/>
        </w:rPr>
      </w:pPr>
      <w:r w:rsidRPr="007E544F">
        <w:rPr>
          <w:rFonts w:ascii="Calibri" w:hAnsi="Calibri" w:cs="Calibri"/>
          <w:sz w:val="22"/>
          <w:szCs w:val="22"/>
        </w:rPr>
        <w:t>Garant bakalářského a magisterského studijního programu zejména:</w:t>
      </w:r>
    </w:p>
    <w:p w:rsidR="007E544F" w:rsidRPr="007E544F" w:rsidRDefault="007E544F" w:rsidP="00085185">
      <w:pPr>
        <w:numPr>
          <w:ilvl w:val="0"/>
          <w:numId w:val="27"/>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koordinuje obsahovou přípravu studijního programu,</w:t>
      </w:r>
    </w:p>
    <w:p w:rsidR="007E544F" w:rsidRPr="007E544F" w:rsidRDefault="007E544F" w:rsidP="00085185">
      <w:pPr>
        <w:numPr>
          <w:ilvl w:val="0"/>
          <w:numId w:val="27"/>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dbá na to, aby studijní program byl uskutečňován v souladu s akreditačním spisem,</w:t>
      </w:r>
    </w:p>
    <w:p w:rsidR="007E544F" w:rsidRPr="007E544F" w:rsidRDefault="007E544F" w:rsidP="00085185">
      <w:pPr>
        <w:numPr>
          <w:ilvl w:val="0"/>
          <w:numId w:val="27"/>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dohlíží na kvalitu uskutečňování studijního programu,</w:t>
      </w:r>
    </w:p>
    <w:p w:rsidR="007E544F" w:rsidRPr="007E544F" w:rsidRDefault="007E544F" w:rsidP="00085185">
      <w:pPr>
        <w:numPr>
          <w:ilvl w:val="0"/>
          <w:numId w:val="27"/>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studentům ve studijním programu poskytuje odborné studijní poradenství,</w:t>
      </w:r>
    </w:p>
    <w:p w:rsidR="007E544F" w:rsidRPr="007E544F" w:rsidRDefault="007E544F" w:rsidP="00085185">
      <w:pPr>
        <w:numPr>
          <w:ilvl w:val="0"/>
          <w:numId w:val="27"/>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schvaluje výběr studijních předmětů studia v zahraničí a jejich uznání,</w:t>
      </w:r>
    </w:p>
    <w:p w:rsidR="007E544F" w:rsidRPr="007E544F" w:rsidRDefault="007E544F" w:rsidP="00085185">
      <w:pPr>
        <w:numPr>
          <w:ilvl w:val="0"/>
          <w:numId w:val="27"/>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doporučuje uznání části studia podle čl. 24 Studijního a zkušebního řádu UTB,</w:t>
      </w:r>
    </w:p>
    <w:p w:rsidR="007E544F" w:rsidRPr="007E544F" w:rsidRDefault="007E544F" w:rsidP="00085185">
      <w:pPr>
        <w:numPr>
          <w:ilvl w:val="0"/>
          <w:numId w:val="27"/>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schvaluje témata bakalářských nebo diplomových prací,</w:t>
      </w:r>
    </w:p>
    <w:p w:rsidR="007E544F" w:rsidRPr="007E544F" w:rsidRDefault="007E544F" w:rsidP="00085185">
      <w:pPr>
        <w:numPr>
          <w:ilvl w:val="0"/>
          <w:numId w:val="27"/>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obsahově a metodicky rozvíjí studijní program v souladu s aktuální úrovní poznání a potřebami praxe,</w:t>
      </w:r>
    </w:p>
    <w:p w:rsidR="007E544F" w:rsidRPr="007E544F" w:rsidRDefault="007E544F" w:rsidP="00085185">
      <w:pPr>
        <w:numPr>
          <w:ilvl w:val="0"/>
          <w:numId w:val="27"/>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předkládá radě studijního programu návrhy na změny studijního programu,</w:t>
      </w:r>
    </w:p>
    <w:p w:rsidR="007E544F" w:rsidRPr="007E544F" w:rsidRDefault="007E544F" w:rsidP="00085185">
      <w:pPr>
        <w:numPr>
          <w:ilvl w:val="0"/>
          <w:numId w:val="27"/>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účastní se jednání rady studijního programu,</w:t>
      </w:r>
    </w:p>
    <w:p w:rsidR="007E544F" w:rsidRPr="007E544F" w:rsidRDefault="007E544F" w:rsidP="00085185">
      <w:pPr>
        <w:numPr>
          <w:ilvl w:val="0"/>
          <w:numId w:val="27"/>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spolupracuje s proděkany, řediteli ústavů a garanty dalších studijních programů uskutečňovaných na dané součásti,</w:t>
      </w:r>
    </w:p>
    <w:p w:rsidR="007E544F" w:rsidRPr="007E544F" w:rsidRDefault="007E544F" w:rsidP="00085185">
      <w:pPr>
        <w:numPr>
          <w:ilvl w:val="0"/>
          <w:numId w:val="27"/>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vyhodnocuje obsah a uskutečňování studijního programu, přičemž se opírá o procesy zpětné vazby, zejména ankety a kvantitativní a kvalitativní průzkumy u studentů, zaměstnavatelů, profesních komor a oborových sdružení,</w:t>
      </w:r>
    </w:p>
    <w:p w:rsidR="007E544F" w:rsidRPr="007E544F" w:rsidRDefault="007E544F" w:rsidP="00085185">
      <w:pPr>
        <w:numPr>
          <w:ilvl w:val="0"/>
          <w:numId w:val="27"/>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zpracovává hodnotící zprávu o studijním programu jako podklad pro hodnocení kvality uskutečňovaného studijního programu,</w:t>
      </w:r>
    </w:p>
    <w:p w:rsidR="007E544F" w:rsidRPr="007E544F" w:rsidRDefault="007E544F" w:rsidP="00085185">
      <w:pPr>
        <w:numPr>
          <w:ilvl w:val="0"/>
          <w:numId w:val="27"/>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odpovídá za promítnutí závěrů zprávy o hodnocení studijního programu, schválené Radou pro vnitřní hodnocení UTB (dále jen „Rada“), do dalšího uskutečňování studijního programu, případně do přípravy žádosti o prodloužení nebo rozšíření akreditace studijního programu.</w:t>
      </w:r>
    </w:p>
    <w:p w:rsidR="007E544F" w:rsidRPr="007E544F" w:rsidRDefault="007E544F" w:rsidP="007E544F">
      <w:pPr>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Zhodnocení osoby garanta z hlediska naplnění standardů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5.2</w:t>
      </w:r>
    </w:p>
    <w:p w:rsidR="00554263" w:rsidRPr="007E544F" w:rsidRDefault="00554263" w:rsidP="00554263">
      <w:pPr>
        <w:spacing w:before="120" w:after="120"/>
        <w:jc w:val="both"/>
        <w:rPr>
          <w:ins w:id="617" w:author="Michal Pilík" w:date="2019-09-04T13:24:00Z"/>
          <w:rFonts w:ascii="Calibri" w:hAnsi="Calibri" w:cs="Calibri"/>
          <w:sz w:val="22"/>
          <w:szCs w:val="22"/>
        </w:rPr>
      </w:pPr>
      <w:ins w:id="618" w:author="Michal Pilík" w:date="2019-09-04T13:24:00Z">
        <w:r w:rsidRPr="007E544F">
          <w:rPr>
            <w:rFonts w:ascii="Calibri" w:hAnsi="Calibri" w:cs="Calibri"/>
            <w:sz w:val="22"/>
            <w:szCs w:val="22"/>
          </w:rPr>
          <w:t xml:space="preserve">Garantem studijního programu </w:t>
        </w:r>
        <w:r>
          <w:rPr>
            <w:rFonts w:ascii="Calibri" w:hAnsi="Calibri" w:cs="Calibri"/>
            <w:sz w:val="22"/>
            <w:szCs w:val="22"/>
          </w:rPr>
          <w:t>Management</w:t>
        </w:r>
        <w:r w:rsidRPr="007E544F">
          <w:rPr>
            <w:rFonts w:ascii="Calibri" w:hAnsi="Calibri" w:cs="Calibri"/>
            <w:sz w:val="22"/>
            <w:szCs w:val="22"/>
          </w:rPr>
          <w:t xml:space="preserve"> </w:t>
        </w:r>
        <w:r>
          <w:rPr>
            <w:rFonts w:ascii="Calibri" w:hAnsi="Calibri" w:cs="Calibri"/>
            <w:sz w:val="22"/>
            <w:szCs w:val="22"/>
          </w:rPr>
          <w:t>a</w:t>
        </w:r>
      </w:ins>
      <w:ins w:id="619" w:author="Michal Pilík" w:date="2019-09-04T13:25:00Z">
        <w:r w:rsidR="0071427A">
          <w:rPr>
            <w:rFonts w:ascii="Calibri" w:hAnsi="Calibri" w:cs="Calibri"/>
            <w:sz w:val="22"/>
            <w:szCs w:val="22"/>
          </w:rPr>
          <w:t>nd</w:t>
        </w:r>
      </w:ins>
      <w:ins w:id="620" w:author="Michal Pilík" w:date="2019-09-04T13:24:00Z">
        <w:r>
          <w:rPr>
            <w:rFonts w:ascii="Calibri" w:hAnsi="Calibri" w:cs="Calibri"/>
            <w:sz w:val="22"/>
            <w:szCs w:val="22"/>
          </w:rPr>
          <w:t xml:space="preserve"> marketing </w:t>
        </w:r>
        <w:r w:rsidRPr="007E544F">
          <w:rPr>
            <w:rFonts w:ascii="Calibri" w:hAnsi="Calibri" w:cs="Calibri"/>
            <w:sz w:val="22"/>
            <w:szCs w:val="22"/>
          </w:rPr>
          <w:t xml:space="preserve">je </w:t>
        </w:r>
        <w:r w:rsidRPr="007E544F">
          <w:rPr>
            <w:rFonts w:ascii="Calibri" w:hAnsi="Calibri" w:cs="Calibri"/>
            <w:b/>
            <w:sz w:val="22"/>
            <w:szCs w:val="22"/>
          </w:rPr>
          <w:t xml:space="preserve">doc. Ing. </w:t>
        </w:r>
        <w:r>
          <w:rPr>
            <w:rFonts w:ascii="Calibri" w:hAnsi="Calibri" w:cs="Calibri"/>
            <w:b/>
            <w:sz w:val="22"/>
            <w:szCs w:val="22"/>
          </w:rPr>
          <w:t>Michal Pilík</w:t>
        </w:r>
        <w:r w:rsidRPr="007E544F">
          <w:rPr>
            <w:rFonts w:ascii="Calibri" w:hAnsi="Calibri" w:cs="Calibri"/>
            <w:b/>
            <w:sz w:val="22"/>
            <w:szCs w:val="22"/>
          </w:rPr>
          <w:t>, Ph.D.</w:t>
        </w:r>
        <w:r w:rsidRPr="007E544F">
          <w:rPr>
            <w:rFonts w:ascii="Calibri" w:hAnsi="Calibri" w:cs="Calibri"/>
            <w:sz w:val="22"/>
            <w:szCs w:val="22"/>
          </w:rPr>
          <w:t xml:space="preserve"> Garant má požadovanou kvalifikaci (doc. – Ekonomika a management podniku, Ph.D. – Ekonomika a management) a jeho tvůrčí a vědecká činnost je stručně uvedena v akreditačních materiálech v části </w:t>
        </w:r>
        <w:r w:rsidRPr="007E544F">
          <w:rPr>
            <w:rFonts w:ascii="Calibri" w:hAnsi="Calibri" w:cs="Calibri"/>
            <w:i/>
            <w:sz w:val="22"/>
            <w:szCs w:val="22"/>
          </w:rPr>
          <w:t>C-I – Personální zabezpečení.</w:t>
        </w:r>
      </w:ins>
    </w:p>
    <w:p w:rsidR="00554263" w:rsidRDefault="00554263" w:rsidP="00554263">
      <w:pPr>
        <w:spacing w:before="120" w:after="120"/>
        <w:jc w:val="both"/>
        <w:rPr>
          <w:ins w:id="621" w:author="Michal Pilík" w:date="2019-09-04T13:24:00Z"/>
          <w:rFonts w:ascii="Calibri" w:hAnsi="Calibri" w:cs="Calibri"/>
          <w:sz w:val="22"/>
          <w:szCs w:val="22"/>
        </w:rPr>
      </w:pPr>
      <w:ins w:id="622" w:author="Michal Pilík" w:date="2019-09-04T13:24:00Z">
        <w:r w:rsidRPr="00337191">
          <w:rPr>
            <w:rFonts w:ascii="Calibri" w:hAnsi="Calibri" w:cs="Calibri"/>
            <w:sz w:val="22"/>
            <w:szCs w:val="22"/>
          </w:rPr>
          <w:t xml:space="preserve">Garant je autorem a spoluautorem </w:t>
        </w:r>
        <w:r>
          <w:rPr>
            <w:rFonts w:ascii="Calibri" w:hAnsi="Calibri" w:cs="Calibri"/>
            <w:sz w:val="22"/>
            <w:szCs w:val="22"/>
          </w:rPr>
          <w:t xml:space="preserve">cca 90 vědeckých článků a publikací (z toho </w:t>
        </w:r>
        <w:r w:rsidRPr="00337191">
          <w:rPr>
            <w:rFonts w:ascii="Calibri" w:hAnsi="Calibri" w:cs="Calibri"/>
            <w:sz w:val="22"/>
            <w:szCs w:val="22"/>
          </w:rPr>
          <w:t>1</w:t>
        </w:r>
        <w:r>
          <w:rPr>
            <w:rFonts w:ascii="Calibri" w:hAnsi="Calibri" w:cs="Calibri"/>
            <w:sz w:val="22"/>
            <w:szCs w:val="22"/>
          </w:rPr>
          <w:t>3</w:t>
        </w:r>
        <w:r w:rsidRPr="00337191">
          <w:rPr>
            <w:rFonts w:ascii="Calibri" w:hAnsi="Calibri" w:cs="Calibri"/>
            <w:sz w:val="22"/>
            <w:szCs w:val="22"/>
          </w:rPr>
          <w:t xml:space="preserve"> publikací</w:t>
        </w:r>
        <w:r>
          <w:rPr>
            <w:rFonts w:ascii="Calibri" w:hAnsi="Calibri" w:cs="Calibri"/>
            <w:sz w:val="22"/>
            <w:szCs w:val="22"/>
          </w:rPr>
          <w:t xml:space="preserve"> indexovaných na Web of Science: </w:t>
        </w:r>
        <w:r w:rsidRPr="00337191">
          <w:rPr>
            <w:rFonts w:ascii="Calibri" w:hAnsi="Calibri" w:cs="Calibri"/>
            <w:sz w:val="22"/>
            <w:szCs w:val="22"/>
          </w:rPr>
          <w:t>celkem 15 citací, H-Index: 2</w:t>
        </w:r>
        <w:r>
          <w:rPr>
            <w:rFonts w:ascii="Calibri" w:hAnsi="Calibri" w:cs="Calibri"/>
            <w:sz w:val="22"/>
            <w:szCs w:val="22"/>
          </w:rPr>
          <w:t>)</w:t>
        </w:r>
        <w:r w:rsidRPr="00337191">
          <w:rPr>
            <w:rFonts w:ascii="Calibri" w:hAnsi="Calibri" w:cs="Calibri"/>
            <w:sz w:val="22"/>
            <w:szCs w:val="22"/>
          </w:rPr>
          <w:t>. Garant je dále autorem jedné monografie (Internet and Its Influence on Consumer Buying Behaviour in the Czech Republic). Autor získal jako hlavní řešitel jeden externí vědecký projekt GAČR (Faktory ovlivňující on-line nákupní chování na Internetu v prostředí e-commerce na B2C a B2B trzích v ČR) a podílel se jako spoluřešitel na vědeckém projektu Horizon2020 – ShapeENERGY. Ve své vědecké činnosti se zabývá online nákupním chováním a vlivem digitalizace na chování zákazníků a firemní procesy v prostředí tradičních a online trhů</w:t>
        </w:r>
        <w:r>
          <w:rPr>
            <w:rFonts w:ascii="Calibri" w:hAnsi="Calibri" w:cs="Calibri"/>
            <w:sz w:val="22"/>
            <w:szCs w:val="22"/>
          </w:rPr>
          <w:t>.</w:t>
        </w:r>
      </w:ins>
    </w:p>
    <w:p w:rsidR="00554263" w:rsidRDefault="00554263" w:rsidP="00554263">
      <w:pPr>
        <w:spacing w:before="120" w:after="120"/>
        <w:jc w:val="both"/>
        <w:rPr>
          <w:ins w:id="623" w:author="Michal Pilík" w:date="2019-09-04T13:24:00Z"/>
          <w:rFonts w:ascii="Calibri" w:hAnsi="Calibri" w:cs="Calibri"/>
          <w:sz w:val="22"/>
          <w:szCs w:val="22"/>
        </w:rPr>
      </w:pPr>
      <w:ins w:id="624" w:author="Michal Pilík" w:date="2019-09-04T13:24:00Z">
        <w:r>
          <w:rPr>
            <w:rFonts w:ascii="Calibri" w:hAnsi="Calibri" w:cs="Calibri"/>
            <w:sz w:val="22"/>
            <w:szCs w:val="22"/>
          </w:rPr>
          <w:t>Projektová činnost garanta (vědecko-výzkumné a vzdělávací projekty)</w:t>
        </w:r>
      </w:ins>
    </w:p>
    <w:p w:rsidR="00554263" w:rsidRPr="00087198" w:rsidRDefault="00554263" w:rsidP="00554263">
      <w:pPr>
        <w:pStyle w:val="Odstavecseseznamem"/>
        <w:numPr>
          <w:ilvl w:val="0"/>
          <w:numId w:val="76"/>
        </w:numPr>
        <w:spacing w:after="0" w:line="240" w:lineRule="auto"/>
        <w:ind w:left="714" w:hanging="357"/>
        <w:contextualSpacing w:val="0"/>
        <w:jc w:val="both"/>
        <w:rPr>
          <w:ins w:id="625" w:author="Michal Pilík" w:date="2019-09-04T13:24:00Z"/>
          <w:rFonts w:cs="Calibri"/>
        </w:rPr>
      </w:pPr>
      <w:ins w:id="626" w:author="Michal Pilík" w:date="2019-09-04T13:24:00Z">
        <w:r w:rsidRPr="00087198">
          <w:rPr>
            <w:rFonts w:cs="Calibri"/>
          </w:rPr>
          <w:t>Manažer projektu OP VK CZ.1.07/2.2.00/15.0104</w:t>
        </w:r>
        <w:r>
          <w:rPr>
            <w:rFonts w:cs="Calibri"/>
          </w:rPr>
          <w:t>:</w:t>
        </w:r>
        <w:r w:rsidRPr="00087198">
          <w:rPr>
            <w:rFonts w:cs="Calibri"/>
          </w:rPr>
          <w:t xml:space="preserve"> Inovace klíčových předmětů bakalářských a magisterských studijních programů na FaME UTB ve Zlíně; </w:t>
        </w:r>
      </w:ins>
    </w:p>
    <w:p w:rsidR="00554263" w:rsidRPr="00087198" w:rsidRDefault="00554263" w:rsidP="00554263">
      <w:pPr>
        <w:pStyle w:val="Odstavecseseznamem"/>
        <w:numPr>
          <w:ilvl w:val="0"/>
          <w:numId w:val="76"/>
        </w:numPr>
        <w:spacing w:after="0" w:line="240" w:lineRule="auto"/>
        <w:ind w:left="714" w:hanging="357"/>
        <w:contextualSpacing w:val="0"/>
        <w:jc w:val="both"/>
        <w:rPr>
          <w:ins w:id="627" w:author="Michal Pilík" w:date="2019-09-04T13:24:00Z"/>
          <w:rFonts w:cs="Calibri"/>
        </w:rPr>
      </w:pPr>
      <w:ins w:id="628" w:author="Michal Pilík" w:date="2019-09-04T13:24:00Z">
        <w:r w:rsidRPr="00087198">
          <w:rPr>
            <w:rFonts w:cs="Calibri"/>
          </w:rPr>
          <w:t>Manažer projektu OP VK CZ.1.07/2.2.00/28.0161</w:t>
        </w:r>
        <w:r>
          <w:rPr>
            <w:rFonts w:cs="Calibri"/>
          </w:rPr>
          <w:t>:</w:t>
        </w:r>
        <w:r w:rsidRPr="00087198">
          <w:rPr>
            <w:rFonts w:cs="Calibri"/>
          </w:rPr>
          <w:t xml:space="preserve"> Komplexní projekt završení etapy inovací studijních programů zapojením odborníků z praxe a ze zahraničí a zvýšením jazykových a ICT kompetencí; </w:t>
        </w:r>
      </w:ins>
    </w:p>
    <w:p w:rsidR="00554263" w:rsidRPr="00087198" w:rsidRDefault="00554263" w:rsidP="00554263">
      <w:pPr>
        <w:pStyle w:val="Odstavecseseznamem"/>
        <w:numPr>
          <w:ilvl w:val="0"/>
          <w:numId w:val="76"/>
        </w:numPr>
        <w:spacing w:after="0" w:line="240" w:lineRule="auto"/>
        <w:ind w:left="714" w:hanging="357"/>
        <w:contextualSpacing w:val="0"/>
        <w:jc w:val="both"/>
        <w:rPr>
          <w:ins w:id="629" w:author="Michal Pilík" w:date="2019-09-04T13:24:00Z"/>
          <w:rFonts w:cs="Calibri"/>
        </w:rPr>
      </w:pPr>
      <w:ins w:id="630" w:author="Michal Pilík" w:date="2019-09-04T13:24:00Z">
        <w:r w:rsidRPr="00087198">
          <w:rPr>
            <w:rFonts w:cs="Calibri"/>
          </w:rPr>
          <w:t xml:space="preserve">Projekt Interní grantové agentury UTB IGA/80/FaME/10/A - Role kvality, spokojenosti a důvěry v procesu tvorby zákaznické loajality v prostředí ecommerce na B2C a B2B trzích v ČR; </w:t>
        </w:r>
      </w:ins>
    </w:p>
    <w:p w:rsidR="00554263" w:rsidRPr="002117F8" w:rsidRDefault="00554263" w:rsidP="00554263">
      <w:pPr>
        <w:pStyle w:val="Odstavecseseznamem"/>
        <w:numPr>
          <w:ilvl w:val="0"/>
          <w:numId w:val="76"/>
        </w:numPr>
        <w:spacing w:after="0" w:line="240" w:lineRule="auto"/>
        <w:ind w:left="714" w:hanging="357"/>
        <w:contextualSpacing w:val="0"/>
        <w:jc w:val="both"/>
        <w:rPr>
          <w:ins w:id="631" w:author="Michal Pilík" w:date="2019-09-04T13:24:00Z"/>
          <w:rFonts w:cs="Calibri"/>
          <w:b/>
        </w:rPr>
      </w:pPr>
      <w:ins w:id="632" w:author="Michal Pilík" w:date="2019-09-04T13:24:00Z">
        <w:r w:rsidRPr="002117F8">
          <w:rPr>
            <w:rFonts w:cs="Calibri"/>
            <w:b/>
          </w:rPr>
          <w:t xml:space="preserve">GA ČR P403/11/P175: The factors influencing customer’s on-line behavior in e-commerce environment on B2C and B2B markets in the Czech Republic; </w:t>
        </w:r>
      </w:ins>
    </w:p>
    <w:p w:rsidR="00554263" w:rsidRPr="00087198" w:rsidRDefault="00554263" w:rsidP="00554263">
      <w:pPr>
        <w:pStyle w:val="Odstavecseseznamem"/>
        <w:numPr>
          <w:ilvl w:val="0"/>
          <w:numId w:val="76"/>
        </w:numPr>
        <w:spacing w:after="0" w:line="240" w:lineRule="auto"/>
        <w:ind w:left="714" w:hanging="357"/>
        <w:contextualSpacing w:val="0"/>
        <w:jc w:val="both"/>
        <w:rPr>
          <w:ins w:id="633" w:author="Michal Pilík" w:date="2019-09-04T13:24:00Z"/>
          <w:rFonts w:cs="Calibri"/>
        </w:rPr>
      </w:pPr>
      <w:ins w:id="634" w:author="Michal Pilík" w:date="2019-09-04T13:24:00Z">
        <w:r w:rsidRPr="00087198">
          <w:rPr>
            <w:rFonts w:cs="Calibri"/>
          </w:rPr>
          <w:t xml:space="preserve">TEMPUS: 530534-TEMPUS-1-2012-1-UK-TEMPUS-SMGR: IMPRESS - Improving the Efficiency of Student Services; </w:t>
        </w:r>
      </w:ins>
    </w:p>
    <w:p w:rsidR="00554263" w:rsidRPr="00087198" w:rsidRDefault="00554263" w:rsidP="00554263">
      <w:pPr>
        <w:pStyle w:val="Odstavecseseznamem"/>
        <w:numPr>
          <w:ilvl w:val="0"/>
          <w:numId w:val="76"/>
        </w:numPr>
        <w:spacing w:after="0" w:line="240" w:lineRule="auto"/>
        <w:ind w:left="714" w:hanging="357"/>
        <w:contextualSpacing w:val="0"/>
        <w:jc w:val="both"/>
        <w:rPr>
          <w:ins w:id="635" w:author="Michal Pilík" w:date="2019-09-04T13:24:00Z"/>
          <w:rFonts w:cs="Calibri"/>
        </w:rPr>
      </w:pPr>
      <w:ins w:id="636" w:author="Michal Pilík" w:date="2019-09-04T13:24:00Z">
        <w:r w:rsidRPr="00087198">
          <w:rPr>
            <w:rFonts w:cs="Calibri"/>
          </w:rPr>
          <w:t xml:space="preserve">ERASMUS MUNDUS: 545407-EM-1-2013-1-GR-ERA MUNDUS-EMA21 - EFFORT - Education Force: Driving Mobility for EU - East Europe Cooperation; </w:t>
        </w:r>
      </w:ins>
    </w:p>
    <w:p w:rsidR="00554263" w:rsidRPr="00087198" w:rsidRDefault="00554263" w:rsidP="00554263">
      <w:pPr>
        <w:pStyle w:val="Odstavecseseznamem"/>
        <w:numPr>
          <w:ilvl w:val="0"/>
          <w:numId w:val="76"/>
        </w:numPr>
        <w:spacing w:after="0" w:line="240" w:lineRule="auto"/>
        <w:ind w:left="714" w:hanging="357"/>
        <w:contextualSpacing w:val="0"/>
        <w:jc w:val="both"/>
        <w:rPr>
          <w:ins w:id="637" w:author="Michal Pilík" w:date="2019-09-04T13:24:00Z"/>
          <w:rFonts w:cs="Calibri"/>
        </w:rPr>
      </w:pPr>
      <w:ins w:id="638" w:author="Michal Pilík" w:date="2019-09-04T13:24:00Z">
        <w:r w:rsidRPr="00087198">
          <w:rPr>
            <w:rFonts w:cs="Calibri"/>
          </w:rPr>
          <w:t xml:space="preserve">ERASMUS MUNDUS: 545978-EM-1-2013-1-SI-ERA MUNDUS-EMA21 - EACEA II - Euro-Asian Cooperation for Excellence and Advancement II; </w:t>
        </w:r>
      </w:ins>
    </w:p>
    <w:p w:rsidR="00554263" w:rsidRDefault="00554263" w:rsidP="00554263">
      <w:pPr>
        <w:pStyle w:val="Odstavecseseznamem"/>
        <w:numPr>
          <w:ilvl w:val="0"/>
          <w:numId w:val="76"/>
        </w:numPr>
        <w:spacing w:after="0" w:line="240" w:lineRule="auto"/>
        <w:ind w:left="714" w:hanging="357"/>
        <w:contextualSpacing w:val="0"/>
        <w:jc w:val="both"/>
        <w:rPr>
          <w:ins w:id="639" w:author="Michal Pilík" w:date="2019-09-04T13:24:00Z"/>
          <w:rFonts w:cs="Calibri"/>
        </w:rPr>
      </w:pPr>
      <w:ins w:id="640" w:author="Michal Pilík" w:date="2019-09-04T13:24:00Z">
        <w:r w:rsidRPr="00087198">
          <w:rPr>
            <w:rFonts w:cs="Calibri"/>
          </w:rPr>
          <w:t>ERASMUS+: 2016-1-CZ01-KA203-023873 - Pilot Project: Entrepreneurship Education for University Students;</w:t>
        </w:r>
      </w:ins>
    </w:p>
    <w:p w:rsidR="00554263" w:rsidRPr="002117F8" w:rsidRDefault="00554263" w:rsidP="00554263">
      <w:pPr>
        <w:pStyle w:val="Odstavecseseznamem"/>
        <w:numPr>
          <w:ilvl w:val="0"/>
          <w:numId w:val="76"/>
        </w:numPr>
        <w:spacing w:after="0" w:line="240" w:lineRule="auto"/>
        <w:ind w:left="714" w:hanging="357"/>
        <w:contextualSpacing w:val="0"/>
        <w:jc w:val="both"/>
        <w:rPr>
          <w:ins w:id="641" w:author="Michal Pilík" w:date="2019-09-04T13:24:00Z"/>
          <w:rFonts w:cs="Calibri"/>
          <w:b/>
        </w:rPr>
      </w:pPr>
      <w:ins w:id="642" w:author="Michal Pilík" w:date="2019-09-04T13:24:00Z">
        <w:r w:rsidRPr="002117F8">
          <w:rPr>
            <w:rFonts w:cs="Calibri"/>
            <w:b/>
          </w:rPr>
          <w:t>Horizon2020 – ShapeENERGY</w:t>
        </w:r>
        <w:r w:rsidRPr="00087198">
          <w:rPr>
            <w:rFonts w:cs="Calibri"/>
          </w:rPr>
          <w:t>;</w:t>
        </w:r>
      </w:ins>
    </w:p>
    <w:p w:rsidR="00554263" w:rsidRPr="002117F8" w:rsidRDefault="00554263" w:rsidP="00554263">
      <w:pPr>
        <w:pStyle w:val="Odstavecseseznamem"/>
        <w:numPr>
          <w:ilvl w:val="0"/>
          <w:numId w:val="76"/>
        </w:numPr>
        <w:spacing w:after="0" w:line="240" w:lineRule="auto"/>
        <w:ind w:left="714" w:hanging="357"/>
        <w:contextualSpacing w:val="0"/>
        <w:jc w:val="both"/>
        <w:rPr>
          <w:ins w:id="643" w:author="Michal Pilík" w:date="2019-09-04T13:24:00Z"/>
          <w:rFonts w:cs="Calibri"/>
        </w:rPr>
      </w:pPr>
      <w:ins w:id="644" w:author="Michal Pilík" w:date="2019-09-04T13:24:00Z">
        <w:r w:rsidRPr="002117F8">
          <w:rPr>
            <w:rFonts w:cs="Calibri"/>
          </w:rPr>
          <w:t>spoluřešitel dílčího výzkumného úkolu Vývojové trendy nového marketingu - poznatky z anglicky psaných pramenů (1997-2003)</w:t>
        </w:r>
        <w:r w:rsidRPr="00087198">
          <w:rPr>
            <w:rFonts w:cs="Calibri"/>
          </w:rPr>
          <w:t>;</w:t>
        </w:r>
      </w:ins>
    </w:p>
    <w:p w:rsidR="00554263" w:rsidRPr="002117F8" w:rsidRDefault="00554263" w:rsidP="00554263">
      <w:pPr>
        <w:pStyle w:val="Odstavecseseznamem"/>
        <w:numPr>
          <w:ilvl w:val="0"/>
          <w:numId w:val="76"/>
        </w:numPr>
        <w:spacing w:after="0" w:line="240" w:lineRule="auto"/>
        <w:ind w:left="714" w:hanging="357"/>
        <w:contextualSpacing w:val="0"/>
        <w:jc w:val="both"/>
        <w:rPr>
          <w:ins w:id="645" w:author="Michal Pilík" w:date="2019-09-04T13:24:00Z"/>
          <w:rFonts w:cs="Calibri"/>
        </w:rPr>
      </w:pPr>
      <w:ins w:id="646" w:author="Michal Pilík" w:date="2019-09-04T13:24:00Z">
        <w:r w:rsidRPr="002117F8">
          <w:rPr>
            <w:rFonts w:cs="Calibri"/>
          </w:rPr>
          <w:t>Projekt FRVŠ 195/2006/F5/D – Multimedializace předmětu Průmyslový marketing</w:t>
        </w:r>
        <w:r w:rsidRPr="00087198">
          <w:rPr>
            <w:rFonts w:cs="Calibri"/>
          </w:rPr>
          <w:t>;</w:t>
        </w:r>
      </w:ins>
    </w:p>
    <w:p w:rsidR="00554263" w:rsidRPr="002117F8" w:rsidRDefault="00554263" w:rsidP="00554263">
      <w:pPr>
        <w:pStyle w:val="Odstavecseseznamem"/>
        <w:numPr>
          <w:ilvl w:val="0"/>
          <w:numId w:val="76"/>
        </w:numPr>
        <w:spacing w:after="0" w:line="240" w:lineRule="auto"/>
        <w:ind w:left="714" w:hanging="357"/>
        <w:contextualSpacing w:val="0"/>
        <w:jc w:val="both"/>
        <w:rPr>
          <w:ins w:id="647" w:author="Michal Pilík" w:date="2019-09-04T13:24:00Z"/>
          <w:rFonts w:cs="Calibri"/>
        </w:rPr>
      </w:pPr>
      <w:ins w:id="648" w:author="Michal Pilík" w:date="2019-09-04T13:24:00Z">
        <w:r w:rsidRPr="002117F8">
          <w:rPr>
            <w:rFonts w:cs="Calibri"/>
          </w:rPr>
          <w:t>Projekt FRVŠ 433/2007/F5/B – Digitální marketing – nový studijní předmět na FaME UTB ve Zlíně</w:t>
        </w:r>
        <w:r w:rsidRPr="00087198">
          <w:rPr>
            <w:rFonts w:cs="Calibri"/>
          </w:rPr>
          <w:t>;</w:t>
        </w:r>
      </w:ins>
    </w:p>
    <w:p w:rsidR="00554263" w:rsidRPr="002117F8" w:rsidRDefault="00554263" w:rsidP="00554263">
      <w:pPr>
        <w:pStyle w:val="Odstavecseseznamem"/>
        <w:numPr>
          <w:ilvl w:val="0"/>
          <w:numId w:val="76"/>
        </w:numPr>
        <w:spacing w:after="0" w:line="240" w:lineRule="auto"/>
        <w:ind w:left="714" w:hanging="357"/>
        <w:contextualSpacing w:val="0"/>
        <w:jc w:val="both"/>
        <w:rPr>
          <w:ins w:id="649" w:author="Michal Pilík" w:date="2019-09-04T13:24:00Z"/>
          <w:rFonts w:cs="Calibri"/>
        </w:rPr>
      </w:pPr>
      <w:ins w:id="650" w:author="Michal Pilík" w:date="2019-09-04T13:24:00Z">
        <w:r w:rsidRPr="002117F8">
          <w:rPr>
            <w:rFonts w:cs="Calibri"/>
          </w:rPr>
          <w:t>Projekt FRVŠ 1379/2008/F5/B – Marketing pro filology</w:t>
        </w:r>
        <w:r w:rsidRPr="00087198">
          <w:rPr>
            <w:rFonts w:cs="Calibri"/>
          </w:rPr>
          <w:t>;</w:t>
        </w:r>
      </w:ins>
    </w:p>
    <w:p w:rsidR="00554263" w:rsidRPr="002117F8" w:rsidRDefault="00554263" w:rsidP="00554263">
      <w:pPr>
        <w:pStyle w:val="Odstavecseseznamem"/>
        <w:numPr>
          <w:ilvl w:val="0"/>
          <w:numId w:val="76"/>
        </w:numPr>
        <w:spacing w:after="0" w:line="240" w:lineRule="auto"/>
        <w:ind w:left="714" w:hanging="357"/>
        <w:contextualSpacing w:val="0"/>
        <w:jc w:val="both"/>
        <w:rPr>
          <w:ins w:id="651" w:author="Michal Pilík" w:date="2019-09-04T13:24:00Z"/>
          <w:rFonts w:cs="Calibri"/>
        </w:rPr>
      </w:pPr>
      <w:ins w:id="652" w:author="Michal Pilík" w:date="2019-09-04T13:24:00Z">
        <w:r w:rsidRPr="002117F8">
          <w:rPr>
            <w:rFonts w:cs="Calibri"/>
          </w:rPr>
          <w:t>Projekt FRVŠ 245/2009/F5/B – Advanced Marketing and Management – nový studijní předmět na FaME UTB ve Zlíně</w:t>
        </w:r>
        <w:r>
          <w:rPr>
            <w:rFonts w:cs="Calibri"/>
          </w:rPr>
          <w:t>.</w:t>
        </w:r>
      </w:ins>
    </w:p>
    <w:p w:rsidR="00554263" w:rsidRPr="007E544F" w:rsidRDefault="00554263" w:rsidP="00554263">
      <w:pPr>
        <w:spacing w:before="120" w:after="240"/>
        <w:jc w:val="both"/>
        <w:rPr>
          <w:ins w:id="653" w:author="Michal Pilík" w:date="2019-09-04T13:24:00Z"/>
          <w:rFonts w:ascii="Calibri" w:hAnsi="Calibri" w:cs="Calibri"/>
          <w:sz w:val="22"/>
          <w:szCs w:val="22"/>
        </w:rPr>
      </w:pPr>
      <w:ins w:id="654" w:author="Michal Pilík" w:date="2019-09-04T13:24:00Z">
        <w:r w:rsidRPr="007E544F">
          <w:rPr>
            <w:rFonts w:ascii="Calibri" w:hAnsi="Calibri" w:cs="Calibri"/>
            <w:sz w:val="22"/>
            <w:szCs w:val="22"/>
          </w:rPr>
          <w:t xml:space="preserve">Garant je odborníkem pro oblasti </w:t>
        </w:r>
        <w:r>
          <w:rPr>
            <w:rFonts w:ascii="Calibri" w:hAnsi="Calibri" w:cs="Calibri"/>
            <w:sz w:val="22"/>
            <w:szCs w:val="22"/>
          </w:rPr>
          <w:t xml:space="preserve">Marketing, Online marketing, E-commerce. </w:t>
        </w:r>
        <w:r w:rsidRPr="007E544F">
          <w:rPr>
            <w:rFonts w:ascii="Calibri" w:hAnsi="Calibri" w:cs="Calibri"/>
            <w:sz w:val="22"/>
            <w:szCs w:val="22"/>
          </w:rPr>
          <w:t xml:space="preserve">Zároveň působí jako školitel doktorského studijního programu Ekonomika a management na </w:t>
        </w:r>
        <w:r>
          <w:rPr>
            <w:rFonts w:ascii="Calibri" w:hAnsi="Calibri" w:cs="Calibri"/>
            <w:sz w:val="22"/>
            <w:szCs w:val="22"/>
          </w:rPr>
          <w:t xml:space="preserve">FaME </w:t>
        </w:r>
        <w:r w:rsidRPr="007E544F">
          <w:rPr>
            <w:rFonts w:ascii="Calibri" w:hAnsi="Calibri" w:cs="Calibri"/>
            <w:sz w:val="22"/>
            <w:szCs w:val="22"/>
          </w:rPr>
          <w:t>UTB ve Zlíně.</w:t>
        </w:r>
      </w:ins>
    </w:p>
    <w:p w:rsidR="00554263" w:rsidRPr="007E544F" w:rsidRDefault="00554263" w:rsidP="00554263">
      <w:pPr>
        <w:keepNext/>
        <w:keepLines/>
        <w:spacing w:before="40"/>
        <w:jc w:val="center"/>
        <w:outlineLvl w:val="2"/>
        <w:rPr>
          <w:ins w:id="655" w:author="Michal Pilík" w:date="2019-09-04T13:24:00Z"/>
          <w:rFonts w:ascii="Calibri" w:hAnsi="Calibri" w:cs="Calibri"/>
          <w:b/>
          <w:sz w:val="24"/>
          <w:szCs w:val="24"/>
        </w:rPr>
      </w:pPr>
      <w:ins w:id="656" w:author="Michal Pilík" w:date="2019-09-04T13:24:00Z">
        <w:r w:rsidRPr="007E544F">
          <w:rPr>
            <w:rFonts w:ascii="Calibri" w:hAnsi="Calibri" w:cs="Calibri"/>
            <w:b/>
            <w:sz w:val="24"/>
            <w:szCs w:val="24"/>
          </w:rPr>
          <w:t>Standard 5.3</w:t>
        </w:r>
      </w:ins>
    </w:p>
    <w:p w:rsidR="00554263" w:rsidRPr="007E544F" w:rsidRDefault="00554263" w:rsidP="00554263">
      <w:pPr>
        <w:widowControl w:val="0"/>
        <w:autoSpaceDE w:val="0"/>
        <w:autoSpaceDN w:val="0"/>
        <w:adjustRightInd w:val="0"/>
        <w:spacing w:before="120" w:after="240"/>
        <w:jc w:val="both"/>
        <w:rPr>
          <w:ins w:id="657" w:author="Michal Pilík" w:date="2019-09-04T13:24:00Z"/>
          <w:rFonts w:ascii="Calibri" w:eastAsia="PMingLiU" w:hAnsi="Calibri" w:cs="Calibri"/>
          <w:sz w:val="22"/>
          <w:szCs w:val="22"/>
          <w:lang w:eastAsia="zh-TW"/>
        </w:rPr>
      </w:pPr>
      <w:ins w:id="658" w:author="Michal Pilík" w:date="2019-09-04T13:24:00Z">
        <w:r w:rsidRPr="007E544F">
          <w:rPr>
            <w:rFonts w:ascii="Calibri" w:eastAsia="PMingLiU" w:hAnsi="Calibri" w:cs="Calibri"/>
            <w:sz w:val="22"/>
            <w:szCs w:val="22"/>
            <w:lang w:eastAsia="zh-TW"/>
          </w:rPr>
          <w:t xml:space="preserve">Garant je akademickým pracovníkem UTB ve Zlíně a působí na vysoké škole jako akademický pracovník na základě pracovní smlouvy s celkovou týdenní pracovní dobou odpovídající plnému pracovnímu úvazku, tj. 40 hodin/týdně podle § 79 zákoníku práce. </w:t>
        </w:r>
      </w:ins>
    </w:p>
    <w:p w:rsidR="00554263" w:rsidRPr="007E544F" w:rsidRDefault="00554263" w:rsidP="00554263">
      <w:pPr>
        <w:keepNext/>
        <w:keepLines/>
        <w:spacing w:before="40"/>
        <w:jc w:val="center"/>
        <w:outlineLvl w:val="2"/>
        <w:rPr>
          <w:ins w:id="659" w:author="Michal Pilík" w:date="2019-09-04T13:24:00Z"/>
          <w:rFonts w:ascii="Calibri" w:hAnsi="Calibri" w:cs="Calibri"/>
          <w:b/>
          <w:sz w:val="24"/>
          <w:szCs w:val="24"/>
        </w:rPr>
      </w:pPr>
      <w:ins w:id="660" w:author="Michal Pilík" w:date="2019-09-04T13:24:00Z">
        <w:r w:rsidRPr="007E544F">
          <w:rPr>
            <w:rFonts w:ascii="Calibri" w:hAnsi="Calibri" w:cs="Calibri"/>
            <w:b/>
            <w:sz w:val="24"/>
            <w:szCs w:val="24"/>
          </w:rPr>
          <w:t>Standard 5.4</w:t>
        </w:r>
      </w:ins>
    </w:p>
    <w:p w:rsidR="00F9611C" w:rsidDel="00554263" w:rsidRDefault="00554263" w:rsidP="00554263">
      <w:pPr>
        <w:spacing w:before="120" w:after="120"/>
        <w:jc w:val="both"/>
        <w:rPr>
          <w:del w:id="661" w:author="Michal Pilík" w:date="2019-09-04T13:24:00Z"/>
          <w:rFonts w:ascii="Calibri" w:hAnsi="Calibri" w:cs="Calibri"/>
          <w:i/>
          <w:sz w:val="22"/>
          <w:szCs w:val="22"/>
        </w:rPr>
      </w:pPr>
      <w:ins w:id="662" w:author="Michal Pilík" w:date="2019-09-04T13:24:00Z">
        <w:r w:rsidRPr="007E544F">
          <w:rPr>
            <w:rFonts w:ascii="Calibri" w:hAnsi="Calibri" w:cs="Calibri"/>
            <w:sz w:val="22"/>
            <w:szCs w:val="22"/>
          </w:rPr>
          <w:t xml:space="preserve">Doc. Ing. </w:t>
        </w:r>
        <w:r>
          <w:rPr>
            <w:rFonts w:ascii="Calibri" w:hAnsi="Calibri" w:cs="Calibri"/>
            <w:sz w:val="22"/>
            <w:szCs w:val="22"/>
          </w:rPr>
          <w:t>Michal Pilík</w:t>
        </w:r>
        <w:r w:rsidRPr="007E544F">
          <w:rPr>
            <w:rFonts w:ascii="Calibri" w:hAnsi="Calibri" w:cs="Calibri"/>
            <w:sz w:val="22"/>
            <w:szCs w:val="22"/>
          </w:rPr>
          <w:t xml:space="preserve">, Ph.D. je garantem </w:t>
        </w:r>
        <w:r>
          <w:rPr>
            <w:rFonts w:ascii="Calibri" w:hAnsi="Calibri" w:cs="Calibri"/>
            <w:sz w:val="22"/>
            <w:szCs w:val="22"/>
          </w:rPr>
          <w:t xml:space="preserve">pouze </w:t>
        </w:r>
        <w:r w:rsidRPr="007E544F">
          <w:rPr>
            <w:rFonts w:ascii="Calibri" w:hAnsi="Calibri" w:cs="Calibri"/>
            <w:sz w:val="22"/>
            <w:szCs w:val="22"/>
          </w:rPr>
          <w:t xml:space="preserve">předkládaného </w:t>
        </w:r>
        <w:r>
          <w:rPr>
            <w:rFonts w:ascii="Calibri" w:hAnsi="Calibri" w:cs="Calibri"/>
            <w:sz w:val="22"/>
            <w:szCs w:val="22"/>
          </w:rPr>
          <w:t xml:space="preserve">magisterského </w:t>
        </w:r>
        <w:r w:rsidRPr="007E544F">
          <w:rPr>
            <w:rFonts w:ascii="Calibri" w:hAnsi="Calibri" w:cs="Calibri"/>
            <w:sz w:val="22"/>
            <w:szCs w:val="22"/>
          </w:rPr>
          <w:t xml:space="preserve">studijního programu </w:t>
        </w:r>
        <w:r>
          <w:rPr>
            <w:rFonts w:ascii="Calibri" w:hAnsi="Calibri" w:cs="Calibri"/>
            <w:sz w:val="22"/>
            <w:szCs w:val="22"/>
          </w:rPr>
          <w:t>Management a marketing a jeho anglické mutace Management and Marketing.</w:t>
        </w:r>
      </w:ins>
      <w:del w:id="663" w:author="Michal Pilík" w:date="2019-09-04T13:24:00Z">
        <w:r w:rsidR="00F9611C" w:rsidRPr="007E544F" w:rsidDel="00554263">
          <w:rPr>
            <w:rFonts w:ascii="Calibri" w:hAnsi="Calibri" w:cs="Calibri"/>
            <w:sz w:val="22"/>
            <w:szCs w:val="22"/>
          </w:rPr>
          <w:delText xml:space="preserve">Garantem studijního programu </w:delText>
        </w:r>
        <w:r w:rsidR="00F9611C" w:rsidDel="00554263">
          <w:rPr>
            <w:rFonts w:ascii="Calibri" w:hAnsi="Calibri" w:cs="Calibri"/>
            <w:sz w:val="22"/>
            <w:szCs w:val="22"/>
          </w:rPr>
          <w:delText>Management</w:delText>
        </w:r>
        <w:r w:rsidR="00AD50DB" w:rsidDel="00554263">
          <w:rPr>
            <w:rFonts w:ascii="Calibri" w:hAnsi="Calibri" w:cs="Calibri"/>
            <w:sz w:val="22"/>
            <w:szCs w:val="22"/>
          </w:rPr>
          <w:delText xml:space="preserve"> and Marketing</w:delText>
        </w:r>
        <w:r w:rsidR="00F9611C" w:rsidRPr="007E544F" w:rsidDel="00554263">
          <w:rPr>
            <w:rFonts w:ascii="Calibri" w:hAnsi="Calibri" w:cs="Calibri"/>
            <w:sz w:val="22"/>
            <w:szCs w:val="22"/>
          </w:rPr>
          <w:delText xml:space="preserve"> je </w:delText>
        </w:r>
        <w:r w:rsidR="00F9611C" w:rsidRPr="007E544F" w:rsidDel="00554263">
          <w:rPr>
            <w:rFonts w:ascii="Calibri" w:hAnsi="Calibri" w:cs="Calibri"/>
            <w:b/>
            <w:sz w:val="22"/>
            <w:szCs w:val="22"/>
          </w:rPr>
          <w:delText xml:space="preserve">doc. Ing. </w:delText>
        </w:r>
        <w:r w:rsidR="00C120B8" w:rsidDel="00554263">
          <w:rPr>
            <w:rFonts w:ascii="Calibri" w:hAnsi="Calibri" w:cs="Calibri"/>
            <w:b/>
            <w:sz w:val="22"/>
            <w:szCs w:val="22"/>
          </w:rPr>
          <w:delText>Miloslava Chovancová</w:delText>
        </w:r>
        <w:r w:rsidR="00F9611C" w:rsidRPr="007E544F" w:rsidDel="00554263">
          <w:rPr>
            <w:rFonts w:ascii="Calibri" w:hAnsi="Calibri" w:cs="Calibri"/>
            <w:b/>
            <w:sz w:val="22"/>
            <w:szCs w:val="22"/>
          </w:rPr>
          <w:delText xml:space="preserve">, </w:delText>
        </w:r>
        <w:r w:rsidR="00C120B8" w:rsidDel="00554263">
          <w:rPr>
            <w:rFonts w:ascii="Calibri" w:hAnsi="Calibri" w:cs="Calibri"/>
            <w:b/>
            <w:sz w:val="22"/>
            <w:szCs w:val="22"/>
          </w:rPr>
          <w:delText>CSc.</w:delText>
        </w:r>
        <w:r w:rsidR="00F9611C" w:rsidRPr="007E544F" w:rsidDel="00554263">
          <w:rPr>
            <w:rFonts w:ascii="Calibri" w:hAnsi="Calibri" w:cs="Calibri"/>
            <w:sz w:val="22"/>
            <w:szCs w:val="22"/>
          </w:rPr>
          <w:delText xml:space="preserve"> Garant má požadovanou kvalifikaci (doc. – Ekonomika</w:delText>
        </w:r>
        <w:r w:rsidR="00A85A86" w:rsidDel="00554263">
          <w:rPr>
            <w:rFonts w:ascii="Calibri" w:hAnsi="Calibri" w:cs="Calibri"/>
            <w:sz w:val="22"/>
            <w:szCs w:val="22"/>
          </w:rPr>
          <w:delText xml:space="preserve"> podniku</w:delText>
        </w:r>
        <w:r w:rsidR="00F9611C" w:rsidRPr="007E544F" w:rsidDel="00554263">
          <w:rPr>
            <w:rFonts w:ascii="Calibri" w:hAnsi="Calibri" w:cs="Calibri"/>
            <w:sz w:val="22"/>
            <w:szCs w:val="22"/>
          </w:rPr>
          <w:delText xml:space="preserve"> a management</w:delText>
        </w:r>
        <w:r w:rsidR="00461436" w:rsidDel="00554263">
          <w:rPr>
            <w:rFonts w:ascii="Calibri" w:hAnsi="Calibri" w:cs="Calibri"/>
            <w:sz w:val="22"/>
            <w:szCs w:val="22"/>
          </w:rPr>
          <w:delText>)</w:delText>
        </w:r>
        <w:r w:rsidR="00F9611C" w:rsidRPr="007E544F" w:rsidDel="00554263">
          <w:rPr>
            <w:rFonts w:ascii="Calibri" w:hAnsi="Calibri" w:cs="Calibri"/>
            <w:sz w:val="22"/>
            <w:szCs w:val="22"/>
          </w:rPr>
          <w:delText xml:space="preserve"> a </w:delText>
        </w:r>
        <w:r w:rsidR="00461436" w:rsidDel="00554263">
          <w:rPr>
            <w:rFonts w:ascii="Calibri" w:hAnsi="Calibri" w:cs="Calibri"/>
            <w:sz w:val="22"/>
            <w:szCs w:val="22"/>
          </w:rPr>
          <w:delText>její</w:delText>
        </w:r>
        <w:r w:rsidR="00F9611C" w:rsidRPr="007E544F" w:rsidDel="00554263">
          <w:rPr>
            <w:rFonts w:ascii="Calibri" w:hAnsi="Calibri" w:cs="Calibri"/>
            <w:sz w:val="22"/>
            <w:szCs w:val="22"/>
          </w:rPr>
          <w:delText xml:space="preserve"> tvůrčí a vědecká činnost je stručně uvedena v akreditačních materiálech v části </w:delText>
        </w:r>
        <w:r w:rsidR="00F9611C" w:rsidRPr="007E544F" w:rsidDel="00554263">
          <w:rPr>
            <w:rFonts w:ascii="Calibri" w:hAnsi="Calibri" w:cs="Calibri"/>
            <w:i/>
            <w:sz w:val="22"/>
            <w:szCs w:val="22"/>
          </w:rPr>
          <w:delText>C-I – Personální zabezpečení.</w:delText>
        </w:r>
      </w:del>
    </w:p>
    <w:p w:rsidR="00085185" w:rsidRPr="00085185" w:rsidDel="00554263" w:rsidRDefault="00085185" w:rsidP="00085185">
      <w:pPr>
        <w:spacing w:before="120" w:after="120"/>
        <w:jc w:val="both"/>
        <w:rPr>
          <w:del w:id="664" w:author="Michal Pilík" w:date="2019-09-04T13:24:00Z"/>
          <w:rFonts w:ascii="Calibri" w:hAnsi="Calibri" w:cs="Calibri"/>
          <w:sz w:val="22"/>
          <w:szCs w:val="22"/>
        </w:rPr>
      </w:pPr>
      <w:del w:id="665" w:author="Michal Pilík" w:date="2019-09-04T13:24:00Z">
        <w:r w:rsidRPr="00085185" w:rsidDel="00554263">
          <w:rPr>
            <w:rFonts w:ascii="Calibri" w:hAnsi="Calibri" w:cs="Calibri"/>
            <w:sz w:val="22"/>
            <w:szCs w:val="22"/>
          </w:rPr>
          <w:delText>Garantka je autorkou a spoluautorkou cca 130 vědeckých článků a publikací (z toho 12 publikací indexovaných na Web of Science; H-Index: 3). Garantka je hlavní spoluautorkou 3 vědeckých monografií v sérii Consumer Behaviour and Branding: a) Consumer Behaviour and Branding: A Cross Cultural Perspective; b) Consumer Behaviour and Branding: Perspectives from the  Fast Food Industry in Different Markets; c) Consumer Behaviour and Branding: Building Domestic Brands in Developing Countries.  Garantka je školitelkou doktorského studijního programu Ekonomika a management na FaME UTB ve Zlíně, a to převážně zahraničních doktorandů. Pod jejím vedením úspěšně dokončilo studium 6 doktorandů, z toho 4 zahraniční. Garantka působila jeden rok jako Research Fellow  pro vzdělávací oblast business managementu, marketingu a business komunikace na Georgetown University, Washington, D. C. (6 měsíců), a na University of Wisconsin, River Falls (6 měsíců) v USA. Vědecko-výzkumná činnost garantky je zaměřena do oblasti marketingu,  brand managementu, chování spotřebitelů a budování malého a středního podnikání v rozvojových zemí, kde spolupracuje zejména s Rhein-Bonn-Zieg University v Bonnu ve Spolkové republice Německo.</w:delText>
        </w:r>
      </w:del>
    </w:p>
    <w:p w:rsidR="00085185" w:rsidRPr="00085185" w:rsidDel="00554263" w:rsidRDefault="00085185" w:rsidP="00085185">
      <w:pPr>
        <w:spacing w:before="120" w:after="120"/>
        <w:jc w:val="both"/>
        <w:rPr>
          <w:del w:id="666" w:author="Michal Pilík" w:date="2019-09-04T13:24:00Z"/>
          <w:rFonts w:ascii="Calibri" w:hAnsi="Calibri" w:cs="Calibri"/>
          <w:sz w:val="22"/>
          <w:szCs w:val="22"/>
        </w:rPr>
      </w:pPr>
      <w:del w:id="667" w:author="Michal Pilík" w:date="2019-09-04T13:24:00Z">
        <w:r w:rsidRPr="00085185" w:rsidDel="00554263">
          <w:rPr>
            <w:rFonts w:ascii="Calibri" w:hAnsi="Calibri" w:cs="Calibri"/>
            <w:sz w:val="22"/>
            <w:szCs w:val="22"/>
          </w:rPr>
          <w:delText>Projektová činnost garantky (vědecko-výzkumné a vzdělávací projekty):</w:delText>
        </w:r>
      </w:del>
    </w:p>
    <w:p w:rsidR="00085185" w:rsidDel="00554263" w:rsidRDefault="00085185" w:rsidP="00085185">
      <w:pPr>
        <w:pStyle w:val="Odstavecseseznamem"/>
        <w:numPr>
          <w:ilvl w:val="0"/>
          <w:numId w:val="75"/>
        </w:numPr>
        <w:spacing w:before="120" w:after="120" w:line="276" w:lineRule="auto"/>
        <w:jc w:val="both"/>
        <w:rPr>
          <w:del w:id="668" w:author="Michal Pilík" w:date="2019-09-04T13:24:00Z"/>
        </w:rPr>
      </w:pPr>
      <w:del w:id="669" w:author="Michal Pilík" w:date="2019-09-04T13:24:00Z">
        <w:r w:rsidDel="00554263">
          <w:delText xml:space="preserve">Výzkum konkurenční schopnosti českých průmyslových výrobců ( CEZ: J 22/98: 265300021 MŠMT; 1999-2004) </w:delText>
        </w:r>
      </w:del>
    </w:p>
    <w:p w:rsidR="00085185" w:rsidDel="00554263" w:rsidRDefault="00085185" w:rsidP="00085185">
      <w:pPr>
        <w:pStyle w:val="Odstavecseseznamem"/>
        <w:numPr>
          <w:ilvl w:val="0"/>
          <w:numId w:val="75"/>
        </w:numPr>
        <w:spacing w:before="120" w:after="120" w:line="276" w:lineRule="auto"/>
        <w:jc w:val="both"/>
        <w:rPr>
          <w:del w:id="670" w:author="Michal Pilík" w:date="2019-09-04T13:24:00Z"/>
        </w:rPr>
      </w:pPr>
      <w:del w:id="671" w:author="Michal Pilík" w:date="2019-09-04T13:24:00Z">
        <w:r w:rsidDel="00554263">
          <w:delText xml:space="preserve">Projekt FRVŠ  5/2002; Management malých a středních podniků </w:delText>
        </w:r>
      </w:del>
    </w:p>
    <w:p w:rsidR="00085185" w:rsidDel="00554263" w:rsidRDefault="00085185" w:rsidP="00085185">
      <w:pPr>
        <w:pStyle w:val="Odstavecseseznamem"/>
        <w:numPr>
          <w:ilvl w:val="0"/>
          <w:numId w:val="75"/>
        </w:numPr>
        <w:spacing w:before="120" w:after="120" w:line="276" w:lineRule="auto"/>
        <w:jc w:val="both"/>
        <w:rPr>
          <w:del w:id="672" w:author="Michal Pilík" w:date="2019-09-04T13:24:00Z"/>
        </w:rPr>
      </w:pPr>
      <w:del w:id="673" w:author="Michal Pilík" w:date="2019-09-04T13:24:00Z">
        <w:r w:rsidDel="00554263">
          <w:delText>Projekt FRVŠ 1381/2004 ;</w:delText>
        </w:r>
        <w:r w:rsidR="00D55A66" w:rsidDel="00554263">
          <w:delText xml:space="preserve"> </w:delText>
        </w:r>
        <w:r w:rsidDel="00554263">
          <w:delText>Management kooperativního podnikání</w:delText>
        </w:r>
      </w:del>
    </w:p>
    <w:p w:rsidR="00085185" w:rsidDel="00554263" w:rsidRDefault="00085185" w:rsidP="00085185">
      <w:pPr>
        <w:pStyle w:val="Odstavecseseznamem"/>
        <w:numPr>
          <w:ilvl w:val="0"/>
          <w:numId w:val="75"/>
        </w:numPr>
        <w:spacing w:before="120" w:after="120" w:line="276" w:lineRule="auto"/>
        <w:jc w:val="both"/>
        <w:rPr>
          <w:del w:id="674" w:author="Michal Pilík" w:date="2019-09-04T13:24:00Z"/>
        </w:rPr>
      </w:pPr>
      <w:del w:id="675" w:author="Michal Pilík" w:date="2019-09-04T13:24:00Z">
        <w:r w:rsidDel="00554263">
          <w:delText>Projekt  FRVŠ 1528/2008 ; Management značky</w:delText>
        </w:r>
      </w:del>
    </w:p>
    <w:p w:rsidR="00085185" w:rsidDel="00554263" w:rsidRDefault="00085185" w:rsidP="00085185">
      <w:pPr>
        <w:pStyle w:val="Odstavecseseznamem"/>
        <w:numPr>
          <w:ilvl w:val="0"/>
          <w:numId w:val="75"/>
        </w:numPr>
        <w:spacing w:before="120" w:after="120" w:line="276" w:lineRule="auto"/>
        <w:jc w:val="both"/>
        <w:rPr>
          <w:del w:id="676" w:author="Michal Pilík" w:date="2019-09-04T13:24:00Z"/>
        </w:rPr>
      </w:pPr>
      <w:del w:id="677" w:author="Michal Pilík" w:date="2019-09-04T13:24:00Z">
        <w:r w:rsidDel="00554263">
          <w:delText>Projekt Socrates Grundvig: Project Number 85715-CP-1-2000-UK-GRUNDTVIG-ADU (2001-2004):  Adults Learning and Participating in Education - A Higher Education Project</w:delText>
        </w:r>
      </w:del>
    </w:p>
    <w:p w:rsidR="00085185" w:rsidDel="00554263" w:rsidRDefault="00085185" w:rsidP="00085185">
      <w:pPr>
        <w:pStyle w:val="Odstavecseseznamem"/>
        <w:numPr>
          <w:ilvl w:val="0"/>
          <w:numId w:val="75"/>
        </w:numPr>
        <w:spacing w:before="120" w:after="120" w:line="276" w:lineRule="auto"/>
        <w:jc w:val="both"/>
        <w:rPr>
          <w:del w:id="678" w:author="Michal Pilík" w:date="2019-09-04T13:24:00Z"/>
        </w:rPr>
      </w:pPr>
      <w:del w:id="679" w:author="Michal Pilík" w:date="2019-09-04T13:24:00Z">
        <w:r w:rsidDel="00554263">
          <w:delText>Projekt Noordelijke Hogeschool L</w:delText>
        </w:r>
        <w:r w:rsidRPr="004F4115" w:rsidDel="00554263">
          <w:delText>eeuwarden</w:delText>
        </w:r>
        <w:r w:rsidR="00D55A66" w:rsidDel="00554263">
          <w:delText>, Nizozemí</w:delText>
        </w:r>
        <w:r w:rsidDel="00554263">
          <w:delText>: The European Union &amp; Communication (2008 -2009)</w:delText>
        </w:r>
      </w:del>
    </w:p>
    <w:p w:rsidR="00085185" w:rsidDel="00554263" w:rsidRDefault="00085185" w:rsidP="00085185">
      <w:pPr>
        <w:pStyle w:val="Odstavecseseznamem"/>
        <w:numPr>
          <w:ilvl w:val="0"/>
          <w:numId w:val="75"/>
        </w:numPr>
        <w:spacing w:before="120" w:after="120" w:line="276" w:lineRule="auto"/>
        <w:jc w:val="both"/>
        <w:rPr>
          <w:del w:id="680" w:author="Michal Pilík" w:date="2019-09-04T13:24:00Z"/>
        </w:rPr>
      </w:pPr>
      <w:del w:id="681" w:author="Michal Pilík" w:date="2019-09-04T13:24:00Z">
        <w:r w:rsidDel="00554263">
          <w:delText>Projekt FRVŠ 245/2009/F5/B , Advanced Marketing and Management – nový studijní předmět na FaME UTB ve Zlíně.</w:delText>
        </w:r>
      </w:del>
    </w:p>
    <w:p w:rsidR="00085185" w:rsidDel="00554263" w:rsidRDefault="00085185" w:rsidP="00085185">
      <w:pPr>
        <w:pStyle w:val="Odstavecseseznamem"/>
        <w:numPr>
          <w:ilvl w:val="0"/>
          <w:numId w:val="75"/>
        </w:numPr>
        <w:spacing w:before="120" w:after="120" w:line="276" w:lineRule="auto"/>
        <w:jc w:val="both"/>
        <w:rPr>
          <w:del w:id="682" w:author="Michal Pilík" w:date="2019-09-04T13:24:00Z"/>
        </w:rPr>
      </w:pPr>
      <w:del w:id="683" w:author="Michal Pilík" w:date="2019-09-04T13:24:00Z">
        <w:r w:rsidDel="00554263">
          <w:delText>Projekt: IGA/76/FaME/l0/D: Brand as a dominant factor for determining company competitiveness</w:delText>
        </w:r>
      </w:del>
    </w:p>
    <w:p w:rsidR="00085185" w:rsidDel="00554263" w:rsidRDefault="00085185" w:rsidP="00085185">
      <w:pPr>
        <w:pStyle w:val="Odstavecseseznamem"/>
        <w:numPr>
          <w:ilvl w:val="0"/>
          <w:numId w:val="75"/>
        </w:numPr>
        <w:spacing w:before="120" w:after="120" w:line="276" w:lineRule="auto"/>
        <w:jc w:val="both"/>
        <w:rPr>
          <w:del w:id="684" w:author="Michal Pilík" w:date="2019-09-04T13:24:00Z"/>
        </w:rPr>
      </w:pPr>
      <w:del w:id="685" w:author="Michal Pilík" w:date="2019-09-04T13:24:00Z">
        <w:r w:rsidDel="00554263">
          <w:delText>Projekt: IGA/57/FaME /11/D: Strategic brand buiding for the for competitiveness of SME in the global market place</w:delText>
        </w:r>
      </w:del>
    </w:p>
    <w:p w:rsidR="00085185" w:rsidDel="00554263" w:rsidRDefault="00085185" w:rsidP="00085185">
      <w:pPr>
        <w:pStyle w:val="Odstavecseseznamem"/>
        <w:numPr>
          <w:ilvl w:val="0"/>
          <w:numId w:val="75"/>
        </w:numPr>
        <w:spacing w:before="120" w:after="120" w:line="276" w:lineRule="auto"/>
        <w:jc w:val="both"/>
        <w:rPr>
          <w:del w:id="686" w:author="Michal Pilík" w:date="2019-09-04T13:24:00Z"/>
        </w:rPr>
      </w:pPr>
      <w:del w:id="687" w:author="Michal Pilík" w:date="2019-09-04T13:24:00Z">
        <w:r w:rsidDel="00554263">
          <w:delText>Projekt: IGA/FaME/2013/027: Strategic responses of Czech domestic firms for the emerging consumer behaviour trends under cross-cultural influences: a study in consumer and organizational perspectives</w:delText>
        </w:r>
      </w:del>
    </w:p>
    <w:p w:rsidR="00085185" w:rsidDel="00554263" w:rsidRDefault="00085185" w:rsidP="00085185">
      <w:pPr>
        <w:pStyle w:val="Odstavecseseznamem"/>
        <w:numPr>
          <w:ilvl w:val="0"/>
          <w:numId w:val="75"/>
        </w:numPr>
        <w:spacing w:before="120" w:after="120" w:line="276" w:lineRule="auto"/>
        <w:jc w:val="both"/>
        <w:rPr>
          <w:del w:id="688" w:author="Michal Pilík" w:date="2019-09-04T13:24:00Z"/>
        </w:rPr>
      </w:pPr>
      <w:del w:id="689" w:author="Michal Pilík" w:date="2019-09-04T13:24:00Z">
        <w:r w:rsidDel="00554263">
          <w:delText xml:space="preserve">Projekt:  IP </w:delText>
        </w:r>
        <w:r w:rsidRPr="004B3F1A" w:rsidDel="00554263">
          <w:delText>FAME1A/2015</w:delText>
        </w:r>
        <w:r w:rsidDel="00554263">
          <w:delText xml:space="preserve">: </w:delText>
        </w:r>
        <w:r w:rsidRPr="004B3F1A" w:rsidDel="00554263">
          <w:delText>Consumer Behaviour</w:delText>
        </w:r>
        <w:r w:rsidDel="00554263">
          <w:delText xml:space="preserve">, </w:delText>
        </w:r>
        <w:r w:rsidRPr="004B3F1A" w:rsidDel="00554263">
          <w:delText>nový studij</w:delText>
        </w:r>
        <w:r w:rsidDel="00554263">
          <w:delText>ní předmět na FaME UTB ve Zlíně</w:delText>
        </w:r>
      </w:del>
    </w:p>
    <w:p w:rsidR="00085185" w:rsidDel="00554263" w:rsidRDefault="00085185" w:rsidP="00085185">
      <w:pPr>
        <w:pStyle w:val="Odstavecseseznamem"/>
        <w:numPr>
          <w:ilvl w:val="0"/>
          <w:numId w:val="75"/>
        </w:numPr>
        <w:spacing w:before="120" w:after="120" w:line="276" w:lineRule="auto"/>
        <w:jc w:val="both"/>
        <w:rPr>
          <w:del w:id="690" w:author="Michal Pilík" w:date="2019-09-04T13:24:00Z"/>
        </w:rPr>
      </w:pPr>
      <w:del w:id="691" w:author="Michal Pilík" w:date="2019-09-04T13:24:00Z">
        <w:r w:rsidDel="00554263">
          <w:delText>Projekt: IGA/FaME/2015/039: Entrepreneurship, branding and relocalization strategies for supporting the market competitiveness of small businesses</w:delText>
        </w:r>
      </w:del>
    </w:p>
    <w:p w:rsidR="00085185" w:rsidDel="00554263" w:rsidRDefault="00085185" w:rsidP="00085185">
      <w:pPr>
        <w:pStyle w:val="Odstavecseseznamem"/>
        <w:numPr>
          <w:ilvl w:val="0"/>
          <w:numId w:val="75"/>
        </w:numPr>
        <w:spacing w:before="120" w:after="120" w:line="276" w:lineRule="auto"/>
        <w:jc w:val="both"/>
        <w:rPr>
          <w:del w:id="692" w:author="Michal Pilík" w:date="2019-09-04T13:24:00Z"/>
        </w:rPr>
      </w:pPr>
      <w:del w:id="693" w:author="Michal Pilík" w:date="2019-09-04T13:24:00Z">
        <w:r w:rsidDel="00554263">
          <w:delText>Projekt: Projekt: IGA/FaME/2016/006: Enterprises’ competitiveness Influenced by consumer behaviour on traditional and online markets</w:delText>
        </w:r>
      </w:del>
    </w:p>
    <w:p w:rsidR="00085185" w:rsidDel="00554263" w:rsidRDefault="00085185" w:rsidP="00085185">
      <w:pPr>
        <w:pStyle w:val="Odstavecseseznamem"/>
        <w:numPr>
          <w:ilvl w:val="0"/>
          <w:numId w:val="75"/>
        </w:numPr>
        <w:spacing w:before="120" w:after="120" w:line="276" w:lineRule="auto"/>
        <w:ind w:left="714" w:hanging="357"/>
        <w:contextualSpacing w:val="0"/>
        <w:jc w:val="both"/>
        <w:rPr>
          <w:del w:id="694" w:author="Michal Pilík" w:date="2019-09-04T13:24:00Z"/>
        </w:rPr>
      </w:pPr>
      <w:del w:id="695" w:author="Michal Pilík" w:date="2019-09-04T13:24:00Z">
        <w:r w:rsidDel="00554263">
          <w:delText xml:space="preserve">Projekt: IGA/FaME/2019/008: </w:delText>
        </w:r>
        <w:r w:rsidRPr="00085185" w:rsidDel="00554263">
          <w:delText>Country-of-origin effect on domestic product (brand) purchasing intention and SME’s sustainability in developing countries.</w:delText>
        </w:r>
      </w:del>
    </w:p>
    <w:p w:rsidR="00990358" w:rsidRPr="00990358" w:rsidDel="00554263" w:rsidRDefault="00990358" w:rsidP="00990358">
      <w:pPr>
        <w:widowControl w:val="0"/>
        <w:autoSpaceDE w:val="0"/>
        <w:autoSpaceDN w:val="0"/>
        <w:adjustRightInd w:val="0"/>
        <w:spacing w:before="120" w:after="240"/>
        <w:jc w:val="both"/>
        <w:rPr>
          <w:del w:id="696" w:author="Michal Pilík" w:date="2019-09-04T13:24:00Z"/>
          <w:rFonts w:ascii="Calibri" w:eastAsia="PMingLiU" w:hAnsi="Calibri" w:cs="Calibri"/>
          <w:sz w:val="22"/>
          <w:szCs w:val="22"/>
          <w:lang w:eastAsia="zh-TW"/>
        </w:rPr>
      </w:pPr>
      <w:del w:id="697" w:author="Michal Pilík" w:date="2019-09-04T13:24:00Z">
        <w:r w:rsidRPr="00990358" w:rsidDel="00554263">
          <w:rPr>
            <w:rFonts w:ascii="Calibri" w:eastAsia="PMingLiU" w:hAnsi="Calibri" w:cs="Calibri"/>
            <w:sz w:val="22"/>
            <w:szCs w:val="22"/>
            <w:lang w:eastAsia="zh-TW"/>
          </w:rPr>
          <w:delText>Možnými nástupci doc. Chovancové v roli garanta studijního programu Management and Marketing jsou tito akademičtí pracovníci, kteří již splňují kritéria na zahájení habilitačního řízení nebo mají potenciál nejpozději do tří let zahájit habilitační řízení:</w:delText>
        </w:r>
      </w:del>
    </w:p>
    <w:p w:rsidR="00990358" w:rsidDel="00554263" w:rsidRDefault="00990358" w:rsidP="00990358">
      <w:pPr>
        <w:pStyle w:val="Odstavecseseznamem"/>
        <w:numPr>
          <w:ilvl w:val="0"/>
          <w:numId w:val="75"/>
        </w:numPr>
        <w:jc w:val="both"/>
        <w:rPr>
          <w:del w:id="698" w:author="Michal Pilík" w:date="2019-09-04T13:24:00Z"/>
        </w:rPr>
      </w:pPr>
      <w:del w:id="699" w:author="Michal Pilík" w:date="2019-09-04T13:24:00Z">
        <w:r w:rsidRPr="00990358" w:rsidDel="00554263">
          <w:rPr>
            <w:b/>
          </w:rPr>
          <w:delText>Ing. Jana Matošková, Ph.D.</w:delText>
        </w:r>
        <w:r w:rsidDel="00554263">
          <w:delText xml:space="preserve"> (1979) – profesně se zaměřuje na řízení lidských zdrojů viz formulář C-I. Splňuje kritéria pro zahájení habilitačního řízení, které se očekává ve druhé polovině roku 2019 nebo na začátku roku 2020.</w:delText>
        </w:r>
      </w:del>
    </w:p>
    <w:p w:rsidR="00990358" w:rsidRPr="00085185" w:rsidDel="00554263" w:rsidRDefault="00990358" w:rsidP="00990358">
      <w:pPr>
        <w:pStyle w:val="Odstavecseseznamem"/>
        <w:numPr>
          <w:ilvl w:val="0"/>
          <w:numId w:val="75"/>
        </w:numPr>
        <w:spacing w:before="120" w:after="120" w:line="276" w:lineRule="auto"/>
        <w:jc w:val="both"/>
        <w:rPr>
          <w:del w:id="700" w:author="Michal Pilík" w:date="2019-09-04T13:24:00Z"/>
        </w:rPr>
      </w:pPr>
      <w:del w:id="701" w:author="Michal Pilík" w:date="2019-09-04T13:24:00Z">
        <w:r w:rsidRPr="00990358" w:rsidDel="00554263">
          <w:rPr>
            <w:b/>
          </w:rPr>
          <w:delText>Ing. Michael Adu Kwarteng, Ph.D.</w:delText>
        </w:r>
        <w:r w:rsidDel="00554263">
          <w:delText xml:space="preserve"> (1986) – profesně se zaměřuje na marketing, online marketing a marketingový výzkum viz formulář C-I. V roce 2019 dokončil doktorské studium na Fakultě managementu a ekonomiky. Již v současné chvíli splňuje vědecká kritéria pro zahájení habilitačního řízení, které se předpokládá v roce 2022.</w:delText>
        </w:r>
      </w:del>
    </w:p>
    <w:p w:rsidR="007E544F" w:rsidRPr="007E544F" w:rsidDel="00554263" w:rsidRDefault="007E544F" w:rsidP="00085185">
      <w:pPr>
        <w:keepNext/>
        <w:keepLines/>
        <w:spacing w:before="120"/>
        <w:jc w:val="center"/>
        <w:outlineLvl w:val="2"/>
        <w:rPr>
          <w:del w:id="702" w:author="Michal Pilík" w:date="2019-09-04T13:24:00Z"/>
          <w:rFonts w:ascii="Calibri" w:hAnsi="Calibri" w:cs="Calibri"/>
          <w:b/>
          <w:sz w:val="24"/>
          <w:szCs w:val="24"/>
        </w:rPr>
      </w:pPr>
      <w:del w:id="703" w:author="Michal Pilík" w:date="2019-09-04T13:24:00Z">
        <w:r w:rsidRPr="007E544F" w:rsidDel="00554263">
          <w:rPr>
            <w:rFonts w:ascii="Calibri" w:hAnsi="Calibri" w:cs="Calibri"/>
            <w:b/>
            <w:sz w:val="24"/>
            <w:szCs w:val="24"/>
          </w:rPr>
          <w:delText>Standard 5.3</w:delText>
        </w:r>
      </w:del>
    </w:p>
    <w:p w:rsidR="007E544F" w:rsidRPr="007E544F" w:rsidDel="00554263" w:rsidRDefault="007E544F" w:rsidP="007E544F">
      <w:pPr>
        <w:widowControl w:val="0"/>
        <w:autoSpaceDE w:val="0"/>
        <w:autoSpaceDN w:val="0"/>
        <w:adjustRightInd w:val="0"/>
        <w:spacing w:before="120" w:after="240"/>
        <w:jc w:val="both"/>
        <w:rPr>
          <w:del w:id="704" w:author="Michal Pilík" w:date="2019-09-04T13:24:00Z"/>
          <w:rFonts w:ascii="Calibri" w:eastAsia="PMingLiU" w:hAnsi="Calibri" w:cs="Calibri"/>
          <w:sz w:val="22"/>
          <w:szCs w:val="22"/>
          <w:lang w:eastAsia="zh-TW"/>
        </w:rPr>
      </w:pPr>
      <w:del w:id="705" w:author="Michal Pilík" w:date="2019-09-04T13:24:00Z">
        <w:r w:rsidRPr="007E544F" w:rsidDel="00554263">
          <w:rPr>
            <w:rFonts w:ascii="Calibri" w:eastAsia="PMingLiU" w:hAnsi="Calibri" w:cs="Calibri"/>
            <w:sz w:val="22"/>
            <w:szCs w:val="22"/>
            <w:lang w:eastAsia="zh-TW"/>
          </w:rPr>
          <w:delText xml:space="preserve">Garant je akademickým pracovníkem UTB ve Zlíně a působí na vysoké škole jako akademický pracovník na základě pracovní smlouvy s celkovou týdenní pracovní dobou odpovídající plnému pracovnímu úvazku, tj. 40 hodin/týdně podle § 79 zákoníku práce. </w:delText>
        </w:r>
      </w:del>
    </w:p>
    <w:p w:rsidR="007E544F" w:rsidRPr="007E544F" w:rsidDel="00554263" w:rsidRDefault="007E544F" w:rsidP="007E544F">
      <w:pPr>
        <w:keepNext/>
        <w:keepLines/>
        <w:spacing w:before="40"/>
        <w:jc w:val="center"/>
        <w:outlineLvl w:val="2"/>
        <w:rPr>
          <w:del w:id="706" w:author="Michal Pilík" w:date="2019-09-04T13:24:00Z"/>
          <w:rFonts w:ascii="Calibri" w:hAnsi="Calibri" w:cs="Calibri"/>
          <w:b/>
          <w:sz w:val="24"/>
          <w:szCs w:val="24"/>
        </w:rPr>
      </w:pPr>
      <w:del w:id="707" w:author="Michal Pilík" w:date="2019-09-04T13:24:00Z">
        <w:r w:rsidRPr="007E544F" w:rsidDel="00554263">
          <w:rPr>
            <w:rFonts w:ascii="Calibri" w:hAnsi="Calibri" w:cs="Calibri"/>
            <w:b/>
            <w:sz w:val="24"/>
            <w:szCs w:val="24"/>
          </w:rPr>
          <w:delText>Standard 5.4</w:delText>
        </w:r>
      </w:del>
    </w:p>
    <w:p w:rsidR="007E544F" w:rsidRPr="007E544F" w:rsidRDefault="007E544F" w:rsidP="007E544F">
      <w:pPr>
        <w:spacing w:before="120" w:after="600"/>
        <w:jc w:val="both"/>
        <w:rPr>
          <w:rFonts w:ascii="Calibri" w:hAnsi="Calibri" w:cs="Calibri"/>
          <w:bCs/>
          <w:sz w:val="22"/>
          <w:szCs w:val="22"/>
        </w:rPr>
      </w:pPr>
      <w:del w:id="708" w:author="Michal Pilík" w:date="2019-09-04T13:24:00Z">
        <w:r w:rsidRPr="007E544F" w:rsidDel="00554263">
          <w:rPr>
            <w:rFonts w:ascii="Calibri" w:hAnsi="Calibri" w:cs="Calibri"/>
            <w:sz w:val="22"/>
            <w:szCs w:val="22"/>
          </w:rPr>
          <w:delText xml:space="preserve">Doc. Ing. </w:delText>
        </w:r>
        <w:r w:rsidR="00C120B8" w:rsidDel="00554263">
          <w:rPr>
            <w:rFonts w:ascii="Calibri" w:hAnsi="Calibri" w:cs="Calibri"/>
            <w:sz w:val="22"/>
            <w:szCs w:val="22"/>
          </w:rPr>
          <w:delText>Miloslava Chovancová</w:delText>
        </w:r>
        <w:r w:rsidRPr="007E544F" w:rsidDel="00554263">
          <w:rPr>
            <w:rFonts w:ascii="Calibri" w:hAnsi="Calibri" w:cs="Calibri"/>
            <w:sz w:val="22"/>
            <w:szCs w:val="22"/>
          </w:rPr>
          <w:delText xml:space="preserve">, </w:delText>
        </w:r>
        <w:r w:rsidR="00C120B8" w:rsidDel="00554263">
          <w:rPr>
            <w:rFonts w:ascii="Calibri" w:hAnsi="Calibri" w:cs="Calibri"/>
            <w:sz w:val="22"/>
            <w:szCs w:val="22"/>
          </w:rPr>
          <w:delText>CSc.</w:delText>
        </w:r>
        <w:r w:rsidRPr="007E544F" w:rsidDel="00554263">
          <w:rPr>
            <w:rFonts w:ascii="Calibri" w:hAnsi="Calibri" w:cs="Calibri"/>
            <w:sz w:val="22"/>
            <w:szCs w:val="22"/>
          </w:rPr>
          <w:delText xml:space="preserve"> je garant</w:delText>
        </w:r>
        <w:r w:rsidR="00C120B8" w:rsidDel="00554263">
          <w:rPr>
            <w:rFonts w:ascii="Calibri" w:hAnsi="Calibri" w:cs="Calibri"/>
            <w:sz w:val="22"/>
            <w:szCs w:val="22"/>
          </w:rPr>
          <w:delText>kou</w:delText>
        </w:r>
        <w:r w:rsidRPr="007E544F" w:rsidDel="00554263">
          <w:rPr>
            <w:rFonts w:ascii="Calibri" w:hAnsi="Calibri" w:cs="Calibri"/>
            <w:sz w:val="22"/>
            <w:szCs w:val="22"/>
          </w:rPr>
          <w:delText xml:space="preserve"> </w:delText>
        </w:r>
        <w:r w:rsidR="007E1FF8" w:rsidDel="00554263">
          <w:rPr>
            <w:rFonts w:ascii="Calibri" w:hAnsi="Calibri" w:cs="Calibri"/>
            <w:sz w:val="22"/>
            <w:szCs w:val="22"/>
          </w:rPr>
          <w:delText xml:space="preserve">pouze </w:delText>
        </w:r>
        <w:r w:rsidRPr="007E544F" w:rsidDel="00554263">
          <w:rPr>
            <w:rFonts w:ascii="Calibri" w:hAnsi="Calibri" w:cs="Calibri"/>
            <w:sz w:val="22"/>
            <w:szCs w:val="22"/>
          </w:rPr>
          <w:delText xml:space="preserve">předkládaného </w:delText>
        </w:r>
        <w:r w:rsidR="0034275F" w:rsidDel="00554263">
          <w:rPr>
            <w:rFonts w:ascii="Calibri" w:hAnsi="Calibri" w:cs="Calibri"/>
            <w:sz w:val="22"/>
            <w:szCs w:val="22"/>
          </w:rPr>
          <w:delText xml:space="preserve">magisterského </w:delText>
        </w:r>
        <w:r w:rsidRPr="007E544F" w:rsidDel="00554263">
          <w:rPr>
            <w:rFonts w:ascii="Calibri" w:hAnsi="Calibri" w:cs="Calibri"/>
            <w:sz w:val="22"/>
            <w:szCs w:val="22"/>
          </w:rPr>
          <w:delText xml:space="preserve">studijního programu </w:delText>
        </w:r>
        <w:r w:rsidR="007E1FF8" w:rsidDel="00554263">
          <w:rPr>
            <w:rFonts w:ascii="Calibri" w:hAnsi="Calibri" w:cs="Calibri"/>
            <w:sz w:val="22"/>
            <w:szCs w:val="22"/>
          </w:rPr>
          <w:delText>Management</w:delText>
        </w:r>
        <w:r w:rsidR="00AD50DB" w:rsidDel="00554263">
          <w:rPr>
            <w:rFonts w:ascii="Calibri" w:hAnsi="Calibri" w:cs="Calibri"/>
            <w:sz w:val="22"/>
            <w:szCs w:val="22"/>
          </w:rPr>
          <w:delText xml:space="preserve"> and Marketing</w:delText>
        </w:r>
        <w:r w:rsidR="007E1FF8" w:rsidDel="00554263">
          <w:rPr>
            <w:rFonts w:ascii="Calibri" w:hAnsi="Calibri" w:cs="Calibri"/>
            <w:sz w:val="22"/>
            <w:szCs w:val="22"/>
          </w:rPr>
          <w:delText>.</w:delText>
        </w:r>
      </w:del>
    </w:p>
    <w:p w:rsidR="007E544F" w:rsidRPr="007E544F" w:rsidRDefault="007E544F" w:rsidP="007E544F">
      <w:pPr>
        <w:keepNext/>
        <w:keepLines/>
        <w:spacing w:before="40"/>
        <w:jc w:val="center"/>
        <w:outlineLvl w:val="1"/>
        <w:rPr>
          <w:rFonts w:ascii="Calibri" w:hAnsi="Calibri" w:cs="Calibri"/>
          <w:b/>
          <w:color w:val="365F91"/>
          <w:sz w:val="32"/>
          <w:szCs w:val="26"/>
        </w:rPr>
      </w:pPr>
      <w:r w:rsidRPr="007E544F">
        <w:rPr>
          <w:rFonts w:ascii="Calibri" w:hAnsi="Calibri" w:cs="Calibri"/>
          <w:b/>
          <w:color w:val="365F91"/>
          <w:sz w:val="32"/>
          <w:szCs w:val="26"/>
        </w:rPr>
        <w:t>Personální zabezpečení studijního programu</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Zhodnocení celkového personálního zabezpečení studijního programu z hlediska naplnění standardů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Standardy 6.1-6.2, 6.8</w:t>
      </w:r>
    </w:p>
    <w:p w:rsidR="007E544F" w:rsidRPr="00AC304D" w:rsidRDefault="007E544F" w:rsidP="007E544F">
      <w:pPr>
        <w:spacing w:before="120" w:after="120"/>
        <w:jc w:val="both"/>
        <w:rPr>
          <w:rFonts w:ascii="Calibri" w:hAnsi="Calibri" w:cs="Calibri"/>
          <w:sz w:val="22"/>
          <w:szCs w:val="22"/>
        </w:rPr>
      </w:pPr>
      <w:r w:rsidRPr="00594AE3">
        <w:rPr>
          <w:rFonts w:ascii="Calibri" w:hAnsi="Calibri" w:cs="Calibri"/>
          <w:sz w:val="22"/>
          <w:szCs w:val="22"/>
        </w:rPr>
        <w:t xml:space="preserve">Na zabezpečení studijního </w:t>
      </w:r>
      <w:r w:rsidRPr="00AC304D">
        <w:rPr>
          <w:rFonts w:ascii="Calibri" w:hAnsi="Calibri" w:cs="Calibri"/>
          <w:sz w:val="22"/>
          <w:szCs w:val="22"/>
        </w:rPr>
        <w:t xml:space="preserve">programu se podílí </w:t>
      </w:r>
      <w:ins w:id="709" w:author="Pavla Trefilová" w:date="2019-09-16T08:51:00Z">
        <w:r w:rsidR="009A4263">
          <w:rPr>
            <w:rFonts w:ascii="Calibri" w:hAnsi="Calibri" w:cs="Calibri"/>
            <w:sz w:val="22"/>
            <w:szCs w:val="22"/>
          </w:rPr>
          <w:t xml:space="preserve">2 profesoři, </w:t>
        </w:r>
      </w:ins>
      <w:r w:rsidR="001B7F0F" w:rsidRPr="00AC304D">
        <w:rPr>
          <w:rFonts w:ascii="Calibri" w:hAnsi="Calibri" w:cs="Calibri"/>
          <w:sz w:val="22"/>
          <w:szCs w:val="22"/>
        </w:rPr>
        <w:t>1</w:t>
      </w:r>
      <w:del w:id="710" w:author="Pavla Trefilová" w:date="2019-09-16T08:51:00Z">
        <w:r w:rsidR="00AD50DB" w:rsidRPr="00AC304D" w:rsidDel="009A4263">
          <w:rPr>
            <w:rFonts w:ascii="Calibri" w:hAnsi="Calibri" w:cs="Calibri"/>
            <w:sz w:val="22"/>
            <w:szCs w:val="22"/>
          </w:rPr>
          <w:delText>2</w:delText>
        </w:r>
      </w:del>
      <w:ins w:id="711" w:author="Pavla Trefilová" w:date="2019-09-16T08:51:00Z">
        <w:r w:rsidR="009A4263">
          <w:rPr>
            <w:rFonts w:ascii="Calibri" w:hAnsi="Calibri" w:cs="Calibri"/>
            <w:sz w:val="22"/>
            <w:szCs w:val="22"/>
          </w:rPr>
          <w:t>0</w:t>
        </w:r>
      </w:ins>
      <w:r w:rsidRPr="00AC304D">
        <w:rPr>
          <w:rFonts w:ascii="Calibri" w:hAnsi="Calibri" w:cs="Calibri"/>
          <w:sz w:val="22"/>
          <w:szCs w:val="22"/>
        </w:rPr>
        <w:t xml:space="preserve"> docentů, </w:t>
      </w:r>
      <w:r w:rsidR="00594AE3" w:rsidRPr="00AC304D">
        <w:rPr>
          <w:rFonts w:ascii="Calibri" w:hAnsi="Calibri" w:cs="Calibri"/>
          <w:sz w:val="22"/>
          <w:szCs w:val="22"/>
        </w:rPr>
        <w:t>14</w:t>
      </w:r>
      <w:r w:rsidRPr="00AC304D">
        <w:rPr>
          <w:rFonts w:ascii="Calibri" w:hAnsi="Calibri" w:cs="Calibri"/>
          <w:sz w:val="22"/>
          <w:szCs w:val="22"/>
        </w:rPr>
        <w:t xml:space="preserve"> odborných asistentů s titulem Ph.D., </w:t>
      </w:r>
      <w:r w:rsidR="00594AE3" w:rsidRPr="00AC304D">
        <w:rPr>
          <w:rFonts w:ascii="Calibri" w:hAnsi="Calibri" w:cs="Calibri"/>
          <w:sz w:val="22"/>
          <w:szCs w:val="22"/>
        </w:rPr>
        <w:t>2</w:t>
      </w:r>
      <w:r w:rsidRPr="00AC304D">
        <w:rPr>
          <w:rFonts w:ascii="Calibri" w:hAnsi="Calibri" w:cs="Calibri"/>
          <w:sz w:val="22"/>
          <w:szCs w:val="22"/>
        </w:rPr>
        <w:t xml:space="preserve"> lekto</w:t>
      </w:r>
      <w:r w:rsidR="00594AE3" w:rsidRPr="00AC304D">
        <w:rPr>
          <w:rFonts w:ascii="Calibri" w:hAnsi="Calibri" w:cs="Calibri"/>
          <w:sz w:val="22"/>
          <w:szCs w:val="22"/>
        </w:rPr>
        <w:t>ři</w:t>
      </w:r>
      <w:r w:rsidRPr="00AC304D">
        <w:rPr>
          <w:rFonts w:ascii="Calibri" w:hAnsi="Calibri" w:cs="Calibri"/>
          <w:sz w:val="22"/>
          <w:szCs w:val="22"/>
        </w:rPr>
        <w:t xml:space="preserve"> zajišťující výuku cizích jazyků.</w:t>
      </w:r>
    </w:p>
    <w:p w:rsidR="007E544F" w:rsidRPr="005213A9" w:rsidRDefault="00AC304D" w:rsidP="007E544F">
      <w:pPr>
        <w:spacing w:before="120" w:after="120"/>
        <w:jc w:val="center"/>
        <w:rPr>
          <w:rFonts w:ascii="Calibri" w:hAnsi="Calibri" w:cs="Calibri"/>
          <w:color w:val="FF0000"/>
          <w:sz w:val="22"/>
          <w:szCs w:val="22"/>
        </w:rPr>
      </w:pPr>
      <w:r>
        <w:rPr>
          <w:noProof/>
        </w:rPr>
        <w:drawing>
          <wp:inline distT="0" distB="0" distL="0" distR="0" wp14:anchorId="33422660" wp14:editId="6E9998A6">
            <wp:extent cx="5457825" cy="2895600"/>
            <wp:effectExtent l="0" t="0" r="0" b="0"/>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4"/>
              </a:graphicData>
            </a:graphic>
          </wp:inline>
        </w:drawing>
      </w:r>
    </w:p>
    <w:p w:rsidR="007E544F" w:rsidRPr="0042498A" w:rsidRDefault="007E544F" w:rsidP="007E544F">
      <w:pPr>
        <w:spacing w:before="120" w:after="120"/>
        <w:jc w:val="center"/>
        <w:rPr>
          <w:rFonts w:ascii="Calibri" w:hAnsi="Calibri" w:cs="Calibri"/>
          <w:i/>
          <w:szCs w:val="22"/>
        </w:rPr>
      </w:pPr>
      <w:r w:rsidRPr="0042498A">
        <w:rPr>
          <w:rFonts w:ascii="Calibri" w:hAnsi="Calibri" w:cs="Calibri"/>
          <w:i/>
          <w:szCs w:val="22"/>
        </w:rPr>
        <w:t xml:space="preserve">Graf 1 – Podíl profesorů, docentů a odborných asistentů na přednáškové činnosti v rámci studijního programu </w:t>
      </w:r>
      <w:r w:rsidR="0042498A">
        <w:rPr>
          <w:rFonts w:ascii="Calibri" w:hAnsi="Calibri" w:cs="Calibri"/>
          <w:i/>
          <w:szCs w:val="22"/>
        </w:rPr>
        <w:t>Management and Marketing</w:t>
      </w:r>
    </w:p>
    <w:p w:rsidR="007E544F" w:rsidRPr="00594AE3" w:rsidRDefault="007E544F" w:rsidP="007E544F">
      <w:pPr>
        <w:spacing w:before="120" w:after="120"/>
        <w:jc w:val="both"/>
        <w:rPr>
          <w:rFonts w:ascii="Calibri" w:hAnsi="Calibri" w:cs="Calibri"/>
          <w:sz w:val="22"/>
          <w:szCs w:val="22"/>
        </w:rPr>
      </w:pPr>
      <w:r w:rsidRPr="00594AE3">
        <w:rPr>
          <w:rFonts w:ascii="Calibri" w:hAnsi="Calibri" w:cs="Calibri"/>
          <w:sz w:val="22"/>
          <w:szCs w:val="22"/>
        </w:rPr>
        <w:t xml:space="preserve">Následující tabulka dokládá seznam akademických pracovníků podílejících se na výuce ve studijním programu </w:t>
      </w:r>
      <w:r w:rsidR="00AD50DB">
        <w:rPr>
          <w:rFonts w:ascii="Calibri" w:hAnsi="Calibri" w:cs="Calibri"/>
          <w:sz w:val="22"/>
          <w:szCs w:val="22"/>
        </w:rPr>
        <w:t>Management and marketing</w:t>
      </w:r>
      <w:r w:rsidRPr="00594AE3">
        <w:rPr>
          <w:rFonts w:ascii="Calibri" w:hAnsi="Calibri" w:cs="Calibri"/>
          <w:sz w:val="22"/>
          <w:szCs w:val="22"/>
        </w:rPr>
        <w:t xml:space="preserve">. V přehledu jsou uvedeni akademičtí pracovníci podílející se na </w:t>
      </w:r>
      <w:r w:rsidRPr="00594AE3">
        <w:rPr>
          <w:rFonts w:ascii="Calibri" w:hAnsi="Calibri" w:cs="Calibri"/>
          <w:b/>
          <w:sz w:val="22"/>
          <w:szCs w:val="22"/>
        </w:rPr>
        <w:t>přednáškách (nebo seminářích u předmětů, které nemají přednášku) z </w:t>
      </w:r>
      <w:r w:rsidRPr="00594AE3">
        <w:rPr>
          <w:rFonts w:ascii="Calibri" w:hAnsi="Calibri" w:cs="Calibri"/>
          <w:b/>
          <w:i/>
          <w:sz w:val="22"/>
          <w:szCs w:val="22"/>
        </w:rPr>
        <w:t>předmětů povinných a povinně volitelných</w:t>
      </w:r>
      <w:r w:rsidRPr="00594AE3">
        <w:rPr>
          <w:rFonts w:ascii="Calibri" w:hAnsi="Calibri" w:cs="Calibri"/>
          <w:sz w:val="22"/>
          <w:szCs w:val="22"/>
        </w:rPr>
        <w:t xml:space="preserve"> v rámci daného studijního plánu, který je uveden v </w:t>
      </w:r>
      <w:r w:rsidRPr="00594AE3">
        <w:rPr>
          <w:rFonts w:ascii="Calibri" w:hAnsi="Calibri" w:cs="Calibri"/>
          <w:i/>
          <w:sz w:val="22"/>
          <w:szCs w:val="22"/>
        </w:rPr>
        <w:t>Příloze B-IIa – Studijní plány a návrh témat prací (bakalářské a magisterské studijní programy).</w:t>
      </w:r>
    </w:p>
    <w:p w:rsidR="007E544F" w:rsidRPr="00594AE3" w:rsidRDefault="007E544F" w:rsidP="007E544F">
      <w:pPr>
        <w:spacing w:before="120" w:after="240"/>
        <w:jc w:val="both"/>
        <w:rPr>
          <w:rFonts w:ascii="Calibri" w:hAnsi="Calibri" w:cs="Calibri"/>
          <w:sz w:val="22"/>
          <w:szCs w:val="22"/>
        </w:rPr>
      </w:pPr>
      <w:r w:rsidRPr="00594AE3">
        <w:rPr>
          <w:rFonts w:ascii="Calibri" w:hAnsi="Calibri" w:cs="Calibri"/>
          <w:sz w:val="22"/>
          <w:szCs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594AE3">
        <w:rPr>
          <w:rFonts w:ascii="Calibri" w:hAnsi="Calibri" w:cs="Calibri"/>
          <w:i/>
          <w:sz w:val="22"/>
          <w:szCs w:val="22"/>
        </w:rPr>
        <w:t>Příloze C-I – Personální zabezpečení.</w:t>
      </w:r>
      <w:r w:rsidRPr="00594AE3">
        <w:rPr>
          <w:rFonts w:ascii="Calibri" w:hAnsi="Calibri" w:cs="Calibri"/>
          <w:sz w:val="22"/>
          <w:szCs w:val="22"/>
        </w:rPr>
        <w:t xml:space="preserve"> </w:t>
      </w:r>
    </w:p>
    <w:p w:rsidR="007E544F" w:rsidRPr="00BB09E6" w:rsidRDefault="007E544F" w:rsidP="007E544F">
      <w:pPr>
        <w:jc w:val="center"/>
        <w:rPr>
          <w:rFonts w:ascii="Calibri" w:hAnsi="Calibri" w:cs="Calibri"/>
          <w:i/>
          <w:szCs w:val="22"/>
        </w:rPr>
      </w:pPr>
      <w:r w:rsidRPr="00BB09E6">
        <w:rPr>
          <w:rFonts w:ascii="Calibri" w:hAnsi="Calibri" w:cs="Calibri"/>
          <w:i/>
          <w:szCs w:val="22"/>
        </w:rPr>
        <w:t xml:space="preserve">Tab. 2 – Personální struktura studijního programu </w:t>
      </w:r>
      <w:r w:rsidR="00AB1E79" w:rsidRPr="00BB09E6">
        <w:rPr>
          <w:rFonts w:ascii="Calibri" w:hAnsi="Calibri" w:cs="Calibri"/>
          <w:i/>
          <w:szCs w:val="22"/>
        </w:rPr>
        <w:t>Management and Marketing</w:t>
      </w:r>
    </w:p>
    <w:tbl>
      <w:tblPr>
        <w:tblW w:w="6641" w:type="dxa"/>
        <w:jc w:val="center"/>
        <w:tblCellMar>
          <w:left w:w="70" w:type="dxa"/>
          <w:right w:w="70" w:type="dxa"/>
        </w:tblCellMar>
        <w:tblLook w:val="04A0" w:firstRow="1" w:lastRow="0" w:firstColumn="1" w:lastColumn="0" w:noHBand="0" w:noVBand="1"/>
      </w:tblPr>
      <w:tblGrid>
        <w:gridCol w:w="3320"/>
        <w:gridCol w:w="1160"/>
        <w:gridCol w:w="741"/>
        <w:gridCol w:w="1420"/>
        <w:tblGridChange w:id="712">
          <w:tblGrid>
            <w:gridCol w:w="15"/>
            <w:gridCol w:w="3305"/>
            <w:gridCol w:w="15"/>
            <w:gridCol w:w="1145"/>
            <w:gridCol w:w="15"/>
            <w:gridCol w:w="726"/>
            <w:gridCol w:w="15"/>
            <w:gridCol w:w="1405"/>
            <w:gridCol w:w="15"/>
          </w:tblGrid>
        </w:tblGridChange>
      </w:tblGrid>
      <w:tr w:rsidR="00FC1F9C" w:rsidRPr="00FC1F9C" w:rsidTr="00FF21BC">
        <w:trPr>
          <w:trHeight w:val="390"/>
          <w:jc w:val="center"/>
        </w:trPr>
        <w:tc>
          <w:tcPr>
            <w:tcW w:w="3320" w:type="dxa"/>
            <w:tcBorders>
              <w:top w:val="single" w:sz="12" w:space="0" w:color="auto"/>
              <w:left w:val="single" w:sz="12" w:space="0" w:color="auto"/>
              <w:bottom w:val="single" w:sz="12" w:space="0" w:color="auto"/>
              <w:right w:val="single" w:sz="8" w:space="0" w:color="auto"/>
            </w:tcBorders>
            <w:shd w:val="clear" w:color="auto" w:fill="auto"/>
            <w:noWrap/>
            <w:vAlign w:val="center"/>
            <w:hideMark/>
          </w:tcPr>
          <w:p w:rsidR="00FC1F9C" w:rsidRPr="00FC1F9C" w:rsidRDefault="00FC1F9C" w:rsidP="00FC1F9C">
            <w:pPr>
              <w:rPr>
                <w:rFonts w:ascii="Calibri" w:hAnsi="Calibri" w:cs="Calibri"/>
                <w:b/>
                <w:bCs/>
                <w:color w:val="000000"/>
              </w:rPr>
            </w:pPr>
            <w:r w:rsidRPr="00FC1F9C">
              <w:rPr>
                <w:rFonts w:ascii="Calibri" w:hAnsi="Calibri" w:cs="Calibri"/>
                <w:b/>
                <w:bCs/>
                <w:color w:val="000000"/>
              </w:rPr>
              <w:t>Celé jméno</w:t>
            </w:r>
          </w:p>
        </w:tc>
        <w:tc>
          <w:tcPr>
            <w:tcW w:w="1160" w:type="dxa"/>
            <w:tcBorders>
              <w:top w:val="single" w:sz="12" w:space="0" w:color="auto"/>
              <w:left w:val="nil"/>
              <w:bottom w:val="single" w:sz="12" w:space="0" w:color="auto"/>
              <w:right w:val="single" w:sz="8" w:space="0" w:color="auto"/>
            </w:tcBorders>
            <w:shd w:val="clear" w:color="auto" w:fill="auto"/>
            <w:noWrap/>
            <w:vAlign w:val="center"/>
            <w:hideMark/>
          </w:tcPr>
          <w:p w:rsidR="00FC1F9C" w:rsidRPr="00FC1F9C" w:rsidRDefault="00FC1F9C" w:rsidP="00FC1F9C">
            <w:pPr>
              <w:jc w:val="center"/>
              <w:rPr>
                <w:rFonts w:ascii="Calibri" w:hAnsi="Calibri" w:cs="Calibri"/>
                <w:b/>
                <w:bCs/>
                <w:color w:val="000000"/>
              </w:rPr>
            </w:pPr>
            <w:r w:rsidRPr="00FC1F9C">
              <w:rPr>
                <w:rFonts w:ascii="Calibri" w:hAnsi="Calibri" w:cs="Calibri"/>
                <w:b/>
                <w:bCs/>
                <w:color w:val="000000"/>
              </w:rPr>
              <w:t>Rok narození</w:t>
            </w:r>
          </w:p>
        </w:tc>
        <w:tc>
          <w:tcPr>
            <w:tcW w:w="741" w:type="dxa"/>
            <w:tcBorders>
              <w:top w:val="single" w:sz="12" w:space="0" w:color="auto"/>
              <w:left w:val="nil"/>
              <w:bottom w:val="single" w:sz="12" w:space="0" w:color="auto"/>
              <w:right w:val="single" w:sz="8" w:space="0" w:color="auto"/>
            </w:tcBorders>
            <w:shd w:val="clear" w:color="auto" w:fill="auto"/>
            <w:noWrap/>
            <w:vAlign w:val="center"/>
            <w:hideMark/>
          </w:tcPr>
          <w:p w:rsidR="00FC1F9C" w:rsidRPr="00FC1F9C" w:rsidRDefault="00FC1F9C" w:rsidP="00FC1F9C">
            <w:pPr>
              <w:jc w:val="center"/>
              <w:rPr>
                <w:rFonts w:ascii="Calibri" w:hAnsi="Calibri" w:cs="Calibri"/>
                <w:b/>
                <w:bCs/>
                <w:color w:val="000000"/>
              </w:rPr>
            </w:pPr>
            <w:r w:rsidRPr="00FC1F9C">
              <w:rPr>
                <w:rFonts w:ascii="Calibri" w:hAnsi="Calibri" w:cs="Calibri"/>
                <w:b/>
                <w:bCs/>
                <w:color w:val="000000"/>
              </w:rPr>
              <w:t>Úvazek</w:t>
            </w:r>
          </w:p>
        </w:tc>
        <w:tc>
          <w:tcPr>
            <w:tcW w:w="1420" w:type="dxa"/>
            <w:tcBorders>
              <w:top w:val="single" w:sz="12" w:space="0" w:color="auto"/>
              <w:left w:val="nil"/>
              <w:bottom w:val="single" w:sz="12" w:space="0" w:color="auto"/>
              <w:right w:val="single" w:sz="12" w:space="0" w:color="auto"/>
            </w:tcBorders>
            <w:shd w:val="clear" w:color="auto" w:fill="auto"/>
            <w:noWrap/>
            <w:vAlign w:val="center"/>
            <w:hideMark/>
          </w:tcPr>
          <w:p w:rsidR="00FC1F9C" w:rsidRPr="00FC1F9C" w:rsidRDefault="00FC1F9C" w:rsidP="00FC1F9C">
            <w:pPr>
              <w:jc w:val="center"/>
              <w:rPr>
                <w:rFonts w:ascii="Calibri" w:hAnsi="Calibri" w:cs="Calibri"/>
                <w:b/>
                <w:bCs/>
                <w:color w:val="000000"/>
              </w:rPr>
            </w:pPr>
            <w:r w:rsidRPr="00FC1F9C">
              <w:rPr>
                <w:rFonts w:ascii="Calibri" w:hAnsi="Calibri" w:cs="Calibri"/>
                <w:b/>
                <w:bCs/>
                <w:color w:val="000000"/>
              </w:rPr>
              <w:t>Pracovní poměr</w:t>
            </w:r>
          </w:p>
        </w:tc>
      </w:tr>
      <w:tr w:rsidR="00E90E9D" w:rsidRPr="00FC1F9C" w:rsidTr="00E90E9D">
        <w:tblPrEx>
          <w:tblW w:w="6641" w:type="dxa"/>
          <w:jc w:val="center"/>
          <w:tblCellMar>
            <w:left w:w="70" w:type="dxa"/>
            <w:right w:w="70" w:type="dxa"/>
          </w:tblCellMar>
          <w:tblPrExChange w:id="713" w:author="Pavla Trefilová" w:date="2019-09-05T15:26:00Z">
            <w:tblPrEx>
              <w:tblW w:w="6641" w:type="dxa"/>
              <w:jc w:val="center"/>
              <w:tblCellMar>
                <w:left w:w="70" w:type="dxa"/>
                <w:right w:w="70" w:type="dxa"/>
              </w:tblCellMar>
            </w:tblPrEx>
          </w:tblPrExChange>
        </w:tblPrEx>
        <w:trPr>
          <w:trHeight w:val="390"/>
          <w:jc w:val="center"/>
          <w:ins w:id="714" w:author="Pavla Trefilová" w:date="2019-09-05T15:26:00Z"/>
          <w:trPrChange w:id="715" w:author="Pavla Trefilová" w:date="2019-09-05T15:26:00Z">
            <w:trPr>
              <w:gridAfter w:val="0"/>
              <w:trHeight w:val="390"/>
              <w:jc w:val="center"/>
            </w:trPr>
          </w:trPrChange>
        </w:trPr>
        <w:tc>
          <w:tcPr>
            <w:tcW w:w="6641"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Change w:id="716" w:author="Pavla Trefilová" w:date="2019-09-05T15:26:00Z">
              <w:tcPr>
                <w:tcW w:w="6641" w:type="dxa"/>
                <w:gridSpan w:val="8"/>
                <w:tcBorders>
                  <w:top w:val="single" w:sz="12" w:space="0" w:color="auto"/>
                  <w:left w:val="single" w:sz="12" w:space="0" w:color="auto"/>
                  <w:bottom w:val="single" w:sz="12" w:space="0" w:color="auto"/>
                  <w:right w:val="single" w:sz="12" w:space="0" w:color="auto"/>
                </w:tcBorders>
                <w:shd w:val="clear" w:color="auto" w:fill="auto"/>
                <w:noWrap/>
                <w:vAlign w:val="center"/>
              </w:tcPr>
            </w:tcPrChange>
          </w:tcPr>
          <w:p w:rsidR="00E90E9D" w:rsidRPr="00FC1F9C" w:rsidRDefault="00E90E9D">
            <w:pPr>
              <w:rPr>
                <w:ins w:id="717" w:author="Pavla Trefilová" w:date="2019-09-05T15:26:00Z"/>
                <w:rFonts w:ascii="Calibri" w:hAnsi="Calibri" w:cs="Calibri"/>
                <w:b/>
                <w:bCs/>
                <w:color w:val="000000"/>
              </w:rPr>
              <w:pPrChange w:id="718" w:author="Pavla Trefilová" w:date="2019-09-05T15:26:00Z">
                <w:pPr>
                  <w:jc w:val="center"/>
                </w:pPr>
              </w:pPrChange>
            </w:pPr>
            <w:ins w:id="719" w:author="Pavla Trefilová" w:date="2019-09-05T15:26:00Z">
              <w:r>
                <w:rPr>
                  <w:rFonts w:ascii="Calibri" w:hAnsi="Calibri" w:cs="Calibri"/>
                  <w:b/>
                  <w:bCs/>
                  <w:color w:val="000000"/>
                </w:rPr>
                <w:t>Profesoři</w:t>
              </w:r>
            </w:ins>
          </w:p>
        </w:tc>
      </w:tr>
      <w:tr w:rsidR="00E90E9D" w:rsidRPr="00FC1F9C" w:rsidTr="00E90E9D">
        <w:tblPrEx>
          <w:tblW w:w="6641" w:type="dxa"/>
          <w:jc w:val="center"/>
          <w:tblCellMar>
            <w:left w:w="70" w:type="dxa"/>
            <w:right w:w="70" w:type="dxa"/>
          </w:tblCellMar>
          <w:tblPrExChange w:id="720" w:author="Pavla Trefilová" w:date="2019-09-05T15:27:00Z">
            <w:tblPrEx>
              <w:tblW w:w="6641" w:type="dxa"/>
              <w:jc w:val="center"/>
              <w:tblCellMar>
                <w:left w:w="70" w:type="dxa"/>
                <w:right w:w="70" w:type="dxa"/>
              </w:tblCellMar>
            </w:tblPrEx>
          </w:tblPrExChange>
        </w:tblPrEx>
        <w:trPr>
          <w:trHeight w:val="305"/>
          <w:jc w:val="center"/>
          <w:ins w:id="721" w:author="Pavla Trefilová" w:date="2019-09-05T15:26:00Z"/>
          <w:trPrChange w:id="722" w:author="Pavla Trefilová" w:date="2019-09-05T15:27:00Z">
            <w:trPr>
              <w:gridAfter w:val="0"/>
              <w:trHeight w:val="390"/>
              <w:jc w:val="center"/>
            </w:trPr>
          </w:trPrChange>
        </w:trPr>
        <w:tc>
          <w:tcPr>
            <w:tcW w:w="3320" w:type="dxa"/>
            <w:tcBorders>
              <w:top w:val="single" w:sz="12" w:space="0" w:color="auto"/>
              <w:left w:val="single" w:sz="12" w:space="0" w:color="auto"/>
              <w:bottom w:val="single" w:sz="2" w:space="0" w:color="auto"/>
              <w:right w:val="single" w:sz="8" w:space="0" w:color="auto"/>
            </w:tcBorders>
            <w:shd w:val="clear" w:color="auto" w:fill="auto"/>
            <w:noWrap/>
            <w:vAlign w:val="center"/>
            <w:tcPrChange w:id="723" w:author="Pavla Trefilová" w:date="2019-09-05T15:27:00Z">
              <w:tcPr>
                <w:tcW w:w="3320" w:type="dxa"/>
                <w:gridSpan w:val="2"/>
                <w:tcBorders>
                  <w:top w:val="single" w:sz="12" w:space="0" w:color="auto"/>
                  <w:left w:val="single" w:sz="12" w:space="0" w:color="auto"/>
                  <w:bottom w:val="single" w:sz="2" w:space="0" w:color="auto"/>
                  <w:right w:val="single" w:sz="8" w:space="0" w:color="auto"/>
                </w:tcBorders>
                <w:shd w:val="clear" w:color="auto" w:fill="auto"/>
                <w:noWrap/>
                <w:vAlign w:val="center"/>
              </w:tcPr>
            </w:tcPrChange>
          </w:tcPr>
          <w:p w:rsidR="00E90E9D" w:rsidRPr="00E90E9D" w:rsidRDefault="00E90E9D" w:rsidP="00E90E9D">
            <w:pPr>
              <w:rPr>
                <w:ins w:id="724" w:author="Pavla Trefilová" w:date="2019-09-05T15:26:00Z"/>
                <w:rFonts w:ascii="Calibri" w:hAnsi="Calibri" w:cs="Calibri"/>
                <w:bCs/>
                <w:color w:val="000000"/>
                <w:rPrChange w:id="725" w:author="Pavla Trefilová" w:date="2019-09-05T15:27:00Z">
                  <w:rPr>
                    <w:ins w:id="726" w:author="Pavla Trefilová" w:date="2019-09-05T15:26:00Z"/>
                    <w:rFonts w:ascii="Calibri" w:hAnsi="Calibri" w:cs="Calibri"/>
                    <w:b/>
                    <w:bCs/>
                    <w:color w:val="000000"/>
                  </w:rPr>
                </w:rPrChange>
              </w:rPr>
            </w:pPr>
            <w:ins w:id="727" w:author="Pavla Trefilová" w:date="2019-09-05T15:27:00Z">
              <w:r>
                <w:rPr>
                  <w:rFonts w:ascii="Calibri" w:hAnsi="Calibri" w:cs="Calibri"/>
                  <w:color w:val="000000"/>
                </w:rPr>
                <w:t>prof</w:t>
              </w:r>
              <w:r w:rsidRPr="00FC1F9C">
                <w:rPr>
                  <w:rFonts w:ascii="Calibri" w:hAnsi="Calibri" w:cs="Calibri"/>
                  <w:color w:val="000000"/>
                </w:rPr>
                <w:t>. Ing. Boris Popesko, Ph.D.</w:t>
              </w:r>
            </w:ins>
          </w:p>
        </w:tc>
        <w:tc>
          <w:tcPr>
            <w:tcW w:w="1160" w:type="dxa"/>
            <w:tcBorders>
              <w:top w:val="single" w:sz="12" w:space="0" w:color="auto"/>
              <w:left w:val="nil"/>
              <w:bottom w:val="single" w:sz="2" w:space="0" w:color="auto"/>
              <w:right w:val="single" w:sz="8" w:space="0" w:color="auto"/>
            </w:tcBorders>
            <w:shd w:val="clear" w:color="auto" w:fill="auto"/>
            <w:noWrap/>
            <w:vAlign w:val="center"/>
            <w:tcPrChange w:id="728" w:author="Pavla Trefilová" w:date="2019-09-05T15:27:00Z">
              <w:tcPr>
                <w:tcW w:w="1160" w:type="dxa"/>
                <w:gridSpan w:val="2"/>
                <w:tcBorders>
                  <w:top w:val="single" w:sz="12" w:space="0" w:color="auto"/>
                  <w:left w:val="nil"/>
                  <w:bottom w:val="single" w:sz="2" w:space="0" w:color="auto"/>
                  <w:right w:val="single" w:sz="8" w:space="0" w:color="auto"/>
                </w:tcBorders>
                <w:shd w:val="clear" w:color="auto" w:fill="auto"/>
                <w:noWrap/>
                <w:vAlign w:val="center"/>
              </w:tcPr>
            </w:tcPrChange>
          </w:tcPr>
          <w:p w:rsidR="00E90E9D" w:rsidRPr="00E90E9D" w:rsidRDefault="00E90E9D" w:rsidP="00E90E9D">
            <w:pPr>
              <w:jc w:val="center"/>
              <w:rPr>
                <w:ins w:id="729" w:author="Pavla Trefilová" w:date="2019-09-05T15:26:00Z"/>
                <w:rFonts w:ascii="Calibri" w:hAnsi="Calibri" w:cs="Calibri"/>
                <w:bCs/>
                <w:color w:val="000000"/>
                <w:rPrChange w:id="730" w:author="Pavla Trefilová" w:date="2019-09-05T15:27:00Z">
                  <w:rPr>
                    <w:ins w:id="731" w:author="Pavla Trefilová" w:date="2019-09-05T15:26:00Z"/>
                    <w:rFonts w:ascii="Calibri" w:hAnsi="Calibri" w:cs="Calibri"/>
                    <w:b/>
                    <w:bCs/>
                    <w:color w:val="000000"/>
                  </w:rPr>
                </w:rPrChange>
              </w:rPr>
            </w:pPr>
            <w:ins w:id="732" w:author="Pavla Trefilová" w:date="2019-09-05T15:27:00Z">
              <w:r w:rsidRPr="00FC1F9C">
                <w:rPr>
                  <w:rFonts w:ascii="Calibri" w:hAnsi="Calibri" w:cs="Calibri"/>
                  <w:color w:val="000000"/>
                </w:rPr>
                <w:t>1978</w:t>
              </w:r>
            </w:ins>
          </w:p>
        </w:tc>
        <w:tc>
          <w:tcPr>
            <w:tcW w:w="741" w:type="dxa"/>
            <w:tcBorders>
              <w:top w:val="single" w:sz="12" w:space="0" w:color="auto"/>
              <w:left w:val="nil"/>
              <w:bottom w:val="single" w:sz="2" w:space="0" w:color="auto"/>
              <w:right w:val="single" w:sz="8" w:space="0" w:color="auto"/>
            </w:tcBorders>
            <w:shd w:val="clear" w:color="auto" w:fill="auto"/>
            <w:noWrap/>
            <w:vAlign w:val="center"/>
            <w:tcPrChange w:id="733" w:author="Pavla Trefilová" w:date="2019-09-05T15:27:00Z">
              <w:tcPr>
                <w:tcW w:w="741" w:type="dxa"/>
                <w:gridSpan w:val="2"/>
                <w:tcBorders>
                  <w:top w:val="single" w:sz="12" w:space="0" w:color="auto"/>
                  <w:left w:val="nil"/>
                  <w:bottom w:val="single" w:sz="2" w:space="0" w:color="auto"/>
                  <w:right w:val="single" w:sz="8" w:space="0" w:color="auto"/>
                </w:tcBorders>
                <w:shd w:val="clear" w:color="auto" w:fill="auto"/>
                <w:noWrap/>
                <w:vAlign w:val="center"/>
              </w:tcPr>
            </w:tcPrChange>
          </w:tcPr>
          <w:p w:rsidR="00E90E9D" w:rsidRPr="00E90E9D" w:rsidRDefault="00E90E9D" w:rsidP="00E90E9D">
            <w:pPr>
              <w:jc w:val="center"/>
              <w:rPr>
                <w:ins w:id="734" w:author="Pavla Trefilová" w:date="2019-09-05T15:26:00Z"/>
                <w:rFonts w:ascii="Calibri" w:hAnsi="Calibri" w:cs="Calibri"/>
                <w:bCs/>
                <w:color w:val="000000"/>
                <w:rPrChange w:id="735" w:author="Pavla Trefilová" w:date="2019-09-05T15:27:00Z">
                  <w:rPr>
                    <w:ins w:id="736" w:author="Pavla Trefilová" w:date="2019-09-05T15:26:00Z"/>
                    <w:rFonts w:ascii="Calibri" w:hAnsi="Calibri" w:cs="Calibri"/>
                    <w:b/>
                    <w:bCs/>
                    <w:color w:val="000000"/>
                  </w:rPr>
                </w:rPrChange>
              </w:rPr>
            </w:pPr>
            <w:ins w:id="737" w:author="Pavla Trefilová" w:date="2019-09-05T15:27:00Z">
              <w:r w:rsidRPr="00FC1F9C">
                <w:rPr>
                  <w:rFonts w:ascii="Calibri" w:hAnsi="Calibri" w:cs="Calibri"/>
                  <w:color w:val="000000"/>
                </w:rPr>
                <w:t>40</w:t>
              </w:r>
            </w:ins>
          </w:p>
        </w:tc>
        <w:tc>
          <w:tcPr>
            <w:tcW w:w="1420" w:type="dxa"/>
            <w:tcBorders>
              <w:top w:val="single" w:sz="12" w:space="0" w:color="auto"/>
              <w:left w:val="nil"/>
              <w:bottom w:val="single" w:sz="2" w:space="0" w:color="auto"/>
              <w:right w:val="single" w:sz="12" w:space="0" w:color="auto"/>
            </w:tcBorders>
            <w:shd w:val="clear" w:color="auto" w:fill="auto"/>
            <w:noWrap/>
            <w:vAlign w:val="center"/>
            <w:tcPrChange w:id="738" w:author="Pavla Trefilová" w:date="2019-09-05T15:27:00Z">
              <w:tcPr>
                <w:tcW w:w="1420" w:type="dxa"/>
                <w:gridSpan w:val="2"/>
                <w:tcBorders>
                  <w:top w:val="single" w:sz="12" w:space="0" w:color="auto"/>
                  <w:left w:val="nil"/>
                  <w:bottom w:val="single" w:sz="2" w:space="0" w:color="auto"/>
                  <w:right w:val="single" w:sz="12" w:space="0" w:color="auto"/>
                </w:tcBorders>
                <w:shd w:val="clear" w:color="auto" w:fill="auto"/>
                <w:noWrap/>
                <w:vAlign w:val="center"/>
              </w:tcPr>
            </w:tcPrChange>
          </w:tcPr>
          <w:p w:rsidR="00E90E9D" w:rsidRPr="00E90E9D" w:rsidRDefault="00E90E9D" w:rsidP="00E90E9D">
            <w:pPr>
              <w:jc w:val="center"/>
              <w:rPr>
                <w:ins w:id="739" w:author="Pavla Trefilová" w:date="2019-09-05T15:26:00Z"/>
                <w:rFonts w:ascii="Calibri" w:hAnsi="Calibri" w:cs="Calibri"/>
                <w:bCs/>
                <w:color w:val="000000"/>
                <w:rPrChange w:id="740" w:author="Pavla Trefilová" w:date="2019-09-05T15:27:00Z">
                  <w:rPr>
                    <w:ins w:id="741" w:author="Pavla Trefilová" w:date="2019-09-05T15:26:00Z"/>
                    <w:rFonts w:ascii="Calibri" w:hAnsi="Calibri" w:cs="Calibri"/>
                    <w:b/>
                    <w:bCs/>
                    <w:color w:val="000000"/>
                  </w:rPr>
                </w:rPrChange>
              </w:rPr>
            </w:pPr>
            <w:ins w:id="742" w:author="Pavla Trefilová" w:date="2019-09-05T15:27:00Z">
              <w:r w:rsidRPr="00FC1F9C">
                <w:rPr>
                  <w:rFonts w:ascii="Calibri" w:hAnsi="Calibri" w:cs="Calibri"/>
                  <w:color w:val="000000"/>
                </w:rPr>
                <w:t>N</w:t>
              </w:r>
            </w:ins>
          </w:p>
        </w:tc>
      </w:tr>
      <w:tr w:rsidR="00E90E9D" w:rsidRPr="00FC1F9C" w:rsidTr="00E90E9D">
        <w:tblPrEx>
          <w:tblW w:w="6641" w:type="dxa"/>
          <w:jc w:val="center"/>
          <w:tblCellMar>
            <w:left w:w="70" w:type="dxa"/>
            <w:right w:w="70" w:type="dxa"/>
          </w:tblCellMar>
          <w:tblPrExChange w:id="743" w:author="Pavla Trefilová" w:date="2019-09-05T15:27:00Z">
            <w:tblPrEx>
              <w:tblW w:w="6641" w:type="dxa"/>
              <w:jc w:val="center"/>
              <w:tblCellMar>
                <w:left w:w="70" w:type="dxa"/>
                <w:right w:w="70" w:type="dxa"/>
              </w:tblCellMar>
            </w:tblPrEx>
          </w:tblPrExChange>
        </w:tblPrEx>
        <w:trPr>
          <w:trHeight w:val="292"/>
          <w:jc w:val="center"/>
          <w:ins w:id="744" w:author="Pavla Trefilová" w:date="2019-09-05T15:26:00Z"/>
          <w:trPrChange w:id="745" w:author="Pavla Trefilová" w:date="2019-09-05T15:27:00Z">
            <w:trPr>
              <w:gridAfter w:val="0"/>
              <w:trHeight w:val="390"/>
              <w:jc w:val="center"/>
            </w:trPr>
          </w:trPrChange>
        </w:trPr>
        <w:tc>
          <w:tcPr>
            <w:tcW w:w="3320" w:type="dxa"/>
            <w:tcBorders>
              <w:top w:val="single" w:sz="2" w:space="0" w:color="auto"/>
              <w:left w:val="single" w:sz="12" w:space="0" w:color="auto"/>
              <w:bottom w:val="single" w:sz="12" w:space="0" w:color="auto"/>
              <w:right w:val="single" w:sz="8" w:space="0" w:color="auto"/>
            </w:tcBorders>
            <w:shd w:val="clear" w:color="auto" w:fill="auto"/>
            <w:noWrap/>
            <w:vAlign w:val="bottom"/>
            <w:tcPrChange w:id="746" w:author="Pavla Trefilová" w:date="2019-09-05T15:27:00Z">
              <w:tcPr>
                <w:tcW w:w="3320" w:type="dxa"/>
                <w:gridSpan w:val="2"/>
                <w:tcBorders>
                  <w:top w:val="single" w:sz="2" w:space="0" w:color="auto"/>
                  <w:left w:val="single" w:sz="12" w:space="0" w:color="auto"/>
                  <w:bottom w:val="single" w:sz="12" w:space="0" w:color="auto"/>
                  <w:right w:val="single" w:sz="8" w:space="0" w:color="auto"/>
                </w:tcBorders>
                <w:shd w:val="clear" w:color="auto" w:fill="auto"/>
                <w:noWrap/>
                <w:vAlign w:val="center"/>
              </w:tcPr>
            </w:tcPrChange>
          </w:tcPr>
          <w:p w:rsidR="00E90E9D" w:rsidRPr="00E90E9D" w:rsidRDefault="00E90E9D" w:rsidP="009A4263">
            <w:pPr>
              <w:rPr>
                <w:ins w:id="747" w:author="Pavla Trefilová" w:date="2019-09-05T15:26:00Z"/>
                <w:rFonts w:ascii="Calibri" w:hAnsi="Calibri" w:cs="Calibri"/>
                <w:bCs/>
                <w:color w:val="000000"/>
                <w:rPrChange w:id="748" w:author="Pavla Trefilová" w:date="2019-09-05T15:27:00Z">
                  <w:rPr>
                    <w:ins w:id="749" w:author="Pavla Trefilová" w:date="2019-09-05T15:26:00Z"/>
                    <w:rFonts w:ascii="Calibri" w:hAnsi="Calibri" w:cs="Calibri"/>
                    <w:b/>
                    <w:bCs/>
                    <w:color w:val="000000"/>
                  </w:rPr>
                </w:rPrChange>
              </w:rPr>
            </w:pPr>
            <w:ins w:id="750" w:author="Pavla Trefilová" w:date="2019-09-05T15:27:00Z">
              <w:r>
                <w:rPr>
                  <w:rFonts w:ascii="Calibri" w:hAnsi="Calibri" w:cs="Calibri"/>
                  <w:color w:val="000000"/>
                </w:rPr>
                <w:t>prof. Ing. Rastislav Rajnoha, PhD.</w:t>
              </w:r>
            </w:ins>
          </w:p>
        </w:tc>
        <w:tc>
          <w:tcPr>
            <w:tcW w:w="1160" w:type="dxa"/>
            <w:tcBorders>
              <w:top w:val="single" w:sz="2" w:space="0" w:color="auto"/>
              <w:left w:val="nil"/>
              <w:bottom w:val="single" w:sz="12" w:space="0" w:color="auto"/>
              <w:right w:val="single" w:sz="8" w:space="0" w:color="auto"/>
            </w:tcBorders>
            <w:shd w:val="clear" w:color="auto" w:fill="auto"/>
            <w:noWrap/>
            <w:vAlign w:val="bottom"/>
            <w:tcPrChange w:id="751" w:author="Pavla Trefilová" w:date="2019-09-05T15:27:00Z">
              <w:tcPr>
                <w:tcW w:w="1160" w:type="dxa"/>
                <w:gridSpan w:val="2"/>
                <w:tcBorders>
                  <w:top w:val="single" w:sz="2" w:space="0" w:color="auto"/>
                  <w:left w:val="nil"/>
                  <w:bottom w:val="single" w:sz="12" w:space="0" w:color="auto"/>
                  <w:right w:val="single" w:sz="8" w:space="0" w:color="auto"/>
                </w:tcBorders>
                <w:shd w:val="clear" w:color="auto" w:fill="auto"/>
                <w:noWrap/>
                <w:vAlign w:val="center"/>
              </w:tcPr>
            </w:tcPrChange>
          </w:tcPr>
          <w:p w:rsidR="00E90E9D" w:rsidRPr="00E90E9D" w:rsidRDefault="00E90E9D" w:rsidP="00E90E9D">
            <w:pPr>
              <w:jc w:val="center"/>
              <w:rPr>
                <w:ins w:id="752" w:author="Pavla Trefilová" w:date="2019-09-05T15:26:00Z"/>
                <w:rFonts w:ascii="Calibri" w:hAnsi="Calibri" w:cs="Calibri"/>
                <w:bCs/>
                <w:color w:val="000000"/>
                <w:rPrChange w:id="753" w:author="Pavla Trefilová" w:date="2019-09-05T15:27:00Z">
                  <w:rPr>
                    <w:ins w:id="754" w:author="Pavla Trefilová" w:date="2019-09-05T15:26:00Z"/>
                    <w:rFonts w:ascii="Calibri" w:hAnsi="Calibri" w:cs="Calibri"/>
                    <w:b/>
                    <w:bCs/>
                    <w:color w:val="000000"/>
                  </w:rPr>
                </w:rPrChange>
              </w:rPr>
            </w:pPr>
            <w:ins w:id="755" w:author="Pavla Trefilová" w:date="2019-09-05T15:27:00Z">
              <w:r w:rsidRPr="00FC1F9C">
                <w:rPr>
                  <w:rFonts w:ascii="Calibri" w:hAnsi="Calibri" w:cs="Calibri"/>
                  <w:color w:val="000000"/>
                </w:rPr>
                <w:t>1971</w:t>
              </w:r>
            </w:ins>
          </w:p>
        </w:tc>
        <w:tc>
          <w:tcPr>
            <w:tcW w:w="741" w:type="dxa"/>
            <w:tcBorders>
              <w:top w:val="single" w:sz="2" w:space="0" w:color="auto"/>
              <w:left w:val="nil"/>
              <w:bottom w:val="single" w:sz="12" w:space="0" w:color="auto"/>
              <w:right w:val="single" w:sz="8" w:space="0" w:color="auto"/>
            </w:tcBorders>
            <w:shd w:val="clear" w:color="auto" w:fill="auto"/>
            <w:noWrap/>
            <w:vAlign w:val="bottom"/>
            <w:tcPrChange w:id="756" w:author="Pavla Trefilová" w:date="2019-09-05T15:27:00Z">
              <w:tcPr>
                <w:tcW w:w="741" w:type="dxa"/>
                <w:gridSpan w:val="2"/>
                <w:tcBorders>
                  <w:top w:val="single" w:sz="2" w:space="0" w:color="auto"/>
                  <w:left w:val="nil"/>
                  <w:bottom w:val="single" w:sz="12" w:space="0" w:color="auto"/>
                  <w:right w:val="single" w:sz="8" w:space="0" w:color="auto"/>
                </w:tcBorders>
                <w:shd w:val="clear" w:color="auto" w:fill="auto"/>
                <w:noWrap/>
                <w:vAlign w:val="center"/>
              </w:tcPr>
            </w:tcPrChange>
          </w:tcPr>
          <w:p w:rsidR="00E90E9D" w:rsidRPr="00E90E9D" w:rsidRDefault="00E90E9D" w:rsidP="00E90E9D">
            <w:pPr>
              <w:jc w:val="center"/>
              <w:rPr>
                <w:ins w:id="757" w:author="Pavla Trefilová" w:date="2019-09-05T15:26:00Z"/>
                <w:rFonts w:ascii="Calibri" w:hAnsi="Calibri" w:cs="Calibri"/>
                <w:bCs/>
                <w:color w:val="000000"/>
                <w:rPrChange w:id="758" w:author="Pavla Trefilová" w:date="2019-09-05T15:27:00Z">
                  <w:rPr>
                    <w:ins w:id="759" w:author="Pavla Trefilová" w:date="2019-09-05T15:26:00Z"/>
                    <w:rFonts w:ascii="Calibri" w:hAnsi="Calibri" w:cs="Calibri"/>
                    <w:b/>
                    <w:bCs/>
                    <w:color w:val="000000"/>
                  </w:rPr>
                </w:rPrChange>
              </w:rPr>
            </w:pPr>
            <w:ins w:id="760" w:author="Pavla Trefilová" w:date="2019-09-05T15:27:00Z">
              <w:r w:rsidRPr="00FC1F9C">
                <w:rPr>
                  <w:rFonts w:ascii="Calibri" w:hAnsi="Calibri" w:cs="Calibri"/>
                  <w:color w:val="000000"/>
                </w:rPr>
                <w:t>28</w:t>
              </w:r>
            </w:ins>
          </w:p>
        </w:tc>
        <w:tc>
          <w:tcPr>
            <w:tcW w:w="1420" w:type="dxa"/>
            <w:tcBorders>
              <w:top w:val="single" w:sz="2" w:space="0" w:color="auto"/>
              <w:left w:val="nil"/>
              <w:bottom w:val="single" w:sz="12" w:space="0" w:color="auto"/>
              <w:right w:val="single" w:sz="12" w:space="0" w:color="auto"/>
            </w:tcBorders>
            <w:shd w:val="clear" w:color="auto" w:fill="auto"/>
            <w:noWrap/>
            <w:vAlign w:val="center"/>
            <w:tcPrChange w:id="761" w:author="Pavla Trefilová" w:date="2019-09-05T15:27:00Z">
              <w:tcPr>
                <w:tcW w:w="1420" w:type="dxa"/>
                <w:gridSpan w:val="2"/>
                <w:tcBorders>
                  <w:top w:val="single" w:sz="2" w:space="0" w:color="auto"/>
                  <w:left w:val="nil"/>
                  <w:bottom w:val="single" w:sz="12" w:space="0" w:color="auto"/>
                  <w:right w:val="single" w:sz="12" w:space="0" w:color="auto"/>
                </w:tcBorders>
                <w:shd w:val="clear" w:color="auto" w:fill="auto"/>
                <w:noWrap/>
                <w:vAlign w:val="center"/>
              </w:tcPr>
            </w:tcPrChange>
          </w:tcPr>
          <w:p w:rsidR="00E90E9D" w:rsidRPr="00E90E9D" w:rsidRDefault="00E90E9D" w:rsidP="00E90E9D">
            <w:pPr>
              <w:jc w:val="center"/>
              <w:rPr>
                <w:ins w:id="762" w:author="Pavla Trefilová" w:date="2019-09-05T15:26:00Z"/>
                <w:rFonts w:ascii="Calibri" w:hAnsi="Calibri" w:cs="Calibri"/>
                <w:bCs/>
                <w:color w:val="000000"/>
                <w:rPrChange w:id="763" w:author="Pavla Trefilová" w:date="2019-09-05T15:27:00Z">
                  <w:rPr>
                    <w:ins w:id="764" w:author="Pavla Trefilová" w:date="2019-09-05T15:26:00Z"/>
                    <w:rFonts w:ascii="Calibri" w:hAnsi="Calibri" w:cs="Calibri"/>
                    <w:b/>
                    <w:bCs/>
                    <w:color w:val="000000"/>
                  </w:rPr>
                </w:rPrChange>
              </w:rPr>
            </w:pPr>
            <w:ins w:id="765" w:author="Pavla Trefilová" w:date="2019-09-05T15:27:00Z">
              <w:r w:rsidRPr="00FC1F9C">
                <w:rPr>
                  <w:rFonts w:ascii="Calibri" w:hAnsi="Calibri" w:cs="Calibri"/>
                  <w:color w:val="000000"/>
                </w:rPr>
                <w:t>N</w:t>
              </w:r>
            </w:ins>
          </w:p>
        </w:tc>
      </w:tr>
      <w:tr w:rsidR="00E90E9D" w:rsidRPr="00FC1F9C" w:rsidTr="00AD50DB">
        <w:trPr>
          <w:trHeight w:val="330"/>
          <w:jc w:val="center"/>
        </w:trPr>
        <w:tc>
          <w:tcPr>
            <w:tcW w:w="6641"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E90E9D" w:rsidRPr="00FC1F9C" w:rsidRDefault="00E90E9D" w:rsidP="00E90E9D">
            <w:pPr>
              <w:rPr>
                <w:rFonts w:ascii="Calibri" w:hAnsi="Calibri" w:cs="Calibri"/>
                <w:b/>
                <w:bCs/>
                <w:color w:val="000000"/>
              </w:rPr>
            </w:pPr>
            <w:r w:rsidRPr="00FC1F9C">
              <w:rPr>
                <w:rFonts w:ascii="Calibri" w:hAnsi="Calibri" w:cs="Calibri"/>
                <w:b/>
                <w:bCs/>
                <w:color w:val="000000"/>
              </w:rPr>
              <w:t>Docenti</w:t>
            </w:r>
          </w:p>
        </w:tc>
      </w:tr>
      <w:tr w:rsidR="00E90E9D" w:rsidRPr="00FC1F9C" w:rsidTr="00AD50DB">
        <w:trPr>
          <w:trHeight w:val="315"/>
          <w:jc w:val="center"/>
        </w:trPr>
        <w:tc>
          <w:tcPr>
            <w:tcW w:w="3320"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E90E9D" w:rsidRPr="00FC1F9C" w:rsidRDefault="00E90E9D" w:rsidP="00E90E9D">
            <w:pPr>
              <w:rPr>
                <w:rFonts w:ascii="Calibri" w:hAnsi="Calibri" w:cs="Calibri"/>
                <w:color w:val="000000"/>
              </w:rPr>
            </w:pPr>
            <w:r>
              <w:rPr>
                <w:rFonts w:ascii="Calibri" w:hAnsi="Calibri" w:cs="Calibri"/>
                <w:color w:val="000000"/>
              </w:rPr>
              <w:t>doc. Ing. Petr Briš, CSc.</w:t>
            </w:r>
          </w:p>
        </w:tc>
        <w:tc>
          <w:tcPr>
            <w:tcW w:w="116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E90E9D" w:rsidRPr="00FC1F9C" w:rsidRDefault="00E90E9D" w:rsidP="00E90E9D">
            <w:pPr>
              <w:jc w:val="center"/>
              <w:rPr>
                <w:rFonts w:ascii="Calibri" w:hAnsi="Calibri" w:cs="Calibri"/>
                <w:color w:val="000000"/>
              </w:rPr>
            </w:pPr>
            <w:r>
              <w:rPr>
                <w:rFonts w:ascii="Calibri" w:hAnsi="Calibri" w:cs="Calibri"/>
                <w:color w:val="000000"/>
              </w:rPr>
              <w:t>1955</w:t>
            </w:r>
          </w:p>
        </w:tc>
        <w:tc>
          <w:tcPr>
            <w:tcW w:w="741" w:type="dxa"/>
            <w:tcBorders>
              <w:top w:val="single" w:sz="12" w:space="0" w:color="auto"/>
              <w:left w:val="nil"/>
              <w:bottom w:val="single" w:sz="4" w:space="0" w:color="auto"/>
              <w:right w:val="single" w:sz="4" w:space="0" w:color="auto"/>
            </w:tcBorders>
            <w:shd w:val="clear" w:color="auto" w:fill="auto"/>
            <w:noWrap/>
            <w:vAlign w:val="bottom"/>
          </w:tcPr>
          <w:p w:rsidR="00E90E9D" w:rsidRPr="00FC1F9C" w:rsidRDefault="00E90E9D" w:rsidP="00E90E9D">
            <w:pPr>
              <w:jc w:val="center"/>
              <w:rPr>
                <w:rFonts w:ascii="Calibri" w:hAnsi="Calibri" w:cs="Calibri"/>
                <w:color w:val="000000"/>
              </w:rPr>
            </w:pPr>
            <w:r>
              <w:rPr>
                <w:rFonts w:ascii="Calibri" w:hAnsi="Calibri" w:cs="Calibri"/>
                <w:color w:val="000000"/>
              </w:rPr>
              <w:t>40</w:t>
            </w:r>
          </w:p>
        </w:tc>
        <w:tc>
          <w:tcPr>
            <w:tcW w:w="1420"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E90E9D" w:rsidRPr="00FC1F9C" w:rsidRDefault="00E90E9D" w:rsidP="00E90E9D">
            <w:pPr>
              <w:jc w:val="center"/>
              <w:rPr>
                <w:rFonts w:ascii="Calibri" w:hAnsi="Calibri" w:cs="Calibri"/>
                <w:color w:val="000000"/>
              </w:rPr>
            </w:pPr>
            <w:r>
              <w:rPr>
                <w:rFonts w:ascii="Calibri" w:hAnsi="Calibri" w:cs="Calibri"/>
                <w:color w:val="000000"/>
              </w:rPr>
              <w:t>N</w:t>
            </w:r>
          </w:p>
        </w:tc>
      </w:tr>
      <w:tr w:rsidR="00E90E9D" w:rsidRPr="00FC1F9C" w:rsidTr="00AD50DB">
        <w:trPr>
          <w:trHeight w:val="300"/>
          <w:jc w:val="center"/>
        </w:trPr>
        <w:tc>
          <w:tcPr>
            <w:tcW w:w="3320" w:type="dxa"/>
            <w:tcBorders>
              <w:top w:val="nil"/>
              <w:left w:val="single" w:sz="12" w:space="0" w:color="auto"/>
              <w:bottom w:val="single" w:sz="4" w:space="0" w:color="auto"/>
              <w:right w:val="single" w:sz="4" w:space="0" w:color="auto"/>
            </w:tcBorders>
            <w:shd w:val="clear" w:color="auto" w:fill="auto"/>
            <w:noWrap/>
            <w:vAlign w:val="bottom"/>
          </w:tcPr>
          <w:p w:rsidR="00E90E9D" w:rsidRPr="00FC1F9C" w:rsidRDefault="00E90E9D" w:rsidP="00E90E9D">
            <w:pPr>
              <w:rPr>
                <w:rFonts w:ascii="Calibri" w:hAnsi="Calibri" w:cs="Calibri"/>
                <w:color w:val="000000"/>
              </w:rPr>
            </w:pPr>
            <w:r w:rsidRPr="00FC1F9C">
              <w:rPr>
                <w:rFonts w:ascii="Calibri" w:hAnsi="Calibri" w:cs="Calibri"/>
                <w:color w:val="000000"/>
              </w:rPr>
              <w:t>doc. Ing. Zuzana Dohnalová, Ph.D.</w:t>
            </w:r>
          </w:p>
        </w:tc>
        <w:tc>
          <w:tcPr>
            <w:tcW w:w="1160" w:type="dxa"/>
            <w:tcBorders>
              <w:top w:val="nil"/>
              <w:left w:val="single" w:sz="4" w:space="0" w:color="auto"/>
              <w:bottom w:val="single" w:sz="4" w:space="0" w:color="auto"/>
              <w:right w:val="single" w:sz="4" w:space="0" w:color="auto"/>
            </w:tcBorders>
            <w:shd w:val="clear" w:color="auto" w:fill="auto"/>
            <w:noWrap/>
            <w:vAlign w:val="bottom"/>
          </w:tcPr>
          <w:p w:rsidR="00E90E9D" w:rsidRPr="00FC1F9C" w:rsidRDefault="00E90E9D" w:rsidP="00E90E9D">
            <w:pPr>
              <w:jc w:val="center"/>
              <w:rPr>
                <w:rFonts w:ascii="Calibri" w:hAnsi="Calibri" w:cs="Calibri"/>
                <w:color w:val="000000"/>
              </w:rPr>
            </w:pPr>
            <w:r w:rsidRPr="00FC1F9C">
              <w:rPr>
                <w:rFonts w:ascii="Calibri" w:hAnsi="Calibri" w:cs="Calibri"/>
                <w:color w:val="000000"/>
              </w:rPr>
              <w:t>1966</w:t>
            </w:r>
          </w:p>
        </w:tc>
        <w:tc>
          <w:tcPr>
            <w:tcW w:w="741" w:type="dxa"/>
            <w:tcBorders>
              <w:top w:val="nil"/>
              <w:left w:val="nil"/>
              <w:bottom w:val="single" w:sz="4" w:space="0" w:color="auto"/>
              <w:right w:val="single" w:sz="4" w:space="0" w:color="auto"/>
            </w:tcBorders>
            <w:shd w:val="clear" w:color="auto" w:fill="auto"/>
            <w:noWrap/>
            <w:vAlign w:val="bottom"/>
          </w:tcPr>
          <w:p w:rsidR="00E90E9D" w:rsidRPr="00FC1F9C" w:rsidRDefault="00E90E9D" w:rsidP="00E90E9D">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4" w:space="0" w:color="auto"/>
              <w:right w:val="single" w:sz="12" w:space="0" w:color="auto"/>
            </w:tcBorders>
            <w:shd w:val="clear" w:color="auto" w:fill="auto"/>
            <w:noWrap/>
            <w:vAlign w:val="center"/>
          </w:tcPr>
          <w:p w:rsidR="00E90E9D" w:rsidRPr="00FC1F9C" w:rsidRDefault="00E90E9D" w:rsidP="00E90E9D">
            <w:pPr>
              <w:jc w:val="center"/>
              <w:rPr>
                <w:rFonts w:ascii="Calibri" w:hAnsi="Calibri" w:cs="Calibri"/>
                <w:color w:val="000000"/>
              </w:rPr>
            </w:pPr>
            <w:r w:rsidRPr="00FC1F9C">
              <w:rPr>
                <w:rFonts w:ascii="Calibri" w:hAnsi="Calibri" w:cs="Calibri"/>
                <w:color w:val="000000"/>
              </w:rPr>
              <w:t>N</w:t>
            </w:r>
          </w:p>
        </w:tc>
      </w:tr>
      <w:tr w:rsidR="00E90E9D" w:rsidRPr="00FC1F9C" w:rsidTr="00FF21BC">
        <w:trPr>
          <w:trHeight w:val="300"/>
          <w:jc w:val="center"/>
        </w:trPr>
        <w:tc>
          <w:tcPr>
            <w:tcW w:w="3320" w:type="dxa"/>
            <w:tcBorders>
              <w:top w:val="nil"/>
              <w:left w:val="single" w:sz="12" w:space="0" w:color="auto"/>
              <w:bottom w:val="single" w:sz="4" w:space="0" w:color="auto"/>
              <w:right w:val="single" w:sz="4" w:space="0" w:color="auto"/>
            </w:tcBorders>
            <w:shd w:val="clear" w:color="auto" w:fill="auto"/>
            <w:noWrap/>
            <w:vAlign w:val="bottom"/>
          </w:tcPr>
          <w:p w:rsidR="00E90E9D" w:rsidRPr="00FC1F9C" w:rsidRDefault="00E90E9D" w:rsidP="00E90E9D">
            <w:pPr>
              <w:rPr>
                <w:rFonts w:ascii="Calibri" w:hAnsi="Calibri" w:cs="Calibri"/>
                <w:color w:val="000000"/>
              </w:rPr>
            </w:pPr>
            <w:r w:rsidRPr="00FC1F9C">
              <w:rPr>
                <w:rFonts w:ascii="Calibri" w:hAnsi="Calibri" w:cs="Calibri"/>
                <w:color w:val="000000"/>
              </w:rPr>
              <w:t>doc. PhDr. Ing. Aleš Gregar, CSc.</w:t>
            </w:r>
          </w:p>
        </w:tc>
        <w:tc>
          <w:tcPr>
            <w:tcW w:w="1160" w:type="dxa"/>
            <w:tcBorders>
              <w:top w:val="nil"/>
              <w:left w:val="single" w:sz="4" w:space="0" w:color="auto"/>
              <w:bottom w:val="single" w:sz="4" w:space="0" w:color="auto"/>
              <w:right w:val="single" w:sz="4" w:space="0" w:color="auto"/>
            </w:tcBorders>
            <w:shd w:val="clear" w:color="auto" w:fill="auto"/>
            <w:noWrap/>
            <w:vAlign w:val="bottom"/>
          </w:tcPr>
          <w:p w:rsidR="00E90E9D" w:rsidRPr="00FC1F9C" w:rsidRDefault="00E90E9D" w:rsidP="00E90E9D">
            <w:pPr>
              <w:jc w:val="center"/>
              <w:rPr>
                <w:rFonts w:ascii="Calibri" w:hAnsi="Calibri" w:cs="Calibri"/>
                <w:color w:val="000000"/>
              </w:rPr>
            </w:pPr>
            <w:r w:rsidRPr="00FC1F9C">
              <w:rPr>
                <w:rFonts w:ascii="Calibri" w:hAnsi="Calibri" w:cs="Calibri"/>
                <w:color w:val="000000"/>
              </w:rPr>
              <w:t>1945</w:t>
            </w:r>
          </w:p>
        </w:tc>
        <w:tc>
          <w:tcPr>
            <w:tcW w:w="741" w:type="dxa"/>
            <w:tcBorders>
              <w:top w:val="nil"/>
              <w:left w:val="nil"/>
              <w:bottom w:val="single" w:sz="4" w:space="0" w:color="auto"/>
              <w:right w:val="single" w:sz="4" w:space="0" w:color="auto"/>
            </w:tcBorders>
            <w:shd w:val="clear" w:color="auto" w:fill="auto"/>
            <w:noWrap/>
            <w:vAlign w:val="bottom"/>
          </w:tcPr>
          <w:p w:rsidR="00E90E9D" w:rsidRPr="00FC1F9C" w:rsidRDefault="00E90E9D" w:rsidP="00E90E9D">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4" w:space="0" w:color="auto"/>
              <w:right w:val="single" w:sz="12" w:space="0" w:color="auto"/>
            </w:tcBorders>
            <w:shd w:val="clear" w:color="auto" w:fill="auto"/>
            <w:noWrap/>
            <w:vAlign w:val="center"/>
          </w:tcPr>
          <w:p w:rsidR="00E90E9D" w:rsidRPr="00FC1F9C" w:rsidRDefault="00E90E9D" w:rsidP="00E90E9D">
            <w:pPr>
              <w:jc w:val="center"/>
              <w:rPr>
                <w:rFonts w:ascii="Calibri" w:hAnsi="Calibri" w:cs="Calibri"/>
                <w:color w:val="000000"/>
              </w:rPr>
            </w:pPr>
            <w:r w:rsidRPr="00FC1F9C">
              <w:rPr>
                <w:rFonts w:ascii="Calibri" w:hAnsi="Calibri" w:cs="Calibri"/>
                <w:color w:val="000000"/>
              </w:rPr>
              <w:t>N</w:t>
            </w:r>
          </w:p>
        </w:tc>
      </w:tr>
      <w:tr w:rsidR="00E90E9D" w:rsidRPr="00FC1F9C" w:rsidTr="00FF21BC">
        <w:trPr>
          <w:trHeight w:val="300"/>
          <w:jc w:val="center"/>
        </w:trPr>
        <w:tc>
          <w:tcPr>
            <w:tcW w:w="3320" w:type="dxa"/>
            <w:tcBorders>
              <w:top w:val="nil"/>
              <w:left w:val="single" w:sz="12" w:space="0" w:color="auto"/>
              <w:bottom w:val="single" w:sz="4" w:space="0" w:color="auto"/>
              <w:right w:val="single" w:sz="4" w:space="0" w:color="auto"/>
            </w:tcBorders>
            <w:shd w:val="clear" w:color="auto" w:fill="auto"/>
            <w:noWrap/>
            <w:vAlign w:val="bottom"/>
          </w:tcPr>
          <w:p w:rsidR="00E90E9D" w:rsidRPr="00FC1F9C" w:rsidRDefault="00E90E9D" w:rsidP="00E90E9D">
            <w:pPr>
              <w:rPr>
                <w:rFonts w:ascii="Calibri" w:hAnsi="Calibri" w:cs="Calibri"/>
                <w:color w:val="000000"/>
              </w:rPr>
            </w:pPr>
            <w:r w:rsidRPr="00FC1F9C">
              <w:rPr>
                <w:rFonts w:ascii="Calibri" w:hAnsi="Calibri" w:cs="Calibri"/>
                <w:color w:val="000000"/>
              </w:rPr>
              <w:t>doc. Ing. Miloslava Chovancová, CSc.</w:t>
            </w:r>
          </w:p>
        </w:tc>
        <w:tc>
          <w:tcPr>
            <w:tcW w:w="1160" w:type="dxa"/>
            <w:tcBorders>
              <w:top w:val="nil"/>
              <w:left w:val="single" w:sz="4" w:space="0" w:color="auto"/>
              <w:bottom w:val="single" w:sz="4" w:space="0" w:color="auto"/>
              <w:right w:val="single" w:sz="4" w:space="0" w:color="auto"/>
            </w:tcBorders>
            <w:shd w:val="clear" w:color="auto" w:fill="auto"/>
            <w:noWrap/>
            <w:vAlign w:val="bottom"/>
          </w:tcPr>
          <w:p w:rsidR="00E90E9D" w:rsidRPr="00FC1F9C" w:rsidRDefault="00E90E9D" w:rsidP="00E90E9D">
            <w:pPr>
              <w:jc w:val="center"/>
              <w:rPr>
                <w:rFonts w:ascii="Calibri" w:hAnsi="Calibri" w:cs="Calibri"/>
                <w:color w:val="000000"/>
              </w:rPr>
            </w:pPr>
            <w:r w:rsidRPr="00FC1F9C">
              <w:rPr>
                <w:rFonts w:ascii="Calibri" w:hAnsi="Calibri" w:cs="Calibri"/>
                <w:color w:val="000000"/>
              </w:rPr>
              <w:t>1952</w:t>
            </w:r>
          </w:p>
        </w:tc>
        <w:tc>
          <w:tcPr>
            <w:tcW w:w="741" w:type="dxa"/>
            <w:tcBorders>
              <w:top w:val="nil"/>
              <w:left w:val="nil"/>
              <w:bottom w:val="single" w:sz="4" w:space="0" w:color="auto"/>
              <w:right w:val="single" w:sz="4" w:space="0" w:color="auto"/>
            </w:tcBorders>
            <w:shd w:val="clear" w:color="auto" w:fill="auto"/>
            <w:noWrap/>
            <w:vAlign w:val="bottom"/>
          </w:tcPr>
          <w:p w:rsidR="00E90E9D" w:rsidRPr="00FC1F9C" w:rsidRDefault="00E90E9D" w:rsidP="00E90E9D">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4" w:space="0" w:color="auto"/>
              <w:right w:val="single" w:sz="12" w:space="0" w:color="auto"/>
            </w:tcBorders>
            <w:shd w:val="clear" w:color="auto" w:fill="auto"/>
            <w:noWrap/>
            <w:vAlign w:val="center"/>
          </w:tcPr>
          <w:p w:rsidR="00E90E9D" w:rsidRPr="00FC1F9C" w:rsidRDefault="00E90E9D" w:rsidP="00E90E9D">
            <w:pPr>
              <w:jc w:val="center"/>
              <w:rPr>
                <w:rFonts w:ascii="Calibri" w:hAnsi="Calibri" w:cs="Calibri"/>
                <w:color w:val="000000"/>
              </w:rPr>
            </w:pPr>
            <w:r w:rsidRPr="00FC1F9C">
              <w:rPr>
                <w:rFonts w:ascii="Calibri" w:hAnsi="Calibri" w:cs="Calibri"/>
                <w:color w:val="000000"/>
              </w:rPr>
              <w:t>N</w:t>
            </w:r>
          </w:p>
        </w:tc>
      </w:tr>
      <w:tr w:rsidR="00E90E9D" w:rsidRPr="00FC1F9C" w:rsidTr="00686901">
        <w:trPr>
          <w:trHeight w:val="300"/>
          <w:jc w:val="center"/>
        </w:trPr>
        <w:tc>
          <w:tcPr>
            <w:tcW w:w="3320" w:type="dxa"/>
            <w:tcBorders>
              <w:top w:val="nil"/>
              <w:left w:val="single" w:sz="12" w:space="0" w:color="auto"/>
              <w:bottom w:val="single" w:sz="4" w:space="0" w:color="auto"/>
              <w:right w:val="single" w:sz="4" w:space="0" w:color="auto"/>
            </w:tcBorders>
            <w:shd w:val="clear" w:color="auto" w:fill="auto"/>
            <w:noWrap/>
            <w:vAlign w:val="center"/>
          </w:tcPr>
          <w:p w:rsidR="00E90E9D" w:rsidRPr="00FC1F9C" w:rsidRDefault="00E90E9D" w:rsidP="00E90E9D">
            <w:pPr>
              <w:rPr>
                <w:rFonts w:ascii="Calibri" w:hAnsi="Calibri" w:cs="Calibri"/>
                <w:color w:val="000000"/>
              </w:rPr>
            </w:pPr>
            <w:r w:rsidRPr="00FC1F9C">
              <w:rPr>
                <w:rFonts w:ascii="Calibri" w:hAnsi="Calibri" w:cs="Calibri"/>
                <w:color w:val="000000"/>
              </w:rPr>
              <w:t>doc. Ing. Adriana Knápková, Ph.D.</w:t>
            </w:r>
          </w:p>
        </w:tc>
        <w:tc>
          <w:tcPr>
            <w:tcW w:w="1160" w:type="dxa"/>
            <w:tcBorders>
              <w:top w:val="nil"/>
              <w:left w:val="single" w:sz="4" w:space="0" w:color="auto"/>
              <w:bottom w:val="single" w:sz="4" w:space="0" w:color="auto"/>
              <w:right w:val="single" w:sz="4" w:space="0" w:color="auto"/>
            </w:tcBorders>
            <w:shd w:val="clear" w:color="auto" w:fill="auto"/>
            <w:noWrap/>
            <w:vAlign w:val="center"/>
          </w:tcPr>
          <w:p w:rsidR="00E90E9D" w:rsidRPr="00FC1F9C" w:rsidRDefault="00E90E9D" w:rsidP="00E90E9D">
            <w:pPr>
              <w:jc w:val="center"/>
              <w:rPr>
                <w:rFonts w:ascii="Calibri" w:hAnsi="Calibri" w:cs="Calibri"/>
                <w:color w:val="000000"/>
              </w:rPr>
            </w:pPr>
            <w:r w:rsidRPr="00FC1F9C">
              <w:rPr>
                <w:rFonts w:ascii="Calibri" w:hAnsi="Calibri" w:cs="Calibri"/>
                <w:color w:val="000000"/>
              </w:rPr>
              <w:t>1977</w:t>
            </w:r>
          </w:p>
        </w:tc>
        <w:tc>
          <w:tcPr>
            <w:tcW w:w="741" w:type="dxa"/>
            <w:tcBorders>
              <w:top w:val="nil"/>
              <w:left w:val="nil"/>
              <w:bottom w:val="single" w:sz="4" w:space="0" w:color="auto"/>
              <w:right w:val="single" w:sz="4" w:space="0" w:color="auto"/>
            </w:tcBorders>
            <w:shd w:val="clear" w:color="auto" w:fill="auto"/>
            <w:noWrap/>
            <w:vAlign w:val="center"/>
          </w:tcPr>
          <w:p w:rsidR="00E90E9D" w:rsidRPr="00FC1F9C" w:rsidRDefault="00E90E9D" w:rsidP="00E90E9D">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4" w:space="0" w:color="auto"/>
              <w:right w:val="single" w:sz="12" w:space="0" w:color="auto"/>
            </w:tcBorders>
            <w:shd w:val="clear" w:color="auto" w:fill="auto"/>
            <w:noWrap/>
            <w:vAlign w:val="center"/>
          </w:tcPr>
          <w:p w:rsidR="00E90E9D" w:rsidRPr="00FC1F9C" w:rsidRDefault="00E90E9D" w:rsidP="00E90E9D">
            <w:pPr>
              <w:jc w:val="center"/>
              <w:rPr>
                <w:rFonts w:ascii="Calibri" w:hAnsi="Calibri" w:cs="Calibri"/>
                <w:color w:val="000000"/>
              </w:rPr>
            </w:pPr>
            <w:r w:rsidRPr="00FC1F9C">
              <w:rPr>
                <w:rFonts w:ascii="Calibri" w:hAnsi="Calibri" w:cs="Calibri"/>
                <w:color w:val="000000"/>
              </w:rPr>
              <w:t>N</w:t>
            </w:r>
          </w:p>
        </w:tc>
      </w:tr>
      <w:tr w:rsidR="00E90E9D" w:rsidRPr="00FC1F9C" w:rsidTr="00AD50DB">
        <w:trPr>
          <w:trHeight w:val="300"/>
          <w:jc w:val="center"/>
        </w:trPr>
        <w:tc>
          <w:tcPr>
            <w:tcW w:w="3320" w:type="dxa"/>
            <w:tcBorders>
              <w:top w:val="nil"/>
              <w:left w:val="single" w:sz="12" w:space="0" w:color="auto"/>
              <w:bottom w:val="single" w:sz="4" w:space="0" w:color="auto"/>
              <w:right w:val="single" w:sz="4" w:space="0" w:color="auto"/>
            </w:tcBorders>
            <w:shd w:val="clear" w:color="auto" w:fill="auto"/>
            <w:noWrap/>
            <w:vAlign w:val="bottom"/>
          </w:tcPr>
          <w:p w:rsidR="00E90E9D" w:rsidRPr="00FC1F9C" w:rsidRDefault="00E90E9D" w:rsidP="00E90E9D">
            <w:pPr>
              <w:rPr>
                <w:rFonts w:ascii="Calibri" w:hAnsi="Calibri" w:cs="Calibri"/>
                <w:color w:val="000000"/>
              </w:rPr>
            </w:pPr>
            <w:r w:rsidRPr="00FC1F9C">
              <w:rPr>
                <w:rFonts w:ascii="Calibri" w:hAnsi="Calibri" w:cs="Calibri"/>
                <w:color w:val="000000"/>
              </w:rPr>
              <w:t>doc. Ing. Vratislav Kozák, Ph.D.</w:t>
            </w:r>
          </w:p>
        </w:tc>
        <w:tc>
          <w:tcPr>
            <w:tcW w:w="1160" w:type="dxa"/>
            <w:tcBorders>
              <w:top w:val="nil"/>
              <w:left w:val="single" w:sz="4" w:space="0" w:color="auto"/>
              <w:bottom w:val="single" w:sz="4" w:space="0" w:color="auto"/>
              <w:right w:val="single" w:sz="4" w:space="0" w:color="auto"/>
            </w:tcBorders>
            <w:shd w:val="clear" w:color="auto" w:fill="auto"/>
            <w:noWrap/>
            <w:vAlign w:val="bottom"/>
          </w:tcPr>
          <w:p w:rsidR="00E90E9D" w:rsidRPr="00FC1F9C" w:rsidRDefault="00E90E9D" w:rsidP="00E90E9D">
            <w:pPr>
              <w:jc w:val="center"/>
              <w:rPr>
                <w:rFonts w:ascii="Calibri" w:hAnsi="Calibri" w:cs="Calibri"/>
                <w:color w:val="000000"/>
              </w:rPr>
            </w:pPr>
            <w:r w:rsidRPr="00FC1F9C">
              <w:rPr>
                <w:rFonts w:ascii="Calibri" w:hAnsi="Calibri" w:cs="Calibri"/>
                <w:color w:val="000000"/>
              </w:rPr>
              <w:t>1956</w:t>
            </w:r>
          </w:p>
        </w:tc>
        <w:tc>
          <w:tcPr>
            <w:tcW w:w="741" w:type="dxa"/>
            <w:tcBorders>
              <w:top w:val="nil"/>
              <w:left w:val="nil"/>
              <w:bottom w:val="single" w:sz="4" w:space="0" w:color="auto"/>
              <w:right w:val="single" w:sz="4" w:space="0" w:color="auto"/>
            </w:tcBorders>
            <w:shd w:val="clear" w:color="auto" w:fill="auto"/>
            <w:noWrap/>
            <w:vAlign w:val="bottom"/>
          </w:tcPr>
          <w:p w:rsidR="00E90E9D" w:rsidRPr="00FC1F9C" w:rsidRDefault="00E90E9D" w:rsidP="00E90E9D">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4" w:space="0" w:color="auto"/>
              <w:right w:val="single" w:sz="12" w:space="0" w:color="auto"/>
            </w:tcBorders>
            <w:shd w:val="clear" w:color="auto" w:fill="auto"/>
            <w:noWrap/>
            <w:vAlign w:val="center"/>
          </w:tcPr>
          <w:p w:rsidR="00E90E9D" w:rsidRPr="00FC1F9C" w:rsidRDefault="00E90E9D" w:rsidP="00E90E9D">
            <w:pPr>
              <w:jc w:val="center"/>
              <w:rPr>
                <w:rFonts w:ascii="Calibri" w:hAnsi="Calibri" w:cs="Calibri"/>
                <w:color w:val="000000"/>
              </w:rPr>
            </w:pPr>
            <w:r w:rsidRPr="00FC1F9C">
              <w:rPr>
                <w:rFonts w:ascii="Calibri" w:hAnsi="Calibri" w:cs="Calibri"/>
                <w:color w:val="000000"/>
              </w:rPr>
              <w:t>N</w:t>
            </w:r>
          </w:p>
        </w:tc>
      </w:tr>
      <w:tr w:rsidR="00E90E9D" w:rsidRPr="00FC1F9C" w:rsidTr="00AD50DB">
        <w:trPr>
          <w:trHeight w:val="300"/>
          <w:jc w:val="center"/>
        </w:trPr>
        <w:tc>
          <w:tcPr>
            <w:tcW w:w="3320" w:type="dxa"/>
            <w:tcBorders>
              <w:top w:val="nil"/>
              <w:left w:val="single" w:sz="12" w:space="0" w:color="auto"/>
              <w:bottom w:val="single" w:sz="4" w:space="0" w:color="auto"/>
              <w:right w:val="single" w:sz="4" w:space="0" w:color="auto"/>
            </w:tcBorders>
            <w:shd w:val="clear" w:color="auto" w:fill="auto"/>
            <w:noWrap/>
            <w:vAlign w:val="center"/>
          </w:tcPr>
          <w:p w:rsidR="00E90E9D" w:rsidRPr="00FC1F9C" w:rsidRDefault="00E90E9D" w:rsidP="00E90E9D">
            <w:pPr>
              <w:rPr>
                <w:rFonts w:ascii="Calibri" w:hAnsi="Calibri" w:cs="Calibri"/>
                <w:color w:val="000000"/>
              </w:rPr>
            </w:pPr>
            <w:r w:rsidRPr="00FC1F9C">
              <w:rPr>
                <w:rFonts w:ascii="Calibri" w:hAnsi="Calibri" w:cs="Calibri"/>
                <w:color w:val="000000"/>
              </w:rPr>
              <w:t>doc. Ing. Michal Pilík, Ph.D.</w:t>
            </w:r>
          </w:p>
        </w:tc>
        <w:tc>
          <w:tcPr>
            <w:tcW w:w="1160" w:type="dxa"/>
            <w:tcBorders>
              <w:top w:val="nil"/>
              <w:left w:val="single" w:sz="4" w:space="0" w:color="auto"/>
              <w:bottom w:val="single" w:sz="4" w:space="0" w:color="auto"/>
              <w:right w:val="single" w:sz="4" w:space="0" w:color="auto"/>
            </w:tcBorders>
            <w:shd w:val="clear" w:color="auto" w:fill="auto"/>
            <w:noWrap/>
            <w:vAlign w:val="center"/>
          </w:tcPr>
          <w:p w:rsidR="00E90E9D" w:rsidRPr="00FC1F9C" w:rsidRDefault="00E90E9D" w:rsidP="00E90E9D">
            <w:pPr>
              <w:jc w:val="center"/>
              <w:rPr>
                <w:rFonts w:ascii="Calibri" w:hAnsi="Calibri" w:cs="Calibri"/>
                <w:color w:val="000000"/>
              </w:rPr>
            </w:pPr>
            <w:r w:rsidRPr="00FC1F9C">
              <w:rPr>
                <w:rFonts w:ascii="Calibri" w:hAnsi="Calibri" w:cs="Calibri"/>
                <w:color w:val="000000"/>
              </w:rPr>
              <w:t>1978</w:t>
            </w:r>
          </w:p>
        </w:tc>
        <w:tc>
          <w:tcPr>
            <w:tcW w:w="741" w:type="dxa"/>
            <w:tcBorders>
              <w:top w:val="nil"/>
              <w:left w:val="nil"/>
              <w:bottom w:val="single" w:sz="4" w:space="0" w:color="auto"/>
              <w:right w:val="single" w:sz="4" w:space="0" w:color="auto"/>
            </w:tcBorders>
            <w:shd w:val="clear" w:color="auto" w:fill="auto"/>
            <w:noWrap/>
            <w:vAlign w:val="center"/>
          </w:tcPr>
          <w:p w:rsidR="00E90E9D" w:rsidRPr="00FC1F9C" w:rsidRDefault="00E90E9D" w:rsidP="00E90E9D">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4" w:space="0" w:color="auto"/>
              <w:right w:val="single" w:sz="12" w:space="0" w:color="auto"/>
            </w:tcBorders>
            <w:shd w:val="clear" w:color="auto" w:fill="auto"/>
            <w:noWrap/>
            <w:vAlign w:val="center"/>
          </w:tcPr>
          <w:p w:rsidR="00E90E9D" w:rsidRPr="00FC1F9C" w:rsidRDefault="00E90E9D" w:rsidP="00E90E9D">
            <w:pPr>
              <w:jc w:val="center"/>
              <w:rPr>
                <w:rFonts w:ascii="Calibri" w:hAnsi="Calibri" w:cs="Calibri"/>
                <w:color w:val="000000"/>
              </w:rPr>
            </w:pPr>
            <w:r w:rsidRPr="00FC1F9C">
              <w:rPr>
                <w:rFonts w:ascii="Calibri" w:hAnsi="Calibri" w:cs="Calibri"/>
                <w:color w:val="000000"/>
              </w:rPr>
              <w:t>N</w:t>
            </w:r>
          </w:p>
        </w:tc>
      </w:tr>
      <w:tr w:rsidR="00E90E9D" w:rsidRPr="00FC1F9C" w:rsidDel="00E90E9D" w:rsidTr="00686901">
        <w:trPr>
          <w:trHeight w:val="315"/>
          <w:jc w:val="center"/>
          <w:del w:id="766" w:author="Pavla Trefilová" w:date="2019-09-05T15:27:00Z"/>
        </w:trPr>
        <w:tc>
          <w:tcPr>
            <w:tcW w:w="3320" w:type="dxa"/>
            <w:tcBorders>
              <w:top w:val="nil"/>
              <w:left w:val="single" w:sz="12" w:space="0" w:color="auto"/>
              <w:bottom w:val="single" w:sz="4" w:space="0" w:color="auto"/>
              <w:right w:val="single" w:sz="4" w:space="0" w:color="auto"/>
            </w:tcBorders>
            <w:shd w:val="clear" w:color="auto" w:fill="auto"/>
            <w:noWrap/>
            <w:vAlign w:val="center"/>
          </w:tcPr>
          <w:p w:rsidR="00E90E9D" w:rsidRPr="00FC1F9C" w:rsidDel="00E90E9D" w:rsidRDefault="00E90E9D" w:rsidP="00E90E9D">
            <w:pPr>
              <w:rPr>
                <w:del w:id="767" w:author="Pavla Trefilová" w:date="2019-09-05T15:27:00Z"/>
                <w:rFonts w:ascii="Calibri" w:hAnsi="Calibri" w:cs="Calibri"/>
                <w:color w:val="000000"/>
              </w:rPr>
            </w:pPr>
            <w:del w:id="768" w:author="Pavla Trefilová" w:date="2019-09-05T15:27:00Z">
              <w:r w:rsidRPr="00FC1F9C" w:rsidDel="00E90E9D">
                <w:rPr>
                  <w:rFonts w:ascii="Calibri" w:hAnsi="Calibri" w:cs="Calibri"/>
                  <w:color w:val="000000"/>
                </w:rPr>
                <w:delText>doc. Ing. Boris Popesko, Ph.D.</w:delText>
              </w:r>
              <w:r w:rsidRPr="00992E37" w:rsidDel="00E90E9D">
                <w:rPr>
                  <w:rFonts w:ascii="Calibri" w:hAnsi="Calibri" w:cs="Calibri"/>
                  <w:color w:val="000000"/>
                  <w:vertAlign w:val="superscript"/>
                </w:rPr>
                <w:delText>1</w:delText>
              </w:r>
            </w:del>
          </w:p>
        </w:tc>
        <w:tc>
          <w:tcPr>
            <w:tcW w:w="1160" w:type="dxa"/>
            <w:tcBorders>
              <w:top w:val="nil"/>
              <w:left w:val="single" w:sz="4" w:space="0" w:color="auto"/>
              <w:bottom w:val="single" w:sz="4" w:space="0" w:color="auto"/>
              <w:right w:val="single" w:sz="4" w:space="0" w:color="auto"/>
            </w:tcBorders>
            <w:shd w:val="clear" w:color="auto" w:fill="auto"/>
            <w:noWrap/>
            <w:vAlign w:val="center"/>
          </w:tcPr>
          <w:p w:rsidR="00E90E9D" w:rsidRPr="00FC1F9C" w:rsidDel="00E90E9D" w:rsidRDefault="00E90E9D" w:rsidP="00E90E9D">
            <w:pPr>
              <w:jc w:val="center"/>
              <w:rPr>
                <w:del w:id="769" w:author="Pavla Trefilová" w:date="2019-09-05T15:27:00Z"/>
                <w:rFonts w:ascii="Calibri" w:hAnsi="Calibri" w:cs="Calibri"/>
                <w:color w:val="000000"/>
              </w:rPr>
            </w:pPr>
            <w:del w:id="770" w:author="Pavla Trefilová" w:date="2019-09-05T15:27:00Z">
              <w:r w:rsidRPr="00FC1F9C" w:rsidDel="00E90E9D">
                <w:rPr>
                  <w:rFonts w:ascii="Calibri" w:hAnsi="Calibri" w:cs="Calibri"/>
                  <w:color w:val="000000"/>
                </w:rPr>
                <w:delText>1978</w:delText>
              </w:r>
            </w:del>
          </w:p>
        </w:tc>
        <w:tc>
          <w:tcPr>
            <w:tcW w:w="741" w:type="dxa"/>
            <w:tcBorders>
              <w:top w:val="nil"/>
              <w:left w:val="nil"/>
              <w:bottom w:val="single" w:sz="4" w:space="0" w:color="auto"/>
              <w:right w:val="single" w:sz="4" w:space="0" w:color="auto"/>
            </w:tcBorders>
            <w:shd w:val="clear" w:color="auto" w:fill="auto"/>
            <w:noWrap/>
            <w:vAlign w:val="center"/>
          </w:tcPr>
          <w:p w:rsidR="00E90E9D" w:rsidRPr="00FC1F9C" w:rsidDel="00E90E9D" w:rsidRDefault="00E90E9D" w:rsidP="00E90E9D">
            <w:pPr>
              <w:jc w:val="center"/>
              <w:rPr>
                <w:del w:id="771" w:author="Pavla Trefilová" w:date="2019-09-05T15:27:00Z"/>
                <w:rFonts w:ascii="Calibri" w:hAnsi="Calibri" w:cs="Calibri"/>
                <w:color w:val="000000"/>
              </w:rPr>
            </w:pPr>
            <w:del w:id="772" w:author="Pavla Trefilová" w:date="2019-09-05T15:27:00Z">
              <w:r w:rsidRPr="00FC1F9C" w:rsidDel="00E90E9D">
                <w:rPr>
                  <w:rFonts w:ascii="Calibri" w:hAnsi="Calibri" w:cs="Calibri"/>
                  <w:color w:val="000000"/>
                </w:rPr>
                <w:delText>40</w:delText>
              </w:r>
            </w:del>
          </w:p>
        </w:tc>
        <w:tc>
          <w:tcPr>
            <w:tcW w:w="1420" w:type="dxa"/>
            <w:tcBorders>
              <w:top w:val="nil"/>
              <w:left w:val="single" w:sz="4" w:space="0" w:color="auto"/>
              <w:bottom w:val="single" w:sz="4" w:space="0" w:color="auto"/>
              <w:right w:val="single" w:sz="12" w:space="0" w:color="auto"/>
            </w:tcBorders>
            <w:shd w:val="clear" w:color="auto" w:fill="auto"/>
            <w:noWrap/>
            <w:vAlign w:val="center"/>
          </w:tcPr>
          <w:p w:rsidR="00E90E9D" w:rsidRPr="00FC1F9C" w:rsidDel="00E90E9D" w:rsidRDefault="00E90E9D" w:rsidP="00E90E9D">
            <w:pPr>
              <w:jc w:val="center"/>
              <w:rPr>
                <w:del w:id="773" w:author="Pavla Trefilová" w:date="2019-09-05T15:27:00Z"/>
                <w:rFonts w:ascii="Calibri" w:hAnsi="Calibri" w:cs="Calibri"/>
                <w:color w:val="000000"/>
              </w:rPr>
            </w:pPr>
            <w:del w:id="774" w:author="Pavla Trefilová" w:date="2019-09-05T15:27:00Z">
              <w:r w:rsidRPr="00FC1F9C" w:rsidDel="00E90E9D">
                <w:rPr>
                  <w:rFonts w:ascii="Calibri" w:hAnsi="Calibri" w:cs="Calibri"/>
                  <w:color w:val="000000"/>
                </w:rPr>
                <w:delText>N</w:delText>
              </w:r>
            </w:del>
          </w:p>
        </w:tc>
      </w:tr>
      <w:tr w:rsidR="00E90E9D" w:rsidRPr="00FC1F9C" w:rsidDel="00E90E9D" w:rsidTr="00686901">
        <w:trPr>
          <w:trHeight w:val="300"/>
          <w:jc w:val="center"/>
          <w:del w:id="775" w:author="Pavla Trefilová" w:date="2019-09-05T15:27:00Z"/>
        </w:trPr>
        <w:tc>
          <w:tcPr>
            <w:tcW w:w="3320" w:type="dxa"/>
            <w:tcBorders>
              <w:top w:val="nil"/>
              <w:left w:val="single" w:sz="12" w:space="0" w:color="auto"/>
              <w:bottom w:val="single" w:sz="4" w:space="0" w:color="auto"/>
              <w:right w:val="single" w:sz="4" w:space="0" w:color="auto"/>
            </w:tcBorders>
            <w:shd w:val="clear" w:color="auto" w:fill="auto"/>
            <w:noWrap/>
            <w:vAlign w:val="bottom"/>
          </w:tcPr>
          <w:p w:rsidR="00E90E9D" w:rsidRPr="00FC1F9C" w:rsidDel="00E90E9D" w:rsidRDefault="00E90E9D" w:rsidP="00E90E9D">
            <w:pPr>
              <w:rPr>
                <w:del w:id="776" w:author="Pavla Trefilová" w:date="2019-09-05T15:27:00Z"/>
                <w:rFonts w:ascii="Calibri" w:hAnsi="Calibri" w:cs="Calibri"/>
                <w:color w:val="000000"/>
              </w:rPr>
            </w:pPr>
            <w:del w:id="777" w:author="Pavla Trefilová" w:date="2019-09-05T15:27:00Z">
              <w:r w:rsidRPr="00FC1F9C" w:rsidDel="00E90E9D">
                <w:rPr>
                  <w:rFonts w:ascii="Calibri" w:hAnsi="Calibri" w:cs="Calibri"/>
                  <w:color w:val="000000"/>
                </w:rPr>
                <w:delText>d</w:delText>
              </w:r>
              <w:r w:rsidDel="00E90E9D">
                <w:rPr>
                  <w:rFonts w:ascii="Calibri" w:hAnsi="Calibri" w:cs="Calibri"/>
                  <w:color w:val="000000"/>
                </w:rPr>
                <w:delText>oc. Ing. Rastislav Rajnoha, PhD.</w:delText>
              </w:r>
              <w:r w:rsidRPr="00992E37" w:rsidDel="00E90E9D">
                <w:rPr>
                  <w:rFonts w:ascii="Calibri" w:hAnsi="Calibri" w:cs="Calibri"/>
                  <w:color w:val="000000"/>
                  <w:vertAlign w:val="superscript"/>
                </w:rPr>
                <w:delText>1</w:delText>
              </w:r>
            </w:del>
          </w:p>
        </w:tc>
        <w:tc>
          <w:tcPr>
            <w:tcW w:w="1160" w:type="dxa"/>
            <w:tcBorders>
              <w:top w:val="nil"/>
              <w:left w:val="single" w:sz="4" w:space="0" w:color="auto"/>
              <w:bottom w:val="single" w:sz="4" w:space="0" w:color="auto"/>
              <w:right w:val="single" w:sz="4" w:space="0" w:color="auto"/>
            </w:tcBorders>
            <w:shd w:val="clear" w:color="auto" w:fill="auto"/>
            <w:noWrap/>
            <w:vAlign w:val="bottom"/>
          </w:tcPr>
          <w:p w:rsidR="00E90E9D" w:rsidRPr="00FC1F9C" w:rsidDel="00E90E9D" w:rsidRDefault="00E90E9D" w:rsidP="00E90E9D">
            <w:pPr>
              <w:jc w:val="center"/>
              <w:rPr>
                <w:del w:id="778" w:author="Pavla Trefilová" w:date="2019-09-05T15:27:00Z"/>
                <w:rFonts w:ascii="Calibri" w:hAnsi="Calibri" w:cs="Calibri"/>
                <w:color w:val="000000"/>
              </w:rPr>
            </w:pPr>
            <w:del w:id="779" w:author="Pavla Trefilová" w:date="2019-09-05T15:27:00Z">
              <w:r w:rsidRPr="00FC1F9C" w:rsidDel="00E90E9D">
                <w:rPr>
                  <w:rFonts w:ascii="Calibri" w:hAnsi="Calibri" w:cs="Calibri"/>
                  <w:color w:val="000000"/>
                </w:rPr>
                <w:delText>1971</w:delText>
              </w:r>
            </w:del>
          </w:p>
        </w:tc>
        <w:tc>
          <w:tcPr>
            <w:tcW w:w="741" w:type="dxa"/>
            <w:tcBorders>
              <w:top w:val="nil"/>
              <w:left w:val="nil"/>
              <w:bottom w:val="single" w:sz="4" w:space="0" w:color="auto"/>
              <w:right w:val="single" w:sz="4" w:space="0" w:color="auto"/>
            </w:tcBorders>
            <w:shd w:val="clear" w:color="auto" w:fill="auto"/>
            <w:noWrap/>
            <w:vAlign w:val="bottom"/>
          </w:tcPr>
          <w:p w:rsidR="00E90E9D" w:rsidRPr="00FC1F9C" w:rsidDel="00E90E9D" w:rsidRDefault="00E90E9D" w:rsidP="00E90E9D">
            <w:pPr>
              <w:jc w:val="center"/>
              <w:rPr>
                <w:del w:id="780" w:author="Pavla Trefilová" w:date="2019-09-05T15:27:00Z"/>
                <w:rFonts w:ascii="Calibri" w:hAnsi="Calibri" w:cs="Calibri"/>
                <w:color w:val="000000"/>
              </w:rPr>
            </w:pPr>
            <w:del w:id="781" w:author="Pavla Trefilová" w:date="2019-09-05T15:27:00Z">
              <w:r w:rsidRPr="00FC1F9C" w:rsidDel="00E90E9D">
                <w:rPr>
                  <w:rFonts w:ascii="Calibri" w:hAnsi="Calibri" w:cs="Calibri"/>
                  <w:color w:val="000000"/>
                </w:rPr>
                <w:delText>28</w:delText>
              </w:r>
            </w:del>
          </w:p>
        </w:tc>
        <w:tc>
          <w:tcPr>
            <w:tcW w:w="1420" w:type="dxa"/>
            <w:tcBorders>
              <w:top w:val="nil"/>
              <w:left w:val="single" w:sz="4" w:space="0" w:color="auto"/>
              <w:bottom w:val="single" w:sz="4" w:space="0" w:color="auto"/>
              <w:right w:val="single" w:sz="12" w:space="0" w:color="auto"/>
            </w:tcBorders>
            <w:shd w:val="clear" w:color="auto" w:fill="auto"/>
            <w:noWrap/>
            <w:vAlign w:val="center"/>
          </w:tcPr>
          <w:p w:rsidR="00E90E9D" w:rsidRPr="00FC1F9C" w:rsidDel="00E90E9D" w:rsidRDefault="00E90E9D" w:rsidP="00E90E9D">
            <w:pPr>
              <w:jc w:val="center"/>
              <w:rPr>
                <w:del w:id="782" w:author="Pavla Trefilová" w:date="2019-09-05T15:27:00Z"/>
                <w:rFonts w:ascii="Calibri" w:hAnsi="Calibri" w:cs="Calibri"/>
                <w:color w:val="000000"/>
              </w:rPr>
            </w:pPr>
            <w:del w:id="783" w:author="Pavla Trefilová" w:date="2019-09-05T15:27:00Z">
              <w:r w:rsidRPr="00FC1F9C" w:rsidDel="00E90E9D">
                <w:rPr>
                  <w:rFonts w:ascii="Calibri" w:hAnsi="Calibri" w:cs="Calibri"/>
                  <w:color w:val="000000"/>
                </w:rPr>
                <w:delText>N</w:delText>
              </w:r>
            </w:del>
          </w:p>
        </w:tc>
      </w:tr>
      <w:tr w:rsidR="00E90E9D" w:rsidRPr="00FC1F9C" w:rsidTr="00AD50DB">
        <w:trPr>
          <w:trHeight w:val="300"/>
          <w:jc w:val="center"/>
        </w:trPr>
        <w:tc>
          <w:tcPr>
            <w:tcW w:w="3320" w:type="dxa"/>
            <w:tcBorders>
              <w:top w:val="nil"/>
              <w:left w:val="single" w:sz="12" w:space="0" w:color="auto"/>
              <w:bottom w:val="single" w:sz="4" w:space="0" w:color="auto"/>
              <w:right w:val="single" w:sz="4" w:space="0" w:color="auto"/>
            </w:tcBorders>
            <w:shd w:val="clear" w:color="auto" w:fill="auto"/>
            <w:noWrap/>
            <w:vAlign w:val="center"/>
          </w:tcPr>
          <w:p w:rsidR="00E90E9D" w:rsidRPr="00FC1F9C" w:rsidRDefault="00E90E9D" w:rsidP="00E90E9D">
            <w:pPr>
              <w:rPr>
                <w:rFonts w:ascii="Calibri" w:hAnsi="Calibri" w:cs="Calibri"/>
                <w:color w:val="000000"/>
              </w:rPr>
            </w:pPr>
            <w:r w:rsidRPr="00FC1F9C">
              <w:rPr>
                <w:rFonts w:ascii="Calibri" w:hAnsi="Calibri" w:cs="Calibri"/>
                <w:color w:val="000000"/>
              </w:rPr>
              <w:t>doc. Ing. Pavla Staňková, Ph.D.</w:t>
            </w:r>
          </w:p>
        </w:tc>
        <w:tc>
          <w:tcPr>
            <w:tcW w:w="1160" w:type="dxa"/>
            <w:tcBorders>
              <w:top w:val="nil"/>
              <w:left w:val="single" w:sz="4" w:space="0" w:color="auto"/>
              <w:bottom w:val="single" w:sz="4" w:space="0" w:color="auto"/>
              <w:right w:val="single" w:sz="4" w:space="0" w:color="auto"/>
            </w:tcBorders>
            <w:shd w:val="clear" w:color="auto" w:fill="auto"/>
            <w:noWrap/>
            <w:vAlign w:val="center"/>
          </w:tcPr>
          <w:p w:rsidR="00E90E9D" w:rsidRPr="00FC1F9C" w:rsidRDefault="00E90E9D" w:rsidP="00E90E9D">
            <w:pPr>
              <w:jc w:val="center"/>
              <w:rPr>
                <w:rFonts w:ascii="Calibri" w:hAnsi="Calibri" w:cs="Calibri"/>
                <w:color w:val="000000"/>
              </w:rPr>
            </w:pPr>
            <w:r w:rsidRPr="00FC1F9C">
              <w:rPr>
                <w:rFonts w:ascii="Calibri" w:hAnsi="Calibri" w:cs="Calibri"/>
                <w:color w:val="000000"/>
              </w:rPr>
              <w:t>1972</w:t>
            </w:r>
          </w:p>
        </w:tc>
        <w:tc>
          <w:tcPr>
            <w:tcW w:w="741" w:type="dxa"/>
            <w:tcBorders>
              <w:top w:val="nil"/>
              <w:left w:val="nil"/>
              <w:bottom w:val="single" w:sz="4" w:space="0" w:color="auto"/>
              <w:right w:val="single" w:sz="4" w:space="0" w:color="auto"/>
            </w:tcBorders>
            <w:shd w:val="clear" w:color="auto" w:fill="auto"/>
            <w:noWrap/>
            <w:vAlign w:val="center"/>
          </w:tcPr>
          <w:p w:rsidR="00E90E9D" w:rsidRPr="00FC1F9C" w:rsidRDefault="00E90E9D" w:rsidP="00E90E9D">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4" w:space="0" w:color="auto"/>
              <w:right w:val="single" w:sz="12" w:space="0" w:color="auto"/>
            </w:tcBorders>
            <w:shd w:val="clear" w:color="auto" w:fill="auto"/>
            <w:noWrap/>
            <w:vAlign w:val="center"/>
          </w:tcPr>
          <w:p w:rsidR="00E90E9D" w:rsidRPr="00FC1F9C" w:rsidRDefault="00E90E9D" w:rsidP="00E90E9D">
            <w:pPr>
              <w:jc w:val="center"/>
              <w:rPr>
                <w:rFonts w:ascii="Calibri" w:hAnsi="Calibri" w:cs="Calibri"/>
                <w:color w:val="000000"/>
              </w:rPr>
            </w:pPr>
            <w:r w:rsidRPr="00FC1F9C">
              <w:rPr>
                <w:rFonts w:ascii="Calibri" w:hAnsi="Calibri" w:cs="Calibri"/>
                <w:color w:val="000000"/>
              </w:rPr>
              <w:t>N</w:t>
            </w:r>
          </w:p>
        </w:tc>
      </w:tr>
      <w:tr w:rsidR="00E90E9D" w:rsidRPr="00FC1F9C" w:rsidTr="00686901">
        <w:trPr>
          <w:trHeight w:val="300"/>
          <w:jc w:val="center"/>
        </w:trPr>
        <w:tc>
          <w:tcPr>
            <w:tcW w:w="3320" w:type="dxa"/>
            <w:tcBorders>
              <w:top w:val="nil"/>
              <w:left w:val="single" w:sz="12" w:space="0" w:color="auto"/>
              <w:bottom w:val="single" w:sz="4" w:space="0" w:color="auto"/>
              <w:right w:val="single" w:sz="4" w:space="0" w:color="auto"/>
            </w:tcBorders>
            <w:shd w:val="clear" w:color="auto" w:fill="auto"/>
            <w:noWrap/>
            <w:vAlign w:val="center"/>
          </w:tcPr>
          <w:p w:rsidR="00E90E9D" w:rsidRPr="00FC1F9C" w:rsidRDefault="00E90E9D" w:rsidP="00E90E9D">
            <w:pPr>
              <w:rPr>
                <w:rFonts w:ascii="Calibri" w:hAnsi="Calibri" w:cs="Calibri"/>
                <w:color w:val="000000"/>
              </w:rPr>
            </w:pPr>
            <w:r w:rsidRPr="00FC1F9C">
              <w:rPr>
                <w:rFonts w:ascii="Calibri" w:hAnsi="Calibri" w:cs="Calibri"/>
                <w:color w:val="000000"/>
              </w:rPr>
              <w:t>doc. Ing. Jena Švarcová, Ph.D.</w:t>
            </w:r>
          </w:p>
        </w:tc>
        <w:tc>
          <w:tcPr>
            <w:tcW w:w="1160" w:type="dxa"/>
            <w:tcBorders>
              <w:top w:val="nil"/>
              <w:left w:val="single" w:sz="4" w:space="0" w:color="auto"/>
              <w:bottom w:val="single" w:sz="4" w:space="0" w:color="auto"/>
              <w:right w:val="single" w:sz="4" w:space="0" w:color="auto"/>
            </w:tcBorders>
            <w:shd w:val="clear" w:color="auto" w:fill="auto"/>
            <w:noWrap/>
            <w:vAlign w:val="center"/>
          </w:tcPr>
          <w:p w:rsidR="00E90E9D" w:rsidRPr="00FC1F9C" w:rsidRDefault="00E90E9D" w:rsidP="00E90E9D">
            <w:pPr>
              <w:jc w:val="center"/>
              <w:rPr>
                <w:rFonts w:ascii="Calibri" w:hAnsi="Calibri" w:cs="Calibri"/>
                <w:color w:val="000000"/>
              </w:rPr>
            </w:pPr>
            <w:r w:rsidRPr="00FC1F9C">
              <w:rPr>
                <w:rFonts w:ascii="Calibri" w:hAnsi="Calibri" w:cs="Calibri"/>
                <w:color w:val="000000"/>
              </w:rPr>
              <w:t>1963</w:t>
            </w:r>
          </w:p>
        </w:tc>
        <w:tc>
          <w:tcPr>
            <w:tcW w:w="741" w:type="dxa"/>
            <w:tcBorders>
              <w:top w:val="nil"/>
              <w:left w:val="nil"/>
              <w:bottom w:val="single" w:sz="4" w:space="0" w:color="auto"/>
              <w:right w:val="single" w:sz="4" w:space="0" w:color="auto"/>
            </w:tcBorders>
            <w:shd w:val="clear" w:color="auto" w:fill="auto"/>
            <w:noWrap/>
            <w:vAlign w:val="center"/>
          </w:tcPr>
          <w:p w:rsidR="00E90E9D" w:rsidRPr="00FC1F9C" w:rsidRDefault="00E90E9D" w:rsidP="00E90E9D">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4" w:space="0" w:color="auto"/>
              <w:right w:val="single" w:sz="12" w:space="0" w:color="auto"/>
            </w:tcBorders>
            <w:shd w:val="clear" w:color="auto" w:fill="auto"/>
            <w:noWrap/>
            <w:vAlign w:val="center"/>
          </w:tcPr>
          <w:p w:rsidR="00E90E9D" w:rsidRPr="00FC1F9C" w:rsidRDefault="00E90E9D" w:rsidP="00E90E9D">
            <w:pPr>
              <w:jc w:val="center"/>
              <w:rPr>
                <w:rFonts w:ascii="Calibri" w:hAnsi="Calibri" w:cs="Calibri"/>
                <w:color w:val="000000"/>
              </w:rPr>
            </w:pPr>
            <w:r w:rsidRPr="00FC1F9C">
              <w:rPr>
                <w:rFonts w:ascii="Calibri" w:hAnsi="Calibri" w:cs="Calibri"/>
                <w:color w:val="000000"/>
              </w:rPr>
              <w:t>N</w:t>
            </w:r>
          </w:p>
        </w:tc>
      </w:tr>
      <w:tr w:rsidR="00E90E9D" w:rsidRPr="00FC1F9C" w:rsidTr="00686901">
        <w:trPr>
          <w:trHeight w:val="300"/>
          <w:jc w:val="center"/>
        </w:trPr>
        <w:tc>
          <w:tcPr>
            <w:tcW w:w="3320" w:type="dxa"/>
            <w:tcBorders>
              <w:top w:val="nil"/>
              <w:left w:val="single" w:sz="12" w:space="0" w:color="auto"/>
              <w:bottom w:val="single" w:sz="4" w:space="0" w:color="auto"/>
              <w:right w:val="single" w:sz="4" w:space="0" w:color="auto"/>
            </w:tcBorders>
            <w:shd w:val="clear" w:color="auto" w:fill="auto"/>
            <w:noWrap/>
            <w:vAlign w:val="bottom"/>
          </w:tcPr>
          <w:p w:rsidR="00E90E9D" w:rsidRPr="00FC1F9C" w:rsidRDefault="00E90E9D" w:rsidP="00E90E9D">
            <w:pPr>
              <w:rPr>
                <w:rFonts w:ascii="Calibri" w:hAnsi="Calibri" w:cs="Calibri"/>
                <w:color w:val="000000"/>
              </w:rPr>
            </w:pPr>
            <w:r w:rsidRPr="00FC1F9C">
              <w:rPr>
                <w:rFonts w:ascii="Calibri" w:hAnsi="Calibri" w:cs="Calibri"/>
                <w:color w:val="000000"/>
              </w:rPr>
              <w:t>doc. Ing. David Tuček, Ph.D.</w:t>
            </w:r>
          </w:p>
        </w:tc>
        <w:tc>
          <w:tcPr>
            <w:tcW w:w="1160" w:type="dxa"/>
            <w:tcBorders>
              <w:top w:val="nil"/>
              <w:left w:val="single" w:sz="4" w:space="0" w:color="auto"/>
              <w:bottom w:val="single" w:sz="4" w:space="0" w:color="auto"/>
              <w:right w:val="single" w:sz="4" w:space="0" w:color="auto"/>
            </w:tcBorders>
            <w:shd w:val="clear" w:color="auto" w:fill="auto"/>
            <w:noWrap/>
            <w:vAlign w:val="bottom"/>
          </w:tcPr>
          <w:p w:rsidR="00E90E9D" w:rsidRPr="00FC1F9C" w:rsidRDefault="00E90E9D" w:rsidP="00E90E9D">
            <w:pPr>
              <w:jc w:val="center"/>
              <w:rPr>
                <w:rFonts w:ascii="Calibri" w:hAnsi="Calibri" w:cs="Calibri"/>
                <w:color w:val="000000"/>
              </w:rPr>
            </w:pPr>
            <w:r w:rsidRPr="00FC1F9C">
              <w:rPr>
                <w:rFonts w:ascii="Calibri" w:hAnsi="Calibri" w:cs="Calibri"/>
                <w:color w:val="000000"/>
              </w:rPr>
              <w:t>1975</w:t>
            </w:r>
          </w:p>
        </w:tc>
        <w:tc>
          <w:tcPr>
            <w:tcW w:w="741" w:type="dxa"/>
            <w:tcBorders>
              <w:top w:val="nil"/>
              <w:left w:val="nil"/>
              <w:bottom w:val="single" w:sz="4" w:space="0" w:color="auto"/>
              <w:right w:val="single" w:sz="4" w:space="0" w:color="auto"/>
            </w:tcBorders>
            <w:shd w:val="clear" w:color="auto" w:fill="auto"/>
            <w:noWrap/>
            <w:vAlign w:val="bottom"/>
          </w:tcPr>
          <w:p w:rsidR="00E90E9D" w:rsidRPr="00FC1F9C" w:rsidRDefault="00E90E9D" w:rsidP="00E90E9D">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4" w:space="0" w:color="auto"/>
              <w:right w:val="single" w:sz="12" w:space="0" w:color="auto"/>
            </w:tcBorders>
            <w:shd w:val="clear" w:color="auto" w:fill="auto"/>
            <w:noWrap/>
            <w:vAlign w:val="center"/>
          </w:tcPr>
          <w:p w:rsidR="00E90E9D" w:rsidRPr="00FC1F9C" w:rsidRDefault="00E90E9D" w:rsidP="00E90E9D">
            <w:pPr>
              <w:jc w:val="center"/>
              <w:rPr>
                <w:rFonts w:ascii="Calibri" w:hAnsi="Calibri" w:cs="Calibri"/>
                <w:color w:val="000000"/>
              </w:rPr>
            </w:pPr>
            <w:r w:rsidRPr="00FC1F9C">
              <w:rPr>
                <w:rFonts w:ascii="Calibri" w:hAnsi="Calibri" w:cs="Calibri"/>
                <w:color w:val="000000"/>
              </w:rPr>
              <w:t>N</w:t>
            </w:r>
          </w:p>
        </w:tc>
      </w:tr>
      <w:tr w:rsidR="00E90E9D" w:rsidRPr="00FC1F9C" w:rsidTr="00F80A55">
        <w:trPr>
          <w:trHeight w:val="315"/>
          <w:jc w:val="center"/>
        </w:trPr>
        <w:tc>
          <w:tcPr>
            <w:tcW w:w="6641"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E90E9D" w:rsidRPr="00FC1F9C" w:rsidRDefault="00E90E9D" w:rsidP="00E90E9D">
            <w:pPr>
              <w:rPr>
                <w:rFonts w:ascii="Calibri" w:hAnsi="Calibri" w:cs="Calibri"/>
                <w:b/>
                <w:bCs/>
                <w:color w:val="000000"/>
              </w:rPr>
            </w:pPr>
            <w:r w:rsidRPr="00FC1F9C">
              <w:rPr>
                <w:rFonts w:ascii="Calibri" w:hAnsi="Calibri" w:cs="Calibri"/>
                <w:b/>
                <w:bCs/>
                <w:color w:val="000000"/>
              </w:rPr>
              <w:t>Odborní asistenti</w:t>
            </w:r>
          </w:p>
        </w:tc>
      </w:tr>
      <w:tr w:rsidR="00E90E9D" w:rsidRPr="00FC1F9C" w:rsidTr="00F80A55">
        <w:trPr>
          <w:trHeight w:val="300"/>
          <w:jc w:val="center"/>
        </w:trPr>
        <w:tc>
          <w:tcPr>
            <w:tcW w:w="3320"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rsidR="00E90E9D" w:rsidRPr="00FC1F9C" w:rsidRDefault="00E90E9D" w:rsidP="00E90E9D">
            <w:pPr>
              <w:rPr>
                <w:rFonts w:ascii="Calibri" w:hAnsi="Calibri" w:cs="Calibri"/>
                <w:color w:val="000000"/>
              </w:rPr>
            </w:pPr>
            <w:r w:rsidRPr="00FC1F9C">
              <w:rPr>
                <w:rFonts w:ascii="Calibri" w:hAnsi="Calibri" w:cs="Calibri"/>
                <w:color w:val="000000"/>
              </w:rPr>
              <w:t>Ing. Petra Benyahya, Ph.D.</w:t>
            </w:r>
          </w:p>
        </w:tc>
        <w:tc>
          <w:tcPr>
            <w:tcW w:w="1160" w:type="dxa"/>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E90E9D" w:rsidRPr="00FC1F9C" w:rsidRDefault="00E90E9D" w:rsidP="00E90E9D">
            <w:pPr>
              <w:jc w:val="center"/>
              <w:rPr>
                <w:rFonts w:ascii="Calibri" w:hAnsi="Calibri" w:cs="Calibri"/>
                <w:color w:val="000000"/>
              </w:rPr>
            </w:pPr>
            <w:r w:rsidRPr="00FC1F9C">
              <w:rPr>
                <w:rFonts w:ascii="Calibri" w:hAnsi="Calibri" w:cs="Calibri"/>
                <w:color w:val="000000"/>
              </w:rPr>
              <w:t>1978</w:t>
            </w:r>
          </w:p>
        </w:tc>
        <w:tc>
          <w:tcPr>
            <w:tcW w:w="741" w:type="dxa"/>
            <w:tcBorders>
              <w:top w:val="single" w:sz="12" w:space="0" w:color="auto"/>
              <w:left w:val="nil"/>
              <w:bottom w:val="single" w:sz="4" w:space="0" w:color="auto"/>
              <w:right w:val="single" w:sz="4" w:space="0" w:color="auto"/>
            </w:tcBorders>
            <w:shd w:val="clear" w:color="auto" w:fill="auto"/>
            <w:noWrap/>
            <w:vAlign w:val="center"/>
            <w:hideMark/>
          </w:tcPr>
          <w:p w:rsidR="00E90E9D" w:rsidRPr="00FC1F9C" w:rsidRDefault="00E90E9D" w:rsidP="00E90E9D">
            <w:pPr>
              <w:jc w:val="center"/>
              <w:rPr>
                <w:rFonts w:ascii="Calibri" w:hAnsi="Calibri" w:cs="Calibri"/>
                <w:color w:val="000000"/>
              </w:rPr>
            </w:pPr>
            <w:r w:rsidRPr="00FC1F9C">
              <w:rPr>
                <w:rFonts w:ascii="Calibri" w:hAnsi="Calibri" w:cs="Calibri"/>
                <w:color w:val="000000"/>
              </w:rPr>
              <w:t>40</w:t>
            </w:r>
          </w:p>
        </w:tc>
        <w:tc>
          <w:tcPr>
            <w:tcW w:w="1420" w:type="dxa"/>
            <w:tcBorders>
              <w:top w:val="single" w:sz="12" w:space="0" w:color="auto"/>
              <w:left w:val="single" w:sz="4" w:space="0" w:color="auto"/>
              <w:bottom w:val="single" w:sz="4" w:space="0" w:color="auto"/>
              <w:right w:val="single" w:sz="12" w:space="0" w:color="auto"/>
            </w:tcBorders>
            <w:shd w:val="clear" w:color="auto" w:fill="auto"/>
            <w:noWrap/>
            <w:vAlign w:val="center"/>
            <w:hideMark/>
          </w:tcPr>
          <w:p w:rsidR="00E90E9D" w:rsidRPr="00FC1F9C" w:rsidRDefault="00E90E9D" w:rsidP="00E90E9D">
            <w:pPr>
              <w:jc w:val="center"/>
              <w:rPr>
                <w:rFonts w:ascii="Calibri" w:hAnsi="Calibri" w:cs="Calibri"/>
                <w:color w:val="000000"/>
              </w:rPr>
            </w:pPr>
            <w:r w:rsidRPr="00FC1F9C">
              <w:rPr>
                <w:rFonts w:ascii="Calibri" w:hAnsi="Calibri" w:cs="Calibri"/>
                <w:color w:val="000000"/>
              </w:rPr>
              <w:t>N</w:t>
            </w:r>
          </w:p>
        </w:tc>
      </w:tr>
      <w:tr w:rsidR="00E90E9D" w:rsidRPr="00FC1F9C" w:rsidTr="00686901">
        <w:trPr>
          <w:trHeight w:val="300"/>
          <w:jc w:val="center"/>
        </w:trPr>
        <w:tc>
          <w:tcPr>
            <w:tcW w:w="3320" w:type="dxa"/>
            <w:tcBorders>
              <w:top w:val="nil"/>
              <w:left w:val="single" w:sz="12" w:space="0" w:color="auto"/>
              <w:bottom w:val="single" w:sz="4" w:space="0" w:color="auto"/>
              <w:right w:val="single" w:sz="4" w:space="0" w:color="auto"/>
            </w:tcBorders>
            <w:shd w:val="clear" w:color="auto" w:fill="auto"/>
            <w:noWrap/>
            <w:vAlign w:val="bottom"/>
          </w:tcPr>
          <w:p w:rsidR="00E90E9D" w:rsidRPr="00FC1F9C" w:rsidRDefault="00E90E9D" w:rsidP="00E90E9D">
            <w:pPr>
              <w:rPr>
                <w:rFonts w:ascii="Calibri" w:hAnsi="Calibri" w:cs="Calibri"/>
                <w:color w:val="000000"/>
              </w:rPr>
            </w:pPr>
            <w:r w:rsidRPr="00FC1F9C">
              <w:rPr>
                <w:rFonts w:ascii="Calibri" w:hAnsi="Calibri" w:cs="Calibri"/>
                <w:color w:val="000000"/>
              </w:rPr>
              <w:t>Ing. Michaela Blahová, Ph.D.</w:t>
            </w:r>
            <w:ins w:id="784" w:author="Pavla Trefilová" w:date="2019-09-16T08:51:00Z">
              <w:r w:rsidR="009A4263">
                <w:rPr>
                  <w:rFonts w:ascii="Calibri" w:hAnsi="Calibri" w:cs="Calibri"/>
                  <w:color w:val="000000"/>
                  <w:vertAlign w:val="superscript"/>
                </w:rPr>
                <w:t>1</w:t>
              </w:r>
            </w:ins>
            <w:del w:id="785" w:author="Pavla Trefilová" w:date="2019-09-16T08:51:00Z">
              <w:r w:rsidRPr="00992E37" w:rsidDel="009A4263">
                <w:rPr>
                  <w:rFonts w:ascii="Calibri" w:hAnsi="Calibri" w:cs="Calibri"/>
                  <w:color w:val="000000"/>
                  <w:vertAlign w:val="superscript"/>
                </w:rPr>
                <w:delText>2</w:delText>
              </w:r>
            </w:del>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90E9D" w:rsidRPr="00FC1F9C" w:rsidRDefault="00E90E9D" w:rsidP="00E90E9D">
            <w:pPr>
              <w:jc w:val="center"/>
              <w:rPr>
                <w:rFonts w:ascii="Calibri" w:hAnsi="Calibri" w:cs="Calibri"/>
                <w:color w:val="000000"/>
              </w:rPr>
            </w:pPr>
            <w:r w:rsidRPr="00FC1F9C">
              <w:rPr>
                <w:rFonts w:ascii="Calibri" w:hAnsi="Calibri" w:cs="Calibri"/>
                <w:color w:val="000000"/>
              </w:rPr>
              <w:t>1983</w:t>
            </w:r>
          </w:p>
        </w:tc>
        <w:tc>
          <w:tcPr>
            <w:tcW w:w="741" w:type="dxa"/>
            <w:tcBorders>
              <w:top w:val="single" w:sz="4" w:space="0" w:color="auto"/>
              <w:left w:val="nil"/>
              <w:bottom w:val="single" w:sz="4" w:space="0" w:color="auto"/>
              <w:right w:val="single" w:sz="4" w:space="0" w:color="auto"/>
            </w:tcBorders>
            <w:shd w:val="clear" w:color="auto" w:fill="auto"/>
            <w:noWrap/>
            <w:vAlign w:val="bottom"/>
          </w:tcPr>
          <w:p w:rsidR="00E90E9D" w:rsidRPr="00FC1F9C" w:rsidRDefault="00E90E9D" w:rsidP="00E90E9D">
            <w:pPr>
              <w:jc w:val="center"/>
              <w:rPr>
                <w:rFonts w:ascii="Calibri" w:hAnsi="Calibri" w:cs="Calibri"/>
                <w:color w:val="000000"/>
              </w:rPr>
            </w:pPr>
            <w:r w:rsidRPr="00FC1F9C">
              <w:rPr>
                <w:rFonts w:ascii="Calibri" w:hAnsi="Calibri" w:cs="Calibri"/>
                <w:color w:val="000000"/>
              </w:rPr>
              <w:t>12</w:t>
            </w:r>
          </w:p>
        </w:tc>
        <w:tc>
          <w:tcPr>
            <w:tcW w:w="1420" w:type="dxa"/>
            <w:tcBorders>
              <w:top w:val="nil"/>
              <w:left w:val="single" w:sz="4" w:space="0" w:color="auto"/>
              <w:bottom w:val="single" w:sz="4" w:space="0" w:color="auto"/>
              <w:right w:val="single" w:sz="12" w:space="0" w:color="auto"/>
            </w:tcBorders>
            <w:shd w:val="clear" w:color="auto" w:fill="auto"/>
            <w:noWrap/>
            <w:vAlign w:val="bottom"/>
          </w:tcPr>
          <w:p w:rsidR="00E90E9D" w:rsidRPr="00FC1F9C" w:rsidRDefault="00E90E9D" w:rsidP="00E90E9D">
            <w:pPr>
              <w:jc w:val="center"/>
              <w:rPr>
                <w:rFonts w:ascii="Calibri" w:hAnsi="Calibri" w:cs="Calibri"/>
                <w:color w:val="000000"/>
              </w:rPr>
            </w:pPr>
            <w:r w:rsidRPr="00FC1F9C">
              <w:rPr>
                <w:rFonts w:ascii="Calibri" w:hAnsi="Calibri" w:cs="Calibri"/>
                <w:color w:val="000000"/>
              </w:rPr>
              <w:t>N</w:t>
            </w:r>
          </w:p>
        </w:tc>
      </w:tr>
      <w:tr w:rsidR="00E90E9D" w:rsidRPr="00FC1F9C" w:rsidTr="00686901">
        <w:trPr>
          <w:trHeight w:val="300"/>
          <w:jc w:val="center"/>
        </w:trPr>
        <w:tc>
          <w:tcPr>
            <w:tcW w:w="3320" w:type="dxa"/>
            <w:tcBorders>
              <w:top w:val="nil"/>
              <w:left w:val="single" w:sz="12" w:space="0" w:color="auto"/>
              <w:bottom w:val="single" w:sz="4" w:space="0" w:color="auto"/>
              <w:right w:val="single" w:sz="4" w:space="0" w:color="auto"/>
            </w:tcBorders>
            <w:shd w:val="clear" w:color="auto" w:fill="auto"/>
            <w:noWrap/>
            <w:vAlign w:val="bottom"/>
          </w:tcPr>
          <w:p w:rsidR="00E90E9D" w:rsidRPr="00FC1F9C" w:rsidRDefault="00E90E9D" w:rsidP="00E90E9D">
            <w:pPr>
              <w:rPr>
                <w:rFonts w:ascii="Calibri" w:hAnsi="Calibri" w:cs="Calibri"/>
                <w:color w:val="000000"/>
              </w:rPr>
            </w:pPr>
            <w:r w:rsidRPr="00FC1F9C">
              <w:rPr>
                <w:rFonts w:ascii="Calibri" w:hAnsi="Calibri" w:cs="Calibri"/>
                <w:color w:val="000000"/>
              </w:rPr>
              <w:t>Ing. Ján Dvorský, PhD.</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90E9D" w:rsidRPr="00FC1F9C" w:rsidRDefault="00E90E9D" w:rsidP="00E90E9D">
            <w:pPr>
              <w:jc w:val="center"/>
              <w:rPr>
                <w:rFonts w:ascii="Calibri" w:hAnsi="Calibri" w:cs="Calibri"/>
                <w:color w:val="000000"/>
              </w:rPr>
            </w:pPr>
            <w:r w:rsidRPr="00FC1F9C">
              <w:rPr>
                <w:rFonts w:ascii="Calibri" w:hAnsi="Calibri" w:cs="Calibri"/>
                <w:color w:val="000000"/>
              </w:rPr>
              <w:t>1988</w:t>
            </w:r>
          </w:p>
        </w:tc>
        <w:tc>
          <w:tcPr>
            <w:tcW w:w="741" w:type="dxa"/>
            <w:tcBorders>
              <w:top w:val="single" w:sz="4" w:space="0" w:color="auto"/>
              <w:left w:val="nil"/>
              <w:bottom w:val="single" w:sz="4" w:space="0" w:color="auto"/>
              <w:right w:val="single" w:sz="4" w:space="0" w:color="auto"/>
            </w:tcBorders>
            <w:shd w:val="clear" w:color="auto" w:fill="auto"/>
            <w:noWrap/>
            <w:vAlign w:val="bottom"/>
          </w:tcPr>
          <w:p w:rsidR="00E90E9D" w:rsidRPr="00FC1F9C" w:rsidRDefault="00E90E9D" w:rsidP="00E90E9D">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4" w:space="0" w:color="auto"/>
              <w:right w:val="single" w:sz="12" w:space="0" w:color="auto"/>
            </w:tcBorders>
            <w:shd w:val="clear" w:color="auto" w:fill="auto"/>
            <w:noWrap/>
            <w:vAlign w:val="bottom"/>
          </w:tcPr>
          <w:p w:rsidR="00E90E9D" w:rsidRPr="00FC1F9C" w:rsidRDefault="00E90E9D" w:rsidP="0074748F">
            <w:pPr>
              <w:jc w:val="center"/>
              <w:rPr>
                <w:rFonts w:ascii="Calibri" w:hAnsi="Calibri" w:cs="Calibri"/>
                <w:color w:val="000000"/>
              </w:rPr>
            </w:pPr>
            <w:r w:rsidRPr="00FC1F9C">
              <w:rPr>
                <w:rFonts w:ascii="Calibri" w:hAnsi="Calibri" w:cs="Calibri"/>
                <w:color w:val="000000"/>
              </w:rPr>
              <w:t>U - 31.8.</w:t>
            </w:r>
            <w:del w:id="786" w:author="Pavla Trefilová" w:date="2019-09-10T14:38:00Z">
              <w:r w:rsidRPr="00FC1F9C" w:rsidDel="0074748F">
                <w:rPr>
                  <w:rFonts w:ascii="Calibri" w:hAnsi="Calibri" w:cs="Calibri"/>
                  <w:color w:val="000000"/>
                </w:rPr>
                <w:delText>2019</w:delText>
              </w:r>
            </w:del>
            <w:ins w:id="787" w:author="Pavla Trefilová" w:date="2019-09-10T14:38:00Z">
              <w:r w:rsidR="0074748F" w:rsidRPr="00FC1F9C">
                <w:rPr>
                  <w:rFonts w:ascii="Calibri" w:hAnsi="Calibri" w:cs="Calibri"/>
                  <w:color w:val="000000"/>
                </w:rPr>
                <w:t>20</w:t>
              </w:r>
              <w:r w:rsidR="0074748F">
                <w:rPr>
                  <w:rFonts w:ascii="Calibri" w:hAnsi="Calibri" w:cs="Calibri"/>
                  <w:color w:val="000000"/>
                </w:rPr>
                <w:t>22</w:t>
              </w:r>
            </w:ins>
          </w:p>
        </w:tc>
      </w:tr>
      <w:tr w:rsidR="00E90E9D" w:rsidRPr="00FC1F9C" w:rsidTr="00FF21BC">
        <w:trPr>
          <w:trHeight w:val="300"/>
          <w:jc w:val="center"/>
        </w:trPr>
        <w:tc>
          <w:tcPr>
            <w:tcW w:w="3320" w:type="dxa"/>
            <w:tcBorders>
              <w:top w:val="nil"/>
              <w:left w:val="single" w:sz="12" w:space="0" w:color="auto"/>
              <w:bottom w:val="single" w:sz="4" w:space="0" w:color="auto"/>
              <w:right w:val="single" w:sz="4" w:space="0" w:color="auto"/>
            </w:tcBorders>
            <w:shd w:val="clear" w:color="auto" w:fill="auto"/>
            <w:noWrap/>
            <w:vAlign w:val="center"/>
          </w:tcPr>
          <w:p w:rsidR="00E90E9D" w:rsidRPr="00FC1F9C" w:rsidRDefault="00E90E9D" w:rsidP="00E90E9D">
            <w:pPr>
              <w:rPr>
                <w:rFonts w:ascii="Calibri" w:hAnsi="Calibri" w:cs="Calibri"/>
                <w:color w:val="000000"/>
              </w:rPr>
            </w:pPr>
            <w:r w:rsidRPr="00FC1F9C">
              <w:rPr>
                <w:rFonts w:ascii="Calibri" w:hAnsi="Calibri" w:cs="Calibri"/>
                <w:color w:val="000000"/>
              </w:rPr>
              <w:t>Ing. Lubor Homolka, Ph.D.</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0E9D" w:rsidRPr="00FC1F9C" w:rsidRDefault="00E90E9D" w:rsidP="00E90E9D">
            <w:pPr>
              <w:jc w:val="center"/>
              <w:rPr>
                <w:rFonts w:ascii="Calibri" w:hAnsi="Calibri" w:cs="Calibri"/>
                <w:color w:val="000000"/>
              </w:rPr>
            </w:pPr>
            <w:r w:rsidRPr="00FC1F9C">
              <w:rPr>
                <w:rFonts w:ascii="Calibri" w:hAnsi="Calibri" w:cs="Calibri"/>
                <w:color w:val="000000"/>
              </w:rPr>
              <w:t>1985</w:t>
            </w:r>
          </w:p>
        </w:tc>
        <w:tc>
          <w:tcPr>
            <w:tcW w:w="741" w:type="dxa"/>
            <w:tcBorders>
              <w:top w:val="single" w:sz="4" w:space="0" w:color="auto"/>
              <w:left w:val="nil"/>
              <w:bottom w:val="single" w:sz="4" w:space="0" w:color="auto"/>
              <w:right w:val="single" w:sz="4" w:space="0" w:color="auto"/>
            </w:tcBorders>
            <w:shd w:val="clear" w:color="auto" w:fill="auto"/>
            <w:noWrap/>
            <w:vAlign w:val="center"/>
          </w:tcPr>
          <w:p w:rsidR="00E90E9D" w:rsidRPr="00FC1F9C" w:rsidRDefault="00E90E9D" w:rsidP="00E90E9D">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4" w:space="0" w:color="auto"/>
              <w:right w:val="single" w:sz="12" w:space="0" w:color="auto"/>
            </w:tcBorders>
            <w:shd w:val="clear" w:color="auto" w:fill="auto"/>
            <w:noWrap/>
            <w:vAlign w:val="center"/>
          </w:tcPr>
          <w:p w:rsidR="00E90E9D" w:rsidRPr="00FC1F9C" w:rsidRDefault="00E90E9D" w:rsidP="00E90E9D">
            <w:pPr>
              <w:jc w:val="center"/>
              <w:rPr>
                <w:rFonts w:ascii="Calibri" w:hAnsi="Calibri" w:cs="Calibri"/>
                <w:color w:val="000000"/>
              </w:rPr>
            </w:pPr>
            <w:r w:rsidRPr="00FC1F9C">
              <w:rPr>
                <w:rFonts w:ascii="Calibri" w:hAnsi="Calibri" w:cs="Calibri"/>
                <w:color w:val="000000"/>
              </w:rPr>
              <w:t>N</w:t>
            </w:r>
          </w:p>
        </w:tc>
      </w:tr>
      <w:tr w:rsidR="00E90E9D" w:rsidRPr="00FC1F9C" w:rsidTr="00F80A55">
        <w:trPr>
          <w:trHeight w:val="300"/>
          <w:jc w:val="center"/>
        </w:trPr>
        <w:tc>
          <w:tcPr>
            <w:tcW w:w="3320" w:type="dxa"/>
            <w:tcBorders>
              <w:top w:val="nil"/>
              <w:left w:val="single" w:sz="12" w:space="0" w:color="auto"/>
              <w:bottom w:val="single" w:sz="4" w:space="0" w:color="auto"/>
              <w:right w:val="single" w:sz="4" w:space="0" w:color="auto"/>
            </w:tcBorders>
            <w:shd w:val="clear" w:color="auto" w:fill="auto"/>
            <w:noWrap/>
            <w:vAlign w:val="bottom"/>
          </w:tcPr>
          <w:p w:rsidR="00E90E9D" w:rsidRPr="00FC1F9C" w:rsidRDefault="00E90E9D" w:rsidP="00E90E9D">
            <w:pPr>
              <w:rPr>
                <w:rFonts w:ascii="Calibri" w:hAnsi="Calibri" w:cs="Calibri"/>
                <w:color w:val="000000"/>
              </w:rPr>
            </w:pPr>
            <w:r w:rsidRPr="00FC1F9C">
              <w:rPr>
                <w:rFonts w:ascii="Calibri" w:hAnsi="Calibri" w:cs="Calibri"/>
                <w:color w:val="000000"/>
              </w:rPr>
              <w:t>Mgr. Alena Kolčavová, Ph.D.</w:t>
            </w:r>
          </w:p>
        </w:tc>
        <w:tc>
          <w:tcPr>
            <w:tcW w:w="1160" w:type="dxa"/>
            <w:tcBorders>
              <w:top w:val="nil"/>
              <w:left w:val="single" w:sz="4" w:space="0" w:color="auto"/>
              <w:bottom w:val="single" w:sz="4" w:space="0" w:color="auto"/>
              <w:right w:val="single" w:sz="4" w:space="0" w:color="auto"/>
            </w:tcBorders>
            <w:shd w:val="clear" w:color="auto" w:fill="auto"/>
            <w:noWrap/>
            <w:vAlign w:val="bottom"/>
          </w:tcPr>
          <w:p w:rsidR="00E90E9D" w:rsidRPr="00FC1F9C" w:rsidRDefault="00E90E9D" w:rsidP="00E90E9D">
            <w:pPr>
              <w:jc w:val="center"/>
              <w:rPr>
                <w:rFonts w:ascii="Calibri" w:hAnsi="Calibri" w:cs="Calibri"/>
                <w:color w:val="000000"/>
              </w:rPr>
            </w:pPr>
            <w:r w:rsidRPr="00FC1F9C">
              <w:rPr>
                <w:rFonts w:ascii="Calibri" w:hAnsi="Calibri" w:cs="Calibri"/>
                <w:color w:val="000000"/>
              </w:rPr>
              <w:t>1964</w:t>
            </w:r>
          </w:p>
        </w:tc>
        <w:tc>
          <w:tcPr>
            <w:tcW w:w="741" w:type="dxa"/>
            <w:tcBorders>
              <w:top w:val="nil"/>
              <w:left w:val="nil"/>
              <w:bottom w:val="single" w:sz="4" w:space="0" w:color="auto"/>
              <w:right w:val="single" w:sz="4" w:space="0" w:color="auto"/>
            </w:tcBorders>
            <w:shd w:val="clear" w:color="auto" w:fill="auto"/>
            <w:noWrap/>
            <w:vAlign w:val="bottom"/>
          </w:tcPr>
          <w:p w:rsidR="00E90E9D" w:rsidRPr="00FC1F9C" w:rsidRDefault="00E90E9D" w:rsidP="00E90E9D">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4" w:space="0" w:color="auto"/>
              <w:right w:val="single" w:sz="12" w:space="0" w:color="auto"/>
            </w:tcBorders>
            <w:shd w:val="clear" w:color="auto" w:fill="auto"/>
            <w:noWrap/>
            <w:vAlign w:val="bottom"/>
          </w:tcPr>
          <w:p w:rsidR="00E90E9D" w:rsidRPr="00FC1F9C" w:rsidRDefault="00E90E9D" w:rsidP="00E90E9D">
            <w:pPr>
              <w:jc w:val="center"/>
              <w:rPr>
                <w:rFonts w:ascii="Calibri" w:hAnsi="Calibri" w:cs="Calibri"/>
                <w:color w:val="000000"/>
              </w:rPr>
            </w:pPr>
            <w:r w:rsidRPr="00FC1F9C">
              <w:rPr>
                <w:rFonts w:ascii="Calibri" w:hAnsi="Calibri" w:cs="Calibri"/>
                <w:color w:val="000000"/>
              </w:rPr>
              <w:t>N</w:t>
            </w:r>
          </w:p>
        </w:tc>
      </w:tr>
      <w:tr w:rsidR="00E90E9D" w:rsidRPr="00FC1F9C" w:rsidTr="00FF21BC">
        <w:trPr>
          <w:trHeight w:val="300"/>
          <w:jc w:val="center"/>
        </w:trPr>
        <w:tc>
          <w:tcPr>
            <w:tcW w:w="3320" w:type="dxa"/>
            <w:tcBorders>
              <w:top w:val="nil"/>
              <w:left w:val="single" w:sz="12" w:space="0" w:color="auto"/>
              <w:bottom w:val="single" w:sz="4" w:space="0" w:color="auto"/>
              <w:right w:val="single" w:sz="4" w:space="0" w:color="auto"/>
            </w:tcBorders>
            <w:shd w:val="clear" w:color="auto" w:fill="auto"/>
            <w:noWrap/>
            <w:vAlign w:val="bottom"/>
            <w:hideMark/>
          </w:tcPr>
          <w:p w:rsidR="00E90E9D" w:rsidRPr="00FC1F9C" w:rsidRDefault="00E90E9D" w:rsidP="00E90E9D">
            <w:pPr>
              <w:rPr>
                <w:rFonts w:ascii="Calibri" w:hAnsi="Calibri" w:cs="Calibri"/>
                <w:color w:val="000000"/>
              </w:rPr>
            </w:pPr>
            <w:r w:rsidRPr="00FC1F9C">
              <w:rPr>
                <w:rFonts w:ascii="Calibri" w:hAnsi="Calibri" w:cs="Calibri"/>
                <w:color w:val="000000"/>
              </w:rPr>
              <w:t>Ing. Michael Adu Kwarteng</w:t>
            </w:r>
            <w:r>
              <w:rPr>
                <w:rFonts w:ascii="Calibri" w:hAnsi="Calibri" w:cs="Calibri"/>
                <w:color w:val="000000"/>
              </w:rPr>
              <w:t>, Ph.D.</w:t>
            </w:r>
          </w:p>
        </w:tc>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E90E9D" w:rsidRPr="00FC1F9C" w:rsidRDefault="00E90E9D" w:rsidP="00E90E9D">
            <w:pPr>
              <w:jc w:val="center"/>
              <w:rPr>
                <w:rFonts w:ascii="Calibri" w:hAnsi="Calibri" w:cs="Calibri"/>
                <w:color w:val="000000"/>
              </w:rPr>
            </w:pPr>
            <w:r w:rsidRPr="00FC1F9C">
              <w:rPr>
                <w:rFonts w:ascii="Calibri" w:hAnsi="Calibri" w:cs="Calibri"/>
                <w:color w:val="000000"/>
              </w:rPr>
              <w:t>1986</w:t>
            </w:r>
          </w:p>
        </w:tc>
        <w:tc>
          <w:tcPr>
            <w:tcW w:w="741" w:type="dxa"/>
            <w:tcBorders>
              <w:top w:val="nil"/>
              <w:left w:val="nil"/>
              <w:bottom w:val="single" w:sz="4" w:space="0" w:color="auto"/>
              <w:right w:val="single" w:sz="4" w:space="0" w:color="auto"/>
            </w:tcBorders>
            <w:shd w:val="clear" w:color="auto" w:fill="auto"/>
            <w:noWrap/>
            <w:vAlign w:val="bottom"/>
            <w:hideMark/>
          </w:tcPr>
          <w:p w:rsidR="00E90E9D" w:rsidRPr="00FC1F9C" w:rsidRDefault="00E90E9D" w:rsidP="00E90E9D">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4" w:space="0" w:color="auto"/>
              <w:right w:val="single" w:sz="12" w:space="0" w:color="auto"/>
            </w:tcBorders>
            <w:shd w:val="clear" w:color="auto" w:fill="auto"/>
            <w:noWrap/>
            <w:vAlign w:val="bottom"/>
            <w:hideMark/>
          </w:tcPr>
          <w:p w:rsidR="00E90E9D" w:rsidRPr="00FC1F9C" w:rsidRDefault="00E90E9D" w:rsidP="0074748F">
            <w:pPr>
              <w:jc w:val="center"/>
              <w:rPr>
                <w:rFonts w:ascii="Calibri" w:hAnsi="Calibri" w:cs="Calibri"/>
                <w:color w:val="000000"/>
              </w:rPr>
            </w:pPr>
            <w:r w:rsidRPr="00FC1F9C">
              <w:rPr>
                <w:rFonts w:ascii="Calibri" w:hAnsi="Calibri" w:cs="Calibri"/>
                <w:color w:val="000000"/>
              </w:rPr>
              <w:t>U - 31.8.</w:t>
            </w:r>
            <w:del w:id="788" w:author="Pavla Trefilová" w:date="2019-09-10T14:38:00Z">
              <w:r w:rsidRPr="00FC1F9C" w:rsidDel="0074748F">
                <w:rPr>
                  <w:rFonts w:ascii="Calibri" w:hAnsi="Calibri" w:cs="Calibri"/>
                  <w:color w:val="000000"/>
                </w:rPr>
                <w:delText>2019</w:delText>
              </w:r>
            </w:del>
            <w:ins w:id="789" w:author="Pavla Trefilová" w:date="2019-09-10T14:38:00Z">
              <w:r w:rsidR="0074748F" w:rsidRPr="00FC1F9C">
                <w:rPr>
                  <w:rFonts w:ascii="Calibri" w:hAnsi="Calibri" w:cs="Calibri"/>
                  <w:color w:val="000000"/>
                </w:rPr>
                <w:t>20</w:t>
              </w:r>
              <w:r w:rsidR="0074748F">
                <w:rPr>
                  <w:rFonts w:ascii="Calibri" w:hAnsi="Calibri" w:cs="Calibri"/>
                  <w:color w:val="000000"/>
                </w:rPr>
                <w:t>22</w:t>
              </w:r>
            </w:ins>
          </w:p>
        </w:tc>
      </w:tr>
      <w:tr w:rsidR="00E90E9D" w:rsidRPr="00FC1F9C" w:rsidTr="00FF21BC">
        <w:trPr>
          <w:trHeight w:val="300"/>
          <w:jc w:val="center"/>
        </w:trPr>
        <w:tc>
          <w:tcPr>
            <w:tcW w:w="3320" w:type="dxa"/>
            <w:tcBorders>
              <w:top w:val="nil"/>
              <w:left w:val="single" w:sz="12" w:space="0" w:color="auto"/>
              <w:bottom w:val="single" w:sz="4" w:space="0" w:color="auto"/>
              <w:right w:val="single" w:sz="4" w:space="0" w:color="auto"/>
            </w:tcBorders>
            <w:shd w:val="clear" w:color="auto" w:fill="auto"/>
            <w:noWrap/>
            <w:vAlign w:val="center"/>
            <w:hideMark/>
          </w:tcPr>
          <w:p w:rsidR="00E90E9D" w:rsidRPr="00FC1F9C" w:rsidRDefault="00E90E9D" w:rsidP="00E90E9D">
            <w:pPr>
              <w:rPr>
                <w:rFonts w:ascii="Calibri" w:hAnsi="Calibri" w:cs="Calibri"/>
                <w:color w:val="000000"/>
              </w:rPr>
            </w:pPr>
            <w:r w:rsidRPr="00FC1F9C">
              <w:rPr>
                <w:rFonts w:ascii="Calibri" w:hAnsi="Calibri" w:cs="Calibri"/>
                <w:color w:val="000000"/>
              </w:rPr>
              <w:t>Ing. Jana Matošková, Ph.D.</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E90E9D" w:rsidRPr="00FC1F9C" w:rsidRDefault="00E90E9D" w:rsidP="00E90E9D">
            <w:pPr>
              <w:jc w:val="center"/>
              <w:rPr>
                <w:rFonts w:ascii="Calibri" w:hAnsi="Calibri" w:cs="Calibri"/>
                <w:color w:val="000000"/>
              </w:rPr>
            </w:pPr>
            <w:r w:rsidRPr="00FC1F9C">
              <w:rPr>
                <w:rFonts w:ascii="Calibri" w:hAnsi="Calibri" w:cs="Calibri"/>
                <w:color w:val="000000"/>
              </w:rPr>
              <w:t>1979</w:t>
            </w:r>
          </w:p>
        </w:tc>
        <w:tc>
          <w:tcPr>
            <w:tcW w:w="741" w:type="dxa"/>
            <w:tcBorders>
              <w:top w:val="nil"/>
              <w:left w:val="nil"/>
              <w:bottom w:val="single" w:sz="4" w:space="0" w:color="auto"/>
              <w:right w:val="single" w:sz="4" w:space="0" w:color="auto"/>
            </w:tcBorders>
            <w:shd w:val="clear" w:color="auto" w:fill="auto"/>
            <w:noWrap/>
            <w:vAlign w:val="center"/>
            <w:hideMark/>
          </w:tcPr>
          <w:p w:rsidR="00E90E9D" w:rsidRPr="00FC1F9C" w:rsidRDefault="00E90E9D" w:rsidP="00E90E9D">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4" w:space="0" w:color="auto"/>
              <w:right w:val="single" w:sz="12" w:space="0" w:color="auto"/>
            </w:tcBorders>
            <w:shd w:val="clear" w:color="auto" w:fill="auto"/>
            <w:noWrap/>
            <w:vAlign w:val="center"/>
            <w:hideMark/>
          </w:tcPr>
          <w:p w:rsidR="00E90E9D" w:rsidRPr="00FC1F9C" w:rsidRDefault="00E90E9D" w:rsidP="00E90E9D">
            <w:pPr>
              <w:jc w:val="center"/>
              <w:rPr>
                <w:rFonts w:ascii="Calibri" w:hAnsi="Calibri" w:cs="Calibri"/>
                <w:color w:val="000000"/>
              </w:rPr>
            </w:pPr>
            <w:r w:rsidRPr="00FC1F9C">
              <w:rPr>
                <w:rFonts w:ascii="Calibri" w:hAnsi="Calibri" w:cs="Calibri"/>
                <w:color w:val="000000"/>
              </w:rPr>
              <w:t>N</w:t>
            </w:r>
          </w:p>
        </w:tc>
      </w:tr>
      <w:tr w:rsidR="00E90E9D" w:rsidRPr="00FC1F9C" w:rsidTr="00FF21BC">
        <w:trPr>
          <w:trHeight w:val="300"/>
          <w:jc w:val="center"/>
        </w:trPr>
        <w:tc>
          <w:tcPr>
            <w:tcW w:w="3320" w:type="dxa"/>
            <w:tcBorders>
              <w:top w:val="nil"/>
              <w:left w:val="single" w:sz="12" w:space="0" w:color="auto"/>
              <w:bottom w:val="single" w:sz="4" w:space="0" w:color="auto"/>
              <w:right w:val="single" w:sz="4" w:space="0" w:color="auto"/>
            </w:tcBorders>
            <w:shd w:val="clear" w:color="auto" w:fill="auto"/>
            <w:noWrap/>
            <w:vAlign w:val="center"/>
            <w:hideMark/>
          </w:tcPr>
          <w:p w:rsidR="00E90E9D" w:rsidRPr="00FC1F9C" w:rsidRDefault="00E90E9D" w:rsidP="00E90E9D">
            <w:pPr>
              <w:rPr>
                <w:rFonts w:ascii="Calibri" w:hAnsi="Calibri" w:cs="Calibri"/>
                <w:color w:val="000000"/>
              </w:rPr>
            </w:pPr>
            <w:r w:rsidRPr="00FC1F9C">
              <w:rPr>
                <w:rFonts w:ascii="Calibri" w:hAnsi="Calibri" w:cs="Calibri"/>
                <w:color w:val="000000"/>
              </w:rPr>
              <w:t>Ing. Přemysl Pálka, Ph.D.</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E90E9D" w:rsidRPr="00FC1F9C" w:rsidRDefault="00E90E9D" w:rsidP="00E90E9D">
            <w:pPr>
              <w:jc w:val="center"/>
              <w:rPr>
                <w:rFonts w:ascii="Calibri" w:hAnsi="Calibri" w:cs="Calibri"/>
                <w:color w:val="000000"/>
              </w:rPr>
            </w:pPr>
            <w:r w:rsidRPr="00FC1F9C">
              <w:rPr>
                <w:rFonts w:ascii="Calibri" w:hAnsi="Calibri" w:cs="Calibri"/>
                <w:color w:val="000000"/>
              </w:rPr>
              <w:t>1982</w:t>
            </w:r>
          </w:p>
        </w:tc>
        <w:tc>
          <w:tcPr>
            <w:tcW w:w="741" w:type="dxa"/>
            <w:tcBorders>
              <w:top w:val="nil"/>
              <w:left w:val="nil"/>
              <w:bottom w:val="single" w:sz="4" w:space="0" w:color="auto"/>
              <w:right w:val="single" w:sz="4" w:space="0" w:color="auto"/>
            </w:tcBorders>
            <w:shd w:val="clear" w:color="auto" w:fill="auto"/>
            <w:noWrap/>
            <w:vAlign w:val="center"/>
            <w:hideMark/>
          </w:tcPr>
          <w:p w:rsidR="00E90E9D" w:rsidRPr="00FC1F9C" w:rsidRDefault="00E90E9D" w:rsidP="00E90E9D">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4" w:space="0" w:color="auto"/>
              <w:right w:val="single" w:sz="12" w:space="0" w:color="auto"/>
            </w:tcBorders>
            <w:shd w:val="clear" w:color="auto" w:fill="auto"/>
            <w:noWrap/>
            <w:vAlign w:val="center"/>
            <w:hideMark/>
          </w:tcPr>
          <w:p w:rsidR="00E90E9D" w:rsidRPr="00FC1F9C" w:rsidRDefault="00E90E9D" w:rsidP="00E90E9D">
            <w:pPr>
              <w:jc w:val="center"/>
              <w:rPr>
                <w:rFonts w:ascii="Calibri" w:hAnsi="Calibri" w:cs="Calibri"/>
                <w:color w:val="000000"/>
              </w:rPr>
            </w:pPr>
            <w:r w:rsidRPr="00FC1F9C">
              <w:rPr>
                <w:rFonts w:ascii="Calibri" w:hAnsi="Calibri" w:cs="Calibri"/>
                <w:color w:val="000000"/>
              </w:rPr>
              <w:t>N</w:t>
            </w:r>
          </w:p>
        </w:tc>
      </w:tr>
      <w:tr w:rsidR="00E90E9D" w:rsidRPr="00FC1F9C" w:rsidTr="00FF21BC">
        <w:trPr>
          <w:trHeight w:val="300"/>
          <w:jc w:val="center"/>
        </w:trPr>
        <w:tc>
          <w:tcPr>
            <w:tcW w:w="3320" w:type="dxa"/>
            <w:tcBorders>
              <w:top w:val="nil"/>
              <w:left w:val="single" w:sz="12" w:space="0" w:color="auto"/>
              <w:bottom w:val="single" w:sz="4" w:space="0" w:color="auto"/>
              <w:right w:val="single" w:sz="4" w:space="0" w:color="auto"/>
            </w:tcBorders>
            <w:shd w:val="clear" w:color="auto" w:fill="auto"/>
            <w:noWrap/>
            <w:vAlign w:val="center"/>
            <w:hideMark/>
          </w:tcPr>
          <w:p w:rsidR="00E90E9D" w:rsidRPr="00FC1F9C" w:rsidRDefault="00E90E9D" w:rsidP="00E90E9D">
            <w:pPr>
              <w:rPr>
                <w:rFonts w:ascii="Calibri" w:hAnsi="Calibri" w:cs="Calibri"/>
                <w:color w:val="000000"/>
              </w:rPr>
            </w:pPr>
            <w:r w:rsidRPr="00FC1F9C">
              <w:rPr>
                <w:rFonts w:ascii="Calibri" w:hAnsi="Calibri" w:cs="Calibri"/>
                <w:color w:val="000000"/>
              </w:rPr>
              <w:t>Nibedita Saha, Ph.D.</w:t>
            </w:r>
            <w:r>
              <w:rPr>
                <w:rFonts w:ascii="Calibri" w:hAnsi="Calibri" w:cs="Calibri"/>
                <w:color w:val="000000"/>
              </w:rPr>
              <w:t>, MBA</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E90E9D" w:rsidRPr="00FC1F9C" w:rsidRDefault="00E90E9D" w:rsidP="00E90E9D">
            <w:pPr>
              <w:jc w:val="center"/>
              <w:rPr>
                <w:rFonts w:ascii="Calibri" w:hAnsi="Calibri" w:cs="Calibri"/>
                <w:color w:val="000000"/>
              </w:rPr>
            </w:pPr>
            <w:r w:rsidRPr="00FC1F9C">
              <w:rPr>
                <w:rFonts w:ascii="Calibri" w:hAnsi="Calibri" w:cs="Calibri"/>
                <w:color w:val="000000"/>
              </w:rPr>
              <w:t> </w:t>
            </w:r>
            <w:r>
              <w:rPr>
                <w:rFonts w:ascii="Calibri" w:hAnsi="Calibri" w:cs="Calibri"/>
                <w:color w:val="000000"/>
              </w:rPr>
              <w:t>1970</w:t>
            </w:r>
          </w:p>
        </w:tc>
        <w:tc>
          <w:tcPr>
            <w:tcW w:w="741" w:type="dxa"/>
            <w:tcBorders>
              <w:top w:val="nil"/>
              <w:left w:val="nil"/>
              <w:bottom w:val="single" w:sz="4" w:space="0" w:color="auto"/>
              <w:right w:val="single" w:sz="4" w:space="0" w:color="auto"/>
            </w:tcBorders>
            <w:shd w:val="clear" w:color="auto" w:fill="auto"/>
            <w:noWrap/>
            <w:vAlign w:val="center"/>
            <w:hideMark/>
          </w:tcPr>
          <w:p w:rsidR="00E90E9D" w:rsidRPr="00FC1F9C" w:rsidRDefault="00E90E9D" w:rsidP="00E90E9D">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4" w:space="0" w:color="auto"/>
              <w:right w:val="single" w:sz="12" w:space="0" w:color="auto"/>
            </w:tcBorders>
            <w:shd w:val="clear" w:color="auto" w:fill="auto"/>
            <w:noWrap/>
            <w:vAlign w:val="center"/>
            <w:hideMark/>
          </w:tcPr>
          <w:p w:rsidR="00E90E9D" w:rsidRPr="00FC1F9C" w:rsidRDefault="00E90E9D" w:rsidP="00E90E9D">
            <w:pPr>
              <w:jc w:val="center"/>
              <w:rPr>
                <w:rFonts w:ascii="Calibri" w:hAnsi="Calibri" w:cs="Calibri"/>
                <w:color w:val="000000"/>
              </w:rPr>
            </w:pPr>
            <w:r>
              <w:rPr>
                <w:rFonts w:ascii="Calibri" w:hAnsi="Calibri" w:cs="Calibri"/>
                <w:color w:val="000000"/>
              </w:rPr>
              <w:t>N</w:t>
            </w:r>
          </w:p>
        </w:tc>
      </w:tr>
      <w:tr w:rsidR="00E90E9D" w:rsidRPr="00FC1F9C" w:rsidTr="00FF21BC">
        <w:trPr>
          <w:trHeight w:val="300"/>
          <w:jc w:val="center"/>
        </w:trPr>
        <w:tc>
          <w:tcPr>
            <w:tcW w:w="3320" w:type="dxa"/>
            <w:tcBorders>
              <w:top w:val="nil"/>
              <w:left w:val="single" w:sz="12" w:space="0" w:color="auto"/>
              <w:bottom w:val="single" w:sz="4" w:space="0" w:color="auto"/>
              <w:right w:val="single" w:sz="4" w:space="0" w:color="auto"/>
            </w:tcBorders>
            <w:shd w:val="clear" w:color="auto" w:fill="auto"/>
            <w:noWrap/>
            <w:vAlign w:val="bottom"/>
            <w:hideMark/>
          </w:tcPr>
          <w:p w:rsidR="00E90E9D" w:rsidRPr="00FC1F9C" w:rsidRDefault="00E90E9D" w:rsidP="00E90E9D">
            <w:pPr>
              <w:rPr>
                <w:rFonts w:ascii="Calibri" w:hAnsi="Calibri" w:cs="Calibri"/>
                <w:color w:val="000000"/>
              </w:rPr>
            </w:pPr>
            <w:r w:rsidRPr="00FC1F9C">
              <w:rPr>
                <w:rFonts w:ascii="Calibri" w:hAnsi="Calibri" w:cs="Calibri"/>
                <w:color w:val="000000"/>
              </w:rPr>
              <w:t>Ing. Karel Slinták, Ph.D.</w:t>
            </w:r>
          </w:p>
        </w:tc>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E90E9D" w:rsidRPr="00FC1F9C" w:rsidRDefault="00E90E9D" w:rsidP="00E90E9D">
            <w:pPr>
              <w:jc w:val="center"/>
              <w:rPr>
                <w:rFonts w:ascii="Calibri" w:hAnsi="Calibri" w:cs="Calibri"/>
                <w:color w:val="000000"/>
              </w:rPr>
            </w:pPr>
            <w:r w:rsidRPr="00FC1F9C">
              <w:rPr>
                <w:rFonts w:ascii="Calibri" w:hAnsi="Calibri" w:cs="Calibri"/>
                <w:color w:val="000000"/>
              </w:rPr>
              <w:t>1981</w:t>
            </w:r>
          </w:p>
        </w:tc>
        <w:tc>
          <w:tcPr>
            <w:tcW w:w="741" w:type="dxa"/>
            <w:tcBorders>
              <w:top w:val="nil"/>
              <w:left w:val="nil"/>
              <w:bottom w:val="single" w:sz="4" w:space="0" w:color="auto"/>
              <w:right w:val="single" w:sz="4" w:space="0" w:color="auto"/>
            </w:tcBorders>
            <w:shd w:val="clear" w:color="auto" w:fill="auto"/>
            <w:noWrap/>
            <w:vAlign w:val="bottom"/>
            <w:hideMark/>
          </w:tcPr>
          <w:p w:rsidR="00E90E9D" w:rsidRPr="00FC1F9C" w:rsidRDefault="00E90E9D" w:rsidP="00E90E9D">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4" w:space="0" w:color="auto"/>
              <w:right w:val="single" w:sz="12" w:space="0" w:color="auto"/>
            </w:tcBorders>
            <w:shd w:val="clear" w:color="auto" w:fill="auto"/>
            <w:noWrap/>
            <w:vAlign w:val="bottom"/>
            <w:hideMark/>
          </w:tcPr>
          <w:p w:rsidR="00E90E9D" w:rsidRPr="00FC1F9C" w:rsidRDefault="00E90E9D" w:rsidP="0074748F">
            <w:pPr>
              <w:jc w:val="center"/>
              <w:rPr>
                <w:rFonts w:ascii="Calibri" w:hAnsi="Calibri" w:cs="Calibri"/>
                <w:color w:val="000000"/>
              </w:rPr>
            </w:pPr>
            <w:del w:id="790" w:author="Pavla Trefilová" w:date="2019-09-10T14:38:00Z">
              <w:r w:rsidRPr="00FC1F9C" w:rsidDel="0074748F">
                <w:rPr>
                  <w:rFonts w:ascii="Calibri" w:hAnsi="Calibri" w:cs="Calibri"/>
                  <w:color w:val="000000"/>
                </w:rPr>
                <w:delText>U - 31.8.2019</w:delText>
              </w:r>
            </w:del>
            <w:ins w:id="791" w:author="Pavla Trefilová" w:date="2019-09-10T14:38:00Z">
              <w:r w:rsidR="0074748F">
                <w:rPr>
                  <w:rFonts w:ascii="Calibri" w:hAnsi="Calibri" w:cs="Calibri"/>
                  <w:color w:val="000000"/>
                </w:rPr>
                <w:t>N</w:t>
              </w:r>
            </w:ins>
          </w:p>
        </w:tc>
      </w:tr>
      <w:tr w:rsidR="00E90E9D" w:rsidRPr="00FC1F9C" w:rsidTr="00FF21BC">
        <w:trPr>
          <w:trHeight w:val="300"/>
          <w:jc w:val="center"/>
        </w:trPr>
        <w:tc>
          <w:tcPr>
            <w:tcW w:w="3320" w:type="dxa"/>
            <w:tcBorders>
              <w:top w:val="nil"/>
              <w:left w:val="single" w:sz="12" w:space="0" w:color="auto"/>
              <w:bottom w:val="single" w:sz="4" w:space="0" w:color="auto"/>
              <w:right w:val="single" w:sz="4" w:space="0" w:color="auto"/>
            </w:tcBorders>
            <w:shd w:val="clear" w:color="auto" w:fill="auto"/>
            <w:noWrap/>
            <w:vAlign w:val="center"/>
            <w:hideMark/>
          </w:tcPr>
          <w:p w:rsidR="00E90E9D" w:rsidRPr="00FC1F9C" w:rsidRDefault="00E90E9D" w:rsidP="00E90E9D">
            <w:pPr>
              <w:rPr>
                <w:rFonts w:ascii="Calibri" w:hAnsi="Calibri" w:cs="Calibri"/>
                <w:color w:val="000000"/>
              </w:rPr>
            </w:pPr>
            <w:r w:rsidRPr="00FC1F9C">
              <w:rPr>
                <w:rFonts w:ascii="Calibri" w:hAnsi="Calibri" w:cs="Calibri"/>
                <w:color w:val="000000"/>
              </w:rPr>
              <w:t>Ing. Lucie Tomancová, Ph.D.</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E90E9D" w:rsidRPr="00FC1F9C" w:rsidRDefault="00E90E9D" w:rsidP="00E90E9D">
            <w:pPr>
              <w:jc w:val="center"/>
              <w:rPr>
                <w:rFonts w:ascii="Calibri" w:hAnsi="Calibri" w:cs="Calibri"/>
                <w:color w:val="000000"/>
              </w:rPr>
            </w:pPr>
            <w:r w:rsidRPr="00FC1F9C">
              <w:rPr>
                <w:rFonts w:ascii="Calibri" w:hAnsi="Calibri" w:cs="Calibri"/>
                <w:color w:val="000000"/>
              </w:rPr>
              <w:t>1981</w:t>
            </w:r>
          </w:p>
        </w:tc>
        <w:tc>
          <w:tcPr>
            <w:tcW w:w="741" w:type="dxa"/>
            <w:tcBorders>
              <w:top w:val="nil"/>
              <w:left w:val="nil"/>
              <w:bottom w:val="single" w:sz="4" w:space="0" w:color="auto"/>
              <w:right w:val="single" w:sz="4" w:space="0" w:color="auto"/>
            </w:tcBorders>
            <w:shd w:val="clear" w:color="auto" w:fill="auto"/>
            <w:noWrap/>
            <w:vAlign w:val="center"/>
            <w:hideMark/>
          </w:tcPr>
          <w:p w:rsidR="00E90E9D" w:rsidRPr="00FC1F9C" w:rsidRDefault="00E90E9D" w:rsidP="00E90E9D">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4" w:space="0" w:color="auto"/>
              <w:right w:val="single" w:sz="12" w:space="0" w:color="auto"/>
            </w:tcBorders>
            <w:shd w:val="clear" w:color="auto" w:fill="auto"/>
            <w:noWrap/>
            <w:vAlign w:val="center"/>
            <w:hideMark/>
          </w:tcPr>
          <w:p w:rsidR="00E90E9D" w:rsidRPr="00FC1F9C" w:rsidRDefault="00E90E9D" w:rsidP="00E90E9D">
            <w:pPr>
              <w:jc w:val="center"/>
              <w:rPr>
                <w:rFonts w:ascii="Calibri" w:hAnsi="Calibri" w:cs="Calibri"/>
                <w:color w:val="000000"/>
              </w:rPr>
            </w:pPr>
            <w:r w:rsidRPr="00FC1F9C">
              <w:rPr>
                <w:rFonts w:ascii="Calibri" w:hAnsi="Calibri" w:cs="Calibri"/>
                <w:color w:val="000000"/>
              </w:rPr>
              <w:t>N</w:t>
            </w:r>
          </w:p>
        </w:tc>
      </w:tr>
      <w:tr w:rsidR="00E90E9D" w:rsidRPr="00FC1F9C" w:rsidTr="00FF21BC">
        <w:trPr>
          <w:trHeight w:val="300"/>
          <w:jc w:val="center"/>
        </w:trPr>
        <w:tc>
          <w:tcPr>
            <w:tcW w:w="3320" w:type="dxa"/>
            <w:tcBorders>
              <w:top w:val="nil"/>
              <w:left w:val="single" w:sz="12" w:space="0" w:color="auto"/>
              <w:bottom w:val="single" w:sz="4" w:space="0" w:color="auto"/>
              <w:right w:val="single" w:sz="4" w:space="0" w:color="auto"/>
            </w:tcBorders>
            <w:shd w:val="clear" w:color="auto" w:fill="auto"/>
            <w:noWrap/>
            <w:vAlign w:val="center"/>
            <w:hideMark/>
          </w:tcPr>
          <w:p w:rsidR="00E90E9D" w:rsidRPr="00FC1F9C" w:rsidRDefault="00E90E9D" w:rsidP="00E90E9D">
            <w:pPr>
              <w:rPr>
                <w:rFonts w:ascii="Calibri" w:hAnsi="Calibri" w:cs="Calibri"/>
                <w:color w:val="000000"/>
              </w:rPr>
            </w:pPr>
            <w:r w:rsidRPr="00FC1F9C">
              <w:rPr>
                <w:rFonts w:ascii="Calibri" w:hAnsi="Calibri" w:cs="Calibri"/>
                <w:color w:val="000000"/>
              </w:rPr>
              <w:t>Ing. Janka Vydrová, Ph.D.</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E90E9D" w:rsidRPr="00FC1F9C" w:rsidRDefault="00E90E9D" w:rsidP="00E90E9D">
            <w:pPr>
              <w:jc w:val="center"/>
              <w:rPr>
                <w:rFonts w:ascii="Calibri" w:hAnsi="Calibri" w:cs="Calibri"/>
                <w:color w:val="000000"/>
              </w:rPr>
            </w:pPr>
            <w:r w:rsidRPr="00FC1F9C">
              <w:rPr>
                <w:rFonts w:ascii="Calibri" w:hAnsi="Calibri" w:cs="Calibri"/>
                <w:color w:val="000000"/>
              </w:rPr>
              <w:t>1982</w:t>
            </w:r>
          </w:p>
        </w:tc>
        <w:tc>
          <w:tcPr>
            <w:tcW w:w="741" w:type="dxa"/>
            <w:tcBorders>
              <w:top w:val="nil"/>
              <w:left w:val="nil"/>
              <w:bottom w:val="single" w:sz="4" w:space="0" w:color="auto"/>
              <w:right w:val="single" w:sz="4" w:space="0" w:color="auto"/>
            </w:tcBorders>
            <w:shd w:val="clear" w:color="auto" w:fill="auto"/>
            <w:noWrap/>
            <w:vAlign w:val="center"/>
            <w:hideMark/>
          </w:tcPr>
          <w:p w:rsidR="00E90E9D" w:rsidRPr="00FC1F9C" w:rsidRDefault="00E90E9D" w:rsidP="00E90E9D">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4" w:space="0" w:color="auto"/>
              <w:right w:val="single" w:sz="12" w:space="0" w:color="auto"/>
            </w:tcBorders>
            <w:shd w:val="clear" w:color="auto" w:fill="auto"/>
            <w:noWrap/>
            <w:vAlign w:val="center"/>
            <w:hideMark/>
          </w:tcPr>
          <w:p w:rsidR="00E90E9D" w:rsidRPr="00FC1F9C" w:rsidRDefault="00E90E9D" w:rsidP="00E90E9D">
            <w:pPr>
              <w:jc w:val="center"/>
              <w:rPr>
                <w:rFonts w:ascii="Calibri" w:hAnsi="Calibri" w:cs="Calibri"/>
                <w:color w:val="000000"/>
              </w:rPr>
            </w:pPr>
            <w:r w:rsidRPr="00FC1F9C">
              <w:rPr>
                <w:rFonts w:ascii="Calibri" w:hAnsi="Calibri" w:cs="Calibri"/>
                <w:color w:val="000000"/>
              </w:rPr>
              <w:t>N</w:t>
            </w:r>
          </w:p>
        </w:tc>
      </w:tr>
      <w:tr w:rsidR="00E90E9D" w:rsidRPr="00FC1F9C" w:rsidTr="00FF21BC">
        <w:trPr>
          <w:trHeight w:val="300"/>
          <w:jc w:val="center"/>
        </w:trPr>
        <w:tc>
          <w:tcPr>
            <w:tcW w:w="3320" w:type="dxa"/>
            <w:tcBorders>
              <w:top w:val="nil"/>
              <w:left w:val="single" w:sz="12" w:space="0" w:color="auto"/>
              <w:bottom w:val="single" w:sz="4" w:space="0" w:color="auto"/>
              <w:right w:val="single" w:sz="4" w:space="0" w:color="auto"/>
            </w:tcBorders>
            <w:shd w:val="clear" w:color="auto" w:fill="auto"/>
            <w:noWrap/>
            <w:vAlign w:val="bottom"/>
            <w:hideMark/>
          </w:tcPr>
          <w:p w:rsidR="00E90E9D" w:rsidRPr="00FC1F9C" w:rsidRDefault="00E90E9D" w:rsidP="00E90E9D">
            <w:pPr>
              <w:rPr>
                <w:rFonts w:ascii="Calibri" w:hAnsi="Calibri" w:cs="Calibri"/>
                <w:color w:val="000000"/>
              </w:rPr>
            </w:pPr>
            <w:r w:rsidRPr="00FC1F9C">
              <w:rPr>
                <w:rFonts w:ascii="Calibri" w:hAnsi="Calibri" w:cs="Calibri"/>
                <w:color w:val="000000"/>
              </w:rPr>
              <w:t>JUDr. Jiří Zicha, Ph.D.</w:t>
            </w:r>
          </w:p>
        </w:tc>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E90E9D" w:rsidRPr="00FC1F9C" w:rsidRDefault="00E90E9D" w:rsidP="00E90E9D">
            <w:pPr>
              <w:jc w:val="center"/>
              <w:rPr>
                <w:rFonts w:ascii="Calibri" w:hAnsi="Calibri" w:cs="Calibri"/>
                <w:color w:val="000000"/>
              </w:rPr>
            </w:pPr>
            <w:r w:rsidRPr="00FC1F9C">
              <w:rPr>
                <w:rFonts w:ascii="Calibri" w:hAnsi="Calibri" w:cs="Calibri"/>
                <w:color w:val="000000"/>
              </w:rPr>
              <w:t>1977</w:t>
            </w:r>
          </w:p>
        </w:tc>
        <w:tc>
          <w:tcPr>
            <w:tcW w:w="741" w:type="dxa"/>
            <w:tcBorders>
              <w:top w:val="nil"/>
              <w:left w:val="nil"/>
              <w:bottom w:val="single" w:sz="4" w:space="0" w:color="auto"/>
              <w:right w:val="single" w:sz="4" w:space="0" w:color="auto"/>
            </w:tcBorders>
            <w:shd w:val="clear" w:color="auto" w:fill="auto"/>
            <w:noWrap/>
            <w:vAlign w:val="bottom"/>
            <w:hideMark/>
          </w:tcPr>
          <w:p w:rsidR="00E90E9D" w:rsidRPr="00FC1F9C" w:rsidRDefault="00E90E9D" w:rsidP="00E90E9D">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4" w:space="0" w:color="auto"/>
              <w:right w:val="single" w:sz="12" w:space="0" w:color="auto"/>
            </w:tcBorders>
            <w:shd w:val="clear" w:color="auto" w:fill="auto"/>
            <w:noWrap/>
            <w:vAlign w:val="bottom"/>
            <w:hideMark/>
          </w:tcPr>
          <w:p w:rsidR="00E90E9D" w:rsidRPr="00FC1F9C" w:rsidRDefault="00E90E9D" w:rsidP="00E90E9D">
            <w:pPr>
              <w:jc w:val="center"/>
              <w:rPr>
                <w:rFonts w:ascii="Calibri" w:hAnsi="Calibri" w:cs="Calibri"/>
                <w:color w:val="000000"/>
              </w:rPr>
            </w:pPr>
            <w:r w:rsidRPr="00FC1F9C">
              <w:rPr>
                <w:rFonts w:ascii="Calibri" w:hAnsi="Calibri" w:cs="Calibri"/>
                <w:color w:val="000000"/>
              </w:rPr>
              <w:t>N</w:t>
            </w:r>
          </w:p>
        </w:tc>
      </w:tr>
      <w:tr w:rsidR="00E90E9D" w:rsidRPr="00FC1F9C" w:rsidTr="00FF21BC">
        <w:trPr>
          <w:trHeight w:val="315"/>
          <w:jc w:val="center"/>
        </w:trPr>
        <w:tc>
          <w:tcPr>
            <w:tcW w:w="3320" w:type="dxa"/>
            <w:tcBorders>
              <w:top w:val="nil"/>
              <w:left w:val="single" w:sz="12" w:space="0" w:color="auto"/>
              <w:bottom w:val="single" w:sz="12" w:space="0" w:color="auto"/>
              <w:right w:val="single" w:sz="4" w:space="0" w:color="auto"/>
            </w:tcBorders>
            <w:shd w:val="clear" w:color="auto" w:fill="auto"/>
            <w:noWrap/>
            <w:vAlign w:val="bottom"/>
            <w:hideMark/>
          </w:tcPr>
          <w:p w:rsidR="00E90E9D" w:rsidRPr="00FC1F9C" w:rsidRDefault="00E90E9D" w:rsidP="00E90E9D">
            <w:pPr>
              <w:rPr>
                <w:rFonts w:ascii="Calibri" w:hAnsi="Calibri" w:cs="Calibri"/>
                <w:color w:val="000000"/>
              </w:rPr>
            </w:pPr>
            <w:r w:rsidRPr="00FC1F9C">
              <w:rPr>
                <w:rFonts w:ascii="Calibri" w:hAnsi="Calibri" w:cs="Calibri"/>
                <w:color w:val="000000"/>
              </w:rPr>
              <w:t>RNDr. Bedřich Zimola, Ph.D.</w:t>
            </w:r>
          </w:p>
        </w:tc>
        <w:tc>
          <w:tcPr>
            <w:tcW w:w="1160" w:type="dxa"/>
            <w:tcBorders>
              <w:top w:val="nil"/>
              <w:left w:val="single" w:sz="4" w:space="0" w:color="auto"/>
              <w:bottom w:val="single" w:sz="12" w:space="0" w:color="auto"/>
              <w:right w:val="single" w:sz="4" w:space="0" w:color="auto"/>
            </w:tcBorders>
            <w:shd w:val="clear" w:color="auto" w:fill="auto"/>
            <w:noWrap/>
            <w:vAlign w:val="bottom"/>
            <w:hideMark/>
          </w:tcPr>
          <w:p w:rsidR="00E90E9D" w:rsidRPr="00FC1F9C" w:rsidRDefault="00E90E9D" w:rsidP="00E90E9D">
            <w:pPr>
              <w:jc w:val="center"/>
              <w:rPr>
                <w:rFonts w:ascii="Calibri" w:hAnsi="Calibri" w:cs="Calibri"/>
                <w:color w:val="000000"/>
              </w:rPr>
            </w:pPr>
            <w:r w:rsidRPr="00FC1F9C">
              <w:rPr>
                <w:rFonts w:ascii="Calibri" w:hAnsi="Calibri" w:cs="Calibri"/>
                <w:color w:val="000000"/>
              </w:rPr>
              <w:t>1954</w:t>
            </w:r>
          </w:p>
        </w:tc>
        <w:tc>
          <w:tcPr>
            <w:tcW w:w="741" w:type="dxa"/>
            <w:tcBorders>
              <w:top w:val="nil"/>
              <w:left w:val="nil"/>
              <w:bottom w:val="single" w:sz="12" w:space="0" w:color="auto"/>
              <w:right w:val="single" w:sz="4" w:space="0" w:color="auto"/>
            </w:tcBorders>
            <w:shd w:val="clear" w:color="auto" w:fill="auto"/>
            <w:noWrap/>
            <w:vAlign w:val="bottom"/>
            <w:hideMark/>
          </w:tcPr>
          <w:p w:rsidR="00E90E9D" w:rsidRPr="00FC1F9C" w:rsidRDefault="00E90E9D" w:rsidP="00E90E9D">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12" w:space="0" w:color="auto"/>
              <w:right w:val="single" w:sz="12" w:space="0" w:color="auto"/>
            </w:tcBorders>
            <w:shd w:val="clear" w:color="auto" w:fill="auto"/>
            <w:noWrap/>
            <w:vAlign w:val="bottom"/>
            <w:hideMark/>
          </w:tcPr>
          <w:p w:rsidR="00E90E9D" w:rsidRPr="00FC1F9C" w:rsidRDefault="00E90E9D" w:rsidP="00E90E9D">
            <w:pPr>
              <w:jc w:val="center"/>
              <w:rPr>
                <w:rFonts w:ascii="Calibri" w:hAnsi="Calibri" w:cs="Calibri"/>
                <w:color w:val="000000"/>
              </w:rPr>
            </w:pPr>
            <w:r w:rsidRPr="00FC1F9C">
              <w:rPr>
                <w:rFonts w:ascii="Calibri" w:hAnsi="Calibri" w:cs="Calibri"/>
                <w:color w:val="000000"/>
              </w:rPr>
              <w:t>N</w:t>
            </w:r>
          </w:p>
        </w:tc>
      </w:tr>
      <w:tr w:rsidR="00E90E9D" w:rsidRPr="00FC1F9C" w:rsidTr="00FF21BC">
        <w:trPr>
          <w:trHeight w:val="315"/>
          <w:jc w:val="center"/>
        </w:trPr>
        <w:tc>
          <w:tcPr>
            <w:tcW w:w="6641"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E90E9D" w:rsidRPr="00FC1F9C" w:rsidRDefault="00E90E9D" w:rsidP="00E90E9D">
            <w:pPr>
              <w:rPr>
                <w:rFonts w:ascii="Calibri" w:hAnsi="Calibri" w:cs="Calibri"/>
                <w:b/>
                <w:bCs/>
                <w:color w:val="000000"/>
              </w:rPr>
            </w:pPr>
            <w:r w:rsidRPr="00FC1F9C">
              <w:rPr>
                <w:rFonts w:ascii="Calibri" w:hAnsi="Calibri" w:cs="Calibri"/>
                <w:b/>
                <w:bCs/>
                <w:color w:val="000000"/>
              </w:rPr>
              <w:t>Lektoři</w:t>
            </w:r>
          </w:p>
        </w:tc>
      </w:tr>
      <w:tr w:rsidR="00E90E9D" w:rsidRPr="00FC1F9C" w:rsidTr="00FF21BC">
        <w:trPr>
          <w:trHeight w:val="300"/>
          <w:jc w:val="center"/>
        </w:trPr>
        <w:tc>
          <w:tcPr>
            <w:tcW w:w="3320"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rsidR="00E90E9D" w:rsidRPr="00FC1F9C" w:rsidRDefault="00E90E9D" w:rsidP="00E90E9D">
            <w:pPr>
              <w:rPr>
                <w:rFonts w:ascii="Calibri" w:hAnsi="Calibri" w:cs="Calibri"/>
                <w:color w:val="000000"/>
              </w:rPr>
            </w:pPr>
            <w:r w:rsidRPr="00FC1F9C">
              <w:rPr>
                <w:rFonts w:ascii="Calibri" w:hAnsi="Calibri" w:cs="Calibri"/>
                <w:color w:val="000000"/>
              </w:rPr>
              <w:t>PhDr. Jana Semotamová</w:t>
            </w:r>
          </w:p>
        </w:tc>
        <w:tc>
          <w:tcPr>
            <w:tcW w:w="1160" w:type="dxa"/>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E90E9D" w:rsidRPr="00FC1F9C" w:rsidRDefault="00E90E9D" w:rsidP="00E90E9D">
            <w:pPr>
              <w:jc w:val="center"/>
              <w:rPr>
                <w:rFonts w:ascii="Calibri" w:hAnsi="Calibri" w:cs="Calibri"/>
                <w:color w:val="000000"/>
              </w:rPr>
            </w:pPr>
            <w:r w:rsidRPr="00FC1F9C">
              <w:rPr>
                <w:rFonts w:ascii="Calibri" w:hAnsi="Calibri" w:cs="Calibri"/>
                <w:color w:val="000000"/>
              </w:rPr>
              <w:t>1960</w:t>
            </w:r>
          </w:p>
        </w:tc>
        <w:tc>
          <w:tcPr>
            <w:tcW w:w="741" w:type="dxa"/>
            <w:tcBorders>
              <w:top w:val="single" w:sz="12" w:space="0" w:color="auto"/>
              <w:left w:val="nil"/>
              <w:bottom w:val="single" w:sz="4" w:space="0" w:color="auto"/>
              <w:right w:val="single" w:sz="4" w:space="0" w:color="auto"/>
            </w:tcBorders>
            <w:shd w:val="clear" w:color="auto" w:fill="auto"/>
            <w:noWrap/>
            <w:vAlign w:val="center"/>
            <w:hideMark/>
          </w:tcPr>
          <w:p w:rsidR="00E90E9D" w:rsidRPr="00FC1F9C" w:rsidRDefault="00E90E9D" w:rsidP="00E90E9D">
            <w:pPr>
              <w:jc w:val="center"/>
              <w:rPr>
                <w:rFonts w:ascii="Calibri" w:hAnsi="Calibri" w:cs="Calibri"/>
                <w:color w:val="000000"/>
              </w:rPr>
            </w:pPr>
            <w:r w:rsidRPr="00FC1F9C">
              <w:rPr>
                <w:rFonts w:ascii="Calibri" w:hAnsi="Calibri" w:cs="Calibri"/>
                <w:color w:val="000000"/>
              </w:rPr>
              <w:t>40</w:t>
            </w:r>
          </w:p>
        </w:tc>
        <w:tc>
          <w:tcPr>
            <w:tcW w:w="1420" w:type="dxa"/>
            <w:tcBorders>
              <w:top w:val="single" w:sz="12" w:space="0" w:color="auto"/>
              <w:left w:val="single" w:sz="4" w:space="0" w:color="auto"/>
              <w:bottom w:val="single" w:sz="4" w:space="0" w:color="auto"/>
              <w:right w:val="single" w:sz="12" w:space="0" w:color="auto"/>
            </w:tcBorders>
            <w:shd w:val="clear" w:color="auto" w:fill="auto"/>
            <w:noWrap/>
            <w:vAlign w:val="center"/>
            <w:hideMark/>
          </w:tcPr>
          <w:p w:rsidR="00E90E9D" w:rsidRPr="00FC1F9C" w:rsidRDefault="00E90E9D" w:rsidP="00E90E9D">
            <w:pPr>
              <w:jc w:val="center"/>
              <w:rPr>
                <w:rFonts w:ascii="Calibri" w:hAnsi="Calibri" w:cs="Calibri"/>
                <w:color w:val="000000"/>
              </w:rPr>
            </w:pPr>
            <w:r w:rsidRPr="00FC1F9C">
              <w:rPr>
                <w:rFonts w:ascii="Calibri" w:hAnsi="Calibri" w:cs="Calibri"/>
                <w:color w:val="000000"/>
              </w:rPr>
              <w:t>N</w:t>
            </w:r>
          </w:p>
        </w:tc>
      </w:tr>
      <w:tr w:rsidR="00E90E9D" w:rsidRPr="00FC1F9C" w:rsidTr="002E1AC4">
        <w:trPr>
          <w:trHeight w:val="315"/>
          <w:jc w:val="center"/>
        </w:trPr>
        <w:tc>
          <w:tcPr>
            <w:tcW w:w="3320" w:type="dxa"/>
            <w:tcBorders>
              <w:top w:val="nil"/>
              <w:left w:val="single" w:sz="12" w:space="0" w:color="auto"/>
              <w:bottom w:val="single" w:sz="12" w:space="0" w:color="auto"/>
              <w:right w:val="single" w:sz="4" w:space="0" w:color="auto"/>
            </w:tcBorders>
            <w:shd w:val="clear" w:color="auto" w:fill="auto"/>
            <w:noWrap/>
            <w:vAlign w:val="center"/>
            <w:hideMark/>
          </w:tcPr>
          <w:p w:rsidR="00E90E9D" w:rsidRPr="00FC1F9C" w:rsidRDefault="00E90E9D" w:rsidP="009A4263">
            <w:pPr>
              <w:rPr>
                <w:rFonts w:ascii="Calibri" w:hAnsi="Calibri" w:cs="Calibri"/>
                <w:color w:val="000000"/>
              </w:rPr>
            </w:pPr>
            <w:r w:rsidRPr="00FC1F9C">
              <w:rPr>
                <w:rFonts w:ascii="Calibri" w:hAnsi="Calibri" w:cs="Calibri"/>
                <w:color w:val="000000"/>
              </w:rPr>
              <w:t xml:space="preserve">Mgr. </w:t>
            </w:r>
            <w:del w:id="792" w:author="Pavla Trefilová" w:date="2019-09-16T08:51:00Z">
              <w:r w:rsidRPr="00FC1F9C" w:rsidDel="009A4263">
                <w:rPr>
                  <w:rFonts w:ascii="Calibri" w:hAnsi="Calibri" w:cs="Calibri"/>
                  <w:color w:val="000000"/>
                </w:rPr>
                <w:delText>Marcela Krumpolcová</w:delText>
              </w:r>
            </w:del>
            <w:ins w:id="793" w:author="Pavla Trefilová" w:date="2019-09-16T08:51:00Z">
              <w:r w:rsidR="009A4263">
                <w:rPr>
                  <w:rFonts w:ascii="Calibri" w:hAnsi="Calibri" w:cs="Calibri"/>
                  <w:color w:val="000000"/>
                </w:rPr>
                <w:t>Eva Chmelařová</w:t>
              </w:r>
            </w:ins>
          </w:p>
        </w:tc>
        <w:tc>
          <w:tcPr>
            <w:tcW w:w="1160" w:type="dxa"/>
            <w:tcBorders>
              <w:top w:val="nil"/>
              <w:left w:val="single" w:sz="4" w:space="0" w:color="auto"/>
              <w:bottom w:val="single" w:sz="12" w:space="0" w:color="auto"/>
              <w:right w:val="single" w:sz="4" w:space="0" w:color="auto"/>
            </w:tcBorders>
            <w:shd w:val="clear" w:color="auto" w:fill="auto"/>
            <w:noWrap/>
            <w:vAlign w:val="center"/>
            <w:hideMark/>
          </w:tcPr>
          <w:p w:rsidR="00E90E9D" w:rsidRPr="00FC1F9C" w:rsidRDefault="00E90E9D" w:rsidP="00E90E9D">
            <w:pPr>
              <w:jc w:val="center"/>
              <w:rPr>
                <w:rFonts w:ascii="Calibri" w:hAnsi="Calibri" w:cs="Calibri"/>
                <w:color w:val="000000"/>
              </w:rPr>
            </w:pPr>
            <w:r w:rsidRPr="00FC1F9C">
              <w:rPr>
                <w:rFonts w:ascii="Calibri" w:hAnsi="Calibri" w:cs="Calibri"/>
                <w:color w:val="000000"/>
              </w:rPr>
              <w:t>1978</w:t>
            </w:r>
          </w:p>
        </w:tc>
        <w:tc>
          <w:tcPr>
            <w:tcW w:w="741" w:type="dxa"/>
            <w:tcBorders>
              <w:top w:val="nil"/>
              <w:left w:val="nil"/>
              <w:bottom w:val="single" w:sz="12" w:space="0" w:color="auto"/>
              <w:right w:val="single" w:sz="4" w:space="0" w:color="auto"/>
            </w:tcBorders>
            <w:shd w:val="clear" w:color="auto" w:fill="auto"/>
            <w:noWrap/>
            <w:vAlign w:val="center"/>
            <w:hideMark/>
          </w:tcPr>
          <w:p w:rsidR="00E90E9D" w:rsidRPr="00FC1F9C" w:rsidRDefault="00E90E9D" w:rsidP="00E90E9D">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12" w:space="0" w:color="auto"/>
              <w:right w:val="single" w:sz="12" w:space="0" w:color="auto"/>
            </w:tcBorders>
            <w:shd w:val="clear" w:color="auto" w:fill="auto"/>
            <w:noWrap/>
            <w:vAlign w:val="center"/>
            <w:hideMark/>
          </w:tcPr>
          <w:p w:rsidR="00E90E9D" w:rsidRPr="00FC1F9C" w:rsidRDefault="00E90E9D" w:rsidP="009A4263">
            <w:pPr>
              <w:jc w:val="center"/>
              <w:rPr>
                <w:rFonts w:ascii="Calibri" w:hAnsi="Calibri" w:cs="Calibri"/>
                <w:color w:val="000000"/>
              </w:rPr>
            </w:pPr>
            <w:r w:rsidRPr="00FC1F9C">
              <w:rPr>
                <w:rFonts w:ascii="Calibri" w:hAnsi="Calibri" w:cs="Calibri"/>
                <w:color w:val="000000"/>
              </w:rPr>
              <w:t>U - 31.8.</w:t>
            </w:r>
            <w:del w:id="794" w:author="Pavla Trefilová" w:date="2019-09-16T08:51:00Z">
              <w:r w:rsidRPr="00FC1F9C" w:rsidDel="009A4263">
                <w:rPr>
                  <w:rFonts w:ascii="Calibri" w:hAnsi="Calibri" w:cs="Calibri"/>
                  <w:color w:val="000000"/>
                </w:rPr>
                <w:delText>2021</w:delText>
              </w:r>
            </w:del>
            <w:ins w:id="795" w:author="Pavla Trefilová" w:date="2019-09-16T08:51:00Z">
              <w:r w:rsidR="009A4263" w:rsidRPr="00FC1F9C">
                <w:rPr>
                  <w:rFonts w:ascii="Calibri" w:hAnsi="Calibri" w:cs="Calibri"/>
                  <w:color w:val="000000"/>
                </w:rPr>
                <w:t>202</w:t>
              </w:r>
              <w:r w:rsidR="009A4263">
                <w:rPr>
                  <w:rFonts w:ascii="Calibri" w:hAnsi="Calibri" w:cs="Calibri"/>
                  <w:color w:val="000000"/>
                </w:rPr>
                <w:t>2</w:t>
              </w:r>
            </w:ins>
          </w:p>
        </w:tc>
      </w:tr>
    </w:tbl>
    <w:p w:rsidR="00FC1F9C" w:rsidDel="009A4263" w:rsidRDefault="00992E37" w:rsidP="001306BF">
      <w:pPr>
        <w:spacing w:before="120"/>
        <w:ind w:left="1276" w:right="1276"/>
        <w:jc w:val="both"/>
        <w:rPr>
          <w:del w:id="796" w:author="Pavla Trefilová" w:date="2019-09-16T08:50:00Z"/>
          <w:rFonts w:ascii="Calibri" w:hAnsi="Calibri" w:cs="Calibri"/>
          <w:szCs w:val="22"/>
        </w:rPr>
      </w:pPr>
      <w:del w:id="797" w:author="Pavla Trefilová" w:date="2019-09-05T15:29:00Z">
        <w:r w:rsidRPr="00992E37" w:rsidDel="00E90E9D">
          <w:rPr>
            <w:rFonts w:ascii="Calibri" w:hAnsi="Calibri" w:cs="Calibri"/>
            <w:szCs w:val="22"/>
            <w:vertAlign w:val="superscript"/>
          </w:rPr>
          <w:delText>1</w:delText>
        </w:r>
        <w:r w:rsidDel="00E90E9D">
          <w:rPr>
            <w:rFonts w:ascii="Calibri" w:hAnsi="Calibri" w:cs="Calibri"/>
            <w:szCs w:val="22"/>
          </w:rPr>
          <w:delText>d</w:delText>
        </w:r>
        <w:r w:rsidR="00FF21BC" w:rsidRPr="00FF21BC" w:rsidDel="00E90E9D">
          <w:rPr>
            <w:rFonts w:ascii="Calibri" w:hAnsi="Calibri" w:cs="Calibri"/>
            <w:szCs w:val="22"/>
          </w:rPr>
          <w:delText>oc</w:delText>
        </w:r>
      </w:del>
      <w:del w:id="798" w:author="Pavla Trefilová" w:date="2019-09-16T08:50:00Z">
        <w:r w:rsidR="00FF21BC" w:rsidRPr="00FF21BC" w:rsidDel="009A4263">
          <w:rPr>
            <w:rFonts w:ascii="Calibri" w:hAnsi="Calibri" w:cs="Calibri"/>
            <w:szCs w:val="22"/>
          </w:rPr>
          <w:delText xml:space="preserve">. Popesko a </w:delText>
        </w:r>
      </w:del>
      <w:del w:id="799" w:author="Pavla Trefilová" w:date="2019-09-05T15:30:00Z">
        <w:r w:rsidR="00FF21BC" w:rsidRPr="00FF21BC" w:rsidDel="00E90E9D">
          <w:rPr>
            <w:rFonts w:ascii="Calibri" w:hAnsi="Calibri" w:cs="Calibri"/>
            <w:szCs w:val="22"/>
          </w:rPr>
          <w:delText>doc</w:delText>
        </w:r>
      </w:del>
      <w:del w:id="800" w:author="Pavla Trefilová" w:date="2019-09-16T08:50:00Z">
        <w:r w:rsidR="00FF21BC" w:rsidRPr="00FF21BC" w:rsidDel="009A4263">
          <w:rPr>
            <w:rFonts w:ascii="Calibri" w:hAnsi="Calibri" w:cs="Calibri"/>
            <w:szCs w:val="22"/>
          </w:rPr>
          <w:delText xml:space="preserve">. Rajnoha úspěšně dokončili profesorské řízení na UTB ve Zlíně </w:delText>
        </w:r>
      </w:del>
      <w:del w:id="801" w:author="Pavla Trefilová" w:date="2019-09-05T15:30:00Z">
        <w:r w:rsidR="00FF21BC" w:rsidRPr="00FF21BC" w:rsidDel="00E90E9D">
          <w:rPr>
            <w:rFonts w:ascii="Calibri" w:hAnsi="Calibri" w:cs="Calibri"/>
            <w:szCs w:val="22"/>
          </w:rPr>
          <w:delText>a čekají na jmenování</w:delText>
        </w:r>
      </w:del>
      <w:del w:id="802" w:author="Pavla Trefilová" w:date="2019-09-16T08:50:00Z">
        <w:r w:rsidR="00FF21BC" w:rsidRPr="00FF21BC" w:rsidDel="009A4263">
          <w:rPr>
            <w:rFonts w:ascii="Calibri" w:hAnsi="Calibri" w:cs="Calibri"/>
            <w:szCs w:val="22"/>
          </w:rPr>
          <w:delText xml:space="preserve"> prezidentem ČR</w:delText>
        </w:r>
      </w:del>
      <w:del w:id="803" w:author="Pavla Trefilová" w:date="2019-09-05T15:37:00Z">
        <w:r w:rsidR="00FF21BC" w:rsidRPr="00FF21BC" w:rsidDel="009D3CDB">
          <w:rPr>
            <w:rFonts w:ascii="Calibri" w:hAnsi="Calibri" w:cs="Calibri"/>
            <w:szCs w:val="22"/>
          </w:rPr>
          <w:delText xml:space="preserve">, které se předpokládá </w:delText>
        </w:r>
      </w:del>
      <w:del w:id="804" w:author="Pavla Trefilová" w:date="2019-09-16T08:50:00Z">
        <w:r w:rsidR="00FF21BC" w:rsidRPr="00FF21BC" w:rsidDel="009A4263">
          <w:rPr>
            <w:rFonts w:ascii="Calibri" w:hAnsi="Calibri" w:cs="Calibri"/>
            <w:szCs w:val="22"/>
          </w:rPr>
          <w:delText xml:space="preserve">v </w:delText>
        </w:r>
      </w:del>
      <w:del w:id="805" w:author="Pavla Trefilová" w:date="2019-09-05T15:37:00Z">
        <w:r w:rsidR="00FF21BC" w:rsidRPr="00FF21BC" w:rsidDel="009D3CDB">
          <w:rPr>
            <w:rFonts w:ascii="Calibri" w:hAnsi="Calibri" w:cs="Calibri"/>
            <w:szCs w:val="22"/>
          </w:rPr>
          <w:delText>červnu</w:delText>
        </w:r>
      </w:del>
      <w:del w:id="806" w:author="Pavla Trefilová" w:date="2019-09-16T08:50:00Z">
        <w:r w:rsidR="00FF21BC" w:rsidRPr="00FF21BC" w:rsidDel="009A4263">
          <w:rPr>
            <w:rFonts w:ascii="Calibri" w:hAnsi="Calibri" w:cs="Calibri"/>
            <w:szCs w:val="22"/>
          </w:rPr>
          <w:delText xml:space="preserve"> 2019.</w:delText>
        </w:r>
      </w:del>
    </w:p>
    <w:p w:rsidR="00992E37" w:rsidRPr="00FF21BC" w:rsidRDefault="009A4263" w:rsidP="005C074E">
      <w:pPr>
        <w:ind w:left="1276" w:right="1275"/>
        <w:jc w:val="both"/>
        <w:rPr>
          <w:rFonts w:ascii="Calibri" w:hAnsi="Calibri" w:cs="Calibri"/>
          <w:szCs w:val="22"/>
        </w:rPr>
      </w:pPr>
      <w:ins w:id="807" w:author="Pavla Trefilová" w:date="2019-09-16T08:51:00Z">
        <w:r>
          <w:rPr>
            <w:rFonts w:ascii="Calibri" w:hAnsi="Calibri" w:cs="Calibri"/>
            <w:szCs w:val="22"/>
            <w:vertAlign w:val="superscript"/>
          </w:rPr>
          <w:t>1</w:t>
        </w:r>
      </w:ins>
      <w:del w:id="808" w:author="Pavla Trefilová" w:date="2019-09-16T08:51:00Z">
        <w:r w:rsidR="00992E37" w:rsidRPr="00992E37" w:rsidDel="009A4263">
          <w:rPr>
            <w:rFonts w:ascii="Calibri" w:hAnsi="Calibri" w:cs="Calibri"/>
            <w:szCs w:val="22"/>
            <w:vertAlign w:val="superscript"/>
          </w:rPr>
          <w:delText>2</w:delText>
        </w:r>
      </w:del>
      <w:r w:rsidR="00992E37">
        <w:rPr>
          <w:rFonts w:ascii="Calibri" w:hAnsi="Calibri" w:cs="Calibri"/>
          <w:szCs w:val="22"/>
        </w:rPr>
        <w:t>dr. Blahová – v současné chvíli na rodičovské dovolené – od 09/2019 návrat zpět na úvazek 40h/týdně</w:t>
      </w:r>
    </w:p>
    <w:p w:rsidR="00FC1F9C" w:rsidRPr="0042498A" w:rsidRDefault="00FC1F9C" w:rsidP="007E544F">
      <w:pPr>
        <w:jc w:val="center"/>
        <w:rPr>
          <w:rFonts w:ascii="Calibri" w:hAnsi="Calibri" w:cs="Calibri"/>
          <w:i/>
          <w:szCs w:val="22"/>
        </w:rPr>
      </w:pPr>
    </w:p>
    <w:p w:rsidR="007E544F" w:rsidRPr="005213A9" w:rsidRDefault="007E544F" w:rsidP="007E544F">
      <w:pPr>
        <w:jc w:val="center"/>
        <w:rPr>
          <w:rFonts w:ascii="Calibri" w:hAnsi="Calibri" w:cs="Calibri"/>
          <w:color w:val="FF0000"/>
          <w:sz w:val="22"/>
          <w:szCs w:val="22"/>
        </w:rPr>
      </w:pPr>
    </w:p>
    <w:p w:rsidR="007E544F" w:rsidRPr="005213A9" w:rsidRDefault="00AC304D" w:rsidP="007E544F">
      <w:pPr>
        <w:jc w:val="center"/>
        <w:rPr>
          <w:rFonts w:ascii="Calibri" w:hAnsi="Calibri" w:cs="Calibri"/>
          <w:color w:val="FF0000"/>
          <w:sz w:val="22"/>
          <w:szCs w:val="22"/>
        </w:rPr>
      </w:pPr>
      <w:r>
        <w:rPr>
          <w:noProof/>
        </w:rPr>
        <w:drawing>
          <wp:inline distT="0" distB="0" distL="0" distR="0" wp14:anchorId="47993154" wp14:editId="19A05B68">
            <wp:extent cx="4705350" cy="2771775"/>
            <wp:effectExtent l="0" t="0" r="0" b="0"/>
            <wp:docPr id="5" name="Graf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5"/>
              </a:graphicData>
            </a:graphic>
          </wp:inline>
        </w:drawing>
      </w:r>
    </w:p>
    <w:p w:rsidR="007E544F" w:rsidRPr="00BB09E6" w:rsidRDefault="007E544F" w:rsidP="007E544F">
      <w:pPr>
        <w:spacing w:before="120" w:after="360"/>
        <w:jc w:val="center"/>
        <w:rPr>
          <w:rFonts w:ascii="Calibri" w:hAnsi="Calibri" w:cs="Calibri"/>
          <w:i/>
          <w:szCs w:val="22"/>
        </w:rPr>
      </w:pPr>
      <w:r w:rsidRPr="00BB09E6">
        <w:rPr>
          <w:rFonts w:ascii="Calibri" w:hAnsi="Calibri" w:cs="Calibri"/>
          <w:i/>
          <w:szCs w:val="22"/>
        </w:rPr>
        <w:t xml:space="preserve">Graf 2 – Věková struktura akademických pracovníků SP </w:t>
      </w:r>
      <w:r w:rsidR="001600A0" w:rsidRPr="00BB09E6">
        <w:rPr>
          <w:rFonts w:ascii="Calibri" w:hAnsi="Calibri" w:cs="Calibri"/>
          <w:i/>
          <w:szCs w:val="22"/>
        </w:rPr>
        <w:t>Management and Marketing</w:t>
      </w:r>
    </w:p>
    <w:p w:rsidR="007E544F" w:rsidRPr="00007D50" w:rsidRDefault="007E544F" w:rsidP="007E544F">
      <w:pPr>
        <w:spacing w:before="120" w:after="120"/>
        <w:jc w:val="both"/>
        <w:rPr>
          <w:rFonts w:ascii="Calibri" w:hAnsi="Calibri" w:cs="Calibri"/>
          <w:sz w:val="22"/>
          <w:szCs w:val="22"/>
        </w:rPr>
      </w:pPr>
      <w:r w:rsidRPr="00007D50">
        <w:rPr>
          <w:rFonts w:ascii="Calibri" w:hAnsi="Calibri" w:cs="Calibri"/>
          <w:sz w:val="22"/>
          <w:szCs w:val="22"/>
        </w:rPr>
        <w:t xml:space="preserve">Fakulta má vypracovanou strategii personálního rozvoje a snaží se podporovat všechny akademické pracovníky ke zvyšování kvalifikace. Fakulta má akreditovány doktorské studijní programu a zároveň má akreditaci habilitačního a profesorského řízení. Fakulta má perspektivní mladé doktory, kteří již splňují nebo brzy splňovat budou kritéria pro habilitační řízení – např. dr. </w:t>
      </w:r>
      <w:r w:rsidR="00594AE3" w:rsidRPr="00007D50">
        <w:rPr>
          <w:rFonts w:ascii="Calibri" w:hAnsi="Calibri" w:cs="Calibri"/>
          <w:sz w:val="22"/>
          <w:szCs w:val="22"/>
        </w:rPr>
        <w:t>Vydrová</w:t>
      </w:r>
      <w:r w:rsidRPr="00007D50">
        <w:rPr>
          <w:rFonts w:ascii="Calibri" w:hAnsi="Calibri" w:cs="Calibri"/>
          <w:sz w:val="22"/>
          <w:szCs w:val="22"/>
        </w:rPr>
        <w:t xml:space="preserve">, dr. Papadaki, dr. </w:t>
      </w:r>
      <w:r w:rsidR="00594AE3" w:rsidRPr="00007D50">
        <w:rPr>
          <w:rFonts w:ascii="Calibri" w:hAnsi="Calibri" w:cs="Calibri"/>
          <w:sz w:val="22"/>
          <w:szCs w:val="22"/>
        </w:rPr>
        <w:t>Matošková</w:t>
      </w:r>
      <w:r w:rsidRPr="00007D50">
        <w:rPr>
          <w:rFonts w:ascii="Calibri" w:hAnsi="Calibri" w:cs="Calibri"/>
          <w:sz w:val="22"/>
          <w:szCs w:val="22"/>
        </w:rPr>
        <w:t xml:space="preserve">, dr. Juřičková, dr. Bendář a také docenty, kteří již splňují kritéria pro profesorské řízení – např. </w:t>
      </w:r>
      <w:r w:rsidR="00594AE3" w:rsidRPr="00007D50">
        <w:rPr>
          <w:rFonts w:ascii="Calibri" w:hAnsi="Calibri" w:cs="Calibri"/>
          <w:sz w:val="22"/>
          <w:szCs w:val="22"/>
        </w:rPr>
        <w:t>doc. Tuček, doc. Knápková.</w:t>
      </w:r>
    </w:p>
    <w:p w:rsidR="007E544F" w:rsidRPr="00007D50" w:rsidRDefault="007E544F" w:rsidP="007E544F">
      <w:pPr>
        <w:spacing w:before="120" w:after="120"/>
        <w:jc w:val="both"/>
        <w:rPr>
          <w:rFonts w:ascii="Calibri" w:hAnsi="Calibri" w:cs="Calibri"/>
          <w:sz w:val="22"/>
          <w:szCs w:val="22"/>
        </w:rPr>
      </w:pPr>
      <w:r w:rsidRPr="00007D50">
        <w:rPr>
          <w:rFonts w:ascii="Calibri" w:hAnsi="Calibri" w:cs="Calibri"/>
          <w:sz w:val="22"/>
          <w:szCs w:val="22"/>
        </w:rPr>
        <w:t xml:space="preserve">U pracovních smluv na dobu určitou předpokládá fakulta jejich prodlužování na pracovní smlouvy na dobu neurčitou. </w:t>
      </w:r>
    </w:p>
    <w:p w:rsidR="007E544F" w:rsidRPr="00007D50" w:rsidRDefault="007E544F" w:rsidP="007E544F">
      <w:pPr>
        <w:spacing w:before="120" w:after="120"/>
        <w:jc w:val="both"/>
        <w:rPr>
          <w:rFonts w:ascii="Calibri" w:hAnsi="Calibri" w:cs="Calibri"/>
          <w:sz w:val="22"/>
          <w:szCs w:val="22"/>
        </w:rPr>
      </w:pPr>
      <w:r w:rsidRPr="00007D50">
        <w:rPr>
          <w:rFonts w:ascii="Calibri" w:hAnsi="Calibri" w:cs="Calibri"/>
          <w:sz w:val="22"/>
          <w:szCs w:val="22"/>
        </w:rPr>
        <w:t xml:space="preserve">Fakulta managementu a ekonomiky má vybudován systém nástupnictví především u kolegů, kteří se blíží důchodovému věku nebo v něm již jsou. U studijního programu </w:t>
      </w:r>
      <w:r w:rsidR="00F80A55">
        <w:rPr>
          <w:rFonts w:ascii="Calibri" w:hAnsi="Calibri" w:cs="Calibri"/>
          <w:sz w:val="22"/>
          <w:szCs w:val="22"/>
        </w:rPr>
        <w:t xml:space="preserve">Management and Marketing </w:t>
      </w:r>
      <w:r w:rsidRPr="00007D50">
        <w:rPr>
          <w:rFonts w:ascii="Calibri" w:hAnsi="Calibri" w:cs="Calibri"/>
          <w:sz w:val="22"/>
          <w:szCs w:val="22"/>
        </w:rPr>
        <w:t>se jedná především o:</w:t>
      </w:r>
    </w:p>
    <w:p w:rsidR="007E544F" w:rsidRPr="00007D50" w:rsidRDefault="00F80A55" w:rsidP="007E544F">
      <w:pPr>
        <w:spacing w:before="120" w:after="120"/>
        <w:jc w:val="both"/>
        <w:rPr>
          <w:rFonts w:ascii="Calibri" w:hAnsi="Calibri" w:cs="Calibri"/>
          <w:sz w:val="22"/>
          <w:szCs w:val="22"/>
        </w:rPr>
      </w:pPr>
      <w:r>
        <w:rPr>
          <w:rFonts w:ascii="Calibri" w:hAnsi="Calibri" w:cs="Calibri"/>
          <w:sz w:val="22"/>
          <w:szCs w:val="22"/>
        </w:rPr>
        <w:t>d</w:t>
      </w:r>
      <w:r w:rsidR="007E544F" w:rsidRPr="00007D50">
        <w:rPr>
          <w:rFonts w:ascii="Calibri" w:hAnsi="Calibri" w:cs="Calibri"/>
          <w:sz w:val="22"/>
          <w:szCs w:val="22"/>
        </w:rPr>
        <w:t>oc. Ing. Miloslava Chovancová, CSc. - jako nástupce pedagogické činnosti a pokračování vědecko-výzkumné činnosti doc. Chovancové se předpokládá Ing. Jiří Bejtkovský, Ph.D. V současné době již zabezpečuje semináře předmětu Marketing, které přednáší paní doc. Chovancová a přednáší marketing také na Fakultě humanitních studií. Společně jsou zapojeni do řešení projektu RO/2017/01  Digitální transformace a její vliv na chování zákazníka a firemní procesy v prostředí tradičních a online trhů a mají také společnou publikaci SHAW, Sayanti, Miloslava CHOVANCOVÁ a Jiří BEJTKOVSKÝ, 2017. Consumer behaviour and warranty claim: A study on Czech consumers. Economics and Sociology, vol. 10, iss. 3, s. 90-101. [cit. 2018-08-13]. ISSN 2071-789X. Ing. Jiří Bejtkovský, Ph.D. se zaměřuje v současné době na oblast personálního marketingu, kterou předpokládá předložit jako téma habilitační práce v roce 2021. Z hlediska aktuální zastupitelnosti je v současné době možné také zastoupení výuky doc. Chovancové prostřednictvím doc. Pilíka.</w:t>
      </w:r>
    </w:p>
    <w:p w:rsidR="007E544F" w:rsidRPr="00573453" w:rsidRDefault="007E544F" w:rsidP="007E544F">
      <w:pPr>
        <w:spacing w:before="120" w:after="120"/>
        <w:jc w:val="both"/>
        <w:rPr>
          <w:rFonts w:ascii="Calibri" w:hAnsi="Calibri" w:cs="Calibri"/>
          <w:sz w:val="22"/>
          <w:szCs w:val="22"/>
        </w:rPr>
      </w:pPr>
    </w:p>
    <w:p w:rsidR="007E544F" w:rsidRPr="00573453" w:rsidRDefault="007E544F" w:rsidP="007E544F">
      <w:pPr>
        <w:keepNext/>
        <w:keepLines/>
        <w:spacing w:before="40"/>
        <w:jc w:val="center"/>
        <w:outlineLvl w:val="2"/>
        <w:rPr>
          <w:rFonts w:ascii="Calibri" w:hAnsi="Calibri" w:cs="Calibri"/>
          <w:b/>
          <w:sz w:val="24"/>
          <w:szCs w:val="24"/>
        </w:rPr>
      </w:pPr>
      <w:r w:rsidRPr="00573453">
        <w:rPr>
          <w:rFonts w:ascii="Calibri" w:hAnsi="Calibri" w:cs="Calibri"/>
          <w:b/>
          <w:sz w:val="24"/>
          <w:szCs w:val="24"/>
        </w:rPr>
        <w:t xml:space="preserve">Personální zabezpečení předmětů profilujícího základu </w:t>
      </w:r>
    </w:p>
    <w:p w:rsidR="007E544F" w:rsidRPr="00573453" w:rsidRDefault="007E544F" w:rsidP="007E544F">
      <w:pPr>
        <w:keepNext/>
        <w:keepLines/>
        <w:spacing w:before="40"/>
        <w:jc w:val="center"/>
        <w:outlineLvl w:val="2"/>
        <w:rPr>
          <w:rFonts w:ascii="Calibri" w:hAnsi="Calibri" w:cs="Calibri"/>
          <w:b/>
          <w:sz w:val="24"/>
          <w:szCs w:val="24"/>
        </w:rPr>
      </w:pPr>
      <w:r w:rsidRPr="00573453">
        <w:rPr>
          <w:rFonts w:ascii="Calibri" w:hAnsi="Calibri" w:cs="Calibri"/>
          <w:b/>
          <w:sz w:val="24"/>
          <w:szCs w:val="24"/>
        </w:rPr>
        <w:t>Standardy 6.4, 6.9-6.10</w:t>
      </w:r>
    </w:p>
    <w:p w:rsidR="007E544F" w:rsidRPr="00573453" w:rsidRDefault="007E544F" w:rsidP="007E544F">
      <w:pPr>
        <w:tabs>
          <w:tab w:val="left" w:pos="2835"/>
        </w:tabs>
        <w:spacing w:before="120" w:after="120"/>
        <w:jc w:val="both"/>
        <w:rPr>
          <w:rFonts w:ascii="Calibri" w:hAnsi="Calibri" w:cs="Calibri"/>
          <w:sz w:val="22"/>
          <w:szCs w:val="22"/>
        </w:rPr>
      </w:pPr>
      <w:r w:rsidRPr="00573453">
        <w:rPr>
          <w:rFonts w:ascii="Calibri" w:hAnsi="Calibri" w:cs="Calibri"/>
          <w:sz w:val="22"/>
          <w:szCs w:val="22"/>
        </w:rPr>
        <w:t xml:space="preserve">Jak je patrné z tabulky níže, všechny základní teoretické předměty profilujícího základu jsou garantovány akademickými pracovníky jmenovanými profesory a docenty, kteří se zároveň významně podílejí na jejich výuce a to především vedením přednášek.  Předměty profilujícího základu jsou v rámci studijního programu </w:t>
      </w:r>
      <w:r w:rsidR="00573453" w:rsidRPr="00573453">
        <w:rPr>
          <w:rFonts w:ascii="Calibri" w:hAnsi="Calibri" w:cs="Calibri"/>
          <w:sz w:val="22"/>
          <w:szCs w:val="22"/>
        </w:rPr>
        <w:t>Management and Marketing garantovány</w:t>
      </w:r>
      <w:r w:rsidRPr="00573453">
        <w:rPr>
          <w:rFonts w:ascii="Calibri" w:hAnsi="Calibri" w:cs="Calibri"/>
          <w:sz w:val="22"/>
          <w:szCs w:val="22"/>
        </w:rPr>
        <w:t xml:space="preserve"> akademickými pracovníky minimálně s vědeckou hodností Ph.D., kteří se zároveň významně podílejí na jejich výuce a to především vedením přednášek. </w:t>
      </w:r>
    </w:p>
    <w:p w:rsidR="007E544F" w:rsidRPr="00573453" w:rsidRDefault="007E544F" w:rsidP="007E544F">
      <w:pPr>
        <w:jc w:val="both"/>
        <w:rPr>
          <w:rFonts w:ascii="Calibri" w:hAnsi="Calibri" w:cs="Calibri"/>
          <w:sz w:val="22"/>
          <w:szCs w:val="22"/>
        </w:rPr>
      </w:pPr>
      <w:r w:rsidRPr="00573453">
        <w:rPr>
          <w:rFonts w:ascii="Calibri" w:hAnsi="Calibri" w:cs="Calibri"/>
          <w:sz w:val="22"/>
          <w:szCs w:val="22"/>
        </w:rPr>
        <w:t>Jak je z tabulky zřejmé, tak na garantování a přednáškách předmětů profilujícího základy a základních teoretických předmětů profilujícího základu se podílejí docenti a odborní asistenti z řad interních zaměstnanců fakulty.</w:t>
      </w:r>
    </w:p>
    <w:p w:rsidR="007E544F" w:rsidRPr="005213A9" w:rsidRDefault="007E544F" w:rsidP="007E544F">
      <w:pPr>
        <w:jc w:val="both"/>
        <w:rPr>
          <w:rFonts w:ascii="Calibri" w:hAnsi="Calibri" w:cs="Calibri"/>
          <w:color w:val="FF0000"/>
          <w:sz w:val="22"/>
          <w:szCs w:val="22"/>
        </w:rPr>
      </w:pPr>
    </w:p>
    <w:p w:rsidR="007E544F" w:rsidRPr="00573453" w:rsidRDefault="007E544F" w:rsidP="007E544F">
      <w:pPr>
        <w:tabs>
          <w:tab w:val="left" w:pos="2835"/>
        </w:tabs>
        <w:spacing w:before="120"/>
        <w:jc w:val="center"/>
        <w:rPr>
          <w:rFonts w:ascii="Calibri" w:hAnsi="Calibri" w:cs="Calibri"/>
          <w:i/>
          <w:szCs w:val="22"/>
        </w:rPr>
      </w:pPr>
      <w:r w:rsidRPr="00573453">
        <w:rPr>
          <w:rFonts w:ascii="Calibri" w:hAnsi="Calibri" w:cs="Calibri"/>
          <w:i/>
          <w:szCs w:val="22"/>
        </w:rPr>
        <w:t>Tab. 3 – Personální zabezpečení předmětů ZT a PZ</w:t>
      </w:r>
    </w:p>
    <w:tbl>
      <w:tblPr>
        <w:tblW w:w="9262"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CellMar>
          <w:left w:w="70" w:type="dxa"/>
          <w:right w:w="70" w:type="dxa"/>
        </w:tblCellMar>
        <w:tblLook w:val="01E0" w:firstRow="1" w:lastRow="1" w:firstColumn="1" w:lastColumn="1" w:noHBand="0" w:noVBand="0"/>
      </w:tblPr>
      <w:tblGrid>
        <w:gridCol w:w="2778"/>
        <w:gridCol w:w="850"/>
        <w:gridCol w:w="851"/>
        <w:gridCol w:w="709"/>
        <w:gridCol w:w="2693"/>
        <w:gridCol w:w="567"/>
        <w:gridCol w:w="814"/>
      </w:tblGrid>
      <w:tr w:rsidR="00573453" w:rsidRPr="00573453" w:rsidTr="009B4075">
        <w:trPr>
          <w:jc w:val="center"/>
        </w:trPr>
        <w:tc>
          <w:tcPr>
            <w:tcW w:w="2778" w:type="dxa"/>
            <w:shd w:val="clear" w:color="auto" w:fill="F7CAAC"/>
          </w:tcPr>
          <w:p w:rsidR="00573453" w:rsidRPr="00573453" w:rsidRDefault="00573453" w:rsidP="00573453">
            <w:pPr>
              <w:jc w:val="center"/>
              <w:rPr>
                <w:rFonts w:ascii="Calibri" w:hAnsi="Calibri" w:cs="Calibri"/>
                <w:b/>
              </w:rPr>
            </w:pPr>
            <w:r w:rsidRPr="00573453">
              <w:rPr>
                <w:rFonts w:ascii="Calibri" w:hAnsi="Calibri" w:cs="Calibri"/>
                <w:b/>
                <w:sz w:val="22"/>
              </w:rPr>
              <w:t>Název předmětu</w:t>
            </w:r>
          </w:p>
        </w:tc>
        <w:tc>
          <w:tcPr>
            <w:tcW w:w="850" w:type="dxa"/>
            <w:shd w:val="clear" w:color="auto" w:fill="F7CAAC"/>
          </w:tcPr>
          <w:p w:rsidR="00573453" w:rsidRPr="00573453" w:rsidRDefault="00573453" w:rsidP="00573453">
            <w:pPr>
              <w:jc w:val="center"/>
              <w:rPr>
                <w:rFonts w:ascii="Calibri" w:hAnsi="Calibri" w:cs="Calibri"/>
                <w:b/>
                <w:sz w:val="22"/>
              </w:rPr>
            </w:pPr>
            <w:r w:rsidRPr="00573453">
              <w:rPr>
                <w:rFonts w:ascii="Calibri" w:hAnsi="Calibri" w:cs="Calibri"/>
                <w:b/>
                <w:sz w:val="22"/>
              </w:rPr>
              <w:t>Rozsah</w:t>
            </w:r>
          </w:p>
          <w:p w:rsidR="00573453" w:rsidRPr="00573453" w:rsidRDefault="00573453" w:rsidP="00573453">
            <w:pPr>
              <w:jc w:val="center"/>
              <w:rPr>
                <w:rFonts w:ascii="Calibri" w:hAnsi="Calibri" w:cs="Calibri"/>
                <w:b/>
              </w:rPr>
            </w:pPr>
            <w:r w:rsidRPr="00573453">
              <w:rPr>
                <w:rFonts w:ascii="Calibri" w:hAnsi="Calibri" w:cs="Calibri"/>
                <w:sz w:val="21"/>
                <w:szCs w:val="21"/>
              </w:rPr>
              <w:t>p-c-s</w:t>
            </w:r>
          </w:p>
        </w:tc>
        <w:tc>
          <w:tcPr>
            <w:tcW w:w="851" w:type="dxa"/>
            <w:shd w:val="clear" w:color="auto" w:fill="F7CAAC"/>
          </w:tcPr>
          <w:p w:rsidR="00573453" w:rsidRPr="00573453" w:rsidRDefault="00573453" w:rsidP="00573453">
            <w:pPr>
              <w:jc w:val="center"/>
              <w:rPr>
                <w:rFonts w:ascii="Calibri" w:hAnsi="Calibri" w:cs="Calibri"/>
                <w:b/>
                <w:sz w:val="22"/>
              </w:rPr>
            </w:pPr>
            <w:r w:rsidRPr="00573453">
              <w:rPr>
                <w:rFonts w:ascii="Calibri" w:hAnsi="Calibri" w:cs="Calibri"/>
                <w:b/>
                <w:sz w:val="22"/>
              </w:rPr>
              <w:t>způsob  ověř.</w:t>
            </w:r>
          </w:p>
        </w:tc>
        <w:tc>
          <w:tcPr>
            <w:tcW w:w="709" w:type="dxa"/>
            <w:shd w:val="clear" w:color="auto" w:fill="F7CAAC"/>
          </w:tcPr>
          <w:p w:rsidR="00573453" w:rsidRPr="00573453" w:rsidRDefault="00573453" w:rsidP="00573453">
            <w:pPr>
              <w:jc w:val="center"/>
              <w:rPr>
                <w:rFonts w:ascii="Calibri" w:hAnsi="Calibri" w:cs="Calibri"/>
                <w:b/>
                <w:sz w:val="22"/>
              </w:rPr>
            </w:pPr>
            <w:r w:rsidRPr="00573453">
              <w:rPr>
                <w:rFonts w:ascii="Calibri" w:hAnsi="Calibri" w:cs="Calibri"/>
                <w:b/>
                <w:sz w:val="22"/>
              </w:rPr>
              <w:t>počet kred.</w:t>
            </w:r>
          </w:p>
        </w:tc>
        <w:tc>
          <w:tcPr>
            <w:tcW w:w="2693" w:type="dxa"/>
            <w:shd w:val="clear" w:color="auto" w:fill="F7CAAC"/>
          </w:tcPr>
          <w:p w:rsidR="00573453" w:rsidRPr="00573453" w:rsidRDefault="00573453" w:rsidP="00573453">
            <w:pPr>
              <w:jc w:val="center"/>
              <w:rPr>
                <w:rFonts w:ascii="Calibri" w:hAnsi="Calibri" w:cs="Calibri"/>
                <w:b/>
                <w:sz w:val="22"/>
              </w:rPr>
            </w:pPr>
            <w:r>
              <w:rPr>
                <w:rFonts w:ascii="Calibri" w:hAnsi="Calibri" w:cs="Calibri"/>
                <w:b/>
                <w:sz w:val="22"/>
              </w:rPr>
              <w:t>V</w:t>
            </w:r>
            <w:r w:rsidRPr="00573453">
              <w:rPr>
                <w:rFonts w:ascii="Calibri" w:hAnsi="Calibri" w:cs="Calibri"/>
                <w:b/>
                <w:sz w:val="22"/>
              </w:rPr>
              <w:t>yučující</w:t>
            </w:r>
          </w:p>
        </w:tc>
        <w:tc>
          <w:tcPr>
            <w:tcW w:w="567" w:type="dxa"/>
            <w:shd w:val="clear" w:color="auto" w:fill="F7CAAC"/>
          </w:tcPr>
          <w:p w:rsidR="00573453" w:rsidRPr="00573453" w:rsidRDefault="00573453" w:rsidP="0042498A">
            <w:pPr>
              <w:jc w:val="center"/>
              <w:rPr>
                <w:rFonts w:ascii="Calibri" w:hAnsi="Calibri" w:cs="Calibri"/>
                <w:b/>
                <w:color w:val="FF0000"/>
                <w:sz w:val="22"/>
              </w:rPr>
            </w:pPr>
            <w:r w:rsidRPr="00573453">
              <w:rPr>
                <w:rFonts w:ascii="Calibri" w:hAnsi="Calibri" w:cs="Calibri"/>
                <w:b/>
              </w:rPr>
              <w:t>dop. roč./sem.</w:t>
            </w:r>
          </w:p>
        </w:tc>
        <w:tc>
          <w:tcPr>
            <w:tcW w:w="814" w:type="dxa"/>
            <w:shd w:val="clear" w:color="auto" w:fill="F7CAAC"/>
          </w:tcPr>
          <w:p w:rsidR="00573453" w:rsidRPr="00573453" w:rsidRDefault="00573453" w:rsidP="00573453">
            <w:pPr>
              <w:jc w:val="center"/>
              <w:rPr>
                <w:rFonts w:ascii="Calibri" w:hAnsi="Calibri" w:cs="Calibri"/>
                <w:b/>
                <w:sz w:val="22"/>
              </w:rPr>
            </w:pPr>
            <w:r w:rsidRPr="00573453">
              <w:rPr>
                <w:rFonts w:ascii="Calibri" w:hAnsi="Calibri" w:cs="Calibri"/>
                <w:b/>
                <w:sz w:val="22"/>
              </w:rPr>
              <w:t>profil. základ</w:t>
            </w:r>
          </w:p>
        </w:tc>
      </w:tr>
      <w:tr w:rsidR="00573453" w:rsidRPr="00573453" w:rsidTr="009B4075">
        <w:trPr>
          <w:jc w:val="center"/>
        </w:trPr>
        <w:tc>
          <w:tcPr>
            <w:tcW w:w="2778" w:type="dxa"/>
          </w:tcPr>
          <w:p w:rsidR="00573453" w:rsidRPr="00220342" w:rsidRDefault="00573453" w:rsidP="00220342">
            <w:pPr>
              <w:rPr>
                <w:rFonts w:ascii="Calibri" w:hAnsi="Calibri" w:cs="Calibri"/>
                <w:b/>
              </w:rPr>
            </w:pPr>
            <w:r w:rsidRPr="00220342">
              <w:rPr>
                <w:rFonts w:ascii="Calibri" w:hAnsi="Calibri" w:cs="Calibri"/>
                <w:b/>
              </w:rPr>
              <w:t>Microeconomics II</w:t>
            </w:r>
          </w:p>
        </w:tc>
        <w:tc>
          <w:tcPr>
            <w:tcW w:w="850" w:type="dxa"/>
          </w:tcPr>
          <w:p w:rsidR="00573453" w:rsidRPr="00573453" w:rsidRDefault="00573453" w:rsidP="00573453">
            <w:pPr>
              <w:jc w:val="center"/>
              <w:rPr>
                <w:rFonts w:ascii="Calibri" w:hAnsi="Calibri" w:cs="Calibri"/>
              </w:rPr>
            </w:pPr>
            <w:r w:rsidRPr="00573453">
              <w:rPr>
                <w:rFonts w:ascii="Calibri" w:hAnsi="Calibri" w:cs="Calibri"/>
              </w:rPr>
              <w:t>26-0-26</w:t>
            </w:r>
          </w:p>
        </w:tc>
        <w:tc>
          <w:tcPr>
            <w:tcW w:w="851" w:type="dxa"/>
          </w:tcPr>
          <w:p w:rsidR="00573453" w:rsidRPr="00573453" w:rsidRDefault="00573453" w:rsidP="00573453">
            <w:pPr>
              <w:jc w:val="center"/>
              <w:rPr>
                <w:rFonts w:ascii="Calibri" w:hAnsi="Calibri" w:cs="Calibri"/>
              </w:rPr>
            </w:pPr>
            <w:r w:rsidRPr="00573453">
              <w:rPr>
                <w:rFonts w:ascii="Calibri" w:hAnsi="Calibri" w:cs="Calibri"/>
              </w:rPr>
              <w:t>zp, zk</w:t>
            </w:r>
          </w:p>
        </w:tc>
        <w:tc>
          <w:tcPr>
            <w:tcW w:w="709" w:type="dxa"/>
          </w:tcPr>
          <w:p w:rsidR="00573453" w:rsidRPr="00573453" w:rsidRDefault="00573453" w:rsidP="00573453">
            <w:pPr>
              <w:jc w:val="center"/>
              <w:rPr>
                <w:rFonts w:ascii="Calibri" w:hAnsi="Calibri" w:cs="Calibri"/>
              </w:rPr>
            </w:pPr>
            <w:r w:rsidRPr="00573453">
              <w:rPr>
                <w:rFonts w:ascii="Calibri" w:hAnsi="Calibri" w:cs="Calibri"/>
              </w:rPr>
              <w:t>5</w:t>
            </w:r>
          </w:p>
        </w:tc>
        <w:tc>
          <w:tcPr>
            <w:tcW w:w="2693" w:type="dxa"/>
          </w:tcPr>
          <w:p w:rsidR="00573453" w:rsidRPr="00573453" w:rsidRDefault="00573453">
            <w:pPr>
              <w:rPr>
                <w:rFonts w:ascii="Calibri" w:hAnsi="Calibri" w:cs="Calibri"/>
                <w:b/>
              </w:rPr>
              <w:pPrChange w:id="809" w:author="Pavla Trefilová" w:date="2019-09-05T15:40:00Z">
                <w:pPr>
                  <w:jc w:val="both"/>
                </w:pPr>
              </w:pPrChange>
            </w:pPr>
            <w:r w:rsidRPr="00573453">
              <w:rPr>
                <w:rFonts w:ascii="Calibri" w:hAnsi="Calibri" w:cs="Calibri"/>
                <w:b/>
              </w:rPr>
              <w:t xml:space="preserve">doc. Ing. </w:t>
            </w:r>
            <w:ins w:id="810" w:author="Pavla Trefilová" w:date="2019-09-05T15:37:00Z">
              <w:r w:rsidR="009D3CDB">
                <w:rPr>
                  <w:rFonts w:ascii="Calibri" w:hAnsi="Calibri" w:cs="Calibri"/>
                  <w:b/>
                </w:rPr>
                <w:t xml:space="preserve">Zuzana </w:t>
              </w:r>
            </w:ins>
            <w:r w:rsidRPr="00573453">
              <w:rPr>
                <w:rFonts w:ascii="Calibri" w:hAnsi="Calibri" w:cs="Calibri"/>
                <w:b/>
              </w:rPr>
              <w:t>Dohnalová, Ph.D.</w:t>
            </w:r>
          </w:p>
          <w:p w:rsidR="00573453" w:rsidRPr="00573453" w:rsidRDefault="00573453">
            <w:pPr>
              <w:rPr>
                <w:rFonts w:ascii="Calibri" w:hAnsi="Calibri" w:cs="Calibri"/>
              </w:rPr>
              <w:pPrChange w:id="811" w:author="Pavla Trefilová" w:date="2019-09-05T15:40:00Z">
                <w:pPr>
                  <w:jc w:val="both"/>
                </w:pPr>
              </w:pPrChange>
            </w:pPr>
            <w:r w:rsidRPr="00573453">
              <w:rPr>
                <w:rFonts w:ascii="Calibri" w:hAnsi="Calibri" w:cs="Calibri"/>
              </w:rPr>
              <w:t xml:space="preserve">Dohnalová </w:t>
            </w:r>
            <w:ins w:id="812" w:author="Pavla Trefilová" w:date="2019-09-05T15:37:00Z">
              <w:r w:rsidR="009D3CDB">
                <w:rPr>
                  <w:rFonts w:ascii="Calibri" w:hAnsi="Calibri" w:cs="Calibri"/>
                </w:rPr>
                <w:t>(</w:t>
              </w:r>
            </w:ins>
            <w:r w:rsidRPr="00573453">
              <w:rPr>
                <w:rFonts w:ascii="Calibri" w:hAnsi="Calibri" w:cs="Calibri"/>
              </w:rPr>
              <w:t>100%</w:t>
            </w:r>
            <w:ins w:id="813" w:author="Pavla Trefilová" w:date="2019-09-05T15:37:00Z">
              <w:r w:rsidR="009D3CDB">
                <w:rPr>
                  <w:rFonts w:ascii="Calibri" w:hAnsi="Calibri" w:cs="Calibri"/>
                </w:rPr>
                <w:t>)</w:t>
              </w:r>
            </w:ins>
          </w:p>
        </w:tc>
        <w:tc>
          <w:tcPr>
            <w:tcW w:w="567" w:type="dxa"/>
          </w:tcPr>
          <w:p w:rsidR="00573453" w:rsidRPr="00573453" w:rsidRDefault="00573453" w:rsidP="0042498A">
            <w:pPr>
              <w:jc w:val="center"/>
              <w:rPr>
                <w:rFonts w:ascii="Calibri" w:hAnsi="Calibri" w:cs="Calibri"/>
              </w:rPr>
            </w:pPr>
            <w:r w:rsidRPr="00573453">
              <w:rPr>
                <w:rFonts w:ascii="Calibri" w:hAnsi="Calibri" w:cs="Calibri"/>
              </w:rPr>
              <w:t>1/Z</w:t>
            </w:r>
          </w:p>
        </w:tc>
        <w:tc>
          <w:tcPr>
            <w:tcW w:w="814" w:type="dxa"/>
          </w:tcPr>
          <w:p w:rsidR="00573453" w:rsidRPr="00573453" w:rsidRDefault="00573453" w:rsidP="0042498A">
            <w:pPr>
              <w:jc w:val="center"/>
              <w:rPr>
                <w:rFonts w:ascii="Calibri" w:hAnsi="Calibri" w:cs="Calibri"/>
              </w:rPr>
            </w:pPr>
            <w:r w:rsidRPr="00573453">
              <w:rPr>
                <w:rFonts w:ascii="Calibri" w:hAnsi="Calibri" w:cs="Calibri"/>
              </w:rPr>
              <w:t>ZT</w:t>
            </w:r>
          </w:p>
        </w:tc>
      </w:tr>
      <w:tr w:rsidR="00573453" w:rsidRPr="00573453" w:rsidTr="009B4075">
        <w:trPr>
          <w:jc w:val="center"/>
        </w:trPr>
        <w:tc>
          <w:tcPr>
            <w:tcW w:w="2778" w:type="dxa"/>
          </w:tcPr>
          <w:p w:rsidR="00573453" w:rsidRPr="00220342" w:rsidRDefault="00573453" w:rsidP="00220342">
            <w:pPr>
              <w:rPr>
                <w:rFonts w:ascii="Calibri" w:hAnsi="Calibri" w:cs="Calibri"/>
                <w:b/>
              </w:rPr>
            </w:pPr>
            <w:r w:rsidRPr="00220342">
              <w:rPr>
                <w:rFonts w:ascii="Calibri" w:hAnsi="Calibri" w:cs="Calibri"/>
                <w:b/>
              </w:rPr>
              <w:t>Strategic Management</w:t>
            </w:r>
          </w:p>
        </w:tc>
        <w:tc>
          <w:tcPr>
            <w:tcW w:w="850" w:type="dxa"/>
          </w:tcPr>
          <w:p w:rsidR="00573453" w:rsidRPr="00573453" w:rsidRDefault="00573453" w:rsidP="00573453">
            <w:pPr>
              <w:jc w:val="center"/>
              <w:rPr>
                <w:rFonts w:ascii="Calibri" w:hAnsi="Calibri" w:cs="Calibri"/>
              </w:rPr>
            </w:pPr>
            <w:r w:rsidRPr="00573453">
              <w:rPr>
                <w:rFonts w:ascii="Calibri" w:hAnsi="Calibri" w:cs="Calibri"/>
              </w:rPr>
              <w:t>26-0-13</w:t>
            </w:r>
          </w:p>
        </w:tc>
        <w:tc>
          <w:tcPr>
            <w:tcW w:w="851" w:type="dxa"/>
          </w:tcPr>
          <w:p w:rsidR="00573453" w:rsidRPr="00573453" w:rsidRDefault="00573453" w:rsidP="00573453">
            <w:pPr>
              <w:jc w:val="center"/>
              <w:rPr>
                <w:rFonts w:ascii="Calibri" w:hAnsi="Calibri" w:cs="Calibri"/>
              </w:rPr>
            </w:pPr>
            <w:r w:rsidRPr="00573453">
              <w:rPr>
                <w:rFonts w:ascii="Calibri" w:hAnsi="Calibri" w:cs="Calibri"/>
              </w:rPr>
              <w:t>zp, zk</w:t>
            </w:r>
          </w:p>
        </w:tc>
        <w:tc>
          <w:tcPr>
            <w:tcW w:w="709" w:type="dxa"/>
          </w:tcPr>
          <w:p w:rsidR="00573453" w:rsidRPr="00573453" w:rsidRDefault="00573453" w:rsidP="00573453">
            <w:pPr>
              <w:jc w:val="center"/>
              <w:rPr>
                <w:rFonts w:ascii="Calibri" w:hAnsi="Calibri" w:cs="Calibri"/>
              </w:rPr>
            </w:pPr>
            <w:r w:rsidRPr="00573453">
              <w:rPr>
                <w:rFonts w:ascii="Calibri" w:hAnsi="Calibri" w:cs="Calibri"/>
              </w:rPr>
              <w:t>4</w:t>
            </w:r>
          </w:p>
        </w:tc>
        <w:tc>
          <w:tcPr>
            <w:tcW w:w="2693" w:type="dxa"/>
          </w:tcPr>
          <w:p w:rsidR="00573453" w:rsidRPr="00573453" w:rsidRDefault="00C120B8">
            <w:pPr>
              <w:rPr>
                <w:rFonts w:ascii="Calibri" w:hAnsi="Calibri" w:cs="Calibri"/>
                <w:b/>
              </w:rPr>
              <w:pPrChange w:id="814" w:author="Pavla Trefilová" w:date="2019-09-05T15:40:00Z">
                <w:pPr>
                  <w:jc w:val="both"/>
                </w:pPr>
              </w:pPrChange>
            </w:pPr>
            <w:r>
              <w:rPr>
                <w:rFonts w:ascii="Calibri" w:hAnsi="Calibri" w:cs="Calibri"/>
                <w:b/>
              </w:rPr>
              <w:t xml:space="preserve">doc. Ing. </w:t>
            </w:r>
            <w:ins w:id="815" w:author="Pavla Trefilová" w:date="2019-09-05T15:37:00Z">
              <w:r w:rsidR="009D3CDB">
                <w:rPr>
                  <w:rFonts w:ascii="Calibri" w:hAnsi="Calibri" w:cs="Calibri"/>
                  <w:b/>
                </w:rPr>
                <w:t xml:space="preserve">Miloslava </w:t>
              </w:r>
            </w:ins>
            <w:r>
              <w:rPr>
                <w:rFonts w:ascii="Calibri" w:hAnsi="Calibri" w:cs="Calibri"/>
                <w:b/>
              </w:rPr>
              <w:t>Chovancová, CSc.</w:t>
            </w:r>
          </w:p>
          <w:p w:rsidR="00573453" w:rsidRPr="00573453" w:rsidRDefault="00573453">
            <w:pPr>
              <w:rPr>
                <w:rFonts w:ascii="Calibri" w:hAnsi="Calibri" w:cs="Calibri"/>
              </w:rPr>
              <w:pPrChange w:id="816" w:author="Pavla Trefilová" w:date="2019-09-05T15:40:00Z">
                <w:pPr>
                  <w:jc w:val="both"/>
                </w:pPr>
              </w:pPrChange>
            </w:pPr>
            <w:r w:rsidRPr="00573453">
              <w:rPr>
                <w:rFonts w:ascii="Calibri" w:hAnsi="Calibri" w:cs="Calibri"/>
              </w:rPr>
              <w:t xml:space="preserve">Chovancová </w:t>
            </w:r>
            <w:ins w:id="817" w:author="Pavla Trefilová" w:date="2019-09-05T15:38:00Z">
              <w:r w:rsidR="009D3CDB">
                <w:rPr>
                  <w:rFonts w:ascii="Calibri" w:hAnsi="Calibri" w:cs="Calibri"/>
                </w:rPr>
                <w:t>(</w:t>
              </w:r>
            </w:ins>
            <w:r w:rsidRPr="00573453">
              <w:rPr>
                <w:rFonts w:ascii="Calibri" w:hAnsi="Calibri" w:cs="Calibri"/>
              </w:rPr>
              <w:t>60%</w:t>
            </w:r>
            <w:ins w:id="818" w:author="Pavla Trefilová" w:date="2019-09-05T15:38:00Z">
              <w:r w:rsidR="009D3CDB">
                <w:rPr>
                  <w:rFonts w:ascii="Calibri" w:hAnsi="Calibri" w:cs="Calibri"/>
                </w:rPr>
                <w:t>)</w:t>
              </w:r>
            </w:ins>
          </w:p>
          <w:p w:rsidR="00573453" w:rsidRPr="00573453" w:rsidRDefault="00573453">
            <w:pPr>
              <w:rPr>
                <w:rFonts w:ascii="Calibri" w:hAnsi="Calibri" w:cs="Calibri"/>
              </w:rPr>
              <w:pPrChange w:id="819" w:author="Pavla Trefilová" w:date="2019-09-05T15:40:00Z">
                <w:pPr>
                  <w:jc w:val="both"/>
                </w:pPr>
              </w:pPrChange>
            </w:pPr>
            <w:r w:rsidRPr="00573453">
              <w:rPr>
                <w:rFonts w:ascii="Calibri" w:hAnsi="Calibri" w:cs="Calibri"/>
              </w:rPr>
              <w:t xml:space="preserve">Slinták </w:t>
            </w:r>
            <w:ins w:id="820" w:author="Pavla Trefilová" w:date="2019-09-05T15:38:00Z">
              <w:r w:rsidR="009D3CDB">
                <w:rPr>
                  <w:rFonts w:ascii="Calibri" w:hAnsi="Calibri" w:cs="Calibri"/>
                </w:rPr>
                <w:t>(</w:t>
              </w:r>
              <w:r w:rsidR="009D3CDB" w:rsidRPr="00573453">
                <w:rPr>
                  <w:rFonts w:ascii="Calibri" w:hAnsi="Calibri" w:cs="Calibri"/>
                </w:rPr>
                <w:t>40%</w:t>
              </w:r>
              <w:r w:rsidR="009D3CDB">
                <w:rPr>
                  <w:rFonts w:ascii="Calibri" w:hAnsi="Calibri" w:cs="Calibri"/>
                </w:rPr>
                <w:t>)</w:t>
              </w:r>
            </w:ins>
            <w:del w:id="821" w:author="Pavla Trefilová" w:date="2019-09-05T15:38:00Z">
              <w:r w:rsidRPr="00573453" w:rsidDel="009D3CDB">
                <w:rPr>
                  <w:rFonts w:ascii="Calibri" w:hAnsi="Calibri" w:cs="Calibri"/>
                </w:rPr>
                <w:delText>40%</w:delText>
              </w:r>
            </w:del>
          </w:p>
        </w:tc>
        <w:tc>
          <w:tcPr>
            <w:tcW w:w="567" w:type="dxa"/>
          </w:tcPr>
          <w:p w:rsidR="00573453" w:rsidRPr="00573453" w:rsidRDefault="00573453" w:rsidP="0042498A">
            <w:pPr>
              <w:jc w:val="center"/>
              <w:rPr>
                <w:rFonts w:ascii="Calibri" w:hAnsi="Calibri" w:cs="Calibri"/>
              </w:rPr>
            </w:pPr>
            <w:r w:rsidRPr="00573453">
              <w:rPr>
                <w:rFonts w:ascii="Calibri" w:hAnsi="Calibri" w:cs="Calibri"/>
              </w:rPr>
              <w:t>1/Z</w:t>
            </w:r>
          </w:p>
        </w:tc>
        <w:tc>
          <w:tcPr>
            <w:tcW w:w="814" w:type="dxa"/>
          </w:tcPr>
          <w:p w:rsidR="00573453" w:rsidRPr="00573453" w:rsidRDefault="00573453" w:rsidP="0042498A">
            <w:pPr>
              <w:jc w:val="center"/>
              <w:rPr>
                <w:rFonts w:ascii="Calibri" w:hAnsi="Calibri" w:cs="Calibri"/>
              </w:rPr>
            </w:pPr>
            <w:r w:rsidRPr="00573453">
              <w:rPr>
                <w:rFonts w:ascii="Calibri" w:hAnsi="Calibri" w:cs="Calibri"/>
              </w:rPr>
              <w:t>ZT</w:t>
            </w:r>
          </w:p>
        </w:tc>
      </w:tr>
      <w:tr w:rsidR="00573453" w:rsidRPr="00573453" w:rsidTr="009B4075">
        <w:trPr>
          <w:jc w:val="center"/>
        </w:trPr>
        <w:tc>
          <w:tcPr>
            <w:tcW w:w="2778" w:type="dxa"/>
          </w:tcPr>
          <w:p w:rsidR="00573453" w:rsidRPr="00220342" w:rsidRDefault="00573453" w:rsidP="00220342">
            <w:pPr>
              <w:rPr>
                <w:rFonts w:ascii="Calibri" w:hAnsi="Calibri" w:cs="Calibri"/>
                <w:b/>
              </w:rPr>
            </w:pPr>
            <w:r w:rsidRPr="00220342">
              <w:rPr>
                <w:rFonts w:ascii="Calibri" w:hAnsi="Calibri" w:cs="Calibri"/>
                <w:b/>
              </w:rPr>
              <w:t>Management Accounting II</w:t>
            </w:r>
          </w:p>
        </w:tc>
        <w:tc>
          <w:tcPr>
            <w:tcW w:w="850" w:type="dxa"/>
          </w:tcPr>
          <w:p w:rsidR="00573453" w:rsidRPr="00573453" w:rsidRDefault="00573453" w:rsidP="00573453">
            <w:pPr>
              <w:jc w:val="center"/>
              <w:rPr>
                <w:rFonts w:ascii="Calibri" w:hAnsi="Calibri" w:cs="Calibri"/>
              </w:rPr>
            </w:pPr>
            <w:r w:rsidRPr="00573453">
              <w:rPr>
                <w:rFonts w:ascii="Calibri" w:hAnsi="Calibri" w:cs="Calibri"/>
              </w:rPr>
              <w:t>26-0-26</w:t>
            </w:r>
          </w:p>
        </w:tc>
        <w:tc>
          <w:tcPr>
            <w:tcW w:w="851" w:type="dxa"/>
          </w:tcPr>
          <w:p w:rsidR="00573453" w:rsidRPr="00573453" w:rsidRDefault="00573453" w:rsidP="00573453">
            <w:pPr>
              <w:jc w:val="center"/>
              <w:rPr>
                <w:rFonts w:ascii="Calibri" w:hAnsi="Calibri" w:cs="Calibri"/>
              </w:rPr>
            </w:pPr>
            <w:r w:rsidRPr="00573453">
              <w:rPr>
                <w:rFonts w:ascii="Calibri" w:hAnsi="Calibri" w:cs="Calibri"/>
              </w:rPr>
              <w:t>zp, zk</w:t>
            </w:r>
          </w:p>
        </w:tc>
        <w:tc>
          <w:tcPr>
            <w:tcW w:w="709" w:type="dxa"/>
          </w:tcPr>
          <w:p w:rsidR="00573453" w:rsidRPr="00573453" w:rsidRDefault="00573453" w:rsidP="00573453">
            <w:pPr>
              <w:jc w:val="center"/>
              <w:rPr>
                <w:rFonts w:ascii="Calibri" w:hAnsi="Calibri" w:cs="Calibri"/>
              </w:rPr>
            </w:pPr>
            <w:r w:rsidRPr="00573453">
              <w:rPr>
                <w:rFonts w:ascii="Calibri" w:hAnsi="Calibri" w:cs="Calibri"/>
              </w:rPr>
              <w:t>5</w:t>
            </w:r>
          </w:p>
        </w:tc>
        <w:tc>
          <w:tcPr>
            <w:tcW w:w="2693" w:type="dxa"/>
          </w:tcPr>
          <w:p w:rsidR="00573453" w:rsidRPr="00573453" w:rsidRDefault="00573453">
            <w:pPr>
              <w:rPr>
                <w:rFonts w:ascii="Calibri" w:hAnsi="Calibri" w:cs="Calibri"/>
              </w:rPr>
              <w:pPrChange w:id="822" w:author="Pavla Trefilová" w:date="2019-09-05T15:40:00Z">
                <w:pPr>
                  <w:jc w:val="both"/>
                </w:pPr>
              </w:pPrChange>
            </w:pPr>
            <w:del w:id="823" w:author="Pavla Trefilová" w:date="2019-09-05T15:25:00Z">
              <w:r w:rsidRPr="00573453" w:rsidDel="00E90E9D">
                <w:rPr>
                  <w:rFonts w:ascii="Calibri" w:hAnsi="Calibri" w:cs="Calibri"/>
                  <w:b/>
                </w:rPr>
                <w:delText>doc</w:delText>
              </w:r>
            </w:del>
            <w:ins w:id="824" w:author="Pavla Trefilová" w:date="2019-09-05T15:25:00Z">
              <w:r w:rsidR="00E90E9D">
                <w:rPr>
                  <w:rFonts w:ascii="Calibri" w:hAnsi="Calibri" w:cs="Calibri"/>
                  <w:b/>
                </w:rPr>
                <w:t>prof</w:t>
              </w:r>
            </w:ins>
            <w:r w:rsidRPr="00573453">
              <w:rPr>
                <w:rFonts w:ascii="Calibri" w:hAnsi="Calibri" w:cs="Calibri"/>
                <w:b/>
              </w:rPr>
              <w:t xml:space="preserve">. Ing. </w:t>
            </w:r>
            <w:ins w:id="825" w:author="Pavla Trefilová" w:date="2019-09-05T15:39:00Z">
              <w:r w:rsidR="009D3CDB">
                <w:rPr>
                  <w:rFonts w:ascii="Calibri" w:hAnsi="Calibri" w:cs="Calibri"/>
                  <w:b/>
                </w:rPr>
                <w:t xml:space="preserve">Boris </w:t>
              </w:r>
            </w:ins>
            <w:r w:rsidRPr="00573453">
              <w:rPr>
                <w:rFonts w:ascii="Calibri" w:hAnsi="Calibri" w:cs="Calibri"/>
                <w:b/>
              </w:rPr>
              <w:t>Popesko, Ph.D.</w:t>
            </w:r>
          </w:p>
          <w:p w:rsidR="00573453" w:rsidRPr="00573453" w:rsidRDefault="00573453">
            <w:pPr>
              <w:rPr>
                <w:rFonts w:ascii="Calibri" w:hAnsi="Calibri" w:cs="Calibri"/>
              </w:rPr>
              <w:pPrChange w:id="826" w:author="Pavla Trefilová" w:date="2019-09-05T15:40:00Z">
                <w:pPr>
                  <w:jc w:val="both"/>
                </w:pPr>
              </w:pPrChange>
            </w:pPr>
            <w:r w:rsidRPr="00573453">
              <w:rPr>
                <w:rFonts w:ascii="Calibri" w:hAnsi="Calibri" w:cs="Calibri"/>
              </w:rPr>
              <w:t xml:space="preserve">Popesko </w:t>
            </w:r>
            <w:ins w:id="827" w:author="Pavla Trefilová" w:date="2019-09-05T15:37:00Z">
              <w:r w:rsidR="009D3CDB">
                <w:rPr>
                  <w:rFonts w:ascii="Calibri" w:hAnsi="Calibri" w:cs="Calibri"/>
                </w:rPr>
                <w:t>(</w:t>
              </w:r>
              <w:r w:rsidR="009D3CDB" w:rsidRPr="00573453">
                <w:rPr>
                  <w:rFonts w:ascii="Calibri" w:hAnsi="Calibri" w:cs="Calibri"/>
                </w:rPr>
                <w:t>100%</w:t>
              </w:r>
              <w:r w:rsidR="009D3CDB">
                <w:rPr>
                  <w:rFonts w:ascii="Calibri" w:hAnsi="Calibri" w:cs="Calibri"/>
                </w:rPr>
                <w:t>)</w:t>
              </w:r>
            </w:ins>
            <w:del w:id="828" w:author="Pavla Trefilová" w:date="2019-09-05T15:37:00Z">
              <w:r w:rsidRPr="00573453" w:rsidDel="009D3CDB">
                <w:rPr>
                  <w:rFonts w:ascii="Calibri" w:hAnsi="Calibri" w:cs="Calibri"/>
                </w:rPr>
                <w:delText>100%</w:delText>
              </w:r>
            </w:del>
          </w:p>
        </w:tc>
        <w:tc>
          <w:tcPr>
            <w:tcW w:w="567" w:type="dxa"/>
          </w:tcPr>
          <w:p w:rsidR="00573453" w:rsidRPr="00573453" w:rsidRDefault="00573453" w:rsidP="0042498A">
            <w:pPr>
              <w:jc w:val="center"/>
              <w:rPr>
                <w:rFonts w:ascii="Calibri" w:hAnsi="Calibri" w:cs="Calibri"/>
              </w:rPr>
            </w:pPr>
            <w:r w:rsidRPr="00573453">
              <w:rPr>
                <w:rFonts w:ascii="Calibri" w:hAnsi="Calibri" w:cs="Calibri"/>
              </w:rPr>
              <w:t>1/Z</w:t>
            </w:r>
          </w:p>
        </w:tc>
        <w:tc>
          <w:tcPr>
            <w:tcW w:w="814" w:type="dxa"/>
          </w:tcPr>
          <w:p w:rsidR="00573453" w:rsidRPr="00573453" w:rsidRDefault="00573453" w:rsidP="0042498A">
            <w:pPr>
              <w:jc w:val="center"/>
              <w:rPr>
                <w:rFonts w:ascii="Calibri" w:hAnsi="Calibri" w:cs="Calibri"/>
              </w:rPr>
            </w:pPr>
            <w:r w:rsidRPr="00573453">
              <w:rPr>
                <w:rFonts w:ascii="Calibri" w:hAnsi="Calibri" w:cs="Calibri"/>
              </w:rPr>
              <w:t>ZT</w:t>
            </w:r>
          </w:p>
        </w:tc>
      </w:tr>
      <w:tr w:rsidR="00573453" w:rsidRPr="00573453" w:rsidTr="009B4075">
        <w:trPr>
          <w:jc w:val="center"/>
        </w:trPr>
        <w:tc>
          <w:tcPr>
            <w:tcW w:w="2778" w:type="dxa"/>
          </w:tcPr>
          <w:p w:rsidR="00573453" w:rsidRPr="00220342" w:rsidRDefault="00D068EB" w:rsidP="00220342">
            <w:pPr>
              <w:rPr>
                <w:rFonts w:ascii="Calibri" w:hAnsi="Calibri" w:cs="Calibri"/>
                <w:b/>
              </w:rPr>
            </w:pPr>
            <w:r w:rsidRPr="00220342">
              <w:rPr>
                <w:rFonts w:ascii="Calibri" w:hAnsi="Calibri" w:cs="Calibri"/>
                <w:b/>
              </w:rPr>
              <w:t>Business Process Management</w:t>
            </w:r>
          </w:p>
        </w:tc>
        <w:tc>
          <w:tcPr>
            <w:tcW w:w="850" w:type="dxa"/>
          </w:tcPr>
          <w:p w:rsidR="00573453" w:rsidRPr="00573453" w:rsidRDefault="00573453" w:rsidP="00573453">
            <w:pPr>
              <w:jc w:val="center"/>
              <w:rPr>
                <w:rFonts w:ascii="Calibri" w:hAnsi="Calibri" w:cs="Calibri"/>
              </w:rPr>
            </w:pPr>
            <w:r w:rsidRPr="00573453">
              <w:rPr>
                <w:rFonts w:ascii="Calibri" w:hAnsi="Calibri" w:cs="Calibri"/>
              </w:rPr>
              <w:t>13-0-26</w:t>
            </w:r>
          </w:p>
        </w:tc>
        <w:tc>
          <w:tcPr>
            <w:tcW w:w="851" w:type="dxa"/>
          </w:tcPr>
          <w:p w:rsidR="00573453" w:rsidRPr="00573453" w:rsidRDefault="00573453" w:rsidP="00573453">
            <w:pPr>
              <w:jc w:val="center"/>
              <w:rPr>
                <w:rFonts w:ascii="Calibri" w:hAnsi="Calibri" w:cs="Calibri"/>
              </w:rPr>
            </w:pPr>
            <w:r w:rsidRPr="00573453">
              <w:rPr>
                <w:rFonts w:ascii="Calibri" w:hAnsi="Calibri" w:cs="Calibri"/>
              </w:rPr>
              <w:t>zp, zk</w:t>
            </w:r>
          </w:p>
        </w:tc>
        <w:tc>
          <w:tcPr>
            <w:tcW w:w="709" w:type="dxa"/>
          </w:tcPr>
          <w:p w:rsidR="00573453" w:rsidRPr="00573453" w:rsidRDefault="00573453" w:rsidP="00573453">
            <w:pPr>
              <w:jc w:val="center"/>
              <w:rPr>
                <w:rFonts w:ascii="Calibri" w:hAnsi="Calibri" w:cs="Calibri"/>
              </w:rPr>
            </w:pPr>
            <w:r w:rsidRPr="00573453">
              <w:rPr>
                <w:rFonts w:ascii="Calibri" w:hAnsi="Calibri" w:cs="Calibri"/>
              </w:rPr>
              <w:t>4</w:t>
            </w:r>
          </w:p>
        </w:tc>
        <w:tc>
          <w:tcPr>
            <w:tcW w:w="2693" w:type="dxa"/>
          </w:tcPr>
          <w:p w:rsidR="00573453" w:rsidRPr="00573453" w:rsidRDefault="00573453">
            <w:pPr>
              <w:rPr>
                <w:rFonts w:ascii="Calibri" w:hAnsi="Calibri" w:cs="Calibri"/>
                <w:b/>
              </w:rPr>
              <w:pPrChange w:id="829" w:author="Pavla Trefilová" w:date="2019-09-05T15:40:00Z">
                <w:pPr>
                  <w:jc w:val="both"/>
                </w:pPr>
              </w:pPrChange>
            </w:pPr>
            <w:r w:rsidRPr="00573453">
              <w:rPr>
                <w:rFonts w:ascii="Calibri" w:hAnsi="Calibri" w:cs="Calibri"/>
                <w:b/>
              </w:rPr>
              <w:t xml:space="preserve">doc. Ing. </w:t>
            </w:r>
            <w:ins w:id="830" w:author="Pavla Trefilová" w:date="2019-09-05T15:39:00Z">
              <w:r w:rsidR="009D3CDB">
                <w:rPr>
                  <w:rFonts w:ascii="Calibri" w:hAnsi="Calibri" w:cs="Calibri"/>
                  <w:b/>
                </w:rPr>
                <w:t xml:space="preserve">David </w:t>
              </w:r>
            </w:ins>
            <w:r w:rsidRPr="00573453">
              <w:rPr>
                <w:rFonts w:ascii="Calibri" w:hAnsi="Calibri" w:cs="Calibri"/>
                <w:b/>
              </w:rPr>
              <w:t>Tuček, Ph.D.</w:t>
            </w:r>
          </w:p>
          <w:p w:rsidR="00573453" w:rsidRDefault="00F80A55">
            <w:pPr>
              <w:rPr>
                <w:rFonts w:ascii="Calibri" w:hAnsi="Calibri" w:cs="Calibri"/>
              </w:rPr>
              <w:pPrChange w:id="831" w:author="Pavla Trefilová" w:date="2019-09-05T15:40:00Z">
                <w:pPr>
                  <w:jc w:val="both"/>
                </w:pPr>
              </w:pPrChange>
            </w:pPr>
            <w:r>
              <w:rPr>
                <w:rFonts w:ascii="Calibri" w:hAnsi="Calibri" w:cs="Calibri"/>
              </w:rPr>
              <w:t xml:space="preserve">Tuček </w:t>
            </w:r>
            <w:ins w:id="832" w:author="Pavla Trefilová" w:date="2019-09-05T15:39:00Z">
              <w:r w:rsidR="009D3CDB">
                <w:rPr>
                  <w:rFonts w:ascii="Calibri" w:hAnsi="Calibri" w:cs="Calibri"/>
                </w:rPr>
                <w:t>(</w:t>
              </w:r>
            </w:ins>
            <w:r>
              <w:rPr>
                <w:rFonts w:ascii="Calibri" w:hAnsi="Calibri" w:cs="Calibri"/>
              </w:rPr>
              <w:t>50</w:t>
            </w:r>
            <w:r w:rsidR="00573453" w:rsidRPr="00573453">
              <w:rPr>
                <w:rFonts w:ascii="Calibri" w:hAnsi="Calibri" w:cs="Calibri"/>
              </w:rPr>
              <w:t>%</w:t>
            </w:r>
            <w:ins w:id="833" w:author="Pavla Trefilová" w:date="2019-09-05T15:39:00Z">
              <w:r w:rsidR="009D3CDB">
                <w:rPr>
                  <w:rFonts w:ascii="Calibri" w:hAnsi="Calibri" w:cs="Calibri"/>
                </w:rPr>
                <w:t>)</w:t>
              </w:r>
            </w:ins>
          </w:p>
          <w:p w:rsidR="00F80A55" w:rsidRPr="00573453" w:rsidRDefault="00F80A55">
            <w:pPr>
              <w:rPr>
                <w:rFonts w:ascii="Calibri" w:hAnsi="Calibri" w:cs="Calibri"/>
              </w:rPr>
              <w:pPrChange w:id="834" w:author="Pavla Trefilová" w:date="2019-09-05T15:40:00Z">
                <w:pPr>
                  <w:jc w:val="both"/>
                </w:pPr>
              </w:pPrChange>
            </w:pPr>
            <w:r>
              <w:rPr>
                <w:rFonts w:ascii="Calibri" w:hAnsi="Calibri" w:cs="Calibri"/>
              </w:rPr>
              <w:t xml:space="preserve">Briš </w:t>
            </w:r>
            <w:ins w:id="835" w:author="Pavla Trefilová" w:date="2019-09-05T15:39:00Z">
              <w:r w:rsidR="009D3CDB">
                <w:rPr>
                  <w:rFonts w:ascii="Calibri" w:hAnsi="Calibri" w:cs="Calibri"/>
                </w:rPr>
                <w:t>(</w:t>
              </w:r>
            </w:ins>
            <w:r>
              <w:rPr>
                <w:rFonts w:ascii="Calibri" w:hAnsi="Calibri" w:cs="Calibri"/>
              </w:rPr>
              <w:t>35%</w:t>
            </w:r>
            <w:ins w:id="836" w:author="Pavla Trefilová" w:date="2019-09-05T15:39:00Z">
              <w:r w:rsidR="009D3CDB">
                <w:rPr>
                  <w:rFonts w:ascii="Calibri" w:hAnsi="Calibri" w:cs="Calibri"/>
                </w:rPr>
                <w:t>)</w:t>
              </w:r>
            </w:ins>
          </w:p>
          <w:p w:rsidR="00573453" w:rsidRPr="00573453" w:rsidRDefault="00F80A55">
            <w:pPr>
              <w:rPr>
                <w:rFonts w:ascii="Calibri" w:hAnsi="Calibri" w:cs="Calibri"/>
              </w:rPr>
              <w:pPrChange w:id="837" w:author="Pavla Trefilová" w:date="2019-09-05T15:40:00Z">
                <w:pPr>
                  <w:jc w:val="both"/>
                </w:pPr>
              </w:pPrChange>
            </w:pPr>
            <w:r>
              <w:rPr>
                <w:rFonts w:ascii="Calibri" w:hAnsi="Calibri" w:cs="Calibri"/>
              </w:rPr>
              <w:t xml:space="preserve">Slinták </w:t>
            </w:r>
            <w:ins w:id="838" w:author="Pavla Trefilová" w:date="2019-09-05T15:39:00Z">
              <w:r w:rsidR="009D3CDB">
                <w:rPr>
                  <w:rFonts w:ascii="Calibri" w:hAnsi="Calibri" w:cs="Calibri"/>
                </w:rPr>
                <w:t>(</w:t>
              </w:r>
            </w:ins>
            <w:r>
              <w:rPr>
                <w:rFonts w:ascii="Calibri" w:hAnsi="Calibri" w:cs="Calibri"/>
              </w:rPr>
              <w:t>15</w:t>
            </w:r>
            <w:r w:rsidR="00573453" w:rsidRPr="00573453">
              <w:rPr>
                <w:rFonts w:ascii="Calibri" w:hAnsi="Calibri" w:cs="Calibri"/>
              </w:rPr>
              <w:t>%</w:t>
            </w:r>
            <w:ins w:id="839" w:author="Pavla Trefilová" w:date="2019-09-05T15:39:00Z">
              <w:r w:rsidR="009D3CDB">
                <w:rPr>
                  <w:rFonts w:ascii="Calibri" w:hAnsi="Calibri" w:cs="Calibri"/>
                </w:rPr>
                <w:t>)</w:t>
              </w:r>
            </w:ins>
          </w:p>
        </w:tc>
        <w:tc>
          <w:tcPr>
            <w:tcW w:w="567" w:type="dxa"/>
          </w:tcPr>
          <w:p w:rsidR="00573453" w:rsidRPr="00573453" w:rsidRDefault="00573453" w:rsidP="0042498A">
            <w:pPr>
              <w:jc w:val="center"/>
              <w:rPr>
                <w:rFonts w:ascii="Calibri" w:hAnsi="Calibri" w:cs="Calibri"/>
              </w:rPr>
            </w:pPr>
            <w:r w:rsidRPr="00573453">
              <w:rPr>
                <w:rFonts w:ascii="Calibri" w:hAnsi="Calibri" w:cs="Calibri"/>
              </w:rPr>
              <w:t>1/Z</w:t>
            </w:r>
          </w:p>
        </w:tc>
        <w:tc>
          <w:tcPr>
            <w:tcW w:w="814" w:type="dxa"/>
          </w:tcPr>
          <w:p w:rsidR="00573453" w:rsidRPr="00573453" w:rsidRDefault="00573453" w:rsidP="0042498A">
            <w:pPr>
              <w:jc w:val="center"/>
              <w:rPr>
                <w:rFonts w:ascii="Calibri" w:hAnsi="Calibri" w:cs="Calibri"/>
              </w:rPr>
            </w:pPr>
            <w:r w:rsidRPr="00573453">
              <w:rPr>
                <w:rFonts w:ascii="Calibri" w:hAnsi="Calibri" w:cs="Calibri"/>
              </w:rPr>
              <w:t>PZ</w:t>
            </w:r>
          </w:p>
        </w:tc>
      </w:tr>
      <w:tr w:rsidR="00573453" w:rsidRPr="00573453" w:rsidTr="009B4075">
        <w:trPr>
          <w:jc w:val="center"/>
        </w:trPr>
        <w:tc>
          <w:tcPr>
            <w:tcW w:w="2778" w:type="dxa"/>
          </w:tcPr>
          <w:p w:rsidR="00573453" w:rsidRPr="00220342" w:rsidRDefault="00573453" w:rsidP="00220342">
            <w:pPr>
              <w:rPr>
                <w:rFonts w:ascii="Calibri" w:hAnsi="Calibri" w:cs="Calibri"/>
                <w:b/>
              </w:rPr>
            </w:pPr>
            <w:r w:rsidRPr="00220342">
              <w:rPr>
                <w:rFonts w:ascii="Calibri" w:hAnsi="Calibri" w:cs="Calibri"/>
                <w:b/>
              </w:rPr>
              <w:t>Macroeconomics II</w:t>
            </w:r>
          </w:p>
        </w:tc>
        <w:tc>
          <w:tcPr>
            <w:tcW w:w="850" w:type="dxa"/>
          </w:tcPr>
          <w:p w:rsidR="00573453" w:rsidRPr="00573453" w:rsidRDefault="00573453" w:rsidP="00573453">
            <w:pPr>
              <w:jc w:val="center"/>
              <w:rPr>
                <w:rFonts w:ascii="Calibri" w:hAnsi="Calibri" w:cs="Calibri"/>
              </w:rPr>
            </w:pPr>
            <w:r w:rsidRPr="00573453">
              <w:rPr>
                <w:rFonts w:ascii="Calibri" w:hAnsi="Calibri" w:cs="Calibri"/>
              </w:rPr>
              <w:t>26-0-26</w:t>
            </w:r>
          </w:p>
        </w:tc>
        <w:tc>
          <w:tcPr>
            <w:tcW w:w="851" w:type="dxa"/>
          </w:tcPr>
          <w:p w:rsidR="00573453" w:rsidRPr="00573453" w:rsidRDefault="00573453" w:rsidP="00573453">
            <w:pPr>
              <w:jc w:val="center"/>
              <w:rPr>
                <w:rFonts w:ascii="Calibri" w:hAnsi="Calibri" w:cs="Calibri"/>
              </w:rPr>
            </w:pPr>
            <w:r w:rsidRPr="00573453">
              <w:rPr>
                <w:rFonts w:ascii="Calibri" w:hAnsi="Calibri" w:cs="Calibri"/>
              </w:rPr>
              <w:t>zp, zk</w:t>
            </w:r>
          </w:p>
        </w:tc>
        <w:tc>
          <w:tcPr>
            <w:tcW w:w="709" w:type="dxa"/>
          </w:tcPr>
          <w:p w:rsidR="00573453" w:rsidRPr="00573453" w:rsidRDefault="00573453" w:rsidP="00573453">
            <w:pPr>
              <w:jc w:val="center"/>
              <w:rPr>
                <w:rFonts w:ascii="Calibri" w:hAnsi="Calibri" w:cs="Calibri"/>
              </w:rPr>
            </w:pPr>
            <w:r w:rsidRPr="00573453">
              <w:rPr>
                <w:rFonts w:ascii="Calibri" w:hAnsi="Calibri" w:cs="Calibri"/>
              </w:rPr>
              <w:t>5</w:t>
            </w:r>
          </w:p>
        </w:tc>
        <w:tc>
          <w:tcPr>
            <w:tcW w:w="2693" w:type="dxa"/>
          </w:tcPr>
          <w:p w:rsidR="00573453" w:rsidRPr="00573453" w:rsidRDefault="00573453">
            <w:pPr>
              <w:rPr>
                <w:rFonts w:ascii="Calibri" w:hAnsi="Calibri" w:cs="Calibri"/>
                <w:b/>
              </w:rPr>
              <w:pPrChange w:id="840" w:author="Pavla Trefilová" w:date="2019-09-05T15:40:00Z">
                <w:pPr>
                  <w:jc w:val="both"/>
                </w:pPr>
              </w:pPrChange>
            </w:pPr>
            <w:r w:rsidRPr="00573453">
              <w:rPr>
                <w:rFonts w:ascii="Calibri" w:hAnsi="Calibri" w:cs="Calibri"/>
                <w:b/>
              </w:rPr>
              <w:t>doc. Ing.</w:t>
            </w:r>
            <w:ins w:id="841" w:author="Pavla Trefilová" w:date="2019-09-05T15:39:00Z">
              <w:r w:rsidR="009D3CDB">
                <w:rPr>
                  <w:rFonts w:ascii="Calibri" w:hAnsi="Calibri" w:cs="Calibri"/>
                  <w:b/>
                </w:rPr>
                <w:t xml:space="preserve"> Jena</w:t>
              </w:r>
            </w:ins>
            <w:r w:rsidRPr="00573453">
              <w:rPr>
                <w:rFonts w:ascii="Calibri" w:hAnsi="Calibri" w:cs="Calibri"/>
                <w:b/>
              </w:rPr>
              <w:t xml:space="preserve"> Švarcová, Ph.D.</w:t>
            </w:r>
          </w:p>
          <w:p w:rsidR="00573453" w:rsidRPr="00573453" w:rsidRDefault="00573453">
            <w:pPr>
              <w:rPr>
                <w:rFonts w:ascii="Calibri" w:hAnsi="Calibri" w:cs="Calibri"/>
              </w:rPr>
              <w:pPrChange w:id="842" w:author="Pavla Trefilová" w:date="2019-09-05T15:40:00Z">
                <w:pPr>
                  <w:jc w:val="both"/>
                </w:pPr>
              </w:pPrChange>
            </w:pPr>
            <w:r w:rsidRPr="00573453">
              <w:rPr>
                <w:rFonts w:ascii="Calibri" w:hAnsi="Calibri" w:cs="Calibri"/>
              </w:rPr>
              <w:t xml:space="preserve">Švarcová </w:t>
            </w:r>
            <w:ins w:id="843" w:author="Pavla Trefilová" w:date="2019-09-05T15:37:00Z">
              <w:r w:rsidR="009D3CDB">
                <w:rPr>
                  <w:rFonts w:ascii="Calibri" w:hAnsi="Calibri" w:cs="Calibri"/>
                </w:rPr>
                <w:t>(</w:t>
              </w:r>
              <w:r w:rsidR="009D3CDB" w:rsidRPr="00573453">
                <w:rPr>
                  <w:rFonts w:ascii="Calibri" w:hAnsi="Calibri" w:cs="Calibri"/>
                </w:rPr>
                <w:t>100%</w:t>
              </w:r>
              <w:r w:rsidR="009D3CDB">
                <w:rPr>
                  <w:rFonts w:ascii="Calibri" w:hAnsi="Calibri" w:cs="Calibri"/>
                </w:rPr>
                <w:t>)</w:t>
              </w:r>
            </w:ins>
            <w:del w:id="844" w:author="Pavla Trefilová" w:date="2019-09-05T15:37:00Z">
              <w:r w:rsidRPr="00573453" w:rsidDel="009D3CDB">
                <w:rPr>
                  <w:rFonts w:ascii="Calibri" w:hAnsi="Calibri" w:cs="Calibri"/>
                </w:rPr>
                <w:delText>100%</w:delText>
              </w:r>
            </w:del>
          </w:p>
        </w:tc>
        <w:tc>
          <w:tcPr>
            <w:tcW w:w="567" w:type="dxa"/>
          </w:tcPr>
          <w:p w:rsidR="00573453" w:rsidRPr="00573453" w:rsidRDefault="00573453" w:rsidP="0042498A">
            <w:pPr>
              <w:jc w:val="center"/>
              <w:rPr>
                <w:rFonts w:ascii="Calibri" w:hAnsi="Calibri" w:cs="Calibri"/>
              </w:rPr>
            </w:pPr>
            <w:r w:rsidRPr="00573453">
              <w:rPr>
                <w:rFonts w:ascii="Calibri" w:hAnsi="Calibri" w:cs="Calibri"/>
              </w:rPr>
              <w:t>1/L</w:t>
            </w:r>
          </w:p>
        </w:tc>
        <w:tc>
          <w:tcPr>
            <w:tcW w:w="814" w:type="dxa"/>
          </w:tcPr>
          <w:p w:rsidR="00573453" w:rsidRPr="00573453" w:rsidRDefault="00573453" w:rsidP="0042498A">
            <w:pPr>
              <w:jc w:val="center"/>
              <w:rPr>
                <w:rFonts w:ascii="Calibri" w:hAnsi="Calibri" w:cs="Calibri"/>
              </w:rPr>
            </w:pPr>
            <w:r w:rsidRPr="00573453">
              <w:rPr>
                <w:rFonts w:ascii="Calibri" w:hAnsi="Calibri" w:cs="Calibri"/>
              </w:rPr>
              <w:t>ZT</w:t>
            </w:r>
          </w:p>
        </w:tc>
      </w:tr>
      <w:tr w:rsidR="00573453" w:rsidRPr="00573453" w:rsidTr="009B4075">
        <w:trPr>
          <w:jc w:val="center"/>
        </w:trPr>
        <w:tc>
          <w:tcPr>
            <w:tcW w:w="2778" w:type="dxa"/>
          </w:tcPr>
          <w:p w:rsidR="00573453" w:rsidRPr="00220342" w:rsidRDefault="00573453" w:rsidP="00220342">
            <w:pPr>
              <w:rPr>
                <w:rFonts w:ascii="Calibri" w:hAnsi="Calibri" w:cs="Calibri"/>
                <w:b/>
              </w:rPr>
            </w:pPr>
            <w:r w:rsidRPr="00220342">
              <w:rPr>
                <w:rFonts w:ascii="Calibri" w:hAnsi="Calibri" w:cs="Calibri"/>
                <w:b/>
              </w:rPr>
              <w:t>Digital Marketing</w:t>
            </w:r>
          </w:p>
        </w:tc>
        <w:tc>
          <w:tcPr>
            <w:tcW w:w="850" w:type="dxa"/>
          </w:tcPr>
          <w:p w:rsidR="00573453" w:rsidRPr="00573453" w:rsidRDefault="00573453" w:rsidP="00573453">
            <w:pPr>
              <w:jc w:val="center"/>
              <w:rPr>
                <w:rFonts w:ascii="Calibri" w:hAnsi="Calibri" w:cs="Calibri"/>
              </w:rPr>
            </w:pPr>
            <w:r w:rsidRPr="00573453">
              <w:rPr>
                <w:rFonts w:ascii="Calibri" w:hAnsi="Calibri" w:cs="Calibri"/>
              </w:rPr>
              <w:t>26-0-13</w:t>
            </w:r>
          </w:p>
        </w:tc>
        <w:tc>
          <w:tcPr>
            <w:tcW w:w="851" w:type="dxa"/>
          </w:tcPr>
          <w:p w:rsidR="00573453" w:rsidRPr="00573453" w:rsidRDefault="00573453" w:rsidP="00573453">
            <w:pPr>
              <w:jc w:val="center"/>
              <w:rPr>
                <w:rFonts w:ascii="Calibri" w:hAnsi="Calibri" w:cs="Calibri"/>
              </w:rPr>
            </w:pPr>
            <w:r w:rsidRPr="00573453">
              <w:rPr>
                <w:rFonts w:ascii="Calibri" w:hAnsi="Calibri" w:cs="Calibri"/>
              </w:rPr>
              <w:t>klz</w:t>
            </w:r>
          </w:p>
        </w:tc>
        <w:tc>
          <w:tcPr>
            <w:tcW w:w="709" w:type="dxa"/>
          </w:tcPr>
          <w:p w:rsidR="00573453" w:rsidRPr="00573453" w:rsidRDefault="00573453" w:rsidP="00573453">
            <w:pPr>
              <w:jc w:val="center"/>
              <w:rPr>
                <w:rFonts w:ascii="Calibri" w:hAnsi="Calibri" w:cs="Calibri"/>
              </w:rPr>
            </w:pPr>
            <w:r w:rsidRPr="00573453">
              <w:rPr>
                <w:rFonts w:ascii="Calibri" w:hAnsi="Calibri" w:cs="Calibri"/>
              </w:rPr>
              <w:t>3</w:t>
            </w:r>
          </w:p>
        </w:tc>
        <w:tc>
          <w:tcPr>
            <w:tcW w:w="2693" w:type="dxa"/>
          </w:tcPr>
          <w:p w:rsidR="00573453" w:rsidRPr="00573453" w:rsidRDefault="00573453">
            <w:pPr>
              <w:rPr>
                <w:rFonts w:ascii="Calibri" w:hAnsi="Calibri" w:cs="Calibri"/>
                <w:b/>
              </w:rPr>
              <w:pPrChange w:id="845" w:author="Pavla Trefilová" w:date="2019-09-05T15:40:00Z">
                <w:pPr>
                  <w:jc w:val="both"/>
                </w:pPr>
              </w:pPrChange>
            </w:pPr>
            <w:r w:rsidRPr="00573453">
              <w:rPr>
                <w:rFonts w:ascii="Calibri" w:hAnsi="Calibri" w:cs="Calibri"/>
                <w:b/>
              </w:rPr>
              <w:t xml:space="preserve">doc. Ing. </w:t>
            </w:r>
            <w:ins w:id="846" w:author="Pavla Trefilová" w:date="2019-09-05T15:39:00Z">
              <w:r w:rsidR="009D3CDB">
                <w:rPr>
                  <w:rFonts w:ascii="Calibri" w:hAnsi="Calibri" w:cs="Calibri"/>
                  <w:b/>
                </w:rPr>
                <w:t xml:space="preserve">Michal </w:t>
              </w:r>
            </w:ins>
            <w:r w:rsidRPr="00573453">
              <w:rPr>
                <w:rFonts w:ascii="Calibri" w:hAnsi="Calibri" w:cs="Calibri"/>
                <w:b/>
              </w:rPr>
              <w:t>Pilík, Ph.D.</w:t>
            </w:r>
          </w:p>
          <w:p w:rsidR="00573453" w:rsidRPr="00573453" w:rsidRDefault="00573453">
            <w:pPr>
              <w:rPr>
                <w:rFonts w:ascii="Calibri" w:hAnsi="Calibri" w:cs="Calibri"/>
              </w:rPr>
              <w:pPrChange w:id="847" w:author="Pavla Trefilová" w:date="2019-09-05T15:40:00Z">
                <w:pPr>
                  <w:jc w:val="both"/>
                </w:pPr>
              </w:pPrChange>
            </w:pPr>
            <w:r w:rsidRPr="00573453">
              <w:rPr>
                <w:rFonts w:ascii="Calibri" w:hAnsi="Calibri" w:cs="Calibri"/>
              </w:rPr>
              <w:t xml:space="preserve">Pilík </w:t>
            </w:r>
            <w:ins w:id="848" w:author="Pavla Trefilová" w:date="2019-09-05T15:38:00Z">
              <w:r w:rsidR="009D3CDB">
                <w:rPr>
                  <w:rFonts w:ascii="Calibri" w:hAnsi="Calibri" w:cs="Calibri"/>
                </w:rPr>
                <w:t>(</w:t>
              </w:r>
              <w:r w:rsidR="009D3CDB" w:rsidRPr="00573453">
                <w:rPr>
                  <w:rFonts w:ascii="Calibri" w:hAnsi="Calibri" w:cs="Calibri"/>
                </w:rPr>
                <w:t>60%</w:t>
              </w:r>
              <w:r w:rsidR="009D3CDB">
                <w:rPr>
                  <w:rFonts w:ascii="Calibri" w:hAnsi="Calibri" w:cs="Calibri"/>
                </w:rPr>
                <w:t>)</w:t>
              </w:r>
            </w:ins>
            <w:del w:id="849" w:author="Pavla Trefilová" w:date="2019-09-05T15:38:00Z">
              <w:r w:rsidRPr="00573453" w:rsidDel="009D3CDB">
                <w:rPr>
                  <w:rFonts w:ascii="Calibri" w:hAnsi="Calibri" w:cs="Calibri"/>
                </w:rPr>
                <w:delText>60%</w:delText>
              </w:r>
            </w:del>
          </w:p>
          <w:p w:rsidR="00573453" w:rsidRPr="00573453" w:rsidRDefault="00F80A55">
            <w:pPr>
              <w:rPr>
                <w:rFonts w:ascii="Calibri" w:hAnsi="Calibri" w:cs="Calibri"/>
              </w:rPr>
              <w:pPrChange w:id="850" w:author="Pavla Trefilová" w:date="2019-09-05T15:40:00Z">
                <w:pPr>
                  <w:jc w:val="both"/>
                </w:pPr>
              </w:pPrChange>
            </w:pPr>
            <w:r w:rsidRPr="00573453">
              <w:rPr>
                <w:rFonts w:ascii="Calibri" w:hAnsi="Calibri" w:cs="Calibri"/>
              </w:rPr>
              <w:t xml:space="preserve">Kwarteng </w:t>
            </w:r>
            <w:ins w:id="851" w:author="Pavla Trefilová" w:date="2019-09-05T15:38:00Z">
              <w:r w:rsidR="009D3CDB">
                <w:rPr>
                  <w:rFonts w:ascii="Calibri" w:hAnsi="Calibri" w:cs="Calibri"/>
                </w:rPr>
                <w:t>(</w:t>
              </w:r>
              <w:r w:rsidR="009D3CDB" w:rsidRPr="00573453">
                <w:rPr>
                  <w:rFonts w:ascii="Calibri" w:hAnsi="Calibri" w:cs="Calibri"/>
                </w:rPr>
                <w:t>40%</w:t>
              </w:r>
              <w:r w:rsidR="009D3CDB">
                <w:rPr>
                  <w:rFonts w:ascii="Calibri" w:hAnsi="Calibri" w:cs="Calibri"/>
                </w:rPr>
                <w:t>)</w:t>
              </w:r>
            </w:ins>
            <w:del w:id="852" w:author="Pavla Trefilová" w:date="2019-09-05T15:38:00Z">
              <w:r w:rsidRPr="00573453" w:rsidDel="009D3CDB">
                <w:rPr>
                  <w:rFonts w:ascii="Calibri" w:hAnsi="Calibri" w:cs="Calibri"/>
                </w:rPr>
                <w:delText>40</w:delText>
              </w:r>
              <w:r w:rsidR="00573453" w:rsidRPr="00573453" w:rsidDel="009D3CDB">
                <w:rPr>
                  <w:rFonts w:ascii="Calibri" w:hAnsi="Calibri" w:cs="Calibri"/>
                </w:rPr>
                <w:delText>%</w:delText>
              </w:r>
            </w:del>
          </w:p>
        </w:tc>
        <w:tc>
          <w:tcPr>
            <w:tcW w:w="567" w:type="dxa"/>
          </w:tcPr>
          <w:p w:rsidR="00573453" w:rsidRPr="00573453" w:rsidRDefault="00573453" w:rsidP="0042498A">
            <w:pPr>
              <w:jc w:val="center"/>
              <w:rPr>
                <w:rFonts w:ascii="Calibri" w:hAnsi="Calibri" w:cs="Calibri"/>
              </w:rPr>
            </w:pPr>
            <w:r w:rsidRPr="00573453">
              <w:rPr>
                <w:rFonts w:ascii="Calibri" w:hAnsi="Calibri" w:cs="Calibri"/>
              </w:rPr>
              <w:t>1/Z</w:t>
            </w:r>
          </w:p>
        </w:tc>
        <w:tc>
          <w:tcPr>
            <w:tcW w:w="814" w:type="dxa"/>
          </w:tcPr>
          <w:p w:rsidR="00573453" w:rsidRPr="00573453" w:rsidRDefault="00573453" w:rsidP="0042498A">
            <w:pPr>
              <w:jc w:val="center"/>
              <w:rPr>
                <w:rFonts w:ascii="Calibri" w:hAnsi="Calibri" w:cs="Calibri"/>
              </w:rPr>
            </w:pPr>
            <w:r w:rsidRPr="00573453">
              <w:rPr>
                <w:rFonts w:ascii="Calibri" w:hAnsi="Calibri" w:cs="Calibri"/>
              </w:rPr>
              <w:t>PZ</w:t>
            </w:r>
          </w:p>
        </w:tc>
      </w:tr>
      <w:tr w:rsidR="00573453" w:rsidRPr="00573453" w:rsidTr="009B4075">
        <w:trPr>
          <w:jc w:val="center"/>
        </w:trPr>
        <w:tc>
          <w:tcPr>
            <w:tcW w:w="2778" w:type="dxa"/>
          </w:tcPr>
          <w:p w:rsidR="00573453" w:rsidRPr="00220342" w:rsidRDefault="00573453" w:rsidP="00220342">
            <w:pPr>
              <w:rPr>
                <w:rFonts w:ascii="Calibri" w:hAnsi="Calibri" w:cs="Calibri"/>
                <w:b/>
              </w:rPr>
            </w:pPr>
            <w:r w:rsidRPr="00220342">
              <w:rPr>
                <w:rFonts w:ascii="Calibri" w:hAnsi="Calibri" w:cs="Calibri"/>
                <w:b/>
              </w:rPr>
              <w:t>Applied Marketing Research</w:t>
            </w:r>
          </w:p>
        </w:tc>
        <w:tc>
          <w:tcPr>
            <w:tcW w:w="850" w:type="dxa"/>
          </w:tcPr>
          <w:p w:rsidR="00573453" w:rsidRPr="00573453" w:rsidRDefault="00573453" w:rsidP="00573453">
            <w:pPr>
              <w:jc w:val="center"/>
              <w:rPr>
                <w:rFonts w:ascii="Calibri" w:hAnsi="Calibri" w:cs="Calibri"/>
              </w:rPr>
            </w:pPr>
            <w:r w:rsidRPr="00573453">
              <w:rPr>
                <w:rFonts w:ascii="Calibri" w:hAnsi="Calibri" w:cs="Calibri"/>
              </w:rPr>
              <w:t>13-0-26</w:t>
            </w:r>
          </w:p>
        </w:tc>
        <w:tc>
          <w:tcPr>
            <w:tcW w:w="851" w:type="dxa"/>
          </w:tcPr>
          <w:p w:rsidR="00573453" w:rsidRPr="00573453" w:rsidRDefault="00573453" w:rsidP="00573453">
            <w:pPr>
              <w:jc w:val="center"/>
              <w:rPr>
                <w:rFonts w:ascii="Calibri" w:hAnsi="Calibri" w:cs="Calibri"/>
              </w:rPr>
            </w:pPr>
            <w:r w:rsidRPr="00573453">
              <w:rPr>
                <w:rFonts w:ascii="Calibri" w:hAnsi="Calibri" w:cs="Calibri"/>
              </w:rPr>
              <w:t>zp, zk</w:t>
            </w:r>
          </w:p>
        </w:tc>
        <w:tc>
          <w:tcPr>
            <w:tcW w:w="709" w:type="dxa"/>
          </w:tcPr>
          <w:p w:rsidR="00573453" w:rsidRPr="00573453" w:rsidRDefault="00573453" w:rsidP="00573453">
            <w:pPr>
              <w:jc w:val="center"/>
              <w:rPr>
                <w:rFonts w:ascii="Calibri" w:hAnsi="Calibri" w:cs="Calibri"/>
              </w:rPr>
            </w:pPr>
            <w:r w:rsidRPr="00573453">
              <w:rPr>
                <w:rFonts w:ascii="Calibri" w:hAnsi="Calibri" w:cs="Calibri"/>
              </w:rPr>
              <w:t>4</w:t>
            </w:r>
          </w:p>
        </w:tc>
        <w:tc>
          <w:tcPr>
            <w:tcW w:w="2693" w:type="dxa"/>
          </w:tcPr>
          <w:p w:rsidR="00573453" w:rsidRPr="00573453" w:rsidRDefault="00C120B8">
            <w:pPr>
              <w:rPr>
                <w:rFonts w:ascii="Calibri" w:hAnsi="Calibri" w:cs="Calibri"/>
                <w:b/>
              </w:rPr>
              <w:pPrChange w:id="853" w:author="Pavla Trefilová" w:date="2019-09-05T15:40:00Z">
                <w:pPr>
                  <w:jc w:val="both"/>
                </w:pPr>
              </w:pPrChange>
            </w:pPr>
            <w:r>
              <w:rPr>
                <w:rFonts w:ascii="Calibri" w:hAnsi="Calibri" w:cs="Calibri"/>
                <w:b/>
              </w:rPr>
              <w:t>doc. Ing.</w:t>
            </w:r>
            <w:ins w:id="854" w:author="Pavla Trefilová" w:date="2019-09-05T15:39:00Z">
              <w:r w:rsidR="009D3CDB">
                <w:rPr>
                  <w:rFonts w:ascii="Calibri" w:hAnsi="Calibri" w:cs="Calibri"/>
                  <w:b/>
                </w:rPr>
                <w:t xml:space="preserve"> Miloslava</w:t>
              </w:r>
            </w:ins>
            <w:r>
              <w:rPr>
                <w:rFonts w:ascii="Calibri" w:hAnsi="Calibri" w:cs="Calibri"/>
                <w:b/>
              </w:rPr>
              <w:t xml:space="preserve"> Chovancová, CSc.</w:t>
            </w:r>
          </w:p>
          <w:p w:rsidR="00573453" w:rsidRPr="00573453" w:rsidRDefault="00573453">
            <w:pPr>
              <w:rPr>
                <w:rFonts w:ascii="Calibri" w:hAnsi="Calibri" w:cs="Calibri"/>
              </w:rPr>
              <w:pPrChange w:id="855" w:author="Pavla Trefilová" w:date="2019-09-05T15:40:00Z">
                <w:pPr>
                  <w:jc w:val="both"/>
                </w:pPr>
              </w:pPrChange>
            </w:pPr>
            <w:r w:rsidRPr="00573453">
              <w:rPr>
                <w:rFonts w:ascii="Calibri" w:hAnsi="Calibri" w:cs="Calibri"/>
              </w:rPr>
              <w:t xml:space="preserve">Chovancová </w:t>
            </w:r>
            <w:ins w:id="856" w:author="Pavla Trefilová" w:date="2019-09-05T15:38:00Z">
              <w:r w:rsidR="009D3CDB">
                <w:rPr>
                  <w:rFonts w:ascii="Calibri" w:hAnsi="Calibri" w:cs="Calibri"/>
                </w:rPr>
                <w:t>(</w:t>
              </w:r>
              <w:r w:rsidR="009D3CDB" w:rsidRPr="00573453">
                <w:rPr>
                  <w:rFonts w:ascii="Calibri" w:hAnsi="Calibri" w:cs="Calibri"/>
                </w:rPr>
                <w:t>60%</w:t>
              </w:r>
              <w:r w:rsidR="009D3CDB">
                <w:rPr>
                  <w:rFonts w:ascii="Calibri" w:hAnsi="Calibri" w:cs="Calibri"/>
                </w:rPr>
                <w:t>)</w:t>
              </w:r>
            </w:ins>
            <w:del w:id="857" w:author="Pavla Trefilová" w:date="2019-09-05T15:38:00Z">
              <w:r w:rsidRPr="00573453" w:rsidDel="009D3CDB">
                <w:rPr>
                  <w:rFonts w:ascii="Calibri" w:hAnsi="Calibri" w:cs="Calibri"/>
                </w:rPr>
                <w:delText>60%</w:delText>
              </w:r>
            </w:del>
          </w:p>
          <w:p w:rsidR="00573453" w:rsidRPr="00573453" w:rsidRDefault="00573453">
            <w:pPr>
              <w:rPr>
                <w:rFonts w:ascii="Calibri" w:hAnsi="Calibri" w:cs="Calibri"/>
              </w:rPr>
              <w:pPrChange w:id="858" w:author="Pavla Trefilová" w:date="2019-09-05T15:40:00Z">
                <w:pPr>
                  <w:jc w:val="both"/>
                </w:pPr>
              </w:pPrChange>
            </w:pPr>
            <w:r w:rsidRPr="00573453">
              <w:rPr>
                <w:rFonts w:ascii="Calibri" w:hAnsi="Calibri" w:cs="Calibri"/>
              </w:rPr>
              <w:t xml:space="preserve">Kwarteng </w:t>
            </w:r>
            <w:ins w:id="859" w:author="Pavla Trefilová" w:date="2019-09-05T15:38:00Z">
              <w:r w:rsidR="009D3CDB">
                <w:rPr>
                  <w:rFonts w:ascii="Calibri" w:hAnsi="Calibri" w:cs="Calibri"/>
                </w:rPr>
                <w:t>(</w:t>
              </w:r>
              <w:r w:rsidR="009D3CDB" w:rsidRPr="00573453">
                <w:rPr>
                  <w:rFonts w:ascii="Calibri" w:hAnsi="Calibri" w:cs="Calibri"/>
                </w:rPr>
                <w:t>40%</w:t>
              </w:r>
              <w:r w:rsidR="009D3CDB">
                <w:rPr>
                  <w:rFonts w:ascii="Calibri" w:hAnsi="Calibri" w:cs="Calibri"/>
                </w:rPr>
                <w:t>)</w:t>
              </w:r>
            </w:ins>
            <w:del w:id="860" w:author="Pavla Trefilová" w:date="2019-09-05T15:38:00Z">
              <w:r w:rsidRPr="00573453" w:rsidDel="009D3CDB">
                <w:rPr>
                  <w:rFonts w:ascii="Calibri" w:hAnsi="Calibri" w:cs="Calibri"/>
                </w:rPr>
                <w:delText>40%</w:delText>
              </w:r>
            </w:del>
          </w:p>
        </w:tc>
        <w:tc>
          <w:tcPr>
            <w:tcW w:w="567" w:type="dxa"/>
          </w:tcPr>
          <w:p w:rsidR="00573453" w:rsidRPr="00573453" w:rsidRDefault="00573453" w:rsidP="0042498A">
            <w:pPr>
              <w:jc w:val="center"/>
              <w:rPr>
                <w:rFonts w:ascii="Calibri" w:hAnsi="Calibri" w:cs="Calibri"/>
              </w:rPr>
            </w:pPr>
            <w:r w:rsidRPr="00573453">
              <w:rPr>
                <w:rFonts w:ascii="Calibri" w:hAnsi="Calibri" w:cs="Calibri"/>
              </w:rPr>
              <w:t>1/Z</w:t>
            </w:r>
          </w:p>
        </w:tc>
        <w:tc>
          <w:tcPr>
            <w:tcW w:w="814" w:type="dxa"/>
          </w:tcPr>
          <w:p w:rsidR="00573453" w:rsidRPr="00573453" w:rsidRDefault="00573453" w:rsidP="0042498A">
            <w:pPr>
              <w:jc w:val="center"/>
              <w:rPr>
                <w:rFonts w:ascii="Calibri" w:hAnsi="Calibri" w:cs="Calibri"/>
              </w:rPr>
            </w:pPr>
            <w:r w:rsidRPr="00573453">
              <w:rPr>
                <w:rFonts w:ascii="Calibri" w:hAnsi="Calibri" w:cs="Calibri"/>
              </w:rPr>
              <w:t>PZ</w:t>
            </w:r>
          </w:p>
        </w:tc>
      </w:tr>
      <w:tr w:rsidR="00573453" w:rsidRPr="00573453" w:rsidTr="009B4075">
        <w:trPr>
          <w:jc w:val="center"/>
        </w:trPr>
        <w:tc>
          <w:tcPr>
            <w:tcW w:w="2778" w:type="dxa"/>
          </w:tcPr>
          <w:p w:rsidR="00573453" w:rsidRPr="00220342" w:rsidRDefault="00573453" w:rsidP="00220342">
            <w:pPr>
              <w:rPr>
                <w:rFonts w:ascii="Calibri" w:hAnsi="Calibri" w:cs="Calibri"/>
                <w:b/>
              </w:rPr>
            </w:pPr>
            <w:r w:rsidRPr="00220342">
              <w:rPr>
                <w:rFonts w:ascii="Calibri" w:hAnsi="Calibri" w:cs="Calibri"/>
                <w:b/>
              </w:rPr>
              <w:t>Brand Management</w:t>
            </w:r>
          </w:p>
        </w:tc>
        <w:tc>
          <w:tcPr>
            <w:tcW w:w="850" w:type="dxa"/>
          </w:tcPr>
          <w:p w:rsidR="00573453" w:rsidRPr="00573453" w:rsidRDefault="00573453" w:rsidP="00573453">
            <w:pPr>
              <w:jc w:val="center"/>
              <w:rPr>
                <w:rFonts w:ascii="Calibri" w:hAnsi="Calibri" w:cs="Calibri"/>
              </w:rPr>
            </w:pPr>
            <w:r w:rsidRPr="00573453">
              <w:rPr>
                <w:rFonts w:ascii="Calibri" w:hAnsi="Calibri" w:cs="Calibri"/>
              </w:rPr>
              <w:t>26-0-13</w:t>
            </w:r>
          </w:p>
        </w:tc>
        <w:tc>
          <w:tcPr>
            <w:tcW w:w="851" w:type="dxa"/>
          </w:tcPr>
          <w:p w:rsidR="00573453" w:rsidRPr="00573453" w:rsidRDefault="00573453" w:rsidP="00573453">
            <w:pPr>
              <w:jc w:val="center"/>
              <w:rPr>
                <w:rFonts w:ascii="Calibri" w:hAnsi="Calibri" w:cs="Calibri"/>
              </w:rPr>
            </w:pPr>
            <w:r w:rsidRPr="00573453">
              <w:rPr>
                <w:rFonts w:ascii="Calibri" w:hAnsi="Calibri" w:cs="Calibri"/>
              </w:rPr>
              <w:t>zp, zk</w:t>
            </w:r>
          </w:p>
        </w:tc>
        <w:tc>
          <w:tcPr>
            <w:tcW w:w="709" w:type="dxa"/>
          </w:tcPr>
          <w:p w:rsidR="00573453" w:rsidRPr="00573453" w:rsidRDefault="00573453" w:rsidP="00573453">
            <w:pPr>
              <w:jc w:val="center"/>
              <w:rPr>
                <w:rFonts w:ascii="Calibri" w:hAnsi="Calibri" w:cs="Calibri"/>
              </w:rPr>
            </w:pPr>
            <w:r w:rsidRPr="00573453">
              <w:rPr>
                <w:rFonts w:ascii="Calibri" w:hAnsi="Calibri" w:cs="Calibri"/>
              </w:rPr>
              <w:t>4</w:t>
            </w:r>
          </w:p>
        </w:tc>
        <w:tc>
          <w:tcPr>
            <w:tcW w:w="2693" w:type="dxa"/>
          </w:tcPr>
          <w:p w:rsidR="00573453" w:rsidRPr="00573453" w:rsidRDefault="00C120B8">
            <w:pPr>
              <w:rPr>
                <w:rFonts w:ascii="Calibri" w:hAnsi="Calibri" w:cs="Calibri"/>
                <w:b/>
              </w:rPr>
              <w:pPrChange w:id="861" w:author="Pavla Trefilová" w:date="2019-09-05T15:40:00Z">
                <w:pPr>
                  <w:jc w:val="both"/>
                </w:pPr>
              </w:pPrChange>
            </w:pPr>
            <w:r>
              <w:rPr>
                <w:rFonts w:ascii="Calibri" w:hAnsi="Calibri" w:cs="Calibri"/>
                <w:b/>
              </w:rPr>
              <w:t xml:space="preserve">doc. Ing. </w:t>
            </w:r>
            <w:ins w:id="862" w:author="Pavla Trefilová" w:date="2019-09-05T15:39:00Z">
              <w:r w:rsidR="009D3CDB">
                <w:rPr>
                  <w:rFonts w:ascii="Calibri" w:hAnsi="Calibri" w:cs="Calibri"/>
                  <w:b/>
                </w:rPr>
                <w:t xml:space="preserve">Miloslava </w:t>
              </w:r>
            </w:ins>
            <w:r>
              <w:rPr>
                <w:rFonts w:ascii="Calibri" w:hAnsi="Calibri" w:cs="Calibri"/>
                <w:b/>
              </w:rPr>
              <w:t>Chovancová, CSc.</w:t>
            </w:r>
          </w:p>
          <w:p w:rsidR="00573453" w:rsidRPr="00573453" w:rsidRDefault="00573453">
            <w:pPr>
              <w:rPr>
                <w:rFonts w:ascii="Calibri" w:hAnsi="Calibri" w:cs="Calibri"/>
              </w:rPr>
              <w:pPrChange w:id="863" w:author="Pavla Trefilová" w:date="2019-09-05T15:40:00Z">
                <w:pPr>
                  <w:jc w:val="both"/>
                </w:pPr>
              </w:pPrChange>
            </w:pPr>
            <w:r w:rsidRPr="00573453">
              <w:rPr>
                <w:rFonts w:ascii="Calibri" w:hAnsi="Calibri" w:cs="Calibri"/>
              </w:rPr>
              <w:t xml:space="preserve">Chovancová </w:t>
            </w:r>
            <w:ins w:id="864" w:author="Pavla Trefilová" w:date="2019-09-05T15:38:00Z">
              <w:r w:rsidR="009D3CDB">
                <w:rPr>
                  <w:rFonts w:ascii="Calibri" w:hAnsi="Calibri" w:cs="Calibri"/>
                </w:rPr>
                <w:t>(</w:t>
              </w:r>
              <w:r w:rsidR="009D3CDB" w:rsidRPr="00573453">
                <w:rPr>
                  <w:rFonts w:ascii="Calibri" w:hAnsi="Calibri" w:cs="Calibri"/>
                </w:rPr>
                <w:t>60%</w:t>
              </w:r>
              <w:r w:rsidR="009D3CDB">
                <w:rPr>
                  <w:rFonts w:ascii="Calibri" w:hAnsi="Calibri" w:cs="Calibri"/>
                </w:rPr>
                <w:t>)</w:t>
              </w:r>
            </w:ins>
            <w:del w:id="865" w:author="Pavla Trefilová" w:date="2019-09-05T15:38:00Z">
              <w:r w:rsidRPr="009D3CDB" w:rsidDel="009D3CDB">
                <w:rPr>
                  <w:rFonts w:ascii="Calibri" w:hAnsi="Calibri" w:cs="Calibri"/>
                  <w:b/>
                  <w:rPrChange w:id="866" w:author="Pavla Trefilová" w:date="2019-09-05T15:38:00Z">
                    <w:rPr>
                      <w:rFonts w:ascii="Calibri" w:hAnsi="Calibri" w:cs="Calibri"/>
                    </w:rPr>
                  </w:rPrChange>
                </w:rPr>
                <w:delText>60%</w:delText>
              </w:r>
            </w:del>
          </w:p>
          <w:p w:rsidR="00573453" w:rsidRPr="00573453" w:rsidRDefault="00573453">
            <w:pPr>
              <w:rPr>
                <w:rFonts w:ascii="Calibri" w:hAnsi="Calibri" w:cs="Calibri"/>
              </w:rPr>
              <w:pPrChange w:id="867" w:author="Pavla Trefilová" w:date="2019-09-05T15:40:00Z">
                <w:pPr>
                  <w:jc w:val="both"/>
                </w:pPr>
              </w:pPrChange>
            </w:pPr>
            <w:r w:rsidRPr="00573453">
              <w:rPr>
                <w:rFonts w:ascii="Calibri" w:hAnsi="Calibri" w:cs="Calibri"/>
              </w:rPr>
              <w:t xml:space="preserve">Kwarteng </w:t>
            </w:r>
            <w:ins w:id="868" w:author="Pavla Trefilová" w:date="2019-09-05T15:38:00Z">
              <w:r w:rsidR="009D3CDB">
                <w:rPr>
                  <w:rFonts w:ascii="Calibri" w:hAnsi="Calibri" w:cs="Calibri"/>
                </w:rPr>
                <w:t>(</w:t>
              </w:r>
              <w:r w:rsidR="009D3CDB" w:rsidRPr="00573453">
                <w:rPr>
                  <w:rFonts w:ascii="Calibri" w:hAnsi="Calibri" w:cs="Calibri"/>
                </w:rPr>
                <w:t>40%</w:t>
              </w:r>
              <w:r w:rsidR="009D3CDB">
                <w:rPr>
                  <w:rFonts w:ascii="Calibri" w:hAnsi="Calibri" w:cs="Calibri"/>
                </w:rPr>
                <w:t>)</w:t>
              </w:r>
            </w:ins>
            <w:del w:id="869" w:author="Pavla Trefilová" w:date="2019-09-05T15:38:00Z">
              <w:r w:rsidRPr="00573453" w:rsidDel="009D3CDB">
                <w:rPr>
                  <w:rFonts w:ascii="Calibri" w:hAnsi="Calibri" w:cs="Calibri"/>
                </w:rPr>
                <w:delText>40%</w:delText>
              </w:r>
            </w:del>
          </w:p>
        </w:tc>
        <w:tc>
          <w:tcPr>
            <w:tcW w:w="567" w:type="dxa"/>
          </w:tcPr>
          <w:p w:rsidR="00573453" w:rsidRPr="00573453" w:rsidRDefault="00573453" w:rsidP="0042498A">
            <w:pPr>
              <w:jc w:val="center"/>
              <w:rPr>
                <w:rFonts w:ascii="Calibri" w:hAnsi="Calibri" w:cs="Calibri"/>
              </w:rPr>
            </w:pPr>
            <w:r w:rsidRPr="00573453">
              <w:rPr>
                <w:rFonts w:ascii="Calibri" w:hAnsi="Calibri" w:cs="Calibri"/>
              </w:rPr>
              <w:t>1/Z</w:t>
            </w:r>
          </w:p>
        </w:tc>
        <w:tc>
          <w:tcPr>
            <w:tcW w:w="814" w:type="dxa"/>
          </w:tcPr>
          <w:p w:rsidR="00573453" w:rsidRPr="00573453" w:rsidRDefault="00573453" w:rsidP="0042498A">
            <w:pPr>
              <w:jc w:val="center"/>
              <w:rPr>
                <w:rFonts w:ascii="Calibri" w:hAnsi="Calibri" w:cs="Calibri"/>
              </w:rPr>
            </w:pPr>
            <w:r w:rsidRPr="00573453">
              <w:rPr>
                <w:rFonts w:ascii="Calibri" w:hAnsi="Calibri" w:cs="Calibri"/>
              </w:rPr>
              <w:t>PZ</w:t>
            </w:r>
          </w:p>
        </w:tc>
      </w:tr>
      <w:tr w:rsidR="00573453" w:rsidRPr="00573453" w:rsidTr="009B4075">
        <w:trPr>
          <w:jc w:val="center"/>
        </w:trPr>
        <w:tc>
          <w:tcPr>
            <w:tcW w:w="2778" w:type="dxa"/>
          </w:tcPr>
          <w:p w:rsidR="00573453" w:rsidRPr="00220342" w:rsidRDefault="00573453" w:rsidP="00220342">
            <w:pPr>
              <w:rPr>
                <w:rFonts w:ascii="Calibri" w:hAnsi="Calibri" w:cs="Calibri"/>
                <w:b/>
              </w:rPr>
            </w:pPr>
            <w:r w:rsidRPr="00220342">
              <w:rPr>
                <w:rFonts w:ascii="Calibri" w:hAnsi="Calibri" w:cs="Calibri"/>
                <w:b/>
              </w:rPr>
              <w:t>Marketing Applications</w:t>
            </w:r>
          </w:p>
        </w:tc>
        <w:tc>
          <w:tcPr>
            <w:tcW w:w="850" w:type="dxa"/>
          </w:tcPr>
          <w:p w:rsidR="00573453" w:rsidRPr="00573453" w:rsidRDefault="00573453" w:rsidP="00573453">
            <w:pPr>
              <w:jc w:val="center"/>
              <w:rPr>
                <w:rFonts w:ascii="Calibri" w:hAnsi="Calibri" w:cs="Calibri"/>
              </w:rPr>
            </w:pPr>
            <w:r w:rsidRPr="00573453">
              <w:rPr>
                <w:rFonts w:ascii="Calibri" w:hAnsi="Calibri" w:cs="Calibri"/>
              </w:rPr>
              <w:t>26-0-13</w:t>
            </w:r>
          </w:p>
        </w:tc>
        <w:tc>
          <w:tcPr>
            <w:tcW w:w="851" w:type="dxa"/>
          </w:tcPr>
          <w:p w:rsidR="00573453" w:rsidRPr="00573453" w:rsidRDefault="00573453" w:rsidP="00573453">
            <w:pPr>
              <w:jc w:val="center"/>
              <w:rPr>
                <w:rFonts w:ascii="Calibri" w:hAnsi="Calibri" w:cs="Calibri"/>
              </w:rPr>
            </w:pPr>
            <w:r w:rsidRPr="00573453">
              <w:rPr>
                <w:rFonts w:ascii="Calibri" w:hAnsi="Calibri" w:cs="Calibri"/>
              </w:rPr>
              <w:t>zp, zk</w:t>
            </w:r>
          </w:p>
        </w:tc>
        <w:tc>
          <w:tcPr>
            <w:tcW w:w="709" w:type="dxa"/>
          </w:tcPr>
          <w:p w:rsidR="00573453" w:rsidRPr="00573453" w:rsidRDefault="00573453" w:rsidP="00573453">
            <w:pPr>
              <w:jc w:val="center"/>
              <w:rPr>
                <w:rFonts w:ascii="Calibri" w:hAnsi="Calibri" w:cs="Calibri"/>
              </w:rPr>
            </w:pPr>
            <w:r w:rsidRPr="00573453">
              <w:rPr>
                <w:rFonts w:ascii="Calibri" w:hAnsi="Calibri" w:cs="Calibri"/>
              </w:rPr>
              <w:t>4</w:t>
            </w:r>
          </w:p>
        </w:tc>
        <w:tc>
          <w:tcPr>
            <w:tcW w:w="2693" w:type="dxa"/>
          </w:tcPr>
          <w:p w:rsidR="00573453" w:rsidRPr="00573453" w:rsidRDefault="00573453">
            <w:pPr>
              <w:rPr>
                <w:rFonts w:ascii="Calibri" w:hAnsi="Calibri" w:cs="Calibri"/>
                <w:b/>
              </w:rPr>
              <w:pPrChange w:id="870" w:author="Pavla Trefilová" w:date="2019-09-05T15:40:00Z">
                <w:pPr>
                  <w:jc w:val="both"/>
                </w:pPr>
              </w:pPrChange>
            </w:pPr>
            <w:r w:rsidRPr="00573453">
              <w:rPr>
                <w:rFonts w:ascii="Calibri" w:hAnsi="Calibri" w:cs="Calibri"/>
                <w:b/>
              </w:rPr>
              <w:t xml:space="preserve">doc. Ing. </w:t>
            </w:r>
            <w:ins w:id="871" w:author="Pavla Trefilová" w:date="2019-09-05T15:39:00Z">
              <w:r w:rsidR="009D3CDB">
                <w:rPr>
                  <w:rFonts w:ascii="Calibri" w:hAnsi="Calibri" w:cs="Calibri"/>
                  <w:b/>
                </w:rPr>
                <w:t xml:space="preserve">Pavla </w:t>
              </w:r>
            </w:ins>
            <w:r w:rsidRPr="00573453">
              <w:rPr>
                <w:rFonts w:ascii="Calibri" w:hAnsi="Calibri" w:cs="Calibri"/>
                <w:b/>
              </w:rPr>
              <w:t>Staňková, Ph.D.</w:t>
            </w:r>
          </w:p>
          <w:p w:rsidR="00573453" w:rsidRPr="00573453" w:rsidRDefault="00573453">
            <w:pPr>
              <w:rPr>
                <w:rFonts w:ascii="Calibri" w:hAnsi="Calibri" w:cs="Calibri"/>
              </w:rPr>
              <w:pPrChange w:id="872" w:author="Pavla Trefilová" w:date="2019-09-05T15:40:00Z">
                <w:pPr>
                  <w:jc w:val="both"/>
                </w:pPr>
              </w:pPrChange>
            </w:pPr>
            <w:r w:rsidRPr="00573453">
              <w:rPr>
                <w:rFonts w:ascii="Calibri" w:hAnsi="Calibri" w:cs="Calibri"/>
              </w:rPr>
              <w:t xml:space="preserve">Staňková </w:t>
            </w:r>
            <w:ins w:id="873" w:author="Pavla Trefilová" w:date="2019-09-05T15:38:00Z">
              <w:r w:rsidR="009D3CDB">
                <w:rPr>
                  <w:rFonts w:ascii="Calibri" w:hAnsi="Calibri" w:cs="Calibri"/>
                </w:rPr>
                <w:t>(</w:t>
              </w:r>
            </w:ins>
            <w:r w:rsidRPr="00573453">
              <w:rPr>
                <w:rFonts w:ascii="Calibri" w:hAnsi="Calibri" w:cs="Calibri"/>
              </w:rPr>
              <w:t>50%</w:t>
            </w:r>
            <w:ins w:id="874" w:author="Pavla Trefilová" w:date="2019-09-05T15:39:00Z">
              <w:r w:rsidR="009D3CDB">
                <w:rPr>
                  <w:rFonts w:ascii="Calibri" w:hAnsi="Calibri" w:cs="Calibri"/>
                </w:rPr>
                <w:t>)</w:t>
              </w:r>
            </w:ins>
          </w:p>
          <w:p w:rsidR="00573453" w:rsidRPr="00573453" w:rsidRDefault="00573453">
            <w:pPr>
              <w:rPr>
                <w:rFonts w:ascii="Calibri" w:hAnsi="Calibri" w:cs="Calibri"/>
              </w:rPr>
              <w:pPrChange w:id="875" w:author="Pavla Trefilová" w:date="2019-09-05T15:40:00Z">
                <w:pPr>
                  <w:jc w:val="both"/>
                </w:pPr>
              </w:pPrChange>
            </w:pPr>
            <w:r w:rsidRPr="00573453">
              <w:rPr>
                <w:rFonts w:ascii="Calibri" w:hAnsi="Calibri" w:cs="Calibri"/>
              </w:rPr>
              <w:t xml:space="preserve">Kwarteng </w:t>
            </w:r>
            <w:ins w:id="876" w:author="Pavla Trefilová" w:date="2019-09-05T15:38:00Z">
              <w:r w:rsidR="009D3CDB">
                <w:rPr>
                  <w:rFonts w:ascii="Calibri" w:hAnsi="Calibri" w:cs="Calibri"/>
                </w:rPr>
                <w:t>(</w:t>
              </w:r>
            </w:ins>
            <w:r w:rsidRPr="00573453">
              <w:rPr>
                <w:rFonts w:ascii="Calibri" w:hAnsi="Calibri" w:cs="Calibri"/>
              </w:rPr>
              <w:t>50%</w:t>
            </w:r>
            <w:del w:id="877" w:author="Pavla Trefilová" w:date="2019-09-05T15:39:00Z">
              <w:r w:rsidRPr="00573453" w:rsidDel="009D3CDB">
                <w:rPr>
                  <w:rFonts w:ascii="Calibri" w:hAnsi="Calibri" w:cs="Calibri"/>
                </w:rPr>
                <w:delText xml:space="preserve"> </w:delText>
              </w:r>
            </w:del>
            <w:ins w:id="878" w:author="Pavla Trefilová" w:date="2019-09-05T15:39:00Z">
              <w:r w:rsidR="009D3CDB">
                <w:rPr>
                  <w:rFonts w:ascii="Calibri" w:hAnsi="Calibri" w:cs="Calibri"/>
                </w:rPr>
                <w:t>)</w:t>
              </w:r>
            </w:ins>
          </w:p>
        </w:tc>
        <w:tc>
          <w:tcPr>
            <w:tcW w:w="567" w:type="dxa"/>
          </w:tcPr>
          <w:p w:rsidR="00573453" w:rsidRPr="00573453" w:rsidRDefault="00573453" w:rsidP="0042498A">
            <w:pPr>
              <w:jc w:val="center"/>
              <w:rPr>
                <w:rFonts w:ascii="Calibri" w:hAnsi="Calibri" w:cs="Calibri"/>
              </w:rPr>
            </w:pPr>
            <w:r w:rsidRPr="00573453">
              <w:rPr>
                <w:rFonts w:ascii="Calibri" w:hAnsi="Calibri" w:cs="Calibri"/>
              </w:rPr>
              <w:t>1/L</w:t>
            </w:r>
          </w:p>
        </w:tc>
        <w:tc>
          <w:tcPr>
            <w:tcW w:w="814" w:type="dxa"/>
          </w:tcPr>
          <w:p w:rsidR="00573453" w:rsidRPr="00573453" w:rsidRDefault="00573453" w:rsidP="0042498A">
            <w:pPr>
              <w:jc w:val="center"/>
              <w:rPr>
                <w:rFonts w:ascii="Calibri" w:hAnsi="Calibri" w:cs="Calibri"/>
              </w:rPr>
            </w:pPr>
            <w:r w:rsidRPr="00573453">
              <w:rPr>
                <w:rFonts w:ascii="Calibri" w:hAnsi="Calibri" w:cs="Calibri"/>
              </w:rPr>
              <w:t>PZ</w:t>
            </w:r>
          </w:p>
        </w:tc>
      </w:tr>
      <w:tr w:rsidR="00573453" w:rsidRPr="00573453" w:rsidTr="009B4075">
        <w:trPr>
          <w:jc w:val="center"/>
        </w:trPr>
        <w:tc>
          <w:tcPr>
            <w:tcW w:w="2778" w:type="dxa"/>
          </w:tcPr>
          <w:p w:rsidR="00573453" w:rsidRPr="00220342" w:rsidRDefault="00573453" w:rsidP="00220342">
            <w:pPr>
              <w:rPr>
                <w:rFonts w:ascii="Calibri" w:hAnsi="Calibri" w:cs="Calibri"/>
                <w:b/>
              </w:rPr>
            </w:pPr>
            <w:r w:rsidRPr="00220342">
              <w:rPr>
                <w:rFonts w:ascii="Calibri" w:hAnsi="Calibri" w:cs="Calibri"/>
                <w:b/>
              </w:rPr>
              <w:t>Risk Management</w:t>
            </w:r>
          </w:p>
        </w:tc>
        <w:tc>
          <w:tcPr>
            <w:tcW w:w="850" w:type="dxa"/>
          </w:tcPr>
          <w:p w:rsidR="00573453" w:rsidRPr="00573453" w:rsidRDefault="00573453" w:rsidP="00573453">
            <w:pPr>
              <w:jc w:val="center"/>
              <w:rPr>
                <w:rFonts w:ascii="Calibri" w:hAnsi="Calibri" w:cs="Calibri"/>
              </w:rPr>
            </w:pPr>
            <w:r w:rsidRPr="00573453">
              <w:rPr>
                <w:rFonts w:ascii="Calibri" w:hAnsi="Calibri" w:cs="Calibri"/>
              </w:rPr>
              <w:t>26-0-13</w:t>
            </w:r>
          </w:p>
        </w:tc>
        <w:tc>
          <w:tcPr>
            <w:tcW w:w="851" w:type="dxa"/>
          </w:tcPr>
          <w:p w:rsidR="00573453" w:rsidRPr="00573453" w:rsidRDefault="00573453" w:rsidP="00573453">
            <w:pPr>
              <w:jc w:val="center"/>
              <w:rPr>
                <w:rFonts w:ascii="Calibri" w:hAnsi="Calibri" w:cs="Calibri"/>
              </w:rPr>
            </w:pPr>
            <w:r w:rsidRPr="00573453">
              <w:rPr>
                <w:rFonts w:ascii="Calibri" w:hAnsi="Calibri" w:cs="Calibri"/>
              </w:rPr>
              <w:t>zp, zk</w:t>
            </w:r>
          </w:p>
        </w:tc>
        <w:tc>
          <w:tcPr>
            <w:tcW w:w="709" w:type="dxa"/>
          </w:tcPr>
          <w:p w:rsidR="00573453" w:rsidRPr="00573453" w:rsidRDefault="00573453" w:rsidP="00573453">
            <w:pPr>
              <w:jc w:val="center"/>
              <w:rPr>
                <w:rFonts w:ascii="Calibri" w:hAnsi="Calibri" w:cs="Calibri"/>
              </w:rPr>
            </w:pPr>
            <w:r w:rsidRPr="00573453">
              <w:rPr>
                <w:rFonts w:ascii="Calibri" w:hAnsi="Calibri" w:cs="Calibri"/>
              </w:rPr>
              <w:t>4</w:t>
            </w:r>
          </w:p>
          <w:p w:rsidR="00573453" w:rsidRPr="00573453" w:rsidRDefault="00573453" w:rsidP="00573453">
            <w:pPr>
              <w:jc w:val="center"/>
              <w:rPr>
                <w:rFonts w:ascii="Calibri" w:hAnsi="Calibri" w:cs="Calibri"/>
              </w:rPr>
            </w:pPr>
          </w:p>
        </w:tc>
        <w:tc>
          <w:tcPr>
            <w:tcW w:w="2693" w:type="dxa"/>
          </w:tcPr>
          <w:p w:rsidR="00573453" w:rsidRPr="00573453" w:rsidRDefault="00573453">
            <w:pPr>
              <w:rPr>
                <w:rFonts w:ascii="Calibri" w:hAnsi="Calibri" w:cs="Calibri"/>
                <w:b/>
              </w:rPr>
              <w:pPrChange w:id="879" w:author="Pavla Trefilová" w:date="2019-09-05T15:40:00Z">
                <w:pPr>
                  <w:jc w:val="both"/>
                </w:pPr>
              </w:pPrChange>
            </w:pPr>
            <w:r w:rsidRPr="00573453">
              <w:rPr>
                <w:rFonts w:ascii="Calibri" w:hAnsi="Calibri" w:cs="Calibri"/>
                <w:b/>
              </w:rPr>
              <w:t xml:space="preserve">Ing. </w:t>
            </w:r>
            <w:ins w:id="880" w:author="Pavla Trefilová" w:date="2019-09-05T15:39:00Z">
              <w:r w:rsidR="009D3CDB">
                <w:rPr>
                  <w:rFonts w:ascii="Calibri" w:hAnsi="Calibri" w:cs="Calibri"/>
                  <w:b/>
                </w:rPr>
                <w:t xml:space="preserve">Lubor </w:t>
              </w:r>
            </w:ins>
            <w:r w:rsidRPr="00573453">
              <w:rPr>
                <w:rFonts w:ascii="Calibri" w:hAnsi="Calibri" w:cs="Calibri"/>
                <w:b/>
              </w:rPr>
              <w:t>Homolka, Ph.D.</w:t>
            </w:r>
          </w:p>
          <w:p w:rsidR="00573453" w:rsidRPr="00573453" w:rsidRDefault="00573453">
            <w:pPr>
              <w:rPr>
                <w:rFonts w:ascii="Calibri" w:hAnsi="Calibri" w:cs="Calibri"/>
              </w:rPr>
              <w:pPrChange w:id="881" w:author="Pavla Trefilová" w:date="2019-09-05T15:40:00Z">
                <w:pPr>
                  <w:jc w:val="both"/>
                </w:pPr>
              </w:pPrChange>
            </w:pPr>
            <w:r w:rsidRPr="00573453">
              <w:rPr>
                <w:rFonts w:ascii="Calibri" w:hAnsi="Calibri" w:cs="Calibri"/>
              </w:rPr>
              <w:t xml:space="preserve">Homolka </w:t>
            </w:r>
            <w:ins w:id="882" w:author="Pavla Trefilová" w:date="2019-09-05T15:38:00Z">
              <w:r w:rsidR="009D3CDB">
                <w:rPr>
                  <w:rFonts w:ascii="Calibri" w:hAnsi="Calibri" w:cs="Calibri"/>
                </w:rPr>
                <w:t>(</w:t>
              </w:r>
              <w:r w:rsidR="009D3CDB" w:rsidRPr="00573453">
                <w:rPr>
                  <w:rFonts w:ascii="Calibri" w:hAnsi="Calibri" w:cs="Calibri"/>
                </w:rPr>
                <w:t>60%</w:t>
              </w:r>
              <w:r w:rsidR="009D3CDB">
                <w:rPr>
                  <w:rFonts w:ascii="Calibri" w:hAnsi="Calibri" w:cs="Calibri"/>
                </w:rPr>
                <w:t>)</w:t>
              </w:r>
            </w:ins>
            <w:del w:id="883" w:author="Pavla Trefilová" w:date="2019-09-05T15:38:00Z">
              <w:r w:rsidRPr="00573453" w:rsidDel="009D3CDB">
                <w:rPr>
                  <w:rFonts w:ascii="Calibri" w:hAnsi="Calibri" w:cs="Calibri"/>
                </w:rPr>
                <w:delText>60%</w:delText>
              </w:r>
            </w:del>
          </w:p>
          <w:p w:rsidR="00573453" w:rsidRPr="00573453" w:rsidRDefault="00573453">
            <w:pPr>
              <w:rPr>
                <w:rFonts w:ascii="Calibri" w:hAnsi="Calibri" w:cs="Calibri"/>
              </w:rPr>
              <w:pPrChange w:id="884" w:author="Pavla Trefilová" w:date="2019-09-05T15:40:00Z">
                <w:pPr>
                  <w:jc w:val="both"/>
                </w:pPr>
              </w:pPrChange>
            </w:pPr>
            <w:r w:rsidRPr="00573453">
              <w:rPr>
                <w:rFonts w:ascii="Calibri" w:hAnsi="Calibri" w:cs="Calibri"/>
              </w:rPr>
              <w:t xml:space="preserve">Kolčavová </w:t>
            </w:r>
            <w:ins w:id="885" w:author="Pavla Trefilová" w:date="2019-09-05T15:38:00Z">
              <w:r w:rsidR="009D3CDB">
                <w:rPr>
                  <w:rFonts w:ascii="Calibri" w:hAnsi="Calibri" w:cs="Calibri"/>
                </w:rPr>
                <w:t>(</w:t>
              </w:r>
              <w:r w:rsidR="009D3CDB" w:rsidRPr="00573453">
                <w:rPr>
                  <w:rFonts w:ascii="Calibri" w:hAnsi="Calibri" w:cs="Calibri"/>
                </w:rPr>
                <w:t>40%</w:t>
              </w:r>
              <w:r w:rsidR="009D3CDB">
                <w:rPr>
                  <w:rFonts w:ascii="Calibri" w:hAnsi="Calibri" w:cs="Calibri"/>
                </w:rPr>
                <w:t>)</w:t>
              </w:r>
            </w:ins>
            <w:del w:id="886" w:author="Pavla Trefilová" w:date="2019-09-05T15:38:00Z">
              <w:r w:rsidRPr="00573453" w:rsidDel="009D3CDB">
                <w:rPr>
                  <w:rFonts w:ascii="Calibri" w:hAnsi="Calibri" w:cs="Calibri"/>
                </w:rPr>
                <w:delText>40%</w:delText>
              </w:r>
            </w:del>
          </w:p>
        </w:tc>
        <w:tc>
          <w:tcPr>
            <w:tcW w:w="567" w:type="dxa"/>
          </w:tcPr>
          <w:p w:rsidR="00573453" w:rsidRPr="00573453" w:rsidRDefault="00573453" w:rsidP="0042498A">
            <w:pPr>
              <w:jc w:val="center"/>
              <w:rPr>
                <w:rFonts w:ascii="Calibri" w:hAnsi="Calibri" w:cs="Calibri"/>
              </w:rPr>
            </w:pPr>
            <w:r w:rsidRPr="00573453">
              <w:rPr>
                <w:rFonts w:ascii="Calibri" w:hAnsi="Calibri" w:cs="Calibri"/>
              </w:rPr>
              <w:t>1/L</w:t>
            </w:r>
          </w:p>
        </w:tc>
        <w:tc>
          <w:tcPr>
            <w:tcW w:w="814" w:type="dxa"/>
          </w:tcPr>
          <w:p w:rsidR="00573453" w:rsidRPr="00573453" w:rsidRDefault="00573453" w:rsidP="0042498A">
            <w:pPr>
              <w:jc w:val="center"/>
              <w:rPr>
                <w:rFonts w:ascii="Calibri" w:hAnsi="Calibri" w:cs="Calibri"/>
              </w:rPr>
            </w:pPr>
            <w:r w:rsidRPr="00573453">
              <w:rPr>
                <w:rFonts w:ascii="Calibri" w:hAnsi="Calibri" w:cs="Calibri"/>
              </w:rPr>
              <w:t>PZ</w:t>
            </w:r>
          </w:p>
        </w:tc>
      </w:tr>
      <w:tr w:rsidR="00573453" w:rsidRPr="00573453" w:rsidTr="009B4075">
        <w:trPr>
          <w:jc w:val="center"/>
        </w:trPr>
        <w:tc>
          <w:tcPr>
            <w:tcW w:w="2778" w:type="dxa"/>
          </w:tcPr>
          <w:p w:rsidR="00573453" w:rsidRPr="00220342" w:rsidRDefault="00573453" w:rsidP="00220342">
            <w:pPr>
              <w:rPr>
                <w:rFonts w:ascii="Calibri" w:hAnsi="Calibri" w:cs="Calibri"/>
                <w:b/>
              </w:rPr>
            </w:pPr>
            <w:r w:rsidRPr="00220342">
              <w:rPr>
                <w:rFonts w:ascii="Calibri" w:hAnsi="Calibri" w:cs="Calibri"/>
                <w:b/>
                <w:lang w:val="en-GB"/>
              </w:rPr>
              <w:t>Managerial Information Systems</w:t>
            </w:r>
          </w:p>
        </w:tc>
        <w:tc>
          <w:tcPr>
            <w:tcW w:w="850" w:type="dxa"/>
          </w:tcPr>
          <w:p w:rsidR="00573453" w:rsidRPr="00573453" w:rsidRDefault="00573453" w:rsidP="00573453">
            <w:pPr>
              <w:jc w:val="center"/>
              <w:rPr>
                <w:rFonts w:ascii="Calibri" w:hAnsi="Calibri" w:cs="Calibri"/>
              </w:rPr>
            </w:pPr>
            <w:r w:rsidRPr="00573453">
              <w:rPr>
                <w:rFonts w:ascii="Calibri" w:hAnsi="Calibri" w:cs="Calibri"/>
              </w:rPr>
              <w:t>26-26-0</w:t>
            </w:r>
          </w:p>
        </w:tc>
        <w:tc>
          <w:tcPr>
            <w:tcW w:w="851" w:type="dxa"/>
          </w:tcPr>
          <w:p w:rsidR="00573453" w:rsidRPr="00573453" w:rsidRDefault="00573453" w:rsidP="00573453">
            <w:pPr>
              <w:jc w:val="center"/>
              <w:rPr>
                <w:rFonts w:ascii="Calibri" w:hAnsi="Calibri" w:cs="Calibri"/>
              </w:rPr>
            </w:pPr>
            <w:r w:rsidRPr="00573453">
              <w:rPr>
                <w:rFonts w:ascii="Calibri" w:hAnsi="Calibri" w:cs="Calibri"/>
              </w:rPr>
              <w:t>zp, zk</w:t>
            </w:r>
          </w:p>
        </w:tc>
        <w:tc>
          <w:tcPr>
            <w:tcW w:w="709" w:type="dxa"/>
          </w:tcPr>
          <w:p w:rsidR="00573453" w:rsidRPr="00573453" w:rsidRDefault="00573453" w:rsidP="00573453">
            <w:pPr>
              <w:jc w:val="center"/>
              <w:rPr>
                <w:rFonts w:ascii="Calibri" w:hAnsi="Calibri" w:cs="Calibri"/>
              </w:rPr>
            </w:pPr>
            <w:r w:rsidRPr="00573453">
              <w:rPr>
                <w:rFonts w:ascii="Calibri" w:hAnsi="Calibri" w:cs="Calibri"/>
              </w:rPr>
              <w:t>4</w:t>
            </w:r>
          </w:p>
        </w:tc>
        <w:tc>
          <w:tcPr>
            <w:tcW w:w="2693" w:type="dxa"/>
          </w:tcPr>
          <w:p w:rsidR="00573453" w:rsidRPr="00573453" w:rsidRDefault="00573453">
            <w:pPr>
              <w:rPr>
                <w:rFonts w:ascii="Calibri" w:hAnsi="Calibri" w:cs="Calibri"/>
                <w:b/>
              </w:rPr>
              <w:pPrChange w:id="887" w:author="Pavla Trefilová" w:date="2019-09-05T15:40:00Z">
                <w:pPr>
                  <w:jc w:val="both"/>
                </w:pPr>
              </w:pPrChange>
            </w:pPr>
            <w:del w:id="888" w:author="Pavla Trefilová" w:date="2019-09-05T15:41:00Z">
              <w:r w:rsidRPr="00573453" w:rsidDel="00334A95">
                <w:rPr>
                  <w:rFonts w:ascii="Calibri" w:hAnsi="Calibri" w:cs="Calibri"/>
                  <w:b/>
                </w:rPr>
                <w:delText>doc</w:delText>
              </w:r>
            </w:del>
            <w:ins w:id="889" w:author="Pavla Trefilová" w:date="2019-09-05T15:41:00Z">
              <w:r w:rsidR="00334A95">
                <w:rPr>
                  <w:rFonts w:ascii="Calibri" w:hAnsi="Calibri" w:cs="Calibri"/>
                  <w:b/>
                </w:rPr>
                <w:t>prof</w:t>
              </w:r>
            </w:ins>
            <w:r w:rsidRPr="00573453">
              <w:rPr>
                <w:rFonts w:ascii="Calibri" w:hAnsi="Calibri" w:cs="Calibri"/>
                <w:b/>
              </w:rPr>
              <w:t>. Ing.</w:t>
            </w:r>
            <w:ins w:id="890" w:author="Pavla Trefilová" w:date="2019-09-05T15:39:00Z">
              <w:r w:rsidR="009D3CDB">
                <w:rPr>
                  <w:rFonts w:ascii="Calibri" w:hAnsi="Calibri" w:cs="Calibri"/>
                  <w:b/>
                </w:rPr>
                <w:t xml:space="preserve"> Rastislav </w:t>
              </w:r>
            </w:ins>
            <w:del w:id="891" w:author="Pavla Trefilová" w:date="2019-09-05T15:39:00Z">
              <w:r w:rsidRPr="00573453" w:rsidDel="009D3CDB">
                <w:rPr>
                  <w:rFonts w:ascii="Calibri" w:hAnsi="Calibri" w:cs="Calibri"/>
                  <w:b/>
                </w:rPr>
                <w:delText xml:space="preserve"> </w:delText>
              </w:r>
            </w:del>
            <w:r w:rsidRPr="00573453">
              <w:rPr>
                <w:rFonts w:ascii="Calibri" w:hAnsi="Calibri" w:cs="Calibri"/>
                <w:b/>
              </w:rPr>
              <w:t>Rajnoha, PhD.</w:t>
            </w:r>
          </w:p>
          <w:p w:rsidR="00573453" w:rsidRPr="00573453" w:rsidRDefault="00573453">
            <w:pPr>
              <w:rPr>
                <w:rFonts w:ascii="Calibri" w:hAnsi="Calibri" w:cs="Calibri"/>
              </w:rPr>
              <w:pPrChange w:id="892" w:author="Pavla Trefilová" w:date="2019-09-05T15:40:00Z">
                <w:pPr>
                  <w:jc w:val="both"/>
                </w:pPr>
              </w:pPrChange>
            </w:pPr>
            <w:r w:rsidRPr="00573453">
              <w:rPr>
                <w:rFonts w:ascii="Calibri" w:hAnsi="Calibri" w:cs="Calibri"/>
              </w:rPr>
              <w:t xml:space="preserve">Rajnoha </w:t>
            </w:r>
            <w:ins w:id="893" w:author="Pavla Trefilová" w:date="2019-09-05T15:37:00Z">
              <w:r w:rsidR="009D3CDB">
                <w:rPr>
                  <w:rFonts w:ascii="Calibri" w:hAnsi="Calibri" w:cs="Calibri"/>
                </w:rPr>
                <w:t>(</w:t>
              </w:r>
              <w:r w:rsidR="009D3CDB" w:rsidRPr="00573453">
                <w:rPr>
                  <w:rFonts w:ascii="Calibri" w:hAnsi="Calibri" w:cs="Calibri"/>
                </w:rPr>
                <w:t>100%</w:t>
              </w:r>
              <w:r w:rsidR="009D3CDB">
                <w:rPr>
                  <w:rFonts w:ascii="Calibri" w:hAnsi="Calibri" w:cs="Calibri"/>
                </w:rPr>
                <w:t>)</w:t>
              </w:r>
            </w:ins>
            <w:del w:id="894" w:author="Pavla Trefilová" w:date="2019-09-05T15:37:00Z">
              <w:r w:rsidRPr="00573453" w:rsidDel="009D3CDB">
                <w:rPr>
                  <w:rFonts w:ascii="Calibri" w:hAnsi="Calibri" w:cs="Calibri"/>
                </w:rPr>
                <w:delText>100%</w:delText>
              </w:r>
            </w:del>
          </w:p>
        </w:tc>
        <w:tc>
          <w:tcPr>
            <w:tcW w:w="567" w:type="dxa"/>
          </w:tcPr>
          <w:p w:rsidR="00573453" w:rsidRPr="00573453" w:rsidRDefault="00573453" w:rsidP="0042498A">
            <w:pPr>
              <w:jc w:val="center"/>
              <w:rPr>
                <w:rFonts w:ascii="Calibri" w:hAnsi="Calibri" w:cs="Calibri"/>
              </w:rPr>
            </w:pPr>
            <w:r w:rsidRPr="00573453">
              <w:rPr>
                <w:rFonts w:ascii="Calibri" w:hAnsi="Calibri" w:cs="Calibri"/>
              </w:rPr>
              <w:t>1/L</w:t>
            </w:r>
          </w:p>
        </w:tc>
        <w:tc>
          <w:tcPr>
            <w:tcW w:w="814" w:type="dxa"/>
          </w:tcPr>
          <w:p w:rsidR="00573453" w:rsidRPr="00573453" w:rsidRDefault="00573453" w:rsidP="0042498A">
            <w:pPr>
              <w:jc w:val="center"/>
              <w:rPr>
                <w:rFonts w:ascii="Calibri" w:hAnsi="Calibri" w:cs="Calibri"/>
              </w:rPr>
            </w:pPr>
            <w:r w:rsidRPr="00573453">
              <w:rPr>
                <w:rFonts w:ascii="Calibri" w:hAnsi="Calibri" w:cs="Calibri"/>
              </w:rPr>
              <w:t>PZ</w:t>
            </w:r>
          </w:p>
        </w:tc>
      </w:tr>
      <w:tr w:rsidR="00573453" w:rsidRPr="00573453" w:rsidTr="009B4075">
        <w:trPr>
          <w:jc w:val="center"/>
        </w:trPr>
        <w:tc>
          <w:tcPr>
            <w:tcW w:w="2778" w:type="dxa"/>
          </w:tcPr>
          <w:p w:rsidR="00573453" w:rsidRPr="00220342" w:rsidRDefault="00573453" w:rsidP="00220342">
            <w:pPr>
              <w:rPr>
                <w:rFonts w:ascii="Calibri" w:hAnsi="Calibri" w:cs="Calibri"/>
                <w:b/>
              </w:rPr>
            </w:pPr>
            <w:r w:rsidRPr="00220342">
              <w:rPr>
                <w:rFonts w:ascii="Calibri" w:hAnsi="Calibri" w:cs="Calibri"/>
                <w:b/>
                <w:color w:val="000000"/>
                <w:shd w:val="clear" w:color="auto" w:fill="FFFFFF"/>
                <w:lang w:val="en-GB"/>
              </w:rPr>
              <w:t>Basic of Law</w:t>
            </w:r>
            <w:r w:rsidRPr="00220342">
              <w:rPr>
                <w:rFonts w:ascii="Calibri" w:hAnsi="Calibri" w:cs="Calibri"/>
                <w:b/>
              </w:rPr>
              <w:t xml:space="preserve"> </w:t>
            </w:r>
          </w:p>
        </w:tc>
        <w:tc>
          <w:tcPr>
            <w:tcW w:w="850" w:type="dxa"/>
          </w:tcPr>
          <w:p w:rsidR="00573453" w:rsidRPr="00573453" w:rsidRDefault="00573453" w:rsidP="00573453">
            <w:pPr>
              <w:jc w:val="center"/>
              <w:rPr>
                <w:rFonts w:ascii="Calibri" w:hAnsi="Calibri" w:cs="Calibri"/>
              </w:rPr>
            </w:pPr>
            <w:r w:rsidRPr="00573453">
              <w:rPr>
                <w:rFonts w:ascii="Calibri" w:hAnsi="Calibri" w:cs="Calibri"/>
              </w:rPr>
              <w:t>26-0-13</w:t>
            </w:r>
          </w:p>
        </w:tc>
        <w:tc>
          <w:tcPr>
            <w:tcW w:w="851" w:type="dxa"/>
          </w:tcPr>
          <w:p w:rsidR="00573453" w:rsidRPr="00573453" w:rsidRDefault="00573453" w:rsidP="00573453">
            <w:pPr>
              <w:jc w:val="center"/>
              <w:rPr>
                <w:rFonts w:ascii="Calibri" w:hAnsi="Calibri" w:cs="Calibri"/>
              </w:rPr>
            </w:pPr>
            <w:r w:rsidRPr="00573453">
              <w:rPr>
                <w:rFonts w:ascii="Calibri" w:hAnsi="Calibri" w:cs="Calibri"/>
              </w:rPr>
              <w:t>zp, zk</w:t>
            </w:r>
          </w:p>
        </w:tc>
        <w:tc>
          <w:tcPr>
            <w:tcW w:w="709" w:type="dxa"/>
          </w:tcPr>
          <w:p w:rsidR="00573453" w:rsidRPr="00573453" w:rsidRDefault="00573453" w:rsidP="00573453">
            <w:pPr>
              <w:jc w:val="center"/>
              <w:rPr>
                <w:rFonts w:ascii="Calibri" w:hAnsi="Calibri" w:cs="Calibri"/>
              </w:rPr>
            </w:pPr>
            <w:r w:rsidRPr="00573453">
              <w:rPr>
                <w:rFonts w:ascii="Calibri" w:hAnsi="Calibri" w:cs="Calibri"/>
              </w:rPr>
              <w:t>4</w:t>
            </w:r>
          </w:p>
        </w:tc>
        <w:tc>
          <w:tcPr>
            <w:tcW w:w="2693" w:type="dxa"/>
          </w:tcPr>
          <w:p w:rsidR="00573453" w:rsidRPr="00573453" w:rsidRDefault="00573453" w:rsidP="0042498A">
            <w:pPr>
              <w:jc w:val="both"/>
              <w:rPr>
                <w:rFonts w:ascii="Calibri" w:hAnsi="Calibri" w:cs="Calibri"/>
                <w:b/>
              </w:rPr>
            </w:pPr>
            <w:r w:rsidRPr="00573453">
              <w:rPr>
                <w:rFonts w:ascii="Calibri" w:hAnsi="Calibri" w:cs="Calibri"/>
                <w:b/>
              </w:rPr>
              <w:t xml:space="preserve">JUDr. </w:t>
            </w:r>
            <w:ins w:id="895" w:author="Pavla Trefilová" w:date="2019-09-05T15:39:00Z">
              <w:r w:rsidR="009D3CDB">
                <w:rPr>
                  <w:rFonts w:ascii="Calibri" w:hAnsi="Calibri" w:cs="Calibri"/>
                  <w:b/>
                </w:rPr>
                <w:t xml:space="preserve">Jiří </w:t>
              </w:r>
            </w:ins>
            <w:r w:rsidRPr="00573453">
              <w:rPr>
                <w:rFonts w:ascii="Calibri" w:hAnsi="Calibri" w:cs="Calibri"/>
                <w:b/>
              </w:rPr>
              <w:t>Zicha, Ph.D.</w:t>
            </w:r>
          </w:p>
          <w:p w:rsidR="00573453" w:rsidRPr="00573453" w:rsidRDefault="00573453" w:rsidP="0042498A">
            <w:pPr>
              <w:jc w:val="both"/>
              <w:rPr>
                <w:rFonts w:ascii="Calibri" w:hAnsi="Calibri" w:cs="Calibri"/>
              </w:rPr>
            </w:pPr>
            <w:r w:rsidRPr="00573453">
              <w:rPr>
                <w:rFonts w:ascii="Calibri" w:hAnsi="Calibri" w:cs="Calibri"/>
              </w:rPr>
              <w:t xml:space="preserve">Zicha </w:t>
            </w:r>
            <w:ins w:id="896" w:author="Pavla Trefilová" w:date="2019-09-05T15:37:00Z">
              <w:r w:rsidR="009D3CDB">
                <w:rPr>
                  <w:rFonts w:ascii="Calibri" w:hAnsi="Calibri" w:cs="Calibri"/>
                </w:rPr>
                <w:t>(</w:t>
              </w:r>
              <w:r w:rsidR="009D3CDB" w:rsidRPr="00573453">
                <w:rPr>
                  <w:rFonts w:ascii="Calibri" w:hAnsi="Calibri" w:cs="Calibri"/>
                </w:rPr>
                <w:t>100%</w:t>
              </w:r>
              <w:r w:rsidR="009D3CDB">
                <w:rPr>
                  <w:rFonts w:ascii="Calibri" w:hAnsi="Calibri" w:cs="Calibri"/>
                </w:rPr>
                <w:t>)</w:t>
              </w:r>
            </w:ins>
            <w:del w:id="897" w:author="Pavla Trefilová" w:date="2019-09-05T15:37:00Z">
              <w:r w:rsidRPr="00573453" w:rsidDel="009D3CDB">
                <w:rPr>
                  <w:rFonts w:ascii="Calibri" w:hAnsi="Calibri" w:cs="Calibri"/>
                </w:rPr>
                <w:delText>100%</w:delText>
              </w:r>
            </w:del>
          </w:p>
        </w:tc>
        <w:tc>
          <w:tcPr>
            <w:tcW w:w="567" w:type="dxa"/>
          </w:tcPr>
          <w:p w:rsidR="00573453" w:rsidRPr="00573453" w:rsidRDefault="00573453" w:rsidP="0042498A">
            <w:pPr>
              <w:jc w:val="center"/>
              <w:rPr>
                <w:rFonts w:ascii="Calibri" w:hAnsi="Calibri" w:cs="Calibri"/>
              </w:rPr>
            </w:pPr>
            <w:r w:rsidRPr="00573453">
              <w:rPr>
                <w:rFonts w:ascii="Calibri" w:hAnsi="Calibri" w:cs="Calibri"/>
              </w:rPr>
              <w:t>2/Z</w:t>
            </w:r>
          </w:p>
        </w:tc>
        <w:tc>
          <w:tcPr>
            <w:tcW w:w="814" w:type="dxa"/>
          </w:tcPr>
          <w:p w:rsidR="00573453" w:rsidRPr="00573453" w:rsidRDefault="00573453" w:rsidP="0042498A">
            <w:pPr>
              <w:jc w:val="center"/>
              <w:rPr>
                <w:rFonts w:ascii="Calibri" w:hAnsi="Calibri" w:cs="Calibri"/>
              </w:rPr>
            </w:pPr>
            <w:r w:rsidRPr="00573453">
              <w:rPr>
                <w:rFonts w:ascii="Calibri" w:hAnsi="Calibri" w:cs="Calibri"/>
              </w:rPr>
              <w:t>PZ</w:t>
            </w:r>
          </w:p>
        </w:tc>
      </w:tr>
      <w:tr w:rsidR="00573453" w:rsidRPr="00573453" w:rsidTr="009B4075">
        <w:trPr>
          <w:jc w:val="center"/>
        </w:trPr>
        <w:tc>
          <w:tcPr>
            <w:tcW w:w="2778" w:type="dxa"/>
          </w:tcPr>
          <w:p w:rsidR="00573453" w:rsidRPr="00220342" w:rsidRDefault="00573453" w:rsidP="00220342">
            <w:pPr>
              <w:rPr>
                <w:rFonts w:ascii="Calibri" w:hAnsi="Calibri" w:cs="Calibri"/>
                <w:b/>
              </w:rPr>
            </w:pPr>
            <w:r w:rsidRPr="00220342">
              <w:rPr>
                <w:rFonts w:ascii="Calibri" w:hAnsi="Calibri" w:cs="Calibri"/>
                <w:b/>
              </w:rPr>
              <w:t>Human Resource Management II</w:t>
            </w:r>
          </w:p>
        </w:tc>
        <w:tc>
          <w:tcPr>
            <w:tcW w:w="850" w:type="dxa"/>
          </w:tcPr>
          <w:p w:rsidR="00573453" w:rsidRPr="00573453" w:rsidRDefault="00573453" w:rsidP="00573453">
            <w:pPr>
              <w:jc w:val="center"/>
              <w:rPr>
                <w:rFonts w:ascii="Calibri" w:hAnsi="Calibri" w:cs="Calibri"/>
              </w:rPr>
            </w:pPr>
            <w:r w:rsidRPr="00573453">
              <w:rPr>
                <w:rFonts w:ascii="Calibri" w:hAnsi="Calibri" w:cs="Calibri"/>
              </w:rPr>
              <w:t>13-0-13</w:t>
            </w:r>
          </w:p>
        </w:tc>
        <w:tc>
          <w:tcPr>
            <w:tcW w:w="851" w:type="dxa"/>
          </w:tcPr>
          <w:p w:rsidR="00573453" w:rsidRPr="00573453" w:rsidRDefault="00573453" w:rsidP="00573453">
            <w:pPr>
              <w:jc w:val="center"/>
              <w:rPr>
                <w:rFonts w:ascii="Calibri" w:hAnsi="Calibri" w:cs="Calibri"/>
              </w:rPr>
            </w:pPr>
            <w:r w:rsidRPr="00573453">
              <w:rPr>
                <w:rFonts w:ascii="Calibri" w:hAnsi="Calibri" w:cs="Calibri"/>
              </w:rPr>
              <w:t>zp, zk</w:t>
            </w:r>
          </w:p>
        </w:tc>
        <w:tc>
          <w:tcPr>
            <w:tcW w:w="709" w:type="dxa"/>
          </w:tcPr>
          <w:p w:rsidR="00573453" w:rsidRPr="00573453" w:rsidRDefault="00573453" w:rsidP="00573453">
            <w:pPr>
              <w:jc w:val="center"/>
              <w:rPr>
                <w:rFonts w:ascii="Calibri" w:hAnsi="Calibri" w:cs="Calibri"/>
              </w:rPr>
            </w:pPr>
            <w:r w:rsidRPr="00573453">
              <w:rPr>
                <w:rFonts w:ascii="Calibri" w:hAnsi="Calibri" w:cs="Calibri"/>
              </w:rPr>
              <w:t>3</w:t>
            </w:r>
          </w:p>
        </w:tc>
        <w:tc>
          <w:tcPr>
            <w:tcW w:w="2693" w:type="dxa"/>
          </w:tcPr>
          <w:p w:rsidR="00573453" w:rsidRPr="00573453" w:rsidRDefault="00573453" w:rsidP="0042498A">
            <w:pPr>
              <w:jc w:val="both"/>
              <w:rPr>
                <w:rFonts w:ascii="Calibri" w:hAnsi="Calibri" w:cs="Calibri"/>
                <w:b/>
              </w:rPr>
            </w:pPr>
            <w:r w:rsidRPr="00573453">
              <w:rPr>
                <w:rFonts w:ascii="Calibri" w:hAnsi="Calibri" w:cs="Calibri"/>
                <w:b/>
              </w:rPr>
              <w:t xml:space="preserve">Ing. </w:t>
            </w:r>
            <w:ins w:id="898" w:author="Pavla Trefilová" w:date="2019-09-05T15:40:00Z">
              <w:r w:rsidR="009D3CDB">
                <w:rPr>
                  <w:rFonts w:ascii="Calibri" w:hAnsi="Calibri" w:cs="Calibri"/>
                  <w:b/>
                </w:rPr>
                <w:t xml:space="preserve">Jana </w:t>
              </w:r>
            </w:ins>
            <w:r w:rsidRPr="00573453">
              <w:rPr>
                <w:rFonts w:ascii="Calibri" w:hAnsi="Calibri" w:cs="Calibri"/>
                <w:b/>
              </w:rPr>
              <w:t>Matošková, Ph.D.</w:t>
            </w:r>
          </w:p>
          <w:p w:rsidR="00573453" w:rsidRPr="00573453" w:rsidRDefault="00573453" w:rsidP="0042498A">
            <w:pPr>
              <w:jc w:val="both"/>
              <w:rPr>
                <w:rFonts w:ascii="Calibri" w:hAnsi="Calibri" w:cs="Calibri"/>
              </w:rPr>
            </w:pPr>
            <w:r w:rsidRPr="00573453">
              <w:rPr>
                <w:rFonts w:ascii="Calibri" w:hAnsi="Calibri" w:cs="Calibri"/>
              </w:rPr>
              <w:t xml:space="preserve">Matošková </w:t>
            </w:r>
            <w:ins w:id="899" w:author="Pavla Trefilová" w:date="2019-09-05T15:37:00Z">
              <w:r w:rsidR="009D3CDB">
                <w:rPr>
                  <w:rFonts w:ascii="Calibri" w:hAnsi="Calibri" w:cs="Calibri"/>
                </w:rPr>
                <w:t>(</w:t>
              </w:r>
              <w:r w:rsidR="009D3CDB" w:rsidRPr="00573453">
                <w:rPr>
                  <w:rFonts w:ascii="Calibri" w:hAnsi="Calibri" w:cs="Calibri"/>
                </w:rPr>
                <w:t>100%</w:t>
              </w:r>
              <w:r w:rsidR="009D3CDB">
                <w:rPr>
                  <w:rFonts w:ascii="Calibri" w:hAnsi="Calibri" w:cs="Calibri"/>
                </w:rPr>
                <w:t>)</w:t>
              </w:r>
            </w:ins>
            <w:del w:id="900" w:author="Pavla Trefilová" w:date="2019-09-05T15:37:00Z">
              <w:r w:rsidRPr="00573453" w:rsidDel="009D3CDB">
                <w:rPr>
                  <w:rFonts w:ascii="Calibri" w:hAnsi="Calibri" w:cs="Calibri"/>
                </w:rPr>
                <w:delText>100%</w:delText>
              </w:r>
            </w:del>
          </w:p>
        </w:tc>
        <w:tc>
          <w:tcPr>
            <w:tcW w:w="567" w:type="dxa"/>
          </w:tcPr>
          <w:p w:rsidR="00573453" w:rsidRPr="00573453" w:rsidRDefault="00573453" w:rsidP="0042498A">
            <w:pPr>
              <w:jc w:val="center"/>
              <w:rPr>
                <w:rFonts w:ascii="Calibri" w:hAnsi="Calibri" w:cs="Calibri"/>
              </w:rPr>
            </w:pPr>
            <w:r w:rsidRPr="00573453">
              <w:rPr>
                <w:rFonts w:ascii="Calibri" w:hAnsi="Calibri" w:cs="Calibri"/>
              </w:rPr>
              <w:t>2/Z</w:t>
            </w:r>
          </w:p>
        </w:tc>
        <w:tc>
          <w:tcPr>
            <w:tcW w:w="814" w:type="dxa"/>
          </w:tcPr>
          <w:p w:rsidR="00573453" w:rsidRPr="00573453" w:rsidRDefault="00573453" w:rsidP="0042498A">
            <w:pPr>
              <w:jc w:val="center"/>
              <w:rPr>
                <w:rFonts w:ascii="Calibri" w:hAnsi="Calibri" w:cs="Calibri"/>
              </w:rPr>
            </w:pPr>
            <w:r w:rsidRPr="00573453">
              <w:rPr>
                <w:rFonts w:ascii="Calibri" w:hAnsi="Calibri" w:cs="Calibri"/>
              </w:rPr>
              <w:t>PZ</w:t>
            </w:r>
          </w:p>
        </w:tc>
      </w:tr>
      <w:tr w:rsidR="00573453" w:rsidRPr="00573453" w:rsidTr="009B4075">
        <w:trPr>
          <w:jc w:val="center"/>
        </w:trPr>
        <w:tc>
          <w:tcPr>
            <w:tcW w:w="2778" w:type="dxa"/>
          </w:tcPr>
          <w:p w:rsidR="00573453" w:rsidRPr="00220342" w:rsidRDefault="00573453" w:rsidP="00220342">
            <w:pPr>
              <w:rPr>
                <w:rFonts w:ascii="Calibri" w:hAnsi="Calibri" w:cs="Calibri"/>
                <w:b/>
              </w:rPr>
            </w:pPr>
            <w:r w:rsidRPr="00220342">
              <w:rPr>
                <w:rFonts w:ascii="Calibri" w:hAnsi="Calibri" w:cs="Calibri"/>
                <w:b/>
              </w:rPr>
              <w:t>Business Ethics</w:t>
            </w:r>
          </w:p>
        </w:tc>
        <w:tc>
          <w:tcPr>
            <w:tcW w:w="850" w:type="dxa"/>
          </w:tcPr>
          <w:p w:rsidR="00573453" w:rsidRPr="00573453" w:rsidRDefault="00573453" w:rsidP="00573453">
            <w:pPr>
              <w:jc w:val="center"/>
              <w:rPr>
                <w:rFonts w:ascii="Calibri" w:hAnsi="Calibri" w:cs="Calibri"/>
              </w:rPr>
            </w:pPr>
            <w:r w:rsidRPr="00573453">
              <w:rPr>
                <w:rFonts w:ascii="Calibri" w:hAnsi="Calibri" w:cs="Calibri"/>
              </w:rPr>
              <w:t>13-0-13</w:t>
            </w:r>
          </w:p>
        </w:tc>
        <w:tc>
          <w:tcPr>
            <w:tcW w:w="851" w:type="dxa"/>
          </w:tcPr>
          <w:p w:rsidR="00573453" w:rsidRPr="00573453" w:rsidRDefault="00573453" w:rsidP="00573453">
            <w:pPr>
              <w:jc w:val="center"/>
              <w:rPr>
                <w:rFonts w:ascii="Calibri" w:hAnsi="Calibri" w:cs="Calibri"/>
              </w:rPr>
            </w:pPr>
            <w:r w:rsidRPr="00573453">
              <w:rPr>
                <w:rFonts w:ascii="Calibri" w:hAnsi="Calibri" w:cs="Calibri"/>
              </w:rPr>
              <w:t>klz</w:t>
            </w:r>
          </w:p>
        </w:tc>
        <w:tc>
          <w:tcPr>
            <w:tcW w:w="709" w:type="dxa"/>
          </w:tcPr>
          <w:p w:rsidR="00573453" w:rsidRPr="00573453" w:rsidRDefault="00573453" w:rsidP="00573453">
            <w:pPr>
              <w:jc w:val="center"/>
              <w:rPr>
                <w:rFonts w:ascii="Calibri" w:hAnsi="Calibri" w:cs="Calibri"/>
              </w:rPr>
            </w:pPr>
            <w:r w:rsidRPr="00573453">
              <w:rPr>
                <w:rFonts w:ascii="Calibri" w:hAnsi="Calibri" w:cs="Calibri"/>
              </w:rPr>
              <w:t>3</w:t>
            </w:r>
          </w:p>
        </w:tc>
        <w:tc>
          <w:tcPr>
            <w:tcW w:w="2693" w:type="dxa"/>
          </w:tcPr>
          <w:p w:rsidR="00573453" w:rsidRPr="00573453" w:rsidRDefault="00573453" w:rsidP="0042498A">
            <w:pPr>
              <w:jc w:val="both"/>
              <w:rPr>
                <w:rFonts w:ascii="Calibri" w:hAnsi="Calibri" w:cs="Calibri"/>
                <w:b/>
              </w:rPr>
            </w:pPr>
            <w:r w:rsidRPr="00573453">
              <w:rPr>
                <w:rFonts w:ascii="Calibri" w:hAnsi="Calibri" w:cs="Calibri"/>
                <w:b/>
              </w:rPr>
              <w:t xml:space="preserve">Ing. </w:t>
            </w:r>
            <w:ins w:id="901" w:author="Pavla Trefilová" w:date="2019-09-05T15:40:00Z">
              <w:r w:rsidR="009D3CDB">
                <w:rPr>
                  <w:rFonts w:ascii="Calibri" w:hAnsi="Calibri" w:cs="Calibri"/>
                  <w:b/>
                </w:rPr>
                <w:t xml:space="preserve">Lucie </w:t>
              </w:r>
            </w:ins>
            <w:r w:rsidRPr="00573453">
              <w:rPr>
                <w:rFonts w:ascii="Calibri" w:hAnsi="Calibri" w:cs="Calibri"/>
                <w:b/>
              </w:rPr>
              <w:t>Tomancová, Ph.D.</w:t>
            </w:r>
          </w:p>
          <w:p w:rsidR="00573453" w:rsidRPr="00573453" w:rsidRDefault="00573453" w:rsidP="0042498A">
            <w:pPr>
              <w:jc w:val="both"/>
              <w:rPr>
                <w:rFonts w:ascii="Calibri" w:hAnsi="Calibri" w:cs="Calibri"/>
              </w:rPr>
            </w:pPr>
            <w:r w:rsidRPr="00573453">
              <w:rPr>
                <w:rFonts w:ascii="Calibri" w:hAnsi="Calibri" w:cs="Calibri"/>
              </w:rPr>
              <w:t xml:space="preserve">Tomancová </w:t>
            </w:r>
            <w:ins w:id="902" w:author="Pavla Trefilová" w:date="2019-09-05T15:37:00Z">
              <w:r w:rsidR="009D3CDB">
                <w:rPr>
                  <w:rFonts w:ascii="Calibri" w:hAnsi="Calibri" w:cs="Calibri"/>
                </w:rPr>
                <w:t>(</w:t>
              </w:r>
              <w:r w:rsidR="009D3CDB" w:rsidRPr="00573453">
                <w:rPr>
                  <w:rFonts w:ascii="Calibri" w:hAnsi="Calibri" w:cs="Calibri"/>
                </w:rPr>
                <w:t>100%</w:t>
              </w:r>
              <w:r w:rsidR="009D3CDB">
                <w:rPr>
                  <w:rFonts w:ascii="Calibri" w:hAnsi="Calibri" w:cs="Calibri"/>
                </w:rPr>
                <w:t>)</w:t>
              </w:r>
            </w:ins>
            <w:del w:id="903" w:author="Pavla Trefilová" w:date="2019-09-05T15:37:00Z">
              <w:r w:rsidRPr="00573453" w:rsidDel="009D3CDB">
                <w:rPr>
                  <w:rFonts w:ascii="Calibri" w:hAnsi="Calibri" w:cs="Calibri"/>
                </w:rPr>
                <w:delText>100%</w:delText>
              </w:r>
            </w:del>
          </w:p>
        </w:tc>
        <w:tc>
          <w:tcPr>
            <w:tcW w:w="567" w:type="dxa"/>
          </w:tcPr>
          <w:p w:rsidR="00573453" w:rsidRPr="00573453" w:rsidRDefault="00573453" w:rsidP="0042498A">
            <w:pPr>
              <w:jc w:val="center"/>
              <w:rPr>
                <w:rFonts w:ascii="Calibri" w:hAnsi="Calibri" w:cs="Calibri"/>
              </w:rPr>
            </w:pPr>
            <w:r w:rsidRPr="00573453">
              <w:rPr>
                <w:rFonts w:ascii="Calibri" w:hAnsi="Calibri" w:cs="Calibri"/>
              </w:rPr>
              <w:t>2/Z</w:t>
            </w:r>
          </w:p>
        </w:tc>
        <w:tc>
          <w:tcPr>
            <w:tcW w:w="814" w:type="dxa"/>
          </w:tcPr>
          <w:p w:rsidR="00573453" w:rsidRPr="00573453" w:rsidRDefault="00573453" w:rsidP="0042498A">
            <w:pPr>
              <w:jc w:val="center"/>
              <w:rPr>
                <w:rFonts w:ascii="Calibri" w:hAnsi="Calibri" w:cs="Calibri"/>
              </w:rPr>
            </w:pPr>
            <w:r w:rsidRPr="00573453">
              <w:rPr>
                <w:rFonts w:ascii="Calibri" w:hAnsi="Calibri" w:cs="Calibri"/>
              </w:rPr>
              <w:t>PZ</w:t>
            </w:r>
          </w:p>
        </w:tc>
      </w:tr>
      <w:tr w:rsidR="00573453" w:rsidRPr="00573453" w:rsidTr="009B4075">
        <w:trPr>
          <w:jc w:val="center"/>
        </w:trPr>
        <w:tc>
          <w:tcPr>
            <w:tcW w:w="2778" w:type="dxa"/>
          </w:tcPr>
          <w:p w:rsidR="00573453" w:rsidRPr="00220342" w:rsidRDefault="00573453" w:rsidP="00220342">
            <w:pPr>
              <w:rPr>
                <w:rFonts w:ascii="Calibri" w:hAnsi="Calibri" w:cs="Calibri"/>
                <w:b/>
              </w:rPr>
            </w:pPr>
            <w:r w:rsidRPr="00220342">
              <w:rPr>
                <w:rFonts w:ascii="Calibri" w:hAnsi="Calibri" w:cs="Calibri"/>
                <w:b/>
              </w:rPr>
              <w:t>International Marketing</w:t>
            </w:r>
          </w:p>
        </w:tc>
        <w:tc>
          <w:tcPr>
            <w:tcW w:w="850" w:type="dxa"/>
          </w:tcPr>
          <w:p w:rsidR="00573453" w:rsidRPr="00573453" w:rsidRDefault="00573453" w:rsidP="00573453">
            <w:pPr>
              <w:jc w:val="center"/>
              <w:rPr>
                <w:rFonts w:ascii="Calibri" w:hAnsi="Calibri" w:cs="Calibri"/>
              </w:rPr>
            </w:pPr>
            <w:r w:rsidRPr="00573453">
              <w:rPr>
                <w:rFonts w:ascii="Calibri" w:hAnsi="Calibri" w:cs="Calibri"/>
              </w:rPr>
              <w:t>26-0-13</w:t>
            </w:r>
          </w:p>
        </w:tc>
        <w:tc>
          <w:tcPr>
            <w:tcW w:w="851" w:type="dxa"/>
          </w:tcPr>
          <w:p w:rsidR="00573453" w:rsidRPr="00573453" w:rsidRDefault="00573453" w:rsidP="00573453">
            <w:pPr>
              <w:jc w:val="center"/>
              <w:rPr>
                <w:rFonts w:ascii="Calibri" w:hAnsi="Calibri" w:cs="Calibri"/>
              </w:rPr>
            </w:pPr>
            <w:r w:rsidRPr="00573453">
              <w:rPr>
                <w:rFonts w:ascii="Calibri" w:hAnsi="Calibri" w:cs="Calibri"/>
              </w:rPr>
              <w:t>zp, zk</w:t>
            </w:r>
          </w:p>
        </w:tc>
        <w:tc>
          <w:tcPr>
            <w:tcW w:w="709" w:type="dxa"/>
          </w:tcPr>
          <w:p w:rsidR="00573453" w:rsidRPr="00573453" w:rsidRDefault="00573453" w:rsidP="00573453">
            <w:pPr>
              <w:jc w:val="center"/>
              <w:rPr>
                <w:rFonts w:ascii="Calibri" w:hAnsi="Calibri" w:cs="Calibri"/>
              </w:rPr>
            </w:pPr>
            <w:r w:rsidRPr="00573453">
              <w:rPr>
                <w:rFonts w:ascii="Calibri" w:hAnsi="Calibri" w:cs="Calibri"/>
              </w:rPr>
              <w:t>5</w:t>
            </w:r>
          </w:p>
        </w:tc>
        <w:tc>
          <w:tcPr>
            <w:tcW w:w="2693" w:type="dxa"/>
          </w:tcPr>
          <w:p w:rsidR="00573453" w:rsidRPr="00573453" w:rsidRDefault="00573453" w:rsidP="0042498A">
            <w:pPr>
              <w:jc w:val="both"/>
              <w:rPr>
                <w:rFonts w:ascii="Calibri" w:hAnsi="Calibri" w:cs="Calibri"/>
                <w:b/>
              </w:rPr>
            </w:pPr>
            <w:r w:rsidRPr="00573453">
              <w:rPr>
                <w:rFonts w:ascii="Calibri" w:hAnsi="Calibri" w:cs="Calibri"/>
                <w:b/>
              </w:rPr>
              <w:t xml:space="preserve">Ing. </w:t>
            </w:r>
            <w:ins w:id="904" w:author="Pavla Trefilová" w:date="2019-09-05T15:40:00Z">
              <w:r w:rsidR="009D3CDB">
                <w:rPr>
                  <w:rFonts w:ascii="Calibri" w:hAnsi="Calibri" w:cs="Calibri"/>
                  <w:b/>
                </w:rPr>
                <w:t xml:space="preserve">Janka </w:t>
              </w:r>
            </w:ins>
            <w:r w:rsidRPr="00573453">
              <w:rPr>
                <w:rFonts w:ascii="Calibri" w:hAnsi="Calibri" w:cs="Calibri"/>
                <w:b/>
              </w:rPr>
              <w:t>Vydrová, Ph.D.</w:t>
            </w:r>
          </w:p>
          <w:p w:rsidR="00573453" w:rsidRPr="00573453" w:rsidRDefault="00573453" w:rsidP="0042498A">
            <w:pPr>
              <w:jc w:val="both"/>
              <w:rPr>
                <w:rFonts w:ascii="Calibri" w:hAnsi="Calibri" w:cs="Calibri"/>
              </w:rPr>
            </w:pPr>
            <w:r w:rsidRPr="00573453">
              <w:rPr>
                <w:rFonts w:ascii="Calibri" w:hAnsi="Calibri" w:cs="Calibri"/>
              </w:rPr>
              <w:t xml:space="preserve">Vydrová </w:t>
            </w:r>
            <w:ins w:id="905" w:author="Pavla Trefilová" w:date="2019-09-05T15:37:00Z">
              <w:r w:rsidR="009D3CDB">
                <w:rPr>
                  <w:rFonts w:ascii="Calibri" w:hAnsi="Calibri" w:cs="Calibri"/>
                </w:rPr>
                <w:t>(</w:t>
              </w:r>
              <w:r w:rsidR="009D3CDB" w:rsidRPr="00573453">
                <w:rPr>
                  <w:rFonts w:ascii="Calibri" w:hAnsi="Calibri" w:cs="Calibri"/>
                </w:rPr>
                <w:t>100%</w:t>
              </w:r>
              <w:r w:rsidR="009D3CDB">
                <w:rPr>
                  <w:rFonts w:ascii="Calibri" w:hAnsi="Calibri" w:cs="Calibri"/>
                </w:rPr>
                <w:t>)</w:t>
              </w:r>
            </w:ins>
            <w:del w:id="906" w:author="Pavla Trefilová" w:date="2019-09-05T15:37:00Z">
              <w:r w:rsidRPr="00573453" w:rsidDel="009D3CDB">
                <w:rPr>
                  <w:rFonts w:ascii="Calibri" w:hAnsi="Calibri" w:cs="Calibri"/>
                </w:rPr>
                <w:delText>100%</w:delText>
              </w:r>
            </w:del>
          </w:p>
        </w:tc>
        <w:tc>
          <w:tcPr>
            <w:tcW w:w="567" w:type="dxa"/>
          </w:tcPr>
          <w:p w:rsidR="00573453" w:rsidRPr="00573453" w:rsidRDefault="00573453" w:rsidP="0042498A">
            <w:pPr>
              <w:jc w:val="center"/>
              <w:rPr>
                <w:rFonts w:ascii="Calibri" w:hAnsi="Calibri" w:cs="Calibri"/>
              </w:rPr>
            </w:pPr>
            <w:r w:rsidRPr="00573453">
              <w:rPr>
                <w:rFonts w:ascii="Calibri" w:hAnsi="Calibri" w:cs="Calibri"/>
              </w:rPr>
              <w:t>2/Z</w:t>
            </w:r>
          </w:p>
        </w:tc>
        <w:tc>
          <w:tcPr>
            <w:tcW w:w="814" w:type="dxa"/>
          </w:tcPr>
          <w:p w:rsidR="00573453" w:rsidRPr="00573453" w:rsidRDefault="00573453" w:rsidP="0042498A">
            <w:pPr>
              <w:jc w:val="center"/>
              <w:rPr>
                <w:rFonts w:ascii="Calibri" w:hAnsi="Calibri" w:cs="Calibri"/>
              </w:rPr>
            </w:pPr>
            <w:r w:rsidRPr="00573453">
              <w:rPr>
                <w:rFonts w:ascii="Calibri" w:hAnsi="Calibri" w:cs="Calibri"/>
              </w:rPr>
              <w:t>PZ</w:t>
            </w:r>
          </w:p>
        </w:tc>
      </w:tr>
      <w:tr w:rsidR="00573453" w:rsidRPr="00573453" w:rsidTr="009B4075">
        <w:trPr>
          <w:jc w:val="center"/>
        </w:trPr>
        <w:tc>
          <w:tcPr>
            <w:tcW w:w="2778" w:type="dxa"/>
          </w:tcPr>
          <w:p w:rsidR="00573453" w:rsidRPr="00220342" w:rsidRDefault="00573453" w:rsidP="00220342">
            <w:pPr>
              <w:rPr>
                <w:rFonts w:ascii="Calibri" w:hAnsi="Calibri" w:cs="Calibri"/>
                <w:b/>
              </w:rPr>
            </w:pPr>
            <w:r w:rsidRPr="00220342">
              <w:rPr>
                <w:rFonts w:ascii="Calibri" w:hAnsi="Calibri" w:cs="Calibri"/>
                <w:b/>
                <w:color w:val="000000"/>
                <w:szCs w:val="17"/>
                <w:shd w:val="clear" w:color="auto" w:fill="FFFFFF"/>
              </w:rPr>
              <w:t>Marketing Communication</w:t>
            </w:r>
          </w:p>
        </w:tc>
        <w:tc>
          <w:tcPr>
            <w:tcW w:w="850" w:type="dxa"/>
          </w:tcPr>
          <w:p w:rsidR="00573453" w:rsidRPr="00573453" w:rsidRDefault="00573453" w:rsidP="00573453">
            <w:pPr>
              <w:jc w:val="center"/>
              <w:rPr>
                <w:rFonts w:ascii="Calibri" w:hAnsi="Calibri" w:cs="Calibri"/>
              </w:rPr>
            </w:pPr>
            <w:r w:rsidRPr="00573453">
              <w:rPr>
                <w:rFonts w:ascii="Calibri" w:hAnsi="Calibri" w:cs="Calibri"/>
              </w:rPr>
              <w:t>13-0-13</w:t>
            </w:r>
          </w:p>
        </w:tc>
        <w:tc>
          <w:tcPr>
            <w:tcW w:w="851" w:type="dxa"/>
          </w:tcPr>
          <w:p w:rsidR="00573453" w:rsidRPr="00573453" w:rsidRDefault="00573453" w:rsidP="00573453">
            <w:pPr>
              <w:jc w:val="center"/>
              <w:rPr>
                <w:rFonts w:ascii="Calibri" w:hAnsi="Calibri" w:cs="Calibri"/>
              </w:rPr>
            </w:pPr>
            <w:r w:rsidRPr="00573453">
              <w:rPr>
                <w:rFonts w:ascii="Calibri" w:hAnsi="Calibri" w:cs="Calibri"/>
              </w:rPr>
              <w:t>zp, zk</w:t>
            </w:r>
          </w:p>
        </w:tc>
        <w:tc>
          <w:tcPr>
            <w:tcW w:w="709" w:type="dxa"/>
          </w:tcPr>
          <w:p w:rsidR="00573453" w:rsidRPr="00573453" w:rsidRDefault="00573453" w:rsidP="00573453">
            <w:pPr>
              <w:jc w:val="center"/>
              <w:rPr>
                <w:rFonts w:ascii="Calibri" w:hAnsi="Calibri" w:cs="Calibri"/>
              </w:rPr>
            </w:pPr>
            <w:r w:rsidRPr="00573453">
              <w:rPr>
                <w:rFonts w:ascii="Calibri" w:hAnsi="Calibri" w:cs="Calibri"/>
              </w:rPr>
              <w:t>4</w:t>
            </w:r>
          </w:p>
        </w:tc>
        <w:tc>
          <w:tcPr>
            <w:tcW w:w="2693" w:type="dxa"/>
          </w:tcPr>
          <w:p w:rsidR="00573453" w:rsidRPr="00573453" w:rsidRDefault="00573453" w:rsidP="0042498A">
            <w:pPr>
              <w:jc w:val="both"/>
              <w:rPr>
                <w:rFonts w:ascii="Calibri" w:hAnsi="Calibri" w:cs="Calibri"/>
                <w:b/>
              </w:rPr>
            </w:pPr>
            <w:r w:rsidRPr="00573453">
              <w:rPr>
                <w:rFonts w:ascii="Calibri" w:hAnsi="Calibri" w:cs="Calibri"/>
                <w:b/>
              </w:rPr>
              <w:t xml:space="preserve">doc. Ing. </w:t>
            </w:r>
            <w:ins w:id="907" w:author="Pavla Trefilová" w:date="2019-09-05T15:40:00Z">
              <w:r w:rsidR="009D3CDB">
                <w:rPr>
                  <w:rFonts w:ascii="Calibri" w:hAnsi="Calibri" w:cs="Calibri"/>
                  <w:b/>
                </w:rPr>
                <w:t xml:space="preserve">Pavla </w:t>
              </w:r>
            </w:ins>
            <w:r w:rsidRPr="00573453">
              <w:rPr>
                <w:rFonts w:ascii="Calibri" w:hAnsi="Calibri" w:cs="Calibri"/>
                <w:b/>
              </w:rPr>
              <w:t>Staňková, Ph.D.</w:t>
            </w:r>
          </w:p>
          <w:p w:rsidR="00573453" w:rsidRPr="00573453" w:rsidRDefault="00573453" w:rsidP="0042498A">
            <w:pPr>
              <w:jc w:val="both"/>
              <w:rPr>
                <w:rFonts w:ascii="Calibri" w:hAnsi="Calibri" w:cs="Calibri"/>
              </w:rPr>
            </w:pPr>
            <w:r w:rsidRPr="00573453">
              <w:rPr>
                <w:rFonts w:ascii="Calibri" w:hAnsi="Calibri" w:cs="Calibri"/>
              </w:rPr>
              <w:t xml:space="preserve">Staňková </w:t>
            </w:r>
            <w:ins w:id="908" w:author="Pavla Trefilová" w:date="2019-09-05T15:38:00Z">
              <w:r w:rsidR="009D3CDB">
                <w:rPr>
                  <w:rFonts w:ascii="Calibri" w:hAnsi="Calibri" w:cs="Calibri"/>
                </w:rPr>
                <w:t>(</w:t>
              </w:r>
              <w:r w:rsidR="009D3CDB" w:rsidRPr="00573453">
                <w:rPr>
                  <w:rFonts w:ascii="Calibri" w:hAnsi="Calibri" w:cs="Calibri"/>
                </w:rPr>
                <w:t>60%</w:t>
              </w:r>
              <w:r w:rsidR="009D3CDB">
                <w:rPr>
                  <w:rFonts w:ascii="Calibri" w:hAnsi="Calibri" w:cs="Calibri"/>
                </w:rPr>
                <w:t>)</w:t>
              </w:r>
            </w:ins>
            <w:del w:id="909" w:author="Pavla Trefilová" w:date="2019-09-05T15:38:00Z">
              <w:r w:rsidRPr="00573453" w:rsidDel="009D3CDB">
                <w:rPr>
                  <w:rFonts w:ascii="Calibri" w:hAnsi="Calibri" w:cs="Calibri"/>
                </w:rPr>
                <w:delText>60%</w:delText>
              </w:r>
            </w:del>
          </w:p>
          <w:p w:rsidR="00573453" w:rsidRPr="00573453" w:rsidRDefault="00573453" w:rsidP="0042498A">
            <w:pPr>
              <w:jc w:val="both"/>
              <w:rPr>
                <w:rFonts w:ascii="Calibri" w:hAnsi="Calibri" w:cs="Calibri"/>
              </w:rPr>
            </w:pPr>
            <w:r w:rsidRPr="00573453">
              <w:rPr>
                <w:rFonts w:ascii="Calibri" w:hAnsi="Calibri" w:cs="Calibri"/>
              </w:rPr>
              <w:t xml:space="preserve">Pilík </w:t>
            </w:r>
            <w:ins w:id="910" w:author="Pavla Trefilová" w:date="2019-09-05T15:38:00Z">
              <w:r w:rsidR="009D3CDB">
                <w:rPr>
                  <w:rFonts w:ascii="Calibri" w:hAnsi="Calibri" w:cs="Calibri"/>
                </w:rPr>
                <w:t>(</w:t>
              </w:r>
            </w:ins>
            <w:r w:rsidRPr="00573453">
              <w:rPr>
                <w:rFonts w:ascii="Calibri" w:hAnsi="Calibri" w:cs="Calibri"/>
              </w:rPr>
              <w:t>40%</w:t>
            </w:r>
            <w:ins w:id="911" w:author="Pavla Trefilová" w:date="2019-09-05T15:38:00Z">
              <w:r w:rsidR="009D3CDB">
                <w:rPr>
                  <w:rFonts w:ascii="Calibri" w:hAnsi="Calibri" w:cs="Calibri"/>
                </w:rPr>
                <w:t>)</w:t>
              </w:r>
            </w:ins>
          </w:p>
        </w:tc>
        <w:tc>
          <w:tcPr>
            <w:tcW w:w="567" w:type="dxa"/>
          </w:tcPr>
          <w:p w:rsidR="00573453" w:rsidRPr="00573453" w:rsidRDefault="00573453" w:rsidP="0042498A">
            <w:pPr>
              <w:jc w:val="center"/>
              <w:rPr>
                <w:rFonts w:ascii="Calibri" w:hAnsi="Calibri" w:cs="Calibri"/>
              </w:rPr>
            </w:pPr>
            <w:r w:rsidRPr="00573453">
              <w:rPr>
                <w:rFonts w:ascii="Calibri" w:hAnsi="Calibri" w:cs="Calibri"/>
              </w:rPr>
              <w:t>2/Z</w:t>
            </w:r>
          </w:p>
        </w:tc>
        <w:tc>
          <w:tcPr>
            <w:tcW w:w="814" w:type="dxa"/>
          </w:tcPr>
          <w:p w:rsidR="00573453" w:rsidRPr="00573453" w:rsidRDefault="00573453" w:rsidP="0042498A">
            <w:pPr>
              <w:jc w:val="center"/>
              <w:rPr>
                <w:rFonts w:ascii="Calibri" w:hAnsi="Calibri" w:cs="Calibri"/>
              </w:rPr>
            </w:pPr>
            <w:r w:rsidRPr="00573453">
              <w:rPr>
                <w:rFonts w:ascii="Calibri" w:hAnsi="Calibri" w:cs="Calibri"/>
              </w:rPr>
              <w:t>PZ</w:t>
            </w:r>
          </w:p>
        </w:tc>
      </w:tr>
    </w:tbl>
    <w:p w:rsidR="00573453" w:rsidRDefault="00573453" w:rsidP="007E544F">
      <w:pPr>
        <w:tabs>
          <w:tab w:val="left" w:pos="2835"/>
        </w:tabs>
        <w:spacing w:after="120"/>
        <w:jc w:val="both"/>
        <w:rPr>
          <w:rFonts w:ascii="Calibri" w:hAnsi="Calibri" w:cs="Calibri"/>
          <w:color w:val="FF0000"/>
          <w:sz w:val="18"/>
          <w:szCs w:val="22"/>
        </w:rPr>
      </w:pPr>
    </w:p>
    <w:p w:rsidR="00573453" w:rsidRDefault="00573453" w:rsidP="007E544F">
      <w:pPr>
        <w:keepNext/>
        <w:keepLines/>
        <w:spacing w:before="40"/>
        <w:jc w:val="center"/>
        <w:outlineLvl w:val="1"/>
        <w:rPr>
          <w:rFonts w:ascii="Calibri" w:hAnsi="Calibri" w:cs="Calibri"/>
          <w:b/>
          <w:color w:val="365F91"/>
          <w:sz w:val="32"/>
          <w:szCs w:val="26"/>
        </w:rPr>
      </w:pPr>
    </w:p>
    <w:p w:rsidR="007E544F" w:rsidRPr="007E544F" w:rsidRDefault="007E544F" w:rsidP="007E544F">
      <w:pPr>
        <w:keepNext/>
        <w:keepLines/>
        <w:spacing w:before="40"/>
        <w:jc w:val="center"/>
        <w:outlineLvl w:val="1"/>
        <w:rPr>
          <w:rFonts w:ascii="Calibri" w:hAnsi="Calibri" w:cs="Calibri"/>
          <w:b/>
          <w:color w:val="365F91"/>
          <w:sz w:val="32"/>
          <w:szCs w:val="26"/>
        </w:rPr>
      </w:pPr>
      <w:r w:rsidRPr="007E544F">
        <w:rPr>
          <w:rFonts w:ascii="Calibri" w:hAnsi="Calibri" w:cs="Calibri"/>
          <w:b/>
          <w:color w:val="365F91"/>
          <w:sz w:val="32"/>
          <w:szCs w:val="26"/>
        </w:rPr>
        <w:t>Specifické požadavky na zajištění studijního programu</w:t>
      </w:r>
    </w:p>
    <w:p w:rsidR="005213A9" w:rsidRPr="00284AE2" w:rsidRDefault="005213A9" w:rsidP="005213A9">
      <w:pPr>
        <w:pStyle w:val="Nadpis3"/>
        <w:jc w:val="center"/>
        <w:rPr>
          <w:rFonts w:ascii="Calibri" w:hAnsi="Calibri" w:cs="Calibri"/>
          <w:b/>
          <w:color w:val="000000" w:themeColor="text1"/>
        </w:rPr>
      </w:pPr>
      <w:r w:rsidRPr="00284AE2">
        <w:rPr>
          <w:rFonts w:ascii="Calibri" w:hAnsi="Calibri" w:cs="Calibri"/>
          <w:b/>
          <w:color w:val="000000" w:themeColor="text1"/>
        </w:rPr>
        <w:t xml:space="preserve">Uskutečňování studijního programu v cizím jazyce </w:t>
      </w:r>
    </w:p>
    <w:p w:rsidR="005213A9" w:rsidRPr="00284AE2" w:rsidRDefault="005213A9" w:rsidP="005213A9">
      <w:pPr>
        <w:pStyle w:val="Nadpis3"/>
        <w:spacing w:after="120"/>
        <w:jc w:val="center"/>
        <w:rPr>
          <w:rFonts w:ascii="Calibri" w:hAnsi="Calibri" w:cs="Calibri"/>
          <w:b/>
          <w:color w:val="000000" w:themeColor="text1"/>
        </w:rPr>
      </w:pPr>
      <w:r w:rsidRPr="00284AE2">
        <w:rPr>
          <w:rFonts w:ascii="Calibri" w:hAnsi="Calibri" w:cs="Calibri"/>
          <w:b/>
          <w:color w:val="000000" w:themeColor="text1"/>
        </w:rPr>
        <w:t>Standard 7.4</w:t>
      </w:r>
    </w:p>
    <w:p w:rsidR="005213A9" w:rsidRDefault="005213A9" w:rsidP="005213A9">
      <w:pPr>
        <w:jc w:val="both"/>
        <w:rPr>
          <w:rFonts w:asciiTheme="minorHAnsi" w:hAnsiTheme="minorHAnsi"/>
          <w:color w:val="00B050"/>
          <w:sz w:val="22"/>
        </w:rPr>
      </w:pPr>
      <w:r w:rsidRPr="00A734A9">
        <w:rPr>
          <w:rFonts w:asciiTheme="minorHAnsi" w:hAnsiTheme="minorHAnsi"/>
          <w:sz w:val="22"/>
        </w:rPr>
        <w:t xml:space="preserve">Studijní opory pro studijní program </w:t>
      </w:r>
      <w:r>
        <w:rPr>
          <w:rFonts w:asciiTheme="minorHAnsi" w:hAnsiTheme="minorHAnsi"/>
          <w:sz w:val="22"/>
        </w:rPr>
        <w:t>Management and Marketing</w:t>
      </w:r>
      <w:r w:rsidRPr="00A734A9">
        <w:rPr>
          <w:rFonts w:asciiTheme="minorHAnsi" w:hAnsiTheme="minorHAnsi"/>
          <w:sz w:val="22"/>
        </w:rPr>
        <w:t xml:space="preserve"> jsou zpracovány v anglickém jazyce a jsou studentům k dispozici v </w:t>
      </w:r>
      <w:hyperlink r:id="rId106" w:history="1">
        <w:r w:rsidRPr="00CA0FD2">
          <w:rPr>
            <w:rStyle w:val="Hypertextovodkaz"/>
            <w:rFonts w:asciiTheme="minorHAnsi" w:hAnsiTheme="minorHAnsi" w:cstheme="minorHAnsi"/>
            <w:i/>
            <w:sz w:val="22"/>
            <w:szCs w:val="22"/>
          </w:rPr>
          <w:t>LMS Moodle</w:t>
        </w:r>
      </w:hyperlink>
      <w:r w:rsidRPr="00284AE2">
        <w:rPr>
          <w:rFonts w:asciiTheme="minorHAnsi" w:hAnsiTheme="minorHAnsi"/>
          <w:i/>
          <w:color w:val="00B050"/>
          <w:sz w:val="22"/>
        </w:rPr>
        <w:t>.</w:t>
      </w:r>
      <w:r w:rsidRPr="00284AE2">
        <w:rPr>
          <w:rFonts w:asciiTheme="minorHAnsi" w:hAnsiTheme="minorHAnsi"/>
          <w:color w:val="00B050"/>
          <w:sz w:val="22"/>
        </w:rPr>
        <w:t xml:space="preserve"> </w:t>
      </w:r>
    </w:p>
    <w:p w:rsidR="005213A9" w:rsidRPr="00284AE2" w:rsidRDefault="005213A9" w:rsidP="005213A9">
      <w:pPr>
        <w:jc w:val="both"/>
        <w:rPr>
          <w:rFonts w:asciiTheme="minorHAnsi" w:hAnsiTheme="minorHAnsi"/>
          <w:color w:val="00B050"/>
          <w:sz w:val="22"/>
        </w:rPr>
      </w:pPr>
    </w:p>
    <w:p w:rsidR="005213A9" w:rsidRPr="00284AE2" w:rsidRDefault="005213A9" w:rsidP="005213A9">
      <w:pPr>
        <w:pStyle w:val="Nadpis3"/>
        <w:spacing w:after="120"/>
        <w:jc w:val="center"/>
        <w:rPr>
          <w:rFonts w:ascii="Calibri" w:hAnsi="Calibri" w:cs="Calibri"/>
          <w:b/>
          <w:color w:val="000000" w:themeColor="text1"/>
        </w:rPr>
      </w:pPr>
      <w:r w:rsidRPr="00284AE2">
        <w:rPr>
          <w:rFonts w:ascii="Calibri" w:hAnsi="Calibri" w:cs="Calibri"/>
          <w:b/>
          <w:color w:val="000000" w:themeColor="text1"/>
        </w:rPr>
        <w:t>Standard 7.5</w:t>
      </w:r>
    </w:p>
    <w:p w:rsidR="005213A9" w:rsidRDefault="005213A9" w:rsidP="005213A9">
      <w:pPr>
        <w:jc w:val="both"/>
        <w:rPr>
          <w:rFonts w:asciiTheme="minorHAnsi" w:hAnsiTheme="minorHAnsi"/>
          <w:color w:val="FF0000"/>
          <w:sz w:val="22"/>
        </w:rPr>
      </w:pPr>
      <w:r w:rsidRPr="00A734A9">
        <w:rPr>
          <w:rFonts w:asciiTheme="minorHAnsi" w:hAnsiTheme="minorHAnsi"/>
          <w:sz w:val="22"/>
        </w:rPr>
        <w:t>Veškeré vnitřní předpisy a normy UTB ve Zlíně a FaME jsou přeloženy do anglického jazyka a jsou k dispozici na</w:t>
      </w:r>
      <w:r w:rsidRPr="00284AE2">
        <w:rPr>
          <w:rFonts w:asciiTheme="minorHAnsi" w:hAnsiTheme="minorHAnsi"/>
          <w:color w:val="00B050"/>
          <w:sz w:val="22"/>
        </w:rPr>
        <w:t xml:space="preserve"> </w:t>
      </w:r>
      <w:hyperlink r:id="rId107" w:history="1">
        <w:r w:rsidRPr="008A6167">
          <w:rPr>
            <w:rStyle w:val="Hypertextovodkaz"/>
            <w:rFonts w:asciiTheme="minorHAnsi" w:hAnsiTheme="minorHAnsi" w:cstheme="minorHAnsi"/>
            <w:i/>
            <w:sz w:val="22"/>
            <w:szCs w:val="22"/>
          </w:rPr>
          <w:t>Úřední desce UTB ve Zlíně</w:t>
        </w:r>
      </w:hyperlink>
      <w:r w:rsidRPr="008605CB">
        <w:rPr>
          <w:rFonts w:asciiTheme="minorHAnsi" w:hAnsiTheme="minorHAnsi" w:cstheme="minorHAnsi"/>
          <w:color w:val="00B050"/>
          <w:sz w:val="22"/>
          <w:szCs w:val="22"/>
        </w:rPr>
        <w:t xml:space="preserve"> </w:t>
      </w:r>
      <w:r w:rsidRPr="00A734A9">
        <w:rPr>
          <w:rFonts w:asciiTheme="minorHAnsi" w:hAnsiTheme="minorHAnsi" w:cstheme="minorHAnsi"/>
          <w:sz w:val="22"/>
          <w:szCs w:val="22"/>
        </w:rPr>
        <w:t>a</w:t>
      </w:r>
      <w:r w:rsidRPr="008605CB">
        <w:rPr>
          <w:rFonts w:asciiTheme="minorHAnsi" w:hAnsiTheme="minorHAnsi" w:cstheme="minorHAnsi"/>
          <w:color w:val="00B050"/>
          <w:sz w:val="22"/>
          <w:szCs w:val="22"/>
        </w:rPr>
        <w:t xml:space="preserve"> </w:t>
      </w:r>
      <w:hyperlink r:id="rId108" w:history="1">
        <w:r w:rsidRPr="008A6167">
          <w:rPr>
            <w:rStyle w:val="Hypertextovodkaz"/>
            <w:rFonts w:asciiTheme="minorHAnsi" w:hAnsiTheme="minorHAnsi" w:cstheme="minorHAnsi"/>
            <w:i/>
            <w:sz w:val="22"/>
            <w:szCs w:val="22"/>
          </w:rPr>
          <w:t>Úřední desce FaME.</w:t>
        </w:r>
      </w:hyperlink>
    </w:p>
    <w:p w:rsidR="005213A9" w:rsidRPr="00284AE2" w:rsidRDefault="005213A9" w:rsidP="005213A9">
      <w:pPr>
        <w:jc w:val="both"/>
        <w:rPr>
          <w:rFonts w:asciiTheme="minorHAnsi" w:hAnsiTheme="minorHAnsi"/>
          <w:color w:val="00B050"/>
          <w:sz w:val="22"/>
        </w:rPr>
      </w:pPr>
    </w:p>
    <w:p w:rsidR="005213A9" w:rsidRPr="00284AE2" w:rsidRDefault="005213A9" w:rsidP="005213A9">
      <w:pPr>
        <w:pStyle w:val="Nadpis3"/>
        <w:spacing w:after="120"/>
        <w:jc w:val="center"/>
        <w:rPr>
          <w:rFonts w:ascii="Calibri" w:hAnsi="Calibri" w:cs="Calibri"/>
          <w:b/>
          <w:color w:val="000000" w:themeColor="text1"/>
        </w:rPr>
      </w:pPr>
      <w:r w:rsidRPr="00284AE2">
        <w:rPr>
          <w:rFonts w:ascii="Calibri" w:hAnsi="Calibri" w:cs="Calibri"/>
          <w:b/>
          <w:color w:val="000000" w:themeColor="text1"/>
        </w:rPr>
        <w:t>Standard 7.6</w:t>
      </w:r>
    </w:p>
    <w:p w:rsidR="005213A9" w:rsidRPr="00386259" w:rsidRDefault="005213A9" w:rsidP="005213A9">
      <w:pPr>
        <w:spacing w:after="120"/>
        <w:jc w:val="both"/>
        <w:rPr>
          <w:rFonts w:asciiTheme="minorHAnsi" w:hAnsiTheme="minorHAnsi"/>
          <w:sz w:val="22"/>
        </w:rPr>
      </w:pPr>
      <w:r w:rsidRPr="00A734A9">
        <w:rPr>
          <w:rFonts w:asciiTheme="minorHAnsi" w:hAnsiTheme="minorHAnsi"/>
          <w:sz w:val="22"/>
        </w:rPr>
        <w:t>Informace o přijímacím řízení a o průběhu studia v</w:t>
      </w:r>
      <w:r>
        <w:rPr>
          <w:rFonts w:asciiTheme="minorHAnsi" w:hAnsiTheme="minorHAnsi"/>
          <w:sz w:val="22"/>
        </w:rPr>
        <w:t>e studijních programech akredit</w:t>
      </w:r>
      <w:r w:rsidRPr="00A734A9">
        <w:rPr>
          <w:rFonts w:asciiTheme="minorHAnsi" w:hAnsiTheme="minorHAnsi"/>
          <w:sz w:val="22"/>
        </w:rPr>
        <w:t xml:space="preserve">ovaných v anglickém jazyce jsou pro uchazeče o studium a studenty dostupné v angličtině na internetových stránkách Fakulty managementu a ekonomiky. </w:t>
      </w:r>
      <w:r>
        <w:rPr>
          <w:rFonts w:asciiTheme="minorHAnsi" w:hAnsiTheme="minorHAnsi"/>
          <w:sz w:val="22"/>
        </w:rPr>
        <w:t>J</w:t>
      </w:r>
      <w:r w:rsidRPr="00A734A9">
        <w:rPr>
          <w:rFonts w:asciiTheme="minorHAnsi" w:hAnsiTheme="minorHAnsi"/>
          <w:sz w:val="22"/>
        </w:rPr>
        <w:t xml:space="preserve">e možno doložit připravené podmínky pro přijímací řízení do současně akreditovaného studijního programu </w:t>
      </w:r>
      <w:r>
        <w:rPr>
          <w:rFonts w:asciiTheme="minorHAnsi" w:hAnsiTheme="minorHAnsi"/>
          <w:sz w:val="22"/>
        </w:rPr>
        <w:t>Economics and Managment, course Management and Marketing</w:t>
      </w:r>
      <w:r w:rsidRPr="00A734A9">
        <w:rPr>
          <w:rFonts w:asciiTheme="minorHAnsi" w:hAnsiTheme="minorHAnsi"/>
          <w:sz w:val="22"/>
        </w:rPr>
        <w:t xml:space="preserve"> – SD 10/2017 na</w:t>
      </w:r>
      <w:r>
        <w:rPr>
          <w:rFonts w:asciiTheme="minorHAnsi" w:hAnsiTheme="minorHAnsi"/>
          <w:color w:val="00B050"/>
          <w:sz w:val="22"/>
        </w:rPr>
        <w:t xml:space="preserve"> </w:t>
      </w:r>
      <w:hyperlink r:id="rId109" w:history="1">
        <w:r w:rsidRPr="008A6167">
          <w:rPr>
            <w:rStyle w:val="Hypertextovodkaz"/>
            <w:rFonts w:asciiTheme="minorHAnsi" w:hAnsiTheme="minorHAnsi" w:cstheme="minorHAnsi"/>
            <w:i/>
            <w:sz w:val="22"/>
            <w:szCs w:val="22"/>
          </w:rPr>
          <w:t>Úřední desce</w:t>
        </w:r>
        <w:r>
          <w:rPr>
            <w:rStyle w:val="Hypertextovodkaz"/>
            <w:rFonts w:asciiTheme="minorHAnsi" w:hAnsiTheme="minorHAnsi" w:cstheme="minorHAnsi"/>
            <w:i/>
            <w:sz w:val="22"/>
            <w:szCs w:val="22"/>
          </w:rPr>
          <w:t xml:space="preserve"> FaME</w:t>
        </w:r>
        <w:r w:rsidRPr="008A6167">
          <w:rPr>
            <w:rStyle w:val="Hypertextovodkaz"/>
            <w:rFonts w:asciiTheme="minorHAnsi" w:hAnsiTheme="minorHAnsi" w:cstheme="minorHAnsi"/>
            <w:i/>
            <w:sz w:val="22"/>
            <w:szCs w:val="22"/>
          </w:rPr>
          <w:t>.</w:t>
        </w:r>
      </w:hyperlink>
    </w:p>
    <w:p w:rsidR="005213A9" w:rsidRPr="00A734A9" w:rsidRDefault="005213A9" w:rsidP="005213A9">
      <w:pPr>
        <w:spacing w:after="120"/>
        <w:jc w:val="both"/>
        <w:rPr>
          <w:rFonts w:asciiTheme="minorHAnsi" w:hAnsiTheme="minorHAnsi"/>
          <w:sz w:val="22"/>
        </w:rPr>
      </w:pPr>
      <w:r w:rsidRPr="00A734A9">
        <w:rPr>
          <w:rFonts w:asciiTheme="minorHAnsi" w:hAnsiTheme="minorHAnsi"/>
          <w:sz w:val="22"/>
        </w:rPr>
        <w:t xml:space="preserve">Informační systém studijní agendy </w:t>
      </w:r>
      <w:hyperlink r:id="rId110" w:history="1">
        <w:r w:rsidRPr="008A6167">
          <w:rPr>
            <w:rStyle w:val="Hypertextovodkaz"/>
            <w:rFonts w:asciiTheme="minorHAnsi" w:hAnsiTheme="minorHAnsi" w:cstheme="minorHAnsi"/>
            <w:i/>
            <w:sz w:val="22"/>
            <w:szCs w:val="22"/>
          </w:rPr>
          <w:t>IS/STAG</w:t>
        </w:r>
      </w:hyperlink>
      <w:r w:rsidRPr="00284AE2">
        <w:rPr>
          <w:rFonts w:asciiTheme="minorHAnsi" w:hAnsiTheme="minorHAnsi"/>
          <w:color w:val="00B050"/>
          <w:sz w:val="22"/>
        </w:rPr>
        <w:t xml:space="preserve"> </w:t>
      </w:r>
      <w:r w:rsidRPr="00A734A9">
        <w:rPr>
          <w:rFonts w:asciiTheme="minorHAnsi" w:hAnsiTheme="minorHAnsi"/>
          <w:sz w:val="22"/>
        </w:rPr>
        <w:t>je k dispozici v anglickém jazyce. Probíhá skrz něj komunikace o rozvrhu studia, o povinnostech vyplývajících ze studia ve studijním programu, o dokladech o studiu a o dalších informacích souvisejících se studiem v angličtině.</w:t>
      </w:r>
    </w:p>
    <w:p w:rsidR="005213A9" w:rsidRPr="00A734A9" w:rsidRDefault="005213A9" w:rsidP="005213A9">
      <w:pPr>
        <w:spacing w:after="120"/>
        <w:jc w:val="both"/>
        <w:rPr>
          <w:rFonts w:asciiTheme="minorHAnsi" w:hAnsiTheme="minorHAnsi"/>
          <w:sz w:val="22"/>
        </w:rPr>
      </w:pPr>
      <w:r w:rsidRPr="00A734A9">
        <w:rPr>
          <w:rFonts w:asciiTheme="minorHAnsi" w:hAnsiTheme="minorHAnsi"/>
          <w:sz w:val="22"/>
        </w:rPr>
        <w:t>UTB ve Zlíně a Fakulta managementu a ekonomika je bilingvální institucí, která zajišťuje informační zdroje a další, zejména poradenské služby pro studenty, v anglickém jazyce.</w:t>
      </w:r>
    </w:p>
    <w:p w:rsidR="005213A9" w:rsidRPr="00284AE2" w:rsidRDefault="005213A9" w:rsidP="005213A9">
      <w:pPr>
        <w:pStyle w:val="Nadpis3"/>
        <w:spacing w:after="120"/>
        <w:jc w:val="center"/>
        <w:rPr>
          <w:rFonts w:ascii="Calibri" w:hAnsi="Calibri" w:cs="Calibri"/>
          <w:b/>
          <w:color w:val="000000" w:themeColor="text1"/>
        </w:rPr>
      </w:pPr>
      <w:r w:rsidRPr="00284AE2">
        <w:rPr>
          <w:rFonts w:ascii="Calibri" w:hAnsi="Calibri" w:cs="Calibri"/>
          <w:b/>
          <w:color w:val="000000" w:themeColor="text1"/>
        </w:rPr>
        <w:t>Standard 7.7</w:t>
      </w:r>
    </w:p>
    <w:p w:rsidR="005213A9" w:rsidRDefault="005213A9" w:rsidP="00285C24">
      <w:pPr>
        <w:pStyle w:val="Nadpis2"/>
        <w:shd w:val="clear" w:color="auto" w:fill="FFFFFF"/>
        <w:spacing w:before="0"/>
        <w:jc w:val="both"/>
        <w:rPr>
          <w:rFonts w:ascii="Helvetica" w:hAnsi="Helvetica" w:cs="Helvetica"/>
          <w:color w:val="272D39"/>
          <w:spacing w:val="-3"/>
        </w:rPr>
      </w:pPr>
      <w:r w:rsidRPr="00A734A9">
        <w:rPr>
          <w:rFonts w:asciiTheme="minorHAnsi" w:hAnsiTheme="minorHAnsi"/>
          <w:color w:val="auto"/>
          <w:sz w:val="22"/>
        </w:rPr>
        <w:t xml:space="preserve">Odborná diplomová praxe a všechny nutné podklady k jejímu vykonání jsou k dispozici v anglickém jazyce. Podmínky, smlouvy a další podklady jsou k dispozici na webových stránkách fakulty </w:t>
      </w:r>
      <w:hyperlink r:id="rId111" w:history="1">
        <w:r w:rsidRPr="00386259">
          <w:rPr>
            <w:rStyle w:val="Hypertextovodkaz"/>
            <w:rFonts w:asciiTheme="minorHAnsi" w:hAnsiTheme="minorHAnsi"/>
            <w:i/>
            <w:sz w:val="22"/>
          </w:rPr>
          <w:t>Master’s Work Placement</w:t>
        </w:r>
      </w:hyperlink>
      <w:r>
        <w:rPr>
          <w:rFonts w:asciiTheme="minorHAnsi" w:hAnsiTheme="minorHAnsi"/>
          <w:i/>
          <w:color w:val="00B050"/>
          <w:sz w:val="22"/>
        </w:rPr>
        <w:t>.</w:t>
      </w:r>
    </w:p>
    <w:p w:rsidR="005213A9" w:rsidRPr="00284AE2" w:rsidRDefault="005213A9" w:rsidP="005213A9">
      <w:pPr>
        <w:jc w:val="both"/>
        <w:rPr>
          <w:rFonts w:asciiTheme="minorHAnsi" w:hAnsiTheme="minorHAnsi"/>
          <w:color w:val="FF0000"/>
          <w:sz w:val="22"/>
        </w:rPr>
      </w:pPr>
    </w:p>
    <w:p w:rsidR="005213A9" w:rsidRPr="00284AE2" w:rsidRDefault="005213A9" w:rsidP="005213A9">
      <w:pPr>
        <w:pStyle w:val="Nadpis3"/>
        <w:spacing w:after="120"/>
        <w:jc w:val="center"/>
        <w:rPr>
          <w:rFonts w:ascii="Calibri" w:hAnsi="Calibri" w:cs="Calibri"/>
          <w:b/>
          <w:color w:val="000000" w:themeColor="text1"/>
        </w:rPr>
      </w:pPr>
      <w:r w:rsidRPr="00284AE2">
        <w:rPr>
          <w:rFonts w:ascii="Calibri" w:hAnsi="Calibri" w:cs="Calibri"/>
          <w:b/>
          <w:color w:val="000000" w:themeColor="text1"/>
        </w:rPr>
        <w:t>Standard 7.8</w:t>
      </w:r>
    </w:p>
    <w:p w:rsidR="005213A9" w:rsidRDefault="005213A9" w:rsidP="005213A9">
      <w:pPr>
        <w:jc w:val="both"/>
        <w:rPr>
          <w:rFonts w:asciiTheme="minorHAnsi" w:hAnsiTheme="minorHAnsi"/>
          <w:color w:val="00B050"/>
          <w:sz w:val="22"/>
        </w:rPr>
      </w:pPr>
      <w:r w:rsidRPr="00A734A9">
        <w:rPr>
          <w:rFonts w:asciiTheme="minorHAnsi" w:hAnsiTheme="minorHAnsi" w:cstheme="minorHAnsi"/>
          <w:sz w:val="22"/>
          <w:szCs w:val="22"/>
        </w:rPr>
        <w:t xml:space="preserve">Diplomové práce jsou vypracovávány v anglickém jazyce. Posudky vedoucího i oponenta diplomové práce jsou vypracovávány v anglickém jazyce. Následná obhajoba diplomové práce i celá státní závěrečná zkouška probíhá v anglickém jazyce. Celá vnitřní norma včetně posudků DP v anglickém jazyce je k dispozici na Úřední desce FaME: </w:t>
      </w:r>
      <w:hyperlink r:id="rId112" w:history="1">
        <w:r w:rsidRPr="008A6167">
          <w:rPr>
            <w:rStyle w:val="Hypertextovodkaz"/>
            <w:rFonts w:asciiTheme="minorHAnsi" w:hAnsiTheme="minorHAnsi" w:cstheme="minorHAnsi"/>
            <w:i/>
            <w:sz w:val="22"/>
            <w:szCs w:val="22"/>
          </w:rPr>
          <w:t>Rules for the Organization, Course and Assessment of Final Examinations.</w:t>
        </w:r>
      </w:hyperlink>
      <w:r w:rsidRPr="00284AE2">
        <w:rPr>
          <w:rFonts w:asciiTheme="minorHAnsi" w:hAnsiTheme="minorHAnsi"/>
          <w:color w:val="00B050"/>
          <w:sz w:val="22"/>
        </w:rPr>
        <w:t xml:space="preserve"> </w:t>
      </w:r>
    </w:p>
    <w:p w:rsidR="005213A9" w:rsidRPr="00284AE2" w:rsidRDefault="005213A9" w:rsidP="005213A9">
      <w:pPr>
        <w:jc w:val="both"/>
        <w:rPr>
          <w:rFonts w:asciiTheme="minorHAnsi" w:hAnsiTheme="minorHAnsi"/>
          <w:color w:val="00B050"/>
          <w:sz w:val="22"/>
        </w:rPr>
      </w:pPr>
    </w:p>
    <w:p w:rsidR="005213A9" w:rsidRPr="00284AE2" w:rsidRDefault="005213A9" w:rsidP="005213A9">
      <w:pPr>
        <w:pStyle w:val="Nadpis3"/>
        <w:spacing w:after="120"/>
        <w:jc w:val="center"/>
        <w:rPr>
          <w:rFonts w:ascii="Calibri" w:hAnsi="Calibri" w:cs="Calibri"/>
          <w:b/>
          <w:color w:val="000000" w:themeColor="text1"/>
        </w:rPr>
      </w:pPr>
      <w:r w:rsidRPr="00284AE2">
        <w:rPr>
          <w:rFonts w:ascii="Calibri" w:hAnsi="Calibri" w:cs="Calibri"/>
          <w:b/>
          <w:color w:val="000000" w:themeColor="text1"/>
        </w:rPr>
        <w:t>Standard 7.9</w:t>
      </w:r>
    </w:p>
    <w:p w:rsidR="005213A9" w:rsidRPr="00A734A9" w:rsidRDefault="005213A9" w:rsidP="005213A9">
      <w:pPr>
        <w:jc w:val="both"/>
        <w:rPr>
          <w:sz w:val="22"/>
        </w:rPr>
      </w:pPr>
      <w:r w:rsidRPr="00A734A9">
        <w:rPr>
          <w:rFonts w:asciiTheme="minorHAnsi" w:hAnsiTheme="minorHAnsi"/>
          <w:sz w:val="22"/>
        </w:rPr>
        <w:t>Akademičtí pracovníci a další odborníci, kteří se podílejí na zajištění přednášek, seminářů a dalších forem výuky ve studijním programu uskutečňovaném v cizím jazyce, mají dostatečné znalosti angličtiny. Dlouhodobě se akademičtí pracovníci vzdělávají v anglickém jazyce. Fakulta managementu a ekonomiky dlouhodobě pořádá kurzy anglického jazyka pro akademické a THP pracovníky na vlastní náklady. Akademičtí pracovníci také navštěvují kurzy anglického jazyka pořádané Fakultou humanitních studií na různých úrovních. Všichni akademičtí pracovníci mají znalost anglického jazyka minimálně na úrovni B2. Jazykové vzdělávání bylo podpořeno i několika projekty v rámci programů OPVK. Akademičtí a THP pracovníci se v rámci nich účastnili dvoutýdenních jazykových pobytů v Londýně.</w:t>
      </w:r>
    </w:p>
    <w:p w:rsidR="007E544F" w:rsidRDefault="007E544F"/>
    <w:sectPr w:rsidR="007E544F">
      <w:headerReference w:type="default" r:id="rId113"/>
      <w:footerReference w:type="default" r:id="rId1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7EE" w:rsidRDefault="005527EE" w:rsidP="006F562E">
      <w:r>
        <w:separator/>
      </w:r>
    </w:p>
  </w:endnote>
  <w:endnote w:type="continuationSeparator" w:id="0">
    <w:p w:rsidR="005527EE" w:rsidRDefault="005527EE" w:rsidP="006F5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EE"/>
    <w:family w:val="swiss"/>
    <w:pitch w:val="variable"/>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 w:name="Helvetica">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NeueLTW1G-Roman">
    <w:altName w:val="MS Gothic"/>
    <w:panose1 w:val="00000000000000000000"/>
    <w:charset w:val="80"/>
    <w:family w:val="swiss"/>
    <w:notTrueType/>
    <w:pitch w:val="default"/>
    <w:sig w:usb0="00000001" w:usb1="08070000" w:usb2="00000010" w:usb3="00000000" w:csb0="00020000" w:csb1="00000000"/>
  </w:font>
  <w:font w:name="TimesNewRomanPSMT">
    <w:altName w:val="Times New Roman"/>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8435523"/>
      <w:docPartObj>
        <w:docPartGallery w:val="Page Numbers (Bottom of Page)"/>
        <w:docPartUnique/>
      </w:docPartObj>
    </w:sdtPr>
    <w:sdtEndPr/>
    <w:sdtContent>
      <w:p w:rsidR="005527EE" w:rsidRDefault="005527EE">
        <w:pPr>
          <w:pStyle w:val="Zpat"/>
          <w:jc w:val="center"/>
        </w:pPr>
        <w:r>
          <w:fldChar w:fldCharType="begin"/>
        </w:r>
        <w:r>
          <w:instrText>PAGE   \* MERGEFORMAT</w:instrText>
        </w:r>
        <w:r>
          <w:fldChar w:fldCharType="separate"/>
        </w:r>
        <w:r w:rsidR="006949F7">
          <w:rPr>
            <w:noProof/>
          </w:rPr>
          <w:t>65</w:t>
        </w:r>
        <w:r>
          <w:fldChar w:fldCharType="end"/>
        </w:r>
      </w:p>
    </w:sdtContent>
  </w:sdt>
  <w:p w:rsidR="005527EE" w:rsidRDefault="005527E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7EE" w:rsidRDefault="005527EE" w:rsidP="006F562E">
      <w:r>
        <w:separator/>
      </w:r>
    </w:p>
  </w:footnote>
  <w:footnote w:type="continuationSeparator" w:id="0">
    <w:p w:rsidR="005527EE" w:rsidRDefault="005527EE" w:rsidP="006F562E">
      <w:r>
        <w:continuationSeparator/>
      </w:r>
    </w:p>
  </w:footnote>
  <w:footnote w:id="1">
    <w:p w:rsidR="005527EE" w:rsidRPr="003B141A" w:rsidRDefault="005527EE" w:rsidP="007E544F">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2">
    <w:p w:rsidR="005527EE" w:rsidRPr="003B141A" w:rsidRDefault="005527EE" w:rsidP="007E544F">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3">
    <w:p w:rsidR="005527EE" w:rsidRPr="003B141A" w:rsidRDefault="005527EE" w:rsidP="007E544F">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27EE" w:rsidRPr="003759E5" w:rsidRDefault="005527EE" w:rsidP="00050D7A">
    <w:pPr>
      <w:pStyle w:val="Zhlav"/>
      <w:jc w:val="center"/>
      <w:rPr>
        <w:rFonts w:asciiTheme="minorHAnsi" w:hAnsiTheme="minorHAnsi" w:cstheme="minorHAnsi"/>
      </w:rPr>
    </w:pPr>
    <w:r w:rsidRPr="003759E5">
      <w:rPr>
        <w:rFonts w:asciiTheme="minorHAnsi" w:hAnsiTheme="minorHAnsi" w:cstheme="minorHAnsi"/>
      </w:rPr>
      <w:t xml:space="preserve">MSP </w:t>
    </w:r>
    <w:r>
      <w:rPr>
        <w:rFonts w:asciiTheme="minorHAnsi" w:hAnsiTheme="minorHAnsi" w:cstheme="minorHAnsi"/>
      </w:rPr>
      <w:t>Management and Marketing</w:t>
    </w:r>
  </w:p>
  <w:p w:rsidR="005527EE" w:rsidRDefault="005527E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E4CE4"/>
    <w:multiLevelType w:val="multilevel"/>
    <w:tmpl w:val="204A2E84"/>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1AC61D3"/>
    <w:multiLevelType w:val="hybridMultilevel"/>
    <w:tmpl w:val="47D07E2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1A35E2"/>
    <w:multiLevelType w:val="hybridMultilevel"/>
    <w:tmpl w:val="7CFC4142"/>
    <w:lvl w:ilvl="0" w:tplc="D6DE9CBE">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7C2A29"/>
    <w:multiLevelType w:val="hybridMultilevel"/>
    <w:tmpl w:val="34421D26"/>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6EB1203"/>
    <w:multiLevelType w:val="hybridMultilevel"/>
    <w:tmpl w:val="8B90B680"/>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89206FF"/>
    <w:multiLevelType w:val="hybridMultilevel"/>
    <w:tmpl w:val="4EF46F7A"/>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9035732"/>
    <w:multiLevelType w:val="hybridMultilevel"/>
    <w:tmpl w:val="B9B4C0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B417340"/>
    <w:multiLevelType w:val="hybridMultilevel"/>
    <w:tmpl w:val="B2363AF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F8B04D1"/>
    <w:multiLevelType w:val="hybridMultilevel"/>
    <w:tmpl w:val="FFFC1DF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12A919DD"/>
    <w:multiLevelType w:val="hybridMultilevel"/>
    <w:tmpl w:val="E398F12A"/>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182321DE"/>
    <w:multiLevelType w:val="hybridMultilevel"/>
    <w:tmpl w:val="D61C9C5A"/>
    <w:lvl w:ilvl="0" w:tplc="59FC969E">
      <w:start w:val="1"/>
      <w:numFmt w:val="bullet"/>
      <w:pStyle w:val="Bullet2"/>
      <w:lvlText w:val="○"/>
      <w:lvlJc w:val="left"/>
      <w:pPr>
        <w:tabs>
          <w:tab w:val="num" w:pos="851"/>
        </w:tabs>
        <w:ind w:left="851" w:hanging="397"/>
      </w:p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BBE0769"/>
    <w:multiLevelType w:val="hybridMultilevel"/>
    <w:tmpl w:val="F18C1E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BCA397C"/>
    <w:multiLevelType w:val="hybridMultilevel"/>
    <w:tmpl w:val="14F8ECA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BF259F1"/>
    <w:multiLevelType w:val="hybridMultilevel"/>
    <w:tmpl w:val="D6A06D1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1C8B3613"/>
    <w:multiLevelType w:val="hybridMultilevel"/>
    <w:tmpl w:val="69B00C4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FDC6D78"/>
    <w:multiLevelType w:val="hybridMultilevel"/>
    <w:tmpl w:val="C0E47B7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200060D"/>
    <w:multiLevelType w:val="hybridMultilevel"/>
    <w:tmpl w:val="C72C55B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3A64DA7"/>
    <w:multiLevelType w:val="hybridMultilevel"/>
    <w:tmpl w:val="382A106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4FE5224"/>
    <w:multiLevelType w:val="hybridMultilevel"/>
    <w:tmpl w:val="FC4441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6CE6861"/>
    <w:multiLevelType w:val="hybridMultilevel"/>
    <w:tmpl w:val="4D146AD2"/>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6DB58C4"/>
    <w:multiLevelType w:val="hybridMultilevel"/>
    <w:tmpl w:val="5A4454A4"/>
    <w:lvl w:ilvl="0" w:tplc="0405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794246F"/>
    <w:multiLevelType w:val="hybridMultilevel"/>
    <w:tmpl w:val="C1241D2C"/>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2DDC0D4A"/>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E9B3565"/>
    <w:multiLevelType w:val="hybridMultilevel"/>
    <w:tmpl w:val="279E334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2F800B5C"/>
    <w:multiLevelType w:val="hybridMultilevel"/>
    <w:tmpl w:val="0E6A60B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72B2097"/>
    <w:multiLevelType w:val="hybridMultilevel"/>
    <w:tmpl w:val="D6AE48E2"/>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7FB5F02"/>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8BC447F"/>
    <w:multiLevelType w:val="hybridMultilevel"/>
    <w:tmpl w:val="E9529D6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3C9B379F"/>
    <w:multiLevelType w:val="hybridMultilevel"/>
    <w:tmpl w:val="101A294E"/>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0716FAB"/>
    <w:multiLevelType w:val="hybridMultilevel"/>
    <w:tmpl w:val="9E8860FA"/>
    <w:lvl w:ilvl="0" w:tplc="04050005">
      <w:start w:val="1"/>
      <w:numFmt w:val="bullet"/>
      <w:lvlText w:val=""/>
      <w:lvlJc w:val="left"/>
      <w:pPr>
        <w:ind w:left="2160" w:hanging="360"/>
      </w:pPr>
      <w:rPr>
        <w:rFonts w:ascii="Wingdings" w:hAnsi="Wingdings"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31" w15:restartNumberingAfterBreak="0">
    <w:nsid w:val="42C24119"/>
    <w:multiLevelType w:val="hybridMultilevel"/>
    <w:tmpl w:val="2B5CE180"/>
    <w:lvl w:ilvl="0" w:tplc="0405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521470D"/>
    <w:multiLevelType w:val="hybridMultilevel"/>
    <w:tmpl w:val="E312AE30"/>
    <w:lvl w:ilvl="0" w:tplc="04050001">
      <w:start w:val="1"/>
      <w:numFmt w:val="bullet"/>
      <w:lvlText w:val=""/>
      <w:lvlJc w:val="left"/>
      <w:pPr>
        <w:tabs>
          <w:tab w:val="num" w:pos="720"/>
        </w:tabs>
        <w:ind w:left="720" w:hanging="360"/>
      </w:pPr>
      <w:rPr>
        <w:rFonts w:ascii="Symbol" w:hAnsi="Symbol" w:hint="default"/>
      </w:rPr>
    </w:lvl>
    <w:lvl w:ilvl="1" w:tplc="9DDC6FD0" w:tentative="1">
      <w:start w:val="1"/>
      <w:numFmt w:val="bullet"/>
      <w:lvlText w:val=""/>
      <w:lvlJc w:val="left"/>
      <w:pPr>
        <w:tabs>
          <w:tab w:val="num" w:pos="1440"/>
        </w:tabs>
        <w:ind w:left="1440" w:hanging="360"/>
      </w:pPr>
      <w:rPr>
        <w:rFonts w:ascii="Wingdings" w:hAnsi="Wingdings" w:hint="default"/>
      </w:rPr>
    </w:lvl>
    <w:lvl w:ilvl="2" w:tplc="DC6C9ADC" w:tentative="1">
      <w:start w:val="1"/>
      <w:numFmt w:val="bullet"/>
      <w:lvlText w:val=""/>
      <w:lvlJc w:val="left"/>
      <w:pPr>
        <w:tabs>
          <w:tab w:val="num" w:pos="2160"/>
        </w:tabs>
        <w:ind w:left="2160" w:hanging="360"/>
      </w:pPr>
      <w:rPr>
        <w:rFonts w:ascii="Wingdings" w:hAnsi="Wingdings" w:hint="default"/>
      </w:rPr>
    </w:lvl>
    <w:lvl w:ilvl="3" w:tplc="929CE926" w:tentative="1">
      <w:start w:val="1"/>
      <w:numFmt w:val="bullet"/>
      <w:lvlText w:val=""/>
      <w:lvlJc w:val="left"/>
      <w:pPr>
        <w:tabs>
          <w:tab w:val="num" w:pos="2880"/>
        </w:tabs>
        <w:ind w:left="2880" w:hanging="360"/>
      </w:pPr>
      <w:rPr>
        <w:rFonts w:ascii="Wingdings" w:hAnsi="Wingdings" w:hint="default"/>
      </w:rPr>
    </w:lvl>
    <w:lvl w:ilvl="4" w:tplc="04B03DA4" w:tentative="1">
      <w:start w:val="1"/>
      <w:numFmt w:val="bullet"/>
      <w:lvlText w:val=""/>
      <w:lvlJc w:val="left"/>
      <w:pPr>
        <w:tabs>
          <w:tab w:val="num" w:pos="3600"/>
        </w:tabs>
        <w:ind w:left="3600" w:hanging="360"/>
      </w:pPr>
      <w:rPr>
        <w:rFonts w:ascii="Wingdings" w:hAnsi="Wingdings" w:hint="default"/>
      </w:rPr>
    </w:lvl>
    <w:lvl w:ilvl="5" w:tplc="3ECA3750" w:tentative="1">
      <w:start w:val="1"/>
      <w:numFmt w:val="bullet"/>
      <w:lvlText w:val=""/>
      <w:lvlJc w:val="left"/>
      <w:pPr>
        <w:tabs>
          <w:tab w:val="num" w:pos="4320"/>
        </w:tabs>
        <w:ind w:left="4320" w:hanging="360"/>
      </w:pPr>
      <w:rPr>
        <w:rFonts w:ascii="Wingdings" w:hAnsi="Wingdings" w:hint="default"/>
      </w:rPr>
    </w:lvl>
    <w:lvl w:ilvl="6" w:tplc="5240E94C" w:tentative="1">
      <w:start w:val="1"/>
      <w:numFmt w:val="bullet"/>
      <w:lvlText w:val=""/>
      <w:lvlJc w:val="left"/>
      <w:pPr>
        <w:tabs>
          <w:tab w:val="num" w:pos="5040"/>
        </w:tabs>
        <w:ind w:left="5040" w:hanging="360"/>
      </w:pPr>
      <w:rPr>
        <w:rFonts w:ascii="Wingdings" w:hAnsi="Wingdings" w:hint="default"/>
      </w:rPr>
    </w:lvl>
    <w:lvl w:ilvl="7" w:tplc="D03C36EA" w:tentative="1">
      <w:start w:val="1"/>
      <w:numFmt w:val="bullet"/>
      <w:lvlText w:val=""/>
      <w:lvlJc w:val="left"/>
      <w:pPr>
        <w:tabs>
          <w:tab w:val="num" w:pos="5760"/>
        </w:tabs>
        <w:ind w:left="5760" w:hanging="360"/>
      </w:pPr>
      <w:rPr>
        <w:rFonts w:ascii="Wingdings" w:hAnsi="Wingdings" w:hint="default"/>
      </w:rPr>
    </w:lvl>
    <w:lvl w:ilvl="8" w:tplc="3E2EB474"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9D53A22"/>
    <w:multiLevelType w:val="multilevel"/>
    <w:tmpl w:val="EDB2497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4A904DDD"/>
    <w:multiLevelType w:val="hybridMultilevel"/>
    <w:tmpl w:val="8058540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AF85699"/>
    <w:multiLevelType w:val="hybridMultilevel"/>
    <w:tmpl w:val="ED0C93AC"/>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37"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4D1C63C1"/>
    <w:multiLevelType w:val="hybridMultilevel"/>
    <w:tmpl w:val="D458E86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9" w15:restartNumberingAfterBreak="0">
    <w:nsid w:val="4D6B3A04"/>
    <w:multiLevelType w:val="hybridMultilevel"/>
    <w:tmpl w:val="C7E8BE2E"/>
    <w:lvl w:ilvl="0" w:tplc="04050005">
      <w:start w:val="1"/>
      <w:numFmt w:val="bullet"/>
      <w:lvlText w:val=""/>
      <w:lvlJc w:val="left"/>
      <w:pPr>
        <w:ind w:left="720" w:hanging="360"/>
      </w:pPr>
      <w:rPr>
        <w:rFonts w:ascii="Wingdings" w:hAnsi="Wingdings" w:hint="default"/>
      </w:rPr>
    </w:lvl>
    <w:lvl w:ilvl="1" w:tplc="8B42C618">
      <w:start w:val="1"/>
      <w:numFmt w:val="upp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4E1661F3"/>
    <w:multiLevelType w:val="hybridMultilevel"/>
    <w:tmpl w:val="EC307666"/>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4E804684"/>
    <w:multiLevelType w:val="hybridMultilevel"/>
    <w:tmpl w:val="E92AB30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4FAD62F8"/>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513A5DAF"/>
    <w:multiLevelType w:val="hybridMultilevel"/>
    <w:tmpl w:val="ACDC174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520A15AA"/>
    <w:multiLevelType w:val="hybridMultilevel"/>
    <w:tmpl w:val="87BE01D4"/>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52317762"/>
    <w:multiLevelType w:val="hybridMultilevel"/>
    <w:tmpl w:val="5D5CF4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53A8234D"/>
    <w:multiLevelType w:val="hybridMultilevel"/>
    <w:tmpl w:val="EEF854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57DD0AE2"/>
    <w:multiLevelType w:val="hybridMultilevel"/>
    <w:tmpl w:val="AC082794"/>
    <w:lvl w:ilvl="0" w:tplc="04050005">
      <w:start w:val="1"/>
      <w:numFmt w:val="bullet"/>
      <w:lvlText w:val=""/>
      <w:lvlJc w:val="left"/>
      <w:pPr>
        <w:ind w:left="720" w:hanging="360"/>
      </w:pPr>
      <w:rPr>
        <w:rFonts w:ascii="Wingdings" w:hAnsi="Wingdings"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5B192338"/>
    <w:multiLevelType w:val="hybridMultilevel"/>
    <w:tmpl w:val="2006DA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5C102E29"/>
    <w:multiLevelType w:val="hybridMultilevel"/>
    <w:tmpl w:val="26C6E3D8"/>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5CD806C7"/>
    <w:multiLevelType w:val="hybridMultilevel"/>
    <w:tmpl w:val="DBA032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5F2E4464"/>
    <w:multiLevelType w:val="hybridMultilevel"/>
    <w:tmpl w:val="44780568"/>
    <w:lvl w:ilvl="0" w:tplc="D32A90B8">
      <w:start w:val="201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F4D6A9A"/>
    <w:multiLevelType w:val="hybridMultilevel"/>
    <w:tmpl w:val="D5EAFFA0"/>
    <w:lvl w:ilvl="0" w:tplc="04050005">
      <w:start w:val="1"/>
      <w:numFmt w:val="bullet"/>
      <w:lvlText w:val=""/>
      <w:lvlJc w:val="left"/>
      <w:pPr>
        <w:ind w:left="720" w:hanging="360"/>
      </w:pPr>
      <w:rPr>
        <w:rFonts w:ascii="Wingdings" w:hAnsi="Wingding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5F7D7997"/>
    <w:multiLevelType w:val="hybridMultilevel"/>
    <w:tmpl w:val="E9B463E6"/>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621F7B9B"/>
    <w:multiLevelType w:val="hybridMultilevel"/>
    <w:tmpl w:val="6B9007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62535222"/>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68A7195B"/>
    <w:multiLevelType w:val="hybridMultilevel"/>
    <w:tmpl w:val="22A2E16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68E02F45"/>
    <w:multiLevelType w:val="hybridMultilevel"/>
    <w:tmpl w:val="347E407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68EF686E"/>
    <w:multiLevelType w:val="hybridMultilevel"/>
    <w:tmpl w:val="2B4ED14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6A7139CA"/>
    <w:multiLevelType w:val="multilevel"/>
    <w:tmpl w:val="204A2E84"/>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6EC423C2"/>
    <w:multiLevelType w:val="hybridMultilevel"/>
    <w:tmpl w:val="13DC22FE"/>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70664AF5"/>
    <w:multiLevelType w:val="hybridMultilevel"/>
    <w:tmpl w:val="DF4013FA"/>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714236E4"/>
    <w:multiLevelType w:val="hybridMultilevel"/>
    <w:tmpl w:val="314EC7E8"/>
    <w:lvl w:ilvl="0" w:tplc="7F6A86F8">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719939A8"/>
    <w:multiLevelType w:val="hybridMultilevel"/>
    <w:tmpl w:val="2E4447F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4" w15:restartNumberingAfterBreak="0">
    <w:nsid w:val="71B21867"/>
    <w:multiLevelType w:val="hybridMultilevel"/>
    <w:tmpl w:val="A83A50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74EF53BA"/>
    <w:multiLevelType w:val="hybridMultilevel"/>
    <w:tmpl w:val="B2FE54E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15:restartNumberingAfterBreak="0">
    <w:nsid w:val="75DD5E0F"/>
    <w:multiLevelType w:val="hybridMultilevel"/>
    <w:tmpl w:val="58A2A7F0"/>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77EB4D33"/>
    <w:multiLevelType w:val="hybridMultilevel"/>
    <w:tmpl w:val="B75E10C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69" w15:restartNumberingAfterBreak="0">
    <w:nsid w:val="78AA57F7"/>
    <w:multiLevelType w:val="hybridMultilevel"/>
    <w:tmpl w:val="4E8A988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7A124A05"/>
    <w:multiLevelType w:val="hybridMultilevel"/>
    <w:tmpl w:val="00AAD884"/>
    <w:lvl w:ilvl="0" w:tplc="BE8C8F5E">
      <w:start w:val="1"/>
      <w:numFmt w:val="lowerLetter"/>
      <w:lvlText w:val="%1)"/>
      <w:lvlJc w:val="left"/>
      <w:pPr>
        <w:ind w:left="1080" w:hanging="360"/>
      </w:pPr>
      <w:rPr>
        <w:rFonts w:asciiTheme="minorHAnsi" w:eastAsiaTheme="minorHAnsi" w:hAnsiTheme="minorHAnsi" w:cstheme="minorBidi"/>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1" w15:restartNumberingAfterBreak="0">
    <w:nsid w:val="7A2E0369"/>
    <w:multiLevelType w:val="hybridMultilevel"/>
    <w:tmpl w:val="1816434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2" w15:restartNumberingAfterBreak="0">
    <w:nsid w:val="7C2445B7"/>
    <w:multiLevelType w:val="hybridMultilevel"/>
    <w:tmpl w:val="99CEDA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3" w15:restartNumberingAfterBreak="0">
    <w:nsid w:val="7C2F61D8"/>
    <w:multiLevelType w:val="hybridMultilevel"/>
    <w:tmpl w:val="C798AD5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4" w15:restartNumberingAfterBreak="0">
    <w:nsid w:val="7DA919F7"/>
    <w:multiLevelType w:val="hybridMultilevel"/>
    <w:tmpl w:val="85F804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5" w15:restartNumberingAfterBreak="0">
    <w:nsid w:val="7FBB0604"/>
    <w:multiLevelType w:val="hybridMultilevel"/>
    <w:tmpl w:val="F926E07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37"/>
  </w:num>
  <w:num w:numId="3">
    <w:abstractNumId w:val="4"/>
  </w:num>
  <w:num w:numId="4">
    <w:abstractNumId w:val="11"/>
  </w:num>
  <w:num w:numId="5">
    <w:abstractNumId w:val="36"/>
  </w:num>
  <w:num w:numId="6">
    <w:abstractNumId w:val="68"/>
  </w:num>
  <w:num w:numId="7">
    <w:abstractNumId w:val="9"/>
  </w:num>
  <w:num w:numId="8">
    <w:abstractNumId w:val="72"/>
  </w:num>
  <w:num w:numId="9">
    <w:abstractNumId w:val="22"/>
  </w:num>
  <w:num w:numId="10">
    <w:abstractNumId w:val="3"/>
  </w:num>
  <w:num w:numId="11">
    <w:abstractNumId w:val="41"/>
  </w:num>
  <w:num w:numId="12">
    <w:abstractNumId w:val="61"/>
  </w:num>
  <w:num w:numId="13">
    <w:abstractNumId w:val="58"/>
  </w:num>
  <w:num w:numId="14">
    <w:abstractNumId w:val="2"/>
  </w:num>
  <w:num w:numId="15">
    <w:abstractNumId w:val="43"/>
  </w:num>
  <w:num w:numId="16">
    <w:abstractNumId w:val="64"/>
  </w:num>
  <w:num w:numId="17">
    <w:abstractNumId w:val="38"/>
  </w:num>
  <w:num w:numId="18">
    <w:abstractNumId w:val="30"/>
  </w:num>
  <w:num w:numId="19">
    <w:abstractNumId w:val="73"/>
  </w:num>
  <w:num w:numId="20">
    <w:abstractNumId w:val="20"/>
  </w:num>
  <w:num w:numId="21">
    <w:abstractNumId w:val="57"/>
  </w:num>
  <w:num w:numId="22">
    <w:abstractNumId w:val="42"/>
  </w:num>
  <w:num w:numId="23">
    <w:abstractNumId w:val="23"/>
  </w:num>
  <w:num w:numId="24">
    <w:abstractNumId w:val="27"/>
  </w:num>
  <w:num w:numId="25">
    <w:abstractNumId w:val="44"/>
  </w:num>
  <w:num w:numId="26">
    <w:abstractNumId w:val="50"/>
  </w:num>
  <w:num w:numId="27">
    <w:abstractNumId w:val="62"/>
  </w:num>
  <w:num w:numId="28">
    <w:abstractNumId w:val="70"/>
  </w:num>
  <w:num w:numId="29">
    <w:abstractNumId w:val="26"/>
  </w:num>
  <w:num w:numId="30">
    <w:abstractNumId w:val="33"/>
  </w:num>
  <w:num w:numId="31">
    <w:abstractNumId w:val="74"/>
  </w:num>
  <w:num w:numId="32">
    <w:abstractNumId w:val="52"/>
  </w:num>
  <w:num w:numId="33">
    <w:abstractNumId w:val="10"/>
  </w:num>
  <w:num w:numId="34">
    <w:abstractNumId w:val="49"/>
  </w:num>
  <w:num w:numId="35">
    <w:abstractNumId w:val="29"/>
  </w:num>
  <w:num w:numId="36">
    <w:abstractNumId w:val="31"/>
  </w:num>
  <w:num w:numId="37">
    <w:abstractNumId w:val="59"/>
  </w:num>
  <w:num w:numId="38">
    <w:abstractNumId w:val="35"/>
  </w:num>
  <w:num w:numId="39">
    <w:abstractNumId w:val="53"/>
  </w:num>
  <w:num w:numId="40">
    <w:abstractNumId w:val="15"/>
  </w:num>
  <w:num w:numId="41">
    <w:abstractNumId w:val="63"/>
  </w:num>
  <w:num w:numId="42">
    <w:abstractNumId w:val="14"/>
  </w:num>
  <w:num w:numId="43">
    <w:abstractNumId w:val="69"/>
  </w:num>
  <w:num w:numId="44">
    <w:abstractNumId w:val="13"/>
  </w:num>
  <w:num w:numId="45">
    <w:abstractNumId w:val="25"/>
  </w:num>
  <w:num w:numId="46">
    <w:abstractNumId w:val="5"/>
  </w:num>
  <w:num w:numId="47">
    <w:abstractNumId w:val="40"/>
  </w:num>
  <w:num w:numId="48">
    <w:abstractNumId w:val="21"/>
  </w:num>
  <w:num w:numId="49">
    <w:abstractNumId w:val="66"/>
  </w:num>
  <w:num w:numId="50">
    <w:abstractNumId w:val="60"/>
  </w:num>
  <w:num w:numId="51">
    <w:abstractNumId w:val="8"/>
  </w:num>
  <w:num w:numId="52">
    <w:abstractNumId w:val="28"/>
  </w:num>
  <w:num w:numId="53">
    <w:abstractNumId w:val="47"/>
  </w:num>
  <w:num w:numId="54">
    <w:abstractNumId w:val="54"/>
  </w:num>
  <w:num w:numId="55">
    <w:abstractNumId w:val="71"/>
  </w:num>
  <w:num w:numId="56">
    <w:abstractNumId w:val="65"/>
  </w:num>
  <w:num w:numId="57">
    <w:abstractNumId w:val="1"/>
  </w:num>
  <w:num w:numId="58">
    <w:abstractNumId w:val="16"/>
  </w:num>
  <w:num w:numId="59">
    <w:abstractNumId w:val="67"/>
  </w:num>
  <w:num w:numId="60">
    <w:abstractNumId w:val="7"/>
  </w:num>
  <w:num w:numId="61">
    <w:abstractNumId w:val="55"/>
  </w:num>
  <w:num w:numId="62">
    <w:abstractNumId w:val="56"/>
  </w:num>
  <w:num w:numId="63">
    <w:abstractNumId w:val="39"/>
  </w:num>
  <w:num w:numId="64">
    <w:abstractNumId w:val="34"/>
  </w:num>
  <w:num w:numId="65">
    <w:abstractNumId w:val="17"/>
  </w:num>
  <w:num w:numId="66">
    <w:abstractNumId w:val="0"/>
  </w:num>
  <w:num w:numId="67">
    <w:abstractNumId w:val="51"/>
  </w:num>
  <w:num w:numId="68">
    <w:abstractNumId w:val="6"/>
  </w:num>
  <w:num w:numId="69">
    <w:abstractNumId w:val="19"/>
  </w:num>
  <w:num w:numId="70">
    <w:abstractNumId w:val="18"/>
  </w:num>
  <w:num w:numId="71">
    <w:abstractNumId w:val="45"/>
  </w:num>
  <w:num w:numId="72">
    <w:abstractNumId w:val="32"/>
  </w:num>
  <w:num w:numId="73">
    <w:abstractNumId w:val="48"/>
  </w:num>
  <w:num w:numId="74">
    <w:abstractNumId w:val="46"/>
  </w:num>
  <w:num w:numId="75">
    <w:abstractNumId w:val="24"/>
  </w:num>
  <w:num w:numId="76">
    <w:abstractNumId w:val="75"/>
  </w:num>
  <w:numIdMacAtCleanup w:val="7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chal Pilík">
    <w15:presenceInfo w15:providerId="AD" w15:userId="S-1-5-21-770070720-3945125243-2690725130-18779"/>
  </w15:person>
  <w15:person w15:author="Pavla Trefilová">
    <w15:presenceInfo w15:providerId="AD" w15:userId="S-1-5-21-770070720-3945125243-2690725130-188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E2E"/>
    <w:rsid w:val="00000B1F"/>
    <w:rsid w:val="00003672"/>
    <w:rsid w:val="000052B8"/>
    <w:rsid w:val="00007D50"/>
    <w:rsid w:val="0001246E"/>
    <w:rsid w:val="0001316F"/>
    <w:rsid w:val="000143BF"/>
    <w:rsid w:val="00015E2E"/>
    <w:rsid w:val="00016EFB"/>
    <w:rsid w:val="000200F3"/>
    <w:rsid w:val="00021478"/>
    <w:rsid w:val="00030417"/>
    <w:rsid w:val="0003342D"/>
    <w:rsid w:val="00033E71"/>
    <w:rsid w:val="000370C8"/>
    <w:rsid w:val="00041126"/>
    <w:rsid w:val="000417E4"/>
    <w:rsid w:val="0004687E"/>
    <w:rsid w:val="00046F3F"/>
    <w:rsid w:val="00050D7A"/>
    <w:rsid w:val="000545FB"/>
    <w:rsid w:val="00063A0B"/>
    <w:rsid w:val="00065356"/>
    <w:rsid w:val="000656DA"/>
    <w:rsid w:val="000706B1"/>
    <w:rsid w:val="00072140"/>
    <w:rsid w:val="00072AC7"/>
    <w:rsid w:val="00076884"/>
    <w:rsid w:val="00082245"/>
    <w:rsid w:val="00085185"/>
    <w:rsid w:val="000872EA"/>
    <w:rsid w:val="0009038A"/>
    <w:rsid w:val="00095725"/>
    <w:rsid w:val="000976C7"/>
    <w:rsid w:val="000A6FBF"/>
    <w:rsid w:val="000B0783"/>
    <w:rsid w:val="000B73CC"/>
    <w:rsid w:val="000C270C"/>
    <w:rsid w:val="000E052B"/>
    <w:rsid w:val="000E07C5"/>
    <w:rsid w:val="000F005E"/>
    <w:rsid w:val="000F6B2F"/>
    <w:rsid w:val="00102E36"/>
    <w:rsid w:val="00104658"/>
    <w:rsid w:val="001104ED"/>
    <w:rsid w:val="00115C51"/>
    <w:rsid w:val="001306BF"/>
    <w:rsid w:val="00131815"/>
    <w:rsid w:val="0013594D"/>
    <w:rsid w:val="0014030B"/>
    <w:rsid w:val="00140C33"/>
    <w:rsid w:val="00144E78"/>
    <w:rsid w:val="0015027B"/>
    <w:rsid w:val="00156306"/>
    <w:rsid w:val="001600A0"/>
    <w:rsid w:val="001623A8"/>
    <w:rsid w:val="00163134"/>
    <w:rsid w:val="001746A9"/>
    <w:rsid w:val="00174B8E"/>
    <w:rsid w:val="00175598"/>
    <w:rsid w:val="001771CB"/>
    <w:rsid w:val="00180994"/>
    <w:rsid w:val="00183825"/>
    <w:rsid w:val="00185BE6"/>
    <w:rsid w:val="00190C35"/>
    <w:rsid w:val="001A015F"/>
    <w:rsid w:val="001A2EBB"/>
    <w:rsid w:val="001A7340"/>
    <w:rsid w:val="001B351D"/>
    <w:rsid w:val="001B6CCB"/>
    <w:rsid w:val="001B7F0F"/>
    <w:rsid w:val="001C6E6A"/>
    <w:rsid w:val="001C741E"/>
    <w:rsid w:val="001E2BF6"/>
    <w:rsid w:val="001E58FD"/>
    <w:rsid w:val="001F07DD"/>
    <w:rsid w:val="001F1C72"/>
    <w:rsid w:val="001F2D75"/>
    <w:rsid w:val="0020397D"/>
    <w:rsid w:val="002050FB"/>
    <w:rsid w:val="002116B8"/>
    <w:rsid w:val="00220342"/>
    <w:rsid w:val="00225C76"/>
    <w:rsid w:val="00226112"/>
    <w:rsid w:val="00227EE1"/>
    <w:rsid w:val="0023143D"/>
    <w:rsid w:val="00234630"/>
    <w:rsid w:val="00234E34"/>
    <w:rsid w:val="00235B79"/>
    <w:rsid w:val="00236750"/>
    <w:rsid w:val="00240658"/>
    <w:rsid w:val="002450F1"/>
    <w:rsid w:val="002451FB"/>
    <w:rsid w:val="00251CE4"/>
    <w:rsid w:val="00254EC8"/>
    <w:rsid w:val="002550FA"/>
    <w:rsid w:val="0025580E"/>
    <w:rsid w:val="00256572"/>
    <w:rsid w:val="00262E2B"/>
    <w:rsid w:val="002645C6"/>
    <w:rsid w:val="002714C3"/>
    <w:rsid w:val="002754DF"/>
    <w:rsid w:val="00280A71"/>
    <w:rsid w:val="002810C9"/>
    <w:rsid w:val="0028365F"/>
    <w:rsid w:val="00285C24"/>
    <w:rsid w:val="00290699"/>
    <w:rsid w:val="002A5444"/>
    <w:rsid w:val="002A5FA9"/>
    <w:rsid w:val="002A63DD"/>
    <w:rsid w:val="002B6B76"/>
    <w:rsid w:val="002B782C"/>
    <w:rsid w:val="002C034A"/>
    <w:rsid w:val="002D1A7A"/>
    <w:rsid w:val="002E1AC4"/>
    <w:rsid w:val="002E1B63"/>
    <w:rsid w:val="002E3AAC"/>
    <w:rsid w:val="002E5B97"/>
    <w:rsid w:val="002E7C8B"/>
    <w:rsid w:val="002F4076"/>
    <w:rsid w:val="002F454B"/>
    <w:rsid w:val="0030103D"/>
    <w:rsid w:val="00303754"/>
    <w:rsid w:val="00305759"/>
    <w:rsid w:val="00307AA0"/>
    <w:rsid w:val="00310013"/>
    <w:rsid w:val="00313386"/>
    <w:rsid w:val="00321241"/>
    <w:rsid w:val="00327489"/>
    <w:rsid w:val="00333C84"/>
    <w:rsid w:val="00334A95"/>
    <w:rsid w:val="0033578F"/>
    <w:rsid w:val="00337191"/>
    <w:rsid w:val="003402D0"/>
    <w:rsid w:val="0034275F"/>
    <w:rsid w:val="00345298"/>
    <w:rsid w:val="00362A77"/>
    <w:rsid w:val="0036449C"/>
    <w:rsid w:val="003677DF"/>
    <w:rsid w:val="0037041D"/>
    <w:rsid w:val="00380B7D"/>
    <w:rsid w:val="00383105"/>
    <w:rsid w:val="00385F05"/>
    <w:rsid w:val="0038797E"/>
    <w:rsid w:val="003A1B69"/>
    <w:rsid w:val="003C1024"/>
    <w:rsid w:val="003C39C8"/>
    <w:rsid w:val="003D1975"/>
    <w:rsid w:val="003D7A5C"/>
    <w:rsid w:val="003E1153"/>
    <w:rsid w:val="003E2603"/>
    <w:rsid w:val="003E3F9F"/>
    <w:rsid w:val="003E405C"/>
    <w:rsid w:val="003F2E50"/>
    <w:rsid w:val="003F31BB"/>
    <w:rsid w:val="004010B3"/>
    <w:rsid w:val="004108FB"/>
    <w:rsid w:val="00412E99"/>
    <w:rsid w:val="0042498A"/>
    <w:rsid w:val="00431235"/>
    <w:rsid w:val="00431910"/>
    <w:rsid w:val="00431FA0"/>
    <w:rsid w:val="004331A6"/>
    <w:rsid w:val="004342AF"/>
    <w:rsid w:val="00436042"/>
    <w:rsid w:val="00442171"/>
    <w:rsid w:val="00444AE6"/>
    <w:rsid w:val="00447F6C"/>
    <w:rsid w:val="00451938"/>
    <w:rsid w:val="00451A35"/>
    <w:rsid w:val="00452913"/>
    <w:rsid w:val="004529D9"/>
    <w:rsid w:val="00461436"/>
    <w:rsid w:val="00472E59"/>
    <w:rsid w:val="004779D8"/>
    <w:rsid w:val="004842AA"/>
    <w:rsid w:val="004873E3"/>
    <w:rsid w:val="00491728"/>
    <w:rsid w:val="0049324A"/>
    <w:rsid w:val="00494A7A"/>
    <w:rsid w:val="004A1D3C"/>
    <w:rsid w:val="004A4738"/>
    <w:rsid w:val="004B0A9E"/>
    <w:rsid w:val="004B0B64"/>
    <w:rsid w:val="004B3BA4"/>
    <w:rsid w:val="004C1B6C"/>
    <w:rsid w:val="004C4717"/>
    <w:rsid w:val="004C6461"/>
    <w:rsid w:val="004C68CE"/>
    <w:rsid w:val="004E20DC"/>
    <w:rsid w:val="004E6A2A"/>
    <w:rsid w:val="00503443"/>
    <w:rsid w:val="0050421E"/>
    <w:rsid w:val="00504AE2"/>
    <w:rsid w:val="005108A8"/>
    <w:rsid w:val="00511E9B"/>
    <w:rsid w:val="005148CF"/>
    <w:rsid w:val="005213A9"/>
    <w:rsid w:val="005264C8"/>
    <w:rsid w:val="0052660C"/>
    <w:rsid w:val="00535AEA"/>
    <w:rsid w:val="005527EE"/>
    <w:rsid w:val="0055370C"/>
    <w:rsid w:val="00554263"/>
    <w:rsid w:val="00554322"/>
    <w:rsid w:val="00560F47"/>
    <w:rsid w:val="0056689B"/>
    <w:rsid w:val="00573453"/>
    <w:rsid w:val="00582881"/>
    <w:rsid w:val="005845C5"/>
    <w:rsid w:val="0058483C"/>
    <w:rsid w:val="00585C7D"/>
    <w:rsid w:val="005932E6"/>
    <w:rsid w:val="00593DEB"/>
    <w:rsid w:val="00594AE3"/>
    <w:rsid w:val="00595274"/>
    <w:rsid w:val="00595493"/>
    <w:rsid w:val="005A146D"/>
    <w:rsid w:val="005A2F12"/>
    <w:rsid w:val="005A4CFF"/>
    <w:rsid w:val="005B12A1"/>
    <w:rsid w:val="005B392E"/>
    <w:rsid w:val="005B3FF3"/>
    <w:rsid w:val="005C020E"/>
    <w:rsid w:val="005C074E"/>
    <w:rsid w:val="005D3429"/>
    <w:rsid w:val="005D3929"/>
    <w:rsid w:val="005E092C"/>
    <w:rsid w:val="005E497A"/>
    <w:rsid w:val="005F2AD9"/>
    <w:rsid w:val="005F61DC"/>
    <w:rsid w:val="005F7BBA"/>
    <w:rsid w:val="00600FD5"/>
    <w:rsid w:val="00616316"/>
    <w:rsid w:val="00616462"/>
    <w:rsid w:val="0062257E"/>
    <w:rsid w:val="00624970"/>
    <w:rsid w:val="00624B37"/>
    <w:rsid w:val="00630C2C"/>
    <w:rsid w:val="006311C5"/>
    <w:rsid w:val="006357FE"/>
    <w:rsid w:val="00641B69"/>
    <w:rsid w:val="00643A35"/>
    <w:rsid w:val="00645511"/>
    <w:rsid w:val="00646C0F"/>
    <w:rsid w:val="00650D00"/>
    <w:rsid w:val="0065535E"/>
    <w:rsid w:val="00655DDC"/>
    <w:rsid w:val="006621DE"/>
    <w:rsid w:val="00662C53"/>
    <w:rsid w:val="0066405E"/>
    <w:rsid w:val="00667836"/>
    <w:rsid w:val="006706DB"/>
    <w:rsid w:val="0067586F"/>
    <w:rsid w:val="006804FB"/>
    <w:rsid w:val="00680A26"/>
    <w:rsid w:val="00680E5F"/>
    <w:rsid w:val="006827A4"/>
    <w:rsid w:val="00682F1A"/>
    <w:rsid w:val="006839C3"/>
    <w:rsid w:val="00684D49"/>
    <w:rsid w:val="006857FB"/>
    <w:rsid w:val="00686901"/>
    <w:rsid w:val="00687705"/>
    <w:rsid w:val="00690C9F"/>
    <w:rsid w:val="00693150"/>
    <w:rsid w:val="006949F7"/>
    <w:rsid w:val="00694E75"/>
    <w:rsid w:val="006A06EA"/>
    <w:rsid w:val="006A1514"/>
    <w:rsid w:val="006A34EF"/>
    <w:rsid w:val="006A4096"/>
    <w:rsid w:val="006B36F5"/>
    <w:rsid w:val="006B716A"/>
    <w:rsid w:val="006C281C"/>
    <w:rsid w:val="006E3FBF"/>
    <w:rsid w:val="006F1B33"/>
    <w:rsid w:val="006F562E"/>
    <w:rsid w:val="00706178"/>
    <w:rsid w:val="00706E0C"/>
    <w:rsid w:val="0071155A"/>
    <w:rsid w:val="0071427A"/>
    <w:rsid w:val="00724D04"/>
    <w:rsid w:val="00727D5D"/>
    <w:rsid w:val="007300AF"/>
    <w:rsid w:val="007353A9"/>
    <w:rsid w:val="00745E08"/>
    <w:rsid w:val="00746DD4"/>
    <w:rsid w:val="0074748F"/>
    <w:rsid w:val="00754AE0"/>
    <w:rsid w:val="007648D8"/>
    <w:rsid w:val="007652D9"/>
    <w:rsid w:val="00782956"/>
    <w:rsid w:val="007840E2"/>
    <w:rsid w:val="00784484"/>
    <w:rsid w:val="0078747D"/>
    <w:rsid w:val="00792B0B"/>
    <w:rsid w:val="0079634F"/>
    <w:rsid w:val="00796DB4"/>
    <w:rsid w:val="007A149A"/>
    <w:rsid w:val="007A1E5E"/>
    <w:rsid w:val="007B5012"/>
    <w:rsid w:val="007C0DA2"/>
    <w:rsid w:val="007C7045"/>
    <w:rsid w:val="007C7E90"/>
    <w:rsid w:val="007C7F67"/>
    <w:rsid w:val="007D058B"/>
    <w:rsid w:val="007D0738"/>
    <w:rsid w:val="007D639E"/>
    <w:rsid w:val="007E1FF8"/>
    <w:rsid w:val="007E49F4"/>
    <w:rsid w:val="007E544F"/>
    <w:rsid w:val="007E56A4"/>
    <w:rsid w:val="007F6BE9"/>
    <w:rsid w:val="00800648"/>
    <w:rsid w:val="0080202E"/>
    <w:rsid w:val="00802742"/>
    <w:rsid w:val="008067E8"/>
    <w:rsid w:val="00807208"/>
    <w:rsid w:val="008073F5"/>
    <w:rsid w:val="00807AB9"/>
    <w:rsid w:val="00816907"/>
    <w:rsid w:val="00821E3F"/>
    <w:rsid w:val="008224CA"/>
    <w:rsid w:val="0082396A"/>
    <w:rsid w:val="008256A4"/>
    <w:rsid w:val="0083377B"/>
    <w:rsid w:val="00840959"/>
    <w:rsid w:val="00840C82"/>
    <w:rsid w:val="008424D2"/>
    <w:rsid w:val="00844129"/>
    <w:rsid w:val="008504DD"/>
    <w:rsid w:val="00850534"/>
    <w:rsid w:val="00853434"/>
    <w:rsid w:val="00853663"/>
    <w:rsid w:val="00856359"/>
    <w:rsid w:val="008623A0"/>
    <w:rsid w:val="008631B2"/>
    <w:rsid w:val="00863AD4"/>
    <w:rsid w:val="00864D6B"/>
    <w:rsid w:val="00865A0C"/>
    <w:rsid w:val="008672C2"/>
    <w:rsid w:val="00870078"/>
    <w:rsid w:val="00871F5A"/>
    <w:rsid w:val="00872B85"/>
    <w:rsid w:val="0087322E"/>
    <w:rsid w:val="00875924"/>
    <w:rsid w:val="00875C3D"/>
    <w:rsid w:val="00876A60"/>
    <w:rsid w:val="0088191A"/>
    <w:rsid w:val="00885AC2"/>
    <w:rsid w:val="00890E87"/>
    <w:rsid w:val="00891E44"/>
    <w:rsid w:val="00896A5A"/>
    <w:rsid w:val="00896C93"/>
    <w:rsid w:val="008A229E"/>
    <w:rsid w:val="008B4FE6"/>
    <w:rsid w:val="008B673F"/>
    <w:rsid w:val="008C1759"/>
    <w:rsid w:val="008C2568"/>
    <w:rsid w:val="008C4738"/>
    <w:rsid w:val="008D243B"/>
    <w:rsid w:val="008D44A3"/>
    <w:rsid w:val="008E6522"/>
    <w:rsid w:val="008E6FDC"/>
    <w:rsid w:val="008F1C1D"/>
    <w:rsid w:val="008F3DDD"/>
    <w:rsid w:val="008F6216"/>
    <w:rsid w:val="008F7377"/>
    <w:rsid w:val="009117BE"/>
    <w:rsid w:val="00914242"/>
    <w:rsid w:val="0092021A"/>
    <w:rsid w:val="00924A55"/>
    <w:rsid w:val="00925740"/>
    <w:rsid w:val="00927DFC"/>
    <w:rsid w:val="009316FD"/>
    <w:rsid w:val="00932E7A"/>
    <w:rsid w:val="00941C29"/>
    <w:rsid w:val="00950868"/>
    <w:rsid w:val="00962108"/>
    <w:rsid w:val="00983DE4"/>
    <w:rsid w:val="00984B87"/>
    <w:rsid w:val="00984FA0"/>
    <w:rsid w:val="00987BF5"/>
    <w:rsid w:val="00990358"/>
    <w:rsid w:val="00992E37"/>
    <w:rsid w:val="009931B7"/>
    <w:rsid w:val="00993F8B"/>
    <w:rsid w:val="009A402D"/>
    <w:rsid w:val="009A4263"/>
    <w:rsid w:val="009B0291"/>
    <w:rsid w:val="009B4075"/>
    <w:rsid w:val="009B4957"/>
    <w:rsid w:val="009B6C23"/>
    <w:rsid w:val="009B6D7F"/>
    <w:rsid w:val="009C2720"/>
    <w:rsid w:val="009D0D2E"/>
    <w:rsid w:val="009D3CDB"/>
    <w:rsid w:val="009D7C03"/>
    <w:rsid w:val="009E3D33"/>
    <w:rsid w:val="009E4F61"/>
    <w:rsid w:val="009F4880"/>
    <w:rsid w:val="00A00B85"/>
    <w:rsid w:val="00A01FF6"/>
    <w:rsid w:val="00A02B6A"/>
    <w:rsid w:val="00A03C72"/>
    <w:rsid w:val="00A10268"/>
    <w:rsid w:val="00A13297"/>
    <w:rsid w:val="00A1453B"/>
    <w:rsid w:val="00A20ABC"/>
    <w:rsid w:val="00A22C9B"/>
    <w:rsid w:val="00A23D41"/>
    <w:rsid w:val="00A240A9"/>
    <w:rsid w:val="00A26DC3"/>
    <w:rsid w:val="00A26EEE"/>
    <w:rsid w:val="00A31418"/>
    <w:rsid w:val="00A350AA"/>
    <w:rsid w:val="00A5166C"/>
    <w:rsid w:val="00A528D0"/>
    <w:rsid w:val="00A57590"/>
    <w:rsid w:val="00A722E3"/>
    <w:rsid w:val="00A730BF"/>
    <w:rsid w:val="00A80D78"/>
    <w:rsid w:val="00A8483A"/>
    <w:rsid w:val="00A85A86"/>
    <w:rsid w:val="00A864F5"/>
    <w:rsid w:val="00A870C5"/>
    <w:rsid w:val="00A904A2"/>
    <w:rsid w:val="00A92867"/>
    <w:rsid w:val="00AA3ED0"/>
    <w:rsid w:val="00AA52D1"/>
    <w:rsid w:val="00AA6791"/>
    <w:rsid w:val="00AB1C04"/>
    <w:rsid w:val="00AB1E79"/>
    <w:rsid w:val="00AC29C3"/>
    <w:rsid w:val="00AC2FF8"/>
    <w:rsid w:val="00AC304D"/>
    <w:rsid w:val="00AC7516"/>
    <w:rsid w:val="00AD0C73"/>
    <w:rsid w:val="00AD0EF6"/>
    <w:rsid w:val="00AD34BD"/>
    <w:rsid w:val="00AD46B7"/>
    <w:rsid w:val="00AD50DB"/>
    <w:rsid w:val="00AE2889"/>
    <w:rsid w:val="00AE51F2"/>
    <w:rsid w:val="00AE56C5"/>
    <w:rsid w:val="00AE763D"/>
    <w:rsid w:val="00AF0174"/>
    <w:rsid w:val="00AF149E"/>
    <w:rsid w:val="00AF1D3A"/>
    <w:rsid w:val="00B00F47"/>
    <w:rsid w:val="00B023DD"/>
    <w:rsid w:val="00B03B0B"/>
    <w:rsid w:val="00B04BDA"/>
    <w:rsid w:val="00B13D2C"/>
    <w:rsid w:val="00B1504F"/>
    <w:rsid w:val="00B23560"/>
    <w:rsid w:val="00B271F6"/>
    <w:rsid w:val="00B27BC1"/>
    <w:rsid w:val="00B32C38"/>
    <w:rsid w:val="00B40419"/>
    <w:rsid w:val="00B421BB"/>
    <w:rsid w:val="00B42C6F"/>
    <w:rsid w:val="00B44B1F"/>
    <w:rsid w:val="00B630E0"/>
    <w:rsid w:val="00B6355B"/>
    <w:rsid w:val="00B6476E"/>
    <w:rsid w:val="00B712BC"/>
    <w:rsid w:val="00B75A02"/>
    <w:rsid w:val="00B83629"/>
    <w:rsid w:val="00B83D46"/>
    <w:rsid w:val="00B868EF"/>
    <w:rsid w:val="00B877E5"/>
    <w:rsid w:val="00B87ED5"/>
    <w:rsid w:val="00B93934"/>
    <w:rsid w:val="00B945A4"/>
    <w:rsid w:val="00B9772C"/>
    <w:rsid w:val="00BA1B0D"/>
    <w:rsid w:val="00BA2B1F"/>
    <w:rsid w:val="00BA777E"/>
    <w:rsid w:val="00BB09E6"/>
    <w:rsid w:val="00BB1B4A"/>
    <w:rsid w:val="00BB2DDC"/>
    <w:rsid w:val="00BB384F"/>
    <w:rsid w:val="00BB491D"/>
    <w:rsid w:val="00BB50A3"/>
    <w:rsid w:val="00BC0505"/>
    <w:rsid w:val="00BC748C"/>
    <w:rsid w:val="00BC7F74"/>
    <w:rsid w:val="00BD2A8A"/>
    <w:rsid w:val="00BD368F"/>
    <w:rsid w:val="00BD7FBC"/>
    <w:rsid w:val="00BF02B1"/>
    <w:rsid w:val="00BF1092"/>
    <w:rsid w:val="00C049D9"/>
    <w:rsid w:val="00C120B8"/>
    <w:rsid w:val="00C14E43"/>
    <w:rsid w:val="00C22346"/>
    <w:rsid w:val="00C26757"/>
    <w:rsid w:val="00C353A1"/>
    <w:rsid w:val="00C424D3"/>
    <w:rsid w:val="00C43F21"/>
    <w:rsid w:val="00C4618A"/>
    <w:rsid w:val="00C53B2A"/>
    <w:rsid w:val="00C5400D"/>
    <w:rsid w:val="00C54ADE"/>
    <w:rsid w:val="00C55B1B"/>
    <w:rsid w:val="00C56AFA"/>
    <w:rsid w:val="00C604F5"/>
    <w:rsid w:val="00C62CA6"/>
    <w:rsid w:val="00C7227D"/>
    <w:rsid w:val="00C73D38"/>
    <w:rsid w:val="00C76399"/>
    <w:rsid w:val="00C76A38"/>
    <w:rsid w:val="00C93DB6"/>
    <w:rsid w:val="00C9572C"/>
    <w:rsid w:val="00C960DF"/>
    <w:rsid w:val="00CA0F94"/>
    <w:rsid w:val="00CA4256"/>
    <w:rsid w:val="00CB03EB"/>
    <w:rsid w:val="00CB157B"/>
    <w:rsid w:val="00CB23B3"/>
    <w:rsid w:val="00CB38A5"/>
    <w:rsid w:val="00CB3A9C"/>
    <w:rsid w:val="00CC1124"/>
    <w:rsid w:val="00CC2915"/>
    <w:rsid w:val="00CC3495"/>
    <w:rsid w:val="00CC5E64"/>
    <w:rsid w:val="00CD2470"/>
    <w:rsid w:val="00CD7D20"/>
    <w:rsid w:val="00CE0EA4"/>
    <w:rsid w:val="00CE43E5"/>
    <w:rsid w:val="00CE475D"/>
    <w:rsid w:val="00CE5369"/>
    <w:rsid w:val="00CF1FE3"/>
    <w:rsid w:val="00CF2FDA"/>
    <w:rsid w:val="00CF5CF7"/>
    <w:rsid w:val="00CF6360"/>
    <w:rsid w:val="00CF7875"/>
    <w:rsid w:val="00D015A4"/>
    <w:rsid w:val="00D067DC"/>
    <w:rsid w:val="00D068EB"/>
    <w:rsid w:val="00D13B50"/>
    <w:rsid w:val="00D14E4E"/>
    <w:rsid w:val="00D25962"/>
    <w:rsid w:val="00D26CDD"/>
    <w:rsid w:val="00D26DBE"/>
    <w:rsid w:val="00D275DC"/>
    <w:rsid w:val="00D32237"/>
    <w:rsid w:val="00D36FF5"/>
    <w:rsid w:val="00D40F04"/>
    <w:rsid w:val="00D41B58"/>
    <w:rsid w:val="00D432A2"/>
    <w:rsid w:val="00D45E16"/>
    <w:rsid w:val="00D521CD"/>
    <w:rsid w:val="00D54D3E"/>
    <w:rsid w:val="00D552C0"/>
    <w:rsid w:val="00D55A66"/>
    <w:rsid w:val="00D573FD"/>
    <w:rsid w:val="00D71648"/>
    <w:rsid w:val="00D75CBE"/>
    <w:rsid w:val="00D75F76"/>
    <w:rsid w:val="00D80870"/>
    <w:rsid w:val="00D81557"/>
    <w:rsid w:val="00D84149"/>
    <w:rsid w:val="00D86E93"/>
    <w:rsid w:val="00D8751D"/>
    <w:rsid w:val="00DA0B53"/>
    <w:rsid w:val="00DA1698"/>
    <w:rsid w:val="00DA3A69"/>
    <w:rsid w:val="00DB3C4C"/>
    <w:rsid w:val="00DB6D9C"/>
    <w:rsid w:val="00DC36AB"/>
    <w:rsid w:val="00DC37B6"/>
    <w:rsid w:val="00DC6A46"/>
    <w:rsid w:val="00DC6A5C"/>
    <w:rsid w:val="00DD3DA6"/>
    <w:rsid w:val="00DF04D6"/>
    <w:rsid w:val="00DF5A3C"/>
    <w:rsid w:val="00DF6CE0"/>
    <w:rsid w:val="00E000D0"/>
    <w:rsid w:val="00E02926"/>
    <w:rsid w:val="00E0603D"/>
    <w:rsid w:val="00E06A55"/>
    <w:rsid w:val="00E07B13"/>
    <w:rsid w:val="00E21E8E"/>
    <w:rsid w:val="00E226F2"/>
    <w:rsid w:val="00E23090"/>
    <w:rsid w:val="00E237DB"/>
    <w:rsid w:val="00E24F72"/>
    <w:rsid w:val="00E25CEE"/>
    <w:rsid w:val="00E26722"/>
    <w:rsid w:val="00E31104"/>
    <w:rsid w:val="00E32BBF"/>
    <w:rsid w:val="00E34C1C"/>
    <w:rsid w:val="00E449E6"/>
    <w:rsid w:val="00E5388E"/>
    <w:rsid w:val="00E55C8F"/>
    <w:rsid w:val="00E66E35"/>
    <w:rsid w:val="00E74C8A"/>
    <w:rsid w:val="00E76BD2"/>
    <w:rsid w:val="00E82750"/>
    <w:rsid w:val="00E863BD"/>
    <w:rsid w:val="00E90171"/>
    <w:rsid w:val="00E90D95"/>
    <w:rsid w:val="00E90E9D"/>
    <w:rsid w:val="00E91F06"/>
    <w:rsid w:val="00E96411"/>
    <w:rsid w:val="00E977BF"/>
    <w:rsid w:val="00EA117C"/>
    <w:rsid w:val="00EA3FF3"/>
    <w:rsid w:val="00EB3BB1"/>
    <w:rsid w:val="00EB4972"/>
    <w:rsid w:val="00EC5086"/>
    <w:rsid w:val="00EC70FD"/>
    <w:rsid w:val="00EC74F6"/>
    <w:rsid w:val="00EC7FCC"/>
    <w:rsid w:val="00ED106E"/>
    <w:rsid w:val="00ED3200"/>
    <w:rsid w:val="00ED32E1"/>
    <w:rsid w:val="00ED61A1"/>
    <w:rsid w:val="00EE4EA5"/>
    <w:rsid w:val="00EE74C2"/>
    <w:rsid w:val="00EF5FBE"/>
    <w:rsid w:val="00EF7249"/>
    <w:rsid w:val="00F1502D"/>
    <w:rsid w:val="00F26B8D"/>
    <w:rsid w:val="00F301CE"/>
    <w:rsid w:val="00F37738"/>
    <w:rsid w:val="00F52B37"/>
    <w:rsid w:val="00F54157"/>
    <w:rsid w:val="00F629B2"/>
    <w:rsid w:val="00F65286"/>
    <w:rsid w:val="00F6538B"/>
    <w:rsid w:val="00F67C08"/>
    <w:rsid w:val="00F80A55"/>
    <w:rsid w:val="00F826AF"/>
    <w:rsid w:val="00F84388"/>
    <w:rsid w:val="00F85867"/>
    <w:rsid w:val="00F86439"/>
    <w:rsid w:val="00F92FCD"/>
    <w:rsid w:val="00F9611C"/>
    <w:rsid w:val="00FB0DBD"/>
    <w:rsid w:val="00FC1F9C"/>
    <w:rsid w:val="00FC3508"/>
    <w:rsid w:val="00FD032D"/>
    <w:rsid w:val="00FD0BDA"/>
    <w:rsid w:val="00FD3D33"/>
    <w:rsid w:val="00FD4D46"/>
    <w:rsid w:val="00FD53BA"/>
    <w:rsid w:val="00FD6251"/>
    <w:rsid w:val="00FE2661"/>
    <w:rsid w:val="00FE5809"/>
    <w:rsid w:val="00FE7B54"/>
    <w:rsid w:val="00FF128D"/>
    <w:rsid w:val="00FF21BC"/>
    <w:rsid w:val="00FF38F7"/>
    <w:rsid w:val="00FF5EC4"/>
    <w:rsid w:val="00FF6C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DC9587"/>
  <w15:chartTrackingRefBased/>
  <w15:docId w15:val="{C0700003-DA1A-4B8D-A514-F2FE1AA62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D7FBC"/>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link w:val="Nadpis1Char"/>
    <w:uiPriority w:val="9"/>
    <w:qFormat/>
    <w:rsid w:val="007E544F"/>
    <w:pPr>
      <w:spacing w:before="100" w:beforeAutospacing="1" w:after="100" w:afterAutospacing="1"/>
      <w:outlineLvl w:val="0"/>
    </w:pPr>
    <w:rPr>
      <w:b/>
      <w:bCs/>
      <w:kern w:val="36"/>
      <w:sz w:val="48"/>
      <w:szCs w:val="48"/>
    </w:rPr>
  </w:style>
  <w:style w:type="paragraph" w:styleId="Nadpis2">
    <w:name w:val="heading 2"/>
    <w:basedOn w:val="Normln"/>
    <w:next w:val="Normln"/>
    <w:link w:val="Nadpis2Char"/>
    <w:uiPriority w:val="99"/>
    <w:semiHidden/>
    <w:unhideWhenUsed/>
    <w:qFormat/>
    <w:rsid w:val="007E544F"/>
    <w:pPr>
      <w:keepNext/>
      <w:keepLines/>
      <w:spacing w:before="40"/>
      <w:outlineLvl w:val="1"/>
    </w:pPr>
    <w:rPr>
      <w:rFonts w:ascii="Cambria" w:hAnsi="Cambria"/>
      <w:color w:val="365F91"/>
      <w:sz w:val="26"/>
      <w:szCs w:val="26"/>
      <w:lang w:eastAsia="en-US"/>
    </w:rPr>
  </w:style>
  <w:style w:type="paragraph" w:styleId="Nadpis3">
    <w:name w:val="heading 3"/>
    <w:basedOn w:val="Normln"/>
    <w:next w:val="Normln"/>
    <w:link w:val="Nadpis3Char"/>
    <w:uiPriority w:val="99"/>
    <w:semiHidden/>
    <w:unhideWhenUsed/>
    <w:qFormat/>
    <w:rsid w:val="007E544F"/>
    <w:pPr>
      <w:keepNext/>
      <w:keepLines/>
      <w:spacing w:before="40"/>
      <w:outlineLvl w:val="2"/>
    </w:pPr>
    <w:rPr>
      <w:rFonts w:ascii="Cambria" w:hAnsi="Cambria"/>
      <w:color w:val="243F60"/>
      <w:sz w:val="24"/>
      <w:szCs w:val="24"/>
      <w:lang w:eastAsia="en-US"/>
    </w:rPr>
  </w:style>
  <w:style w:type="paragraph" w:styleId="Nadpis5">
    <w:name w:val="heading 5"/>
    <w:basedOn w:val="Normln"/>
    <w:next w:val="Normln"/>
    <w:link w:val="Nadpis5Char"/>
    <w:uiPriority w:val="9"/>
    <w:semiHidden/>
    <w:unhideWhenUsed/>
    <w:qFormat/>
    <w:rsid w:val="007E544F"/>
    <w:pPr>
      <w:keepNext/>
      <w:keepLines/>
      <w:spacing w:before="40"/>
      <w:outlineLvl w:val="4"/>
    </w:pPr>
    <w:rPr>
      <w:rFonts w:ascii="Cambria" w:hAnsi="Cambria"/>
      <w:color w:val="365F91"/>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 1,Název grafu"/>
    <w:basedOn w:val="Normln"/>
    <w:link w:val="OdstavecseseznamemChar"/>
    <w:uiPriority w:val="34"/>
    <w:qFormat/>
    <w:rsid w:val="00015E2E"/>
    <w:pPr>
      <w:spacing w:after="160" w:line="259" w:lineRule="auto"/>
      <w:ind w:left="720"/>
      <w:contextualSpacing/>
    </w:pPr>
    <w:rPr>
      <w:rFonts w:ascii="Calibri" w:eastAsia="Calibri" w:hAnsi="Calibri"/>
      <w:sz w:val="22"/>
      <w:szCs w:val="22"/>
      <w:lang w:eastAsia="en-US"/>
    </w:rPr>
  </w:style>
  <w:style w:type="character" w:styleId="Hypertextovodkaz">
    <w:name w:val="Hyperlink"/>
    <w:basedOn w:val="Standardnpsmoodstavce"/>
    <w:uiPriority w:val="99"/>
    <w:unhideWhenUsed/>
    <w:rsid w:val="00015E2E"/>
    <w:rPr>
      <w:color w:val="0563C1" w:themeColor="hyperlink"/>
      <w:u w:val="single"/>
    </w:rPr>
  </w:style>
  <w:style w:type="character" w:customStyle="1" w:styleId="OdstavecseseznamemChar">
    <w:name w:val="Odstavec se seznamem Char"/>
    <w:aliases w:val="nad 1 Char,Název grafu Char"/>
    <w:basedOn w:val="Standardnpsmoodstavce"/>
    <w:link w:val="Odstavecseseznamem"/>
    <w:uiPriority w:val="34"/>
    <w:locked/>
    <w:rsid w:val="00015E2E"/>
    <w:rPr>
      <w:rFonts w:ascii="Calibri" w:eastAsia="Calibri" w:hAnsi="Calibri" w:cs="Times New Roman"/>
    </w:rPr>
  </w:style>
  <w:style w:type="paragraph" w:styleId="Textbubliny">
    <w:name w:val="Balloon Text"/>
    <w:basedOn w:val="Normln"/>
    <w:link w:val="TextbublinyChar"/>
    <w:uiPriority w:val="99"/>
    <w:semiHidden/>
    <w:unhideWhenUsed/>
    <w:rsid w:val="0018382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83825"/>
    <w:rPr>
      <w:rFonts w:ascii="Segoe UI" w:eastAsia="Times New Roman" w:hAnsi="Segoe UI" w:cs="Segoe UI"/>
      <w:sz w:val="18"/>
      <w:szCs w:val="18"/>
      <w:lang w:eastAsia="cs-CZ"/>
    </w:rPr>
  </w:style>
  <w:style w:type="paragraph" w:styleId="Zpat">
    <w:name w:val="footer"/>
    <w:basedOn w:val="Normln"/>
    <w:link w:val="ZpatChar"/>
    <w:uiPriority w:val="99"/>
    <w:rsid w:val="007C0DA2"/>
    <w:pPr>
      <w:tabs>
        <w:tab w:val="center" w:pos="4536"/>
        <w:tab w:val="right" w:pos="9072"/>
      </w:tabs>
    </w:pPr>
  </w:style>
  <w:style w:type="character" w:customStyle="1" w:styleId="ZpatChar">
    <w:name w:val="Zápatí Char"/>
    <w:basedOn w:val="Standardnpsmoodstavce"/>
    <w:link w:val="Zpat"/>
    <w:uiPriority w:val="99"/>
    <w:rsid w:val="007C0DA2"/>
    <w:rPr>
      <w:rFonts w:ascii="Times New Roman" w:eastAsia="Times New Roman" w:hAnsi="Times New Roman" w:cs="Times New Roman"/>
      <w:sz w:val="20"/>
      <w:szCs w:val="20"/>
      <w:lang w:eastAsia="cs-CZ"/>
    </w:rPr>
  </w:style>
  <w:style w:type="character" w:styleId="slostrnky">
    <w:name w:val="page number"/>
    <w:basedOn w:val="Standardnpsmoodstavce"/>
    <w:uiPriority w:val="99"/>
    <w:rsid w:val="007C0DA2"/>
    <w:rPr>
      <w:rFonts w:cs="Times New Roman"/>
    </w:rPr>
  </w:style>
  <w:style w:type="paragraph" w:styleId="Zhlav">
    <w:name w:val="header"/>
    <w:basedOn w:val="Normln"/>
    <w:link w:val="ZhlavChar"/>
    <w:uiPriority w:val="99"/>
    <w:rsid w:val="007C0DA2"/>
    <w:pPr>
      <w:tabs>
        <w:tab w:val="center" w:pos="4536"/>
        <w:tab w:val="right" w:pos="9072"/>
      </w:tabs>
    </w:pPr>
  </w:style>
  <w:style w:type="character" w:customStyle="1" w:styleId="ZhlavChar">
    <w:name w:val="Záhlaví Char"/>
    <w:basedOn w:val="Standardnpsmoodstavce"/>
    <w:link w:val="Zhlav"/>
    <w:uiPriority w:val="99"/>
    <w:rsid w:val="007C0DA2"/>
    <w:rPr>
      <w:rFonts w:ascii="Times New Roman" w:eastAsia="Times New Roman" w:hAnsi="Times New Roman" w:cs="Times New Roman"/>
      <w:sz w:val="20"/>
      <w:szCs w:val="20"/>
      <w:lang w:eastAsia="cs-CZ"/>
    </w:rPr>
  </w:style>
  <w:style w:type="paragraph" w:styleId="Zkladntext">
    <w:name w:val="Body Text"/>
    <w:basedOn w:val="Normln"/>
    <w:link w:val="ZkladntextChar"/>
    <w:rsid w:val="00FE2661"/>
    <w:pPr>
      <w:jc w:val="both"/>
    </w:pPr>
    <w:rPr>
      <w:rFonts w:ascii="Bookman Old Style" w:hAnsi="Bookman Old Style"/>
      <w:i/>
      <w:iCs/>
      <w:sz w:val="24"/>
      <w:szCs w:val="24"/>
    </w:rPr>
  </w:style>
  <w:style w:type="character" w:customStyle="1" w:styleId="ZkladntextChar">
    <w:name w:val="Základní text Char"/>
    <w:basedOn w:val="Standardnpsmoodstavce"/>
    <w:link w:val="Zkladntext"/>
    <w:rsid w:val="00FE2661"/>
    <w:rPr>
      <w:rFonts w:ascii="Bookman Old Style" w:eastAsia="Times New Roman" w:hAnsi="Bookman Old Style" w:cs="Times New Roman"/>
      <w:i/>
      <w:iCs/>
      <w:sz w:val="24"/>
      <w:szCs w:val="24"/>
      <w:lang w:eastAsia="cs-CZ"/>
    </w:rPr>
  </w:style>
  <w:style w:type="paragraph" w:customStyle="1" w:styleId="Default">
    <w:name w:val="Default"/>
    <w:rsid w:val="00C604F5"/>
    <w:pPr>
      <w:widowControl w:val="0"/>
      <w:autoSpaceDE w:val="0"/>
      <w:autoSpaceDN w:val="0"/>
      <w:adjustRightInd w:val="0"/>
      <w:spacing w:after="0" w:line="240" w:lineRule="auto"/>
    </w:pPr>
    <w:rPr>
      <w:rFonts w:ascii="Times New Roman" w:eastAsia="PMingLiU" w:hAnsi="Times New Roman" w:cs="Times New Roman"/>
      <w:color w:val="000000"/>
      <w:sz w:val="24"/>
      <w:szCs w:val="24"/>
      <w:lang w:eastAsia="zh-TW"/>
    </w:rPr>
  </w:style>
  <w:style w:type="character" w:customStyle="1" w:styleId="Nadpis1Char">
    <w:name w:val="Nadpis 1 Char"/>
    <w:basedOn w:val="Standardnpsmoodstavce"/>
    <w:link w:val="Nadpis1"/>
    <w:uiPriority w:val="9"/>
    <w:rsid w:val="007E544F"/>
    <w:rPr>
      <w:rFonts w:ascii="Times New Roman" w:eastAsia="Times New Roman" w:hAnsi="Times New Roman" w:cs="Times New Roman"/>
      <w:b/>
      <w:bCs/>
      <w:kern w:val="36"/>
      <w:sz w:val="48"/>
      <w:szCs w:val="48"/>
      <w:lang w:eastAsia="cs-CZ"/>
    </w:rPr>
  </w:style>
  <w:style w:type="paragraph" w:customStyle="1" w:styleId="Nadpis21">
    <w:name w:val="Nadpis 21"/>
    <w:basedOn w:val="Normln"/>
    <w:next w:val="Normln"/>
    <w:uiPriority w:val="99"/>
    <w:unhideWhenUsed/>
    <w:qFormat/>
    <w:locked/>
    <w:rsid w:val="007E544F"/>
    <w:pPr>
      <w:keepNext/>
      <w:keepLines/>
      <w:spacing w:before="40"/>
      <w:outlineLvl w:val="1"/>
    </w:pPr>
    <w:rPr>
      <w:rFonts w:ascii="Cambria" w:hAnsi="Cambria"/>
      <w:color w:val="365F91"/>
      <w:sz w:val="26"/>
      <w:szCs w:val="26"/>
    </w:rPr>
  </w:style>
  <w:style w:type="paragraph" w:customStyle="1" w:styleId="Nadpis31">
    <w:name w:val="Nadpis 31"/>
    <w:basedOn w:val="Normln"/>
    <w:next w:val="Normln"/>
    <w:uiPriority w:val="99"/>
    <w:unhideWhenUsed/>
    <w:qFormat/>
    <w:locked/>
    <w:rsid w:val="007E544F"/>
    <w:pPr>
      <w:keepNext/>
      <w:keepLines/>
      <w:spacing w:before="40"/>
      <w:outlineLvl w:val="2"/>
    </w:pPr>
    <w:rPr>
      <w:rFonts w:ascii="Cambria" w:hAnsi="Cambria"/>
      <w:color w:val="243F60"/>
      <w:sz w:val="24"/>
      <w:szCs w:val="24"/>
    </w:rPr>
  </w:style>
  <w:style w:type="paragraph" w:customStyle="1" w:styleId="Nadpis51">
    <w:name w:val="Nadpis 51"/>
    <w:basedOn w:val="Normln"/>
    <w:next w:val="Normln"/>
    <w:uiPriority w:val="9"/>
    <w:semiHidden/>
    <w:unhideWhenUsed/>
    <w:qFormat/>
    <w:locked/>
    <w:rsid w:val="007E544F"/>
    <w:pPr>
      <w:keepNext/>
      <w:keepLines/>
      <w:spacing w:before="40"/>
      <w:outlineLvl w:val="4"/>
    </w:pPr>
    <w:rPr>
      <w:rFonts w:ascii="Cambria" w:hAnsi="Cambria"/>
      <w:color w:val="365F91"/>
    </w:rPr>
  </w:style>
  <w:style w:type="numbering" w:customStyle="1" w:styleId="Bezseznamu1">
    <w:name w:val="Bez seznamu1"/>
    <w:next w:val="Bezseznamu"/>
    <w:uiPriority w:val="99"/>
    <w:semiHidden/>
    <w:unhideWhenUsed/>
    <w:rsid w:val="007E544F"/>
  </w:style>
  <w:style w:type="table" w:styleId="Mkatabulky">
    <w:name w:val="Table Grid"/>
    <w:basedOn w:val="Normlntabulka"/>
    <w:uiPriority w:val="99"/>
    <w:rsid w:val="007E544F"/>
    <w:pPr>
      <w:spacing w:after="0" w:line="240" w:lineRule="auto"/>
    </w:pPr>
    <w:rPr>
      <w:rFonts w:ascii="Calibri" w:eastAsia="Calibri" w:hAnsi="Calibri" w:cs="Arial"/>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ntisbn">
    <w:name w:val="printisbn"/>
    <w:basedOn w:val="Standardnpsmoodstavce"/>
    <w:rsid w:val="007E544F"/>
  </w:style>
  <w:style w:type="paragraph" w:styleId="Zkladntext3">
    <w:name w:val="Body Text 3"/>
    <w:basedOn w:val="Normln"/>
    <w:link w:val="Zkladntext3Char"/>
    <w:rsid w:val="007E544F"/>
    <w:pPr>
      <w:spacing w:after="120"/>
    </w:pPr>
    <w:rPr>
      <w:sz w:val="16"/>
      <w:szCs w:val="16"/>
      <w:lang w:val="en-US" w:eastAsia="en-US"/>
    </w:rPr>
  </w:style>
  <w:style w:type="character" w:customStyle="1" w:styleId="Zkladntext3Char">
    <w:name w:val="Základní text 3 Char"/>
    <w:basedOn w:val="Standardnpsmoodstavce"/>
    <w:link w:val="Zkladntext3"/>
    <w:rsid w:val="007E544F"/>
    <w:rPr>
      <w:rFonts w:ascii="Times New Roman" w:eastAsia="Times New Roman" w:hAnsi="Times New Roman" w:cs="Times New Roman"/>
      <w:sz w:val="16"/>
      <w:szCs w:val="16"/>
      <w:lang w:val="en-US"/>
    </w:rPr>
  </w:style>
  <w:style w:type="paragraph" w:styleId="Normlnweb">
    <w:name w:val="Normal (Web)"/>
    <w:basedOn w:val="Normln"/>
    <w:uiPriority w:val="99"/>
    <w:unhideWhenUsed/>
    <w:qFormat/>
    <w:rsid w:val="007E544F"/>
    <w:pPr>
      <w:spacing w:before="100" w:beforeAutospacing="1" w:after="100" w:afterAutospacing="1"/>
    </w:pPr>
    <w:rPr>
      <w:sz w:val="24"/>
      <w:szCs w:val="24"/>
    </w:rPr>
  </w:style>
  <w:style w:type="character" w:styleId="Siln">
    <w:name w:val="Strong"/>
    <w:basedOn w:val="Standardnpsmoodstavce"/>
    <w:uiPriority w:val="22"/>
    <w:qFormat/>
    <w:rsid w:val="007E544F"/>
    <w:rPr>
      <w:b/>
      <w:bCs/>
    </w:rPr>
  </w:style>
  <w:style w:type="paragraph" w:customStyle="1" w:styleId="Bezmezer1">
    <w:name w:val="Bez mezer1"/>
    <w:next w:val="Bezmezer"/>
    <w:uiPriority w:val="1"/>
    <w:qFormat/>
    <w:rsid w:val="007E544F"/>
    <w:pPr>
      <w:spacing w:after="0" w:line="240" w:lineRule="auto"/>
    </w:pPr>
  </w:style>
  <w:style w:type="character" w:styleId="Odkaznakoment">
    <w:name w:val="annotation reference"/>
    <w:basedOn w:val="Standardnpsmoodstavce"/>
    <w:uiPriority w:val="99"/>
    <w:semiHidden/>
    <w:unhideWhenUsed/>
    <w:rsid w:val="007E544F"/>
    <w:rPr>
      <w:sz w:val="16"/>
      <w:szCs w:val="16"/>
    </w:rPr>
  </w:style>
  <w:style w:type="paragraph" w:styleId="Textkomente">
    <w:name w:val="annotation text"/>
    <w:basedOn w:val="Normln"/>
    <w:link w:val="TextkomenteChar"/>
    <w:uiPriority w:val="99"/>
    <w:semiHidden/>
    <w:unhideWhenUsed/>
    <w:rsid w:val="007E544F"/>
  </w:style>
  <w:style w:type="character" w:customStyle="1" w:styleId="TextkomenteChar">
    <w:name w:val="Text komentáře Char"/>
    <w:basedOn w:val="Standardnpsmoodstavce"/>
    <w:link w:val="Textkomente"/>
    <w:uiPriority w:val="99"/>
    <w:semiHidden/>
    <w:rsid w:val="007E544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E544F"/>
    <w:rPr>
      <w:b/>
      <w:bCs/>
    </w:rPr>
  </w:style>
  <w:style w:type="character" w:customStyle="1" w:styleId="PedmtkomenteChar">
    <w:name w:val="Předmět komentáře Char"/>
    <w:basedOn w:val="TextkomenteChar"/>
    <w:link w:val="Pedmtkomente"/>
    <w:uiPriority w:val="99"/>
    <w:semiHidden/>
    <w:rsid w:val="007E544F"/>
    <w:rPr>
      <w:rFonts w:ascii="Times New Roman" w:eastAsia="Times New Roman" w:hAnsi="Times New Roman" w:cs="Times New Roman"/>
      <w:b/>
      <w:bCs/>
      <w:sz w:val="20"/>
      <w:szCs w:val="20"/>
      <w:lang w:eastAsia="cs-CZ"/>
    </w:rPr>
  </w:style>
  <w:style w:type="paragraph" w:customStyle="1" w:styleId="paragraph">
    <w:name w:val="paragraph"/>
    <w:basedOn w:val="Normln"/>
    <w:rsid w:val="007E544F"/>
    <w:pPr>
      <w:spacing w:before="100" w:beforeAutospacing="1" w:after="100" w:afterAutospacing="1"/>
    </w:pPr>
    <w:rPr>
      <w:sz w:val="24"/>
      <w:szCs w:val="24"/>
      <w:lang w:val="en-US" w:eastAsia="en-US"/>
    </w:rPr>
  </w:style>
  <w:style w:type="character" w:customStyle="1" w:styleId="normaltextrun">
    <w:name w:val="normaltextrun"/>
    <w:basedOn w:val="Standardnpsmoodstavce"/>
    <w:rsid w:val="007E544F"/>
  </w:style>
  <w:style w:type="character" w:customStyle="1" w:styleId="eop">
    <w:name w:val="eop"/>
    <w:basedOn w:val="Standardnpsmoodstavce"/>
    <w:rsid w:val="007E544F"/>
  </w:style>
  <w:style w:type="character" w:customStyle="1" w:styleId="spellingerror">
    <w:name w:val="spellingerror"/>
    <w:basedOn w:val="Standardnpsmoodstavce"/>
    <w:rsid w:val="007E544F"/>
  </w:style>
  <w:style w:type="character" w:customStyle="1" w:styleId="a-size-base">
    <w:name w:val="a-size-base"/>
    <w:basedOn w:val="Standardnpsmoodstavce"/>
    <w:rsid w:val="007E544F"/>
  </w:style>
  <w:style w:type="paragraph" w:styleId="Textpoznpodarou">
    <w:name w:val="footnote text"/>
    <w:basedOn w:val="Normln"/>
    <w:link w:val="TextpoznpodarouChar"/>
    <w:semiHidden/>
    <w:rsid w:val="007E544F"/>
    <w:pPr>
      <w:widowControl w:val="0"/>
    </w:pPr>
  </w:style>
  <w:style w:type="character" w:customStyle="1" w:styleId="TextpoznpodarouChar">
    <w:name w:val="Text pozn. pod čarou Char"/>
    <w:basedOn w:val="Standardnpsmoodstavce"/>
    <w:link w:val="Textpoznpodarou"/>
    <w:semiHidden/>
    <w:rsid w:val="007E544F"/>
    <w:rPr>
      <w:rFonts w:ascii="Times New Roman" w:eastAsia="Times New Roman" w:hAnsi="Times New Roman" w:cs="Times New Roman"/>
      <w:sz w:val="20"/>
      <w:szCs w:val="20"/>
      <w:lang w:eastAsia="cs-CZ"/>
    </w:rPr>
  </w:style>
  <w:style w:type="character" w:styleId="Zdraznn">
    <w:name w:val="Emphasis"/>
    <w:basedOn w:val="Standardnpsmoodstavce"/>
    <w:uiPriority w:val="20"/>
    <w:qFormat/>
    <w:rsid w:val="007E544F"/>
    <w:rPr>
      <w:i/>
      <w:iCs/>
    </w:rPr>
  </w:style>
  <w:style w:type="character" w:customStyle="1" w:styleId="reference-text">
    <w:name w:val="reference-text"/>
    <w:basedOn w:val="Standardnpsmoodstavce"/>
    <w:rsid w:val="007E544F"/>
  </w:style>
  <w:style w:type="character" w:customStyle="1" w:styleId="shorttext">
    <w:name w:val="short_text"/>
    <w:basedOn w:val="Standardnpsmoodstavce"/>
    <w:rsid w:val="007E544F"/>
  </w:style>
  <w:style w:type="paragraph" w:customStyle="1" w:styleId="Prosttext1">
    <w:name w:val="Prostý text1"/>
    <w:basedOn w:val="Normln"/>
    <w:next w:val="Prosttext"/>
    <w:link w:val="ProsttextChar"/>
    <w:uiPriority w:val="99"/>
    <w:unhideWhenUsed/>
    <w:rsid w:val="007E544F"/>
    <w:rPr>
      <w:rFonts w:asciiTheme="minorHAnsi" w:eastAsia="Calibri" w:hAnsiTheme="minorHAnsi"/>
      <w:sz w:val="22"/>
      <w:szCs w:val="21"/>
      <w:lang w:eastAsia="en-US"/>
    </w:rPr>
  </w:style>
  <w:style w:type="character" w:customStyle="1" w:styleId="ProsttextChar">
    <w:name w:val="Prostý text Char"/>
    <w:basedOn w:val="Standardnpsmoodstavce"/>
    <w:link w:val="Prosttext1"/>
    <w:uiPriority w:val="99"/>
    <w:rsid w:val="007E544F"/>
    <w:rPr>
      <w:rFonts w:eastAsia="Calibri" w:cs="Times New Roman"/>
      <w:szCs w:val="21"/>
      <w:lang w:eastAsia="en-US"/>
    </w:rPr>
  </w:style>
  <w:style w:type="character" w:customStyle="1" w:styleId="a-size-medium">
    <w:name w:val="a-size-medium"/>
    <w:basedOn w:val="Standardnpsmoodstavce"/>
    <w:rsid w:val="007E544F"/>
  </w:style>
  <w:style w:type="character" w:customStyle="1" w:styleId="ng-binding">
    <w:name w:val="ng-binding"/>
    <w:basedOn w:val="Standardnpsmoodstavce"/>
    <w:rsid w:val="007E544F"/>
  </w:style>
  <w:style w:type="character" w:customStyle="1" w:styleId="field260">
    <w:name w:val="field_260"/>
    <w:basedOn w:val="Standardnpsmoodstavce"/>
    <w:rsid w:val="007E544F"/>
  </w:style>
  <w:style w:type="character" w:customStyle="1" w:styleId="field300">
    <w:name w:val="field_300"/>
    <w:basedOn w:val="Standardnpsmoodstavce"/>
    <w:rsid w:val="007E544F"/>
  </w:style>
  <w:style w:type="character" w:customStyle="1" w:styleId="author">
    <w:name w:val="author"/>
    <w:basedOn w:val="Standardnpsmoodstavce"/>
    <w:rsid w:val="007E544F"/>
  </w:style>
  <w:style w:type="character" w:customStyle="1" w:styleId="a-color-secondary">
    <w:name w:val="a-color-secondary"/>
    <w:basedOn w:val="Standardnpsmoodstavce"/>
    <w:rsid w:val="007E544F"/>
  </w:style>
  <w:style w:type="character" w:customStyle="1" w:styleId="a-size-large">
    <w:name w:val="a-size-large"/>
    <w:basedOn w:val="Standardnpsmoodstavce"/>
    <w:rsid w:val="007E544F"/>
  </w:style>
  <w:style w:type="character" w:customStyle="1" w:styleId="Sledovanodkaz1">
    <w:name w:val="Sledovaný odkaz1"/>
    <w:basedOn w:val="Standardnpsmoodstavce"/>
    <w:uiPriority w:val="99"/>
    <w:semiHidden/>
    <w:unhideWhenUsed/>
    <w:rsid w:val="007E544F"/>
    <w:rPr>
      <w:color w:val="800080"/>
      <w:u w:val="single"/>
    </w:rPr>
  </w:style>
  <w:style w:type="paragraph" w:customStyle="1" w:styleId="Bullet2">
    <w:name w:val="Bullet 2"/>
    <w:basedOn w:val="Normln"/>
    <w:rsid w:val="007E544F"/>
    <w:pPr>
      <w:numPr>
        <w:numId w:val="4"/>
      </w:numPr>
      <w:suppressAutoHyphens/>
    </w:pPr>
    <w:rPr>
      <w:sz w:val="24"/>
    </w:rPr>
  </w:style>
  <w:style w:type="character" w:customStyle="1" w:styleId="Nadpis5Char">
    <w:name w:val="Nadpis 5 Char"/>
    <w:basedOn w:val="Standardnpsmoodstavce"/>
    <w:link w:val="Nadpis5"/>
    <w:uiPriority w:val="9"/>
    <w:semiHidden/>
    <w:rsid w:val="007E544F"/>
    <w:rPr>
      <w:rFonts w:ascii="Cambria" w:eastAsia="Times New Roman" w:hAnsi="Cambria" w:cs="Times New Roman"/>
      <w:color w:val="365F91"/>
      <w:sz w:val="20"/>
      <w:szCs w:val="20"/>
    </w:rPr>
  </w:style>
  <w:style w:type="character" w:customStyle="1" w:styleId="apple-converted-space">
    <w:name w:val="apple-converted-space"/>
    <w:basedOn w:val="Standardnpsmoodstavce"/>
    <w:rsid w:val="007E544F"/>
  </w:style>
  <w:style w:type="character" w:customStyle="1" w:styleId="label">
    <w:name w:val="label"/>
    <w:basedOn w:val="Standardnpsmoodstavce"/>
    <w:rsid w:val="007E544F"/>
  </w:style>
  <w:style w:type="character" w:customStyle="1" w:styleId="databold">
    <w:name w:val="data_bold"/>
    <w:basedOn w:val="Standardnpsmoodstavce"/>
    <w:rsid w:val="007E544F"/>
  </w:style>
  <w:style w:type="paragraph" w:customStyle="1" w:styleId="odrky">
    <w:name w:val="odrážky"/>
    <w:basedOn w:val="Normln"/>
    <w:uiPriority w:val="99"/>
    <w:rsid w:val="007E544F"/>
    <w:pPr>
      <w:tabs>
        <w:tab w:val="num" w:pos="720"/>
      </w:tabs>
      <w:ind w:left="720" w:hanging="360"/>
    </w:pPr>
    <w:rPr>
      <w:sz w:val="24"/>
      <w:szCs w:val="24"/>
    </w:rPr>
  </w:style>
  <w:style w:type="paragraph" w:customStyle="1" w:styleId="Abstrakt">
    <w:name w:val="Abstrakt"/>
    <w:basedOn w:val="Normln"/>
    <w:rsid w:val="007E544F"/>
    <w:pPr>
      <w:spacing w:line="360" w:lineRule="auto"/>
    </w:pPr>
    <w:rPr>
      <w:b/>
      <w:sz w:val="24"/>
      <w:szCs w:val="24"/>
      <w:lang w:val="sk-SK"/>
    </w:rPr>
  </w:style>
  <w:style w:type="paragraph" w:customStyle="1" w:styleId="Dosaenvzdln">
    <w:name w:val="Dosažené vzdělání"/>
    <w:basedOn w:val="Zkladntext"/>
    <w:semiHidden/>
    <w:rsid w:val="007E544F"/>
    <w:pPr>
      <w:numPr>
        <w:numId w:val="5"/>
      </w:numPr>
      <w:tabs>
        <w:tab w:val="num" w:pos="360"/>
      </w:tabs>
      <w:spacing w:beforeAutospacing="1" w:after="60" w:afterAutospacing="1" w:line="240" w:lineRule="atLeast"/>
      <w:ind w:left="360" w:hanging="360"/>
    </w:pPr>
    <w:rPr>
      <w:rFonts w:ascii="Garamond" w:hAnsi="Garamond"/>
      <w:i w:val="0"/>
      <w:iCs w:val="0"/>
      <w:sz w:val="22"/>
      <w:szCs w:val="20"/>
    </w:rPr>
  </w:style>
  <w:style w:type="character" w:customStyle="1" w:styleId="obdpole50">
    <w:name w:val="obd_pole_50"/>
    <w:basedOn w:val="Standardnpsmoodstavce"/>
    <w:rsid w:val="007E544F"/>
  </w:style>
  <w:style w:type="paragraph" w:customStyle="1" w:styleId="Tab">
    <w:name w:val="Tab"/>
    <w:basedOn w:val="Normln"/>
    <w:rsid w:val="007E544F"/>
    <w:pPr>
      <w:tabs>
        <w:tab w:val="left" w:pos="1134"/>
      </w:tabs>
      <w:ind w:left="1134" w:hanging="1134"/>
    </w:pPr>
    <w:rPr>
      <w:rFonts w:eastAsia="Calibri"/>
    </w:rPr>
  </w:style>
  <w:style w:type="character" w:customStyle="1" w:styleId="article-headermeta-info-label">
    <w:name w:val="article-header__meta-info-label"/>
    <w:basedOn w:val="Standardnpsmoodstavce"/>
    <w:rsid w:val="007E544F"/>
  </w:style>
  <w:style w:type="character" w:customStyle="1" w:styleId="article-headermeta-info-data">
    <w:name w:val="article-header__meta-info-data"/>
    <w:basedOn w:val="Standardnpsmoodstavce"/>
    <w:rsid w:val="007E544F"/>
  </w:style>
  <w:style w:type="paragraph" w:customStyle="1" w:styleId="xmsonormal">
    <w:name w:val="x_msonormal"/>
    <w:basedOn w:val="Normln"/>
    <w:rsid w:val="007E544F"/>
    <w:rPr>
      <w:rFonts w:ascii="Calibri" w:eastAsia="Calibri" w:hAnsi="Calibri"/>
      <w:sz w:val="22"/>
      <w:szCs w:val="22"/>
    </w:rPr>
  </w:style>
  <w:style w:type="paragraph" w:customStyle="1" w:styleId="Literatura">
    <w:name w:val="Literatura"/>
    <w:basedOn w:val="Normln"/>
    <w:uiPriority w:val="99"/>
    <w:rsid w:val="007E544F"/>
    <w:pPr>
      <w:tabs>
        <w:tab w:val="num" w:pos="284"/>
      </w:tabs>
      <w:spacing w:after="120"/>
    </w:pPr>
    <w:rPr>
      <w:sz w:val="28"/>
      <w:szCs w:val="28"/>
    </w:rPr>
  </w:style>
  <w:style w:type="paragraph" w:styleId="Seznam">
    <w:name w:val="List"/>
    <w:basedOn w:val="Normln"/>
    <w:semiHidden/>
    <w:unhideWhenUsed/>
    <w:rsid w:val="007E544F"/>
    <w:pPr>
      <w:overflowPunct w:val="0"/>
      <w:autoSpaceDE w:val="0"/>
      <w:autoSpaceDN w:val="0"/>
      <w:adjustRightInd w:val="0"/>
      <w:ind w:left="283" w:hanging="283"/>
    </w:pPr>
    <w:rPr>
      <w:sz w:val="24"/>
    </w:rPr>
  </w:style>
  <w:style w:type="character" w:customStyle="1" w:styleId="field">
    <w:name w:val="field"/>
    <w:rsid w:val="007E544F"/>
  </w:style>
  <w:style w:type="paragraph" w:customStyle="1" w:styleId="Zkladntextodsazen31">
    <w:name w:val="Základní text odsazený 31"/>
    <w:basedOn w:val="Normln"/>
    <w:rsid w:val="007E544F"/>
    <w:pPr>
      <w:suppressAutoHyphens/>
      <w:spacing w:after="120"/>
      <w:ind w:left="283"/>
    </w:pPr>
    <w:rPr>
      <w:rFonts w:cs="Arial"/>
      <w:sz w:val="16"/>
      <w:szCs w:val="16"/>
      <w:lang w:eastAsia="ar-SA"/>
    </w:rPr>
  </w:style>
  <w:style w:type="paragraph" w:customStyle="1" w:styleId="Zkladntext21">
    <w:name w:val="Základní text 21"/>
    <w:basedOn w:val="Normln"/>
    <w:rsid w:val="007E544F"/>
    <w:pPr>
      <w:suppressAutoHyphens/>
    </w:pPr>
    <w:rPr>
      <w:rFonts w:ascii="Arial" w:hAnsi="Arial" w:cs="Arial"/>
      <w:sz w:val="18"/>
      <w:szCs w:val="24"/>
      <w:lang w:eastAsia="ar-SA"/>
    </w:rPr>
  </w:style>
  <w:style w:type="paragraph" w:styleId="FormtovanvHTML">
    <w:name w:val="HTML Preformatted"/>
    <w:basedOn w:val="Normln"/>
    <w:link w:val="FormtovanvHTMLChar"/>
    <w:uiPriority w:val="99"/>
    <w:unhideWhenUsed/>
    <w:rsid w:val="007E54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character" w:customStyle="1" w:styleId="FormtovanvHTMLChar">
    <w:name w:val="Formátovaný v HTML Char"/>
    <w:basedOn w:val="Standardnpsmoodstavce"/>
    <w:link w:val="FormtovanvHTML"/>
    <w:uiPriority w:val="99"/>
    <w:rsid w:val="007E544F"/>
    <w:rPr>
      <w:rFonts w:ascii="Courier New" w:eastAsia="Times New Roman" w:hAnsi="Courier New" w:cs="Courier New"/>
      <w:sz w:val="20"/>
      <w:szCs w:val="20"/>
    </w:rPr>
  </w:style>
  <w:style w:type="paragraph" w:customStyle="1" w:styleId="CVNormal">
    <w:name w:val="CV Normal"/>
    <w:basedOn w:val="Normln"/>
    <w:rsid w:val="007E544F"/>
    <w:pPr>
      <w:suppressAutoHyphens/>
      <w:ind w:left="113" w:right="113"/>
    </w:pPr>
    <w:rPr>
      <w:rFonts w:ascii="Arial Narrow" w:hAnsi="Arial Narrow"/>
      <w:lang w:eastAsia="ar-SA"/>
    </w:rPr>
  </w:style>
  <w:style w:type="character" w:customStyle="1" w:styleId="bibliographic-informationvalue">
    <w:name w:val="bibliographic-information__value"/>
    <w:basedOn w:val="Standardnpsmoodstavce"/>
    <w:rsid w:val="007E544F"/>
  </w:style>
  <w:style w:type="character" w:customStyle="1" w:styleId="paddingr15">
    <w:name w:val="paddingr15"/>
    <w:basedOn w:val="Standardnpsmoodstavce"/>
    <w:rsid w:val="007E544F"/>
  </w:style>
  <w:style w:type="paragraph" w:customStyle="1" w:styleId="western">
    <w:name w:val="western"/>
    <w:basedOn w:val="Normln"/>
    <w:rsid w:val="007E544F"/>
    <w:pPr>
      <w:spacing w:before="100" w:beforeAutospacing="1" w:line="288" w:lineRule="auto"/>
      <w:ind w:left="115"/>
      <w:jc w:val="both"/>
    </w:pPr>
    <w:rPr>
      <w:sz w:val="24"/>
      <w:szCs w:val="24"/>
    </w:rPr>
  </w:style>
  <w:style w:type="character" w:customStyle="1" w:styleId="Nadpis2Char">
    <w:name w:val="Nadpis 2 Char"/>
    <w:basedOn w:val="Standardnpsmoodstavce"/>
    <w:link w:val="Nadpis2"/>
    <w:uiPriority w:val="99"/>
    <w:rsid w:val="007E544F"/>
    <w:rPr>
      <w:rFonts w:ascii="Cambria" w:eastAsia="Times New Roman" w:hAnsi="Cambria" w:cs="Times New Roman"/>
      <w:color w:val="365F91"/>
      <w:sz w:val="26"/>
      <w:szCs w:val="26"/>
    </w:rPr>
  </w:style>
  <w:style w:type="character" w:customStyle="1" w:styleId="Nadpis3Char">
    <w:name w:val="Nadpis 3 Char"/>
    <w:basedOn w:val="Standardnpsmoodstavce"/>
    <w:link w:val="Nadpis3"/>
    <w:uiPriority w:val="99"/>
    <w:rsid w:val="007E544F"/>
    <w:rPr>
      <w:rFonts w:ascii="Cambria" w:eastAsia="Times New Roman" w:hAnsi="Cambria" w:cs="Times New Roman"/>
      <w:color w:val="243F60"/>
      <w:sz w:val="24"/>
      <w:szCs w:val="24"/>
    </w:rPr>
  </w:style>
  <w:style w:type="character" w:styleId="Znakapoznpodarou">
    <w:name w:val="footnote reference"/>
    <w:basedOn w:val="Standardnpsmoodstavce"/>
    <w:uiPriority w:val="99"/>
    <w:semiHidden/>
    <w:unhideWhenUsed/>
    <w:rsid w:val="007E544F"/>
    <w:rPr>
      <w:vertAlign w:val="superscript"/>
    </w:rPr>
  </w:style>
  <w:style w:type="paragraph" w:styleId="Revize">
    <w:name w:val="Revision"/>
    <w:hidden/>
    <w:uiPriority w:val="99"/>
    <w:semiHidden/>
    <w:rsid w:val="007E544F"/>
    <w:pPr>
      <w:spacing w:after="0" w:line="240" w:lineRule="auto"/>
    </w:pPr>
    <w:rPr>
      <w:rFonts w:ascii="Calibri" w:eastAsia="Calibri" w:hAnsi="Calibri" w:cs="Arial"/>
    </w:rPr>
  </w:style>
  <w:style w:type="paragraph" w:customStyle="1" w:styleId="oiaeaeiyiio2">
    <w:name w:val="oiaeaeiyiio2"/>
    <w:basedOn w:val="Normln"/>
    <w:rsid w:val="007E544F"/>
    <w:rPr>
      <w:rFonts w:eastAsia="Calibri"/>
      <w:sz w:val="24"/>
      <w:szCs w:val="24"/>
    </w:rPr>
  </w:style>
  <w:style w:type="paragraph" w:styleId="Bezmezer">
    <w:name w:val="No Spacing"/>
    <w:uiPriority w:val="1"/>
    <w:qFormat/>
    <w:rsid w:val="007E544F"/>
    <w:pPr>
      <w:spacing w:after="0" w:line="240" w:lineRule="auto"/>
    </w:pPr>
    <w:rPr>
      <w:rFonts w:ascii="Times New Roman" w:eastAsia="Times New Roman" w:hAnsi="Times New Roman" w:cs="Times New Roman"/>
      <w:sz w:val="20"/>
      <w:szCs w:val="20"/>
      <w:lang w:eastAsia="cs-CZ"/>
    </w:rPr>
  </w:style>
  <w:style w:type="paragraph" w:styleId="Prosttext">
    <w:name w:val="Plain Text"/>
    <w:basedOn w:val="Normln"/>
    <w:link w:val="ProsttextChar1"/>
    <w:uiPriority w:val="99"/>
    <w:semiHidden/>
    <w:unhideWhenUsed/>
    <w:rsid w:val="007E544F"/>
    <w:rPr>
      <w:rFonts w:ascii="Consolas" w:hAnsi="Consolas"/>
      <w:sz w:val="21"/>
      <w:szCs w:val="21"/>
    </w:rPr>
  </w:style>
  <w:style w:type="character" w:customStyle="1" w:styleId="ProsttextChar1">
    <w:name w:val="Prostý text Char1"/>
    <w:basedOn w:val="Standardnpsmoodstavce"/>
    <w:link w:val="Prosttext"/>
    <w:uiPriority w:val="99"/>
    <w:semiHidden/>
    <w:rsid w:val="007E544F"/>
    <w:rPr>
      <w:rFonts w:ascii="Consolas" w:eastAsia="Times New Roman" w:hAnsi="Consolas" w:cs="Times New Roman"/>
      <w:sz w:val="21"/>
      <w:szCs w:val="21"/>
      <w:lang w:eastAsia="cs-CZ"/>
    </w:rPr>
  </w:style>
  <w:style w:type="character" w:styleId="Sledovanodkaz">
    <w:name w:val="FollowedHyperlink"/>
    <w:basedOn w:val="Standardnpsmoodstavce"/>
    <w:uiPriority w:val="99"/>
    <w:semiHidden/>
    <w:unhideWhenUsed/>
    <w:rsid w:val="007E544F"/>
    <w:rPr>
      <w:color w:val="954F72" w:themeColor="followedHyperlink"/>
      <w:u w:val="single"/>
    </w:rPr>
  </w:style>
  <w:style w:type="character" w:customStyle="1" w:styleId="Nadpis5Char1">
    <w:name w:val="Nadpis 5 Char1"/>
    <w:basedOn w:val="Standardnpsmoodstavce"/>
    <w:uiPriority w:val="9"/>
    <w:semiHidden/>
    <w:rsid w:val="007E544F"/>
    <w:rPr>
      <w:rFonts w:asciiTheme="majorHAnsi" w:eastAsiaTheme="majorEastAsia" w:hAnsiTheme="majorHAnsi" w:cstheme="majorBidi"/>
      <w:color w:val="2E74B5" w:themeColor="accent1" w:themeShade="BF"/>
      <w:sz w:val="20"/>
      <w:szCs w:val="20"/>
      <w:lang w:eastAsia="cs-CZ"/>
    </w:rPr>
  </w:style>
  <w:style w:type="character" w:customStyle="1" w:styleId="Nadpis2Char1">
    <w:name w:val="Nadpis 2 Char1"/>
    <w:basedOn w:val="Standardnpsmoodstavce"/>
    <w:uiPriority w:val="9"/>
    <w:semiHidden/>
    <w:rsid w:val="007E544F"/>
    <w:rPr>
      <w:rFonts w:asciiTheme="majorHAnsi" w:eastAsiaTheme="majorEastAsia" w:hAnsiTheme="majorHAnsi" w:cstheme="majorBidi"/>
      <w:color w:val="2E74B5" w:themeColor="accent1" w:themeShade="BF"/>
      <w:sz w:val="26"/>
      <w:szCs w:val="26"/>
      <w:lang w:eastAsia="cs-CZ"/>
    </w:rPr>
  </w:style>
  <w:style w:type="character" w:customStyle="1" w:styleId="Nadpis3Char1">
    <w:name w:val="Nadpis 3 Char1"/>
    <w:basedOn w:val="Standardnpsmoodstavce"/>
    <w:uiPriority w:val="9"/>
    <w:semiHidden/>
    <w:rsid w:val="007E544F"/>
    <w:rPr>
      <w:rFonts w:asciiTheme="majorHAnsi" w:eastAsiaTheme="majorEastAsia" w:hAnsiTheme="majorHAnsi" w:cstheme="majorBidi"/>
      <w:color w:val="1F4D78" w:themeColor="accent1" w:themeShade="7F"/>
      <w:sz w:val="24"/>
      <w:szCs w:val="24"/>
      <w:lang w:eastAsia="cs-CZ"/>
    </w:rPr>
  </w:style>
  <w:style w:type="character" w:customStyle="1" w:styleId="a-size-large1">
    <w:name w:val="a-size-large1"/>
    <w:basedOn w:val="Standardnpsmoodstavce"/>
    <w:rsid w:val="005C020E"/>
    <w:rPr>
      <w:rFonts w:ascii="Arial" w:hAnsi="Arial" w:cs="Arial" w:hint="default"/>
    </w:rPr>
  </w:style>
  <w:style w:type="character" w:customStyle="1" w:styleId="a-declarative">
    <w:name w:val="a-declarative"/>
    <w:basedOn w:val="Standardnpsmoodstavce"/>
    <w:rsid w:val="005C020E"/>
  </w:style>
  <w:style w:type="table" w:customStyle="1" w:styleId="Mkatabulky1">
    <w:name w:val="Mřížka tabulky1"/>
    <w:basedOn w:val="Normlntabulka"/>
    <w:next w:val="Mkatabulky"/>
    <w:uiPriority w:val="99"/>
    <w:rsid w:val="004842AA"/>
    <w:pPr>
      <w:spacing w:after="0" w:line="240" w:lineRule="auto"/>
    </w:pPr>
    <w:rPr>
      <w:rFonts w:ascii="Calibri" w:eastAsia="Calibri" w:hAnsi="Calibri" w:cs="Arial"/>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2450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E449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99"/>
    <w:rsid w:val="00560F47"/>
    <w:pPr>
      <w:spacing w:after="0" w:line="240" w:lineRule="auto"/>
    </w:pPr>
    <w:rPr>
      <w:rFonts w:ascii="Calibri" w:eastAsia="Calibri" w:hAnsi="Calibri" w:cs="Arial"/>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list">
    <w:name w:val="x_msolist"/>
    <w:basedOn w:val="Normln"/>
    <w:uiPriority w:val="99"/>
    <w:rsid w:val="00925740"/>
    <w:rPr>
      <w:rFonts w:eastAsiaTheme="minorHAnsi"/>
      <w:sz w:val="24"/>
      <w:szCs w:val="24"/>
    </w:rPr>
  </w:style>
  <w:style w:type="character" w:customStyle="1" w:styleId="xfield">
    <w:name w:val="x_field"/>
    <w:basedOn w:val="Standardnpsmoodstavce"/>
    <w:rsid w:val="00925740"/>
  </w:style>
  <w:style w:type="character" w:customStyle="1" w:styleId="obdpole6">
    <w:name w:val="obd_pole_6"/>
    <w:basedOn w:val="Standardnpsmoodstavce"/>
    <w:rsid w:val="00E827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832817">
      <w:bodyDiv w:val="1"/>
      <w:marLeft w:val="0"/>
      <w:marRight w:val="0"/>
      <w:marTop w:val="0"/>
      <w:marBottom w:val="0"/>
      <w:divBdr>
        <w:top w:val="none" w:sz="0" w:space="0" w:color="auto"/>
        <w:left w:val="none" w:sz="0" w:space="0" w:color="auto"/>
        <w:bottom w:val="none" w:sz="0" w:space="0" w:color="auto"/>
        <w:right w:val="none" w:sz="0" w:space="0" w:color="auto"/>
      </w:divBdr>
    </w:div>
    <w:div w:id="527110259">
      <w:bodyDiv w:val="1"/>
      <w:marLeft w:val="0"/>
      <w:marRight w:val="0"/>
      <w:marTop w:val="0"/>
      <w:marBottom w:val="0"/>
      <w:divBdr>
        <w:top w:val="none" w:sz="0" w:space="0" w:color="auto"/>
        <w:left w:val="none" w:sz="0" w:space="0" w:color="auto"/>
        <w:bottom w:val="none" w:sz="0" w:space="0" w:color="auto"/>
        <w:right w:val="none" w:sz="0" w:space="0" w:color="auto"/>
      </w:divBdr>
    </w:div>
    <w:div w:id="761224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dx.doi.org/10.4467/23539496IB.16.040.5621" TargetMode="External"/><Relationship Id="rId117" Type="http://schemas.openxmlformats.org/officeDocument/2006/relationships/theme" Target="theme/theme1.xml"/><Relationship Id="rId21" Type="http://schemas.openxmlformats.org/officeDocument/2006/relationships/hyperlink" Target="https://doi.org/10.1016/j.sbspro.2013.12.933" TargetMode="External"/><Relationship Id="rId42" Type="http://schemas.openxmlformats.org/officeDocument/2006/relationships/hyperlink" Target="http://doi.org/10.9770/jssi.2018.7.3" TargetMode="External"/><Relationship Id="rId47" Type="http://schemas.openxmlformats.org/officeDocument/2006/relationships/hyperlink" Target="https://search.proquest.com/docview/1916720788?pq-origsite=gscholar" TargetMode="External"/><Relationship Id="rId63" Type="http://schemas.openxmlformats.org/officeDocument/2006/relationships/hyperlink" Target="https://www.utb.cz/univerzita/uredni-deska/vnitrni-normy-a-predpisy/vnitrni-predpisy/" TargetMode="External"/><Relationship Id="rId68" Type="http://schemas.openxmlformats.org/officeDocument/2006/relationships/hyperlink" Target="https://www.utb.cz/?mdocs-file=6492" TargetMode="External"/><Relationship Id="rId84" Type="http://schemas.openxmlformats.org/officeDocument/2006/relationships/hyperlink" Target="https://www.utb.cz/?mdocs-file=6474" TargetMode="External"/><Relationship Id="rId89" Type="http://schemas.openxmlformats.org/officeDocument/2006/relationships/hyperlink" Target="https://fame.utb.cz/o-fakulte/mezinarodni-vztahy/" TargetMode="External"/><Relationship Id="rId112" Type="http://schemas.openxmlformats.org/officeDocument/2006/relationships/hyperlink" Target="https://fame.utb.cz/mdocs-posts/dr-01-2018/" TargetMode="External"/><Relationship Id="rId16" Type="http://schemas.openxmlformats.org/officeDocument/2006/relationships/hyperlink" Target="http://wwwbcf.usc.edu/~gareth/ISL/" TargetMode="External"/><Relationship Id="rId107" Type="http://schemas.openxmlformats.org/officeDocument/2006/relationships/hyperlink" Target="https://www.utb.cz/en/university/official-board/internal-rules-and-regulations/rules-and-regulations/" TargetMode="External"/><Relationship Id="rId11" Type="http://schemas.openxmlformats.org/officeDocument/2006/relationships/hyperlink" Target="https://fame.utb.cz/wp-login.php" TargetMode="External"/><Relationship Id="rId32" Type="http://schemas.openxmlformats.org/officeDocument/2006/relationships/hyperlink" Target="https://doi.org/10.21003/ea.V161-15" TargetMode="External"/><Relationship Id="rId37" Type="http://schemas.openxmlformats.org/officeDocument/2006/relationships/hyperlink" Target="https://doi.org/10.3846/jbem.18.5690" TargetMode="External"/><Relationship Id="rId53" Type="http://schemas.openxmlformats.org/officeDocument/2006/relationships/hyperlink" Target="http://emf.fame.utb.cz" TargetMode="External"/><Relationship Id="rId58" Type="http://schemas.openxmlformats.org/officeDocument/2006/relationships/image" Target="media/image1.gif"/><Relationship Id="rId74" Type="http://schemas.openxmlformats.org/officeDocument/2006/relationships/hyperlink" Target="https://www.utb.cz/univerzita/uredni-deska/vnitrni-normy-a-predpisy/" TargetMode="External"/><Relationship Id="rId79" Type="http://schemas.openxmlformats.org/officeDocument/2006/relationships/hyperlink" Target="http://portal.k.utb.cz" TargetMode="External"/><Relationship Id="rId102" Type="http://schemas.openxmlformats.org/officeDocument/2006/relationships/hyperlink" Target="http://portal.k.utb.cz/databases/alphabetical/" TargetMode="External"/><Relationship Id="rId5" Type="http://schemas.openxmlformats.org/officeDocument/2006/relationships/webSettings" Target="webSettings.xml"/><Relationship Id="rId90" Type="http://schemas.openxmlformats.org/officeDocument/2006/relationships/hyperlink" Target="https://www.utb.cz/?mdocs-file=6492" TargetMode="External"/><Relationship Id="rId95" Type="http://schemas.openxmlformats.org/officeDocument/2006/relationships/hyperlink" Target="https://fame.utb.cz/mdocs-posts/sd-01-2018/" TargetMode="External"/><Relationship Id="rId22" Type="http://schemas.openxmlformats.org/officeDocument/2006/relationships/hyperlink" Target="http://www.uni-obuda.hu/journal/Lazanyi_Virglerova_Dvorsky_Dapkus_78.pdf" TargetMode="External"/><Relationship Id="rId27" Type="http://schemas.openxmlformats.org/officeDocument/2006/relationships/hyperlink" Target="https://doi.org/10.1016/j.sbspro.2013.12.933" TargetMode="External"/><Relationship Id="rId43" Type="http://schemas.openxmlformats.org/officeDocument/2006/relationships/hyperlink" Target="https://doi.org/10.21003/ea.V162-13" TargetMode="External"/><Relationship Id="rId48" Type="http://schemas.openxmlformats.org/officeDocument/2006/relationships/hyperlink" Target="https://cgscholar.com/bookstore/works/macroeconomic-consequences-of-contemporary-career-planning-of-university-students-in-the-czech-republic-vol-11-issue-1-2016-b3d9534a-18d1-427c-9716-920dc58ecfba" TargetMode="External"/><Relationship Id="rId64" Type="http://schemas.openxmlformats.org/officeDocument/2006/relationships/hyperlink" Target="https://www.utb.cz/mdocs-posts/sr_13_2017/" TargetMode="External"/><Relationship Id="rId69" Type="http://schemas.openxmlformats.org/officeDocument/2006/relationships/hyperlink" Target="https://fame.utb.cz/?mdocs-file=1673" TargetMode="External"/><Relationship Id="rId113" Type="http://schemas.openxmlformats.org/officeDocument/2006/relationships/header" Target="header1.xml"/><Relationship Id="rId80" Type="http://schemas.openxmlformats.org/officeDocument/2006/relationships/hyperlink" Target="http://portal.k.utb.cz/databases/alphabetical" TargetMode="External"/><Relationship Id="rId85" Type="http://schemas.openxmlformats.org/officeDocument/2006/relationships/hyperlink" Target="https://www.utb.cz/?mdocs-file=6506" TargetMode="External"/><Relationship Id="rId12" Type="http://schemas.openxmlformats.org/officeDocument/2006/relationships/hyperlink" Target="https://fame.utb.cz/student/vyuka/odborna-diplomova-praxe/" TargetMode="External"/><Relationship Id="rId17" Type="http://schemas.openxmlformats.org/officeDocument/2006/relationships/hyperlink" Target="http://www.loc.gov/catdir/enhancements/fy1001/2009030255-b.html" TargetMode="External"/><Relationship Id="rId33" Type="http://schemas.openxmlformats.org/officeDocument/2006/relationships/hyperlink" Target="https://doi.org/10.1108/LODJ-06-2018-0236" TargetMode="External"/><Relationship Id="rId38" Type="http://schemas.openxmlformats.org/officeDocument/2006/relationships/hyperlink" Target="http://web.a.ebscohost.com/ehost/pdfviewer/pdfviewer?sid=cce91298-899a-466e-9436-ee31030d9923%40sessionmgr4004&amp;vid=0&amp;hid=4112" TargetMode="External"/><Relationship Id="rId59" Type="http://schemas.openxmlformats.org/officeDocument/2006/relationships/hyperlink" Target="https://www.utb.cz/?mdocs-file=6474" TargetMode="External"/><Relationship Id="rId103" Type="http://schemas.openxmlformats.org/officeDocument/2006/relationships/hyperlink" Target="https://www.utb.cz/univerzita/uredni-deska/vnitrni-normy-a-predpisy/vnitrni-predpisy/" TargetMode="External"/><Relationship Id="rId108" Type="http://schemas.openxmlformats.org/officeDocument/2006/relationships/hyperlink" Target="https://fame.utb.cz/en/about-the-faculty-2/official-board/internal-rules-and-regulations/rules-and-regulations/" TargetMode="External"/><Relationship Id="rId54" Type="http://schemas.openxmlformats.org/officeDocument/2006/relationships/hyperlink" Target="http://www.batovaskola.cz" TargetMode="External"/><Relationship Id="rId70" Type="http://schemas.openxmlformats.org/officeDocument/2006/relationships/hyperlink" Target="https://www.utb.cz/univerzita/uredni-deska/ruzne/zprava-o-vnitrnim-hodnoceni-kvality-utb-ve-zline/" TargetMode="External"/><Relationship Id="rId75" Type="http://schemas.openxmlformats.org/officeDocument/2006/relationships/hyperlink" Target="https://fame.utb.cz/o-fakulte/uredni-deska/vnitrni-normy-a-predpisy/" TargetMode="External"/><Relationship Id="rId91" Type="http://schemas.openxmlformats.org/officeDocument/2006/relationships/hyperlink" Target="https://fame.utb.cz/?mdocs-file=1673" TargetMode="External"/><Relationship Id="rId96" Type="http://schemas.openxmlformats.org/officeDocument/2006/relationships/hyperlink" Target="https://fame.utb.cz/mdocs-posts/sd-06-2017/"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www.ramp.ase.ro/en/_data/files/articole/2017/28-01.pdf" TargetMode="External"/><Relationship Id="rId28" Type="http://schemas.openxmlformats.org/officeDocument/2006/relationships/hyperlink" Target="https://doi.org/10.11118/actaun201765010237" TargetMode="External"/><Relationship Id="rId49" Type="http://schemas.openxmlformats.org/officeDocument/2006/relationships/hyperlink" Target="https://www.scopus.com/sourceid/15424?origin=recordpage" TargetMode="External"/><Relationship Id="rId114" Type="http://schemas.openxmlformats.org/officeDocument/2006/relationships/footer" Target="footer1.xml"/><Relationship Id="rId10" Type="http://schemas.openxmlformats.org/officeDocument/2006/relationships/hyperlink" Target="https://www.utb.cz/wp-login.php" TargetMode="External"/><Relationship Id="rId31" Type="http://schemas.openxmlformats.org/officeDocument/2006/relationships/hyperlink" Target="https://doi.org/10.21003/ea.V164-20" TargetMode="External"/><Relationship Id="rId44" Type="http://schemas.openxmlformats.org/officeDocument/2006/relationships/hyperlink" Target="http://dx.doi.org/10.9770/jssi.2017.6.1(8)" TargetMode="External"/><Relationship Id="rId52" Type="http://schemas.openxmlformats.org/officeDocument/2006/relationships/hyperlink" Target="https://icfe2018.tdtu.edu.vn" TargetMode="External"/><Relationship Id="rId60" Type="http://schemas.openxmlformats.org/officeDocument/2006/relationships/hyperlink" Target="https://www.utb.cz/?mdocs-file=6498" TargetMode="External"/><Relationship Id="rId65" Type="http://schemas.openxmlformats.org/officeDocument/2006/relationships/hyperlink" Target="https://www.utb.cz/?mdocs-file=9139" TargetMode="External"/><Relationship Id="rId73" Type="http://schemas.openxmlformats.org/officeDocument/2006/relationships/hyperlink" Target="https://stag.utb.cz/portal/" TargetMode="External"/><Relationship Id="rId78" Type="http://schemas.openxmlformats.org/officeDocument/2006/relationships/hyperlink" Target="https://jobcentrum.utb.cz/index.php?option=com_content&amp;view=article&amp;id=21&amp;Itemid=156&amp;lang=cz" TargetMode="External"/><Relationship Id="rId81" Type="http://schemas.openxmlformats.org/officeDocument/2006/relationships/hyperlink" Target="https://www.utb.cz/mdocs-posts/smernice-rektora-c-18-2018/" TargetMode="External"/><Relationship Id="rId86" Type="http://schemas.openxmlformats.org/officeDocument/2006/relationships/hyperlink" Target="https://www.utb.cz/?mdocs-file=7718" TargetMode="External"/><Relationship Id="rId94" Type="http://schemas.openxmlformats.org/officeDocument/2006/relationships/hyperlink" Target="https://fame.utb.cz/?mdocs-file=1673" TargetMode="External"/><Relationship Id="rId99" Type="http://schemas.openxmlformats.org/officeDocument/2006/relationships/hyperlink" Target="https://fame.utb.cz/?mdocs-file=1673" TargetMode="External"/><Relationship Id="rId101" Type="http://schemas.openxmlformats.org/officeDocument/2006/relationships/hyperlink" Target="https://fame.utb.cz/?mdocs-file=1673" TargetMode="External"/><Relationship Id="rId4" Type="http://schemas.openxmlformats.org/officeDocument/2006/relationships/settings" Target="settings.xml"/><Relationship Id="rId9" Type="http://schemas.openxmlformats.org/officeDocument/2006/relationships/hyperlink" Target="https://www.utb.cz/univerzita/uredni-deska/vnitrni-normy-a-predpisy/vnitrni-predpisy/" TargetMode="External"/><Relationship Id="rId13" Type="http://schemas.openxmlformats.org/officeDocument/2006/relationships/hyperlink" Target="https://stag.utb.cz/portal/studium/prohlizeni.html" TargetMode="External"/><Relationship Id="rId18" Type="http://schemas.openxmlformats.org/officeDocument/2006/relationships/hyperlink" Target="http://www.amazon.com/Jill-Dych%C3%A9/e/B001H6L0ZK/ref=dp_byline_cont_book_1" TargetMode="External"/><Relationship Id="rId39" Type="http://schemas.openxmlformats.org/officeDocument/2006/relationships/hyperlink" Target="https://doi.org/10.15240/tul/001/2015-3-005" TargetMode="External"/><Relationship Id="rId109" Type="http://schemas.openxmlformats.org/officeDocument/2006/relationships/hyperlink" Target="https://fame.utb.cz/en/about-the-faculty-2/official-board/internal-rules-and-regulations/fame-deans-regulations/" TargetMode="External"/><Relationship Id="rId34" Type="http://schemas.openxmlformats.org/officeDocument/2006/relationships/hyperlink" Target="https://doi.org/10.1515/mmcks-2017-0036" TargetMode="External"/><Relationship Id="rId50" Type="http://schemas.openxmlformats.org/officeDocument/2006/relationships/hyperlink" Target="http://www.ufu.utb.cz/konference/" TargetMode="External"/><Relationship Id="rId55" Type="http://schemas.openxmlformats.org/officeDocument/2006/relationships/hyperlink" Target="https://fame.utb.cz/veda-a-vyzkum/vedecko-vyzkumna-cinnost/svoc/" TargetMode="External"/><Relationship Id="rId76" Type="http://schemas.openxmlformats.org/officeDocument/2006/relationships/hyperlink" Target="https://jobcentrum.utb.cz/index.php?lang=cz" TargetMode="External"/><Relationship Id="rId97" Type="http://schemas.openxmlformats.org/officeDocument/2006/relationships/hyperlink" Target="https://digilib.k.utb.cz" TargetMode="External"/><Relationship Id="rId104" Type="http://schemas.openxmlformats.org/officeDocument/2006/relationships/chart" Target="charts/chart1.xml"/><Relationship Id="rId7" Type="http://schemas.openxmlformats.org/officeDocument/2006/relationships/endnotes" Target="endnotes.xml"/><Relationship Id="rId71" Type="http://schemas.openxmlformats.org/officeDocument/2006/relationships/hyperlink" Target="https://www.utb.cz/univerzita/uredni-deska/ruzne/zprava-o-vnitrnim-hodnoceni-kvality-utb-ve-zline/" TargetMode="External"/><Relationship Id="rId92" Type="http://schemas.openxmlformats.org/officeDocument/2006/relationships/hyperlink" Target="https://fame.utb.cz/mdocs-posts/sd-01-2018/" TargetMode="External"/><Relationship Id="rId2" Type="http://schemas.openxmlformats.org/officeDocument/2006/relationships/numbering" Target="numbering.xml"/><Relationship Id="rId29" Type="http://schemas.openxmlformats.org/officeDocument/2006/relationships/hyperlink" Target="http://dx.doi.org/10.15240/tul/001/2014-2-011" TargetMode="External"/><Relationship Id="rId24" Type="http://schemas.openxmlformats.org/officeDocument/2006/relationships/hyperlink" Target="https://doi.org/10.14254/2071-789X.2018/11-1/17" TargetMode="External"/><Relationship Id="rId40" Type="http://schemas.openxmlformats.org/officeDocument/2006/relationships/hyperlink" Target="https://doi.org/10.9770/jssi.2017.7.1(14)" TargetMode="External"/><Relationship Id="rId45" Type="http://schemas.openxmlformats.org/officeDocument/2006/relationships/hyperlink" Target="http://hdl.handle.net/10195/66842" TargetMode="External"/><Relationship Id="rId66" Type="http://schemas.openxmlformats.org/officeDocument/2006/relationships/hyperlink" Target="https://fame.utb.cz/?mdocs-file=1212" TargetMode="External"/><Relationship Id="rId87" Type="http://schemas.openxmlformats.org/officeDocument/2006/relationships/hyperlink" Target="https://www.utb.cz/?mdocs-file=7724" TargetMode="External"/><Relationship Id="rId110" Type="http://schemas.openxmlformats.org/officeDocument/2006/relationships/hyperlink" Target="https://stag.utb.cz/portal/studium/index.html?pc_lang=en" TargetMode="External"/><Relationship Id="rId115" Type="http://schemas.openxmlformats.org/officeDocument/2006/relationships/fontTable" Target="fontTable.xml"/><Relationship Id="rId61" Type="http://schemas.openxmlformats.org/officeDocument/2006/relationships/hyperlink" Target="https://www.utb.cz/univerzita/o-univerzite/struktura/organy/rada-pro-vnitrni-hodnoceni/" TargetMode="External"/><Relationship Id="rId82" Type="http://schemas.openxmlformats.org/officeDocument/2006/relationships/hyperlink" Target="https://jobcentrum.utb.cz/index.php?option=com_content&amp;view=article&amp;id=21&amp;Itemid=156&amp;lang=cz" TargetMode="External"/><Relationship Id="rId19" Type="http://schemas.openxmlformats.org/officeDocument/2006/relationships/hyperlink" Target="http://icfe2017.tdt.edu.vn/sites/icfe2017/files/2017-09/ICFE2017-Proceedings.pdf" TargetMode="External"/><Relationship Id="rId14" Type="http://schemas.openxmlformats.org/officeDocument/2006/relationships/hyperlink" Target="http://ultimateguidetobpm.com/" TargetMode="External"/><Relationship Id="rId30" Type="http://schemas.openxmlformats.org/officeDocument/2006/relationships/hyperlink" Target="http://icfe2017.tdt.edu.vn/sites/icfe2017/files/2017-09/ICFE2017-Proceedings.pdf" TargetMode="External"/><Relationship Id="rId35" Type="http://schemas.openxmlformats.org/officeDocument/2006/relationships/hyperlink" Target="https://doi.org/10.1177/0734282916661663" TargetMode="External"/><Relationship Id="rId56" Type="http://schemas.openxmlformats.org/officeDocument/2006/relationships/hyperlink" Target="http://digilib.k.utb.cz" TargetMode="External"/><Relationship Id="rId77" Type="http://schemas.openxmlformats.org/officeDocument/2006/relationships/hyperlink" Target="https://jobcentrum.utb.cz/index.php?option=com_career&amp;view=offers&amp;Itemid=105&amp;lang=cz" TargetMode="External"/><Relationship Id="rId100" Type="http://schemas.openxmlformats.org/officeDocument/2006/relationships/hyperlink" Target="https://www.utb.cz/?mdocs-file=6492" TargetMode="External"/><Relationship Id="rId105" Type="http://schemas.openxmlformats.org/officeDocument/2006/relationships/chart" Target="charts/chart2.xml"/><Relationship Id="rId8" Type="http://schemas.openxmlformats.org/officeDocument/2006/relationships/hyperlink" Target="https://utbcz-my.sharepoint.com/:f:/g/personal/pilik_utb_cz/Eib3N3islwBPhZtEP1fcTikBbm0doHPdNgyOyuHAD808Vw?e=mOnagw" TargetMode="External"/><Relationship Id="rId51" Type="http://schemas.openxmlformats.org/officeDocument/2006/relationships/hyperlink" Target="http://www.dokbat.utb.cz" TargetMode="External"/><Relationship Id="rId72" Type="http://schemas.openxmlformats.org/officeDocument/2006/relationships/hyperlink" Target="https://www.utb.cz/mdocs-posts/smernice-rektora-c-8-2018/" TargetMode="External"/><Relationship Id="rId93" Type="http://schemas.openxmlformats.org/officeDocument/2006/relationships/hyperlink" Target="https://www.utb.cz/?mdocs-file=6492" TargetMode="External"/><Relationship Id="rId98" Type="http://schemas.openxmlformats.org/officeDocument/2006/relationships/hyperlink" Target="https://www.utb.cz/?mdocs-file=6492" TargetMode="External"/><Relationship Id="rId3" Type="http://schemas.openxmlformats.org/officeDocument/2006/relationships/styles" Target="styles.xml"/><Relationship Id="rId25" Type="http://schemas.openxmlformats.org/officeDocument/2006/relationships/hyperlink" Target="http://aimijournal.com/Jg/0/1/b0ad8f15-aab9-4f7c-925d-62e949e51eca/1" TargetMode="External"/><Relationship Id="rId46" Type="http://schemas.openxmlformats.org/officeDocument/2006/relationships/hyperlink" Target="https://doi.org/10.7441/joc.2017.04.07" TargetMode="External"/><Relationship Id="rId67" Type="http://schemas.openxmlformats.org/officeDocument/2006/relationships/hyperlink" Target="https://www.utb.cz/univerzita/uredni-deska/vnitrni-normy-a-predpisy/vnitrni-predpisy/" TargetMode="External"/><Relationship Id="rId116" Type="http://schemas.microsoft.com/office/2011/relationships/people" Target="people.xml"/><Relationship Id="rId20" Type="http://schemas.openxmlformats.org/officeDocument/2006/relationships/hyperlink" Target="http://dx.doi.org/10.4467/23539496IB.16.040.5621" TargetMode="External"/><Relationship Id="rId41" Type="http://schemas.openxmlformats.org/officeDocument/2006/relationships/hyperlink" Target="http://dx.doi.org/10.15240/tul/001/2016-1-013" TargetMode="External"/><Relationship Id="rId62" Type="http://schemas.openxmlformats.org/officeDocument/2006/relationships/hyperlink" Target="https://www.utb.cz/?mdocs-file=1759" TargetMode="External"/><Relationship Id="rId83" Type="http://schemas.openxmlformats.org/officeDocument/2006/relationships/hyperlink" Target="https://www.utb.cz/?mdocs-file=6496" TargetMode="External"/><Relationship Id="rId88" Type="http://schemas.openxmlformats.org/officeDocument/2006/relationships/hyperlink" Target="https://fame.utb.cz/?mdocs-file=6005" TargetMode="External"/><Relationship Id="rId111" Type="http://schemas.openxmlformats.org/officeDocument/2006/relationships/hyperlink" Target="https://fame.utb.cz/en/student-2/study/masters-work-placement/" TargetMode="External"/><Relationship Id="rId15" Type="http://schemas.openxmlformats.org/officeDocument/2006/relationships/hyperlink" Target="http://wwwbcf.usc.edu/~gareth/ISL/" TargetMode="External"/><Relationship Id="rId36" Type="http://schemas.openxmlformats.org/officeDocument/2006/relationships/hyperlink" Target="https://doi.org/10.7441/joc.2016.04.01" TargetMode="External"/><Relationship Id="rId57" Type="http://schemas.openxmlformats.org/officeDocument/2006/relationships/hyperlink" Target="http://publikace.k.utb.cz" TargetMode="External"/><Relationship Id="rId106" Type="http://schemas.openxmlformats.org/officeDocument/2006/relationships/hyperlink" Target="http://vyuka.fame.utb.cz"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pilik\OneDrive%20-%20Univerzita%20Tom&#225;&#353;e%20Bati%20ve%20Zl&#237;n&#283;\Akreditace\Akreditace_programy_FaME\Seznam_AP.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List_aplikace_Microsoft_Excel.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doughnutChart>
        <c:varyColors val="1"/>
        <c:ser>
          <c:idx val="0"/>
          <c:order val="0"/>
          <c:tx>
            <c:strRef>
              <c:f>MSP_MNG_eng!$I$4</c:f>
              <c:strCache>
                <c:ptCount val="1"/>
                <c:pt idx="0">
                  <c:v>Počet</c:v>
                </c:pt>
              </c:strCache>
            </c:strRef>
          </c:tx>
          <c:dPt>
            <c:idx val="0"/>
            <c:bubble3D val="0"/>
            <c:spPr>
              <a:solidFill>
                <a:schemeClr val="accent1">
                  <a:shade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E9C6-49FA-BB97-586B9A82545B}"/>
              </c:ext>
            </c:extLst>
          </c:dPt>
          <c:dPt>
            <c:idx val="1"/>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E9C6-49FA-BB97-586B9A82545B}"/>
              </c:ext>
            </c:extLst>
          </c:dPt>
          <c:dPt>
            <c:idx val="2"/>
            <c:bubble3D val="0"/>
            <c:spPr>
              <a:solidFill>
                <a:schemeClr val="accent1">
                  <a:tint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E9C6-49FA-BB97-586B9A82545B}"/>
              </c:ext>
            </c:extLst>
          </c:dPt>
          <c:dPt>
            <c:idx val="3"/>
            <c:bubble3D val="0"/>
            <c:spPr>
              <a:solidFill>
                <a:schemeClr val="accent1">
                  <a:tint val="58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E9C6-49FA-BB97-586B9A82545B}"/>
              </c:ext>
            </c:extLst>
          </c:dPt>
          <c:dPt>
            <c:idx val="4"/>
            <c:bubble3D val="0"/>
            <c:spPr>
              <a:solidFill>
                <a:schemeClr val="accent1">
                  <a:tint val="54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9-E9C6-49FA-BB97-586B9A82545B}"/>
              </c:ext>
            </c:extLst>
          </c:dPt>
          <c:dLbls>
            <c:dLbl>
              <c:idx val="0"/>
              <c:layout>
                <c:manualLayout>
                  <c:x val="1.3071895424836602E-2"/>
                  <c:y val="-3.6845141971657551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E9C6-49FA-BB97-586B9A82545B}"/>
                </c:ext>
              </c:extLst>
            </c:dLbl>
            <c:dLbl>
              <c:idx val="3"/>
              <c:layout>
                <c:manualLayout>
                  <c:x val="-1.8300653594771291E-2"/>
                  <c:y val="-3.6845141971657551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E9C6-49FA-BB97-586B9A82545B}"/>
                </c:ext>
              </c:extLst>
            </c:dLbl>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a:outerShdw blurRad="50800" dist="38100" dir="2700000" algn="tl" rotWithShape="0">
                  <a:prstClr val="black">
                    <a:alpha val="40000"/>
                  </a:prstClr>
                </a:outerShdw>
              </a:effectLst>
            </c:spPr>
            <c:txPr>
              <a:bodyPr rot="0" spcFirstLastPara="1" vertOverflow="ellipsis" vert="horz" wrap="square" anchor="ctr" anchorCtr="1"/>
              <a:lstStyle/>
              <a:p>
                <a:pPr>
                  <a:defRPr sz="1000" b="1" i="0" u="none" strike="noStrike" kern="1200" baseline="0">
                    <a:solidFill>
                      <a:schemeClr val="tx1"/>
                    </a:solidFill>
                    <a:latin typeface="+mn-lt"/>
                    <a:ea typeface="+mn-ea"/>
                    <a:cs typeface="+mn-cs"/>
                  </a:defRPr>
                </a:pPr>
                <a:endParaRPr lang="cs-CZ"/>
              </a:p>
            </c:txP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MSP_MNG_eng!$H$5:$H$7</c:f>
              <c:strCache>
                <c:ptCount val="3"/>
                <c:pt idx="0">
                  <c:v>docenti</c:v>
                </c:pt>
                <c:pt idx="1">
                  <c:v>Ph.D.</c:v>
                </c:pt>
                <c:pt idx="2">
                  <c:v>lektoři/asistenti</c:v>
                </c:pt>
              </c:strCache>
            </c:strRef>
          </c:cat>
          <c:val>
            <c:numRef>
              <c:f>MSP_MNG_eng!$I$5:$I$7</c:f>
              <c:numCache>
                <c:formatCode>General</c:formatCode>
                <c:ptCount val="3"/>
                <c:pt idx="0">
                  <c:v>12</c:v>
                </c:pt>
                <c:pt idx="1">
                  <c:v>14</c:v>
                </c:pt>
                <c:pt idx="2">
                  <c:v>2</c:v>
                </c:pt>
              </c:numCache>
            </c:numRef>
          </c:val>
          <c:extLst>
            <c:ext xmlns:c16="http://schemas.microsoft.com/office/drawing/2014/chart" uri="{C3380CC4-5D6E-409C-BE32-E72D297353CC}">
              <c16:uniqueId val="{0000000A-E9C6-49FA-BB97-586B9A82545B}"/>
            </c:ext>
          </c:extLst>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r"/>
      <c:layout>
        <c:manualLayout>
          <c:xMode val="edge"/>
          <c:yMode val="edge"/>
          <c:x val="0.75500918635170589"/>
          <c:y val="0.30406257357365218"/>
          <c:w val="0.18683675293276514"/>
          <c:h val="0.26992439898501058"/>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solidFill>
            <a:schemeClr val="tx1"/>
          </a:solidFill>
        </a:defRPr>
      </a:pPr>
      <a:endParaRPr lang="cs-CZ"/>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MSP_MNG!$R$21</c:f>
              <c:strCache>
                <c:ptCount val="1"/>
                <c:pt idx="0">
                  <c:v>prof.</c:v>
                </c:pt>
              </c:strCache>
            </c:strRef>
          </c:tx>
          <c:spPr>
            <a:solidFill>
              <a:schemeClr val="accent1"/>
            </a:solidFill>
            <a:ln>
              <a:noFill/>
            </a:ln>
            <a:effectLst/>
          </c:spPr>
          <c:invertIfNegative val="0"/>
          <c:cat>
            <c:strRef>
              <c:f>MSP_MNG!$Q$22:$Q$25</c:f>
              <c:strCache>
                <c:ptCount val="4"/>
                <c:pt idx="0">
                  <c:v>30-40</c:v>
                </c:pt>
                <c:pt idx="1">
                  <c:v>41-50</c:v>
                </c:pt>
                <c:pt idx="2">
                  <c:v>51-60</c:v>
                </c:pt>
                <c:pt idx="3">
                  <c:v>61+</c:v>
                </c:pt>
              </c:strCache>
            </c:strRef>
          </c:cat>
          <c:val>
            <c:numRef>
              <c:f>MSP_MNG!$R$22:$R$25</c:f>
              <c:numCache>
                <c:formatCode>General</c:formatCode>
                <c:ptCount val="4"/>
                <c:pt idx="2">
                  <c:v>1</c:v>
                </c:pt>
              </c:numCache>
            </c:numRef>
          </c:val>
          <c:extLst>
            <c:ext xmlns:c16="http://schemas.microsoft.com/office/drawing/2014/chart" uri="{C3380CC4-5D6E-409C-BE32-E72D297353CC}">
              <c16:uniqueId val="{00000000-BBEA-47DC-A6F1-B711BB92295D}"/>
            </c:ext>
          </c:extLst>
        </c:ser>
        <c:ser>
          <c:idx val="1"/>
          <c:order val="1"/>
          <c:tx>
            <c:strRef>
              <c:f>MSP_MNG!$S$21</c:f>
              <c:strCache>
                <c:ptCount val="1"/>
                <c:pt idx="0">
                  <c:v>doc.</c:v>
                </c:pt>
              </c:strCache>
            </c:strRef>
          </c:tx>
          <c:spPr>
            <a:solidFill>
              <a:schemeClr val="accent2"/>
            </a:solidFill>
            <a:ln>
              <a:noFill/>
            </a:ln>
            <a:effectLst/>
          </c:spPr>
          <c:invertIfNegative val="0"/>
          <c:cat>
            <c:strRef>
              <c:f>MSP_MNG!$Q$22:$Q$25</c:f>
              <c:strCache>
                <c:ptCount val="4"/>
                <c:pt idx="0">
                  <c:v>30-40</c:v>
                </c:pt>
                <c:pt idx="1">
                  <c:v>41-50</c:v>
                </c:pt>
                <c:pt idx="2">
                  <c:v>51-60</c:v>
                </c:pt>
                <c:pt idx="3">
                  <c:v>61+</c:v>
                </c:pt>
              </c:strCache>
            </c:strRef>
          </c:cat>
          <c:val>
            <c:numRef>
              <c:f>MSP_MNG!$S$22:$S$25</c:f>
              <c:numCache>
                <c:formatCode>General</c:formatCode>
                <c:ptCount val="4"/>
                <c:pt idx="0">
                  <c:v>1</c:v>
                </c:pt>
                <c:pt idx="1">
                  <c:v>7</c:v>
                </c:pt>
                <c:pt idx="2">
                  <c:v>4</c:v>
                </c:pt>
                <c:pt idx="3">
                  <c:v>3</c:v>
                </c:pt>
              </c:numCache>
            </c:numRef>
          </c:val>
          <c:extLst>
            <c:ext xmlns:c16="http://schemas.microsoft.com/office/drawing/2014/chart" uri="{C3380CC4-5D6E-409C-BE32-E72D297353CC}">
              <c16:uniqueId val="{00000001-BBEA-47DC-A6F1-B711BB92295D}"/>
            </c:ext>
          </c:extLst>
        </c:ser>
        <c:ser>
          <c:idx val="2"/>
          <c:order val="2"/>
          <c:tx>
            <c:strRef>
              <c:f>MSP_MNG!$T$21</c:f>
              <c:strCache>
                <c:ptCount val="1"/>
                <c:pt idx="0">
                  <c:v>Ph.D.</c:v>
                </c:pt>
              </c:strCache>
            </c:strRef>
          </c:tx>
          <c:spPr>
            <a:solidFill>
              <a:schemeClr val="accent3"/>
            </a:solidFill>
            <a:ln>
              <a:noFill/>
            </a:ln>
            <a:effectLst/>
          </c:spPr>
          <c:invertIfNegative val="0"/>
          <c:cat>
            <c:strRef>
              <c:f>MSP_MNG!$Q$22:$Q$25</c:f>
              <c:strCache>
                <c:ptCount val="4"/>
                <c:pt idx="0">
                  <c:v>30-40</c:v>
                </c:pt>
                <c:pt idx="1">
                  <c:v>41-50</c:v>
                </c:pt>
                <c:pt idx="2">
                  <c:v>51-60</c:v>
                </c:pt>
                <c:pt idx="3">
                  <c:v>61+</c:v>
                </c:pt>
              </c:strCache>
            </c:strRef>
          </c:cat>
          <c:val>
            <c:numRef>
              <c:f>MSP_MNG!$T$22:$T$25</c:f>
              <c:numCache>
                <c:formatCode>General</c:formatCode>
                <c:ptCount val="4"/>
                <c:pt idx="0">
                  <c:v>14</c:v>
                </c:pt>
                <c:pt idx="1">
                  <c:v>3</c:v>
                </c:pt>
                <c:pt idx="2">
                  <c:v>4</c:v>
                </c:pt>
                <c:pt idx="3">
                  <c:v>6</c:v>
                </c:pt>
              </c:numCache>
            </c:numRef>
          </c:val>
          <c:extLst>
            <c:ext xmlns:c16="http://schemas.microsoft.com/office/drawing/2014/chart" uri="{C3380CC4-5D6E-409C-BE32-E72D297353CC}">
              <c16:uniqueId val="{00000002-BBEA-47DC-A6F1-B711BB92295D}"/>
            </c:ext>
          </c:extLst>
        </c:ser>
        <c:ser>
          <c:idx val="3"/>
          <c:order val="3"/>
          <c:tx>
            <c:strRef>
              <c:f>MSP_MNG!$U$21</c:f>
              <c:strCache>
                <c:ptCount val="1"/>
                <c:pt idx="0">
                  <c:v>lektoři/asistenti</c:v>
                </c:pt>
              </c:strCache>
            </c:strRef>
          </c:tx>
          <c:spPr>
            <a:solidFill>
              <a:schemeClr val="accent4"/>
            </a:solidFill>
            <a:ln>
              <a:noFill/>
            </a:ln>
            <a:effectLst/>
          </c:spPr>
          <c:invertIfNegative val="0"/>
          <c:cat>
            <c:strRef>
              <c:f>MSP_MNG!$Q$22:$Q$25</c:f>
              <c:strCache>
                <c:ptCount val="4"/>
                <c:pt idx="0">
                  <c:v>30-40</c:v>
                </c:pt>
                <c:pt idx="1">
                  <c:v>41-50</c:v>
                </c:pt>
                <c:pt idx="2">
                  <c:v>51-60</c:v>
                </c:pt>
                <c:pt idx="3">
                  <c:v>61+</c:v>
                </c:pt>
              </c:strCache>
            </c:strRef>
          </c:cat>
          <c:val>
            <c:numRef>
              <c:f>MSP_MNG!$U$22:$U$25</c:f>
              <c:numCache>
                <c:formatCode>General</c:formatCode>
                <c:ptCount val="4"/>
                <c:pt idx="0">
                  <c:v>2</c:v>
                </c:pt>
                <c:pt idx="1">
                  <c:v>1</c:v>
                </c:pt>
                <c:pt idx="2">
                  <c:v>3</c:v>
                </c:pt>
                <c:pt idx="3">
                  <c:v>1</c:v>
                </c:pt>
              </c:numCache>
            </c:numRef>
          </c:val>
          <c:extLst>
            <c:ext xmlns:c16="http://schemas.microsoft.com/office/drawing/2014/chart" uri="{C3380CC4-5D6E-409C-BE32-E72D297353CC}">
              <c16:uniqueId val="{00000003-BBEA-47DC-A6F1-B711BB92295D}"/>
            </c:ext>
          </c:extLst>
        </c:ser>
        <c:dLbls>
          <c:showLegendKey val="0"/>
          <c:showVal val="0"/>
          <c:showCatName val="0"/>
          <c:showSerName val="0"/>
          <c:showPercent val="0"/>
          <c:showBubbleSize val="0"/>
        </c:dLbls>
        <c:gapWidth val="219"/>
        <c:overlap val="-27"/>
        <c:axId val="-425862032"/>
        <c:axId val="-425866384"/>
      </c:barChart>
      <c:catAx>
        <c:axId val="-4258620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25866384"/>
        <c:crosses val="autoZero"/>
        <c:auto val="1"/>
        <c:lblAlgn val="ctr"/>
        <c:lblOffset val="100"/>
        <c:noMultiLvlLbl val="0"/>
      </c:catAx>
      <c:valAx>
        <c:axId val="-4258663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25862032"/>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4">
    <c:autoUpdate val="0"/>
  </c:externalData>
</c:chartSpace>
</file>

<file path=word/charts/colors1.xml><?xml version="1.0" encoding="utf-8"?>
<cs:colorStyle xmlns:cs="http://schemas.microsoft.com/office/drawing/2012/chartStyle" xmlns:a="http://schemas.openxmlformats.org/drawingml/2006/main" meth="withinLinear" id="14">
  <a:schemeClr val="accent1"/>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10B1DF-356A-4AC4-B1C1-B69BF437E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908</TotalTime>
  <Pages>88</Pages>
  <Words>52840</Words>
  <Characters>311761</Characters>
  <Application>Microsoft Office Word</Application>
  <DocSecurity>0</DocSecurity>
  <Lines>2598</Lines>
  <Paragraphs>727</Paragraphs>
  <ScaleCrop>false</ScaleCrop>
  <HeadingPairs>
    <vt:vector size="2" baseType="variant">
      <vt:variant>
        <vt:lpstr>Název</vt:lpstr>
      </vt:variant>
      <vt:variant>
        <vt:i4>1</vt:i4>
      </vt:variant>
    </vt:vector>
  </HeadingPairs>
  <TitlesOfParts>
    <vt:vector size="1" baseType="lpstr">
      <vt:lpstr/>
    </vt:vector>
  </TitlesOfParts>
  <Company>UTB</Company>
  <LinksUpToDate>false</LinksUpToDate>
  <CharactersWithSpaces>363874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Pilík</dc:creator>
  <cp:keywords/>
  <dc:description/>
  <cp:lastModifiedBy>Pavla Trefilová</cp:lastModifiedBy>
  <cp:revision>174</cp:revision>
  <cp:lastPrinted>2019-03-21T13:08:00Z</cp:lastPrinted>
  <dcterms:created xsi:type="dcterms:W3CDTF">2019-03-14T14:23:00Z</dcterms:created>
  <dcterms:modified xsi:type="dcterms:W3CDTF">2019-09-16T06:54:00Z</dcterms:modified>
</cp:coreProperties>
</file>